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72E7F" w14:textId="77777777" w:rsidR="00470B5B" w:rsidRPr="005603D9" w:rsidRDefault="00470B5B" w:rsidP="00CD28AD"/>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2639F0B" w14:textId="77777777" w:rsidTr="00A747AE">
        <w:trPr>
          <w:trHeight w:val="217"/>
        </w:trPr>
        <w:tc>
          <w:tcPr>
            <w:tcW w:w="9639" w:type="dxa"/>
            <w:gridSpan w:val="4"/>
            <w:shd w:val="clear" w:color="auto" w:fill="F26522" w:themeFill="accent1"/>
          </w:tcPr>
          <w:p w14:paraId="26BFAD2F" w14:textId="77777777" w:rsidR="009A206C" w:rsidRPr="005603D9" w:rsidRDefault="004B767D" w:rsidP="00CD28AD">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157FAB5C" w14:textId="77777777" w:rsidTr="00A747AE">
        <w:trPr>
          <w:trHeight w:val="5669"/>
        </w:trPr>
        <w:tc>
          <w:tcPr>
            <w:tcW w:w="5103" w:type="dxa"/>
            <w:gridSpan w:val="2"/>
            <w:shd w:val="clear" w:color="auto" w:fill="auto"/>
          </w:tcPr>
          <w:p w14:paraId="04F3CDCC" w14:textId="24A45AB7" w:rsidR="00D9130C" w:rsidRPr="00D9130C" w:rsidRDefault="00514EED" w:rsidP="00CD28AD">
            <w:pPr>
              <w:ind w:right="113"/>
              <w:rPr>
                <w:rFonts w:cs="Arial"/>
                <w:b/>
                <w:color w:val="F26522" w:themeColor="accent1"/>
                <w:sz w:val="56"/>
                <w:szCs w:val="56"/>
              </w:rPr>
            </w:pPr>
            <w:r w:rsidRPr="00D9130C">
              <w:rPr>
                <w:rFonts w:cs="Arial"/>
                <w:b/>
                <w:color w:val="F26522" w:themeColor="accent1"/>
                <w:sz w:val="56"/>
                <w:szCs w:val="56"/>
              </w:rPr>
              <w:t>GC</w:t>
            </w:r>
            <w:r w:rsidR="00D9130C">
              <w:rPr>
                <w:rFonts w:cs="Arial"/>
                <w:b/>
                <w:color w:val="F26522" w:themeColor="accent1"/>
                <w:sz w:val="56"/>
                <w:szCs w:val="56"/>
              </w:rPr>
              <w:t>0166</w:t>
            </w:r>
            <w:r>
              <w:rPr>
                <w:rFonts w:cs="Arial"/>
                <w:b/>
                <w:color w:val="F26522" w:themeColor="accent1"/>
                <w:sz w:val="56"/>
                <w:szCs w:val="56"/>
              </w:rPr>
              <w:t>:</w:t>
            </w:r>
            <w:r w:rsidR="00D9130C">
              <w:rPr>
                <w:rFonts w:cs="Arial"/>
                <w:b/>
                <w:color w:val="F26522" w:themeColor="accent1"/>
                <w:sz w:val="56"/>
                <w:szCs w:val="56"/>
              </w:rPr>
              <w:t xml:space="preserve"> </w:t>
            </w:r>
            <w:r w:rsidR="00D9130C" w:rsidRPr="00D9130C">
              <w:rPr>
                <w:rFonts w:cs="Arial"/>
                <w:b/>
                <w:color w:val="F26522" w:themeColor="accent1"/>
                <w:sz w:val="44"/>
                <w:szCs w:val="44"/>
              </w:rPr>
              <w:t xml:space="preserve">Introducing new Balancing </w:t>
            </w:r>
            <w:r w:rsidR="00D64CDF">
              <w:rPr>
                <w:rFonts w:cs="Arial"/>
                <w:b/>
                <w:color w:val="F26522" w:themeColor="accent1"/>
                <w:sz w:val="44"/>
                <w:szCs w:val="44"/>
              </w:rPr>
              <w:t>M</w:t>
            </w:r>
            <w:r w:rsidR="00F56F54">
              <w:rPr>
                <w:rFonts w:cs="Arial"/>
                <w:b/>
                <w:color w:val="F26522" w:themeColor="accent1"/>
                <w:sz w:val="44"/>
                <w:szCs w:val="44"/>
              </w:rPr>
              <w:t>echanism</w:t>
            </w:r>
            <w:r w:rsidR="00D64CDF" w:rsidRPr="00D9130C">
              <w:rPr>
                <w:rFonts w:cs="Arial"/>
                <w:b/>
                <w:color w:val="F26522" w:themeColor="accent1"/>
                <w:sz w:val="44"/>
                <w:szCs w:val="44"/>
              </w:rPr>
              <w:t xml:space="preserve"> </w:t>
            </w:r>
            <w:r w:rsidR="00D9130C" w:rsidRPr="00D9130C">
              <w:rPr>
                <w:rFonts w:cs="Arial"/>
                <w:b/>
                <w:color w:val="F26522" w:themeColor="accent1"/>
                <w:sz w:val="44"/>
                <w:szCs w:val="44"/>
              </w:rPr>
              <w:t>Parameters for Limited Duration Assets</w:t>
            </w:r>
          </w:p>
          <w:p w14:paraId="1F8BADA2" w14:textId="086487ED" w:rsidR="00CC5D94" w:rsidRDefault="00514EED" w:rsidP="00CD28AD">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401679528"/>
                <w:placeholder>
                  <w:docPart w:val="348D86642F2E4DDE9FA62F05329087F2"/>
                </w:placeholder>
              </w:sdtPr>
              <w:sdtEndPr/>
              <w:sdtContent>
                <w:r w:rsidR="002B4923" w:rsidRPr="611DA582">
                  <w:rPr>
                    <w:color w:val="000000"/>
                    <w:shd w:val="clear" w:color="auto" w:fill="FFFFFF"/>
                  </w:rPr>
                  <w:t xml:space="preserve">Introduction of new parameters for </w:t>
                </w:r>
                <w:r w:rsidR="002B4923">
                  <w:rPr>
                    <w:color w:val="000000"/>
                    <w:shd w:val="clear" w:color="auto" w:fill="FFFFFF"/>
                  </w:rPr>
                  <w:t>limited</w:t>
                </w:r>
                <w:r w:rsidR="002B4923" w:rsidRPr="611DA582">
                  <w:rPr>
                    <w:color w:val="000000"/>
                    <w:shd w:val="clear" w:color="auto" w:fill="FFFFFF"/>
                  </w:rPr>
                  <w:t xml:space="preserve"> duration assets (including </w:t>
                </w:r>
                <w:r w:rsidR="002B4923" w:rsidRPr="00ED4B38">
                  <w:rPr>
                    <w:rStyle w:val="ui-provider"/>
                  </w:rPr>
                  <w:t>B</w:t>
                </w:r>
                <w:r w:rsidR="002B4923" w:rsidRPr="004922EF">
                  <w:rPr>
                    <w:rStyle w:val="ui-provider"/>
                  </w:rPr>
                  <w:t xml:space="preserve">attery </w:t>
                </w:r>
                <w:r w:rsidR="002B4923">
                  <w:rPr>
                    <w:rStyle w:val="ui-provider"/>
                  </w:rPr>
                  <w:t>E</w:t>
                </w:r>
                <w:r w:rsidR="002B4923" w:rsidRPr="004922EF">
                  <w:rPr>
                    <w:rStyle w:val="ui-provider"/>
                  </w:rPr>
                  <w:t xml:space="preserve">nergy </w:t>
                </w:r>
                <w:r w:rsidR="002B4923">
                  <w:rPr>
                    <w:rStyle w:val="ui-provider"/>
                  </w:rPr>
                  <w:t>S</w:t>
                </w:r>
                <w:r w:rsidR="002B4923" w:rsidRPr="004922EF">
                  <w:rPr>
                    <w:rStyle w:val="ui-provider"/>
                  </w:rPr>
                  <w:t xml:space="preserve">torage </w:t>
                </w:r>
                <w:r w:rsidR="002B4923">
                  <w:rPr>
                    <w:rStyle w:val="ui-provider"/>
                  </w:rPr>
                  <w:t>S</w:t>
                </w:r>
                <w:r w:rsidR="002B4923" w:rsidRPr="004922EF">
                  <w:rPr>
                    <w:rStyle w:val="ui-provider"/>
                  </w:rPr>
                  <w:t>ystems</w:t>
                </w:r>
                <w:r w:rsidR="002B4923">
                  <w:rPr>
                    <w:rStyle w:val="ui-provider"/>
                  </w:rPr>
                  <w:t xml:space="preserve"> (</w:t>
                </w:r>
                <w:r w:rsidR="002B4923">
                  <w:rPr>
                    <w:rStyle w:val="ui-provider"/>
                    <w:i/>
                    <w:iCs/>
                  </w:rPr>
                  <w:t>BESS</w:t>
                </w:r>
                <w:r w:rsidR="002B4923">
                  <w:rPr>
                    <w:rStyle w:val="ui-provider"/>
                  </w:rPr>
                  <w:t>)</w:t>
                </w:r>
                <w:r w:rsidR="002B4923" w:rsidRPr="611DA582">
                  <w:rPr>
                    <w:color w:val="000000"/>
                    <w:shd w:val="clear" w:color="auto" w:fill="FFFFFF"/>
                  </w:rPr>
                  <w:t>) to optimise dispatch</w:t>
                </w:r>
                <w:r w:rsidR="002B4923" w:rsidRPr="046FBB8A">
                  <w:rPr>
                    <w:color w:val="000000"/>
                    <w:shd w:val="clear" w:color="auto" w:fill="FFFFFF"/>
                  </w:rPr>
                  <w:t xml:space="preserve"> </w:t>
                </w:r>
                <w:r w:rsidR="002B4923" w:rsidRPr="611DA582">
                  <w:rPr>
                    <w:color w:val="000000"/>
                    <w:shd w:val="clear" w:color="auto" w:fill="FFFFFF"/>
                  </w:rPr>
                  <w:t>and plann</w:t>
                </w:r>
                <w:r w:rsidR="002B4923" w:rsidRPr="611DA582">
                  <w:rPr>
                    <w:color w:val="000000"/>
                  </w:rPr>
                  <w:t>i</w:t>
                </w:r>
                <w:r w:rsidR="002B4923">
                  <w:rPr>
                    <w:color w:val="000000"/>
                  </w:rPr>
                  <w:t>ng</w:t>
                </w:r>
                <w:r w:rsidR="002B4923" w:rsidRPr="611DA582">
                  <w:rPr>
                    <w:color w:val="000000"/>
                    <w:shd w:val="clear" w:color="auto" w:fill="FFFFFF"/>
                  </w:rPr>
                  <w:t>. This will address the challenges around how such assets are dispatched efficiently and how to best plan for use of such units</w:t>
                </w:r>
                <w:r w:rsidR="002B4923">
                  <w:rPr>
                    <w:color w:val="000000"/>
                    <w:shd w:val="clear" w:color="auto" w:fill="FFFFFF"/>
                  </w:rPr>
                  <w:t>.</w:t>
                </w:r>
              </w:sdtContent>
            </w:sdt>
          </w:p>
          <w:p w14:paraId="4C90E4B6" w14:textId="77777777" w:rsidR="005603D9" w:rsidRPr="005603D9" w:rsidRDefault="005603D9" w:rsidP="00CD28AD"/>
        </w:tc>
        <w:tc>
          <w:tcPr>
            <w:tcW w:w="4536" w:type="dxa"/>
            <w:gridSpan w:val="2"/>
            <w:shd w:val="clear" w:color="auto" w:fill="auto"/>
          </w:tcPr>
          <w:p w14:paraId="6DA2F12E" w14:textId="77777777" w:rsidR="008B5413" w:rsidRDefault="00470B5B" w:rsidP="00CD28AD">
            <w:pPr>
              <w:rPr>
                <w:b/>
              </w:rPr>
            </w:pPr>
            <w:r w:rsidRPr="005603D9">
              <w:rPr>
                <w:b/>
              </w:rPr>
              <w:t xml:space="preserve">Modification process &amp; timetable     </w:t>
            </w:r>
          </w:p>
          <w:p w14:paraId="1F0B7477" w14:textId="3BA61DF1" w:rsidR="00470B5B" w:rsidRPr="005603D9" w:rsidRDefault="0024319B" w:rsidP="00CD28AD">
            <w:pPr>
              <w:rPr>
                <w:b/>
              </w:rPr>
            </w:pPr>
            <w:r>
              <w:rPr>
                <w:noProof/>
              </w:rPr>
              <mc:AlternateContent>
                <mc:Choice Requires="wps">
                  <w:drawing>
                    <wp:anchor distT="0" distB="0" distL="114300" distR="114300" simplePos="0" relativeHeight="251658241" behindDoc="0" locked="0" layoutInCell="1" allowOverlap="1" wp14:anchorId="33B1B489" wp14:editId="6AE29DE8">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67DA11" w14:textId="4ACE5049"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60257EFD" w14:textId="1B602CB5" w:rsidR="0024319B" w:rsidRPr="004162CB" w:rsidRDefault="001140D7" w:rsidP="0024319B">
                                  <w:pPr>
                                    <w:pStyle w:val="Timeline"/>
                                  </w:pPr>
                                  <w:sdt>
                                    <w:sdtPr>
                                      <w:rPr>
                                        <w:rStyle w:val="TimelineChar"/>
                                      </w:rPr>
                                      <w:alias w:val="Code Administrator Use"/>
                                      <w:tag w:val="Code Administrator Use"/>
                                      <w:id w:val="-1438053544"/>
                                      <w:date w:fullDate="2024-08-23T00:00:00Z">
                                        <w:dateFormat w:val="dd MMMM yyyy"/>
                                        <w:lid w:val="en-GB"/>
                                        <w:storeMappedDataAs w:val="dateTime"/>
                                        <w:calendar w:val="gregorian"/>
                                      </w:date>
                                    </w:sdtPr>
                                    <w:sdtEndPr>
                                      <w:rPr>
                                        <w:rStyle w:val="TimelineChar"/>
                                      </w:rPr>
                                    </w:sdtEndPr>
                                    <w:sdtContent>
                                      <w:r w:rsidR="00566470">
                                        <w:rPr>
                                          <w:rStyle w:val="TimelineChar"/>
                                        </w:rPr>
                                        <w:t>23 August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09-16T00:00:00Z">
                                        <w:dateFormat w:val="dd MMMM yyyy"/>
                                        <w:lid w:val="en-GB"/>
                                        <w:storeMappedDataAs w:val="dateTime"/>
                                        <w:calendar w:val="gregorian"/>
                                      </w:date>
                                    </w:sdtPr>
                                    <w:sdtEndPr>
                                      <w:rPr>
                                        <w:rStyle w:val="TimelineChar"/>
                                      </w:rPr>
                                    </w:sdtEndPr>
                                    <w:sdtContent>
                                      <w:r w:rsidR="00566470">
                                        <w:rPr>
                                          <w:rStyle w:val="TimelineChar"/>
                                        </w:rPr>
                                        <w:t>16 September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3B1B489" id="Rectangle: Rounded Corners 2" o:spid="_x0000_s1026" style="position:absolute;margin-left:32.25pt;margin-top:37.8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" filled="f" strokecolor="#f26522 [3204]" strokeweight="2pt">
                      <v:textbox inset="0,0,0,0">
                        <w:txbxContent>
                          <w:p w14:paraId="3967DA11" w14:textId="4ACE5049"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60257EFD" w14:textId="1B602CB5" w:rsidR="0024319B" w:rsidRPr="004162CB" w:rsidRDefault="001140D7" w:rsidP="0024319B">
                            <w:pPr>
                              <w:pStyle w:val="Timeline"/>
                            </w:pPr>
                            <w:sdt>
                              <w:sdtPr>
                                <w:rPr>
                                  <w:rStyle w:val="TimelineChar"/>
                                </w:rPr>
                                <w:alias w:val="Code Administrator Use"/>
                                <w:tag w:val="Code Administrator Use"/>
                                <w:id w:val="-1438053544"/>
                                <w:date w:fullDate="2024-08-23T00:00:00Z">
                                  <w:dateFormat w:val="dd MMMM yyyy"/>
                                  <w:lid w:val="en-GB"/>
                                  <w:storeMappedDataAs w:val="dateTime"/>
                                  <w:calendar w:val="gregorian"/>
                                </w:date>
                              </w:sdtPr>
                              <w:sdtEndPr>
                                <w:rPr>
                                  <w:rStyle w:val="TimelineChar"/>
                                </w:rPr>
                              </w:sdtEndPr>
                              <w:sdtContent>
                                <w:r w:rsidR="00566470">
                                  <w:rPr>
                                    <w:rStyle w:val="TimelineChar"/>
                                  </w:rPr>
                                  <w:t>23 August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09-16T00:00:00Z">
                                  <w:dateFormat w:val="dd MMMM yyyy"/>
                                  <w:lid w:val="en-GB"/>
                                  <w:storeMappedDataAs w:val="dateTime"/>
                                  <w:calendar w:val="gregorian"/>
                                </w:date>
                              </w:sdtPr>
                              <w:sdtEndPr>
                                <w:rPr>
                                  <w:rStyle w:val="TimelineChar"/>
                                </w:rPr>
                              </w:sdtEndPr>
                              <w:sdtContent>
                                <w:r w:rsidR="00566470">
                                  <w:rPr>
                                    <w:rStyle w:val="TimelineChar"/>
                                  </w:rPr>
                                  <w:t>16 September 2024</w:t>
                                </w:r>
                              </w:sdtContent>
                            </w:sdt>
                          </w:p>
                        </w:txbxContent>
                      </v:textbox>
                    </v:roundrect>
                  </w:pict>
                </mc:Fallback>
              </mc:AlternateContent>
            </w:r>
            <w:r w:rsidR="008B5413">
              <w:rPr>
                <w:noProof/>
              </w:rPr>
              <mc:AlternateContent>
                <mc:Choice Requires="wpg">
                  <w:drawing>
                    <wp:anchor distT="0" distB="0" distL="114300" distR="114300" simplePos="0" relativeHeight="251658240" behindDoc="0" locked="0" layoutInCell="1" allowOverlap="1" wp14:anchorId="46D8305F" wp14:editId="1626D5BE">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F5A26F"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9CB099"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12-04T00:00:00Z">
                                        <w:dateFormat w:val="dd MMMM yyyy"/>
                                        <w:lid w:val="en-GB"/>
                                        <w:storeMappedDataAs w:val="dateTime"/>
                                        <w:calendar w:val="gregorian"/>
                                      </w:date>
                                    </w:sdtPr>
                                    <w:sdtEndPr/>
                                    <w:sdtContent>
                                      <w:p w14:paraId="342FA49D" w14:textId="74EF2605" w:rsidR="009446C6" w:rsidRPr="00E50C1D" w:rsidRDefault="00AB7941" w:rsidP="004162CB">
                                        <w:pPr>
                                          <w:pStyle w:val="Timeline"/>
                                        </w:pPr>
                                        <w:r>
                                          <w:t>04 December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407A1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4998DD1" w14:textId="13E1E703" w:rsidR="009446C6" w:rsidRPr="004162CB" w:rsidRDefault="001140D7" w:rsidP="004162CB">
                                    <w:pPr>
                                      <w:pStyle w:val="Timeline"/>
                                    </w:pPr>
                                    <w:sdt>
                                      <w:sdtPr>
                                        <w:rPr>
                                          <w:rStyle w:val="TimelineChar"/>
                                        </w:rPr>
                                        <w:alias w:val="Code Administrator Use"/>
                                        <w:tag w:val="Code Administrator Use"/>
                                        <w:id w:val="-1327815135"/>
                                        <w:date w:fullDate="2024-12-17T00:00:00Z">
                                          <w:dateFormat w:val="dd MMMM yyyy"/>
                                          <w:lid w:val="en-GB"/>
                                          <w:storeMappedDataAs w:val="dateTime"/>
                                          <w:calendar w:val="gregorian"/>
                                        </w:date>
                                      </w:sdtPr>
                                      <w:sdtEndPr>
                                        <w:rPr>
                                          <w:rStyle w:val="TimelineChar"/>
                                        </w:rPr>
                                      </w:sdtEndPr>
                                      <w:sdtContent>
                                        <w:r w:rsidR="00AB7941">
                                          <w:rPr>
                                            <w:rStyle w:val="TimelineChar"/>
                                          </w:rPr>
                                          <w:t>17 December 2024</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1-24T00:00:00Z">
                                          <w:dateFormat w:val="dd MMMM yyyy"/>
                                          <w:lid w:val="en-GB"/>
                                          <w:storeMappedDataAs w:val="dateTime"/>
                                          <w:calendar w:val="gregorian"/>
                                        </w:date>
                                      </w:sdtPr>
                                      <w:sdtEndPr>
                                        <w:rPr>
                                          <w:rStyle w:val="TimelineChar"/>
                                        </w:rPr>
                                      </w:sdtEndPr>
                                      <w:sdtContent>
                                        <w:r w:rsidR="00AE000A">
                                          <w:rPr>
                                            <w:rStyle w:val="TimelineChar"/>
                                          </w:rPr>
                                          <w:t>24 January 2025</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607A79" w14:textId="3ED22174"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5-02-19T00:00:00Z">
                                        <w:dateFormat w:val="dd MMMM yyyy"/>
                                        <w:lid w:val="en-GB"/>
                                        <w:storeMappedDataAs w:val="dateTime"/>
                                        <w:calendar w:val="gregorian"/>
                                      </w:date>
                                    </w:sdtPr>
                                    <w:sdtEndPr>
                                      <w:rPr>
                                        <w:rStyle w:val="TimelineChar"/>
                                      </w:rPr>
                                    </w:sdtEndPr>
                                    <w:sdtContent>
                                      <w:p w14:paraId="37474B06" w14:textId="22DA42BE" w:rsidR="009446C6" w:rsidRPr="004F10E6" w:rsidRDefault="00AE000A" w:rsidP="008B5413">
                                        <w:pPr>
                                          <w:rPr>
                                            <w:color w:val="000000"/>
                                          </w:rPr>
                                        </w:pPr>
                                        <w:r>
                                          <w:rPr>
                                            <w:rStyle w:val="TimelineChar"/>
                                          </w:rPr>
                                          <w:t>19 February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6F017" w14:textId="13815323"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5-03-13T00:00:00Z">
                                        <w:dateFormat w:val="dd MMMM yyyy"/>
                                        <w:lid w:val="en-GB"/>
                                        <w:storeMappedDataAs w:val="dateTime"/>
                                        <w:calendar w:val="gregorian"/>
                                      </w:date>
                                    </w:sdtPr>
                                    <w:sdtEndPr>
                                      <w:rPr>
                                        <w:rStyle w:val="TimelineChar"/>
                                      </w:rPr>
                                    </w:sdtEndPr>
                                    <w:sdtContent>
                                      <w:p w14:paraId="54758915" w14:textId="17084E1E" w:rsidR="009446C6" w:rsidRPr="004F10E6" w:rsidRDefault="00AE000A" w:rsidP="008B5413">
                                        <w:pPr>
                                          <w:rPr>
                                            <w:color w:val="000000"/>
                                          </w:rPr>
                                        </w:pPr>
                                        <w:r>
                                          <w:rPr>
                                            <w:rStyle w:val="TimelineChar"/>
                                          </w:rPr>
                                          <w:t>13 March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3FF33"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Content>
                                      <w:p w14:paraId="20420558" w14:textId="73DD59D0" w:rsidR="009446C6" w:rsidRPr="00746B65" w:rsidRDefault="00746B65" w:rsidP="008B5413">
                                        <w:pPr>
                                          <w:rPr>
                                            <w:color w:val="000000"/>
                                            <w:sz w:val="18"/>
                                            <w:szCs w:val="16"/>
                                          </w:rPr>
                                        </w:pPr>
                                        <w:r w:rsidRPr="00746B65">
                                          <w:rPr>
                                            <w:rStyle w:val="TimelineChar"/>
                                            <w:sz w:val="18"/>
                                            <w:szCs w:val="16"/>
                                          </w:rPr>
                                          <w:t>10</w:t>
                                        </w:r>
                                        <w:r w:rsidRPr="00746B65">
                                          <w:rPr>
                                            <w:rStyle w:val="TimelineChar"/>
                                            <w:sz w:val="18"/>
                                            <w:szCs w:val="16"/>
                                          </w:rPr>
                                          <w:t xml:space="preserve"> Business Days after Authority Decision</w:t>
                                        </w:r>
                                        <w:r w:rsidRPr="00746B65">
                                          <w:rPr>
                                            <w:rStyle w:val="TimelineChar"/>
                                            <w:sz w:val="18"/>
                                            <w:szCs w:val="16"/>
                                          </w:rPr>
                                          <w:t xml:space="preserve"> </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A6729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3BA70"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9F0A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F584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CADFBE"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C4C7E"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7D0647"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D8305F"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FF5A26F"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369CB099"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12-04T00:00:00Z">
                                  <w:dateFormat w:val="dd MMMM yyyy"/>
                                  <w:lid w:val="en-GB"/>
                                  <w:storeMappedDataAs w:val="dateTime"/>
                                  <w:calendar w:val="gregorian"/>
                                </w:date>
                              </w:sdtPr>
                              <w:sdtEndPr/>
                              <w:sdtContent>
                                <w:p w14:paraId="342FA49D" w14:textId="74EF2605" w:rsidR="009446C6" w:rsidRPr="00E50C1D" w:rsidRDefault="00AB7941" w:rsidP="004162CB">
                                  <w:pPr>
                                    <w:pStyle w:val="Timeline"/>
                                  </w:pPr>
                                  <w:r>
                                    <w:t>04 December 2024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60407A1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4998DD1" w14:textId="13E1E703" w:rsidR="009446C6" w:rsidRPr="004162CB" w:rsidRDefault="001140D7" w:rsidP="004162CB">
                              <w:pPr>
                                <w:pStyle w:val="Timeline"/>
                              </w:pPr>
                              <w:sdt>
                                <w:sdtPr>
                                  <w:rPr>
                                    <w:rStyle w:val="TimelineChar"/>
                                  </w:rPr>
                                  <w:alias w:val="Code Administrator Use"/>
                                  <w:tag w:val="Code Administrator Use"/>
                                  <w:id w:val="-1327815135"/>
                                  <w:date w:fullDate="2024-12-17T00:00:00Z">
                                    <w:dateFormat w:val="dd MMMM yyyy"/>
                                    <w:lid w:val="en-GB"/>
                                    <w:storeMappedDataAs w:val="dateTime"/>
                                    <w:calendar w:val="gregorian"/>
                                  </w:date>
                                </w:sdtPr>
                                <w:sdtEndPr>
                                  <w:rPr>
                                    <w:rStyle w:val="TimelineChar"/>
                                  </w:rPr>
                                </w:sdtEndPr>
                                <w:sdtContent>
                                  <w:r w:rsidR="00AB7941">
                                    <w:rPr>
                                      <w:rStyle w:val="TimelineChar"/>
                                    </w:rPr>
                                    <w:t>17 December 2024</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1-24T00:00:00Z">
                                    <w:dateFormat w:val="dd MMMM yyyy"/>
                                    <w:lid w:val="en-GB"/>
                                    <w:storeMappedDataAs w:val="dateTime"/>
                                    <w:calendar w:val="gregorian"/>
                                  </w:date>
                                </w:sdtPr>
                                <w:sdtEndPr>
                                  <w:rPr>
                                    <w:rStyle w:val="TimelineChar"/>
                                  </w:rPr>
                                </w:sdtEndPr>
                                <w:sdtContent>
                                  <w:r w:rsidR="00AE000A">
                                    <w:rPr>
                                      <w:rStyle w:val="TimelineChar"/>
                                    </w:rPr>
                                    <w:t>24 January 2025</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3607A79" w14:textId="3ED22174"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5-02-19T00:00:00Z">
                                  <w:dateFormat w:val="dd MMMM yyyy"/>
                                  <w:lid w:val="en-GB"/>
                                  <w:storeMappedDataAs w:val="dateTime"/>
                                  <w:calendar w:val="gregorian"/>
                                </w:date>
                              </w:sdtPr>
                              <w:sdtEndPr>
                                <w:rPr>
                                  <w:rStyle w:val="TimelineChar"/>
                                </w:rPr>
                              </w:sdtEndPr>
                              <w:sdtContent>
                                <w:p w14:paraId="37474B06" w14:textId="22DA42BE" w:rsidR="009446C6" w:rsidRPr="004F10E6" w:rsidRDefault="00AE000A" w:rsidP="008B5413">
                                  <w:pPr>
                                    <w:rPr>
                                      <w:color w:val="000000"/>
                                    </w:rPr>
                                  </w:pPr>
                                  <w:r>
                                    <w:rPr>
                                      <w:rStyle w:val="TimelineChar"/>
                                    </w:rPr>
                                    <w:t>19 February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846F017" w14:textId="13815323"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5-03-13T00:00:00Z">
                                  <w:dateFormat w:val="dd MMMM yyyy"/>
                                  <w:lid w:val="en-GB"/>
                                  <w:storeMappedDataAs w:val="dateTime"/>
                                  <w:calendar w:val="gregorian"/>
                                </w:date>
                              </w:sdtPr>
                              <w:sdtEndPr>
                                <w:rPr>
                                  <w:rStyle w:val="TimelineChar"/>
                                </w:rPr>
                              </w:sdtEndPr>
                              <w:sdtContent>
                                <w:p w14:paraId="54758915" w14:textId="17084E1E" w:rsidR="009446C6" w:rsidRPr="004F10E6" w:rsidRDefault="00AE000A" w:rsidP="008B5413">
                                  <w:pPr>
                                    <w:rPr>
                                      <w:color w:val="000000"/>
                                    </w:rPr>
                                  </w:pPr>
                                  <w:r>
                                    <w:rPr>
                                      <w:rStyle w:val="TimelineChar"/>
                                    </w:rPr>
                                    <w:t>13 March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1D63FF33"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Content>
                                <w:p w14:paraId="20420558" w14:textId="73DD59D0" w:rsidR="009446C6" w:rsidRPr="00746B65" w:rsidRDefault="00746B65" w:rsidP="008B5413">
                                  <w:pPr>
                                    <w:rPr>
                                      <w:color w:val="000000"/>
                                      <w:sz w:val="18"/>
                                      <w:szCs w:val="16"/>
                                    </w:rPr>
                                  </w:pPr>
                                  <w:r w:rsidRPr="00746B65">
                                    <w:rPr>
                                      <w:rStyle w:val="TimelineChar"/>
                                      <w:sz w:val="18"/>
                                      <w:szCs w:val="16"/>
                                    </w:rPr>
                                    <w:t>10</w:t>
                                  </w:r>
                                  <w:r w:rsidRPr="00746B65">
                                    <w:rPr>
                                      <w:rStyle w:val="TimelineChar"/>
                                      <w:sz w:val="18"/>
                                      <w:szCs w:val="16"/>
                                    </w:rPr>
                                    <w:t xml:space="preserve"> Business Days after Authority Decision</w:t>
                                  </w:r>
                                  <w:r w:rsidRPr="00746B65">
                                    <w:rPr>
                                      <w:rStyle w:val="TimelineChar"/>
                                      <w:sz w:val="18"/>
                                      <w:szCs w:val="16"/>
                                    </w:rPr>
                                    <w:t xml:space="preserve"> </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1CA6729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0D83BA70"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7AE9F0A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67BF584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6CADFBE"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0E3C4C7E"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0C7D0647"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7DDDFCD2" w14:textId="77777777" w:rsidTr="00A747AE">
        <w:trPr>
          <w:trHeight w:val="792"/>
        </w:trPr>
        <w:tc>
          <w:tcPr>
            <w:tcW w:w="9639" w:type="dxa"/>
            <w:gridSpan w:val="4"/>
            <w:shd w:val="clear" w:color="auto" w:fill="auto"/>
          </w:tcPr>
          <w:p w14:paraId="5DDDAFC1" w14:textId="77777777" w:rsidR="00A132B4" w:rsidRDefault="00A132B4" w:rsidP="00CD28AD">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CAC55F5" w14:textId="77777777" w:rsidR="00A132B4" w:rsidRPr="00153C49" w:rsidRDefault="00A132B4" w:rsidP="00CD28AD">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153C49">
                <w:rPr>
                  <w:rStyle w:val="Hyperlink"/>
                  <w:rFonts w:eastAsiaTheme="majorEastAsia"/>
                  <w:sz w:val="24"/>
                </w:rPr>
                <w:t xml:space="preserve">Workgroup </w:t>
              </w:r>
              <w:r w:rsidR="005705A0" w:rsidRPr="00153C49">
                <w:rPr>
                  <w:rStyle w:val="Hyperlink"/>
                  <w:rFonts w:eastAsiaTheme="majorEastAsia"/>
                  <w:sz w:val="24"/>
                </w:rPr>
                <w:t>Consultation</w:t>
              </w:r>
            </w:hyperlink>
          </w:p>
          <w:p w14:paraId="1A6A5F7D" w14:textId="6ED5B512" w:rsidR="00E52308" w:rsidRPr="005603D9" w:rsidRDefault="00A132B4" w:rsidP="00CD28AD">
            <w:pPr>
              <w:pStyle w:val="BodyText2"/>
              <w:spacing w:before="0" w:after="0"/>
              <w:rPr>
                <w:b/>
              </w:rPr>
            </w:pPr>
            <w:r w:rsidRPr="00153C49">
              <w:rPr>
                <w:rFonts w:cs="Arial"/>
                <w:b/>
                <w:bCs/>
                <w:sz w:val="24"/>
              </w:rPr>
              <w:t xml:space="preserve">Have </w:t>
            </w:r>
            <w:r w:rsidR="00153C49">
              <w:rPr>
                <w:rFonts w:cs="Arial"/>
                <w:b/>
                <w:bCs/>
                <w:sz w:val="24"/>
              </w:rPr>
              <w:t>9</w:t>
            </w:r>
            <w:r w:rsidRPr="00153C49">
              <w:rPr>
                <w:rFonts w:cs="Arial"/>
                <w:b/>
                <w:bCs/>
                <w:sz w:val="24"/>
              </w:rPr>
              <w:t>0 minutes?</w:t>
            </w:r>
            <w:r w:rsidRPr="00153C49">
              <w:rPr>
                <w:rFonts w:cs="Arial"/>
                <w:bCs/>
                <w:sz w:val="24"/>
              </w:rPr>
              <w:t xml:space="preserve"> Read the full </w:t>
            </w:r>
            <w:r w:rsidR="0039436B" w:rsidRPr="00153C49">
              <w:rPr>
                <w:rFonts w:cs="Arial"/>
                <w:bCs/>
                <w:sz w:val="24"/>
              </w:rPr>
              <w:t xml:space="preserve">Workgroup </w:t>
            </w:r>
            <w:r w:rsidR="005705A0" w:rsidRPr="00153C49">
              <w:rPr>
                <w:rFonts w:cs="Arial"/>
                <w:bCs/>
                <w:sz w:val="24"/>
              </w:rPr>
              <w:t xml:space="preserve">Consultation </w:t>
            </w:r>
            <w:r w:rsidRPr="00153C49">
              <w:rPr>
                <w:rFonts w:cs="Arial"/>
                <w:bCs/>
                <w:sz w:val="24"/>
              </w:rPr>
              <w:t>and</w:t>
            </w:r>
            <w:r w:rsidRPr="002025C5">
              <w:rPr>
                <w:rFonts w:cs="Arial"/>
                <w:bCs/>
                <w:sz w:val="24"/>
              </w:rPr>
              <w:t xml:space="preserve"> </w:t>
            </w:r>
            <w:r w:rsidR="00771DE2">
              <w:rPr>
                <w:rFonts w:cs="Arial"/>
                <w:bCs/>
                <w:sz w:val="24"/>
              </w:rPr>
              <w:t>A</w:t>
            </w:r>
            <w:r w:rsidRPr="002025C5">
              <w:rPr>
                <w:rFonts w:cs="Arial"/>
                <w:bCs/>
                <w:sz w:val="24"/>
              </w:rPr>
              <w:t>nnexes.</w:t>
            </w:r>
          </w:p>
        </w:tc>
      </w:tr>
      <w:tr w:rsidR="00470B5B" w:rsidRPr="005603D9" w14:paraId="50317324" w14:textId="77777777" w:rsidTr="00A747AE">
        <w:trPr>
          <w:trHeight w:val="585"/>
        </w:trPr>
        <w:tc>
          <w:tcPr>
            <w:tcW w:w="9639" w:type="dxa"/>
            <w:gridSpan w:val="4"/>
            <w:shd w:val="clear" w:color="auto" w:fill="auto"/>
          </w:tcPr>
          <w:p w14:paraId="48391041" w14:textId="77777777" w:rsidR="00470B5B" w:rsidRPr="001D05D0" w:rsidRDefault="00470B5B" w:rsidP="00CD28AD">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6C73F1E5" w14:textId="77777777" w:rsidTr="00A747AE">
        <w:trPr>
          <w:trHeight w:val="395"/>
        </w:trPr>
        <w:tc>
          <w:tcPr>
            <w:tcW w:w="9639" w:type="dxa"/>
            <w:gridSpan w:val="4"/>
            <w:shd w:val="clear" w:color="auto" w:fill="FFFFFF" w:themeFill="background1"/>
          </w:tcPr>
          <w:p w14:paraId="141B0AA4" w14:textId="2491708A" w:rsidR="007565C9" w:rsidRPr="00153C49" w:rsidRDefault="000F7116" w:rsidP="00CD28AD">
            <w:pPr>
              <w:spacing w:line="240" w:lineRule="auto"/>
              <w:rPr>
                <w:rFonts w:cs="Arial"/>
                <w:b/>
                <w:color w:val="F26522" w:themeColor="accent1"/>
              </w:rPr>
            </w:pPr>
            <w:r w:rsidRPr="00B00090">
              <w:rPr>
                <w:rFonts w:cs="Arial"/>
                <w:b/>
              </w:rPr>
              <w:t xml:space="preserve">This modification is expected to </w:t>
            </w:r>
            <w:r>
              <w:rPr>
                <w:rFonts w:cs="Arial"/>
                <w:b/>
              </w:rPr>
              <w:t>have a:</w:t>
            </w:r>
            <w:r w:rsidR="0062164C">
              <w:rPr>
                <w:rFonts w:cs="Arial"/>
                <w:b/>
              </w:rPr>
              <w:t xml:space="preserve"> </w:t>
            </w:r>
            <w:proofErr w:type="gramStart"/>
            <w:r>
              <w:rPr>
                <w:rFonts w:cs="Arial"/>
                <w:b/>
                <w:color w:val="F26522" w:themeColor="accent1"/>
              </w:rPr>
              <w:t>Medium</w:t>
            </w:r>
            <w:proofErr w:type="gramEnd"/>
            <w:r>
              <w:rPr>
                <w:rFonts w:cs="Arial"/>
                <w:b/>
                <w:color w:val="F26522" w:themeColor="accent1"/>
              </w:rPr>
              <w:t xml:space="preserve"> impact</w:t>
            </w:r>
            <w:r w:rsidR="003C574A">
              <w:rPr>
                <w:rFonts w:cs="Arial"/>
                <w:b/>
                <w:color w:val="F26522" w:themeColor="accent1"/>
              </w:rPr>
              <w:t xml:space="preserve"> </w:t>
            </w:r>
            <w:r w:rsidR="00EF6659">
              <w:t>- G</w:t>
            </w:r>
            <w:r w:rsidR="003C574A">
              <w:t>enerators, Aggregators, Storage Users</w:t>
            </w:r>
          </w:p>
        </w:tc>
      </w:tr>
      <w:tr w:rsidR="000F7116" w:rsidRPr="005603D9" w14:paraId="0BCCADF8" w14:textId="77777777" w:rsidTr="00A747AE">
        <w:trPr>
          <w:trHeight w:val="395"/>
        </w:trPr>
        <w:tc>
          <w:tcPr>
            <w:tcW w:w="9639" w:type="dxa"/>
            <w:gridSpan w:val="4"/>
            <w:shd w:val="clear" w:color="auto" w:fill="FFFFFF" w:themeFill="background1"/>
          </w:tcPr>
          <w:p w14:paraId="3713C080" w14:textId="3A310D73" w:rsidR="000F7116" w:rsidRPr="00B00090" w:rsidRDefault="00C3241B" w:rsidP="00CD28AD">
            <w:pPr>
              <w:spacing w:line="240" w:lineRule="auto"/>
              <w:rPr>
                <w:rFonts w:cs="Arial"/>
                <w:b/>
              </w:rPr>
            </w:pPr>
            <w:r>
              <w:rPr>
                <w:rFonts w:cs="Arial"/>
                <w:b/>
              </w:rPr>
              <w:t xml:space="preserve">Modification drivers: </w:t>
            </w:r>
            <w:r w:rsidR="0062164C">
              <w:t>Efficiency, New Technologies, System Operability, System Planning, System Security, Transparency</w:t>
            </w:r>
          </w:p>
        </w:tc>
      </w:tr>
      <w:tr w:rsidR="0056792D" w:rsidRPr="005603D9" w14:paraId="3877D5ED" w14:textId="77777777" w:rsidTr="009D3CD2">
        <w:trPr>
          <w:trHeight w:val="388"/>
        </w:trPr>
        <w:tc>
          <w:tcPr>
            <w:tcW w:w="2268" w:type="dxa"/>
            <w:shd w:val="clear" w:color="auto" w:fill="FFFFFF" w:themeFill="background1"/>
          </w:tcPr>
          <w:p w14:paraId="463AB0CD" w14:textId="77777777" w:rsidR="0056792D" w:rsidRPr="0056792D" w:rsidRDefault="0056792D" w:rsidP="00CD28AD">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49D7AAB" w14:textId="7FBA1D8E" w:rsidR="0056792D" w:rsidRPr="00345C88" w:rsidRDefault="0062164C" w:rsidP="00CD28AD">
            <w:pPr>
              <w:spacing w:line="240" w:lineRule="auto"/>
            </w:pPr>
            <w:r>
              <w:t>Standard Governance</w:t>
            </w:r>
            <w:r w:rsidR="00345C88">
              <w:t xml:space="preserve"> with assessment by a Workgroup</w:t>
            </w:r>
          </w:p>
        </w:tc>
      </w:tr>
      <w:tr w:rsidR="00A03471" w:rsidRPr="005603D9" w14:paraId="04FD16E6" w14:textId="77777777" w:rsidTr="008A569A">
        <w:trPr>
          <w:trHeight w:val="1248"/>
        </w:trPr>
        <w:tc>
          <w:tcPr>
            <w:tcW w:w="2268" w:type="dxa"/>
            <w:shd w:val="clear" w:color="auto" w:fill="FFFFFF" w:themeFill="background1"/>
          </w:tcPr>
          <w:p w14:paraId="6856BCD6" w14:textId="77777777" w:rsidR="00A03471" w:rsidRPr="005603D9" w:rsidRDefault="00A03471" w:rsidP="00CD28AD">
            <w:pPr>
              <w:rPr>
                <w:b/>
              </w:rPr>
            </w:pPr>
            <w:r w:rsidRPr="005603D9">
              <w:rPr>
                <w:b/>
              </w:rPr>
              <w:t>Who can I talk to about the change?</w:t>
            </w:r>
          </w:p>
          <w:p w14:paraId="6297527B" w14:textId="77777777" w:rsidR="00A03471" w:rsidRPr="005603D9" w:rsidRDefault="00A03471" w:rsidP="00CD28AD"/>
        </w:tc>
        <w:tc>
          <w:tcPr>
            <w:tcW w:w="3832" w:type="dxa"/>
            <w:gridSpan w:val="2"/>
            <w:shd w:val="clear" w:color="auto" w:fill="FFFFFF" w:themeFill="background1"/>
          </w:tcPr>
          <w:p w14:paraId="06F0B869" w14:textId="77777777" w:rsidR="008A569A" w:rsidRDefault="00A03471" w:rsidP="00CD28AD">
            <w:pPr>
              <w:tabs>
                <w:tab w:val="left" w:pos="1650"/>
              </w:tabs>
              <w:rPr>
                <w:rFonts w:cs="Arial"/>
                <w:b/>
                <w:szCs w:val="20"/>
              </w:rPr>
            </w:pPr>
            <w:r>
              <w:rPr>
                <w:rFonts w:cs="Arial"/>
                <w:b/>
                <w:szCs w:val="20"/>
              </w:rPr>
              <w:t>Proposer:</w:t>
            </w:r>
            <w:r w:rsidR="0062164C">
              <w:rPr>
                <w:rFonts w:cs="Arial"/>
                <w:b/>
                <w:szCs w:val="20"/>
              </w:rPr>
              <w:t xml:space="preserve"> </w:t>
            </w:r>
          </w:p>
          <w:p w14:paraId="6244125F" w14:textId="3A19B2E4" w:rsidR="00A03471" w:rsidRDefault="0062164C" w:rsidP="00CD28AD">
            <w:pPr>
              <w:tabs>
                <w:tab w:val="left" w:pos="1650"/>
              </w:tabs>
              <w:rPr>
                <w:rFonts w:cs="Arial"/>
                <w:b/>
                <w:szCs w:val="20"/>
              </w:rPr>
            </w:pPr>
            <w:r w:rsidRPr="0062164C">
              <w:rPr>
                <w:rFonts w:cs="Arial"/>
                <w:bCs/>
                <w:szCs w:val="20"/>
              </w:rPr>
              <w:t>Stephen Bake</w:t>
            </w:r>
            <w:r>
              <w:rPr>
                <w:rFonts w:cs="Arial"/>
                <w:bCs/>
                <w:szCs w:val="20"/>
              </w:rPr>
              <w:t>r</w:t>
            </w:r>
            <w:r w:rsidR="00A03471" w:rsidRPr="0062164C">
              <w:rPr>
                <w:rFonts w:cs="Arial"/>
                <w:bCs/>
                <w:szCs w:val="20"/>
              </w:rPr>
              <w:t>,</w:t>
            </w:r>
            <w:r w:rsidRPr="0062164C">
              <w:rPr>
                <w:rFonts w:cs="Arial"/>
                <w:bCs/>
                <w:szCs w:val="20"/>
              </w:rPr>
              <w:t xml:space="preserve"> ESO</w:t>
            </w:r>
          </w:p>
          <w:p w14:paraId="703D3E7D" w14:textId="77777777" w:rsidR="0073239A" w:rsidRDefault="001140D7" w:rsidP="00CD28AD">
            <w:pPr>
              <w:rPr>
                <w:rStyle w:val="Hyperlink"/>
                <w:rFonts w:cs="Arial"/>
                <w:sz w:val="22"/>
              </w:rPr>
            </w:pPr>
            <w:hyperlink r:id="rId11" w:history="1">
              <w:r w:rsidR="008A569A" w:rsidRPr="0073239A">
                <w:rPr>
                  <w:rStyle w:val="Hyperlink"/>
                  <w:rFonts w:cs="Arial"/>
                  <w:sz w:val="22"/>
                </w:rPr>
                <w:t>stephen.baker@nationalgrideso.com</w:t>
              </w:r>
            </w:hyperlink>
          </w:p>
          <w:p w14:paraId="402165A2" w14:textId="77777777" w:rsidR="0073239A" w:rsidRDefault="0073239A" w:rsidP="00CD28AD">
            <w:pPr>
              <w:rPr>
                <w:rStyle w:val="Hyperlink"/>
                <w:sz w:val="22"/>
              </w:rPr>
            </w:pPr>
          </w:p>
          <w:p w14:paraId="5261324D" w14:textId="789325E3" w:rsidR="00A03471" w:rsidRPr="0073239A" w:rsidRDefault="00A03471" w:rsidP="00CD28AD">
            <w:pPr>
              <w:rPr>
                <w:rFonts w:cs="Arial"/>
                <w:color w:val="0000FF"/>
                <w:sz w:val="22"/>
                <w:u w:val="single"/>
              </w:rPr>
            </w:pPr>
            <w:r>
              <w:rPr>
                <w:rFonts w:cs="Arial"/>
                <w:szCs w:val="20"/>
              </w:rPr>
              <w:t xml:space="preserve">Phone: </w:t>
            </w:r>
            <w:r w:rsidR="008A569A" w:rsidRPr="008A569A">
              <w:rPr>
                <w:rFonts w:cs="Arial"/>
                <w:szCs w:val="20"/>
              </w:rPr>
              <w:t>07929 724347</w:t>
            </w:r>
          </w:p>
        </w:tc>
        <w:tc>
          <w:tcPr>
            <w:tcW w:w="3539" w:type="dxa"/>
            <w:shd w:val="clear" w:color="auto" w:fill="FFFFFF" w:themeFill="background1"/>
          </w:tcPr>
          <w:p w14:paraId="75D3A7CF" w14:textId="209288B7" w:rsidR="00A03471" w:rsidRDefault="00A03471" w:rsidP="00CD28AD">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3093AA93" w14:textId="043C70B7" w:rsidR="0062164C" w:rsidRDefault="0062164C" w:rsidP="00CD28AD">
            <w:pPr>
              <w:tabs>
                <w:tab w:val="left" w:pos="1650"/>
              </w:tabs>
              <w:rPr>
                <w:rFonts w:cs="Arial"/>
                <w:szCs w:val="20"/>
              </w:rPr>
            </w:pPr>
            <w:r>
              <w:rPr>
                <w:rFonts w:cs="Arial"/>
                <w:szCs w:val="20"/>
              </w:rPr>
              <w:t>Milly Lewis</w:t>
            </w:r>
          </w:p>
          <w:p w14:paraId="3C390302" w14:textId="2E756C4C" w:rsidR="0073239A" w:rsidRDefault="001140D7" w:rsidP="00CD28AD">
            <w:pPr>
              <w:tabs>
                <w:tab w:val="left" w:pos="1650"/>
              </w:tabs>
              <w:spacing w:after="240"/>
              <w:rPr>
                <w:rStyle w:val="Hyperlink"/>
                <w:sz w:val="22"/>
              </w:rPr>
            </w:pPr>
            <w:hyperlink r:id="rId12" w:history="1">
              <w:r w:rsidR="0073239A" w:rsidRPr="00347E50">
                <w:rPr>
                  <w:rStyle w:val="Hyperlink"/>
                  <w:rFonts w:cs="Arial"/>
                  <w:sz w:val="22"/>
                </w:rPr>
                <w:t>milly.lewis@nationalgrideso.com</w:t>
              </w:r>
            </w:hyperlink>
          </w:p>
          <w:p w14:paraId="6042FD52" w14:textId="7E988526" w:rsidR="00A03471" w:rsidRPr="0073239A" w:rsidRDefault="00A03471" w:rsidP="00CD28AD">
            <w:pPr>
              <w:tabs>
                <w:tab w:val="left" w:pos="1650"/>
              </w:tabs>
              <w:spacing w:after="240"/>
              <w:rPr>
                <w:color w:val="0000FF"/>
                <w:sz w:val="22"/>
                <w:u w:val="single"/>
              </w:rPr>
            </w:pPr>
            <w:r>
              <w:rPr>
                <w:rFonts w:cs="Arial"/>
                <w:szCs w:val="20"/>
              </w:rPr>
              <w:t>Phone: 0</w:t>
            </w:r>
            <w:r w:rsidR="0062164C">
              <w:rPr>
                <w:rFonts w:cs="Arial"/>
                <w:szCs w:val="20"/>
              </w:rPr>
              <w:t>7</w:t>
            </w:r>
            <w:r w:rsidR="0062164C" w:rsidRPr="0062164C">
              <w:rPr>
                <w:rFonts w:cs="Arial"/>
                <w:szCs w:val="20"/>
              </w:rPr>
              <w:t>811</w:t>
            </w:r>
            <w:r w:rsidR="008A569A">
              <w:rPr>
                <w:rFonts w:cs="Arial"/>
                <w:szCs w:val="20"/>
              </w:rPr>
              <w:t xml:space="preserve"> </w:t>
            </w:r>
            <w:r w:rsidR="0062164C" w:rsidRPr="0062164C">
              <w:rPr>
                <w:rFonts w:cs="Arial"/>
                <w:szCs w:val="20"/>
              </w:rPr>
              <w:t>036380</w:t>
            </w:r>
          </w:p>
        </w:tc>
      </w:tr>
      <w:tr w:rsidR="00A03471" w:rsidRPr="005603D9" w14:paraId="59862EAC" w14:textId="77777777" w:rsidTr="00A03471">
        <w:trPr>
          <w:trHeight w:val="938"/>
        </w:trPr>
        <w:tc>
          <w:tcPr>
            <w:tcW w:w="2268" w:type="dxa"/>
            <w:shd w:val="clear" w:color="auto" w:fill="FFFFFF" w:themeFill="background1"/>
          </w:tcPr>
          <w:p w14:paraId="7C641C70" w14:textId="77777777" w:rsidR="00A03471" w:rsidRPr="005603D9" w:rsidRDefault="00A03471" w:rsidP="00CD28AD">
            <w:pPr>
              <w:rPr>
                <w:b/>
              </w:rPr>
            </w:pPr>
            <w:r>
              <w:rPr>
                <w:rFonts w:cs="Arial"/>
                <w:b/>
                <w:noProof/>
                <w:lang w:val="en-US"/>
              </w:rPr>
              <w:t>How do I respond?</w:t>
            </w:r>
          </w:p>
        </w:tc>
        <w:tc>
          <w:tcPr>
            <w:tcW w:w="7371" w:type="dxa"/>
            <w:gridSpan w:val="3"/>
            <w:shd w:val="clear" w:color="auto" w:fill="FFFFFF" w:themeFill="background1"/>
          </w:tcPr>
          <w:p w14:paraId="27A3FF4F" w14:textId="35B95B94" w:rsidR="00A03471" w:rsidRPr="0062164C" w:rsidRDefault="00A03471" w:rsidP="00CD28AD">
            <w:pPr>
              <w:tabs>
                <w:tab w:val="left" w:pos="1650"/>
              </w:tabs>
              <w:rPr>
                <w:rFonts w:cs="Arial"/>
                <w:b/>
                <w:szCs w:val="20"/>
              </w:rPr>
            </w:pPr>
            <w:r w:rsidRPr="0062164C">
              <w:rPr>
                <w:rFonts w:cs="Arial"/>
              </w:rPr>
              <w:t>Send your response proforma to</w:t>
            </w:r>
            <w:r w:rsidRPr="0062164C">
              <w:rPr>
                <w:rFonts w:cs="Arial"/>
                <w:b/>
              </w:rPr>
              <w:t xml:space="preserve"> </w:t>
            </w:r>
            <w:hyperlink r:id="rId13" w:history="1">
              <w:r w:rsidRPr="0062164C">
                <w:rPr>
                  <w:rStyle w:val="Hyperlink"/>
                  <w:rFonts w:cs="Arial"/>
                </w:rPr>
                <w:t>grid.code@nationalgrideso.com</w:t>
              </w:r>
            </w:hyperlink>
            <w:r w:rsidRPr="0062164C">
              <w:rPr>
                <w:rStyle w:val="CommentReference"/>
              </w:rPr>
              <w:t xml:space="preserve"> </w:t>
            </w:r>
            <w:r w:rsidRPr="0062164C">
              <w:rPr>
                <w:rFonts w:cs="Arial"/>
                <w:b/>
              </w:rPr>
              <w:t xml:space="preserve">by 5pm on </w:t>
            </w:r>
            <w:r w:rsidR="004A3D97">
              <w:rPr>
                <w:rFonts w:cs="Arial"/>
                <w:b/>
              </w:rPr>
              <w:t>1</w:t>
            </w:r>
            <w:r w:rsidR="00B26D45">
              <w:rPr>
                <w:rFonts w:cs="Arial"/>
                <w:b/>
              </w:rPr>
              <w:t>6</w:t>
            </w:r>
            <w:r w:rsidR="004A3D97">
              <w:rPr>
                <w:rFonts w:cs="Arial"/>
                <w:b/>
              </w:rPr>
              <w:t xml:space="preserve"> </w:t>
            </w:r>
            <w:r w:rsidR="008925AF">
              <w:rPr>
                <w:rFonts w:cs="Arial"/>
                <w:b/>
              </w:rPr>
              <w:t>September</w:t>
            </w:r>
            <w:r w:rsidR="004A3D97">
              <w:rPr>
                <w:rFonts w:cs="Arial"/>
                <w:b/>
              </w:rPr>
              <w:t xml:space="preserve"> </w:t>
            </w:r>
            <w:r w:rsidR="001D0548">
              <w:rPr>
                <w:rFonts w:cs="Arial"/>
                <w:b/>
              </w:rPr>
              <w:t>2</w:t>
            </w:r>
            <w:r w:rsidR="0062164C" w:rsidRPr="0062164C">
              <w:rPr>
                <w:rFonts w:cs="Arial"/>
                <w:b/>
              </w:rPr>
              <w:t>024</w:t>
            </w:r>
          </w:p>
        </w:tc>
      </w:tr>
    </w:tbl>
    <w:p w14:paraId="0BB96670" w14:textId="77777777" w:rsidR="00470B5B" w:rsidRDefault="00470B5B" w:rsidP="00CD28AD">
      <w:bookmarkStart w:id="0" w:name="_Executive_Summary"/>
      <w:bookmarkStart w:id="1" w:name="_Workgroup_Consultation_Introduction"/>
      <w:bookmarkEnd w:id="0"/>
      <w:bookmarkEnd w:id="1"/>
    </w:p>
    <w:p w14:paraId="629B8404" w14:textId="77777777" w:rsidR="005E262E" w:rsidRDefault="00863991" w:rsidP="00CD28AD">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0324898A" w14:textId="77777777" w:rsidR="009A206C" w:rsidRDefault="009A206C" w:rsidP="00CD28AD">
      <w:pPr>
        <w:pStyle w:val="Heading1"/>
      </w:pPr>
      <w:bookmarkStart w:id="2" w:name="_Toc74204556"/>
      <w:commentRangeStart w:id="3"/>
      <w:r>
        <w:lastRenderedPageBreak/>
        <w:t>Contents</w:t>
      </w:r>
      <w:commentRangeEnd w:id="3"/>
      <w:r w:rsidR="00784122">
        <w:rPr>
          <w:rStyle w:val="CommentReference"/>
          <w:rFonts w:ascii="Arial" w:eastAsia="Times New Roman" w:hAnsi="Arial" w:cs="Times New Roman"/>
          <w:b w:val="0"/>
          <w:color w:val="auto"/>
          <w:lang w:eastAsia="en-GB"/>
        </w:rPr>
        <w:commentReference w:id="3"/>
      </w:r>
      <w:bookmarkEnd w:id="2"/>
    </w:p>
    <w:p w14:paraId="2BBD1ED1" w14:textId="77777777" w:rsidR="009A206C" w:rsidRPr="009A206C" w:rsidRDefault="009A206C" w:rsidP="00CD28AD"/>
    <w:p w14:paraId="11540DCD" w14:textId="77777777" w:rsidR="00BD3E26" w:rsidRDefault="005603D9" w:rsidP="00CD28AD">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60A21BBB" w14:textId="77777777" w:rsidR="00BD3E26" w:rsidRDefault="001140D7" w:rsidP="00CD28AD">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460EBFDB" w14:textId="77777777" w:rsidR="00BD3E26" w:rsidRDefault="001140D7" w:rsidP="00CD28AD">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EE3161E" w14:textId="77777777" w:rsidR="00BD3E26" w:rsidRDefault="001140D7" w:rsidP="00CD28AD">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8D44368" w14:textId="77777777" w:rsidR="00BD3E26" w:rsidRDefault="001140D7" w:rsidP="00CD28AD">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22AC3B2" w14:textId="77777777" w:rsidR="00BD3E26" w:rsidRDefault="001140D7" w:rsidP="00CD28AD">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DA2787A" w14:textId="77777777" w:rsidR="00BD3E26" w:rsidRDefault="001140D7" w:rsidP="00CD28AD">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CF4C10E" w14:textId="77777777" w:rsidR="00BD3E26" w:rsidRDefault="001140D7" w:rsidP="00CD28AD">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49EFCBF" w14:textId="77777777" w:rsidR="00BD3E26" w:rsidRDefault="001140D7" w:rsidP="00CD28AD">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252E9E2" w14:textId="77777777" w:rsidR="00BD3E26" w:rsidRDefault="001140D7" w:rsidP="00CD28AD">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1E322F2" w14:textId="77777777" w:rsidR="00BD3E26" w:rsidRDefault="001140D7" w:rsidP="00CD28AD">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C07F53" w14:textId="77777777" w:rsidR="00BD3E26" w:rsidRDefault="001140D7" w:rsidP="00CD28AD">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0E162BB" w14:textId="77777777" w:rsidR="00BD3E26" w:rsidRDefault="001140D7" w:rsidP="00CD28AD">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1954FAA" w14:textId="77777777" w:rsidR="00BD3E26" w:rsidRDefault="001140D7" w:rsidP="00CD28AD">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81DFB48" w14:textId="77777777" w:rsidR="00BD3E26" w:rsidRDefault="001140D7" w:rsidP="00CD28AD">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3DE0C8" w14:textId="77777777" w:rsidR="00BD3E26" w:rsidRDefault="001140D7" w:rsidP="00CD28AD">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DE53A82" w14:textId="77777777" w:rsidR="00BD3E26" w:rsidRDefault="001140D7" w:rsidP="00CD28AD">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E0295F8" w14:textId="77777777" w:rsidR="00BD3E26" w:rsidRDefault="001140D7" w:rsidP="00CD28AD">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44037F7" w14:textId="77777777" w:rsidR="00BD3E26" w:rsidRDefault="001140D7" w:rsidP="00CD28AD">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EAFD5A6" w14:textId="77777777" w:rsidR="00BD3E26" w:rsidRDefault="001140D7" w:rsidP="00CD28AD">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AA40FC1" w14:textId="77777777" w:rsidR="00BD3E26" w:rsidRDefault="001140D7" w:rsidP="00CD28AD">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2FD3FC6" w14:textId="77777777" w:rsidR="005603D9" w:rsidRDefault="005603D9" w:rsidP="00CD28AD">
      <w:r>
        <w:fldChar w:fldCharType="end"/>
      </w:r>
    </w:p>
    <w:p w14:paraId="18844E8C" w14:textId="77777777" w:rsidR="005603D9" w:rsidRPr="005603D9" w:rsidRDefault="005603D9" w:rsidP="00CD28AD"/>
    <w:p w14:paraId="26C60C81" w14:textId="77777777" w:rsidR="009A206C" w:rsidRDefault="009A206C" w:rsidP="00CD28AD">
      <w:pPr>
        <w:rPr>
          <w:rFonts w:asciiTheme="majorHAnsi" w:eastAsiaTheme="majorEastAsia" w:hAnsiTheme="majorHAnsi" w:cstheme="majorBidi"/>
          <w:b/>
          <w:color w:val="FFFFFF" w:themeColor="background1"/>
          <w:sz w:val="28"/>
          <w:szCs w:val="32"/>
        </w:rPr>
      </w:pPr>
      <w:bookmarkStart w:id="4" w:name="_Toc58482270"/>
      <w:r>
        <w:br w:type="page"/>
      </w:r>
    </w:p>
    <w:p w14:paraId="16DA7AD2" w14:textId="77777777" w:rsidR="001E1568" w:rsidRDefault="005E188C" w:rsidP="00CD28AD">
      <w:pPr>
        <w:pStyle w:val="Heading1"/>
      </w:pPr>
      <w:bookmarkStart w:id="5" w:name="_Executive_summary_1"/>
      <w:bookmarkStart w:id="6" w:name="_Toc74204557"/>
      <w:bookmarkStart w:id="7" w:name="_Toc58837630"/>
      <w:bookmarkEnd w:id="4"/>
      <w:bookmarkEnd w:id="5"/>
      <w:r>
        <w:lastRenderedPageBreak/>
        <w:t xml:space="preserve">Executive </w:t>
      </w:r>
      <w:r w:rsidR="0014503B">
        <w:t>s</w:t>
      </w:r>
      <w:r>
        <w:t>ummary</w:t>
      </w:r>
      <w:bookmarkEnd w:id="6"/>
    </w:p>
    <w:p w14:paraId="7985F9FB" w14:textId="23D41204" w:rsidR="00780F06" w:rsidRDefault="005069BD" w:rsidP="00CD28AD">
      <w:pPr>
        <w:pStyle w:val="Style8"/>
        <w:rPr>
          <w:b w:val="0"/>
          <w:color w:val="auto"/>
          <w:sz w:val="24"/>
        </w:rPr>
      </w:pPr>
      <w:bookmarkStart w:id="8" w:name="_Hlk31885141"/>
      <w:r>
        <w:rPr>
          <w:b w:val="0"/>
          <w:color w:val="auto"/>
          <w:sz w:val="24"/>
        </w:rPr>
        <w:t xml:space="preserve">This modification seeks </w:t>
      </w:r>
      <w:r w:rsidRPr="005069BD">
        <w:rPr>
          <w:b w:val="0"/>
          <w:color w:val="auto"/>
          <w:sz w:val="24"/>
        </w:rPr>
        <w:t>introduce new parameters that will allow the better use of Electricity Storage devices</w:t>
      </w:r>
      <w:r w:rsidR="00780F06">
        <w:rPr>
          <w:b w:val="0"/>
          <w:color w:val="auto"/>
          <w:sz w:val="24"/>
        </w:rPr>
        <w:t xml:space="preserve"> within the balancing mechanism</w:t>
      </w:r>
      <w:r w:rsidRPr="005069BD">
        <w:rPr>
          <w:b w:val="0"/>
          <w:color w:val="auto"/>
          <w:sz w:val="24"/>
        </w:rPr>
        <w:t xml:space="preserve">. </w:t>
      </w:r>
    </w:p>
    <w:p w14:paraId="4DCEA761" w14:textId="033A9580" w:rsidR="00540807" w:rsidRPr="00696A5C" w:rsidRDefault="00540807" w:rsidP="00CD28AD">
      <w:pPr>
        <w:pStyle w:val="Style8"/>
      </w:pPr>
      <w:r w:rsidRPr="00696A5C">
        <w:t>What is the issue?</w:t>
      </w:r>
    </w:p>
    <w:bookmarkEnd w:id="8" w:displacedByCustomXml="next"/>
    <w:sdt>
      <w:sdtPr>
        <w:id w:val="-535810592"/>
        <w:placeholder>
          <w:docPart w:val="D0BF522CE21040F7BD247D85E9C55082"/>
        </w:placeholder>
      </w:sdtPr>
      <w:sdtEndPr/>
      <w:sdtContent>
        <w:p w14:paraId="1D056C60" w14:textId="5B96EEA9" w:rsidR="006A1859" w:rsidRPr="005603D9" w:rsidRDefault="006A1859" w:rsidP="00CD28AD">
          <w:proofErr w:type="gramStart"/>
          <w:r w:rsidRPr="00471382">
            <w:t>A large number of</w:t>
          </w:r>
          <w:proofErr w:type="gramEnd"/>
          <w:r w:rsidRPr="00471382">
            <w:t xml:space="preserve"> </w:t>
          </w:r>
          <w:r>
            <w:t>Electricity Storage Devices</w:t>
          </w:r>
          <w:r w:rsidRPr="00471382">
            <w:t xml:space="preserve"> are currently operating in the balancing mechanism. These </w:t>
          </w:r>
          <w:r>
            <w:t>devices</w:t>
          </w:r>
          <w:r w:rsidRPr="00471382">
            <w:t xml:space="preserve"> can only import or export </w:t>
          </w:r>
          <w:r>
            <w:t>until their</w:t>
          </w:r>
          <w:r w:rsidRPr="00471382">
            <w:t xml:space="preserve"> limited </w:t>
          </w:r>
          <w:r>
            <w:t>storage capacity is either full or fully depleted</w:t>
          </w:r>
          <w:r w:rsidRPr="00471382">
            <w:t>. Although there are two parameters already defined in the Grid Code and BSC (Max Delivery Period and Max Delivery Volume)</w:t>
          </w:r>
          <w:r w:rsidR="007102EF">
            <w:t>,</w:t>
          </w:r>
          <w:r w:rsidRPr="00471382">
            <w:t xml:space="preserve"> these do not cater for bi-directional units.</w:t>
          </w:r>
          <w:r w:rsidR="00D161B0">
            <w:t xml:space="preserve"> A</w:t>
          </w:r>
          <w:r w:rsidRPr="00471382">
            <w:t xml:space="preserve">lthough the current issues have been brought into focus by batteries, </w:t>
          </w:r>
          <w:r>
            <w:t>this modification is intended to include all Electricity Storage devices</w:t>
          </w:r>
          <w:r w:rsidRPr="00471382">
            <w:t>.</w:t>
          </w:r>
        </w:p>
      </w:sdtContent>
    </w:sdt>
    <w:p w14:paraId="49DB9D6C" w14:textId="77777777" w:rsidR="00FC7012" w:rsidRDefault="00FC7012" w:rsidP="00CD28AD">
      <w:pPr>
        <w:pStyle w:val="Style9"/>
      </w:pPr>
      <w:r>
        <w:t>What is the solution and when will it come into effect?</w:t>
      </w:r>
    </w:p>
    <w:p w14:paraId="0933257C" w14:textId="5FE1775F" w:rsidR="001E62A5" w:rsidRDefault="00FC7012" w:rsidP="00CD28AD">
      <w:pPr>
        <w:rPr>
          <w:i/>
          <w:noProof/>
          <w:color w:val="FF0000"/>
        </w:rPr>
      </w:pPr>
      <w:r w:rsidRPr="00E6107E">
        <w:rPr>
          <w:b/>
        </w:rPr>
        <w:t>Proposer’s solution</w:t>
      </w:r>
      <w:r w:rsidR="00E6107E">
        <w:rPr>
          <w:b/>
        </w:rPr>
        <w:t>:</w:t>
      </w:r>
      <w:r w:rsidR="0092758C">
        <w:rPr>
          <w:b/>
        </w:rPr>
        <w:t xml:space="preserve"> </w:t>
      </w:r>
    </w:p>
    <w:p w14:paraId="2A279F18" w14:textId="1C431D8E" w:rsidR="002B7E7C" w:rsidRDefault="002B7E7C" w:rsidP="00CD28AD">
      <w:r>
        <w:t>The introduction of new parameters</w:t>
      </w:r>
      <w:r w:rsidR="002F5F29">
        <w:t xml:space="preserve">, </w:t>
      </w:r>
      <w:r w:rsidR="002F5F29" w:rsidRPr="004F6405">
        <w:t xml:space="preserve">Maximum Delivery Offer (MDO) and Maximum Delivery </w:t>
      </w:r>
      <w:r w:rsidR="005825D5">
        <w:t>Bid</w:t>
      </w:r>
      <w:r w:rsidR="002F5F29" w:rsidRPr="004F6405">
        <w:t xml:space="preserve"> (MD</w:t>
      </w:r>
      <w:r w:rsidR="004F6405" w:rsidRPr="004F6405">
        <w:t>B</w:t>
      </w:r>
      <w:r w:rsidR="002F5F29" w:rsidRPr="004F6405">
        <w:t>)</w:t>
      </w:r>
      <w:r w:rsidR="004F6405">
        <w:t xml:space="preserve">, </w:t>
      </w:r>
      <w:r>
        <w:t>that will be defined in the Balancing Code section of</w:t>
      </w:r>
    </w:p>
    <w:p w14:paraId="674EE508" w14:textId="4D0F1749" w:rsidR="009434B4" w:rsidRDefault="002B7E7C" w:rsidP="00CD28AD">
      <w:r>
        <w:t>the Grid Code.</w:t>
      </w:r>
    </w:p>
    <w:p w14:paraId="250958EE" w14:textId="77777777" w:rsidR="00B3426F" w:rsidRDefault="00B3426F" w:rsidP="00CD28AD"/>
    <w:p w14:paraId="66FFD195" w14:textId="08158B51" w:rsidR="00B3426F" w:rsidRPr="009434B4" w:rsidRDefault="00B3426F" w:rsidP="00CD28AD">
      <w:pPr>
        <w:rPr>
          <w:iCs/>
          <w:noProof/>
          <w:color w:val="FF0000"/>
        </w:rPr>
      </w:pPr>
      <w:r>
        <w:t xml:space="preserve">As well as </w:t>
      </w:r>
      <w:r w:rsidR="00AC150C">
        <w:t xml:space="preserve">introducing </w:t>
      </w:r>
      <w:r w:rsidR="00D837E6">
        <w:t xml:space="preserve">three </w:t>
      </w:r>
      <w:r w:rsidR="00120962">
        <w:t xml:space="preserve">additional defined terms </w:t>
      </w:r>
      <w:r w:rsidR="00AC150C">
        <w:t>in</w:t>
      </w:r>
      <w:r w:rsidR="00120962">
        <w:t>to</w:t>
      </w:r>
      <w:r w:rsidR="00AC150C">
        <w:t xml:space="preserve"> the Glossary and Definitions to</w:t>
      </w:r>
      <w:r w:rsidR="00120962">
        <w:t xml:space="preserve"> enable the </w:t>
      </w:r>
      <w:r w:rsidR="00762401">
        <w:t>new parameters</w:t>
      </w:r>
      <w:r w:rsidR="00D837E6">
        <w:t>, MDO, MDB and</w:t>
      </w:r>
      <w:r w:rsidR="00762401">
        <w:t xml:space="preserve"> Future State of Energy (FSoE)</w:t>
      </w:r>
      <w:r w:rsidR="00D837E6">
        <w:t>.</w:t>
      </w:r>
      <w:r w:rsidR="00762401">
        <w:t xml:space="preserve"> </w:t>
      </w:r>
      <w:r w:rsidR="00D837E6">
        <w:t xml:space="preserve">There will also be changes required to the </w:t>
      </w:r>
      <w:r w:rsidR="00762401">
        <w:t>Data Validation, Consistency and Defaulting Rules</w:t>
      </w:r>
      <w:r w:rsidR="00097869">
        <w:t>.</w:t>
      </w:r>
    </w:p>
    <w:p w14:paraId="0A31B315" w14:textId="77777777" w:rsidR="00FC7012" w:rsidRPr="00E6107E" w:rsidRDefault="00FC7012" w:rsidP="00CD28AD">
      <w:pPr>
        <w:rPr>
          <w:i/>
          <w:color w:val="00B050"/>
        </w:rPr>
      </w:pPr>
    </w:p>
    <w:p w14:paraId="2FAFE67A" w14:textId="1B8D4D8C" w:rsidR="001E62A5" w:rsidRDefault="00FC7012" w:rsidP="00CD28AD">
      <w:pPr>
        <w:rPr>
          <w:i/>
          <w:color w:val="FF0000"/>
          <w:sz w:val="20"/>
        </w:rPr>
      </w:pPr>
      <w:r w:rsidRPr="00E6107E">
        <w:rPr>
          <w:b/>
        </w:rPr>
        <w:t>Implementation date:</w:t>
      </w:r>
      <w:r>
        <w:t xml:space="preserve"> </w:t>
      </w:r>
      <w:r w:rsidR="007C2E5D">
        <w:t>Q</w:t>
      </w:r>
      <w:r w:rsidR="00DE3577">
        <w:t>2</w:t>
      </w:r>
      <w:r w:rsidR="00AC645D">
        <w:t xml:space="preserve"> </w:t>
      </w:r>
      <w:r w:rsidR="008A569A">
        <w:t>202</w:t>
      </w:r>
      <w:r w:rsidR="0094367D">
        <w:t>5</w:t>
      </w:r>
    </w:p>
    <w:p w14:paraId="0A29927E" w14:textId="77777777" w:rsidR="00FC7012" w:rsidRDefault="00FC7012" w:rsidP="00CD28AD"/>
    <w:p w14:paraId="77E599C7" w14:textId="77777777" w:rsidR="003011FF" w:rsidRDefault="003011FF" w:rsidP="00CD28AD">
      <w:pPr>
        <w:rPr>
          <w:b/>
          <w:noProof/>
        </w:rPr>
      </w:pPr>
      <w:r>
        <w:rPr>
          <w:b/>
          <w:noProof/>
        </w:rPr>
        <w:t>Summary of potential alternative solution(s) and implementation date(s):</w:t>
      </w:r>
    </w:p>
    <w:p w14:paraId="3E49555D" w14:textId="18AA9D75" w:rsidR="003011FF" w:rsidRPr="00EA0EFE" w:rsidRDefault="00EA0EFE" w:rsidP="00CD28AD">
      <w:r w:rsidRPr="00EA0EFE">
        <w:t>Currently no alternative solutions have been proposed</w:t>
      </w:r>
      <w:r>
        <w:t>.</w:t>
      </w:r>
    </w:p>
    <w:p w14:paraId="1E5CA42F" w14:textId="77777777" w:rsidR="00FC7012" w:rsidRDefault="00FC7012" w:rsidP="00CD28AD">
      <w:pPr>
        <w:pStyle w:val="Style10"/>
      </w:pPr>
      <w:r>
        <w:t>What is the impact if this change is made?</w:t>
      </w:r>
    </w:p>
    <w:p w14:paraId="4FCD9801" w14:textId="105D45CA" w:rsidR="005A0A4B" w:rsidRDefault="005A0A4B" w:rsidP="00CD28AD">
      <w:pPr>
        <w:spacing w:after="160" w:line="256" w:lineRule="auto"/>
        <w:rPr>
          <w:i/>
          <w:color w:val="FF0000"/>
        </w:rPr>
      </w:pPr>
      <w:r>
        <w:rPr>
          <w:rFonts w:cs="Arial"/>
          <w:b/>
          <w:color w:val="F26522" w:themeColor="accent1"/>
        </w:rPr>
        <w:t xml:space="preserve">Medium impact </w:t>
      </w:r>
      <w:r>
        <w:t>- Generators, Aggregators, Storage Users</w:t>
      </w:r>
      <w:r w:rsidR="0068225A">
        <w:t xml:space="preserve"> as </w:t>
      </w:r>
      <w:r w:rsidR="00A305BD">
        <w:t xml:space="preserve">the solution is intended to optimise the use of </w:t>
      </w:r>
      <w:r w:rsidR="007D15A3">
        <w:t xml:space="preserve">diverse </w:t>
      </w:r>
      <w:r w:rsidR="00A305BD">
        <w:t xml:space="preserve">assets </w:t>
      </w:r>
      <w:r w:rsidR="00F02F19">
        <w:t>by</w:t>
      </w:r>
      <w:r w:rsidR="00A305BD">
        <w:t xml:space="preserve"> the ESO</w:t>
      </w:r>
      <w:r w:rsidR="00F02F19">
        <w:t xml:space="preserve"> in the interest of the consumer</w:t>
      </w:r>
      <w:r w:rsidR="003231B4">
        <w:t>.</w:t>
      </w:r>
    </w:p>
    <w:p w14:paraId="784711E6" w14:textId="77777777" w:rsidR="00FC7012" w:rsidRDefault="00FC7012" w:rsidP="00CD28AD">
      <w:pPr>
        <w:pStyle w:val="Style11"/>
      </w:pPr>
      <w:r>
        <w:t>Interactions</w:t>
      </w:r>
    </w:p>
    <w:sdt>
      <w:sdtPr>
        <w:alias w:val="Insert text"/>
        <w:tag w:val="Insert text"/>
        <w:id w:val="-565025940"/>
        <w:placeholder>
          <w:docPart w:val="84E408CB028C4191B58F9E7077117966"/>
        </w:placeholder>
      </w:sdtPr>
      <w:sdtEndPr/>
      <w:sdtContent>
        <w:p w14:paraId="3FBBA243" w14:textId="77777777" w:rsidR="004F33E6" w:rsidRDefault="004F33E6" w:rsidP="00CD28AD">
          <w:r w:rsidRPr="003E40B2">
            <w:t>The ESO will be proposing a modification to the BSC to enable the publication of these Data items on BMRS (Balancing Mechanism Reporting Service).</w:t>
          </w:r>
        </w:p>
        <w:p w14:paraId="64D3C68A" w14:textId="77777777" w:rsidR="004F33E6" w:rsidRDefault="004F33E6" w:rsidP="00CD28AD"/>
        <w:p w14:paraId="767EDEC0" w14:textId="31F99149" w:rsidR="004F33E6" w:rsidRDefault="004F33E6" w:rsidP="00CD28AD">
          <w:r>
            <w:t>As the modification seeks to alter BC1 there are EBR Article 18 T</w:t>
          </w:r>
          <w:r w:rsidR="0051557D">
            <w:t>&amp;Cs implications</w:t>
          </w:r>
          <w:r w:rsidR="00FB4789">
            <w:t xml:space="preserve">, which will be consulted against. </w:t>
          </w:r>
        </w:p>
      </w:sdtContent>
    </w:sdt>
    <w:p w14:paraId="1C99A1BE" w14:textId="77777777" w:rsidR="00E6107E" w:rsidRDefault="00E6107E" w:rsidP="00CD28AD"/>
    <w:p w14:paraId="1635F85F" w14:textId="77777777" w:rsidR="00FC7012" w:rsidRDefault="00FC7012" w:rsidP="00CD28AD">
      <w:pPr>
        <w:spacing w:after="160"/>
        <w:rPr>
          <w:rFonts w:asciiTheme="majorHAnsi" w:eastAsiaTheme="majorEastAsia" w:hAnsiTheme="majorHAnsi" w:cstheme="majorBidi"/>
          <w:b/>
          <w:color w:val="FFFFFF" w:themeColor="background1"/>
          <w:sz w:val="28"/>
          <w:szCs w:val="32"/>
        </w:rPr>
      </w:pPr>
      <w:r>
        <w:br w:type="page"/>
      </w:r>
    </w:p>
    <w:p w14:paraId="2F86158D" w14:textId="77777777" w:rsidR="00043548" w:rsidRPr="005603D9" w:rsidRDefault="00043548" w:rsidP="00CD28AD">
      <w:pPr>
        <w:pStyle w:val="CA2"/>
      </w:pPr>
      <w:bookmarkStart w:id="9" w:name="_Toc74204558"/>
      <w:r w:rsidRPr="005603D9">
        <w:lastRenderedPageBreak/>
        <w:t>What is the issue?</w:t>
      </w:r>
      <w:bookmarkEnd w:id="7"/>
      <w:bookmarkEnd w:id="9"/>
    </w:p>
    <w:bookmarkStart w:id="10" w:name="_Why_change?" w:displacedByCustomXml="next"/>
    <w:bookmarkEnd w:id="10" w:displacedByCustomXml="next"/>
    <w:bookmarkStart w:id="11" w:name="_Toc58482272" w:displacedByCustomXml="next"/>
    <w:sdt>
      <w:sdtPr>
        <w:id w:val="-253514757"/>
        <w:placeholder>
          <w:docPart w:val="3C8A1E657FB948168664EE94BFD1E258"/>
        </w:placeholder>
      </w:sdtPr>
      <w:sdtEndPr/>
      <w:sdtContent>
        <w:p w14:paraId="4E3B8872" w14:textId="77777777" w:rsidR="00962CC9" w:rsidRDefault="00C95704" w:rsidP="00CD28AD">
          <w:proofErr w:type="gramStart"/>
          <w:r w:rsidRPr="00471382">
            <w:t>A large number of</w:t>
          </w:r>
          <w:proofErr w:type="gramEnd"/>
          <w:r w:rsidRPr="00471382">
            <w:t xml:space="preserve"> </w:t>
          </w:r>
          <w:r>
            <w:t>Electricity Storage Devices</w:t>
          </w:r>
          <w:r w:rsidRPr="00471382">
            <w:t xml:space="preserve"> are currently operating in the balancing mechanism. These </w:t>
          </w:r>
          <w:r>
            <w:t>devices</w:t>
          </w:r>
          <w:r w:rsidRPr="00471382">
            <w:t xml:space="preserve"> can only import or export </w:t>
          </w:r>
          <w:r>
            <w:t>until their</w:t>
          </w:r>
          <w:r w:rsidRPr="00471382">
            <w:t xml:space="preserve"> limited </w:t>
          </w:r>
          <w:r>
            <w:t>storage capacity is either full or fully depleted</w:t>
          </w:r>
          <w:r w:rsidRPr="00471382">
            <w:t>. Although there are two parameters already defined in the Grid Code and BSC (Max Delivery Period and Max Delivery Volume)</w:t>
          </w:r>
          <w:r w:rsidR="00A05CDA">
            <w:t>,</w:t>
          </w:r>
          <w:r w:rsidRPr="00471382">
            <w:t xml:space="preserve"> these do not cater for bi-directional units. </w:t>
          </w:r>
        </w:p>
        <w:p w14:paraId="14918955" w14:textId="77777777" w:rsidR="00962CC9" w:rsidRDefault="00962CC9" w:rsidP="00CD28AD"/>
        <w:p w14:paraId="04C0716A" w14:textId="2A243DAF" w:rsidR="00962CC9" w:rsidRDefault="00C95704" w:rsidP="00CD28AD">
          <w:r w:rsidRPr="00471382">
            <w:t xml:space="preserve">To get around this the ESO use Maximum Import Limits and Maximum Export Limits and the </w:t>
          </w:r>
          <w:r w:rsidR="00D34E81">
            <w:t>“</w:t>
          </w:r>
          <w:r w:rsidR="00406A0E">
            <w:t>30 minute</w:t>
          </w:r>
          <w:r w:rsidR="00D34E81">
            <w:t>”</w:t>
          </w:r>
          <w:r w:rsidR="00406A0E">
            <w:t xml:space="preserve"> rule (previou</w:t>
          </w:r>
          <w:r w:rsidR="002E0CE8">
            <w:t xml:space="preserve">sly </w:t>
          </w:r>
          <w:r w:rsidRPr="00471382">
            <w:t>“15</w:t>
          </w:r>
          <w:r w:rsidR="00546289">
            <w:t>-</w:t>
          </w:r>
          <w:r w:rsidRPr="00471382">
            <w:t>minute rule”</w:t>
          </w:r>
          <w:r w:rsidR="002E0CE8">
            <w:t>)</w:t>
          </w:r>
          <w:r w:rsidRPr="00471382">
            <w:t xml:space="preserve"> which limits how the ESO uses these assets and does not allow </w:t>
          </w:r>
          <w:r>
            <w:t xml:space="preserve">the ESO </w:t>
          </w:r>
          <w:r w:rsidRPr="00471382">
            <w:t xml:space="preserve">to plan in longer timescales. </w:t>
          </w:r>
        </w:p>
        <w:p w14:paraId="64D3230A" w14:textId="1530A3FC" w:rsidR="00962CC9" w:rsidRDefault="00962CC9" w:rsidP="00CD28AD"/>
        <w:p w14:paraId="376453C1" w14:textId="77777777" w:rsidR="00962CC9" w:rsidRPr="00E37971" w:rsidRDefault="00962CC9" w:rsidP="00962CC9">
          <w:pPr>
            <w:pStyle w:val="BodyText"/>
            <w:rPr>
              <w:rFonts w:eastAsiaTheme="minorEastAsia" w:cs="Arial"/>
              <w:b/>
              <w:bCs/>
              <w:sz w:val="24"/>
              <w:u w:val="single"/>
              <w:lang w:val="en-US"/>
            </w:rPr>
          </w:pPr>
          <w:r>
            <w:rPr>
              <w:sz w:val="24"/>
            </w:rPr>
            <w:t>To use stored energy in an optimal way to balance the NETS it requires an i</w:t>
          </w:r>
          <w:r w:rsidRPr="00E37971">
            <w:rPr>
              <w:sz w:val="24"/>
            </w:rPr>
            <w:t xml:space="preserve">ncreased economic dispatch of Electricity Storage </w:t>
          </w:r>
          <w:r>
            <w:rPr>
              <w:sz w:val="24"/>
            </w:rPr>
            <w:t>assets, and to allow for i</w:t>
          </w:r>
          <w:r w:rsidRPr="00E37971">
            <w:rPr>
              <w:sz w:val="24"/>
            </w:rPr>
            <w:t>mproved operational planning allowing the ESO to factor in these units for longer term planning (up to 24 hours ahead)</w:t>
          </w:r>
        </w:p>
        <w:p w14:paraId="74922618" w14:textId="77777777" w:rsidR="00962CC9" w:rsidRDefault="00962CC9" w:rsidP="00CD28AD"/>
        <w:p w14:paraId="7644FB29" w14:textId="763C67F3" w:rsidR="00C95704" w:rsidRDefault="00C95704" w:rsidP="00CD28AD">
          <w:r w:rsidRPr="00471382">
            <w:t xml:space="preserve">After extensive discussion with industry, </w:t>
          </w:r>
          <w:r>
            <w:t>the ESO</w:t>
          </w:r>
          <w:r w:rsidRPr="00471382">
            <w:t xml:space="preserve"> </w:t>
          </w:r>
          <w:r>
            <w:t xml:space="preserve">is proposing via this modification </w:t>
          </w:r>
          <w:r w:rsidRPr="00471382">
            <w:t xml:space="preserve">to introduce new parameters that will allow the better use of </w:t>
          </w:r>
          <w:r>
            <w:t xml:space="preserve">Electricity Storage </w:t>
          </w:r>
          <w:r w:rsidR="00A27BBC">
            <w:t>assets</w:t>
          </w:r>
          <w:r w:rsidRPr="00471382">
            <w:t xml:space="preserve">. Please note – although the current issues have been brought into focus by batteries, </w:t>
          </w:r>
          <w:r>
            <w:t>this modification is intended to include all Electricity Storage devices</w:t>
          </w:r>
          <w:r w:rsidRPr="00471382">
            <w:t>.</w:t>
          </w:r>
        </w:p>
        <w:p w14:paraId="1C242C8B" w14:textId="4B5F31FF" w:rsidR="00962CC9" w:rsidRDefault="00962CC9" w:rsidP="00CD28AD">
          <w:r>
            <w:t>GC0166 seeks to address the growing problem presented increasingly as the energy mix becomes ever more diverse.</w:t>
          </w:r>
        </w:p>
        <w:p w14:paraId="36B0BFE5" w14:textId="77777777" w:rsidR="00962CC9" w:rsidRPr="005603D9" w:rsidRDefault="001140D7" w:rsidP="00CD28AD"/>
      </w:sdtContent>
    </w:sdt>
    <w:p w14:paraId="7A8C17E4" w14:textId="77777777" w:rsidR="00C95704" w:rsidRDefault="00C95704" w:rsidP="00CD28AD">
      <w:pPr>
        <w:rPr>
          <w:rFonts w:cs="Arial"/>
          <w:bCs/>
          <w:i/>
          <w:color w:val="FF0000"/>
          <w:kern w:val="32"/>
          <w:szCs w:val="32"/>
        </w:rPr>
      </w:pPr>
    </w:p>
    <w:p w14:paraId="788279BA" w14:textId="77777777" w:rsidR="00BE213C" w:rsidRDefault="00BE213C" w:rsidP="00CD28AD">
      <w:pPr>
        <w:pStyle w:val="Heading2"/>
      </w:pPr>
      <w:bookmarkStart w:id="12" w:name="_Toc74204559"/>
      <w:r>
        <w:t>Why change?</w:t>
      </w:r>
      <w:bookmarkEnd w:id="12"/>
    </w:p>
    <w:p w14:paraId="706BB8AA" w14:textId="3908D65E" w:rsidR="00072A1D" w:rsidRPr="00072A1D" w:rsidRDefault="00072A1D" w:rsidP="00CD28AD">
      <w:bookmarkStart w:id="13" w:name="_Toc58837632"/>
      <w:r w:rsidRPr="00072A1D">
        <w:t>Increased economic dispatch of Electricity Storage devices. Improved operational</w:t>
      </w:r>
      <w:r w:rsidR="000A0F3F">
        <w:t xml:space="preserve"> </w:t>
      </w:r>
      <w:r w:rsidRPr="00072A1D">
        <w:t>planning allowing the ESO to factor in these units for longer term planning (up to 24</w:t>
      </w:r>
    </w:p>
    <w:p w14:paraId="09D0F7F2" w14:textId="6F984405" w:rsidR="00072A1D" w:rsidRPr="00072A1D" w:rsidRDefault="00072A1D" w:rsidP="00CD28AD">
      <w:r w:rsidRPr="00072A1D">
        <w:t>hours ahead).</w:t>
      </w:r>
    </w:p>
    <w:p w14:paraId="3FCFE51D" w14:textId="77777777" w:rsidR="00043548" w:rsidRPr="005603D9" w:rsidRDefault="00043548" w:rsidP="00CD28AD">
      <w:pPr>
        <w:pStyle w:val="CA3"/>
      </w:pPr>
      <w:bookmarkStart w:id="14" w:name="_Toc74204560"/>
      <w:r w:rsidRPr="005603D9">
        <w:t xml:space="preserve">What is the </w:t>
      </w:r>
      <w:r w:rsidR="005E3456">
        <w:t>s</w:t>
      </w:r>
      <w:r w:rsidRPr="005603D9">
        <w:t>olution?</w:t>
      </w:r>
      <w:bookmarkEnd w:id="13"/>
      <w:bookmarkEnd w:id="14"/>
      <w:bookmarkEnd w:id="11"/>
    </w:p>
    <w:p w14:paraId="2595542A" w14:textId="77777777" w:rsidR="00DC39DC" w:rsidRDefault="00DC39DC" w:rsidP="00CD28AD">
      <w:pPr>
        <w:pStyle w:val="Heading2"/>
      </w:pPr>
      <w:bookmarkStart w:id="15" w:name="_Toc74204561"/>
      <w:r>
        <w:t>Proposer’s solution</w:t>
      </w:r>
      <w:bookmarkEnd w:id="15"/>
    </w:p>
    <w:p w14:paraId="33DBBEEB" w14:textId="52A89D32" w:rsidR="00B26D45" w:rsidRDefault="00B26D45" w:rsidP="00B26D45">
      <w:pPr>
        <w:pStyle w:val="paragraph"/>
        <w:spacing w:before="0" w:beforeAutospacing="0" w:after="0" w:afterAutospacing="0"/>
        <w:textAlignment w:val="baseline"/>
        <w:rPr>
          <w:rStyle w:val="normaltextrun"/>
          <w:rFonts w:asciiTheme="majorHAnsi" w:eastAsiaTheme="majorEastAsia" w:hAnsiTheme="majorHAnsi" w:cstheme="majorHAnsi"/>
        </w:rPr>
      </w:pPr>
      <w:r>
        <w:rPr>
          <w:rStyle w:val="normaltextrun"/>
          <w:rFonts w:asciiTheme="majorHAnsi" w:eastAsiaTheme="majorEastAsia" w:hAnsiTheme="majorHAnsi" w:cstheme="majorHAnsi"/>
        </w:rPr>
        <w:t>The Proposer’s</w:t>
      </w:r>
      <w:r>
        <w:rPr>
          <w:rStyle w:val="normaltextrun"/>
          <w:rFonts w:asciiTheme="majorHAnsi" w:eastAsiaTheme="majorEastAsia" w:hAnsiTheme="majorHAnsi" w:cstheme="majorHAnsi"/>
        </w:rPr>
        <w:t xml:space="preserve"> inten</w:t>
      </w:r>
      <w:r w:rsidR="0017758C">
        <w:rPr>
          <w:rStyle w:val="normaltextrun"/>
          <w:rFonts w:asciiTheme="majorHAnsi" w:eastAsiaTheme="majorEastAsia" w:hAnsiTheme="majorHAnsi" w:cstheme="majorHAnsi"/>
        </w:rPr>
        <w:t>d</w:t>
      </w:r>
      <w:r w:rsidR="007A6DD1">
        <w:rPr>
          <w:rStyle w:val="normaltextrun"/>
          <w:rFonts w:asciiTheme="majorHAnsi" w:eastAsiaTheme="majorEastAsia" w:hAnsiTheme="majorHAnsi" w:cstheme="majorHAnsi"/>
        </w:rPr>
        <w:t xml:space="preserve">s </w:t>
      </w:r>
      <w:r>
        <w:rPr>
          <w:rStyle w:val="normaltextrun"/>
          <w:rFonts w:asciiTheme="majorHAnsi" w:eastAsiaTheme="majorEastAsia" w:hAnsiTheme="majorHAnsi" w:cstheme="majorHAnsi"/>
        </w:rPr>
        <w:t>t</w:t>
      </w:r>
      <w:r w:rsidRPr="003A2846">
        <w:rPr>
          <w:rStyle w:val="normaltextrun"/>
          <w:rFonts w:asciiTheme="majorHAnsi" w:hAnsiTheme="majorHAnsi" w:cstheme="majorHAnsi"/>
          <w:color w:val="000000"/>
          <w:shd w:val="clear" w:color="auto" w:fill="FFFFFF"/>
        </w:rPr>
        <w:t>his mod</w:t>
      </w:r>
      <w:r>
        <w:rPr>
          <w:rStyle w:val="normaltextrun"/>
          <w:rFonts w:asciiTheme="majorHAnsi" w:hAnsiTheme="majorHAnsi" w:cstheme="majorHAnsi"/>
          <w:color w:val="000000"/>
          <w:shd w:val="clear" w:color="auto" w:fill="FFFFFF"/>
        </w:rPr>
        <w:t>ification</w:t>
      </w:r>
      <w:r w:rsidR="007A6DD1">
        <w:rPr>
          <w:rStyle w:val="normaltextrun"/>
          <w:rFonts w:asciiTheme="majorHAnsi" w:hAnsiTheme="majorHAnsi" w:cstheme="majorHAnsi"/>
          <w:color w:val="000000"/>
          <w:shd w:val="clear" w:color="auto" w:fill="FFFFFF"/>
        </w:rPr>
        <w:t xml:space="preserve"> </w:t>
      </w:r>
      <w:r w:rsidR="00962CC9">
        <w:rPr>
          <w:rStyle w:val="normaltextrun"/>
          <w:rFonts w:asciiTheme="majorHAnsi" w:hAnsiTheme="majorHAnsi" w:cstheme="majorHAnsi"/>
          <w:color w:val="000000"/>
          <w:shd w:val="clear" w:color="auto" w:fill="FFFFFF"/>
        </w:rPr>
        <w:t xml:space="preserve">to </w:t>
      </w:r>
      <w:r w:rsidR="007A6DD1">
        <w:rPr>
          <w:rStyle w:val="normaltextrun"/>
          <w:rFonts w:asciiTheme="majorHAnsi" w:hAnsiTheme="majorHAnsi" w:cstheme="majorHAnsi"/>
          <w:color w:val="000000"/>
          <w:shd w:val="clear" w:color="auto" w:fill="FFFFFF"/>
        </w:rPr>
        <w:t>cover</w:t>
      </w:r>
      <w:r w:rsidRPr="003A2846">
        <w:rPr>
          <w:rStyle w:val="normaltextrun"/>
          <w:rFonts w:asciiTheme="majorHAnsi" w:hAnsiTheme="majorHAnsi" w:cstheme="majorHAnsi"/>
          <w:color w:val="000000"/>
          <w:shd w:val="clear" w:color="auto" w:fill="FFFFFF"/>
        </w:rPr>
        <w:t xml:space="preserve"> any short duration asset, not just batteries.</w:t>
      </w:r>
      <w:r>
        <w:rPr>
          <w:rStyle w:val="normaltextrun"/>
          <w:rFonts w:asciiTheme="majorHAnsi" w:eastAsiaTheme="majorEastAsia" w:hAnsiTheme="majorHAnsi" w:cstheme="majorHAnsi"/>
        </w:rPr>
        <w:t xml:space="preserve"> </w:t>
      </w:r>
      <w:r>
        <w:rPr>
          <w:rStyle w:val="normaltextrun"/>
          <w:rFonts w:asciiTheme="majorHAnsi" w:eastAsiaTheme="majorEastAsia" w:hAnsiTheme="majorHAnsi" w:cstheme="majorHAnsi"/>
        </w:rPr>
        <w:t>There will be a</w:t>
      </w:r>
      <w:r w:rsidRPr="003A2846">
        <w:rPr>
          <w:rStyle w:val="normaltextrun"/>
          <w:rFonts w:asciiTheme="majorHAnsi" w:eastAsiaTheme="majorEastAsia" w:hAnsiTheme="majorHAnsi" w:cstheme="majorHAnsi"/>
        </w:rPr>
        <w:t>n implementation period informed by the</w:t>
      </w:r>
      <w:r w:rsidR="007A6DD1">
        <w:rPr>
          <w:rStyle w:val="normaltextrun"/>
          <w:rFonts w:asciiTheme="majorHAnsi" w:eastAsiaTheme="majorEastAsia" w:hAnsiTheme="majorHAnsi" w:cstheme="majorHAnsi"/>
        </w:rPr>
        <w:t xml:space="preserve"> </w:t>
      </w:r>
      <w:r w:rsidR="007A6DD1" w:rsidRPr="007A6DD1">
        <w:rPr>
          <w:rStyle w:val="normaltextrun"/>
          <w:rFonts w:asciiTheme="majorHAnsi" w:eastAsiaTheme="majorEastAsia" w:hAnsiTheme="majorHAnsi" w:cstheme="majorHAnsi"/>
        </w:rPr>
        <w:t>Open Balancing Platform</w:t>
      </w:r>
      <w:r w:rsidRPr="003A2846">
        <w:rPr>
          <w:rStyle w:val="normaltextrun"/>
          <w:rFonts w:asciiTheme="majorHAnsi" w:eastAsiaTheme="majorEastAsia" w:hAnsiTheme="majorHAnsi" w:cstheme="majorHAnsi"/>
        </w:rPr>
        <w:t xml:space="preserve"> </w:t>
      </w:r>
      <w:r w:rsidR="007A6DD1">
        <w:rPr>
          <w:rStyle w:val="normaltextrun"/>
          <w:rFonts w:asciiTheme="majorHAnsi" w:eastAsiaTheme="majorEastAsia" w:hAnsiTheme="majorHAnsi" w:cstheme="majorHAnsi"/>
        </w:rPr>
        <w:t>(</w:t>
      </w:r>
      <w:r w:rsidRPr="003A2846">
        <w:rPr>
          <w:rStyle w:val="normaltextrun"/>
          <w:rFonts w:asciiTheme="majorHAnsi" w:eastAsiaTheme="majorEastAsia" w:hAnsiTheme="majorHAnsi" w:cstheme="majorHAnsi"/>
        </w:rPr>
        <w:t>OBP</w:t>
      </w:r>
      <w:r w:rsidR="007A6DD1">
        <w:rPr>
          <w:rStyle w:val="normaltextrun"/>
          <w:rFonts w:asciiTheme="majorHAnsi" w:eastAsiaTheme="majorEastAsia" w:hAnsiTheme="majorHAnsi" w:cstheme="majorHAnsi"/>
        </w:rPr>
        <w:t>)</w:t>
      </w:r>
      <w:r w:rsidRPr="003A2846">
        <w:rPr>
          <w:rStyle w:val="normaltextrun"/>
          <w:rFonts w:asciiTheme="majorHAnsi" w:eastAsiaTheme="majorEastAsia" w:hAnsiTheme="majorHAnsi" w:cstheme="majorHAnsi"/>
        </w:rPr>
        <w:t xml:space="preserve">, and ESO will </w:t>
      </w:r>
      <w:r w:rsidR="007A6DD1">
        <w:rPr>
          <w:rStyle w:val="normaltextrun"/>
          <w:rFonts w:asciiTheme="majorHAnsi" w:eastAsiaTheme="majorEastAsia" w:hAnsiTheme="majorHAnsi" w:cstheme="majorHAnsi"/>
        </w:rPr>
        <w:t>require</w:t>
      </w:r>
      <w:r w:rsidRPr="003A2846">
        <w:rPr>
          <w:rStyle w:val="normaltextrun"/>
          <w:rFonts w:asciiTheme="majorHAnsi" w:eastAsiaTheme="majorEastAsia" w:hAnsiTheme="majorHAnsi" w:cstheme="majorHAnsi"/>
        </w:rPr>
        <w:t xml:space="preserve"> a period to implement the changes </w:t>
      </w:r>
      <w:r>
        <w:rPr>
          <w:rStyle w:val="normaltextrun"/>
          <w:rFonts w:asciiTheme="majorHAnsi" w:eastAsiaTheme="majorEastAsia" w:hAnsiTheme="majorHAnsi" w:cstheme="majorHAnsi"/>
        </w:rPr>
        <w:t>post approval.</w:t>
      </w:r>
      <w:r w:rsidRPr="003A2846">
        <w:rPr>
          <w:rStyle w:val="normaltextrun"/>
          <w:rFonts w:asciiTheme="majorHAnsi" w:eastAsiaTheme="majorEastAsia" w:hAnsiTheme="majorHAnsi" w:cstheme="majorHAnsi"/>
        </w:rPr>
        <w:t xml:space="preserve"> </w:t>
      </w:r>
    </w:p>
    <w:p w14:paraId="24977852" w14:textId="77777777" w:rsidR="00B26D45" w:rsidRPr="003A2846" w:rsidRDefault="00B26D45" w:rsidP="00B26D45">
      <w:pPr>
        <w:pStyle w:val="paragraph"/>
        <w:spacing w:before="0" w:beforeAutospacing="0" w:after="0" w:afterAutospacing="0"/>
        <w:textAlignment w:val="baseline"/>
        <w:rPr>
          <w:rStyle w:val="normaltextrun"/>
          <w:rFonts w:asciiTheme="majorHAnsi" w:eastAsiaTheme="majorEastAsia" w:hAnsiTheme="majorHAnsi" w:cstheme="majorHAnsi"/>
        </w:rPr>
      </w:pPr>
    </w:p>
    <w:p w14:paraId="14F7F70A" w14:textId="4536F1F6" w:rsidR="002B3D3A" w:rsidRDefault="002B3D3A" w:rsidP="00CD28AD">
      <w:r>
        <w:t xml:space="preserve">The introduction of new parameters, </w:t>
      </w:r>
      <w:r w:rsidRPr="004F6405">
        <w:t xml:space="preserve">Maximum Delivery Offer (MDO) and Maximum Delivery </w:t>
      </w:r>
      <w:r>
        <w:t>Bid</w:t>
      </w:r>
      <w:r w:rsidRPr="004F6405">
        <w:t xml:space="preserve"> (MDB)</w:t>
      </w:r>
      <w:r>
        <w:t>, that will be defined in the Balancing Code section of</w:t>
      </w:r>
    </w:p>
    <w:p w14:paraId="07CCEFB0" w14:textId="78FE060F" w:rsidR="002B3D3A" w:rsidRPr="000F4986" w:rsidRDefault="002B3D3A" w:rsidP="00CD28AD">
      <w:pPr>
        <w:rPr>
          <w:rFonts w:cstheme="minorHAnsi"/>
          <w:szCs w:val="24"/>
        </w:rPr>
      </w:pPr>
      <w:r w:rsidRPr="000F4986">
        <w:rPr>
          <w:rFonts w:cstheme="minorHAnsi"/>
          <w:szCs w:val="24"/>
        </w:rPr>
        <w:t>the Grid Code.</w:t>
      </w:r>
      <w:r w:rsidR="0024025E">
        <w:rPr>
          <w:rFonts w:cstheme="minorHAnsi"/>
          <w:szCs w:val="24"/>
        </w:rPr>
        <w:t xml:space="preserve"> </w:t>
      </w:r>
    </w:p>
    <w:p w14:paraId="5C13D720" w14:textId="77777777" w:rsidR="002B3D3A" w:rsidRDefault="002B3D3A" w:rsidP="00CD28AD"/>
    <w:p w14:paraId="6F584537" w14:textId="55CAFF33" w:rsidR="000F4986" w:rsidRPr="000F4986" w:rsidRDefault="000F4986" w:rsidP="000F4986">
      <w:pPr>
        <w:keepLines/>
        <w:widowControl w:val="0"/>
        <w:numPr>
          <w:ilvl w:val="0"/>
          <w:numId w:val="38"/>
        </w:numPr>
        <w:spacing w:after="120" w:line="264" w:lineRule="auto"/>
        <w:jc w:val="both"/>
        <w:rPr>
          <w:rFonts w:cstheme="minorHAnsi"/>
          <w:szCs w:val="24"/>
          <w:lang w:eastAsia="en-GB"/>
        </w:rPr>
      </w:pPr>
      <w:r w:rsidRPr="000F4986">
        <w:rPr>
          <w:rFonts w:cstheme="minorHAnsi"/>
          <w:b/>
          <w:bCs/>
          <w:szCs w:val="24"/>
        </w:rPr>
        <w:t>Maximum Delivery Offer (MDO)</w:t>
      </w:r>
      <w:r w:rsidRPr="000F4986">
        <w:rPr>
          <w:rFonts w:cstheme="minorHAnsi"/>
          <w:szCs w:val="24"/>
        </w:rPr>
        <w:t xml:space="preserve">, being </w:t>
      </w:r>
      <w:proofErr w:type="gramStart"/>
      <w:r w:rsidRPr="000F4986">
        <w:rPr>
          <w:rFonts w:cstheme="minorHAnsi"/>
          <w:szCs w:val="24"/>
        </w:rPr>
        <w:t xml:space="preserve">the maximum volume of an </w:t>
      </w:r>
      <w:r w:rsidRPr="000F4986">
        <w:rPr>
          <w:rFonts w:cstheme="minorHAnsi"/>
          <w:b/>
          <w:bCs/>
          <w:szCs w:val="24"/>
        </w:rPr>
        <w:t>Offer</w:t>
      </w:r>
      <w:r w:rsidRPr="000F4986">
        <w:rPr>
          <w:rFonts w:cstheme="minorHAnsi"/>
          <w:szCs w:val="24"/>
        </w:rPr>
        <w:t xml:space="preserve"> by a </w:t>
      </w:r>
      <w:r w:rsidRPr="000F4986">
        <w:rPr>
          <w:rFonts w:cstheme="minorHAnsi"/>
          <w:b/>
          <w:bCs/>
          <w:szCs w:val="24"/>
        </w:rPr>
        <w:t>BM Unit</w:t>
      </w:r>
      <w:proofErr w:type="gramEnd"/>
      <w:r w:rsidRPr="000F4986">
        <w:rPr>
          <w:rFonts w:cstheme="minorHAnsi"/>
          <w:szCs w:val="24"/>
        </w:rPr>
        <w:t xml:space="preserve"> which can be instructed by </w:t>
      </w:r>
      <w:r w:rsidRPr="000F4986">
        <w:rPr>
          <w:rFonts w:cstheme="minorHAnsi"/>
          <w:b/>
          <w:bCs/>
          <w:szCs w:val="24"/>
        </w:rPr>
        <w:t>The Company</w:t>
      </w:r>
      <w:r w:rsidRPr="000F4986">
        <w:rPr>
          <w:rFonts w:cstheme="minorHAnsi"/>
          <w:szCs w:val="24"/>
        </w:rPr>
        <w:t xml:space="preserve"> through </w:t>
      </w:r>
      <w:r w:rsidRPr="000F4986">
        <w:rPr>
          <w:rFonts w:cstheme="minorHAnsi"/>
          <w:b/>
          <w:bCs/>
          <w:szCs w:val="24"/>
        </w:rPr>
        <w:t>Bid Offer Acceptance (BOA)</w:t>
      </w:r>
      <w:r w:rsidRPr="000F4986">
        <w:rPr>
          <w:rFonts w:cstheme="minorHAnsi"/>
          <w:szCs w:val="24"/>
        </w:rPr>
        <w:t xml:space="preserve"> instructions to the </w:t>
      </w:r>
      <w:r w:rsidRPr="000F4986">
        <w:rPr>
          <w:rFonts w:cstheme="minorHAnsi"/>
          <w:b/>
          <w:bCs/>
          <w:szCs w:val="24"/>
        </w:rPr>
        <w:t>BM Unit</w:t>
      </w:r>
      <w:r w:rsidRPr="000F4986">
        <w:rPr>
          <w:rFonts w:cstheme="minorHAnsi"/>
          <w:szCs w:val="24"/>
        </w:rPr>
        <w:t xml:space="preserve">, the volume excludes energy required to satisfy </w:t>
      </w:r>
      <w:r w:rsidRPr="000F4986">
        <w:rPr>
          <w:rFonts w:cstheme="minorHAnsi"/>
          <w:b/>
          <w:bCs/>
          <w:szCs w:val="24"/>
        </w:rPr>
        <w:t>System Ancillary Services</w:t>
      </w:r>
      <w:r w:rsidRPr="000F4986">
        <w:rPr>
          <w:rFonts w:cstheme="minorHAnsi"/>
          <w:szCs w:val="24"/>
        </w:rPr>
        <w:t xml:space="preserve"> and/or </w:t>
      </w:r>
      <w:r w:rsidRPr="000F4986">
        <w:rPr>
          <w:rFonts w:cstheme="minorHAnsi"/>
          <w:b/>
          <w:bCs/>
          <w:szCs w:val="24"/>
        </w:rPr>
        <w:t>Commercial Ancillary Services</w:t>
      </w:r>
      <w:r w:rsidRPr="000F4986">
        <w:rPr>
          <w:rFonts w:cstheme="minorHAnsi"/>
          <w:szCs w:val="24"/>
        </w:rPr>
        <w:t xml:space="preserve"> such as response and reserve commitments.</w:t>
      </w:r>
    </w:p>
    <w:p w14:paraId="7A7E9BBC" w14:textId="0006D7F8" w:rsidR="000F4986" w:rsidRPr="002F4C3C" w:rsidRDefault="000F4986" w:rsidP="002F4C3C">
      <w:pPr>
        <w:pStyle w:val="ListBullet"/>
        <w:jc w:val="both"/>
        <w:rPr>
          <w:rFonts w:asciiTheme="minorHAnsi" w:hAnsiTheme="minorHAnsi" w:cstheme="minorHAnsi"/>
          <w:sz w:val="24"/>
          <w:szCs w:val="24"/>
        </w:rPr>
      </w:pPr>
      <w:r w:rsidRPr="000F4986">
        <w:rPr>
          <w:rFonts w:asciiTheme="minorHAnsi" w:hAnsiTheme="minorHAnsi" w:cstheme="minorHAnsi"/>
          <w:b/>
          <w:bCs/>
          <w:sz w:val="24"/>
          <w:szCs w:val="24"/>
        </w:rPr>
        <w:t>Maximum Delivery Bid (MDB)</w:t>
      </w:r>
      <w:r w:rsidRPr="000F4986">
        <w:rPr>
          <w:rFonts w:asciiTheme="minorHAnsi" w:hAnsiTheme="minorHAnsi" w:cstheme="minorHAnsi"/>
          <w:sz w:val="24"/>
          <w:szCs w:val="24"/>
        </w:rPr>
        <w:t xml:space="preserve">, being </w:t>
      </w:r>
      <w:proofErr w:type="gramStart"/>
      <w:r w:rsidRPr="000F4986">
        <w:rPr>
          <w:rFonts w:asciiTheme="minorHAnsi" w:hAnsiTheme="minorHAnsi" w:cstheme="minorHAnsi"/>
          <w:sz w:val="24"/>
          <w:szCs w:val="24"/>
        </w:rPr>
        <w:t xml:space="preserve">the maximum volume of a </w:t>
      </w:r>
      <w:r w:rsidRPr="000F4986">
        <w:rPr>
          <w:rFonts w:asciiTheme="minorHAnsi" w:hAnsiTheme="minorHAnsi" w:cstheme="minorHAnsi"/>
          <w:b/>
          <w:bCs/>
          <w:sz w:val="24"/>
          <w:szCs w:val="24"/>
        </w:rPr>
        <w:t>Bid</w:t>
      </w:r>
      <w:r w:rsidRPr="000F4986">
        <w:rPr>
          <w:rFonts w:asciiTheme="minorHAnsi" w:hAnsiTheme="minorHAnsi" w:cstheme="minorHAnsi"/>
          <w:sz w:val="24"/>
          <w:szCs w:val="24"/>
        </w:rPr>
        <w:t xml:space="preserve"> by a </w:t>
      </w:r>
      <w:r w:rsidRPr="000F4986">
        <w:rPr>
          <w:rFonts w:asciiTheme="minorHAnsi" w:hAnsiTheme="minorHAnsi" w:cstheme="minorHAnsi"/>
          <w:b/>
          <w:bCs/>
          <w:sz w:val="24"/>
          <w:szCs w:val="24"/>
        </w:rPr>
        <w:t>BM Unit</w:t>
      </w:r>
      <w:proofErr w:type="gramEnd"/>
      <w:r w:rsidRPr="000F4986">
        <w:rPr>
          <w:rFonts w:asciiTheme="minorHAnsi" w:hAnsiTheme="minorHAnsi" w:cstheme="minorHAnsi"/>
          <w:sz w:val="24"/>
          <w:szCs w:val="24"/>
        </w:rPr>
        <w:t xml:space="preserve"> which can be instructed by </w:t>
      </w:r>
      <w:r w:rsidRPr="000F4986">
        <w:rPr>
          <w:rFonts w:asciiTheme="minorHAnsi" w:hAnsiTheme="minorHAnsi" w:cstheme="minorHAnsi"/>
          <w:b/>
          <w:bCs/>
          <w:sz w:val="24"/>
          <w:szCs w:val="24"/>
        </w:rPr>
        <w:t>The Company</w:t>
      </w:r>
      <w:r w:rsidRPr="000F4986">
        <w:rPr>
          <w:rFonts w:asciiTheme="minorHAnsi" w:hAnsiTheme="minorHAnsi" w:cstheme="minorHAnsi"/>
          <w:sz w:val="24"/>
          <w:szCs w:val="24"/>
        </w:rPr>
        <w:t xml:space="preserve"> through </w:t>
      </w:r>
      <w:r w:rsidRPr="000F4986">
        <w:rPr>
          <w:rFonts w:asciiTheme="minorHAnsi" w:hAnsiTheme="minorHAnsi" w:cstheme="minorHAnsi"/>
          <w:b/>
          <w:bCs/>
          <w:sz w:val="24"/>
          <w:szCs w:val="24"/>
        </w:rPr>
        <w:t>Bid Offer Acceptance (BOA)</w:t>
      </w:r>
      <w:r w:rsidRPr="000F4986">
        <w:rPr>
          <w:rFonts w:asciiTheme="minorHAnsi" w:hAnsiTheme="minorHAnsi" w:cstheme="minorHAnsi"/>
          <w:sz w:val="24"/>
          <w:szCs w:val="24"/>
        </w:rPr>
        <w:t xml:space="preserve"> instructions to the </w:t>
      </w:r>
      <w:r w:rsidRPr="000F4986">
        <w:rPr>
          <w:rFonts w:asciiTheme="minorHAnsi" w:hAnsiTheme="minorHAnsi" w:cstheme="minorHAnsi"/>
          <w:b/>
          <w:bCs/>
          <w:sz w:val="24"/>
          <w:szCs w:val="24"/>
        </w:rPr>
        <w:t>BM Unit</w:t>
      </w:r>
      <w:r w:rsidRPr="000F4986">
        <w:rPr>
          <w:rFonts w:asciiTheme="minorHAnsi" w:hAnsiTheme="minorHAnsi" w:cstheme="minorHAnsi"/>
          <w:sz w:val="24"/>
          <w:szCs w:val="24"/>
        </w:rPr>
        <w:t xml:space="preserve">, the volume excludes energy required to satisfy </w:t>
      </w:r>
      <w:r w:rsidRPr="000F4986">
        <w:rPr>
          <w:rFonts w:asciiTheme="minorHAnsi" w:hAnsiTheme="minorHAnsi" w:cstheme="minorHAnsi"/>
          <w:b/>
          <w:bCs/>
          <w:sz w:val="24"/>
          <w:szCs w:val="24"/>
        </w:rPr>
        <w:t>System Ancillary Services</w:t>
      </w:r>
      <w:r w:rsidRPr="000F4986">
        <w:rPr>
          <w:rFonts w:asciiTheme="minorHAnsi" w:hAnsiTheme="minorHAnsi" w:cstheme="minorHAnsi"/>
          <w:sz w:val="24"/>
          <w:szCs w:val="24"/>
        </w:rPr>
        <w:t xml:space="preserve"> and/or </w:t>
      </w:r>
      <w:r w:rsidRPr="000F4986">
        <w:rPr>
          <w:rFonts w:asciiTheme="minorHAnsi" w:hAnsiTheme="minorHAnsi" w:cstheme="minorHAnsi"/>
          <w:b/>
          <w:bCs/>
          <w:sz w:val="24"/>
          <w:szCs w:val="24"/>
        </w:rPr>
        <w:t>Commercial Ancillary Services</w:t>
      </w:r>
      <w:r w:rsidRPr="000F4986">
        <w:rPr>
          <w:rFonts w:asciiTheme="minorHAnsi" w:hAnsiTheme="minorHAnsi" w:cstheme="minorHAnsi"/>
          <w:sz w:val="24"/>
          <w:szCs w:val="24"/>
        </w:rPr>
        <w:t xml:space="preserve"> such as response and reserve commitments.</w:t>
      </w:r>
    </w:p>
    <w:p w14:paraId="1279D749" w14:textId="77777777" w:rsidR="000F4986" w:rsidRDefault="000F4986" w:rsidP="00CD28AD"/>
    <w:p w14:paraId="0030DC91" w14:textId="29A376BC" w:rsidR="002B3D3A" w:rsidRPr="00A27BBC" w:rsidRDefault="002B3D3A" w:rsidP="00CD28AD">
      <w:pPr>
        <w:rPr>
          <w:rFonts w:cstheme="minorHAnsi"/>
          <w:iCs/>
          <w:noProof/>
          <w:color w:val="FF0000"/>
          <w:szCs w:val="24"/>
        </w:rPr>
      </w:pPr>
      <w:r>
        <w:t>As well as introducing t</w:t>
      </w:r>
      <w:r w:rsidR="00736EEA">
        <w:t>hree</w:t>
      </w:r>
      <w:r>
        <w:t xml:space="preserve"> additional defined terms into the Glossary and Definitions to enable the new parameters,</w:t>
      </w:r>
      <w:r w:rsidR="00736EEA">
        <w:t xml:space="preserve"> MDO and MDB,</w:t>
      </w:r>
      <w:r>
        <w:t xml:space="preserve"> </w:t>
      </w:r>
      <w:r w:rsidRPr="00A27BBC">
        <w:rPr>
          <w:rFonts w:cstheme="minorHAnsi"/>
          <w:szCs w:val="24"/>
        </w:rPr>
        <w:t>Future State of Energy (FSoE)</w:t>
      </w:r>
      <w:r w:rsidR="00D929EC">
        <w:rPr>
          <w:rFonts w:cstheme="minorHAnsi"/>
          <w:szCs w:val="24"/>
        </w:rPr>
        <w:t xml:space="preserve"> </w:t>
      </w:r>
      <w:r w:rsidR="00F83349">
        <w:rPr>
          <w:rFonts w:cstheme="minorHAnsi"/>
          <w:szCs w:val="24"/>
        </w:rPr>
        <w:t xml:space="preserve">in Glossary </w:t>
      </w:r>
      <w:r w:rsidR="00055EF3">
        <w:rPr>
          <w:rFonts w:cstheme="minorHAnsi"/>
          <w:szCs w:val="24"/>
        </w:rPr>
        <w:t>&amp; Definitions</w:t>
      </w:r>
      <w:r w:rsidRPr="00A27BBC">
        <w:rPr>
          <w:rFonts w:cstheme="minorHAnsi"/>
          <w:szCs w:val="24"/>
        </w:rPr>
        <w:t xml:space="preserve"> and</w:t>
      </w:r>
      <w:r w:rsidR="00736EEA">
        <w:rPr>
          <w:rFonts w:cstheme="minorHAnsi"/>
          <w:szCs w:val="24"/>
        </w:rPr>
        <w:t xml:space="preserve"> changes to</w:t>
      </w:r>
      <w:r w:rsidRPr="00A27BBC">
        <w:rPr>
          <w:rFonts w:cstheme="minorHAnsi"/>
          <w:szCs w:val="24"/>
        </w:rPr>
        <w:t xml:space="preserve"> Data Validation, Consistency and Defaulting Rules</w:t>
      </w:r>
      <w:r w:rsidR="00A27BBC" w:rsidRPr="00A27BBC">
        <w:rPr>
          <w:rStyle w:val="cf01"/>
          <w:rFonts w:asciiTheme="minorHAnsi" w:hAnsiTheme="minorHAnsi" w:cstheme="minorHAnsi"/>
          <w:sz w:val="24"/>
          <w:szCs w:val="24"/>
        </w:rPr>
        <w:t>.</w:t>
      </w:r>
    </w:p>
    <w:p w14:paraId="60757435" w14:textId="77777777" w:rsidR="002B3D3A" w:rsidRPr="00A27BBC" w:rsidRDefault="002B3D3A" w:rsidP="00CD28AD">
      <w:pPr>
        <w:rPr>
          <w:rFonts w:cstheme="minorHAnsi"/>
          <w:szCs w:val="24"/>
        </w:rPr>
      </w:pPr>
    </w:p>
    <w:p w14:paraId="6E8E2F14" w14:textId="44F6F0BC" w:rsidR="00685443" w:rsidRDefault="009F2AD8" w:rsidP="00CD28AD">
      <w:r>
        <w:t>There is also a requirement for battery units to provide a planning model which is more asset-specific</w:t>
      </w:r>
      <w:r w:rsidR="002C2F5E">
        <w:t xml:space="preserve"> for </w:t>
      </w:r>
      <w:r w:rsidR="00A225BB">
        <w:t>planning purposes</w:t>
      </w:r>
      <w:r w:rsidR="003B36D5">
        <w:t xml:space="preserve">. </w:t>
      </w:r>
    </w:p>
    <w:p w14:paraId="05BC7FF1" w14:textId="77777777" w:rsidR="00685443" w:rsidRDefault="00685443" w:rsidP="00CD28AD"/>
    <w:p w14:paraId="3CB28498" w14:textId="238F521E" w:rsidR="00905E7A" w:rsidRDefault="00905E7A" w:rsidP="00CD28AD">
      <w:r>
        <w:t xml:space="preserve">See Annex </w:t>
      </w:r>
      <w:r w:rsidR="00B26D45">
        <w:t>3</w:t>
      </w:r>
    </w:p>
    <w:p w14:paraId="12579377" w14:textId="77777777" w:rsidR="00050444" w:rsidRDefault="00050444" w:rsidP="00CD28AD">
      <w:pPr>
        <w:pStyle w:val="CA3"/>
      </w:pPr>
      <w:bookmarkStart w:id="16" w:name="_Toc74204562"/>
      <w:r>
        <w:t xml:space="preserve">Workgroup </w:t>
      </w:r>
      <w:r w:rsidR="005E3456">
        <w:t>c</w:t>
      </w:r>
      <w:r>
        <w:t>onsiderations</w:t>
      </w:r>
      <w:bookmarkEnd w:id="16"/>
    </w:p>
    <w:p w14:paraId="44C107E8" w14:textId="629359C2" w:rsidR="00D16700" w:rsidRDefault="00D16700" w:rsidP="00CD28AD">
      <w:pPr>
        <w:spacing w:line="240" w:lineRule="auto"/>
        <w:textAlignment w:val="baseline"/>
        <w:rPr>
          <w:rFonts w:cs="Arial"/>
        </w:rPr>
      </w:pPr>
      <w:r>
        <w:rPr>
          <w:rFonts w:cs="Arial"/>
        </w:rPr>
        <w:t xml:space="preserve">The Workgroup convened </w:t>
      </w:r>
      <w:r w:rsidR="00181007">
        <w:t>7</w:t>
      </w:r>
      <w:r w:rsidRPr="001A7496">
        <w:t xml:space="preserve"> </w:t>
      </w:r>
      <w:r w:rsidRPr="001A7496">
        <w:rPr>
          <w:rFonts w:cs="Arial"/>
        </w:rPr>
        <w:t>times</w:t>
      </w:r>
      <w:r>
        <w:rPr>
          <w:rFonts w:cs="Arial"/>
        </w:rPr>
        <w:t xml:space="preserve"> to discuss the perceived issue, detail the scope of the proposed defect, devise potential </w:t>
      </w:r>
      <w:r w:rsidR="000A0F3F">
        <w:rPr>
          <w:rFonts w:cs="Arial"/>
        </w:rPr>
        <w:t>solutions,</w:t>
      </w:r>
      <w:r>
        <w:rPr>
          <w:rFonts w:cs="Arial"/>
        </w:rPr>
        <w:t xml:space="preserve"> and assess the proposal in terms of the Applicable Code Objectives. </w:t>
      </w:r>
    </w:p>
    <w:p w14:paraId="3C593AA7" w14:textId="77777777" w:rsidR="00D16700" w:rsidRDefault="00D16700" w:rsidP="00CD28AD">
      <w:pPr>
        <w:spacing w:line="240" w:lineRule="auto"/>
        <w:textAlignment w:val="baseline"/>
        <w:rPr>
          <w:rFonts w:cs="Arial"/>
        </w:rPr>
      </w:pPr>
    </w:p>
    <w:p w14:paraId="6CB61C5C" w14:textId="3BCF21A8" w:rsidR="00B75A7C" w:rsidRPr="00962CC9" w:rsidRDefault="00D16700" w:rsidP="00962CC9">
      <w:pPr>
        <w:spacing w:line="240" w:lineRule="auto"/>
        <w:textAlignment w:val="baseline"/>
        <w:rPr>
          <w:rFonts w:cs="Arial"/>
          <w:b/>
        </w:rPr>
      </w:pPr>
      <w:r>
        <w:rPr>
          <w:rFonts w:cs="Arial"/>
          <w:b/>
        </w:rPr>
        <w:t>Consideration of the proposer’s solution</w:t>
      </w:r>
    </w:p>
    <w:p w14:paraId="062F7BB8" w14:textId="75454420" w:rsidR="007370FA" w:rsidRPr="007370FA" w:rsidRDefault="007370FA" w:rsidP="00CD28AD">
      <w:pPr>
        <w:pStyle w:val="BodyText"/>
        <w:rPr>
          <w:rFonts w:eastAsiaTheme="minorEastAsia" w:cs="Arial"/>
          <w:b/>
          <w:bCs/>
          <w:sz w:val="24"/>
          <w:u w:val="single"/>
          <w:lang w:val="en-US"/>
        </w:rPr>
      </w:pPr>
      <w:r>
        <w:rPr>
          <w:rFonts w:eastAsiaTheme="minorEastAsia" w:cs="Arial"/>
          <w:b/>
          <w:bCs/>
          <w:sz w:val="24"/>
          <w:u w:val="single"/>
          <w:lang w:val="en-US"/>
        </w:rPr>
        <w:t>Assets within Scope</w:t>
      </w:r>
    </w:p>
    <w:p w14:paraId="571CAA0F" w14:textId="69D0713A" w:rsidR="001A79F9" w:rsidRDefault="00D34DBF" w:rsidP="00CD28AD">
      <w:pPr>
        <w:pStyle w:val="BodyText"/>
        <w:rPr>
          <w:rFonts w:eastAsiaTheme="minorEastAsia" w:cs="Arial"/>
          <w:sz w:val="24"/>
          <w:lang w:val="en-US"/>
        </w:rPr>
      </w:pPr>
      <w:r>
        <w:rPr>
          <w:rFonts w:eastAsiaTheme="minorEastAsia" w:cs="Arial"/>
          <w:sz w:val="24"/>
          <w:lang w:val="en-US"/>
        </w:rPr>
        <w:lastRenderedPageBreak/>
        <w:t xml:space="preserve">The Proposer confirmed that they intended the solution to be </w:t>
      </w:r>
      <w:r w:rsidR="000A0F3F">
        <w:rPr>
          <w:rFonts w:eastAsiaTheme="minorEastAsia" w:cs="Arial"/>
          <w:sz w:val="24"/>
          <w:lang w:val="en-US"/>
        </w:rPr>
        <w:t>technology neutral</w:t>
      </w:r>
      <w:r>
        <w:rPr>
          <w:rFonts w:eastAsiaTheme="minorEastAsia" w:cs="Arial"/>
          <w:sz w:val="24"/>
          <w:lang w:val="en-US"/>
        </w:rPr>
        <w:t>. However</w:t>
      </w:r>
      <w:r w:rsidR="00A27BBC">
        <w:rPr>
          <w:rFonts w:eastAsiaTheme="minorEastAsia" w:cs="Arial"/>
          <w:sz w:val="24"/>
          <w:lang w:val="en-US"/>
        </w:rPr>
        <w:t>,</w:t>
      </w:r>
      <w:r>
        <w:rPr>
          <w:rFonts w:eastAsiaTheme="minorEastAsia" w:cs="Arial"/>
          <w:sz w:val="24"/>
          <w:lang w:val="en-US"/>
        </w:rPr>
        <w:t xml:space="preserve"> there was concern from several Workgroup Members that </w:t>
      </w:r>
      <w:r w:rsidR="00CC0BB1">
        <w:rPr>
          <w:rFonts w:eastAsiaTheme="minorEastAsia" w:cs="Arial"/>
          <w:sz w:val="24"/>
          <w:lang w:val="en-US"/>
        </w:rPr>
        <w:t>p</w:t>
      </w:r>
      <w:r w:rsidR="001A79F9">
        <w:rPr>
          <w:rFonts w:eastAsiaTheme="minorEastAsia" w:cs="Arial"/>
          <w:sz w:val="24"/>
          <w:lang w:val="en-US"/>
        </w:rPr>
        <w:t xml:space="preserve">umped </w:t>
      </w:r>
      <w:r w:rsidR="00CC0BB1">
        <w:rPr>
          <w:rFonts w:eastAsiaTheme="minorEastAsia" w:cs="Arial"/>
          <w:sz w:val="24"/>
          <w:lang w:val="en-US"/>
        </w:rPr>
        <w:t>s</w:t>
      </w:r>
      <w:r w:rsidR="001A79F9">
        <w:rPr>
          <w:rFonts w:eastAsiaTheme="minorEastAsia" w:cs="Arial"/>
          <w:sz w:val="24"/>
          <w:lang w:val="en-US"/>
        </w:rPr>
        <w:t xml:space="preserve">torage cannot be considered as subject to submitting MDO and MDB. </w:t>
      </w:r>
    </w:p>
    <w:p w14:paraId="33D64E70" w14:textId="12A7B4BA" w:rsidR="00364546" w:rsidRDefault="004218BF" w:rsidP="00CD28AD">
      <w:pPr>
        <w:pStyle w:val="BodyText"/>
        <w:rPr>
          <w:rFonts w:eastAsiaTheme="minorEastAsia" w:cs="Arial"/>
          <w:sz w:val="24"/>
          <w:lang w:val="en-US"/>
        </w:rPr>
      </w:pPr>
      <w:r>
        <w:rPr>
          <w:rFonts w:eastAsiaTheme="minorEastAsia" w:cs="Arial"/>
          <w:sz w:val="24"/>
          <w:lang w:val="en-US"/>
        </w:rPr>
        <w:t>Th</w:t>
      </w:r>
      <w:r w:rsidR="00364546">
        <w:rPr>
          <w:rFonts w:eastAsiaTheme="minorEastAsia" w:cs="Arial"/>
          <w:sz w:val="24"/>
          <w:lang w:val="en-US"/>
        </w:rPr>
        <w:t>e Proposer still intends that this is a Parameter which should be submitted by all technology types.</w:t>
      </w:r>
    </w:p>
    <w:p w14:paraId="4532327D" w14:textId="3053CFB2" w:rsidR="00DD13AB" w:rsidRDefault="00364546" w:rsidP="00CD28AD">
      <w:pPr>
        <w:pStyle w:val="BodyText"/>
        <w:rPr>
          <w:rFonts w:eastAsiaTheme="minorEastAsia" w:cs="Arial"/>
          <w:sz w:val="24"/>
          <w:lang w:val="en-US"/>
        </w:rPr>
      </w:pPr>
      <w:r>
        <w:rPr>
          <w:rFonts w:eastAsiaTheme="minorEastAsia" w:cs="Arial"/>
          <w:sz w:val="24"/>
          <w:lang w:val="en-US"/>
        </w:rPr>
        <w:t xml:space="preserve">It was noted that </w:t>
      </w:r>
      <w:r w:rsidR="00C43795">
        <w:rPr>
          <w:rFonts w:eastAsiaTheme="minorEastAsia" w:cs="Arial"/>
          <w:sz w:val="24"/>
          <w:lang w:val="en-US"/>
        </w:rPr>
        <w:t xml:space="preserve">Limited Duration Assets such as </w:t>
      </w:r>
      <w:r w:rsidR="00140001">
        <w:rPr>
          <w:rFonts w:eastAsiaTheme="minorEastAsia" w:cs="Arial"/>
          <w:sz w:val="24"/>
          <w:lang w:val="en-US"/>
        </w:rPr>
        <w:t>battery and pump</w:t>
      </w:r>
      <w:r w:rsidR="00A27BBC">
        <w:rPr>
          <w:rFonts w:eastAsiaTheme="minorEastAsia" w:cs="Arial"/>
          <w:sz w:val="24"/>
          <w:lang w:val="en-US"/>
        </w:rPr>
        <w:t>ed</w:t>
      </w:r>
      <w:r w:rsidR="00140001">
        <w:rPr>
          <w:rFonts w:eastAsiaTheme="minorEastAsia" w:cs="Arial"/>
          <w:sz w:val="24"/>
          <w:lang w:val="en-US"/>
        </w:rPr>
        <w:t xml:space="preserve"> storage assets </w:t>
      </w:r>
      <w:r w:rsidR="005F181B">
        <w:rPr>
          <w:rFonts w:eastAsiaTheme="minorEastAsia" w:cs="Arial"/>
          <w:sz w:val="24"/>
          <w:lang w:val="en-US"/>
        </w:rPr>
        <w:t>are required, via other commercial contracts</w:t>
      </w:r>
      <w:r w:rsidR="00A27BBC">
        <w:rPr>
          <w:rFonts w:eastAsiaTheme="minorEastAsia" w:cs="Arial"/>
          <w:sz w:val="24"/>
          <w:lang w:val="en-US"/>
        </w:rPr>
        <w:t xml:space="preserve"> </w:t>
      </w:r>
      <w:r w:rsidR="00373FD1">
        <w:rPr>
          <w:rFonts w:eastAsiaTheme="minorEastAsia" w:cs="Arial"/>
          <w:sz w:val="24"/>
          <w:lang w:val="en-US"/>
        </w:rPr>
        <w:t>(</w:t>
      </w:r>
      <w:r w:rsidR="000A0F3F">
        <w:rPr>
          <w:rFonts w:eastAsiaTheme="minorEastAsia" w:cs="Arial"/>
          <w:sz w:val="24"/>
          <w:lang w:val="en-US"/>
        </w:rPr>
        <w:t>e.g.,</w:t>
      </w:r>
      <w:r w:rsidR="00A27BBC">
        <w:rPr>
          <w:rFonts w:eastAsiaTheme="minorEastAsia" w:cs="Arial"/>
          <w:sz w:val="24"/>
          <w:lang w:val="en-US"/>
        </w:rPr>
        <w:t xml:space="preserve"> for ancillary </w:t>
      </w:r>
      <w:r w:rsidR="003B1EE9">
        <w:rPr>
          <w:rFonts w:eastAsiaTheme="minorEastAsia" w:cs="Arial"/>
          <w:sz w:val="24"/>
          <w:lang w:val="en-US"/>
        </w:rPr>
        <w:t>services</w:t>
      </w:r>
      <w:r w:rsidR="00373FD1">
        <w:rPr>
          <w:rFonts w:eastAsiaTheme="minorEastAsia" w:cs="Arial"/>
          <w:sz w:val="24"/>
          <w:lang w:val="en-US"/>
        </w:rPr>
        <w:t>)</w:t>
      </w:r>
      <w:r w:rsidR="005F181B">
        <w:rPr>
          <w:rFonts w:eastAsiaTheme="minorEastAsia" w:cs="Arial"/>
          <w:sz w:val="24"/>
          <w:lang w:val="en-US"/>
        </w:rPr>
        <w:t xml:space="preserve">, to maintain a level of reserve and therefore </w:t>
      </w:r>
      <w:r w:rsidR="00BD1A22">
        <w:rPr>
          <w:rFonts w:eastAsiaTheme="minorEastAsia" w:cs="Arial"/>
          <w:sz w:val="24"/>
          <w:lang w:val="en-US"/>
        </w:rPr>
        <w:t>would require declaring post gate closure</w:t>
      </w:r>
      <w:r w:rsidR="00676F26">
        <w:rPr>
          <w:rFonts w:eastAsiaTheme="minorEastAsia" w:cs="Arial"/>
          <w:sz w:val="24"/>
          <w:lang w:val="en-US"/>
        </w:rPr>
        <w:t>.</w:t>
      </w:r>
      <w:r w:rsidR="000B7598">
        <w:rPr>
          <w:rFonts w:eastAsiaTheme="minorEastAsia" w:cs="Arial"/>
          <w:sz w:val="24"/>
          <w:lang w:val="en-US"/>
        </w:rPr>
        <w:t xml:space="preserve"> </w:t>
      </w:r>
      <w:r w:rsidR="00B21E84">
        <w:rPr>
          <w:rFonts w:eastAsiaTheme="minorEastAsia" w:cs="Arial"/>
          <w:sz w:val="24"/>
          <w:lang w:val="en-US"/>
        </w:rPr>
        <w:t xml:space="preserve">This concern was addressed through the </w:t>
      </w:r>
      <w:r w:rsidR="00262B61">
        <w:rPr>
          <w:rFonts w:eastAsiaTheme="minorEastAsia" w:cs="Arial"/>
          <w:sz w:val="24"/>
          <w:lang w:val="en-US"/>
        </w:rPr>
        <w:t>demonstration of impact of</w:t>
      </w:r>
      <w:r w:rsidR="00EE7109">
        <w:rPr>
          <w:rFonts w:eastAsiaTheme="minorEastAsia" w:cs="Arial"/>
          <w:sz w:val="24"/>
          <w:lang w:val="en-US"/>
        </w:rPr>
        <w:t xml:space="preserve"> data flows (</w:t>
      </w:r>
      <w:r w:rsidR="00EE7109" w:rsidRPr="00EE7109">
        <w:rPr>
          <w:rFonts w:eastAsiaTheme="minorEastAsia" w:cs="Arial"/>
          <w:sz w:val="24"/>
          <w:highlight w:val="yellow"/>
          <w:lang w:val="en-US"/>
        </w:rPr>
        <w:t>Annex X</w:t>
      </w:r>
      <w:r w:rsidR="00EE7109">
        <w:rPr>
          <w:rFonts w:eastAsiaTheme="minorEastAsia" w:cs="Arial"/>
          <w:sz w:val="24"/>
          <w:lang w:val="en-US"/>
        </w:rPr>
        <w:t>)</w:t>
      </w:r>
      <w:r w:rsidR="00B630DB">
        <w:rPr>
          <w:rFonts w:eastAsiaTheme="minorEastAsia" w:cs="Arial"/>
          <w:sz w:val="24"/>
          <w:lang w:val="en-US"/>
        </w:rPr>
        <w:t>.</w:t>
      </w:r>
    </w:p>
    <w:p w14:paraId="6BF39879" w14:textId="77777777" w:rsidR="003A0418" w:rsidRDefault="003A0418" w:rsidP="00CD28AD">
      <w:pPr>
        <w:pStyle w:val="BodyText"/>
        <w:rPr>
          <w:rFonts w:eastAsiaTheme="minorEastAsia" w:cs="Arial"/>
          <w:sz w:val="24"/>
          <w:lang w:val="en-US"/>
        </w:rPr>
      </w:pPr>
    </w:p>
    <w:p w14:paraId="7B41D869" w14:textId="7FCFA50A" w:rsidR="0011474A" w:rsidRDefault="00E72F6A" w:rsidP="00CD28AD">
      <w:pPr>
        <w:pStyle w:val="BodyText"/>
        <w:rPr>
          <w:rFonts w:eastAsiaTheme="minorEastAsia" w:cs="Arial"/>
          <w:b/>
          <w:bCs/>
          <w:sz w:val="24"/>
          <w:u w:val="single"/>
          <w:lang w:val="en-US"/>
        </w:rPr>
      </w:pPr>
      <w:r>
        <w:rPr>
          <w:rFonts w:eastAsiaTheme="minorEastAsia" w:cs="Arial"/>
          <w:b/>
          <w:bCs/>
          <w:sz w:val="24"/>
          <w:u w:val="single"/>
          <w:lang w:val="en-US"/>
        </w:rPr>
        <w:t xml:space="preserve">Commercial implications and </w:t>
      </w:r>
      <w:r w:rsidR="0011474A">
        <w:rPr>
          <w:rFonts w:eastAsiaTheme="minorEastAsia" w:cs="Arial"/>
          <w:b/>
          <w:bCs/>
          <w:sz w:val="24"/>
          <w:u w:val="single"/>
          <w:lang w:val="en-US"/>
        </w:rPr>
        <w:t>BSC Interaction</w:t>
      </w:r>
    </w:p>
    <w:p w14:paraId="3514D526" w14:textId="18372497" w:rsidR="0011474A" w:rsidRPr="00BB2A55" w:rsidRDefault="00B96C54" w:rsidP="00CD28AD">
      <w:pPr>
        <w:pStyle w:val="BodyText"/>
        <w:rPr>
          <w:rFonts w:eastAsiaTheme="minorEastAsia" w:cs="Arial"/>
          <w:sz w:val="24"/>
          <w:lang w:val="en-US"/>
        </w:rPr>
      </w:pPr>
      <w:r w:rsidRPr="00BB2A55">
        <w:rPr>
          <w:rFonts w:eastAsiaTheme="minorEastAsia" w:cs="Arial"/>
          <w:sz w:val="24"/>
          <w:lang w:val="en-US"/>
        </w:rPr>
        <w:t>For the solution to work t</w:t>
      </w:r>
      <w:r w:rsidR="00137132" w:rsidRPr="00137132">
        <w:rPr>
          <w:rFonts w:eastAsiaTheme="minorEastAsia" w:cs="Arial"/>
          <w:sz w:val="24"/>
          <w:lang w:val="en-US"/>
        </w:rPr>
        <w:t xml:space="preserve">here is a requirement to move the </w:t>
      </w:r>
      <w:r w:rsidR="000A0F3F" w:rsidRPr="00137132">
        <w:rPr>
          <w:rFonts w:eastAsiaTheme="minorEastAsia" w:cs="Arial"/>
          <w:sz w:val="24"/>
          <w:lang w:val="en-US"/>
        </w:rPr>
        <w:t>short-term</w:t>
      </w:r>
      <w:r w:rsidR="00137132" w:rsidRPr="00137132">
        <w:rPr>
          <w:rFonts w:eastAsiaTheme="minorEastAsia" w:cs="Arial"/>
          <w:sz w:val="24"/>
          <w:lang w:val="en-US"/>
        </w:rPr>
        <w:t xml:space="preserve"> asset data onto the Elexon Insight platform.  </w:t>
      </w:r>
      <w:r w:rsidR="00426D5B" w:rsidRPr="00BB2A55">
        <w:rPr>
          <w:rFonts w:eastAsiaTheme="minorEastAsia" w:cs="Arial"/>
          <w:sz w:val="24"/>
          <w:lang w:val="en-US"/>
        </w:rPr>
        <w:t>The Workgroup agreed with the approach suggested by the Proposer that</w:t>
      </w:r>
      <w:r w:rsidR="00137132" w:rsidRPr="00137132">
        <w:rPr>
          <w:rFonts w:eastAsiaTheme="minorEastAsia" w:cs="Arial"/>
          <w:sz w:val="24"/>
          <w:lang w:val="en-US"/>
        </w:rPr>
        <w:t xml:space="preserve"> the</w:t>
      </w:r>
      <w:r w:rsidR="00DB5C2D" w:rsidRPr="00BB2A55">
        <w:rPr>
          <w:rFonts w:eastAsiaTheme="minorEastAsia" w:cs="Arial"/>
          <w:sz w:val="24"/>
          <w:lang w:val="en-US"/>
        </w:rPr>
        <w:t xml:space="preserve"> BSC</w:t>
      </w:r>
      <w:r w:rsidR="00137132" w:rsidRPr="00137132">
        <w:rPr>
          <w:rFonts w:eastAsiaTheme="minorEastAsia" w:cs="Arial"/>
          <w:sz w:val="24"/>
          <w:lang w:val="en-US"/>
        </w:rPr>
        <w:t xml:space="preserve"> change won't be developed until </w:t>
      </w:r>
      <w:r w:rsidR="00DC6AC2" w:rsidRPr="00BB2A55">
        <w:rPr>
          <w:rFonts w:eastAsiaTheme="minorEastAsia" w:cs="Arial"/>
          <w:sz w:val="24"/>
          <w:lang w:val="en-US"/>
        </w:rPr>
        <w:t>the Final Modification Report is submitted to the Authority</w:t>
      </w:r>
      <w:r w:rsidR="00076B66" w:rsidRPr="00BB2A55">
        <w:rPr>
          <w:rFonts w:eastAsiaTheme="minorEastAsia" w:cs="Arial"/>
          <w:sz w:val="24"/>
          <w:lang w:val="en-US"/>
        </w:rPr>
        <w:t xml:space="preserve">, but </w:t>
      </w:r>
      <w:r w:rsidR="00A27BBC">
        <w:rPr>
          <w:rFonts w:eastAsiaTheme="minorEastAsia" w:cs="Arial"/>
          <w:sz w:val="24"/>
          <w:lang w:val="en-US"/>
        </w:rPr>
        <w:t>meanwhile</w:t>
      </w:r>
      <w:r w:rsidR="00076B66" w:rsidRPr="00BB2A55">
        <w:rPr>
          <w:rFonts w:eastAsiaTheme="minorEastAsia" w:cs="Arial"/>
          <w:sz w:val="24"/>
          <w:lang w:val="en-US"/>
        </w:rPr>
        <w:t xml:space="preserve"> the </w:t>
      </w:r>
      <w:r w:rsidR="00137132" w:rsidRPr="00137132">
        <w:rPr>
          <w:rFonts w:eastAsiaTheme="minorEastAsia" w:cs="Arial"/>
          <w:sz w:val="24"/>
          <w:lang w:val="en-US"/>
        </w:rPr>
        <w:t>ESO have engaged wit</w:t>
      </w:r>
      <w:r w:rsidR="00BB2A55" w:rsidRPr="00BB2A55">
        <w:rPr>
          <w:rFonts w:eastAsiaTheme="minorEastAsia" w:cs="Arial"/>
          <w:sz w:val="24"/>
          <w:lang w:val="en-US"/>
        </w:rPr>
        <w:t>h</w:t>
      </w:r>
      <w:r w:rsidR="00F85EF7" w:rsidRPr="00BB2A55">
        <w:rPr>
          <w:rFonts w:eastAsiaTheme="minorEastAsia" w:cs="Arial"/>
          <w:sz w:val="24"/>
          <w:lang w:val="en-US"/>
        </w:rPr>
        <w:t xml:space="preserve"> </w:t>
      </w:r>
      <w:r w:rsidR="00137132" w:rsidRPr="00137132">
        <w:rPr>
          <w:rFonts w:eastAsiaTheme="minorEastAsia" w:cs="Arial"/>
          <w:sz w:val="24"/>
          <w:lang w:val="en-US"/>
        </w:rPr>
        <w:t>Elexon Business &amp; IT representatives to discuss the changes and establish the best way forward given the desire from the industry to progress this capability.  </w:t>
      </w:r>
    </w:p>
    <w:p w14:paraId="07AAC87B" w14:textId="77777777" w:rsidR="00EF1ABD" w:rsidRDefault="00EF1ABD" w:rsidP="00CD28AD">
      <w:pPr>
        <w:pStyle w:val="BodyText"/>
        <w:rPr>
          <w:rFonts w:eastAsiaTheme="minorEastAsia" w:cs="Arial"/>
          <w:b/>
          <w:bCs/>
          <w:sz w:val="24"/>
          <w:u w:val="single"/>
          <w:lang w:val="en-US"/>
        </w:rPr>
      </w:pPr>
    </w:p>
    <w:p w14:paraId="69D979C9" w14:textId="031A7FE7" w:rsidR="00EF1ABD" w:rsidRDefault="00EF1ABD" w:rsidP="00CD28AD">
      <w:pPr>
        <w:pStyle w:val="BodyText"/>
        <w:rPr>
          <w:rFonts w:eastAsiaTheme="minorEastAsia" w:cs="Arial"/>
          <w:b/>
          <w:bCs/>
          <w:sz w:val="24"/>
          <w:u w:val="single"/>
          <w:lang w:val="en-US"/>
        </w:rPr>
      </w:pPr>
      <w:r w:rsidRPr="0014442F">
        <w:rPr>
          <w:rFonts w:eastAsiaTheme="minorEastAsia" w:cs="Arial"/>
          <w:b/>
          <w:bCs/>
          <w:sz w:val="24"/>
          <w:u w:val="single"/>
          <w:lang w:val="en-US"/>
        </w:rPr>
        <w:t>Commercial</w:t>
      </w:r>
      <w:r>
        <w:rPr>
          <w:rFonts w:eastAsiaTheme="minorEastAsia" w:cs="Arial"/>
          <w:b/>
          <w:bCs/>
          <w:sz w:val="24"/>
          <w:u w:val="single"/>
          <w:lang w:val="en-US"/>
        </w:rPr>
        <w:t xml:space="preserve"> Versus Technical </w:t>
      </w:r>
      <w:r w:rsidR="001B1D76">
        <w:rPr>
          <w:rFonts w:eastAsiaTheme="minorEastAsia" w:cs="Arial"/>
          <w:b/>
          <w:bCs/>
          <w:sz w:val="24"/>
          <w:u w:val="single"/>
          <w:lang w:val="en-US"/>
        </w:rPr>
        <w:t xml:space="preserve">Dynamic </w:t>
      </w:r>
      <w:r>
        <w:rPr>
          <w:rFonts w:eastAsiaTheme="minorEastAsia" w:cs="Arial"/>
          <w:b/>
          <w:bCs/>
          <w:sz w:val="24"/>
          <w:u w:val="single"/>
          <w:lang w:val="en-US"/>
        </w:rPr>
        <w:t>Parameters Discussion</w:t>
      </w:r>
    </w:p>
    <w:p w14:paraId="16B39B50" w14:textId="7E1D2B17" w:rsidR="0000212B" w:rsidRPr="00E72F6A" w:rsidRDefault="00E1415E" w:rsidP="00CD28AD">
      <w:pPr>
        <w:pStyle w:val="BodyText"/>
        <w:rPr>
          <w:rFonts w:eastAsiaTheme="minorEastAsia" w:cs="Arial"/>
          <w:sz w:val="24"/>
          <w:lang w:val="en-US"/>
        </w:rPr>
      </w:pPr>
      <w:r w:rsidRPr="00E72F6A">
        <w:rPr>
          <w:rFonts w:eastAsiaTheme="minorEastAsia" w:cs="Arial"/>
          <w:sz w:val="24"/>
          <w:lang w:val="en-US"/>
        </w:rPr>
        <w:t>The Workgroup had extensive discussion without reaching a consensus whether the proposed dynamic parameters</w:t>
      </w:r>
      <w:r w:rsidR="00813C08" w:rsidRPr="00E72F6A">
        <w:rPr>
          <w:rFonts w:eastAsiaTheme="minorEastAsia" w:cs="Arial"/>
          <w:sz w:val="24"/>
          <w:lang w:val="en-US"/>
        </w:rPr>
        <w:t xml:space="preserve">; </w:t>
      </w:r>
      <w:bookmarkStart w:id="17" w:name="_Hlk172179209"/>
      <w:r w:rsidR="00813C08" w:rsidRPr="00BE2333">
        <w:rPr>
          <w:rFonts w:eastAsiaTheme="minorEastAsia" w:cs="Arial"/>
          <w:sz w:val="24"/>
          <w:lang w:val="en-US"/>
        </w:rPr>
        <w:t>Maximum Delivery Offer (MDO)</w:t>
      </w:r>
      <w:r w:rsidR="00813C08" w:rsidRPr="00E72F6A">
        <w:rPr>
          <w:rFonts w:eastAsiaTheme="minorEastAsia" w:cs="Arial"/>
          <w:sz w:val="24"/>
          <w:lang w:val="en-US"/>
        </w:rPr>
        <w:t xml:space="preserve"> and </w:t>
      </w:r>
      <w:r w:rsidR="00813C08" w:rsidRPr="00BE2333">
        <w:rPr>
          <w:rFonts w:eastAsiaTheme="minorEastAsia" w:cs="Arial"/>
          <w:sz w:val="24"/>
          <w:lang w:val="en-US"/>
        </w:rPr>
        <w:t>Maximum Delivery Bid (MDB)</w:t>
      </w:r>
      <w:r w:rsidR="00813C08" w:rsidRPr="00E72F6A">
        <w:rPr>
          <w:rFonts w:eastAsiaTheme="minorEastAsia" w:cs="Arial"/>
          <w:sz w:val="24"/>
          <w:lang w:val="en-US"/>
        </w:rPr>
        <w:t xml:space="preserve">, </w:t>
      </w:r>
      <w:bookmarkEnd w:id="17"/>
      <w:r w:rsidRPr="00E72F6A">
        <w:rPr>
          <w:rFonts w:eastAsiaTheme="minorEastAsia" w:cs="Arial"/>
          <w:sz w:val="24"/>
          <w:lang w:val="en-US"/>
        </w:rPr>
        <w:t xml:space="preserve">should be </w:t>
      </w:r>
      <w:r w:rsidR="005D3183">
        <w:rPr>
          <w:rFonts w:eastAsiaTheme="minorEastAsia" w:cs="Arial"/>
          <w:sz w:val="24"/>
          <w:lang w:val="en-US"/>
        </w:rPr>
        <w:t>considered</w:t>
      </w:r>
      <w:r w:rsidRPr="00E72F6A">
        <w:rPr>
          <w:rFonts w:eastAsiaTheme="minorEastAsia" w:cs="Arial"/>
          <w:sz w:val="24"/>
          <w:lang w:val="en-US"/>
        </w:rPr>
        <w:t xml:space="preserve"> technical (what plant is physically capable of delivering) or a commercial (what the provider has elected to deliver) parameter</w:t>
      </w:r>
      <w:r w:rsidR="0016208B">
        <w:rPr>
          <w:rFonts w:eastAsiaTheme="minorEastAsia" w:cs="Arial"/>
          <w:sz w:val="24"/>
          <w:lang w:val="en-US"/>
        </w:rPr>
        <w:t>s</w:t>
      </w:r>
      <w:r w:rsidR="005E7117" w:rsidRPr="00E72F6A">
        <w:rPr>
          <w:rFonts w:eastAsiaTheme="minorEastAsia" w:cs="Arial"/>
          <w:sz w:val="24"/>
          <w:lang w:val="en-US"/>
        </w:rPr>
        <w:t xml:space="preserve"> ahead of questioning whether they </w:t>
      </w:r>
      <w:r w:rsidR="00196934" w:rsidRPr="00E72F6A">
        <w:rPr>
          <w:rFonts w:eastAsiaTheme="minorEastAsia" w:cs="Arial"/>
          <w:sz w:val="24"/>
          <w:lang w:val="en-US"/>
        </w:rPr>
        <w:t xml:space="preserve">in line with the </w:t>
      </w:r>
      <w:hyperlink r:id="rId17" w:history="1">
        <w:r w:rsidR="00196934" w:rsidRPr="00E72F6A">
          <w:rPr>
            <w:rStyle w:val="Hyperlink"/>
            <w:rFonts w:eastAsiaTheme="majorEastAsia"/>
            <w:sz w:val="24"/>
          </w:rPr>
          <w:t>Ofgem Open Letter published in September 2020</w:t>
        </w:r>
      </w:hyperlink>
      <w:r w:rsidR="00196934" w:rsidRPr="00E72F6A">
        <w:rPr>
          <w:sz w:val="24"/>
        </w:rPr>
        <w:t xml:space="preserve">, they </w:t>
      </w:r>
      <w:r w:rsidR="00914ABB">
        <w:rPr>
          <w:rFonts w:eastAsiaTheme="minorEastAsia" w:cs="Arial"/>
          <w:sz w:val="24"/>
          <w:lang w:val="en-US"/>
        </w:rPr>
        <w:t>c</w:t>
      </w:r>
      <w:r w:rsidR="00914ABB" w:rsidRPr="00E72F6A">
        <w:rPr>
          <w:rFonts w:eastAsiaTheme="minorEastAsia" w:cs="Arial"/>
          <w:sz w:val="24"/>
          <w:lang w:val="en-US"/>
        </w:rPr>
        <w:t xml:space="preserve">ould </w:t>
      </w:r>
      <w:r w:rsidR="00914ABB">
        <w:rPr>
          <w:rFonts w:eastAsiaTheme="minorEastAsia" w:cs="Arial"/>
          <w:sz w:val="24"/>
          <w:lang w:val="en-US"/>
        </w:rPr>
        <w:t xml:space="preserve">also </w:t>
      </w:r>
      <w:r w:rsidR="005E7117" w:rsidRPr="00E72F6A">
        <w:rPr>
          <w:rFonts w:eastAsiaTheme="minorEastAsia" w:cs="Arial"/>
          <w:sz w:val="24"/>
          <w:lang w:val="en-US"/>
        </w:rPr>
        <w:t>be considered as Dynamic Parameters</w:t>
      </w:r>
      <w:r w:rsidR="00E72F6A" w:rsidRPr="00E72F6A">
        <w:rPr>
          <w:rFonts w:eastAsiaTheme="minorEastAsia" w:cs="Arial"/>
          <w:sz w:val="24"/>
          <w:lang w:val="en-US"/>
        </w:rPr>
        <w:t>.</w:t>
      </w:r>
      <w:r w:rsidR="005E7117" w:rsidRPr="00E72F6A">
        <w:rPr>
          <w:rFonts w:eastAsiaTheme="minorEastAsia" w:cs="Arial"/>
          <w:sz w:val="24"/>
          <w:lang w:val="en-US"/>
        </w:rPr>
        <w:t xml:space="preserve"> </w:t>
      </w:r>
    </w:p>
    <w:p w14:paraId="035A029D" w14:textId="77777777" w:rsidR="0000212B" w:rsidRDefault="0000212B" w:rsidP="00CD28AD"/>
    <w:p w14:paraId="2F22FD81" w14:textId="58BB0A1A" w:rsidR="0000212B" w:rsidRDefault="0039002B" w:rsidP="00CD28AD">
      <w:r>
        <w:t xml:space="preserve">An Authority Representative confirmed that </w:t>
      </w:r>
      <w:r w:rsidR="005264AC">
        <w:t>there were no</w:t>
      </w:r>
      <w:r w:rsidR="0000212B">
        <w:t xml:space="preserve"> immediate concerns with classing MDO/MDB as dynamic parameters from an enforcement/compliance perspective. </w:t>
      </w:r>
      <w:r w:rsidR="005264AC">
        <w:t xml:space="preserve">And that </w:t>
      </w:r>
      <w:r w:rsidR="0000212B">
        <w:t xml:space="preserve">the definition still reads as the amount of energy that </w:t>
      </w:r>
      <w:r w:rsidR="0000212B">
        <w:rPr>
          <w:u w:val="single"/>
        </w:rPr>
        <w:t>can technically</w:t>
      </w:r>
      <w:r w:rsidR="0000212B">
        <w:t xml:space="preserve"> be delivered subject to any other ancillary service commitments, rather than the amount that the party </w:t>
      </w:r>
      <w:r w:rsidR="0000212B">
        <w:rPr>
          <w:u w:val="single"/>
        </w:rPr>
        <w:t>would like</w:t>
      </w:r>
      <w:r w:rsidR="0000212B">
        <w:t xml:space="preserve"> to deliver. Therefore, this is broadly consistent with other dynamic data in terms of the focus on technical rather than commercial data.</w:t>
      </w:r>
    </w:p>
    <w:p w14:paraId="6C6407BD" w14:textId="77777777" w:rsidR="0000212B" w:rsidRDefault="0000212B" w:rsidP="00CD28AD"/>
    <w:p w14:paraId="5D3CB7C2" w14:textId="13B0464B" w:rsidR="00BE2333" w:rsidRDefault="00AA5A94" w:rsidP="00CD28AD">
      <w:r>
        <w:t>As</w:t>
      </w:r>
      <w:r w:rsidR="0000212B">
        <w:t xml:space="preserve"> the definition explicitly </w:t>
      </w:r>
      <w:r w:rsidR="00674B5C">
        <w:t>states</w:t>
      </w:r>
      <w:r w:rsidR="0000212B">
        <w:t xml:space="preserve"> out that the information should be submitted net any energy required for ancillary service contracts, it would mean that it would be difficult for a party to argue that that similar contractual considerations should be accounted for when submitting other dynamic data.</w:t>
      </w:r>
    </w:p>
    <w:p w14:paraId="3759B833" w14:textId="77777777" w:rsidR="003A1480" w:rsidRDefault="003A1480" w:rsidP="00CD28AD">
      <w:pPr>
        <w:pStyle w:val="BodyText"/>
        <w:rPr>
          <w:rFonts w:eastAsiaTheme="minorEastAsia" w:cs="Arial"/>
          <w:sz w:val="24"/>
          <w:lang w:val="en-US"/>
        </w:rPr>
      </w:pPr>
    </w:p>
    <w:p w14:paraId="6AA8B802" w14:textId="77777777" w:rsidR="00C013C4" w:rsidRDefault="00C013C4" w:rsidP="00CD28AD">
      <w:pPr>
        <w:pStyle w:val="BodyText"/>
        <w:rPr>
          <w:rFonts w:eastAsiaTheme="minorEastAsia" w:cs="Arial"/>
          <w:sz w:val="24"/>
          <w:lang w:val="en-US"/>
        </w:rPr>
      </w:pPr>
      <w:r>
        <w:rPr>
          <w:rFonts w:eastAsiaTheme="minorEastAsia" w:cs="Arial"/>
          <w:b/>
          <w:bCs/>
          <w:sz w:val="24"/>
          <w:u w:val="single"/>
          <w:lang w:val="en-US"/>
        </w:rPr>
        <w:t>Overarching Battery Model</w:t>
      </w:r>
      <w:r w:rsidRPr="009E4CBD">
        <w:rPr>
          <w:rFonts w:eastAsiaTheme="minorEastAsia" w:cs="Arial"/>
          <w:sz w:val="24"/>
          <w:lang w:val="en-US"/>
        </w:rPr>
        <w:t xml:space="preserve"> </w:t>
      </w:r>
    </w:p>
    <w:p w14:paraId="65A80CF3" w14:textId="58AB5DC4" w:rsidR="00C013C4" w:rsidRDefault="00C013C4" w:rsidP="00CD28AD">
      <w:pPr>
        <w:pStyle w:val="BodyText"/>
        <w:rPr>
          <w:rFonts w:eastAsiaTheme="minorEastAsia" w:cs="Arial"/>
          <w:sz w:val="24"/>
          <w:lang w:val="en-US"/>
        </w:rPr>
      </w:pPr>
      <w:r>
        <w:rPr>
          <w:rFonts w:eastAsiaTheme="minorEastAsia" w:cs="Arial"/>
          <w:sz w:val="24"/>
          <w:lang w:val="en-US"/>
        </w:rPr>
        <w:t xml:space="preserve">The Workgroup discussed the proposed approach that </w:t>
      </w:r>
      <w:r w:rsidR="00B31895">
        <w:rPr>
          <w:rFonts w:eastAsiaTheme="minorEastAsia" w:cs="Arial"/>
          <w:sz w:val="24"/>
          <w:lang w:val="en-US"/>
        </w:rPr>
        <w:t xml:space="preserve">the </w:t>
      </w:r>
      <w:r>
        <w:rPr>
          <w:rFonts w:eastAsiaTheme="minorEastAsia" w:cs="Arial"/>
          <w:sz w:val="24"/>
          <w:lang w:val="en-US"/>
        </w:rPr>
        <w:t>battery assets model</w:t>
      </w:r>
      <w:r w:rsidR="00FD723B">
        <w:rPr>
          <w:rFonts w:eastAsiaTheme="minorEastAsia" w:cs="Arial"/>
          <w:sz w:val="24"/>
          <w:lang w:val="en-US"/>
        </w:rPr>
        <w:t xml:space="preserve"> would follow,</w:t>
      </w:r>
      <w:r w:rsidR="00962CC9">
        <w:rPr>
          <w:rFonts w:eastAsiaTheme="minorEastAsia" w:cs="Arial"/>
          <w:sz w:val="24"/>
          <w:lang w:val="en-US"/>
        </w:rPr>
        <w:t xml:space="preserve"> </w:t>
      </w:r>
      <w:r w:rsidR="00FD723B">
        <w:rPr>
          <w:rFonts w:eastAsiaTheme="minorEastAsia" w:cs="Arial"/>
          <w:sz w:val="24"/>
          <w:lang w:val="en-US"/>
        </w:rPr>
        <w:t>w</w:t>
      </w:r>
      <w:r>
        <w:rPr>
          <w:rFonts w:eastAsiaTheme="minorEastAsia" w:cs="Arial"/>
          <w:sz w:val="24"/>
          <w:lang w:val="en-US"/>
        </w:rPr>
        <w:t>ith the Proposer acknowledging that there will be some asset</w:t>
      </w:r>
      <w:r w:rsidR="005E1BB7">
        <w:rPr>
          <w:rFonts w:eastAsiaTheme="minorEastAsia" w:cs="Arial"/>
          <w:sz w:val="24"/>
          <w:lang w:val="en-US"/>
        </w:rPr>
        <w:t>-</w:t>
      </w:r>
      <w:r>
        <w:rPr>
          <w:rFonts w:eastAsiaTheme="minorEastAsia" w:cs="Arial"/>
          <w:sz w:val="24"/>
          <w:lang w:val="en-US"/>
        </w:rPr>
        <w:t>specific variation.</w:t>
      </w:r>
    </w:p>
    <w:p w14:paraId="2815A371" w14:textId="77777777" w:rsidR="00C013C4" w:rsidRPr="00FA18BB" w:rsidRDefault="00C013C4" w:rsidP="00CD28AD">
      <w:pPr>
        <w:pStyle w:val="BodyText"/>
        <w:rPr>
          <w:rFonts w:eastAsiaTheme="minorEastAsia" w:cs="Arial"/>
          <w:sz w:val="24"/>
          <w:lang w:val="en-US"/>
        </w:rPr>
      </w:pPr>
    </w:p>
    <w:p w14:paraId="4D3F1842" w14:textId="24B602CA" w:rsidR="00C013C4" w:rsidRDefault="00C013C4" w:rsidP="00CD28AD">
      <w:pPr>
        <w:pStyle w:val="BodyText"/>
        <w:rPr>
          <w:rFonts w:eastAsiaTheme="minorEastAsia" w:cs="Arial"/>
          <w:sz w:val="24"/>
          <w:lang w:val="en-US"/>
        </w:rPr>
      </w:pPr>
      <w:r>
        <w:rPr>
          <w:rFonts w:eastAsiaTheme="minorEastAsia" w:cs="Arial"/>
          <w:noProof/>
          <w:sz w:val="24"/>
          <w:lang w:val="en-US"/>
        </w:rPr>
        <w:lastRenderedPageBreak/>
        <mc:AlternateContent>
          <mc:Choice Requires="wpg">
            <w:drawing>
              <wp:inline distT="0" distB="0" distL="0" distR="0" wp14:anchorId="38422244" wp14:editId="5C29570E">
                <wp:extent cx="6219190" cy="1612900"/>
                <wp:effectExtent l="0" t="0" r="10160" b="25400"/>
                <wp:docPr id="53" name="Group 53"/>
                <wp:cNvGraphicFramePr/>
                <a:graphic xmlns:a="http://schemas.openxmlformats.org/drawingml/2006/main">
                  <a:graphicData uri="http://schemas.microsoft.com/office/word/2010/wordprocessingGroup">
                    <wpg:wgp>
                      <wpg:cNvGrpSpPr/>
                      <wpg:grpSpPr>
                        <a:xfrm>
                          <a:off x="0" y="0"/>
                          <a:ext cx="6219190" cy="1612900"/>
                          <a:chOff x="0" y="0"/>
                          <a:chExt cx="9630587" cy="2839956"/>
                        </a:xfrm>
                      </wpg:grpSpPr>
                      <wps:wsp>
                        <wps:cNvPr id="54" name="Rectangle 3"/>
                        <wps:cNvSpPr/>
                        <wps:spPr>
                          <a:xfrm>
                            <a:off x="2091193"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wps:txbx>
                        <wps:bodyPr rtlCol="0" anchor="ctr"/>
                      </wps:wsp>
                      <wps:wsp>
                        <wps:cNvPr id="55" name="Rectangle 5"/>
                        <wps:cNvSpPr/>
                        <wps:spPr>
                          <a:xfrm>
                            <a:off x="4675367"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wps:txbx>
                        <wps:bodyPr rtlCol="0" anchor="ctr"/>
                      </wps:wsp>
                      <wps:wsp>
                        <wps:cNvPr id="56" name="Rectangle 7"/>
                        <wps:cNvSpPr/>
                        <wps:spPr>
                          <a:xfrm>
                            <a:off x="4715124"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AB9C421" w14:textId="433A22AC"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Give So</w:t>
                              </w:r>
                              <w:r w:rsidR="007F42F9">
                                <w:rPr>
                                  <w:rFonts w:hAnsi="Arial"/>
                                  <w:color w:val="FFFFFF" w:themeColor="light1"/>
                                  <w:kern w:val="24"/>
                                  <w:sz w:val="18"/>
                                  <w:szCs w:val="18"/>
                                </w:rPr>
                                <w:t>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wps:txbx>
                        <wps:bodyPr rtlCol="0" anchor="ctr"/>
                      </wps:wsp>
                      <wps:wsp>
                        <wps:cNvPr id="57" name="Rectangle 8"/>
                        <wps:cNvSpPr/>
                        <wps:spPr>
                          <a:xfrm>
                            <a:off x="7537837"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wps:txbx>
                        <wps:bodyPr rtlCol="0" anchor="ctr"/>
                      </wps:wsp>
                      <wps:wsp>
                        <wps:cNvPr id="58" name="Straight Arrow Connector 10"/>
                        <wps:cNvCnPr/>
                        <wps:spPr>
                          <a:xfrm flipV="1">
                            <a:off x="4190337" y="465814"/>
                            <a:ext cx="490195"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18"/>
                        <wps:cNvCnPr/>
                        <wps:spPr>
                          <a:xfrm>
                            <a:off x="6806317" y="2310516"/>
                            <a:ext cx="72743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Rectangle 19"/>
                        <wps:cNvSpPr/>
                        <wps:spPr>
                          <a:xfrm>
                            <a:off x="2091194" y="1844702"/>
                            <a:ext cx="2092750" cy="995254"/>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wps:txbx>
                        <wps:bodyPr rtlCol="0" anchor="ctr"/>
                      </wps:wsp>
                      <wps:wsp>
                        <wps:cNvPr id="61" name="Straight Arrow Connector 25"/>
                        <wps:cNvCnPr/>
                        <wps:spPr>
                          <a:xfrm>
                            <a:off x="4190337" y="2310516"/>
                            <a:ext cx="5279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Rectangle 1"/>
                        <wps:cNvSpPr/>
                        <wps:spPr>
                          <a:xfrm>
                            <a:off x="0" y="0"/>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wps:txbx>
                        <wps:bodyPr rtlCol="0" anchor="ctr"/>
                      </wps:wsp>
                      <wps:wsp>
                        <wps:cNvPr id="63" name="Rectangle 9"/>
                        <wps:cNvSpPr/>
                        <wps:spPr>
                          <a:xfrm>
                            <a:off x="0" y="1844703"/>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wps:txbx>
                        <wps:bodyPr rtlCol="0" anchor="ctr"/>
                      </wps:wsp>
                    </wpg:wgp>
                  </a:graphicData>
                </a:graphic>
              </wp:inline>
            </w:drawing>
          </mc:Choice>
          <mc:Fallback>
            <w:pict>
              <v:group w14:anchorId="38422244" id="Group 53" o:spid="_x0000_s1041" style="width:489.7pt;height:127pt;mso-position-horizontal-relative:char;mso-position-vertical-relative:line" coordsize="96305,28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">
                <v:rect id="Rectangle 3" o:spid="_x0000_s1042" style="position:absolute;left:20911;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" fillcolor="#0079c1 [3205]" strokecolor="#003b60 [1605]" strokeweight="2pt">
                  <v:textbo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v:textbox>
                </v:rect>
                <v:rect id="Rectangle 5" o:spid="_x0000_s1043" style="position:absolute;left:46753;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" fillcolor="#0079c1 [3205]" strokecolor="#003b60 [1605]" strokeweight="2pt">
                  <v:textbo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v:textbox>
                </v:rect>
                <v:rect id="Rectangle 7" o:spid="_x0000_s1044" style="position:absolute;left:47151;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" fillcolor="#0079c1 [3205]" strokecolor="#003b60 [1605]" strokeweight="2pt">
                  <v:textbox>
                    <w:txbxContent>
                      <w:p w14:paraId="7AB9C421" w14:textId="433A22AC"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Give So</w:t>
                        </w:r>
                        <w:r w:rsidR="007F42F9">
                          <w:rPr>
                            <w:rFonts w:hAnsi="Arial"/>
                            <w:color w:val="FFFFFF" w:themeColor="light1"/>
                            <w:kern w:val="24"/>
                            <w:sz w:val="18"/>
                            <w:szCs w:val="18"/>
                          </w:rPr>
                          <w:t>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v:textbox>
                </v:rect>
                <v:rect id="Rectangle 8" o:spid="_x0000_s1045" style="position:absolute;left:75378;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" fillcolor="#0079c1 [3205]" strokecolor="#003b60 [1605]" strokeweight="2pt">
                  <v:textbo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v:textbox>
                </v:rect>
                <v:shapetype id="_x0000_t32" coordsize="21600,21600" o:spt="32" o:oned="t" path="m,l21600,21600e" filled="f">
                  <v:path arrowok="t" fillok="f" o:connecttype="none"/>
                  <o:lock v:ext="edit" shapetype="t"/>
                </v:shapetype>
                <v:shape id="Straight Arrow Connector 10" o:spid="_x0000_s1046" type="#_x0000_t32" style="position:absolute;left:41903;top:4658;width:490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" strokecolor="#f15b14 [3044]">
                  <v:stroke endarrow="block"/>
                </v:shape>
                <v:shape id="Straight Arrow Connector 18" o:spid="_x0000_s1047" type="#_x0000_t32" style="position:absolute;left:68063;top:23105;width:7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" strokecolor="#f15b14 [3044]">
                  <v:stroke endarrow="block"/>
                </v:shape>
                <v:rect id="Rectangle 19" o:spid="_x0000_s1048" style="position:absolute;left:20911;top:18447;width:20928;height:9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" fillcolor="#0079c1 [3205]" strokecolor="#003b60 [1605]" strokeweight="2pt">
                  <v:textbo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v:textbox>
                </v:rect>
                <v:shape id="Straight Arrow Connector 25" o:spid="_x0000_s1049" type="#_x0000_t32" style="position:absolute;left:41903;top:23105;width:52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" strokecolor="#f15b14 [3044]">
                  <v:stroke endarrow="block"/>
                </v:shape>
                <v:rect id="Rectangle 1" o:spid="_x0000_s1050" style="position:absolute;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" fillcolor="#f26522 [3204]" strokecolor="#812e07 [1604]" strokeweight="2pt">
                  <v:textbo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v:textbox>
                </v:rect>
                <v:rect id="Rectangle 9" o:spid="_x0000_s1051" style="position:absolute;top:18447;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" fillcolor="#f26522 [3204]" strokecolor="#812e07 [1604]" strokeweight="2pt">
                  <v:textbo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v:textbox>
                </v:rect>
                <w10:anchorlock/>
              </v:group>
            </w:pict>
          </mc:Fallback>
        </mc:AlternateContent>
      </w:r>
      <w:r>
        <w:rPr>
          <w:rFonts w:eastAsiaTheme="minorEastAsia" w:cs="Arial"/>
          <w:sz w:val="24"/>
          <w:lang w:val="en-US"/>
        </w:rPr>
        <w:t xml:space="preserve"> </w:t>
      </w:r>
      <w:r>
        <w:rPr>
          <w:rFonts w:eastAsiaTheme="minorEastAsia" w:cs="Arial"/>
          <w:sz w:val="24"/>
          <w:lang w:val="en-US"/>
        </w:rPr>
        <w:br/>
      </w:r>
    </w:p>
    <w:p w14:paraId="5F51F871" w14:textId="77777777" w:rsidR="00C013C4" w:rsidRDefault="00C013C4" w:rsidP="00CD28AD">
      <w:pPr>
        <w:pStyle w:val="BodyText"/>
        <w:rPr>
          <w:rFonts w:eastAsiaTheme="minorEastAsia" w:cs="Arial"/>
          <w:sz w:val="24"/>
          <w:lang w:val="en-US"/>
        </w:rPr>
      </w:pPr>
    </w:p>
    <w:p w14:paraId="64742E4F" w14:textId="184C5A1D" w:rsidR="00092B7B" w:rsidRDefault="00683085" w:rsidP="00CD28AD">
      <w:pPr>
        <w:pStyle w:val="BodyText"/>
        <w:rPr>
          <w:rFonts w:eastAsiaTheme="minorEastAsia" w:cs="Arial"/>
          <w:sz w:val="24"/>
          <w:lang w:val="en-US"/>
        </w:rPr>
      </w:pPr>
      <w:r>
        <w:rPr>
          <w:rFonts w:eastAsiaTheme="minorEastAsia" w:cs="Arial"/>
          <w:b/>
          <w:bCs/>
          <w:sz w:val="24"/>
          <w:u w:val="single"/>
          <w:lang w:val="en-US"/>
        </w:rPr>
        <w:t xml:space="preserve">Dispatch: </w:t>
      </w:r>
      <w:r w:rsidR="003765CC">
        <w:rPr>
          <w:rFonts w:eastAsiaTheme="minorEastAsia" w:cs="Arial"/>
          <w:b/>
          <w:bCs/>
          <w:sz w:val="24"/>
          <w:u w:val="single"/>
          <w:lang w:val="en-US"/>
        </w:rPr>
        <w:t xml:space="preserve">Flow for </w:t>
      </w:r>
      <w:r w:rsidR="003A1480" w:rsidRPr="003A1480">
        <w:rPr>
          <w:rFonts w:eastAsiaTheme="minorEastAsia" w:cs="Arial"/>
          <w:b/>
          <w:bCs/>
          <w:sz w:val="24"/>
          <w:u w:val="single"/>
          <w:lang w:val="en-US"/>
        </w:rPr>
        <w:t>Maximum Delivery Offer (MDO) and Maximum Delivery Bid (MDB)</w:t>
      </w:r>
    </w:p>
    <w:p w14:paraId="4505CD47" w14:textId="3284D393" w:rsidR="00E7780D" w:rsidRDefault="00E7780D" w:rsidP="00CD28AD">
      <w:pPr>
        <w:rPr>
          <w:rFonts w:eastAsiaTheme="minorEastAsia" w:cs="Arial"/>
          <w:lang w:val="en-US"/>
        </w:rPr>
      </w:pPr>
      <w:r>
        <w:rPr>
          <w:rFonts w:eastAsiaTheme="minorEastAsia" w:cs="Arial"/>
          <w:lang w:val="en-US"/>
        </w:rPr>
        <w:t xml:space="preserve">The </w:t>
      </w:r>
      <w:r w:rsidR="00B73356">
        <w:rPr>
          <w:rFonts w:eastAsiaTheme="minorEastAsia" w:cs="Arial"/>
          <w:lang w:val="en-US"/>
        </w:rPr>
        <w:t>Proposer explained</w:t>
      </w:r>
      <w:r>
        <w:rPr>
          <w:rFonts w:eastAsiaTheme="minorEastAsia" w:cs="Arial"/>
          <w:lang w:val="en-US"/>
        </w:rPr>
        <w:t xml:space="preserve"> how </w:t>
      </w:r>
      <w:r w:rsidR="00B73356" w:rsidRPr="00B73356">
        <w:rPr>
          <w:rFonts w:eastAsiaTheme="minorEastAsia" w:cs="Arial"/>
          <w:lang w:val="en-US"/>
        </w:rPr>
        <w:t>f</w:t>
      </w:r>
      <w:r w:rsidRPr="00E7780D">
        <w:rPr>
          <w:rFonts w:cs="Arial"/>
          <w:lang w:val="en-US"/>
        </w:rPr>
        <w:t>or new BMUs a value will be provided by the BMU during the registration process</w:t>
      </w:r>
      <w:r w:rsidR="00B73356">
        <w:rPr>
          <w:rFonts w:eastAsiaTheme="minorEastAsia" w:cs="Arial"/>
          <w:lang w:val="en-US"/>
        </w:rPr>
        <w:t xml:space="preserve">, where </w:t>
      </w:r>
      <w:r w:rsidR="00031A09">
        <w:rPr>
          <w:rFonts w:eastAsiaTheme="minorEastAsia" w:cs="Arial"/>
          <w:lang w:val="en-US"/>
        </w:rPr>
        <w:t xml:space="preserve">for </w:t>
      </w:r>
      <w:r w:rsidRPr="00E7780D">
        <w:rPr>
          <w:rFonts w:ascii="Arial" w:eastAsiaTheme="minorEastAsia" w:hAnsi="Arial" w:cs="Arial"/>
          <w:szCs w:val="24"/>
          <w:lang w:val="en-US" w:eastAsia="en-GB"/>
        </w:rPr>
        <w:t xml:space="preserve">existing BMUs a default value can be inserted </w:t>
      </w:r>
      <w:r w:rsidR="00A83990">
        <w:rPr>
          <w:rFonts w:ascii="Arial" w:eastAsiaTheme="minorEastAsia" w:hAnsi="Arial" w:cs="Arial"/>
          <w:szCs w:val="24"/>
          <w:lang w:val="en-US" w:eastAsia="en-GB"/>
        </w:rPr>
        <w:t>(+99</w:t>
      </w:r>
      <w:r w:rsidR="00156687">
        <w:rPr>
          <w:rFonts w:ascii="Arial" w:eastAsiaTheme="minorEastAsia" w:hAnsi="Arial" w:cs="Arial"/>
          <w:szCs w:val="24"/>
          <w:lang w:val="en-US" w:eastAsia="en-GB"/>
        </w:rPr>
        <w:t>9</w:t>
      </w:r>
      <w:r w:rsidR="00A83990">
        <w:rPr>
          <w:rFonts w:ascii="Arial" w:eastAsiaTheme="minorEastAsia" w:hAnsi="Arial" w:cs="Arial"/>
          <w:szCs w:val="24"/>
          <w:lang w:val="en-US" w:eastAsia="en-GB"/>
        </w:rPr>
        <w:t>9/ -9999)</w:t>
      </w:r>
      <w:r w:rsidR="00156687">
        <w:rPr>
          <w:rFonts w:ascii="Arial" w:eastAsiaTheme="minorEastAsia" w:hAnsi="Arial" w:cs="Arial"/>
          <w:szCs w:val="24"/>
          <w:lang w:val="en-US" w:eastAsia="en-GB"/>
        </w:rPr>
        <w:t xml:space="preserve"> </w:t>
      </w:r>
      <w:r w:rsidRPr="00E7780D">
        <w:rPr>
          <w:rFonts w:ascii="Arial" w:eastAsiaTheme="minorEastAsia" w:hAnsi="Arial" w:cs="Arial"/>
          <w:szCs w:val="24"/>
          <w:lang w:val="en-US" w:eastAsia="en-GB"/>
        </w:rPr>
        <w:t xml:space="preserve">by the ESO into </w:t>
      </w:r>
      <w:r w:rsidR="00746B65">
        <w:rPr>
          <w:rFonts w:ascii="Arial" w:eastAsiaTheme="minorEastAsia" w:hAnsi="Arial" w:cs="Arial"/>
          <w:szCs w:val="24"/>
          <w:lang w:val="en-US" w:eastAsia="en-GB"/>
        </w:rPr>
        <w:t>their</w:t>
      </w:r>
      <w:r w:rsidRPr="00E7780D">
        <w:rPr>
          <w:rFonts w:ascii="Arial" w:eastAsiaTheme="minorEastAsia" w:hAnsi="Arial" w:cs="Arial"/>
          <w:szCs w:val="24"/>
          <w:lang w:val="en-US" w:eastAsia="en-GB"/>
        </w:rPr>
        <w:t xml:space="preserve"> IT systems for each BMU</w:t>
      </w:r>
      <w:r w:rsidR="00031A09">
        <w:rPr>
          <w:rFonts w:eastAsiaTheme="minorEastAsia" w:cs="Arial"/>
          <w:lang w:val="en-US"/>
        </w:rPr>
        <w:t>.</w:t>
      </w:r>
    </w:p>
    <w:p w14:paraId="79E80A35" w14:textId="77777777" w:rsidR="00E7780D" w:rsidRPr="00E7780D" w:rsidRDefault="00E7780D" w:rsidP="00CD28AD"/>
    <w:p w14:paraId="3BB292ED" w14:textId="0CA45237" w:rsidR="00E7780D" w:rsidRDefault="00E7780D" w:rsidP="00CD28AD">
      <w:pPr>
        <w:rPr>
          <w:rFonts w:ascii="Arial" w:eastAsiaTheme="minorEastAsia" w:hAnsi="Arial" w:cs="Arial"/>
          <w:szCs w:val="24"/>
          <w:lang w:eastAsia="en-GB"/>
        </w:rPr>
      </w:pPr>
      <w:r w:rsidRPr="00E7780D">
        <w:t>The new parameters will follow the usual</w:t>
      </w:r>
      <w:r w:rsidRPr="00E7780D">
        <w:rPr>
          <w:rFonts w:ascii="Arial" w:eastAsiaTheme="minorEastAsia" w:hAnsi="Arial" w:cs="Arial"/>
          <w:szCs w:val="24"/>
          <w:lang w:eastAsia="en-GB"/>
        </w:rPr>
        <w:t xml:space="preserve"> defaulting rules.  BMUs will submit indicative values for the next Settlement Day before 11:00 at Day Ahead. If a BMU has not submitted these values the previous days values will be copied and defaulted at 11:00 Day Ahead (the details of how this works now are in the Data Validation, Consistency and </w:t>
      </w:r>
      <w:hyperlink r:id="rId18" w:history="1">
        <w:r w:rsidRPr="00E7780D">
          <w:rPr>
            <w:rStyle w:val="Hyperlink"/>
            <w:rFonts w:cs="Arial"/>
            <w:szCs w:val="24"/>
            <w:lang w:eastAsia="en-GB"/>
          </w:rPr>
          <w:t xml:space="preserve">Defaulting Rules </w:t>
        </w:r>
      </w:hyperlink>
      <w:r w:rsidRPr="00E7780D">
        <w:rPr>
          <w:rFonts w:ascii="Arial" w:eastAsiaTheme="minorEastAsia" w:hAnsi="Arial" w:cs="Arial"/>
          <w:szCs w:val="24"/>
          <w:lang w:eastAsia="en-GB"/>
        </w:rPr>
        <w:t>)</w:t>
      </w:r>
      <w:r w:rsidR="004B09F4">
        <w:rPr>
          <w:rFonts w:ascii="Arial" w:eastAsiaTheme="minorEastAsia" w:hAnsi="Arial" w:cs="Arial"/>
          <w:szCs w:val="24"/>
          <w:lang w:eastAsia="en-GB"/>
        </w:rPr>
        <w:t>.</w:t>
      </w:r>
    </w:p>
    <w:p w14:paraId="0976883D" w14:textId="77777777" w:rsidR="00E7780D" w:rsidRPr="00E7780D" w:rsidRDefault="00E7780D" w:rsidP="00CD28AD">
      <w:pPr>
        <w:rPr>
          <w:rFonts w:ascii="Arial" w:eastAsiaTheme="minorEastAsia" w:hAnsi="Arial" w:cs="Arial"/>
          <w:szCs w:val="24"/>
          <w:lang w:eastAsia="en-GB"/>
        </w:rPr>
      </w:pPr>
    </w:p>
    <w:p w14:paraId="3F730DB5" w14:textId="4D31B4ED" w:rsidR="000D3016" w:rsidRDefault="00E7780D" w:rsidP="00CD28AD">
      <w:pPr>
        <w:pStyle w:val="BodyText"/>
        <w:rPr>
          <w:rFonts w:eastAsiaTheme="minorEastAsia" w:cs="Arial"/>
          <w:sz w:val="24"/>
        </w:rPr>
      </w:pPr>
      <w:r w:rsidRPr="00E7780D">
        <w:rPr>
          <w:rFonts w:eastAsiaTheme="minorEastAsia" w:cs="Arial"/>
          <w:sz w:val="24"/>
        </w:rPr>
        <w:t>As we approach each Gate Closure BMUs will update MDO/MDB as they trade their positions</w:t>
      </w:r>
      <w:r w:rsidR="009A03CE">
        <w:rPr>
          <w:rFonts w:eastAsiaTheme="minorEastAsia" w:cs="Arial"/>
          <w:sz w:val="24"/>
        </w:rPr>
        <w:t xml:space="preserve">. </w:t>
      </w:r>
      <w:r w:rsidRPr="00E7780D">
        <w:rPr>
          <w:rFonts w:eastAsiaTheme="minorEastAsia" w:cs="Arial"/>
          <w:sz w:val="24"/>
        </w:rPr>
        <w:t>After Gate Closure the values of MDO/MDB within the BM Window can only updated in response to one of th</w:t>
      </w:r>
      <w:r w:rsidR="00962CC9">
        <w:rPr>
          <w:rFonts w:eastAsiaTheme="minorEastAsia" w:cs="Arial"/>
          <w:sz w:val="24"/>
        </w:rPr>
        <w:t>e following</w:t>
      </w:r>
      <w:r w:rsidRPr="00E7780D">
        <w:rPr>
          <w:rFonts w:eastAsiaTheme="minorEastAsia" w:cs="Arial"/>
          <w:sz w:val="24"/>
        </w:rPr>
        <w:t xml:space="preserve"> </w:t>
      </w:r>
      <w:r w:rsidR="00962CC9">
        <w:rPr>
          <w:rFonts w:eastAsiaTheme="minorEastAsia" w:cs="Arial"/>
          <w:sz w:val="24"/>
        </w:rPr>
        <w:t>circumstance</w:t>
      </w:r>
      <w:r w:rsidRPr="00E7780D">
        <w:rPr>
          <w:rFonts w:eastAsiaTheme="minorEastAsia" w:cs="Arial"/>
          <w:sz w:val="24"/>
        </w:rPr>
        <w:t>s</w:t>
      </w:r>
      <w:r w:rsidR="000A0F3F">
        <w:rPr>
          <w:rFonts w:eastAsiaTheme="minorEastAsia" w:cs="Arial"/>
          <w:sz w:val="24"/>
        </w:rPr>
        <w:t>:</w:t>
      </w:r>
      <w:r w:rsidR="001558FE">
        <w:rPr>
          <w:rFonts w:eastAsiaTheme="minorEastAsia" w:cs="Arial"/>
          <w:sz w:val="24"/>
        </w:rPr>
        <w:t xml:space="preserve"> </w:t>
      </w:r>
    </w:p>
    <w:p w14:paraId="7A4FC45B" w14:textId="2AF2349C" w:rsidR="00962CC9" w:rsidRPr="00962CC9" w:rsidRDefault="00962CC9" w:rsidP="00962CC9">
      <w:pPr>
        <w:pStyle w:val="BodyText"/>
        <w:numPr>
          <w:ilvl w:val="0"/>
          <w:numId w:val="37"/>
        </w:numPr>
        <w:rPr>
          <w:rFonts w:eastAsiaTheme="minorEastAsia" w:cs="Arial"/>
          <w:sz w:val="24"/>
        </w:rPr>
      </w:pPr>
      <w:r w:rsidRPr="00962CC9">
        <w:rPr>
          <w:rFonts w:eastAsiaTheme="minorEastAsia" w:cs="Arial"/>
          <w:sz w:val="24"/>
        </w:rPr>
        <w:t xml:space="preserve">A technical </w:t>
      </w:r>
      <w:proofErr w:type="gramStart"/>
      <w:r w:rsidRPr="00962CC9">
        <w:rPr>
          <w:rFonts w:eastAsiaTheme="minorEastAsia" w:cs="Arial"/>
          <w:sz w:val="24"/>
        </w:rPr>
        <w:t>fault</w:t>
      </w:r>
      <w:r>
        <w:rPr>
          <w:rFonts w:eastAsiaTheme="minorEastAsia" w:cs="Arial"/>
          <w:sz w:val="24"/>
        </w:rPr>
        <w:t>;</w:t>
      </w:r>
      <w:proofErr w:type="gramEnd"/>
    </w:p>
    <w:p w14:paraId="612CCDBE" w14:textId="6F6508C6" w:rsidR="00962CC9" w:rsidRPr="00962CC9" w:rsidRDefault="00962CC9" w:rsidP="00962CC9">
      <w:pPr>
        <w:pStyle w:val="BodyText"/>
        <w:numPr>
          <w:ilvl w:val="0"/>
          <w:numId w:val="37"/>
        </w:numPr>
        <w:rPr>
          <w:rFonts w:eastAsiaTheme="minorEastAsia" w:cs="Arial"/>
          <w:sz w:val="24"/>
        </w:rPr>
      </w:pPr>
      <w:r w:rsidRPr="00962CC9">
        <w:rPr>
          <w:rFonts w:eastAsiaTheme="minorEastAsia" w:cs="Arial"/>
          <w:sz w:val="24"/>
        </w:rPr>
        <w:t xml:space="preserve">If the ESO issues a </w:t>
      </w:r>
      <w:proofErr w:type="gramStart"/>
      <w:r w:rsidRPr="00962CC9">
        <w:rPr>
          <w:rFonts w:eastAsiaTheme="minorEastAsia" w:cs="Arial"/>
          <w:sz w:val="24"/>
        </w:rPr>
        <w:t>BOA</w:t>
      </w:r>
      <w:r>
        <w:rPr>
          <w:rFonts w:eastAsiaTheme="minorEastAsia" w:cs="Arial"/>
          <w:sz w:val="24"/>
        </w:rPr>
        <w:t>;</w:t>
      </w:r>
      <w:proofErr w:type="gramEnd"/>
    </w:p>
    <w:p w14:paraId="0EDDE770" w14:textId="459D7D51" w:rsidR="00962CC9" w:rsidRPr="00962CC9" w:rsidRDefault="00962CC9" w:rsidP="00962CC9">
      <w:pPr>
        <w:pStyle w:val="BodyText"/>
        <w:numPr>
          <w:ilvl w:val="0"/>
          <w:numId w:val="37"/>
        </w:numPr>
        <w:rPr>
          <w:rFonts w:eastAsiaTheme="minorEastAsia" w:cs="Arial"/>
          <w:sz w:val="24"/>
        </w:rPr>
      </w:pPr>
      <w:r w:rsidRPr="00962CC9">
        <w:rPr>
          <w:rFonts w:eastAsiaTheme="minorEastAsia" w:cs="Arial"/>
          <w:sz w:val="24"/>
        </w:rPr>
        <w:t>If a frequency event occurs so that the BMU depletes all energy it had reserved for an ancillary service</w:t>
      </w:r>
      <w:r>
        <w:rPr>
          <w:rFonts w:eastAsiaTheme="minorEastAsia" w:cs="Arial"/>
          <w:sz w:val="24"/>
        </w:rPr>
        <w:t>;</w:t>
      </w:r>
      <w:r w:rsidR="000A0F3F">
        <w:rPr>
          <w:rFonts w:eastAsiaTheme="minorEastAsia" w:cs="Arial"/>
          <w:sz w:val="24"/>
        </w:rPr>
        <w:t xml:space="preserve"> and/or</w:t>
      </w:r>
    </w:p>
    <w:p w14:paraId="72047F5D" w14:textId="5A302A4C" w:rsidR="00962CC9" w:rsidRPr="00962CC9" w:rsidRDefault="00962CC9" w:rsidP="00962CC9">
      <w:pPr>
        <w:pStyle w:val="BodyText"/>
        <w:numPr>
          <w:ilvl w:val="0"/>
          <w:numId w:val="37"/>
        </w:numPr>
        <w:rPr>
          <w:rFonts w:eastAsiaTheme="minorEastAsia" w:cs="Arial"/>
          <w:sz w:val="24"/>
        </w:rPr>
      </w:pPr>
      <w:r w:rsidRPr="00962CC9">
        <w:rPr>
          <w:rFonts w:eastAsiaTheme="minorEastAsia" w:cs="Arial"/>
          <w:sz w:val="24"/>
        </w:rPr>
        <w:t>If it trades and the PN after the BM Window changes</w:t>
      </w:r>
      <w:r w:rsidR="000A0F3F">
        <w:rPr>
          <w:rFonts w:eastAsiaTheme="minorEastAsia" w:cs="Arial"/>
          <w:sz w:val="24"/>
        </w:rPr>
        <w:t>.</w:t>
      </w:r>
    </w:p>
    <w:p w14:paraId="526E637E" w14:textId="77777777" w:rsidR="00F44E8D" w:rsidRDefault="00F44E8D" w:rsidP="00CD28AD">
      <w:pPr>
        <w:pStyle w:val="BodyText"/>
        <w:rPr>
          <w:rFonts w:eastAsiaTheme="minorEastAsia" w:cs="Arial"/>
          <w:sz w:val="24"/>
        </w:rPr>
      </w:pPr>
    </w:p>
    <w:p w14:paraId="5F5C1DF2" w14:textId="77777777" w:rsidR="00D114CF" w:rsidRDefault="00D114CF" w:rsidP="00CD28AD">
      <w:pPr>
        <w:rPr>
          <w:sz w:val="22"/>
        </w:rPr>
      </w:pPr>
      <w:r>
        <w:rPr>
          <w:rFonts w:eastAsiaTheme="minorEastAsia" w:cs="Arial"/>
          <w:lang w:val="en-US"/>
        </w:rPr>
        <w:t xml:space="preserve">The Workgroup queried whether there is a difference between the treatment of duration limited versus energy limited and if this would lead to needing a threshold to be established. The Proposer confirmed that as </w:t>
      </w:r>
      <w:r>
        <w:t>BOAs that are longer than 89 minutes (the length of the BM Window) any BMU that can sustain a BOA for longer than the length of the BM Window, at their MIL or MEL, is not considered limited for the ESO purposes.</w:t>
      </w:r>
    </w:p>
    <w:p w14:paraId="1AD42EFE" w14:textId="3065AC65" w:rsidR="00C54EC3" w:rsidRDefault="00683085" w:rsidP="00CD28AD">
      <w:pPr>
        <w:pStyle w:val="BodyText"/>
        <w:rPr>
          <w:rFonts w:eastAsiaTheme="minorEastAsia" w:cs="Arial"/>
          <w:sz w:val="24"/>
          <w:lang w:val="en-US"/>
        </w:rPr>
      </w:pPr>
      <w:r>
        <w:rPr>
          <w:rFonts w:eastAsiaTheme="minorEastAsia" w:cs="Arial"/>
          <w:b/>
          <w:bCs/>
          <w:sz w:val="24"/>
          <w:u w:val="single"/>
          <w:lang w:val="en-US"/>
        </w:rPr>
        <w:t xml:space="preserve">Planning: </w:t>
      </w:r>
      <w:r w:rsidR="00405229" w:rsidRPr="00B2018C">
        <w:rPr>
          <w:rFonts w:eastAsiaTheme="minorEastAsia" w:cs="Arial"/>
          <w:b/>
          <w:bCs/>
          <w:sz w:val="24"/>
          <w:u w:val="single"/>
          <w:lang w:val="en-US"/>
        </w:rPr>
        <w:t>Future State of Energy (FSoE)</w:t>
      </w:r>
      <w:r w:rsidR="00405229">
        <w:rPr>
          <w:rFonts w:eastAsiaTheme="minorEastAsia" w:cs="Arial"/>
          <w:b/>
          <w:bCs/>
          <w:sz w:val="24"/>
          <w:u w:val="single"/>
          <w:lang w:val="en-US"/>
        </w:rPr>
        <w:t xml:space="preserve"> and </w:t>
      </w:r>
      <w:r w:rsidR="00C54EC3">
        <w:rPr>
          <w:rFonts w:eastAsiaTheme="minorEastAsia" w:cs="Arial"/>
          <w:b/>
          <w:bCs/>
          <w:sz w:val="24"/>
          <w:u w:val="single"/>
          <w:lang w:val="en-US"/>
        </w:rPr>
        <w:t>Flow for Asset Specific Models</w:t>
      </w:r>
    </w:p>
    <w:p w14:paraId="6C411A4F" w14:textId="77777777" w:rsidR="00BF06BC" w:rsidRDefault="00BF06BC" w:rsidP="00CD28AD">
      <w:pPr>
        <w:pStyle w:val="BodyText"/>
        <w:rPr>
          <w:rFonts w:eastAsiaTheme="minorEastAsia" w:cs="Arial"/>
          <w:sz w:val="24"/>
          <w:lang w:val="en-US"/>
        </w:rPr>
      </w:pPr>
      <w:r>
        <w:rPr>
          <w:rFonts w:eastAsiaTheme="minorEastAsia" w:cs="Arial"/>
          <w:sz w:val="24"/>
          <w:lang w:val="en-US"/>
        </w:rPr>
        <w:t xml:space="preserve">The Workgroup queried whether the definition should be ‘Charge’ or ‘Energy’, the Proposer confirmed that </w:t>
      </w:r>
      <w:r w:rsidRPr="00542972">
        <w:rPr>
          <w:rFonts w:eastAsiaTheme="minorEastAsia" w:cs="Arial"/>
          <w:sz w:val="24"/>
          <w:lang w:val="en-US"/>
        </w:rPr>
        <w:t xml:space="preserve">as </w:t>
      </w:r>
      <w:r>
        <w:rPr>
          <w:rFonts w:eastAsiaTheme="minorEastAsia" w:cs="Arial"/>
          <w:sz w:val="24"/>
          <w:lang w:val="en-US"/>
        </w:rPr>
        <w:t xml:space="preserve">the reference is to </w:t>
      </w:r>
      <w:r w:rsidRPr="00542972">
        <w:rPr>
          <w:rFonts w:eastAsiaTheme="minorEastAsia" w:cs="Arial"/>
          <w:sz w:val="24"/>
          <w:lang w:val="en-US"/>
        </w:rPr>
        <w:t xml:space="preserve">energy, and </w:t>
      </w:r>
      <w:r>
        <w:rPr>
          <w:rFonts w:eastAsiaTheme="minorEastAsia" w:cs="Arial"/>
          <w:sz w:val="24"/>
          <w:lang w:val="en-US"/>
        </w:rPr>
        <w:t xml:space="preserve">the definition relates to </w:t>
      </w:r>
      <w:r w:rsidRPr="00542972">
        <w:rPr>
          <w:rFonts w:eastAsiaTheme="minorEastAsia" w:cs="Arial"/>
          <w:sz w:val="24"/>
          <w:lang w:val="en-US"/>
        </w:rPr>
        <w:t>units (MWh) then “Future State of Energy (FSoE)” is the better term</w:t>
      </w:r>
      <w:r>
        <w:rPr>
          <w:rFonts w:eastAsiaTheme="minorEastAsia" w:cs="Arial"/>
          <w:sz w:val="24"/>
          <w:lang w:val="en-US"/>
        </w:rPr>
        <w:t>.</w:t>
      </w:r>
    </w:p>
    <w:p w14:paraId="41B3223B" w14:textId="75B2C7E8" w:rsidR="009109BD" w:rsidRPr="009109BD" w:rsidRDefault="00A73D21" w:rsidP="00CD28AD">
      <w:pPr>
        <w:pStyle w:val="BodyText"/>
        <w:rPr>
          <w:rFonts w:eastAsiaTheme="minorEastAsia" w:cs="Arial"/>
          <w:sz w:val="24"/>
        </w:rPr>
      </w:pPr>
      <w:r w:rsidRPr="009109BD">
        <w:rPr>
          <w:rFonts w:eastAsiaTheme="minorEastAsia" w:cs="Arial"/>
          <w:sz w:val="24"/>
          <w:lang w:val="en-US"/>
        </w:rPr>
        <w:t>The Proposer explained how f</w:t>
      </w:r>
      <w:r w:rsidR="002A5990" w:rsidRPr="002A5990">
        <w:rPr>
          <w:rFonts w:eastAsiaTheme="minorEastAsia" w:cs="Arial"/>
          <w:sz w:val="24"/>
        </w:rPr>
        <w:t>or each BMU</w:t>
      </w:r>
      <w:r w:rsidR="004E64AC">
        <w:rPr>
          <w:rFonts w:eastAsiaTheme="minorEastAsia" w:cs="Arial"/>
          <w:sz w:val="24"/>
        </w:rPr>
        <w:t xml:space="preserve">, </w:t>
      </w:r>
      <w:r w:rsidR="004E64AC">
        <w:rPr>
          <w:rFonts w:eastAsiaTheme="minorEastAsia" w:cs="Arial"/>
          <w:sz w:val="24"/>
          <w:lang w:val="en-US"/>
        </w:rPr>
        <w:t xml:space="preserve">to avoid </w:t>
      </w:r>
      <w:r w:rsidR="004E64AC" w:rsidRPr="008B3871">
        <w:rPr>
          <w:rFonts w:eastAsiaTheme="minorEastAsia" w:cs="Arial"/>
          <w:sz w:val="24"/>
          <w:lang w:val="en-US"/>
        </w:rPr>
        <w:t>differentiating</w:t>
      </w:r>
      <w:r w:rsidR="004E64AC">
        <w:rPr>
          <w:rFonts w:eastAsiaTheme="minorEastAsia" w:cs="Arial"/>
          <w:sz w:val="24"/>
          <w:lang w:val="en-US"/>
        </w:rPr>
        <w:t xml:space="preserve"> between</w:t>
      </w:r>
      <w:r w:rsidR="004E64AC" w:rsidRPr="008B3871">
        <w:rPr>
          <w:rFonts w:eastAsiaTheme="minorEastAsia" w:cs="Arial"/>
          <w:sz w:val="24"/>
          <w:lang w:val="en-US"/>
        </w:rPr>
        <w:t xml:space="preserve"> </w:t>
      </w:r>
      <w:r w:rsidR="004E64AC">
        <w:rPr>
          <w:rFonts w:eastAsiaTheme="minorEastAsia" w:cs="Arial"/>
          <w:sz w:val="24"/>
          <w:lang w:val="en-US"/>
        </w:rPr>
        <w:t xml:space="preserve">current and future </w:t>
      </w:r>
      <w:r w:rsidR="004E64AC" w:rsidRPr="008B3871">
        <w:rPr>
          <w:rFonts w:eastAsiaTheme="minorEastAsia" w:cs="Arial"/>
          <w:sz w:val="24"/>
          <w:lang w:val="en-US"/>
        </w:rPr>
        <w:t>technologies</w:t>
      </w:r>
      <w:r w:rsidR="001303C8">
        <w:rPr>
          <w:rFonts w:eastAsiaTheme="minorEastAsia" w:cs="Arial"/>
          <w:sz w:val="24"/>
          <w:lang w:val="en-US"/>
        </w:rPr>
        <w:t>,</w:t>
      </w:r>
      <w:r w:rsidR="009109BD" w:rsidRPr="009109BD">
        <w:rPr>
          <w:rFonts w:eastAsiaTheme="minorEastAsia" w:cs="Arial"/>
          <w:sz w:val="24"/>
        </w:rPr>
        <w:t xml:space="preserve"> the ESO</w:t>
      </w:r>
      <w:r w:rsidR="002A5990" w:rsidRPr="002A5990">
        <w:rPr>
          <w:rFonts w:eastAsiaTheme="minorEastAsia" w:cs="Arial"/>
          <w:sz w:val="24"/>
        </w:rPr>
        <w:t xml:space="preserve"> will agree a model. Different BMUs may have different models depending on what they want to share and the level of accuracy. </w:t>
      </w:r>
    </w:p>
    <w:p w14:paraId="6E68F396" w14:textId="336BDA90" w:rsidR="002A5990" w:rsidRPr="002A5990" w:rsidRDefault="002A5990" w:rsidP="00CD28AD">
      <w:pPr>
        <w:pStyle w:val="BodyText"/>
        <w:rPr>
          <w:rFonts w:eastAsiaTheme="minorEastAsia" w:cs="Arial"/>
          <w:sz w:val="24"/>
        </w:rPr>
      </w:pPr>
      <w:r w:rsidRPr="002A5990">
        <w:rPr>
          <w:rFonts w:eastAsiaTheme="minorEastAsia" w:cs="Arial"/>
          <w:sz w:val="24"/>
        </w:rPr>
        <w:lastRenderedPageBreak/>
        <w:t xml:space="preserve">A very simple model may just have export and import efficiencies. A more complex model may have additional parameters (temperate effects etc). The ESO will take guidance from the BMU owner on what is a fair </w:t>
      </w:r>
      <w:r w:rsidR="000A0F3F" w:rsidRPr="002A5990">
        <w:rPr>
          <w:rFonts w:eastAsiaTheme="minorEastAsia" w:cs="Arial"/>
          <w:sz w:val="24"/>
        </w:rPr>
        <w:t>representation,</w:t>
      </w:r>
      <w:r w:rsidRPr="002A5990">
        <w:rPr>
          <w:rFonts w:eastAsiaTheme="minorEastAsia" w:cs="Arial"/>
          <w:sz w:val="24"/>
        </w:rPr>
        <w:t xml:space="preserve"> but </w:t>
      </w:r>
      <w:r w:rsidR="002D5A8A">
        <w:rPr>
          <w:rFonts w:eastAsiaTheme="minorEastAsia" w:cs="Arial"/>
          <w:sz w:val="24"/>
        </w:rPr>
        <w:t>their</w:t>
      </w:r>
      <w:r w:rsidRPr="002A5990">
        <w:rPr>
          <w:rFonts w:eastAsiaTheme="minorEastAsia" w:cs="Arial"/>
          <w:sz w:val="24"/>
        </w:rPr>
        <w:t xml:space="preserve"> assumption is that the model shown below is sufficient in most cases</w:t>
      </w:r>
      <w:r w:rsidR="000A0F3F">
        <w:rPr>
          <w:rFonts w:eastAsiaTheme="minorEastAsia" w:cs="Arial"/>
          <w:sz w:val="24"/>
        </w:rPr>
        <w:t>:</w:t>
      </w:r>
    </w:p>
    <w:p w14:paraId="4B55B57B" w14:textId="35894C5F"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 xml:space="preserve">For new BMUs the model and its parameters are agreed at </w:t>
      </w:r>
      <w:proofErr w:type="gramStart"/>
      <w:r w:rsidRPr="002A5990">
        <w:rPr>
          <w:rFonts w:eastAsiaTheme="minorEastAsia" w:cs="Arial"/>
          <w:sz w:val="24"/>
        </w:rPr>
        <w:t>registration</w:t>
      </w:r>
      <w:r w:rsidR="000A0F3F">
        <w:rPr>
          <w:rFonts w:eastAsiaTheme="minorEastAsia" w:cs="Arial"/>
          <w:sz w:val="24"/>
        </w:rPr>
        <w:t>;</w:t>
      </w:r>
      <w:proofErr w:type="gramEnd"/>
    </w:p>
    <w:p w14:paraId="3220106B" w14:textId="11382E3A"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For existing BMUs a model will be agreed after the mod</w:t>
      </w:r>
      <w:r w:rsidR="002D5A8A">
        <w:rPr>
          <w:rFonts w:eastAsiaTheme="minorEastAsia" w:cs="Arial"/>
          <w:sz w:val="24"/>
        </w:rPr>
        <w:t>ification</w:t>
      </w:r>
      <w:r w:rsidRPr="002A5990">
        <w:rPr>
          <w:rFonts w:eastAsiaTheme="minorEastAsia" w:cs="Arial"/>
          <w:sz w:val="24"/>
        </w:rPr>
        <w:t xml:space="preserve"> has been approved by the </w:t>
      </w:r>
      <w:proofErr w:type="gramStart"/>
      <w:r w:rsidRPr="002A5990">
        <w:rPr>
          <w:rFonts w:eastAsiaTheme="minorEastAsia" w:cs="Arial"/>
          <w:sz w:val="24"/>
        </w:rPr>
        <w:t>Regulator</w:t>
      </w:r>
      <w:r w:rsidR="000A0F3F">
        <w:rPr>
          <w:rFonts w:eastAsiaTheme="minorEastAsia" w:cs="Arial"/>
          <w:sz w:val="24"/>
        </w:rPr>
        <w:t>;</w:t>
      </w:r>
      <w:proofErr w:type="gramEnd"/>
    </w:p>
    <w:p w14:paraId="13229F75" w14:textId="70A5F4F5"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 xml:space="preserve">The model parameters are not expected to change at any great frequency – they will only change if there is some change to the </w:t>
      </w:r>
      <w:proofErr w:type="gramStart"/>
      <w:r w:rsidRPr="002A5990">
        <w:rPr>
          <w:rFonts w:eastAsiaTheme="minorEastAsia" w:cs="Arial"/>
          <w:sz w:val="24"/>
        </w:rPr>
        <w:t>asset</w:t>
      </w:r>
      <w:r w:rsidR="000A0F3F">
        <w:rPr>
          <w:rFonts w:eastAsiaTheme="minorEastAsia" w:cs="Arial"/>
          <w:sz w:val="24"/>
        </w:rPr>
        <w:t>;</w:t>
      </w:r>
      <w:proofErr w:type="gramEnd"/>
    </w:p>
    <w:p w14:paraId="324C0307" w14:textId="29B35CB5"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 xml:space="preserve">The variables that will change are the limits in quantities such as allowed State of </w:t>
      </w:r>
      <w:r w:rsidR="002C51C3">
        <w:rPr>
          <w:rFonts w:eastAsiaTheme="minorEastAsia" w:cs="Arial"/>
          <w:sz w:val="24"/>
        </w:rPr>
        <w:t>Energy</w:t>
      </w:r>
      <w:r w:rsidR="002C51C3" w:rsidRPr="002A5990">
        <w:rPr>
          <w:rFonts w:eastAsiaTheme="minorEastAsia" w:cs="Arial"/>
          <w:sz w:val="24"/>
        </w:rPr>
        <w:t xml:space="preserve"> </w:t>
      </w:r>
      <w:r w:rsidRPr="002A5990">
        <w:rPr>
          <w:rFonts w:eastAsiaTheme="minorEastAsia" w:cs="Arial"/>
          <w:sz w:val="24"/>
        </w:rPr>
        <w:t>(So</w:t>
      </w:r>
      <w:r w:rsidR="002C51C3">
        <w:rPr>
          <w:rFonts w:eastAsiaTheme="minorEastAsia" w:cs="Arial"/>
          <w:sz w:val="24"/>
        </w:rPr>
        <w:t>E</w:t>
      </w:r>
      <w:r w:rsidRPr="002A5990">
        <w:rPr>
          <w:rFonts w:eastAsiaTheme="minorEastAsia" w:cs="Arial"/>
          <w:sz w:val="24"/>
        </w:rPr>
        <w:t xml:space="preserve">) as determined after auctions for ancillary </w:t>
      </w:r>
      <w:proofErr w:type="gramStart"/>
      <w:r w:rsidRPr="002A5990">
        <w:rPr>
          <w:rFonts w:eastAsiaTheme="minorEastAsia" w:cs="Arial"/>
          <w:sz w:val="24"/>
        </w:rPr>
        <w:t>services</w:t>
      </w:r>
      <w:r w:rsidR="000A0F3F">
        <w:rPr>
          <w:rFonts w:eastAsiaTheme="minorEastAsia" w:cs="Arial"/>
          <w:sz w:val="24"/>
        </w:rPr>
        <w:t>;</w:t>
      </w:r>
      <w:proofErr w:type="gramEnd"/>
    </w:p>
    <w:p w14:paraId="291CEDE0" w14:textId="60F84F6A" w:rsidR="002A5990" w:rsidRPr="002A5990" w:rsidRDefault="000B5786" w:rsidP="00CD28AD">
      <w:pPr>
        <w:pStyle w:val="BodyText"/>
        <w:numPr>
          <w:ilvl w:val="0"/>
          <w:numId w:val="33"/>
        </w:numPr>
        <w:rPr>
          <w:rFonts w:eastAsiaTheme="minorEastAsia" w:cs="Arial"/>
          <w:sz w:val="24"/>
        </w:rPr>
      </w:pPr>
      <w:r>
        <w:rPr>
          <w:rFonts w:eastAsiaTheme="minorEastAsia" w:cs="Arial"/>
          <w:sz w:val="24"/>
        </w:rPr>
        <w:t>The ESO</w:t>
      </w:r>
      <w:r w:rsidR="002A5990" w:rsidRPr="002A5990">
        <w:rPr>
          <w:rFonts w:eastAsiaTheme="minorEastAsia" w:cs="Arial"/>
          <w:sz w:val="24"/>
        </w:rPr>
        <w:t xml:space="preserve"> would expect So</w:t>
      </w:r>
      <w:r w:rsidR="002C51C3">
        <w:rPr>
          <w:rFonts w:eastAsiaTheme="minorEastAsia" w:cs="Arial"/>
          <w:sz w:val="24"/>
        </w:rPr>
        <w:t>E</w:t>
      </w:r>
      <w:r w:rsidR="002A5990" w:rsidRPr="002A5990">
        <w:rPr>
          <w:rFonts w:eastAsiaTheme="minorEastAsia" w:cs="Arial"/>
          <w:sz w:val="24"/>
        </w:rPr>
        <w:t xml:space="preserve"> limits (min and max) to be declared after a change due to an auction for an ancillary service. The time span for the So</w:t>
      </w:r>
      <w:r w:rsidR="002C51C3">
        <w:rPr>
          <w:rFonts w:eastAsiaTheme="minorEastAsia" w:cs="Arial"/>
          <w:sz w:val="24"/>
        </w:rPr>
        <w:t>E</w:t>
      </w:r>
      <w:r w:rsidR="002A5990" w:rsidRPr="002A5990">
        <w:rPr>
          <w:rFonts w:eastAsiaTheme="minorEastAsia" w:cs="Arial"/>
          <w:sz w:val="24"/>
        </w:rPr>
        <w:t xml:space="preserve"> limits should include all known future ancillary auctions affect the </w:t>
      </w:r>
      <w:r w:rsidR="00F86095">
        <w:rPr>
          <w:rFonts w:eastAsiaTheme="minorEastAsia" w:cs="Arial"/>
          <w:sz w:val="24"/>
        </w:rPr>
        <w:t>SoE</w:t>
      </w:r>
      <w:r w:rsidR="002A5990" w:rsidRPr="002A5990">
        <w:rPr>
          <w:rFonts w:eastAsiaTheme="minorEastAsia" w:cs="Arial"/>
          <w:sz w:val="24"/>
        </w:rPr>
        <w:t xml:space="preserve"> </w:t>
      </w:r>
      <w:proofErr w:type="gramStart"/>
      <w:r w:rsidR="002A5990" w:rsidRPr="002A5990">
        <w:rPr>
          <w:rFonts w:eastAsiaTheme="minorEastAsia" w:cs="Arial"/>
          <w:sz w:val="24"/>
        </w:rPr>
        <w:t>limits</w:t>
      </w:r>
      <w:r w:rsidR="000A0F3F">
        <w:rPr>
          <w:rFonts w:eastAsiaTheme="minorEastAsia" w:cs="Arial"/>
          <w:sz w:val="24"/>
        </w:rPr>
        <w:t>;</w:t>
      </w:r>
      <w:proofErr w:type="gramEnd"/>
    </w:p>
    <w:p w14:paraId="55DE650B" w14:textId="7D00466A"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 xml:space="preserve">The last value in the </w:t>
      </w:r>
      <w:r w:rsidR="002C51C3" w:rsidRPr="002A5990">
        <w:rPr>
          <w:rFonts w:eastAsiaTheme="minorEastAsia" w:cs="Arial"/>
          <w:sz w:val="24"/>
        </w:rPr>
        <w:t>So</w:t>
      </w:r>
      <w:r w:rsidR="002C51C3">
        <w:rPr>
          <w:rFonts w:eastAsiaTheme="minorEastAsia" w:cs="Arial"/>
          <w:sz w:val="24"/>
        </w:rPr>
        <w:t>E</w:t>
      </w:r>
      <w:r w:rsidR="002C51C3" w:rsidRPr="002A5990">
        <w:rPr>
          <w:rFonts w:eastAsiaTheme="minorEastAsia" w:cs="Arial"/>
          <w:sz w:val="24"/>
        </w:rPr>
        <w:t xml:space="preserve"> </w:t>
      </w:r>
      <w:r w:rsidRPr="002A5990">
        <w:rPr>
          <w:rFonts w:eastAsiaTheme="minorEastAsia" w:cs="Arial"/>
          <w:sz w:val="24"/>
        </w:rPr>
        <w:t>limits will continue forward time</w:t>
      </w:r>
      <w:r w:rsidR="000A0F3F">
        <w:rPr>
          <w:rFonts w:eastAsiaTheme="minorEastAsia" w:cs="Arial"/>
          <w:sz w:val="24"/>
        </w:rPr>
        <w:t>; and</w:t>
      </w:r>
      <w:r w:rsidRPr="002A5990">
        <w:rPr>
          <w:rFonts w:eastAsiaTheme="minorEastAsia" w:cs="Arial"/>
          <w:sz w:val="24"/>
        </w:rPr>
        <w:t xml:space="preserve"> </w:t>
      </w:r>
    </w:p>
    <w:p w14:paraId="4FD73974" w14:textId="2036EA8C" w:rsidR="002A5990" w:rsidRPr="002A5990" w:rsidRDefault="002A5990" w:rsidP="00CD28AD">
      <w:pPr>
        <w:pStyle w:val="BodyText"/>
        <w:numPr>
          <w:ilvl w:val="0"/>
          <w:numId w:val="33"/>
        </w:numPr>
        <w:rPr>
          <w:rFonts w:eastAsiaTheme="minorEastAsia" w:cs="Arial"/>
          <w:sz w:val="24"/>
        </w:rPr>
      </w:pPr>
      <w:r w:rsidRPr="002A5990">
        <w:rPr>
          <w:rFonts w:eastAsiaTheme="minorEastAsia" w:cs="Arial"/>
          <w:sz w:val="24"/>
        </w:rPr>
        <w:t xml:space="preserve">If a BMU does not supply ancillary </w:t>
      </w:r>
      <w:r w:rsidR="00740D0E" w:rsidRPr="002A5990">
        <w:rPr>
          <w:rFonts w:eastAsiaTheme="minorEastAsia" w:cs="Arial"/>
          <w:sz w:val="24"/>
        </w:rPr>
        <w:t>services,</w:t>
      </w:r>
      <w:r w:rsidRPr="002A5990">
        <w:rPr>
          <w:rFonts w:eastAsiaTheme="minorEastAsia" w:cs="Arial"/>
          <w:sz w:val="24"/>
        </w:rPr>
        <w:t xml:space="preserve"> they would not need to update their So</w:t>
      </w:r>
      <w:r w:rsidR="002C51C3">
        <w:rPr>
          <w:rFonts w:eastAsiaTheme="minorEastAsia" w:cs="Arial"/>
          <w:sz w:val="24"/>
        </w:rPr>
        <w:t>E</w:t>
      </w:r>
      <w:r w:rsidRPr="002A5990">
        <w:rPr>
          <w:rFonts w:eastAsiaTheme="minorEastAsia" w:cs="Arial"/>
          <w:sz w:val="24"/>
        </w:rPr>
        <w:t xml:space="preserve"> limits</w:t>
      </w:r>
      <w:r w:rsidR="00740D0E">
        <w:rPr>
          <w:rFonts w:eastAsiaTheme="minorEastAsia" w:cs="Arial"/>
          <w:sz w:val="24"/>
        </w:rPr>
        <w:t>.</w:t>
      </w:r>
    </w:p>
    <w:p w14:paraId="175E6BAA" w14:textId="77777777" w:rsidR="00092B7B" w:rsidRDefault="00092B7B" w:rsidP="00CD28AD">
      <w:pPr>
        <w:pStyle w:val="BodyText"/>
        <w:rPr>
          <w:rFonts w:eastAsiaTheme="minorEastAsia" w:cs="Arial"/>
          <w:sz w:val="24"/>
          <w:lang w:val="en-US"/>
        </w:rPr>
      </w:pPr>
    </w:p>
    <w:p w14:paraId="5126BEE0" w14:textId="12BA654A" w:rsidR="008F458F" w:rsidRPr="008F458F" w:rsidRDefault="008F458F" w:rsidP="00CD28AD">
      <w:pPr>
        <w:pStyle w:val="BodyText"/>
        <w:rPr>
          <w:rFonts w:eastAsiaTheme="minorEastAsia" w:cs="Arial"/>
          <w:b/>
          <w:bCs/>
          <w:sz w:val="24"/>
          <w:u w:val="single"/>
          <w:lang w:val="en-US"/>
        </w:rPr>
      </w:pPr>
      <w:r w:rsidRPr="008F458F">
        <w:rPr>
          <w:rFonts w:eastAsiaTheme="minorEastAsia" w:cs="Arial"/>
          <w:b/>
          <w:bCs/>
          <w:sz w:val="24"/>
          <w:u w:val="single"/>
          <w:lang w:val="en-US"/>
        </w:rPr>
        <w:t xml:space="preserve">Time resolution for parameters </w:t>
      </w:r>
    </w:p>
    <w:p w14:paraId="56757C01" w14:textId="77777777" w:rsidR="008F458F" w:rsidRDefault="008F458F" w:rsidP="00CD28AD">
      <w:pPr>
        <w:pStyle w:val="BodyText"/>
        <w:rPr>
          <w:rFonts w:eastAsiaTheme="minorEastAsia" w:cs="Arial"/>
          <w:sz w:val="24"/>
          <w:lang w:val="en-US"/>
        </w:rPr>
      </w:pPr>
      <w:r>
        <w:rPr>
          <w:rFonts w:eastAsiaTheme="minorEastAsia" w:cs="Arial"/>
          <w:sz w:val="24"/>
          <w:lang w:val="en-US"/>
        </w:rPr>
        <w:t>The ESO SME clarified the desire for the parameter to be a time resolution parameter which considers commercial contracts, and the ESO SME shared that the ESO treat Physical Notifications (PNs) as sacrosanct and therefore should not be changed.</w:t>
      </w:r>
    </w:p>
    <w:p w14:paraId="74230A07" w14:textId="77777777" w:rsidR="008F458F" w:rsidRDefault="008F458F" w:rsidP="00CD28AD">
      <w:pPr>
        <w:pStyle w:val="BodyText"/>
        <w:rPr>
          <w:rFonts w:eastAsiaTheme="minorEastAsia" w:cs="Arial"/>
          <w:sz w:val="24"/>
          <w:lang w:val="en-US"/>
        </w:rPr>
      </w:pPr>
      <w:r>
        <w:rPr>
          <w:rFonts w:eastAsiaTheme="minorEastAsia" w:cs="Arial"/>
          <w:sz w:val="24"/>
          <w:lang w:val="en-US"/>
        </w:rPr>
        <w:t xml:space="preserve">A Workgroup Member raised concerns around using time resolution parameters and suggested one variation per settlement period seemed to be the correct trade off. </w:t>
      </w:r>
    </w:p>
    <w:p w14:paraId="181BC3D3" w14:textId="25BBF869" w:rsidR="00CC6E24" w:rsidRDefault="008F458F" w:rsidP="00CD28AD">
      <w:pPr>
        <w:pStyle w:val="BodyText"/>
        <w:rPr>
          <w:rFonts w:eastAsiaTheme="minorEastAsia" w:cs="Arial"/>
          <w:sz w:val="24"/>
          <w:lang w:val="en-US"/>
        </w:rPr>
      </w:pPr>
      <w:r>
        <w:rPr>
          <w:rFonts w:eastAsiaTheme="minorEastAsia" w:cs="Arial"/>
          <w:sz w:val="24"/>
          <w:lang w:val="en-US"/>
        </w:rPr>
        <w:t xml:space="preserve">The Workgroup discussed the complexity of picking out behaviours of parties alongside considering different scenarios and suggested the Workgroup understand how limiting these situations would </w:t>
      </w:r>
      <w:r w:rsidR="000A0F3F">
        <w:rPr>
          <w:rFonts w:eastAsiaTheme="minorEastAsia" w:cs="Arial"/>
          <w:sz w:val="24"/>
          <w:lang w:val="en-US"/>
        </w:rPr>
        <w:t>work</w:t>
      </w:r>
      <w:r w:rsidR="00CC6E24">
        <w:rPr>
          <w:rFonts w:eastAsiaTheme="minorEastAsia" w:cs="Arial"/>
          <w:sz w:val="24"/>
          <w:lang w:val="en-US"/>
        </w:rPr>
        <w:t>.</w:t>
      </w:r>
    </w:p>
    <w:p w14:paraId="5C96A142" w14:textId="669DAFC2" w:rsidR="00436C46" w:rsidRDefault="001E6723" w:rsidP="00CD28AD">
      <w:pPr>
        <w:pStyle w:val="BodyText"/>
        <w:rPr>
          <w:rFonts w:eastAsiaTheme="minorEastAsia" w:cs="Arial"/>
          <w:b/>
          <w:bCs/>
          <w:sz w:val="24"/>
          <w:u w:val="single"/>
          <w:lang w:val="en-US"/>
        </w:rPr>
      </w:pPr>
      <w:r>
        <w:rPr>
          <w:rFonts w:eastAsiaTheme="minorEastAsia" w:cs="Arial"/>
          <w:b/>
          <w:bCs/>
          <w:sz w:val="24"/>
          <w:u w:val="single"/>
          <w:lang w:val="en-US"/>
        </w:rPr>
        <w:br/>
      </w:r>
      <w:r w:rsidR="007B1B8F" w:rsidRPr="008F458F">
        <w:rPr>
          <w:rFonts w:eastAsiaTheme="minorEastAsia" w:cs="Arial"/>
          <w:b/>
          <w:bCs/>
          <w:sz w:val="24"/>
          <w:u w:val="single"/>
          <w:lang w:val="en-US"/>
        </w:rPr>
        <w:t>Interactions with Stacking</w:t>
      </w:r>
    </w:p>
    <w:p w14:paraId="198080AC" w14:textId="1BF12CD1" w:rsidR="00B46DDB" w:rsidRPr="008152CD" w:rsidRDefault="00B26366" w:rsidP="00CD28AD">
      <w:pPr>
        <w:pStyle w:val="BodyText"/>
        <w:rPr>
          <w:rFonts w:eastAsiaTheme="minorEastAsia" w:cs="Arial"/>
          <w:sz w:val="24"/>
        </w:rPr>
      </w:pPr>
      <w:r>
        <w:rPr>
          <w:rFonts w:eastAsiaTheme="minorEastAsia" w:cs="Arial"/>
          <w:sz w:val="24"/>
          <w:lang w:val="en-US"/>
        </w:rPr>
        <w:t xml:space="preserve">A Subgroup was formed to </w:t>
      </w:r>
      <w:r w:rsidR="00927B99">
        <w:rPr>
          <w:rFonts w:eastAsiaTheme="minorEastAsia" w:cs="Arial"/>
          <w:sz w:val="24"/>
          <w:lang w:val="en-US"/>
        </w:rPr>
        <w:t xml:space="preserve">review the likely </w:t>
      </w:r>
      <w:r w:rsidR="00FD5AF1">
        <w:rPr>
          <w:rFonts w:eastAsiaTheme="minorEastAsia" w:cs="Arial"/>
          <w:sz w:val="24"/>
          <w:lang w:val="en-US"/>
        </w:rPr>
        <w:t>real time</w:t>
      </w:r>
      <w:r w:rsidR="00927B99">
        <w:rPr>
          <w:rFonts w:eastAsiaTheme="minorEastAsia" w:cs="Arial"/>
          <w:sz w:val="24"/>
          <w:lang w:val="en-US"/>
        </w:rPr>
        <w:t xml:space="preserve"> outputs of the new dynamic parameters.</w:t>
      </w:r>
      <w:r w:rsidR="00546AD2">
        <w:rPr>
          <w:rFonts w:eastAsiaTheme="minorEastAsia" w:cs="Arial"/>
          <w:sz w:val="24"/>
          <w:lang w:val="en-US"/>
        </w:rPr>
        <w:t xml:space="preserve"> They settled upon </w:t>
      </w:r>
      <w:r w:rsidR="007C0133">
        <w:rPr>
          <w:rFonts w:eastAsiaTheme="minorEastAsia" w:cs="Arial"/>
          <w:sz w:val="24"/>
          <w:lang w:val="en-US"/>
        </w:rPr>
        <w:t>4</w:t>
      </w:r>
      <w:r w:rsidR="00546AD2">
        <w:rPr>
          <w:rFonts w:eastAsiaTheme="minorEastAsia" w:cs="Arial"/>
          <w:sz w:val="24"/>
          <w:lang w:val="en-US"/>
        </w:rPr>
        <w:t xml:space="preserve"> scenarios wh</w:t>
      </w:r>
      <w:r w:rsidR="008152CD">
        <w:rPr>
          <w:rFonts w:eastAsiaTheme="minorEastAsia" w:cs="Arial"/>
          <w:sz w:val="24"/>
          <w:lang w:val="en-US"/>
        </w:rPr>
        <w:t xml:space="preserve">ich </w:t>
      </w:r>
      <w:r w:rsidR="00B46DDB" w:rsidRPr="008152CD">
        <w:rPr>
          <w:rFonts w:eastAsiaTheme="minorEastAsia" w:cs="Arial"/>
          <w:sz w:val="24"/>
          <w:lang w:val="en-US"/>
        </w:rPr>
        <w:t xml:space="preserve">should be accepted as legitimate reasons for modifying/netting from a purely technical SoE parameter, </w:t>
      </w:r>
      <w:r w:rsidR="000A0F3F" w:rsidRPr="008152CD">
        <w:rPr>
          <w:rFonts w:eastAsiaTheme="minorEastAsia" w:cs="Arial"/>
          <w:sz w:val="24"/>
          <w:lang w:val="en-US"/>
        </w:rPr>
        <w:t>always distinguishing</w:t>
      </w:r>
      <w:r w:rsidR="00B46DDB" w:rsidRPr="008152CD">
        <w:rPr>
          <w:rFonts w:eastAsiaTheme="minorEastAsia" w:cs="Arial"/>
          <w:sz w:val="24"/>
          <w:lang w:val="en-US"/>
        </w:rPr>
        <w:t xml:space="preserve"> between NGESO Dispatch Timescales, &amp; Scheduling Timescales:</w:t>
      </w:r>
    </w:p>
    <w:p w14:paraId="21E4C558" w14:textId="29F134BE" w:rsidR="00DD5419" w:rsidRPr="00DD5419" w:rsidRDefault="00DD5419" w:rsidP="00CD28AD">
      <w:pPr>
        <w:numPr>
          <w:ilvl w:val="0"/>
          <w:numId w:val="31"/>
        </w:numPr>
        <w:spacing w:before="100" w:beforeAutospacing="1" w:after="100" w:afterAutospacing="1" w:line="240" w:lineRule="auto"/>
        <w:rPr>
          <w:rFonts w:eastAsia="Times New Roman"/>
        </w:rPr>
      </w:pPr>
      <w:r w:rsidRPr="00DD5419">
        <w:rPr>
          <w:rFonts w:eastAsia="Times New Roman"/>
        </w:rPr>
        <w:t>Technical fault or outage impacting available energy</w:t>
      </w:r>
      <w:r w:rsidR="00F42D39">
        <w:rPr>
          <w:rFonts w:eastAsia="Times New Roman"/>
        </w:rPr>
        <w:t>.</w:t>
      </w:r>
    </w:p>
    <w:p w14:paraId="607384ED" w14:textId="063F86E2" w:rsidR="00DD5419" w:rsidRPr="00DD5419" w:rsidRDefault="00DD5419" w:rsidP="00CD28AD">
      <w:pPr>
        <w:numPr>
          <w:ilvl w:val="0"/>
          <w:numId w:val="31"/>
        </w:numPr>
        <w:spacing w:before="100" w:beforeAutospacing="1" w:after="100" w:afterAutospacing="1" w:line="240" w:lineRule="auto"/>
        <w:rPr>
          <w:rFonts w:eastAsia="Times New Roman"/>
        </w:rPr>
      </w:pPr>
      <w:r w:rsidRPr="00DD5419">
        <w:rPr>
          <w:rFonts w:eastAsia="Times New Roman"/>
        </w:rPr>
        <w:t>Physical Notification as best view of intended dispatch profile [particularly on becoming ‘Final’ at Gate Closure if deliverability is to be maintained]</w:t>
      </w:r>
      <w:r w:rsidR="00F42D39">
        <w:rPr>
          <w:rFonts w:eastAsia="Times New Roman"/>
        </w:rPr>
        <w:t>.</w:t>
      </w:r>
    </w:p>
    <w:p w14:paraId="4ABF6EA2" w14:textId="0E6C14BC" w:rsidR="00DD5419" w:rsidRPr="00DD5419" w:rsidRDefault="00DD5419" w:rsidP="00CD28AD">
      <w:pPr>
        <w:numPr>
          <w:ilvl w:val="0"/>
          <w:numId w:val="31"/>
        </w:numPr>
        <w:spacing w:before="100" w:beforeAutospacing="1" w:after="100" w:afterAutospacing="1" w:line="240" w:lineRule="auto"/>
        <w:rPr>
          <w:rFonts w:eastAsia="Times New Roman"/>
        </w:rPr>
      </w:pPr>
      <w:r w:rsidRPr="00DD5419">
        <w:rPr>
          <w:rFonts w:eastAsia="Times New Roman"/>
        </w:rPr>
        <w:t>Contracted ESO or DNO ancillary service energy which must be reserved under Service Terms (</w:t>
      </w:r>
      <w:r w:rsidR="000A0F3F" w:rsidRPr="00DD5419">
        <w:rPr>
          <w:rFonts w:eastAsia="Times New Roman"/>
        </w:rPr>
        <w:t>e.g.,</w:t>
      </w:r>
      <w:r w:rsidRPr="00DD5419">
        <w:rPr>
          <w:rFonts w:eastAsia="Times New Roman"/>
        </w:rPr>
        <w:t xml:space="preserve"> DFR)</w:t>
      </w:r>
      <w:r w:rsidR="00F42D39">
        <w:rPr>
          <w:rFonts w:eastAsia="Times New Roman"/>
        </w:rPr>
        <w:t>.</w:t>
      </w:r>
    </w:p>
    <w:p w14:paraId="2D042454" w14:textId="6ABAE9F3" w:rsidR="00DD5419" w:rsidRPr="00DD5419" w:rsidRDefault="00DD5419" w:rsidP="00CD28AD">
      <w:pPr>
        <w:numPr>
          <w:ilvl w:val="0"/>
          <w:numId w:val="31"/>
        </w:numPr>
        <w:spacing w:before="100" w:beforeAutospacing="1" w:after="100" w:afterAutospacing="1" w:line="240" w:lineRule="auto"/>
        <w:rPr>
          <w:rFonts w:eastAsia="Times New Roman"/>
        </w:rPr>
      </w:pPr>
      <w:r w:rsidRPr="00DD5419">
        <w:rPr>
          <w:rFonts w:eastAsia="Times New Roman"/>
        </w:rPr>
        <w:t>Response energy as part of ancillary service provision*</w:t>
      </w:r>
      <w:r w:rsidR="00F42D39">
        <w:rPr>
          <w:rFonts w:eastAsia="Times New Roman"/>
        </w:rPr>
        <w:t>.</w:t>
      </w:r>
    </w:p>
    <w:p w14:paraId="68F6E61C" w14:textId="5C97E334" w:rsidR="00B46DDB" w:rsidRDefault="00B46DDB" w:rsidP="00CD28AD">
      <w:r>
        <w:lastRenderedPageBreak/>
        <w:t xml:space="preserve">* </w:t>
      </w:r>
      <w:r w:rsidR="00DD5419">
        <w:rPr>
          <w:rStyle w:val="ui-provider"/>
        </w:rPr>
        <w:t xml:space="preserve">This is not to conflate the Reserved Energy Volume (REV) required under the relevant contract with the updating of MDO/B headroom and </w:t>
      </w:r>
      <w:r w:rsidR="000A0F3F">
        <w:rPr>
          <w:rStyle w:val="ui-provider"/>
        </w:rPr>
        <w:t>foot room</w:t>
      </w:r>
      <w:r w:rsidR="00DD5419">
        <w:rPr>
          <w:rStyle w:val="ui-provider"/>
        </w:rPr>
        <w:t xml:space="preserve"> over and above the REV which is made available for BOAs</w:t>
      </w:r>
    </w:p>
    <w:p w14:paraId="018555DA" w14:textId="11ACD31E" w:rsidR="00546AD2" w:rsidRDefault="001140D7" w:rsidP="00CD28AD">
      <w:pPr>
        <w:pStyle w:val="BodyText"/>
        <w:rPr>
          <w:rFonts w:eastAsiaTheme="minorEastAsia" w:cs="Arial"/>
          <w:sz w:val="24"/>
          <w:lang w:val="en-US"/>
        </w:rPr>
      </w:pPr>
      <w:hyperlink r:id="rId19" w:history="1">
        <w:r w:rsidR="00136068">
          <w:rPr>
            <w:rStyle w:val="Hyperlink"/>
            <w:rFonts w:eastAsiaTheme="majorEastAsia"/>
          </w:rPr>
          <w:t>Stacking with BM (nationalgrideso.com)</w:t>
        </w:r>
      </w:hyperlink>
    </w:p>
    <w:p w14:paraId="315BF68A" w14:textId="5780EBF3" w:rsidR="00927B99" w:rsidRDefault="00927B99" w:rsidP="00CD28AD">
      <w:pPr>
        <w:pStyle w:val="BodyText"/>
        <w:rPr>
          <w:rFonts w:eastAsiaTheme="minorEastAsia" w:cs="Arial"/>
          <w:sz w:val="24"/>
          <w:lang w:val="en-US"/>
        </w:rPr>
      </w:pPr>
    </w:p>
    <w:p w14:paraId="12AEDE96" w14:textId="6AD7C07F" w:rsidR="0044006A" w:rsidRDefault="0044006A" w:rsidP="00CD28AD">
      <w:pPr>
        <w:pStyle w:val="BodyText"/>
        <w:rPr>
          <w:rFonts w:eastAsiaTheme="minorEastAsia" w:cs="Arial"/>
          <w:sz w:val="24"/>
          <w:lang w:val="en-US"/>
        </w:rPr>
      </w:pPr>
      <w:r>
        <w:rPr>
          <w:rFonts w:eastAsiaTheme="minorEastAsia" w:cs="Arial"/>
          <w:sz w:val="24"/>
          <w:lang w:val="en-US"/>
        </w:rPr>
        <w:t xml:space="preserve">The Workgroup voiced concerns that unless the parameters are truly </w:t>
      </w:r>
      <w:r w:rsidR="00FC44D1">
        <w:rPr>
          <w:rFonts w:eastAsiaTheme="minorEastAsia" w:cs="Arial"/>
          <w:sz w:val="24"/>
          <w:lang w:val="en-US"/>
        </w:rPr>
        <w:t>t</w:t>
      </w:r>
      <w:r>
        <w:rPr>
          <w:rFonts w:eastAsiaTheme="minorEastAsia" w:cs="Arial"/>
          <w:sz w:val="24"/>
          <w:lang w:val="en-US"/>
        </w:rPr>
        <w:t>echnical that there is a risk that the</w:t>
      </w:r>
      <w:r w:rsidR="00964755">
        <w:rPr>
          <w:rFonts w:eastAsiaTheme="minorEastAsia" w:cs="Arial"/>
          <w:sz w:val="24"/>
          <w:lang w:val="en-US"/>
        </w:rPr>
        <w:t xml:space="preserve"> system could be </w:t>
      </w:r>
      <w:r w:rsidR="0051377F">
        <w:rPr>
          <w:rFonts w:eastAsiaTheme="minorEastAsia" w:cs="Arial"/>
          <w:sz w:val="24"/>
          <w:lang w:val="en-US"/>
        </w:rPr>
        <w:t>perceived</w:t>
      </w:r>
      <w:r w:rsidR="00FC44D1">
        <w:rPr>
          <w:rFonts w:eastAsiaTheme="minorEastAsia" w:cs="Arial"/>
          <w:sz w:val="24"/>
          <w:lang w:val="en-US"/>
        </w:rPr>
        <w:t xml:space="preserve"> as being </w:t>
      </w:r>
      <w:r w:rsidR="0051377F">
        <w:rPr>
          <w:rFonts w:eastAsiaTheme="minorEastAsia" w:cs="Arial"/>
          <w:sz w:val="24"/>
          <w:lang w:val="en-US"/>
        </w:rPr>
        <w:t>‘</w:t>
      </w:r>
      <w:r w:rsidR="00964755">
        <w:rPr>
          <w:rFonts w:eastAsiaTheme="minorEastAsia" w:cs="Arial"/>
          <w:sz w:val="24"/>
          <w:lang w:val="en-US"/>
        </w:rPr>
        <w:t>gamed</w:t>
      </w:r>
      <w:r w:rsidR="0051377F">
        <w:rPr>
          <w:rFonts w:eastAsiaTheme="minorEastAsia" w:cs="Arial"/>
          <w:sz w:val="24"/>
          <w:lang w:val="en-US"/>
        </w:rPr>
        <w:t>’</w:t>
      </w:r>
      <w:r w:rsidR="00964755">
        <w:rPr>
          <w:rFonts w:eastAsiaTheme="minorEastAsia" w:cs="Arial"/>
          <w:sz w:val="24"/>
          <w:lang w:val="en-US"/>
        </w:rPr>
        <w:t xml:space="preserve">. The Proposer </w:t>
      </w:r>
      <w:r w:rsidR="00A8531C">
        <w:rPr>
          <w:rFonts w:eastAsiaTheme="minorEastAsia" w:cs="Arial"/>
          <w:sz w:val="24"/>
          <w:lang w:val="en-US"/>
        </w:rPr>
        <w:t>reiterated their position that MDO and MD</w:t>
      </w:r>
      <w:r w:rsidR="00305B74">
        <w:rPr>
          <w:rFonts w:eastAsiaTheme="minorEastAsia" w:cs="Arial"/>
          <w:sz w:val="24"/>
          <w:lang w:val="en-US"/>
        </w:rPr>
        <w:t>B</w:t>
      </w:r>
      <w:r w:rsidR="00A8531C">
        <w:rPr>
          <w:rFonts w:eastAsiaTheme="minorEastAsia" w:cs="Arial"/>
          <w:sz w:val="24"/>
          <w:lang w:val="en-US"/>
        </w:rPr>
        <w:t xml:space="preserve"> </w:t>
      </w:r>
      <w:r w:rsidR="00A0680E">
        <w:rPr>
          <w:rFonts w:eastAsiaTheme="minorEastAsia" w:cs="Arial"/>
          <w:sz w:val="24"/>
          <w:lang w:val="en-US"/>
        </w:rPr>
        <w:t>are</w:t>
      </w:r>
      <w:r w:rsidR="0051377F">
        <w:rPr>
          <w:rFonts w:eastAsiaTheme="minorEastAsia" w:cs="Arial"/>
          <w:sz w:val="24"/>
          <w:lang w:val="en-US"/>
        </w:rPr>
        <w:t xml:space="preserve"> intended to be p</w:t>
      </w:r>
      <w:r w:rsidR="00287028">
        <w:rPr>
          <w:rFonts w:eastAsiaTheme="minorEastAsia" w:cs="Arial"/>
          <w:sz w:val="24"/>
          <w:lang w:val="en-US"/>
        </w:rPr>
        <w:t>u</w:t>
      </w:r>
      <w:r w:rsidR="0051377F">
        <w:rPr>
          <w:rFonts w:eastAsiaTheme="minorEastAsia" w:cs="Arial"/>
          <w:sz w:val="24"/>
          <w:lang w:val="en-US"/>
        </w:rPr>
        <w:t>rely</w:t>
      </w:r>
      <w:r w:rsidR="00A0680E">
        <w:rPr>
          <w:rFonts w:eastAsiaTheme="minorEastAsia" w:cs="Arial"/>
          <w:sz w:val="24"/>
          <w:lang w:val="en-US"/>
        </w:rPr>
        <w:t xml:space="preserve"> </w:t>
      </w:r>
      <w:r w:rsidR="00FC44D1">
        <w:rPr>
          <w:rFonts w:eastAsiaTheme="minorEastAsia" w:cs="Arial"/>
          <w:sz w:val="24"/>
          <w:lang w:val="en-US"/>
        </w:rPr>
        <w:t>t</w:t>
      </w:r>
      <w:r w:rsidR="00A8531C">
        <w:rPr>
          <w:rFonts w:eastAsiaTheme="minorEastAsia" w:cs="Arial"/>
          <w:sz w:val="24"/>
          <w:lang w:val="en-US"/>
        </w:rPr>
        <w:t>echnical parameters a</w:t>
      </w:r>
      <w:r w:rsidR="00974DF8">
        <w:rPr>
          <w:rFonts w:eastAsiaTheme="minorEastAsia" w:cs="Arial"/>
          <w:sz w:val="24"/>
          <w:lang w:val="en-US"/>
        </w:rPr>
        <w:t xml:space="preserve">nd </w:t>
      </w:r>
      <w:r w:rsidR="00EE12CA">
        <w:rPr>
          <w:rFonts w:eastAsiaTheme="minorEastAsia" w:cs="Arial"/>
          <w:sz w:val="24"/>
          <w:lang w:val="en-US"/>
        </w:rPr>
        <w:t xml:space="preserve">should be declared </w:t>
      </w:r>
      <w:r w:rsidR="00287028">
        <w:rPr>
          <w:rFonts w:eastAsiaTheme="minorEastAsia" w:cs="Arial"/>
          <w:sz w:val="24"/>
          <w:lang w:val="en-US"/>
        </w:rPr>
        <w:t xml:space="preserve">after </w:t>
      </w:r>
      <w:r w:rsidR="00EE12CA">
        <w:rPr>
          <w:rFonts w:eastAsiaTheme="minorEastAsia" w:cs="Arial"/>
          <w:sz w:val="24"/>
          <w:lang w:val="en-US"/>
        </w:rPr>
        <w:t xml:space="preserve">taking into </w:t>
      </w:r>
      <w:r w:rsidR="00974DF8" w:rsidRPr="00974DF8">
        <w:rPr>
          <w:rFonts w:eastAsiaTheme="minorEastAsia" w:cs="Arial"/>
          <w:sz w:val="24"/>
          <w:lang w:val="en-US"/>
        </w:rPr>
        <w:t>consider</w:t>
      </w:r>
      <w:r w:rsidR="00EE12CA">
        <w:rPr>
          <w:rFonts w:eastAsiaTheme="minorEastAsia" w:cs="Arial"/>
          <w:sz w:val="24"/>
          <w:lang w:val="en-US"/>
        </w:rPr>
        <w:t>ation</w:t>
      </w:r>
      <w:r w:rsidR="00974DF8" w:rsidRPr="00974DF8">
        <w:rPr>
          <w:rFonts w:eastAsiaTheme="minorEastAsia" w:cs="Arial"/>
          <w:sz w:val="24"/>
          <w:lang w:val="en-US"/>
        </w:rPr>
        <w:t xml:space="preserve"> ancillary services offered by </w:t>
      </w:r>
      <w:r w:rsidR="00287028">
        <w:rPr>
          <w:rFonts w:eastAsiaTheme="minorEastAsia" w:cs="Arial"/>
          <w:sz w:val="24"/>
          <w:lang w:val="en-US"/>
        </w:rPr>
        <w:t xml:space="preserve">a </w:t>
      </w:r>
      <w:r w:rsidR="00974DF8" w:rsidRPr="00974DF8">
        <w:rPr>
          <w:rFonts w:eastAsiaTheme="minorEastAsia" w:cs="Arial"/>
          <w:sz w:val="24"/>
          <w:lang w:val="en-US"/>
        </w:rPr>
        <w:t xml:space="preserve">BMU. </w:t>
      </w:r>
    </w:p>
    <w:p w14:paraId="198B83BB" w14:textId="77777777" w:rsidR="0044006A" w:rsidRDefault="0044006A" w:rsidP="00CD28AD">
      <w:pPr>
        <w:pStyle w:val="BodyText"/>
        <w:rPr>
          <w:rFonts w:eastAsiaTheme="minorEastAsia" w:cs="Arial"/>
          <w:sz w:val="24"/>
          <w:lang w:val="en-US"/>
        </w:rPr>
      </w:pPr>
    </w:p>
    <w:p w14:paraId="432644EB" w14:textId="77777777" w:rsidR="007E2757" w:rsidRPr="00F23EFA" w:rsidRDefault="007E2757" w:rsidP="00CD28AD">
      <w:pPr>
        <w:pStyle w:val="BodyText"/>
        <w:rPr>
          <w:rFonts w:eastAsiaTheme="minorEastAsia" w:cs="Arial"/>
          <w:b/>
          <w:bCs/>
          <w:sz w:val="24"/>
          <w:u w:val="single"/>
          <w:lang w:val="en-US"/>
        </w:rPr>
      </w:pPr>
      <w:r>
        <w:rPr>
          <w:rFonts w:eastAsiaTheme="minorEastAsia" w:cs="Arial"/>
          <w:b/>
          <w:bCs/>
          <w:sz w:val="24"/>
          <w:u w:val="single"/>
          <w:lang w:val="en-US"/>
        </w:rPr>
        <w:t>Impact on Bid Offer Acceptances (BOAs)</w:t>
      </w:r>
    </w:p>
    <w:p w14:paraId="208EA053" w14:textId="46B31BC7" w:rsidR="00FA0609" w:rsidRDefault="00FA0609" w:rsidP="00CD28AD">
      <w:pPr>
        <w:pStyle w:val="BodyText"/>
        <w:rPr>
          <w:rFonts w:eastAsiaTheme="minorEastAsia" w:cs="Arial"/>
          <w:sz w:val="24"/>
          <w:lang w:val="en-US"/>
        </w:rPr>
      </w:pPr>
      <w:r>
        <w:rPr>
          <w:rFonts w:eastAsiaTheme="minorEastAsia" w:cs="Arial"/>
          <w:sz w:val="24"/>
          <w:lang w:val="en-US"/>
        </w:rPr>
        <w:t xml:space="preserve">The Proposer confirmed that BOAs must be </w:t>
      </w:r>
      <w:r w:rsidR="000A0F3F">
        <w:rPr>
          <w:rFonts w:eastAsiaTheme="minorEastAsia" w:cs="Arial"/>
          <w:sz w:val="24"/>
          <w:lang w:val="en-US"/>
        </w:rPr>
        <w:t>deliverable,</w:t>
      </w:r>
      <w:r>
        <w:rPr>
          <w:rFonts w:eastAsiaTheme="minorEastAsia" w:cs="Arial"/>
          <w:sz w:val="24"/>
          <w:lang w:val="en-US"/>
        </w:rPr>
        <w:t xml:space="preserve"> and t</w:t>
      </w:r>
      <w:r w:rsidR="007E2757">
        <w:rPr>
          <w:rFonts w:eastAsiaTheme="minorEastAsia" w:cs="Arial"/>
          <w:sz w:val="24"/>
          <w:lang w:val="en-US"/>
        </w:rPr>
        <w:t xml:space="preserve">he Workgroup debated at length the impact of the new parameters on </w:t>
      </w:r>
      <w:r w:rsidR="00154398">
        <w:rPr>
          <w:rFonts w:eastAsiaTheme="minorEastAsia" w:cs="Arial"/>
          <w:sz w:val="24"/>
          <w:lang w:val="en-US"/>
        </w:rPr>
        <w:t>BOAs, particularly on w</w:t>
      </w:r>
      <w:r w:rsidR="009B0379">
        <w:rPr>
          <w:rFonts w:eastAsiaTheme="minorEastAsia" w:cs="Arial"/>
          <w:sz w:val="24"/>
          <w:lang w:val="en-US"/>
        </w:rPr>
        <w:t>hen the exemption scenarios above are in</w:t>
      </w:r>
      <w:r w:rsidR="00686BC4">
        <w:rPr>
          <w:rFonts w:eastAsiaTheme="minorEastAsia" w:cs="Arial"/>
          <w:sz w:val="24"/>
          <w:lang w:val="en-US"/>
        </w:rPr>
        <w:t>volved.</w:t>
      </w:r>
      <w:r>
        <w:rPr>
          <w:rFonts w:eastAsiaTheme="minorEastAsia" w:cs="Arial"/>
          <w:sz w:val="24"/>
          <w:lang w:val="en-US"/>
        </w:rPr>
        <w:br/>
      </w:r>
    </w:p>
    <w:p w14:paraId="6A11ACFD" w14:textId="1FD16BF5" w:rsidR="007E2757" w:rsidRDefault="00D66A04" w:rsidP="00CD28AD">
      <w:pPr>
        <w:pStyle w:val="BodyText"/>
        <w:rPr>
          <w:rFonts w:eastAsiaTheme="minorEastAsia" w:cs="Arial"/>
          <w:sz w:val="24"/>
          <w:lang w:val="en-US"/>
        </w:rPr>
      </w:pPr>
      <w:r>
        <w:rPr>
          <w:rFonts w:eastAsiaTheme="minorEastAsia" w:cs="Arial"/>
          <w:sz w:val="24"/>
          <w:lang w:val="en-US"/>
        </w:rPr>
        <w:t>Diagrammatic</w:t>
      </w:r>
      <w:r w:rsidR="006949F6">
        <w:rPr>
          <w:rFonts w:eastAsiaTheme="minorEastAsia" w:cs="Arial"/>
          <w:sz w:val="24"/>
          <w:lang w:val="en-US"/>
        </w:rPr>
        <w:t xml:space="preserve"> model </w:t>
      </w:r>
      <w:r w:rsidR="00FA0609">
        <w:rPr>
          <w:rFonts w:eastAsiaTheme="minorEastAsia" w:cs="Arial"/>
          <w:sz w:val="24"/>
          <w:lang w:val="en-US"/>
        </w:rPr>
        <w:t>below</w:t>
      </w:r>
      <w:r w:rsidR="006949F6">
        <w:rPr>
          <w:rFonts w:eastAsiaTheme="minorEastAsia" w:cs="Arial"/>
          <w:sz w:val="24"/>
          <w:lang w:val="en-US"/>
        </w:rPr>
        <w:t xml:space="preserve"> used to help the Work</w:t>
      </w:r>
      <w:r w:rsidR="00AE11AF">
        <w:rPr>
          <w:rFonts w:eastAsiaTheme="minorEastAsia" w:cs="Arial"/>
          <w:sz w:val="24"/>
          <w:lang w:val="en-US"/>
        </w:rPr>
        <w:t>g</w:t>
      </w:r>
      <w:r w:rsidR="006949F6">
        <w:rPr>
          <w:rFonts w:eastAsiaTheme="minorEastAsia" w:cs="Arial"/>
          <w:sz w:val="24"/>
          <w:lang w:val="en-US"/>
        </w:rPr>
        <w:t xml:space="preserve">roup to visualize </w:t>
      </w:r>
      <w:r w:rsidR="00FD4CB2">
        <w:rPr>
          <w:rFonts w:eastAsiaTheme="minorEastAsia" w:cs="Arial"/>
          <w:sz w:val="24"/>
          <w:lang w:val="en-US"/>
        </w:rPr>
        <w:t>a ‘day in the life’ and what is expected from BMUs</w:t>
      </w:r>
      <w:r>
        <w:rPr>
          <w:rFonts w:eastAsiaTheme="minorEastAsia" w:cs="Arial"/>
          <w:sz w:val="24"/>
          <w:lang w:val="en-US"/>
        </w:rPr>
        <w:t xml:space="preserve"> in terms of declaring MDO/MDB.</w:t>
      </w:r>
      <w:r w:rsidR="00FD4CB2">
        <w:rPr>
          <w:rFonts w:eastAsiaTheme="minorEastAsia" w:cs="Arial"/>
          <w:sz w:val="24"/>
          <w:lang w:val="en-US"/>
        </w:rPr>
        <w:t xml:space="preserve"> </w:t>
      </w:r>
      <w:r w:rsidR="000A0F3F">
        <w:rPr>
          <w:rFonts w:eastAsiaTheme="minorEastAsia" w:cs="Arial"/>
          <w:sz w:val="24"/>
          <w:lang w:val="en-US"/>
        </w:rPr>
        <w:t xml:space="preserve">Inclusive of </w:t>
      </w:r>
      <w:r w:rsidR="000A0F3F" w:rsidRPr="000A0F3F">
        <w:rPr>
          <w:rFonts w:eastAsiaTheme="minorEastAsia" w:cs="Arial"/>
          <w:sz w:val="24"/>
          <w:lang w:val="en-US"/>
        </w:rPr>
        <w:t>what would happen if in SP4, a BMU would be able to redeclare SP1 and SP2 non- zero.</w:t>
      </w:r>
    </w:p>
    <w:p w14:paraId="5208824A" w14:textId="77777777" w:rsidR="00373B68" w:rsidRDefault="00373B68" w:rsidP="00CD28AD">
      <w:pPr>
        <w:pStyle w:val="BodyText"/>
        <w:rPr>
          <w:rFonts w:eastAsiaTheme="minorEastAsia" w:cs="Arial"/>
          <w:sz w:val="24"/>
          <w:lang w:val="en-US"/>
        </w:rPr>
      </w:pPr>
    </w:p>
    <w:p w14:paraId="717E58EA" w14:textId="2E684344" w:rsidR="00686BC4" w:rsidRDefault="00686BC4" w:rsidP="00CD28AD">
      <w:pPr>
        <w:pStyle w:val="BodyText"/>
        <w:rPr>
          <w:rFonts w:eastAsiaTheme="minorEastAsia" w:cs="Arial"/>
          <w:sz w:val="24"/>
          <w:lang w:val="en-US"/>
        </w:rPr>
      </w:pPr>
    </w:p>
    <w:p w14:paraId="274758D9" w14:textId="77777777" w:rsidR="004C2D3A" w:rsidRDefault="004C2D3A" w:rsidP="00CD28AD">
      <w:pPr>
        <w:pStyle w:val="BodyText"/>
        <w:keepNext/>
      </w:pPr>
      <w:r w:rsidRPr="00082C23">
        <w:rPr>
          <w:rFonts w:eastAsiaTheme="minorEastAsia" w:cs="Arial"/>
          <w:noProof/>
          <w:sz w:val="24"/>
        </w:rPr>
        <w:drawing>
          <wp:anchor distT="0" distB="0" distL="114300" distR="114300" simplePos="0" relativeHeight="251658242" behindDoc="0" locked="0" layoutInCell="1" allowOverlap="1" wp14:anchorId="159DF6A4" wp14:editId="2E2441BD">
            <wp:simplePos x="0" y="0"/>
            <wp:positionH relativeFrom="column">
              <wp:posOffset>4303946</wp:posOffset>
            </wp:positionH>
            <wp:positionV relativeFrom="paragraph">
              <wp:posOffset>39406</wp:posOffset>
            </wp:positionV>
            <wp:extent cx="1259205" cy="421640"/>
            <wp:effectExtent l="0" t="0" r="0" b="0"/>
            <wp:wrapNone/>
            <wp:docPr id="13" name="Picture 13">
              <a:extLst xmlns:a="http://schemas.openxmlformats.org/drawingml/2006/main">
                <a:ext uri="{FF2B5EF4-FFF2-40B4-BE49-F238E27FC236}">
                  <a16:creationId xmlns:a16="http://schemas.microsoft.com/office/drawing/2014/main" id="{C69DE296-EF01-AD93-09D9-09DEE484D0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C69DE296-EF01-AD93-09D9-09DEE484D0C6}"/>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59205" cy="421640"/>
                    </a:xfrm>
                    <a:prstGeom prst="rect">
                      <a:avLst/>
                    </a:prstGeom>
                  </pic:spPr>
                </pic:pic>
              </a:graphicData>
            </a:graphic>
          </wp:anchor>
        </w:drawing>
      </w:r>
      <w:r w:rsidR="00A953A7" w:rsidRPr="00082C23">
        <w:rPr>
          <w:rFonts w:eastAsiaTheme="minorEastAsia" w:cs="Arial"/>
          <w:noProof/>
          <w:sz w:val="24"/>
        </w:rPr>
        <w:drawing>
          <wp:inline distT="0" distB="0" distL="0" distR="0" wp14:anchorId="02AB2520" wp14:editId="0123B99E">
            <wp:extent cx="4847590" cy="2300605"/>
            <wp:effectExtent l="0" t="0" r="0" b="4445"/>
            <wp:docPr id="12" name="Picture 12">
              <a:extLst xmlns:a="http://schemas.openxmlformats.org/drawingml/2006/main">
                <a:ext uri="{FF2B5EF4-FFF2-40B4-BE49-F238E27FC236}">
                  <a16:creationId xmlns:a16="http://schemas.microsoft.com/office/drawing/2014/main" id="{F333DA35-4B8A-248C-CAFC-33F8FC48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F333DA35-4B8A-248C-CAFC-33F8FC48B077}"/>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847590" cy="2300605"/>
                    </a:xfrm>
                    <a:prstGeom prst="rect">
                      <a:avLst/>
                    </a:prstGeom>
                  </pic:spPr>
                </pic:pic>
              </a:graphicData>
            </a:graphic>
          </wp:inline>
        </w:drawing>
      </w:r>
    </w:p>
    <w:p w14:paraId="2A31EB9E" w14:textId="601C74FC" w:rsidR="00A953A7" w:rsidRDefault="004C2D3A" w:rsidP="00CD28AD">
      <w:pPr>
        <w:pStyle w:val="Caption"/>
        <w:rPr>
          <w:rFonts w:eastAsiaTheme="minorEastAsia" w:cs="Arial"/>
          <w:sz w:val="24"/>
          <w:lang w:val="en-US"/>
        </w:rPr>
      </w:pPr>
      <w:r>
        <w:t xml:space="preserve">Figure </w:t>
      </w:r>
      <w:r w:rsidR="00860D2F">
        <w:fldChar w:fldCharType="begin"/>
      </w:r>
      <w:r w:rsidR="00860D2F">
        <w:instrText xml:space="preserve"> SEQ Figure \* ARABIC </w:instrText>
      </w:r>
      <w:r w:rsidR="00860D2F">
        <w:fldChar w:fldCharType="separate"/>
      </w:r>
      <w:r>
        <w:rPr>
          <w:noProof/>
        </w:rPr>
        <w:t>1</w:t>
      </w:r>
      <w:r w:rsidR="00860D2F">
        <w:rPr>
          <w:noProof/>
        </w:rPr>
        <w:fldChar w:fldCharType="end"/>
      </w:r>
      <w:r>
        <w:t>. Moving timelines</w:t>
      </w:r>
    </w:p>
    <w:p w14:paraId="00204845" w14:textId="06F9C201" w:rsidR="00A953A7" w:rsidRDefault="00A953A7" w:rsidP="00CD28AD">
      <w:pPr>
        <w:pStyle w:val="BodyText"/>
        <w:rPr>
          <w:rFonts w:eastAsiaTheme="minorEastAsia" w:cs="Arial"/>
          <w:sz w:val="24"/>
          <w:lang w:val="en-US"/>
        </w:rPr>
      </w:pPr>
    </w:p>
    <w:p w14:paraId="3D34D409" w14:textId="43B5F0FF" w:rsidR="001B13FE" w:rsidRDefault="00171E0D" w:rsidP="00CD28AD">
      <w:pPr>
        <w:pStyle w:val="BodyText"/>
        <w:rPr>
          <w:rFonts w:eastAsiaTheme="minorEastAsia" w:cs="Arial"/>
          <w:sz w:val="24"/>
          <w:lang w:val="en-US"/>
        </w:rPr>
      </w:pPr>
      <w:r>
        <w:rPr>
          <w:rFonts w:eastAsiaTheme="minorEastAsia" w:cs="Arial"/>
          <w:b/>
          <w:bCs/>
          <w:sz w:val="24"/>
          <w:u w:val="single"/>
          <w:lang w:val="en-US"/>
        </w:rPr>
        <w:t>ESO management of Data</w:t>
      </w:r>
    </w:p>
    <w:p w14:paraId="707DEAB1" w14:textId="1372E3B6" w:rsidR="00152181" w:rsidRDefault="008C383B" w:rsidP="00CD28AD">
      <w:pPr>
        <w:pStyle w:val="BodyText"/>
        <w:rPr>
          <w:rFonts w:eastAsiaTheme="minorEastAsia" w:cs="Arial"/>
          <w:sz w:val="24"/>
          <w:lang w:val="en-US"/>
        </w:rPr>
      </w:pPr>
      <w:r>
        <w:rPr>
          <w:rFonts w:eastAsiaTheme="minorEastAsia" w:cs="Arial"/>
          <w:sz w:val="24"/>
          <w:lang w:val="en-US"/>
        </w:rPr>
        <w:t xml:space="preserve">The Workgroup queried whether the </w:t>
      </w:r>
      <w:r w:rsidR="001D1718">
        <w:rPr>
          <w:rFonts w:eastAsiaTheme="minorEastAsia" w:cs="Arial"/>
          <w:sz w:val="24"/>
          <w:lang w:val="en-US"/>
        </w:rPr>
        <w:t xml:space="preserve">ESO </w:t>
      </w:r>
      <w:r w:rsidR="007B5E6E">
        <w:rPr>
          <w:rFonts w:eastAsiaTheme="minorEastAsia" w:cs="Arial"/>
          <w:sz w:val="24"/>
          <w:lang w:val="en-US"/>
        </w:rPr>
        <w:t xml:space="preserve">would be able to manage the volume of data they would receive from </w:t>
      </w:r>
      <w:r w:rsidR="00171E0D">
        <w:rPr>
          <w:rFonts w:eastAsiaTheme="minorEastAsia" w:cs="Arial"/>
          <w:sz w:val="24"/>
          <w:lang w:val="en-US"/>
        </w:rPr>
        <w:t>Industry</w:t>
      </w:r>
      <w:r w:rsidR="008C09E6">
        <w:rPr>
          <w:rFonts w:eastAsiaTheme="minorEastAsia" w:cs="Arial"/>
          <w:sz w:val="24"/>
          <w:lang w:val="en-US"/>
        </w:rPr>
        <w:t xml:space="preserve"> if they </w:t>
      </w:r>
      <w:r w:rsidR="000A0F3F">
        <w:rPr>
          <w:rFonts w:eastAsiaTheme="minorEastAsia" w:cs="Arial"/>
          <w:sz w:val="24"/>
          <w:lang w:val="en-US"/>
        </w:rPr>
        <w:t>were</w:t>
      </w:r>
      <w:r w:rsidR="008C09E6">
        <w:rPr>
          <w:rFonts w:eastAsiaTheme="minorEastAsia" w:cs="Arial"/>
          <w:sz w:val="24"/>
          <w:lang w:val="en-US"/>
        </w:rPr>
        <w:t xml:space="preserve"> able to re-declare </w:t>
      </w:r>
      <w:r w:rsidR="00AD1AC3">
        <w:rPr>
          <w:rFonts w:eastAsiaTheme="minorEastAsia" w:cs="Arial"/>
          <w:sz w:val="24"/>
          <w:lang w:val="en-US"/>
        </w:rPr>
        <w:t xml:space="preserve">every minute until Gate </w:t>
      </w:r>
      <w:r w:rsidR="00152181">
        <w:rPr>
          <w:rFonts w:eastAsiaTheme="minorEastAsia" w:cs="Arial"/>
          <w:sz w:val="24"/>
          <w:lang w:val="en-US"/>
        </w:rPr>
        <w:t>Closure</w:t>
      </w:r>
      <w:r w:rsidR="005E6CF5">
        <w:rPr>
          <w:rFonts w:eastAsiaTheme="minorEastAsia" w:cs="Arial"/>
          <w:sz w:val="24"/>
          <w:lang w:val="en-US"/>
        </w:rPr>
        <w:t xml:space="preserve">, as the current system is due to be </w:t>
      </w:r>
      <w:r w:rsidR="00C21A2D">
        <w:rPr>
          <w:rFonts w:eastAsiaTheme="minorEastAsia" w:cs="Arial"/>
          <w:sz w:val="24"/>
          <w:lang w:val="en-US"/>
        </w:rPr>
        <w:t>replaced in early 2025.</w:t>
      </w:r>
    </w:p>
    <w:p w14:paraId="5B98E372" w14:textId="2509A2E1" w:rsidR="00551F4C" w:rsidRDefault="00171E0D" w:rsidP="00CD28AD">
      <w:pPr>
        <w:pStyle w:val="BodyText"/>
        <w:rPr>
          <w:rFonts w:eastAsiaTheme="minorEastAsia" w:cs="Arial"/>
          <w:sz w:val="24"/>
          <w:lang w:val="en-US"/>
        </w:rPr>
      </w:pPr>
      <w:r>
        <w:rPr>
          <w:rFonts w:eastAsiaTheme="minorEastAsia" w:cs="Arial"/>
          <w:sz w:val="24"/>
          <w:lang w:val="en-US"/>
        </w:rPr>
        <w:t xml:space="preserve">The Proposer confirmed that depending on when the modification was approved </w:t>
      </w:r>
      <w:r w:rsidR="00E20051">
        <w:rPr>
          <w:rFonts w:eastAsiaTheme="minorEastAsia" w:cs="Arial"/>
          <w:sz w:val="24"/>
          <w:lang w:val="en-US"/>
        </w:rPr>
        <w:t>the data would either go directly into OBP which</w:t>
      </w:r>
      <w:r w:rsidR="00620071">
        <w:rPr>
          <w:rFonts w:eastAsiaTheme="minorEastAsia" w:cs="Arial"/>
          <w:sz w:val="24"/>
          <w:lang w:val="en-US"/>
        </w:rPr>
        <w:t xml:space="preserve"> will be able to </w:t>
      </w:r>
      <w:r w:rsidR="00620071" w:rsidRPr="00620071">
        <w:rPr>
          <w:rFonts w:eastAsiaTheme="minorEastAsia" w:cs="Arial"/>
          <w:sz w:val="24"/>
          <w:lang w:val="en-US"/>
        </w:rPr>
        <w:t>handle up to 40,000 BMUs</w:t>
      </w:r>
      <w:r w:rsidR="00620071">
        <w:rPr>
          <w:rFonts w:eastAsiaTheme="minorEastAsia" w:cs="Arial"/>
          <w:sz w:val="24"/>
          <w:lang w:val="en-US"/>
        </w:rPr>
        <w:t xml:space="preserve">. But if this wasn’t in </w:t>
      </w:r>
      <w:r w:rsidR="000A0F3F">
        <w:rPr>
          <w:rFonts w:eastAsiaTheme="minorEastAsia" w:cs="Arial"/>
          <w:sz w:val="24"/>
          <w:lang w:val="en-US"/>
        </w:rPr>
        <w:t>place,</w:t>
      </w:r>
      <w:r w:rsidR="00620071">
        <w:rPr>
          <w:rFonts w:eastAsiaTheme="minorEastAsia" w:cs="Arial"/>
          <w:sz w:val="24"/>
          <w:lang w:val="en-US"/>
        </w:rPr>
        <w:t xml:space="preserve"> they would </w:t>
      </w:r>
      <w:r w:rsidR="005E3280" w:rsidRPr="00C33E54">
        <w:rPr>
          <w:rFonts w:eastAsiaTheme="minorEastAsia" w:cs="Arial"/>
          <w:sz w:val="24"/>
          <w:lang w:val="en-US"/>
        </w:rPr>
        <w:t xml:space="preserve">take data and </w:t>
      </w:r>
      <w:r w:rsidR="00F6023B">
        <w:rPr>
          <w:rFonts w:eastAsiaTheme="minorEastAsia" w:cs="Arial"/>
          <w:sz w:val="24"/>
          <w:lang w:val="en-US"/>
        </w:rPr>
        <w:t>l</w:t>
      </w:r>
      <w:r w:rsidR="0026727A" w:rsidRPr="00C33E54">
        <w:rPr>
          <w:rFonts w:eastAsiaTheme="minorEastAsia" w:cs="Arial"/>
          <w:sz w:val="24"/>
          <w:lang w:val="en-US"/>
        </w:rPr>
        <w:t xml:space="preserve">egacy systems will pass to new system for OBP to complete the </w:t>
      </w:r>
      <w:r w:rsidR="00C76461" w:rsidRPr="00C33E54">
        <w:rPr>
          <w:rFonts w:eastAsiaTheme="minorEastAsia" w:cs="Arial"/>
          <w:sz w:val="24"/>
          <w:lang w:val="en-US"/>
        </w:rPr>
        <w:t>data crunching</w:t>
      </w:r>
      <w:r w:rsidR="00F6023B">
        <w:rPr>
          <w:rFonts w:eastAsiaTheme="minorEastAsia" w:cs="Arial"/>
          <w:sz w:val="24"/>
          <w:lang w:val="en-US"/>
        </w:rPr>
        <w:t xml:space="preserve"> so were confident in their solution</w:t>
      </w:r>
      <w:r w:rsidR="00C76461" w:rsidRPr="00C33E54">
        <w:rPr>
          <w:rFonts w:eastAsiaTheme="minorEastAsia" w:cs="Arial"/>
          <w:sz w:val="24"/>
          <w:lang w:val="en-US"/>
        </w:rPr>
        <w:t>.</w:t>
      </w:r>
    </w:p>
    <w:p w14:paraId="0FC689A1" w14:textId="485DB462" w:rsidR="00551F4C" w:rsidRPr="00551F4C" w:rsidRDefault="00551F4C" w:rsidP="00CD28AD">
      <w:pPr>
        <w:pStyle w:val="BodyText"/>
        <w:rPr>
          <w:rFonts w:eastAsiaTheme="minorEastAsia" w:cs="Arial"/>
          <w:sz w:val="24"/>
          <w:lang w:val="en-US"/>
        </w:rPr>
      </w:pPr>
      <w:r>
        <w:rPr>
          <w:rFonts w:eastAsiaTheme="minorEastAsia" w:cs="Arial"/>
          <w:sz w:val="24"/>
          <w:lang w:val="en-US"/>
        </w:rPr>
        <w:t>The Proposer confirmed that MDO and M</w:t>
      </w:r>
      <w:r w:rsidR="00E557C6">
        <w:rPr>
          <w:rFonts w:eastAsiaTheme="minorEastAsia" w:cs="Arial"/>
          <w:sz w:val="24"/>
          <w:lang w:val="en-US"/>
        </w:rPr>
        <w:t>D</w:t>
      </w:r>
      <w:r>
        <w:rPr>
          <w:rFonts w:eastAsiaTheme="minorEastAsia" w:cs="Arial"/>
          <w:sz w:val="24"/>
          <w:lang w:val="en-US"/>
        </w:rPr>
        <w:t>B would</w:t>
      </w:r>
      <w:r w:rsidR="006843EA">
        <w:rPr>
          <w:rFonts w:eastAsiaTheme="minorEastAsia" w:cs="Arial"/>
          <w:sz w:val="24"/>
          <w:lang w:val="en-US"/>
        </w:rPr>
        <w:t xml:space="preserve"> neither improve </w:t>
      </w:r>
      <w:r w:rsidR="000A0F3F">
        <w:rPr>
          <w:rFonts w:eastAsiaTheme="minorEastAsia" w:cs="Arial"/>
          <w:sz w:val="24"/>
          <w:lang w:val="en-US"/>
        </w:rPr>
        <w:t>nor</w:t>
      </w:r>
      <w:r w:rsidR="006843EA">
        <w:rPr>
          <w:rFonts w:eastAsiaTheme="minorEastAsia" w:cs="Arial"/>
          <w:sz w:val="24"/>
          <w:lang w:val="en-US"/>
        </w:rPr>
        <w:t xml:space="preserve"> worsen the </w:t>
      </w:r>
      <w:r w:rsidR="005609D2">
        <w:rPr>
          <w:rFonts w:eastAsiaTheme="minorEastAsia" w:cs="Arial"/>
          <w:sz w:val="24"/>
          <w:lang w:val="en-US"/>
        </w:rPr>
        <w:t xml:space="preserve">situation with the </w:t>
      </w:r>
      <w:r w:rsidR="000543D7" w:rsidRPr="000543D7">
        <w:rPr>
          <w:rFonts w:eastAsiaTheme="minorEastAsia" w:cs="Arial"/>
          <w:sz w:val="24"/>
          <w:lang w:val="en-US"/>
        </w:rPr>
        <w:t xml:space="preserve">Automated </w:t>
      </w:r>
      <w:r w:rsidR="000543D7">
        <w:rPr>
          <w:rFonts w:eastAsiaTheme="minorEastAsia" w:cs="Arial"/>
          <w:sz w:val="24"/>
          <w:lang w:val="en-US"/>
        </w:rPr>
        <w:t>N</w:t>
      </w:r>
      <w:r w:rsidR="000543D7" w:rsidRPr="000543D7">
        <w:rPr>
          <w:rFonts w:eastAsiaTheme="minorEastAsia" w:cs="Arial"/>
          <w:sz w:val="24"/>
          <w:lang w:val="en-US"/>
        </w:rPr>
        <w:t xml:space="preserve">etwork </w:t>
      </w:r>
      <w:r w:rsidR="000543D7">
        <w:rPr>
          <w:rFonts w:eastAsiaTheme="minorEastAsia" w:cs="Arial"/>
          <w:sz w:val="24"/>
          <w:lang w:val="en-US"/>
        </w:rPr>
        <w:t>M</w:t>
      </w:r>
      <w:r w:rsidR="000543D7" w:rsidRPr="000543D7">
        <w:rPr>
          <w:rFonts w:eastAsiaTheme="minorEastAsia" w:cs="Arial"/>
          <w:sz w:val="24"/>
          <w:lang w:val="en-US"/>
        </w:rPr>
        <w:t>anagement</w:t>
      </w:r>
      <w:r w:rsidR="000543D7">
        <w:rPr>
          <w:rFonts w:eastAsiaTheme="minorEastAsia" w:cs="Arial"/>
          <w:sz w:val="24"/>
          <w:lang w:val="en-US"/>
        </w:rPr>
        <w:t xml:space="preserve"> Systems (ANM)</w:t>
      </w:r>
      <w:r w:rsidR="00E31A46">
        <w:rPr>
          <w:rFonts w:eastAsiaTheme="minorEastAsia" w:cs="Arial"/>
          <w:sz w:val="24"/>
          <w:lang w:val="en-US"/>
        </w:rPr>
        <w:t xml:space="preserve"> which was being picked up more widely by the Whole System Management Team.</w:t>
      </w:r>
    </w:p>
    <w:p w14:paraId="0B68F887" w14:textId="77777777" w:rsidR="00C2073A" w:rsidRDefault="00C2073A" w:rsidP="00CD28AD">
      <w:pPr>
        <w:pStyle w:val="BodyText"/>
        <w:rPr>
          <w:rFonts w:eastAsiaTheme="minorEastAsia" w:cs="Arial"/>
          <w:sz w:val="24"/>
          <w:lang w:val="en-US"/>
        </w:rPr>
      </w:pPr>
    </w:p>
    <w:p w14:paraId="7097ECC7" w14:textId="5E319556" w:rsidR="0065710D" w:rsidRPr="00FC4CF8" w:rsidRDefault="00CC186F" w:rsidP="00CD28AD">
      <w:pPr>
        <w:pStyle w:val="BodyText"/>
        <w:rPr>
          <w:rFonts w:eastAsiaTheme="minorEastAsia" w:cs="Arial"/>
          <w:b/>
          <w:bCs/>
          <w:sz w:val="24"/>
          <w:u w:val="single"/>
          <w:lang w:val="en-US"/>
        </w:rPr>
      </w:pPr>
      <w:r w:rsidRPr="00CC186F">
        <w:rPr>
          <w:rFonts w:eastAsiaTheme="minorEastAsia" w:cs="Arial"/>
          <w:b/>
          <w:bCs/>
          <w:sz w:val="24"/>
          <w:u w:val="single"/>
          <w:lang w:val="en-US"/>
        </w:rPr>
        <w:t>Electricity Balancing Regulation (EBR)</w:t>
      </w:r>
      <w:r w:rsidR="00FC4CF8" w:rsidRPr="00FC4CF8">
        <w:rPr>
          <w:rFonts w:eastAsiaTheme="minorEastAsia" w:cs="Arial"/>
          <w:b/>
          <w:bCs/>
          <w:sz w:val="24"/>
          <w:u w:val="single"/>
          <w:lang w:val="en-US"/>
        </w:rPr>
        <w:t xml:space="preserve"> </w:t>
      </w:r>
      <w:r w:rsidR="0019098F">
        <w:rPr>
          <w:rFonts w:eastAsiaTheme="minorEastAsia" w:cs="Arial"/>
          <w:b/>
          <w:bCs/>
          <w:sz w:val="24"/>
          <w:u w:val="single"/>
          <w:lang w:val="en-US"/>
        </w:rPr>
        <w:t>Implications</w:t>
      </w:r>
    </w:p>
    <w:p w14:paraId="271D5629" w14:textId="29032442" w:rsidR="0019098F" w:rsidRDefault="00FC4CF8" w:rsidP="00CD28AD">
      <w:pPr>
        <w:pStyle w:val="BodyText"/>
        <w:rPr>
          <w:rFonts w:eastAsiaTheme="minorEastAsia" w:cs="Arial"/>
          <w:sz w:val="24"/>
          <w:lang w:val="en-US"/>
        </w:rPr>
      </w:pPr>
      <w:r>
        <w:rPr>
          <w:rFonts w:eastAsiaTheme="minorEastAsia" w:cs="Arial"/>
          <w:sz w:val="24"/>
          <w:lang w:val="en-US"/>
        </w:rPr>
        <w:t xml:space="preserve">Article 18 </w:t>
      </w:r>
      <w:r w:rsidRPr="00FC4CF8">
        <w:rPr>
          <w:rFonts w:eastAsiaTheme="minorEastAsia" w:cs="Arial"/>
          <w:sz w:val="24"/>
          <w:lang w:val="en-US"/>
        </w:rPr>
        <w:t>s</w:t>
      </w:r>
      <w:r w:rsidR="0019098F" w:rsidRPr="0019098F">
        <w:rPr>
          <w:rFonts w:eastAsiaTheme="minorEastAsia" w:cs="Arial"/>
          <w:sz w:val="24"/>
          <w:lang w:val="en-US"/>
        </w:rPr>
        <w:t xml:space="preserve">ets out the rules for creating markets and how balancing products should be set up across the GB market. </w:t>
      </w:r>
      <w:r>
        <w:rPr>
          <w:rFonts w:eastAsiaTheme="minorEastAsia" w:cs="Arial"/>
          <w:sz w:val="24"/>
          <w:lang w:val="en-US"/>
        </w:rPr>
        <w:t>It s</w:t>
      </w:r>
      <w:r w:rsidR="0019098F" w:rsidRPr="0019098F">
        <w:rPr>
          <w:rFonts w:eastAsiaTheme="minorEastAsia" w:cs="Arial"/>
          <w:sz w:val="24"/>
          <w:lang w:val="en-US"/>
        </w:rPr>
        <w:t>tates that Transmission System Operators (TSOs) (ESO) should have terms and conditions developed for balancing services, which are submitted to and approved by Ofgem.</w:t>
      </w:r>
      <w:r w:rsidR="00DD4425">
        <w:rPr>
          <w:rFonts w:eastAsiaTheme="minorEastAsia" w:cs="Arial"/>
          <w:sz w:val="24"/>
          <w:lang w:val="en-US"/>
        </w:rPr>
        <w:t xml:space="preserve"> The </w:t>
      </w:r>
      <w:r w:rsidR="0019098F" w:rsidRPr="0019098F">
        <w:rPr>
          <w:rFonts w:eastAsiaTheme="minorEastAsia" w:cs="Arial"/>
          <w:sz w:val="24"/>
          <w:lang w:val="en-US"/>
        </w:rPr>
        <w:t>terms and conditions related to balancing should be developed by the ESO</w:t>
      </w:r>
      <w:r w:rsidR="00DD4425">
        <w:rPr>
          <w:rFonts w:eastAsiaTheme="minorEastAsia" w:cs="Arial"/>
          <w:sz w:val="24"/>
          <w:lang w:val="en-US"/>
        </w:rPr>
        <w:t xml:space="preserve">, the </w:t>
      </w:r>
      <w:r w:rsidR="0019098F" w:rsidRPr="0019098F">
        <w:rPr>
          <w:rFonts w:eastAsiaTheme="minorEastAsia" w:cs="Arial"/>
          <w:sz w:val="24"/>
          <w:lang w:val="en-US"/>
        </w:rPr>
        <w:t>ESO is responsible for managing change and maintaining the T&amp;Cs relating to balancing for balancing service providers (BSPs) and balance responsible parties (BRPs)</w:t>
      </w:r>
      <w:r w:rsidR="00DD4425">
        <w:rPr>
          <w:rFonts w:eastAsiaTheme="minorEastAsia" w:cs="Arial"/>
          <w:sz w:val="24"/>
          <w:lang w:val="en-US"/>
        </w:rPr>
        <w:t>.</w:t>
      </w:r>
    </w:p>
    <w:p w14:paraId="63D471CC" w14:textId="1BB4DA5F" w:rsidR="006C3EB6" w:rsidRPr="00AB4382" w:rsidRDefault="00DD4425" w:rsidP="00FA2B3B">
      <w:pPr>
        <w:pStyle w:val="BodyText"/>
        <w:rPr>
          <w:rFonts w:eastAsiaTheme="minorEastAsia" w:cs="Arial"/>
          <w:sz w:val="24"/>
          <w:lang w:val="en-US"/>
        </w:rPr>
      </w:pPr>
      <w:r>
        <w:rPr>
          <w:rFonts w:eastAsiaTheme="minorEastAsia" w:cs="Arial"/>
          <w:sz w:val="24"/>
          <w:lang w:val="en-US"/>
        </w:rPr>
        <w:t xml:space="preserve">The </w:t>
      </w:r>
      <w:r w:rsidR="001C1FE7">
        <w:rPr>
          <w:rFonts w:eastAsiaTheme="minorEastAsia" w:cs="Arial"/>
          <w:sz w:val="24"/>
          <w:lang w:val="en-US"/>
        </w:rPr>
        <w:t>i</w:t>
      </w:r>
      <w:r w:rsidR="001C1FE7" w:rsidRPr="001C1FE7">
        <w:rPr>
          <w:rFonts w:eastAsiaTheme="minorEastAsia" w:cs="Arial"/>
          <w:sz w:val="24"/>
          <w:lang w:val="en-US"/>
        </w:rPr>
        <w:t xml:space="preserve">nteraction </w:t>
      </w:r>
      <w:r w:rsidR="002D15F4">
        <w:rPr>
          <w:rFonts w:eastAsiaTheme="minorEastAsia" w:cs="Arial"/>
          <w:sz w:val="24"/>
          <w:lang w:val="en-US"/>
        </w:rPr>
        <w:t>has been</w:t>
      </w:r>
      <w:r w:rsidR="001C1FE7" w:rsidRPr="001C1FE7">
        <w:rPr>
          <w:rFonts w:eastAsiaTheme="minorEastAsia" w:cs="Arial"/>
          <w:sz w:val="24"/>
          <w:lang w:val="en-US"/>
        </w:rPr>
        <w:t xml:space="preserve"> identified</w:t>
      </w:r>
      <w:r w:rsidR="002D15F4">
        <w:rPr>
          <w:rFonts w:eastAsiaTheme="minorEastAsia" w:cs="Arial"/>
          <w:sz w:val="24"/>
          <w:lang w:val="en-US"/>
        </w:rPr>
        <w:t xml:space="preserve"> between GC0166 and</w:t>
      </w:r>
      <w:r w:rsidR="009C62B5">
        <w:rPr>
          <w:rFonts w:eastAsiaTheme="minorEastAsia" w:cs="Arial"/>
          <w:sz w:val="24"/>
          <w:lang w:val="en-US"/>
        </w:rPr>
        <w:t xml:space="preserve"> the </w:t>
      </w:r>
      <w:r w:rsidR="000F7354">
        <w:rPr>
          <w:rFonts w:eastAsiaTheme="minorEastAsia" w:cs="Arial"/>
          <w:sz w:val="24"/>
          <w:lang w:val="en-US"/>
        </w:rPr>
        <w:t>mapped Article 18 sections within the Regulated Sections of the Grid Code</w:t>
      </w:r>
    </w:p>
    <w:p w14:paraId="12ED6580" w14:textId="77777777" w:rsidR="0055556D" w:rsidRDefault="0055556D" w:rsidP="0055556D">
      <w:pPr>
        <w:spacing w:line="240" w:lineRule="auto"/>
        <w:textAlignment w:val="baseline"/>
        <w:rPr>
          <w:rFonts w:ascii="Arial" w:eastAsiaTheme="minorEastAsia" w:hAnsi="Arial" w:cs="Arial"/>
          <w:b/>
          <w:bCs/>
          <w:szCs w:val="24"/>
          <w:u w:val="single"/>
          <w:lang w:val="en-US" w:eastAsia="en-GB"/>
        </w:rPr>
      </w:pPr>
    </w:p>
    <w:p w14:paraId="7F70B082" w14:textId="231DCAB5" w:rsidR="0055556D" w:rsidRPr="006D275E" w:rsidRDefault="0055556D" w:rsidP="0055556D">
      <w:pPr>
        <w:spacing w:line="240" w:lineRule="auto"/>
        <w:textAlignment w:val="baseline"/>
        <w:rPr>
          <w:rFonts w:ascii="Arial" w:eastAsiaTheme="minorEastAsia" w:hAnsi="Arial" w:cs="Arial"/>
          <w:b/>
          <w:bCs/>
          <w:szCs w:val="24"/>
          <w:u w:val="single"/>
          <w:lang w:val="en-US" w:eastAsia="en-GB"/>
        </w:rPr>
      </w:pPr>
      <w:r w:rsidRPr="0055556D">
        <w:rPr>
          <w:rFonts w:ascii="Arial" w:eastAsiaTheme="minorEastAsia" w:hAnsi="Arial" w:cs="Arial"/>
          <w:b/>
          <w:bCs/>
          <w:szCs w:val="24"/>
          <w:u w:val="single"/>
          <w:lang w:val="en-US" w:eastAsia="en-GB"/>
        </w:rPr>
        <w:t>Regulation on Wholesale Energy Market Integrity and Transparency</w:t>
      </w:r>
      <w:r>
        <w:rPr>
          <w:rFonts w:ascii="Arial" w:eastAsiaTheme="minorEastAsia" w:hAnsi="Arial" w:cs="Arial"/>
          <w:b/>
          <w:bCs/>
          <w:szCs w:val="24"/>
          <w:u w:val="single"/>
          <w:lang w:val="en-US" w:eastAsia="en-GB"/>
        </w:rPr>
        <w:t xml:space="preserve"> (</w:t>
      </w:r>
      <w:r w:rsidRPr="006D275E">
        <w:rPr>
          <w:rFonts w:ascii="Arial" w:eastAsiaTheme="minorEastAsia" w:hAnsi="Arial" w:cs="Arial"/>
          <w:b/>
          <w:bCs/>
          <w:szCs w:val="24"/>
          <w:u w:val="single"/>
          <w:lang w:val="en-US" w:eastAsia="en-GB"/>
        </w:rPr>
        <w:t>REMIT</w:t>
      </w:r>
      <w:r>
        <w:rPr>
          <w:rFonts w:ascii="Arial" w:eastAsiaTheme="minorEastAsia" w:hAnsi="Arial" w:cs="Arial"/>
          <w:b/>
          <w:bCs/>
          <w:szCs w:val="24"/>
          <w:u w:val="single"/>
          <w:lang w:val="en-US" w:eastAsia="en-GB"/>
        </w:rPr>
        <w:t>)</w:t>
      </w:r>
      <w:r w:rsidRPr="006D275E">
        <w:rPr>
          <w:rFonts w:ascii="Arial" w:eastAsiaTheme="minorEastAsia" w:hAnsi="Arial" w:cs="Arial"/>
          <w:b/>
          <w:bCs/>
          <w:szCs w:val="24"/>
          <w:u w:val="single"/>
          <w:lang w:val="en-US" w:eastAsia="en-GB"/>
        </w:rPr>
        <w:t xml:space="preserve"> Interaction</w:t>
      </w:r>
    </w:p>
    <w:p w14:paraId="21305614" w14:textId="2F581173" w:rsidR="0055556D" w:rsidRDefault="009A1029" w:rsidP="0055556D">
      <w:pPr>
        <w:spacing w:line="240" w:lineRule="auto"/>
        <w:textAlignment w:val="baseline"/>
      </w:pPr>
      <w:r>
        <w:t xml:space="preserve">During the discussion around whether MDO/MDB are technical or commercial dynamic parameters, a Workgroup Member commented that if the parameters relate to </w:t>
      </w:r>
      <w:r w:rsidR="000A0F3F" w:rsidRPr="008A4501">
        <w:t>trading,</w:t>
      </w:r>
      <w:r w:rsidR="0055556D" w:rsidRPr="008A4501">
        <w:t xml:space="preserve"> </w:t>
      </w:r>
      <w:r>
        <w:t xml:space="preserve">then there would be an </w:t>
      </w:r>
      <w:r w:rsidR="0055556D">
        <w:t>interaction with</w:t>
      </w:r>
      <w:r w:rsidR="0055556D" w:rsidRPr="008A4501">
        <w:t xml:space="preserve"> </w:t>
      </w:r>
      <w:r w:rsidR="0055556D">
        <w:t>REMIT</w:t>
      </w:r>
      <w:r>
        <w:t>.</w:t>
      </w:r>
    </w:p>
    <w:p w14:paraId="3824FC5A" w14:textId="2C57E53C" w:rsidR="009A1029" w:rsidRDefault="009A1029" w:rsidP="0055556D">
      <w:pPr>
        <w:spacing w:line="240" w:lineRule="auto"/>
        <w:textAlignment w:val="baseline"/>
      </w:pPr>
    </w:p>
    <w:p w14:paraId="4301F05C" w14:textId="77777777" w:rsidR="009A1029" w:rsidRDefault="009A1029" w:rsidP="0055556D">
      <w:pPr>
        <w:spacing w:line="240" w:lineRule="auto"/>
        <w:textAlignment w:val="baseline"/>
        <w:rPr>
          <w:rFonts w:ascii="Arial" w:hAnsi="Arial" w:cs="Arial"/>
          <w:color w:val="000000"/>
          <w:szCs w:val="24"/>
          <w:shd w:val="clear" w:color="auto" w:fill="FFFFFF"/>
        </w:rPr>
      </w:pPr>
    </w:p>
    <w:p w14:paraId="5662F1A4" w14:textId="744D2516" w:rsidR="0055556D" w:rsidRDefault="009A1029" w:rsidP="0055556D">
      <w:pPr>
        <w:spacing w:after="160"/>
        <w:rPr>
          <w:rFonts w:cstheme="minorHAnsi"/>
        </w:rPr>
      </w:pPr>
      <w:r>
        <w:rPr>
          <w:rFonts w:cstheme="minorHAnsi"/>
        </w:rPr>
        <w:t xml:space="preserve">A </w:t>
      </w:r>
      <w:r w:rsidR="0055556D">
        <w:rPr>
          <w:rFonts w:cstheme="minorHAnsi"/>
        </w:rPr>
        <w:t>Work</w:t>
      </w:r>
      <w:r>
        <w:rPr>
          <w:rFonts w:cstheme="minorHAnsi"/>
        </w:rPr>
        <w:t>g</w:t>
      </w:r>
      <w:r w:rsidR="0055556D">
        <w:rPr>
          <w:rFonts w:cstheme="minorHAnsi"/>
        </w:rPr>
        <w:t xml:space="preserve">roup </w:t>
      </w:r>
      <w:r>
        <w:rPr>
          <w:rFonts w:cstheme="minorHAnsi"/>
        </w:rPr>
        <w:t>M</w:t>
      </w:r>
      <w:r w:rsidR="0055556D">
        <w:rPr>
          <w:rFonts w:cstheme="minorHAnsi"/>
        </w:rPr>
        <w:t xml:space="preserve">ember stated that </w:t>
      </w:r>
      <w:r>
        <w:rPr>
          <w:rFonts w:cstheme="minorHAnsi"/>
        </w:rPr>
        <w:t>there</w:t>
      </w:r>
      <w:r w:rsidR="0055556D" w:rsidRPr="0047427E">
        <w:rPr>
          <w:rFonts w:cstheme="minorHAnsi"/>
        </w:rPr>
        <w:t xml:space="preserve"> should draw a clear distinction between</w:t>
      </w:r>
      <w:r w:rsidR="0055556D">
        <w:rPr>
          <w:rFonts w:cstheme="minorHAnsi"/>
        </w:rPr>
        <w:t xml:space="preserve"> </w:t>
      </w:r>
      <w:r w:rsidR="0055556D" w:rsidRPr="00BE6EC9">
        <w:rPr>
          <w:rFonts w:eastAsia="Times New Roman" w:cstheme="minorHAnsi"/>
          <w:lang w:eastAsia="en-GB"/>
        </w:rPr>
        <w:t>factors</w:t>
      </w:r>
      <w:r w:rsidR="0055556D">
        <w:rPr>
          <w:rFonts w:eastAsia="Times New Roman" w:cstheme="minorHAnsi"/>
          <w:lang w:eastAsia="en-GB"/>
        </w:rPr>
        <w:t xml:space="preserve"> that</w:t>
      </w:r>
      <w:r w:rsidR="0055556D" w:rsidRPr="00BE6EC9">
        <w:rPr>
          <w:rFonts w:eastAsia="Times New Roman" w:cstheme="minorHAnsi"/>
          <w:lang w:eastAsia="en-GB"/>
        </w:rPr>
        <w:t xml:space="preserve"> can feed into the MDO/MDB calculation when it's submitted</w:t>
      </w:r>
      <w:r w:rsidR="0055556D">
        <w:rPr>
          <w:rFonts w:eastAsia="Times New Roman" w:cstheme="minorHAnsi"/>
          <w:lang w:eastAsia="en-GB"/>
        </w:rPr>
        <w:t xml:space="preserve"> and </w:t>
      </w:r>
      <w:r w:rsidR="0055556D" w:rsidRPr="00BE6EC9">
        <w:rPr>
          <w:rFonts w:eastAsia="Times New Roman" w:cstheme="minorHAnsi"/>
          <w:lang w:eastAsia="en-GB"/>
        </w:rPr>
        <w:t xml:space="preserve">what are valid reasons to </w:t>
      </w:r>
      <w:r w:rsidR="0055556D" w:rsidRPr="00463420">
        <w:rPr>
          <w:rFonts w:eastAsia="Times New Roman" w:cstheme="minorHAnsi"/>
          <w:lang w:eastAsia="en-GB"/>
        </w:rPr>
        <w:t>redeclare</w:t>
      </w:r>
      <w:r w:rsidR="0055556D" w:rsidRPr="00BE6EC9">
        <w:rPr>
          <w:rFonts w:eastAsia="Times New Roman" w:cstheme="minorHAnsi"/>
          <w:lang w:eastAsia="en-GB"/>
        </w:rPr>
        <w:t xml:space="preserve"> MDO/MDB </w:t>
      </w:r>
      <w:r w:rsidR="0055556D" w:rsidRPr="00DC4DBA">
        <w:rPr>
          <w:rFonts w:eastAsia="Times New Roman" w:cstheme="minorHAnsi"/>
          <w:lang w:eastAsia="en-GB"/>
        </w:rPr>
        <w:t>after gate closure</w:t>
      </w:r>
      <w:r>
        <w:rPr>
          <w:rFonts w:eastAsia="Times New Roman" w:cstheme="minorHAnsi"/>
          <w:lang w:eastAsia="en-GB"/>
        </w:rPr>
        <w:t xml:space="preserve"> are, </w:t>
      </w:r>
      <w:r w:rsidR="000A0F3F">
        <w:rPr>
          <w:rFonts w:eastAsia="Times New Roman" w:cstheme="minorHAnsi"/>
          <w:lang w:eastAsia="en-GB"/>
        </w:rPr>
        <w:t>therefore,</w:t>
      </w:r>
      <w:r w:rsidR="0055556D">
        <w:rPr>
          <w:rFonts w:eastAsia="Times New Roman" w:cstheme="minorHAnsi"/>
          <w:lang w:eastAsia="en-GB"/>
        </w:rPr>
        <w:t xml:space="preserve"> </w:t>
      </w:r>
      <w:r w:rsidR="0055556D">
        <w:rPr>
          <w:rFonts w:cstheme="minorHAnsi"/>
        </w:rPr>
        <w:t>REMIT</w:t>
      </w:r>
      <w:r w:rsidR="0055556D" w:rsidRPr="00043F21">
        <w:rPr>
          <w:rFonts w:cstheme="minorHAnsi"/>
        </w:rPr>
        <w:t xml:space="preserve"> is out of scope</w:t>
      </w:r>
      <w:r w:rsidR="0055556D">
        <w:rPr>
          <w:rFonts w:cstheme="minorHAnsi"/>
        </w:rPr>
        <w:t>,</w:t>
      </w:r>
      <w:r w:rsidR="0055556D" w:rsidRPr="00043F21">
        <w:rPr>
          <w:rFonts w:cstheme="minorHAnsi"/>
        </w:rPr>
        <w:t xml:space="preserve"> esp</w:t>
      </w:r>
      <w:r w:rsidR="0055556D">
        <w:rPr>
          <w:rFonts w:cstheme="minorHAnsi"/>
        </w:rPr>
        <w:t>ecially</w:t>
      </w:r>
      <w:r w:rsidR="0055556D" w:rsidRPr="00043F21">
        <w:rPr>
          <w:rFonts w:cstheme="minorHAnsi"/>
        </w:rPr>
        <w:t xml:space="preserve"> for 1-hour batteries</w:t>
      </w:r>
      <w:r w:rsidR="0055556D">
        <w:rPr>
          <w:rFonts w:cstheme="minorHAnsi"/>
        </w:rPr>
        <w:t xml:space="preserve"> BMUs </w:t>
      </w:r>
      <w:r w:rsidR="0055556D" w:rsidRPr="00043F21">
        <w:rPr>
          <w:rFonts w:cstheme="minorHAnsi"/>
        </w:rPr>
        <w:t xml:space="preserve">need to declare 1 hour ahead. </w:t>
      </w:r>
    </w:p>
    <w:p w14:paraId="2CDCF925" w14:textId="2BDDDBA1" w:rsidR="0055556D" w:rsidRPr="000D2DE7" w:rsidRDefault="009A1029" w:rsidP="0055556D">
      <w:pPr>
        <w:spacing w:after="160"/>
        <w:rPr>
          <w:rFonts w:eastAsia="Times New Roman" w:cstheme="minorHAnsi"/>
          <w:lang w:eastAsia="en-GB"/>
        </w:rPr>
      </w:pPr>
      <w:r>
        <w:rPr>
          <w:rFonts w:cstheme="minorHAnsi"/>
        </w:rPr>
        <w:t xml:space="preserve">The </w:t>
      </w:r>
      <w:r w:rsidR="0055556D">
        <w:rPr>
          <w:rFonts w:cstheme="minorHAnsi"/>
        </w:rPr>
        <w:t xml:space="preserve">Proposer re-iterated that </w:t>
      </w:r>
      <w:r>
        <w:rPr>
          <w:rFonts w:cstheme="minorHAnsi"/>
        </w:rPr>
        <w:t xml:space="preserve">the </w:t>
      </w:r>
      <w:r w:rsidR="0055556D" w:rsidRPr="00942B4A">
        <w:rPr>
          <w:rFonts w:cstheme="minorHAnsi"/>
        </w:rPr>
        <w:t xml:space="preserve">ESO </w:t>
      </w:r>
      <w:r>
        <w:rPr>
          <w:rFonts w:cstheme="minorHAnsi"/>
        </w:rPr>
        <w:t xml:space="preserve">is seeking </w:t>
      </w:r>
      <w:r w:rsidR="0055556D" w:rsidRPr="00942B4A">
        <w:rPr>
          <w:rFonts w:cstheme="minorHAnsi"/>
        </w:rPr>
        <w:t>certainty</w:t>
      </w:r>
      <w:r>
        <w:rPr>
          <w:rFonts w:cstheme="minorHAnsi"/>
        </w:rPr>
        <w:t xml:space="preserve"> </w:t>
      </w:r>
      <w:r w:rsidR="00373B68">
        <w:rPr>
          <w:rFonts w:cstheme="minorHAnsi"/>
        </w:rPr>
        <w:t xml:space="preserve">from the solution, including that </w:t>
      </w:r>
      <w:r w:rsidR="0055556D">
        <w:rPr>
          <w:rFonts w:cstheme="minorHAnsi"/>
        </w:rPr>
        <w:t xml:space="preserve">BMUs </w:t>
      </w:r>
      <w:r w:rsidR="00373B68">
        <w:rPr>
          <w:rFonts w:cstheme="minorHAnsi"/>
        </w:rPr>
        <w:t xml:space="preserve">only </w:t>
      </w:r>
      <w:r w:rsidR="0055556D" w:rsidRPr="00942B4A">
        <w:rPr>
          <w:rFonts w:cstheme="minorHAnsi"/>
        </w:rPr>
        <w:t xml:space="preserve">redeclare parameters </w:t>
      </w:r>
      <w:r w:rsidR="0055556D">
        <w:rPr>
          <w:rFonts w:cstheme="minorHAnsi"/>
        </w:rPr>
        <w:t>for</w:t>
      </w:r>
      <w:r w:rsidR="0055556D" w:rsidRPr="00942B4A">
        <w:rPr>
          <w:rFonts w:cstheme="minorHAnsi"/>
        </w:rPr>
        <w:t xml:space="preserve"> technical not commercial</w:t>
      </w:r>
      <w:r w:rsidR="0055556D">
        <w:rPr>
          <w:rFonts w:cstheme="minorHAnsi"/>
        </w:rPr>
        <w:t xml:space="preserve"> reasons.</w:t>
      </w:r>
    </w:p>
    <w:p w14:paraId="57895A55" w14:textId="77777777" w:rsidR="0055556D" w:rsidRPr="00CD28AD" w:rsidRDefault="0055556D" w:rsidP="0055556D">
      <w:pPr>
        <w:pStyle w:val="BodyText"/>
        <w:rPr>
          <w:rFonts w:eastAsiaTheme="minorEastAsia" w:cs="Arial"/>
          <w:b/>
          <w:bCs/>
          <w:sz w:val="24"/>
          <w:u w:val="single"/>
          <w:lang w:val="en-US"/>
        </w:rPr>
      </w:pPr>
      <w:r w:rsidRPr="00CD28AD">
        <w:rPr>
          <w:rFonts w:eastAsiaTheme="minorEastAsia" w:cs="Arial"/>
          <w:b/>
          <w:bCs/>
          <w:sz w:val="24"/>
          <w:u w:val="single"/>
          <w:lang w:val="en-US"/>
        </w:rPr>
        <w:t xml:space="preserve">Capacity Team </w:t>
      </w:r>
      <w:r>
        <w:rPr>
          <w:rFonts w:eastAsiaTheme="minorEastAsia" w:cs="Arial"/>
          <w:b/>
          <w:bCs/>
          <w:sz w:val="24"/>
          <w:u w:val="single"/>
          <w:lang w:val="en-US"/>
        </w:rPr>
        <w:t xml:space="preserve">Alignment </w:t>
      </w:r>
    </w:p>
    <w:p w14:paraId="4B5B565B" w14:textId="77777777" w:rsidR="0055556D" w:rsidRDefault="0055556D" w:rsidP="0055556D">
      <w:pPr>
        <w:pStyle w:val="BodyText"/>
        <w:rPr>
          <w:rFonts w:eastAsiaTheme="minorEastAsia" w:cs="Arial"/>
          <w:sz w:val="24"/>
          <w:lang w:val="en-US"/>
        </w:rPr>
      </w:pPr>
      <w:r>
        <w:rPr>
          <w:rFonts w:eastAsiaTheme="minorEastAsia" w:cs="Arial"/>
          <w:sz w:val="24"/>
          <w:lang w:val="en-US"/>
        </w:rPr>
        <w:t xml:space="preserve">The Proposer confirmed with the ESO </w:t>
      </w:r>
      <w:r w:rsidRPr="00AE11AF">
        <w:rPr>
          <w:rFonts w:eastAsiaTheme="minorEastAsia" w:cs="Arial"/>
          <w:sz w:val="24"/>
          <w:lang w:val="en-US"/>
        </w:rPr>
        <w:t>Electricity Market Reform (</w:t>
      </w:r>
      <w:r w:rsidRPr="0027403D">
        <w:rPr>
          <w:rFonts w:eastAsiaTheme="minorEastAsia" w:cs="Arial"/>
          <w:sz w:val="24"/>
          <w:lang w:val="en-US"/>
        </w:rPr>
        <w:t>EMR</w:t>
      </w:r>
      <w:r>
        <w:rPr>
          <w:rFonts w:eastAsiaTheme="minorEastAsia" w:cs="Arial"/>
          <w:sz w:val="24"/>
          <w:lang w:val="en-US"/>
        </w:rPr>
        <w:t>)</w:t>
      </w:r>
      <w:r w:rsidRPr="0027403D">
        <w:rPr>
          <w:rFonts w:eastAsiaTheme="minorEastAsia" w:cs="Arial"/>
          <w:sz w:val="24"/>
          <w:lang w:val="en-US"/>
        </w:rPr>
        <w:t xml:space="preserve"> team </w:t>
      </w:r>
      <w:r>
        <w:rPr>
          <w:rFonts w:eastAsiaTheme="minorEastAsia" w:cs="Arial"/>
          <w:sz w:val="24"/>
          <w:lang w:val="en-US"/>
        </w:rPr>
        <w:t xml:space="preserve">that the Proposed solution for GC0166 is aligned with the current </w:t>
      </w:r>
      <w:hyperlink r:id="rId22" w:history="1">
        <w:r w:rsidRPr="00FA0609">
          <w:rPr>
            <w:rStyle w:val="Hyperlink"/>
            <w:rFonts w:eastAsiaTheme="minorEastAsia" w:cs="Arial"/>
            <w:sz w:val="24"/>
            <w:lang w:val="en-US"/>
          </w:rPr>
          <w:t>EMR thinking</w:t>
        </w:r>
      </w:hyperlink>
      <w:r>
        <w:rPr>
          <w:rFonts w:eastAsiaTheme="minorEastAsia" w:cs="Arial"/>
          <w:sz w:val="24"/>
          <w:lang w:val="en-US"/>
        </w:rPr>
        <w:t>.</w:t>
      </w:r>
    </w:p>
    <w:p w14:paraId="5EF91908" w14:textId="77777777" w:rsidR="0055556D" w:rsidRDefault="0055556D" w:rsidP="00CD28AD">
      <w:pPr>
        <w:pStyle w:val="BodyText"/>
        <w:rPr>
          <w:rFonts w:eastAsiaTheme="minorEastAsia" w:cs="Arial"/>
          <w:b/>
          <w:bCs/>
          <w:sz w:val="24"/>
          <w:u w:val="single"/>
          <w:lang w:val="en-US"/>
        </w:rPr>
      </w:pPr>
    </w:p>
    <w:p w14:paraId="461E537F" w14:textId="77777777" w:rsidR="0055556D" w:rsidRDefault="0055556D" w:rsidP="00CD28AD">
      <w:pPr>
        <w:pStyle w:val="BodyText"/>
        <w:rPr>
          <w:rFonts w:eastAsiaTheme="minorEastAsia" w:cs="Arial"/>
          <w:b/>
          <w:bCs/>
          <w:sz w:val="24"/>
          <w:u w:val="single"/>
          <w:lang w:val="en-US"/>
        </w:rPr>
      </w:pPr>
    </w:p>
    <w:p w14:paraId="614CE69D" w14:textId="1B87DC62" w:rsidR="00CF66D5" w:rsidRDefault="00CF66D5" w:rsidP="00CD28AD">
      <w:pPr>
        <w:pStyle w:val="BodyText"/>
        <w:rPr>
          <w:rFonts w:eastAsiaTheme="minorEastAsia" w:cs="Arial"/>
          <w:b/>
          <w:bCs/>
          <w:sz w:val="24"/>
          <w:u w:val="single"/>
          <w:lang w:val="en-US"/>
        </w:rPr>
      </w:pPr>
      <w:r>
        <w:rPr>
          <w:rFonts w:eastAsiaTheme="minorEastAsia" w:cs="Arial"/>
          <w:b/>
          <w:bCs/>
          <w:sz w:val="24"/>
          <w:u w:val="single"/>
          <w:lang w:val="en-US"/>
        </w:rPr>
        <w:t xml:space="preserve">Pros and Cons of </w:t>
      </w:r>
      <w:r w:rsidR="005B7F96">
        <w:rPr>
          <w:rFonts w:eastAsiaTheme="minorEastAsia" w:cs="Arial"/>
          <w:b/>
          <w:bCs/>
          <w:sz w:val="24"/>
          <w:u w:val="single"/>
          <w:lang w:val="en-US"/>
        </w:rPr>
        <w:t>Certainty versus Flexibility</w:t>
      </w:r>
    </w:p>
    <w:p w14:paraId="112C7528" w14:textId="47C74338" w:rsidR="00B612E7" w:rsidRDefault="00FA0609" w:rsidP="00B612E7">
      <w:pPr>
        <w:spacing w:line="240" w:lineRule="auto"/>
        <w:textAlignment w:val="baseline"/>
      </w:pPr>
      <w:r>
        <w:t xml:space="preserve">The Proposer confirmed that the </w:t>
      </w:r>
      <w:r w:rsidR="00B612E7">
        <w:t xml:space="preserve">aim of this modification is to facilitate increased economic dispatch of Electricity Storage </w:t>
      </w:r>
      <w:r w:rsidR="00A76B47">
        <w:t>assets and</w:t>
      </w:r>
      <w:r w:rsidR="00AB4AC9">
        <w:t xml:space="preserve"> </w:t>
      </w:r>
      <w:r>
        <w:t>to</w:t>
      </w:r>
      <w:r w:rsidR="00B612E7">
        <w:t xml:space="preserve"> enable improved operational planning allowing the ESO to factor in these units for longer term planning (up to 24 hours ahead)</w:t>
      </w:r>
      <w:r w:rsidR="00A76B47">
        <w:t>, which is directly linked to providing certainty and that the exemptions introduced for BMUs to redeclare MDO/MDB provided additional flexibility.</w:t>
      </w:r>
    </w:p>
    <w:p w14:paraId="6146388D" w14:textId="2E8565CD" w:rsidR="00A76B47" w:rsidRPr="00A76B47" w:rsidRDefault="00A76B47" w:rsidP="00A76B47">
      <w:pPr>
        <w:pStyle w:val="NormalWeb"/>
        <w:spacing w:after="120" w:afterAutospacing="0"/>
        <w:rPr>
          <w:rFonts w:asciiTheme="minorHAnsi" w:eastAsiaTheme="minorHAnsi" w:hAnsiTheme="minorHAnsi" w:cstheme="minorBidi"/>
          <w:szCs w:val="22"/>
          <w:lang w:eastAsia="en-US"/>
        </w:rPr>
      </w:pPr>
      <w:r w:rsidRPr="00A76B47">
        <w:rPr>
          <w:rFonts w:asciiTheme="minorHAnsi" w:eastAsiaTheme="minorHAnsi" w:hAnsiTheme="minorHAnsi" w:cstheme="minorBidi"/>
          <w:szCs w:val="22"/>
          <w:lang w:eastAsia="en-US"/>
        </w:rPr>
        <w:t xml:space="preserve">The ESO noted that they had considered the balance certainty vs flexibility, the Workgroup requested further clarity on </w:t>
      </w:r>
      <w:r w:rsidRPr="00A76B47">
        <w:rPr>
          <w:rFonts w:asciiTheme="minorHAnsi" w:eastAsiaTheme="minorHAnsi" w:hAnsiTheme="minorHAnsi" w:cstheme="minorBidi"/>
          <w:szCs w:val="22"/>
          <w:lang w:eastAsia="en-US"/>
        </w:rPr>
        <w:t>this. The Proposer confirmed that by not fixing MDO/ MDB i</w:t>
      </w:r>
      <w:r w:rsidRPr="00A76B47">
        <w:rPr>
          <w:rFonts w:asciiTheme="minorHAnsi" w:eastAsiaTheme="minorHAnsi" w:hAnsiTheme="minorHAnsi" w:cstheme="minorBidi"/>
          <w:szCs w:val="22"/>
          <w:lang w:eastAsia="en-US"/>
        </w:rPr>
        <w:t>nside the BM Window</w:t>
      </w:r>
      <w:r>
        <w:rPr>
          <w:rFonts w:asciiTheme="minorHAnsi" w:eastAsiaTheme="minorHAnsi" w:hAnsiTheme="minorHAnsi" w:cstheme="minorBidi"/>
          <w:szCs w:val="22"/>
          <w:lang w:eastAsia="en-US"/>
        </w:rPr>
        <w:t xml:space="preserve"> was as a</w:t>
      </w:r>
      <w:r w:rsidRPr="00A76B47">
        <w:rPr>
          <w:rFonts w:asciiTheme="minorHAnsi" w:eastAsiaTheme="minorHAnsi" w:hAnsiTheme="minorHAnsi" w:cstheme="minorBidi"/>
          <w:szCs w:val="22"/>
          <w:lang w:eastAsia="en-US"/>
        </w:rPr>
        <w:t xml:space="preserve"> this feels like a consequence of the current market arrangements</w:t>
      </w:r>
      <w:r>
        <w:rPr>
          <w:rFonts w:asciiTheme="minorHAnsi" w:eastAsiaTheme="minorHAnsi" w:hAnsiTheme="minorHAnsi" w:cstheme="minorBidi"/>
          <w:szCs w:val="22"/>
          <w:lang w:eastAsia="en-US"/>
        </w:rPr>
        <w:t xml:space="preserve">. </w:t>
      </w:r>
      <w:r w:rsidRPr="00A76B47">
        <w:rPr>
          <w:rFonts w:asciiTheme="minorHAnsi" w:eastAsiaTheme="minorHAnsi" w:hAnsiTheme="minorHAnsi" w:cstheme="minorBidi"/>
          <w:szCs w:val="22"/>
          <w:lang w:eastAsia="en-US"/>
        </w:rPr>
        <w:t xml:space="preserve"> </w:t>
      </w:r>
    </w:p>
    <w:p w14:paraId="542160BA" w14:textId="319438A3" w:rsidR="00237FB4" w:rsidRDefault="00A76B47" w:rsidP="00CD28AD">
      <w:pPr>
        <w:spacing w:line="240" w:lineRule="auto"/>
        <w:textAlignment w:val="baseline"/>
        <w:rPr>
          <w:rFonts w:cs="Arial"/>
        </w:rPr>
      </w:pPr>
      <w:r w:rsidRPr="0055556D">
        <w:t xml:space="preserve">The Proposer also </w:t>
      </w:r>
      <w:r w:rsidRPr="0055556D">
        <w:t>consider</w:t>
      </w:r>
      <w:r w:rsidRPr="0055556D">
        <w:t>ed</w:t>
      </w:r>
      <w:r w:rsidRPr="0055556D">
        <w:t xml:space="preserve"> only allowing MDO/MDB to increase in the BM Window but to achieve this the BMU would need to hold back a large amount of energy </w:t>
      </w:r>
      <w:r w:rsidR="0055556D" w:rsidRPr="0055556D">
        <w:t>which they felt did not strike the right balance of certainty versus flexibility.</w:t>
      </w:r>
    </w:p>
    <w:p w14:paraId="1F40F746" w14:textId="77777777" w:rsidR="0055556D" w:rsidRDefault="0055556D" w:rsidP="00CD28AD">
      <w:pPr>
        <w:spacing w:line="240" w:lineRule="auto"/>
        <w:textAlignment w:val="baseline"/>
        <w:rPr>
          <w:rFonts w:ascii="Arial" w:eastAsiaTheme="minorEastAsia" w:hAnsi="Arial" w:cs="Arial"/>
          <w:b/>
          <w:bCs/>
          <w:szCs w:val="24"/>
          <w:u w:val="single"/>
          <w:lang w:val="en-US" w:eastAsia="en-GB"/>
        </w:rPr>
      </w:pPr>
    </w:p>
    <w:p w14:paraId="33D8A8EF" w14:textId="4E9F4303" w:rsidR="0055556D" w:rsidRDefault="00B3701D" w:rsidP="00CD28AD">
      <w:pPr>
        <w:spacing w:line="240" w:lineRule="auto"/>
        <w:textAlignment w:val="baseline"/>
        <w:rPr>
          <w:rFonts w:ascii="Arial" w:eastAsiaTheme="minorEastAsia" w:hAnsi="Arial" w:cs="Arial"/>
          <w:szCs w:val="24"/>
          <w:lang w:val="en-US" w:eastAsia="en-GB"/>
        </w:rPr>
      </w:pPr>
      <w:r>
        <w:rPr>
          <w:rFonts w:ascii="Arial" w:eastAsiaTheme="minorEastAsia" w:hAnsi="Arial" w:cs="Arial"/>
          <w:b/>
          <w:bCs/>
          <w:szCs w:val="24"/>
          <w:u w:val="single"/>
          <w:lang w:val="en-US" w:eastAsia="en-GB"/>
        </w:rPr>
        <w:t>Guidance Note versus Grid Code content</w:t>
      </w:r>
      <w:r w:rsidR="00CD28AD">
        <w:rPr>
          <w:rFonts w:ascii="Arial" w:eastAsiaTheme="minorEastAsia" w:hAnsi="Arial" w:cs="Arial"/>
          <w:b/>
          <w:bCs/>
          <w:szCs w:val="24"/>
          <w:u w:val="single"/>
          <w:lang w:val="en-US" w:eastAsia="en-GB"/>
        </w:rPr>
        <w:br/>
      </w:r>
      <w:r w:rsidR="0055556D">
        <w:rPr>
          <w:rFonts w:ascii="Arial" w:eastAsiaTheme="minorEastAsia" w:hAnsi="Arial" w:cs="Arial"/>
          <w:szCs w:val="24"/>
          <w:lang w:val="en-US" w:eastAsia="en-GB"/>
        </w:rPr>
        <w:t>The Workgroup discussed the possibility of introducing a guidance note to support compliance to the proposed arrangements. Whilst there was some support for this, it was noted by several Workgroup Members and the Proposer that the intention was that the solution would be articulated well enough in the Grid Code to not require any additional guidance notes.</w:t>
      </w:r>
    </w:p>
    <w:p w14:paraId="6C6F80B1" w14:textId="77777777" w:rsidR="0055556D" w:rsidRDefault="0055556D" w:rsidP="00CD28AD">
      <w:pPr>
        <w:spacing w:line="240" w:lineRule="auto"/>
        <w:textAlignment w:val="baseline"/>
        <w:rPr>
          <w:rFonts w:ascii="Arial" w:eastAsiaTheme="minorEastAsia" w:hAnsi="Arial" w:cs="Arial"/>
          <w:szCs w:val="24"/>
          <w:lang w:val="en-US" w:eastAsia="en-GB"/>
        </w:rPr>
      </w:pPr>
    </w:p>
    <w:p w14:paraId="3D75997C" w14:textId="77777777" w:rsidR="00703032" w:rsidRDefault="00703032" w:rsidP="00CD28AD">
      <w:pPr>
        <w:spacing w:line="240" w:lineRule="auto"/>
        <w:textAlignment w:val="baseline"/>
        <w:rPr>
          <w:rFonts w:cs="Arial"/>
          <w:b/>
        </w:rPr>
      </w:pPr>
    </w:p>
    <w:p w14:paraId="6F0F3659" w14:textId="2BB442DB" w:rsidR="00D16700" w:rsidRPr="00C74D43" w:rsidRDefault="00D16700" w:rsidP="00CD28AD">
      <w:pPr>
        <w:spacing w:line="240" w:lineRule="auto"/>
        <w:textAlignment w:val="baseline"/>
        <w:rPr>
          <w:rFonts w:cs="Arial"/>
          <w:b/>
          <w:u w:val="single"/>
        </w:rPr>
      </w:pPr>
      <w:r w:rsidRPr="00C74D43">
        <w:rPr>
          <w:rFonts w:cs="Arial"/>
          <w:b/>
          <w:u w:val="single"/>
        </w:rPr>
        <w:t>Consideration of other options</w:t>
      </w:r>
    </w:p>
    <w:p w14:paraId="01499CA1" w14:textId="5492DF62" w:rsidR="00126955" w:rsidRDefault="00126955" w:rsidP="00126955">
      <w:pPr>
        <w:pStyle w:val="paragraph"/>
        <w:spacing w:before="0" w:beforeAutospacing="0" w:after="0" w:afterAutospacing="0"/>
        <w:textAlignment w:val="baseline"/>
        <w:rPr>
          <w:rFonts w:asciiTheme="majorHAnsi" w:eastAsiaTheme="minorEastAsia" w:hAnsiTheme="majorHAnsi" w:cstheme="majorHAnsi"/>
          <w:lang w:val="en-US"/>
        </w:rPr>
      </w:pPr>
      <w:r>
        <w:rPr>
          <w:rFonts w:asciiTheme="majorHAnsi" w:eastAsiaTheme="minorEastAsia" w:hAnsiTheme="majorHAnsi" w:cstheme="majorHAnsi"/>
          <w:lang w:val="en-US"/>
        </w:rPr>
        <w:t xml:space="preserve">The Proposer was stated that the ESO needs to have a view of the energy available after Ancillary services commitments have been </w:t>
      </w:r>
      <w:r w:rsidR="000A0F3F">
        <w:rPr>
          <w:rFonts w:asciiTheme="majorHAnsi" w:eastAsiaTheme="minorEastAsia" w:hAnsiTheme="majorHAnsi" w:cstheme="majorHAnsi"/>
          <w:lang w:val="en-US"/>
        </w:rPr>
        <w:t>considered</w:t>
      </w:r>
      <w:r>
        <w:rPr>
          <w:rFonts w:asciiTheme="majorHAnsi" w:eastAsiaTheme="minorEastAsia" w:hAnsiTheme="majorHAnsi" w:cstheme="majorHAnsi"/>
          <w:lang w:val="en-US"/>
        </w:rPr>
        <w:t xml:space="preserve">. </w:t>
      </w:r>
      <w:r w:rsidRPr="003A2846">
        <w:rPr>
          <w:rFonts w:asciiTheme="majorHAnsi" w:eastAsiaTheme="minorEastAsia" w:hAnsiTheme="majorHAnsi" w:cstheme="majorHAnsi"/>
          <w:lang w:val="en-US"/>
        </w:rPr>
        <w:t>Ancillary Service contracts interactions</w:t>
      </w:r>
      <w:r>
        <w:rPr>
          <w:rFonts w:asciiTheme="majorHAnsi" w:eastAsiaTheme="minorEastAsia" w:hAnsiTheme="majorHAnsi" w:cstheme="majorHAnsi"/>
          <w:lang w:val="en-US"/>
        </w:rPr>
        <w:t xml:space="preserve"> affect the volume of energy available, and this feeds into the ongoing discussion about ability to redeclare MDO/MDB past gate closure.</w:t>
      </w:r>
    </w:p>
    <w:p w14:paraId="000A7B06" w14:textId="77777777" w:rsidR="00126955" w:rsidRDefault="00126955" w:rsidP="00126955">
      <w:pPr>
        <w:pStyle w:val="paragraph"/>
        <w:spacing w:before="0" w:beforeAutospacing="0" w:after="0" w:afterAutospacing="0"/>
        <w:textAlignment w:val="baseline"/>
        <w:rPr>
          <w:rFonts w:asciiTheme="majorHAnsi" w:eastAsiaTheme="minorEastAsia" w:hAnsiTheme="majorHAnsi" w:cstheme="majorHAnsi"/>
          <w:lang w:val="en-US"/>
        </w:rPr>
      </w:pPr>
    </w:p>
    <w:p w14:paraId="2D1E40F1" w14:textId="77777777" w:rsidR="00126955" w:rsidRDefault="00126955" w:rsidP="00126955">
      <w:pPr>
        <w:pStyle w:val="paragraph"/>
        <w:spacing w:before="0" w:beforeAutospacing="0" w:after="0" w:afterAutospacing="0"/>
        <w:textAlignment w:val="baseline"/>
        <w:rPr>
          <w:rFonts w:asciiTheme="majorHAnsi" w:eastAsiaTheme="minorEastAsia" w:hAnsiTheme="majorHAnsi" w:cstheme="majorHAnsi"/>
          <w:lang w:val="en-US"/>
        </w:rPr>
      </w:pPr>
      <w:r>
        <w:rPr>
          <w:rFonts w:asciiTheme="majorHAnsi" w:eastAsiaTheme="minorEastAsia" w:hAnsiTheme="majorHAnsi" w:cstheme="majorHAnsi"/>
          <w:lang w:val="en-US"/>
        </w:rPr>
        <w:t>MDO and MDB are designed n</w:t>
      </w:r>
      <w:r w:rsidRPr="003A2846">
        <w:rPr>
          <w:rFonts w:asciiTheme="majorHAnsi" w:eastAsiaTheme="minorEastAsia" w:hAnsiTheme="majorHAnsi" w:cstheme="majorHAnsi"/>
          <w:lang w:val="en-US"/>
        </w:rPr>
        <w:t>ot be a default parameter</w:t>
      </w:r>
      <w:r>
        <w:rPr>
          <w:rFonts w:asciiTheme="majorHAnsi" w:eastAsiaTheme="minorEastAsia" w:hAnsiTheme="majorHAnsi" w:cstheme="majorHAnsi"/>
          <w:lang w:val="en-US"/>
        </w:rPr>
        <w:t xml:space="preserve"> for short duration assets and they will need to be redeclared when the State of Energy of the BMU changes.</w:t>
      </w:r>
    </w:p>
    <w:p w14:paraId="1D703A07" w14:textId="77777777" w:rsidR="00373B68" w:rsidRDefault="00126955" w:rsidP="00126955">
      <w:pPr>
        <w:pStyle w:val="paragraph"/>
        <w:spacing w:before="0" w:beforeAutospacing="0" w:after="0" w:afterAutospacing="0"/>
        <w:textAlignment w:val="baseline"/>
        <w:rPr>
          <w:rFonts w:asciiTheme="majorHAnsi" w:eastAsiaTheme="minorEastAsia" w:hAnsiTheme="majorHAnsi" w:cstheme="majorHAnsi"/>
          <w:lang w:val="en-US"/>
        </w:rPr>
      </w:pPr>
      <w:r w:rsidRPr="003A2846">
        <w:rPr>
          <w:rFonts w:asciiTheme="majorHAnsi" w:eastAsiaTheme="minorEastAsia" w:hAnsiTheme="majorHAnsi" w:cstheme="majorHAnsi"/>
          <w:lang w:val="en-US"/>
        </w:rPr>
        <w:t>T</w:t>
      </w:r>
      <w:r w:rsidR="00373B68">
        <w:rPr>
          <w:rFonts w:asciiTheme="majorHAnsi" w:eastAsiaTheme="minorEastAsia" w:hAnsiTheme="majorHAnsi" w:cstheme="majorHAnsi"/>
          <w:lang w:val="en-US"/>
        </w:rPr>
        <w:t xml:space="preserve">he Workgroup has had extensive discussion around whether the parameters are technical or commercial, with </w:t>
      </w:r>
      <w:r>
        <w:rPr>
          <w:rFonts w:asciiTheme="majorHAnsi" w:eastAsiaTheme="minorEastAsia" w:hAnsiTheme="majorHAnsi" w:cstheme="majorHAnsi"/>
          <w:lang w:val="en-US"/>
        </w:rPr>
        <w:t>several Work</w:t>
      </w:r>
      <w:r w:rsidR="00373B68">
        <w:rPr>
          <w:rFonts w:asciiTheme="majorHAnsi" w:eastAsiaTheme="minorEastAsia" w:hAnsiTheme="majorHAnsi" w:cstheme="majorHAnsi"/>
          <w:lang w:val="en-US"/>
        </w:rPr>
        <w:t>g</w:t>
      </w:r>
      <w:r>
        <w:rPr>
          <w:rFonts w:asciiTheme="majorHAnsi" w:eastAsiaTheme="minorEastAsia" w:hAnsiTheme="majorHAnsi" w:cstheme="majorHAnsi"/>
          <w:lang w:val="en-US"/>
        </w:rPr>
        <w:t>roup members consider</w:t>
      </w:r>
      <w:r w:rsidR="00373B68">
        <w:rPr>
          <w:rFonts w:asciiTheme="majorHAnsi" w:eastAsiaTheme="minorEastAsia" w:hAnsiTheme="majorHAnsi" w:cstheme="majorHAnsi"/>
          <w:lang w:val="en-US"/>
        </w:rPr>
        <w:t>ing</w:t>
      </w:r>
      <w:r>
        <w:rPr>
          <w:rFonts w:asciiTheme="majorHAnsi" w:eastAsiaTheme="minorEastAsia" w:hAnsiTheme="majorHAnsi" w:cstheme="majorHAnsi"/>
          <w:lang w:val="en-US"/>
        </w:rPr>
        <w:t xml:space="preserve"> that the distinction between technical and commercial considerations is often blurred, and that the ESO intention for them to be entirely technical parameters is too restrictive. </w:t>
      </w:r>
    </w:p>
    <w:p w14:paraId="3EFC2D5C" w14:textId="08988123" w:rsidR="00126955" w:rsidRPr="00323C3D" w:rsidRDefault="00126955" w:rsidP="00126955">
      <w:pPr>
        <w:pStyle w:val="paragraph"/>
        <w:spacing w:before="0" w:beforeAutospacing="0" w:after="0" w:afterAutospacing="0"/>
        <w:textAlignment w:val="baseline"/>
        <w:rPr>
          <w:rFonts w:ascii="Arial" w:eastAsiaTheme="majorEastAsia" w:hAnsi="Arial" w:cs="Arial"/>
        </w:rPr>
      </w:pPr>
      <w:r>
        <w:rPr>
          <w:rFonts w:asciiTheme="majorHAnsi" w:eastAsiaTheme="minorEastAsia" w:hAnsiTheme="majorHAnsi" w:cstheme="majorHAnsi"/>
          <w:lang w:val="en-US"/>
        </w:rPr>
        <w:t xml:space="preserve">ESO holds the position that </w:t>
      </w:r>
      <w:r w:rsidRPr="00323C3D">
        <w:rPr>
          <w:rFonts w:ascii="Arial" w:eastAsiaTheme="minorEastAsia" w:hAnsi="Arial" w:cs="Arial"/>
          <w:lang w:val="en-US"/>
        </w:rPr>
        <w:t xml:space="preserve">Battery </w:t>
      </w:r>
      <w:r w:rsidR="00373B68">
        <w:rPr>
          <w:rFonts w:ascii="Arial" w:eastAsiaTheme="minorEastAsia" w:hAnsi="Arial" w:cs="Arial"/>
          <w:lang w:val="en-US"/>
        </w:rPr>
        <w:t xml:space="preserve">representatives will not be able to </w:t>
      </w:r>
      <w:r w:rsidRPr="00323C3D">
        <w:rPr>
          <w:rFonts w:ascii="Arial" w:eastAsiaTheme="minorEastAsia" w:hAnsi="Arial" w:cs="Arial"/>
          <w:lang w:val="en-US"/>
        </w:rPr>
        <w:t>redeclare in the window/ past gate closure</w:t>
      </w:r>
      <w:r>
        <w:rPr>
          <w:rFonts w:ascii="Arial" w:eastAsiaTheme="minorEastAsia" w:hAnsi="Arial" w:cs="Arial"/>
          <w:lang w:val="en-US"/>
        </w:rPr>
        <w:t xml:space="preserve"> in all but very specific and </w:t>
      </w:r>
      <w:r w:rsidR="00373B68">
        <w:rPr>
          <w:rFonts w:ascii="Arial" w:eastAsiaTheme="minorEastAsia" w:hAnsi="Arial" w:cs="Arial"/>
          <w:lang w:val="en-US"/>
        </w:rPr>
        <w:t>pre-</w:t>
      </w:r>
      <w:r>
        <w:rPr>
          <w:rFonts w:ascii="Arial" w:eastAsiaTheme="minorEastAsia" w:hAnsi="Arial" w:cs="Arial"/>
          <w:lang w:val="en-US"/>
        </w:rPr>
        <w:t>defined circumstances.</w:t>
      </w:r>
    </w:p>
    <w:p w14:paraId="4DCCB433" w14:textId="77777777" w:rsidR="00F55148" w:rsidRDefault="00F55148" w:rsidP="00CD28AD">
      <w:pPr>
        <w:spacing w:line="240" w:lineRule="auto"/>
        <w:textAlignment w:val="baseline"/>
        <w:rPr>
          <w:rFonts w:cs="Arial"/>
          <w:bCs/>
          <w:i/>
          <w:iCs/>
          <w:color w:val="FF0000"/>
        </w:rPr>
      </w:pPr>
    </w:p>
    <w:p w14:paraId="115DD5A9" w14:textId="3933366A" w:rsidR="0050732D" w:rsidRPr="004E6E4F" w:rsidRDefault="00DB5AEF" w:rsidP="00CD28AD">
      <w:pPr>
        <w:spacing w:line="240" w:lineRule="auto"/>
        <w:textAlignment w:val="baseline"/>
        <w:rPr>
          <w:rFonts w:ascii="Arial" w:eastAsiaTheme="minorEastAsia" w:hAnsi="Arial" w:cs="Arial"/>
          <w:b/>
          <w:bCs/>
          <w:szCs w:val="24"/>
          <w:u w:val="single"/>
          <w:lang w:val="en-US" w:eastAsia="en-GB"/>
        </w:rPr>
      </w:pPr>
      <w:r>
        <w:rPr>
          <w:rFonts w:ascii="Arial" w:eastAsiaTheme="minorEastAsia" w:hAnsi="Arial" w:cs="Arial"/>
          <w:b/>
          <w:bCs/>
          <w:szCs w:val="24"/>
          <w:u w:val="single"/>
          <w:lang w:val="en-US" w:eastAsia="en-GB"/>
        </w:rPr>
        <w:t>Tranche MDO and MDB</w:t>
      </w:r>
    </w:p>
    <w:p w14:paraId="47B0DCD9" w14:textId="1DF4AF46" w:rsidR="00D11D33" w:rsidRDefault="00D11D33" w:rsidP="00D11D33">
      <w:pPr>
        <w:spacing w:after="160"/>
        <w:rPr>
          <w:rFonts w:cstheme="minorHAnsi"/>
        </w:rPr>
      </w:pPr>
      <w:r w:rsidRPr="00EC3DFE">
        <w:rPr>
          <w:rFonts w:cstheme="minorHAnsi"/>
        </w:rPr>
        <w:t xml:space="preserve">A Workgroup member </w:t>
      </w:r>
      <w:r w:rsidR="006F55DF">
        <w:rPr>
          <w:rFonts w:cstheme="minorHAnsi"/>
        </w:rPr>
        <w:t>shared examples</w:t>
      </w:r>
      <w:r w:rsidR="00126955">
        <w:rPr>
          <w:rFonts w:cstheme="minorHAnsi"/>
        </w:rPr>
        <w:t xml:space="preserve"> </w:t>
      </w:r>
      <w:r w:rsidRPr="00EC3DFE">
        <w:rPr>
          <w:rFonts w:cstheme="minorHAnsi"/>
        </w:rPr>
        <w:t>has</w:t>
      </w:r>
      <w:r w:rsidR="00EC3DFE">
        <w:rPr>
          <w:rFonts w:cstheme="minorHAnsi"/>
        </w:rPr>
        <w:t xml:space="preserve"> previously</w:t>
      </w:r>
      <w:r w:rsidRPr="00D11D33">
        <w:rPr>
          <w:rFonts w:cstheme="minorHAnsi"/>
        </w:rPr>
        <w:t xml:space="preserve"> gone through examples with</w:t>
      </w:r>
      <w:r>
        <w:rPr>
          <w:rFonts w:cstheme="minorHAnsi"/>
        </w:rPr>
        <w:t>in a</w:t>
      </w:r>
      <w:r w:rsidRPr="00D11D33">
        <w:rPr>
          <w:rFonts w:cstheme="minorHAnsi"/>
        </w:rPr>
        <w:t xml:space="preserve"> subgroup</w:t>
      </w:r>
      <w:r w:rsidR="000A0F3F">
        <w:rPr>
          <w:rFonts w:cstheme="minorHAnsi"/>
        </w:rPr>
        <w:t xml:space="preserve"> which was then discussed with the Workgroup (Annex 4)</w:t>
      </w:r>
    </w:p>
    <w:p w14:paraId="6189F983" w14:textId="41C49896" w:rsidR="00D11D33" w:rsidRPr="00D11D33" w:rsidRDefault="00D11D33" w:rsidP="00D11D33">
      <w:pPr>
        <w:spacing w:after="160"/>
        <w:rPr>
          <w:rFonts w:cstheme="minorHAnsi"/>
        </w:rPr>
      </w:pPr>
      <w:r>
        <w:rPr>
          <w:rFonts w:cstheme="minorHAnsi"/>
        </w:rPr>
        <w:t>If a BMU is</w:t>
      </w:r>
      <w:r w:rsidRPr="00D11D33">
        <w:rPr>
          <w:rFonts w:cstheme="minorHAnsi"/>
        </w:rPr>
        <w:t xml:space="preserve"> unable to redeclare MDO in gate closure ESO could </w:t>
      </w:r>
      <w:r w:rsidR="000A0F3F" w:rsidRPr="00D11D33">
        <w:rPr>
          <w:rFonts w:cstheme="minorHAnsi"/>
        </w:rPr>
        <w:t>BOA,</w:t>
      </w:r>
      <w:r w:rsidRPr="00D11D33">
        <w:rPr>
          <w:rFonts w:cstheme="minorHAnsi"/>
        </w:rPr>
        <w:t xml:space="preserve"> </w:t>
      </w:r>
      <w:r>
        <w:rPr>
          <w:rFonts w:cstheme="minorHAnsi"/>
        </w:rPr>
        <w:t>the BMU</w:t>
      </w:r>
      <w:r w:rsidRPr="00D11D33">
        <w:rPr>
          <w:rFonts w:cstheme="minorHAnsi"/>
        </w:rPr>
        <w:t xml:space="preserve"> and so this </w:t>
      </w:r>
      <w:r w:rsidR="000A0F3F" w:rsidRPr="00D11D33">
        <w:rPr>
          <w:rFonts w:cstheme="minorHAnsi"/>
        </w:rPr>
        <w:t>must</w:t>
      </w:r>
      <w:r w:rsidRPr="00D11D33">
        <w:rPr>
          <w:rFonts w:cstheme="minorHAnsi"/>
        </w:rPr>
        <w:t xml:space="preserve"> be allowed </w:t>
      </w:r>
      <w:r>
        <w:rPr>
          <w:rFonts w:cstheme="minorHAnsi"/>
        </w:rPr>
        <w:t>suggested</w:t>
      </w:r>
      <w:r w:rsidRPr="00D11D33">
        <w:rPr>
          <w:rFonts w:cstheme="minorHAnsi"/>
        </w:rPr>
        <w:t xml:space="preserve"> think</w:t>
      </w:r>
      <w:r>
        <w:rPr>
          <w:rFonts w:cstheme="minorHAnsi"/>
        </w:rPr>
        <w:t>ing</w:t>
      </w:r>
      <w:r w:rsidRPr="00D11D33">
        <w:rPr>
          <w:rFonts w:cstheme="minorHAnsi"/>
        </w:rPr>
        <w:t xml:space="preserve"> about tranches – </w:t>
      </w:r>
    </w:p>
    <w:p w14:paraId="05360F87" w14:textId="07FE8C0A" w:rsidR="00D11D33" w:rsidRPr="00D11D33" w:rsidRDefault="00D11D33" w:rsidP="00D11D33">
      <w:pPr>
        <w:pStyle w:val="ListParagraph"/>
        <w:numPr>
          <w:ilvl w:val="0"/>
          <w:numId w:val="42"/>
        </w:numPr>
        <w:spacing w:after="160"/>
        <w:rPr>
          <w:rFonts w:cstheme="minorHAnsi"/>
        </w:rPr>
      </w:pPr>
      <w:r w:rsidRPr="00D11D33">
        <w:rPr>
          <w:rFonts w:cstheme="minorHAnsi"/>
        </w:rPr>
        <w:t xml:space="preserve">Capacity and </w:t>
      </w:r>
    </w:p>
    <w:p w14:paraId="05FE67F7" w14:textId="420819F3" w:rsidR="00D11D33" w:rsidRPr="00D11D33" w:rsidRDefault="00D11D33" w:rsidP="00D11D33">
      <w:pPr>
        <w:pStyle w:val="ListParagraph"/>
        <w:numPr>
          <w:ilvl w:val="0"/>
          <w:numId w:val="42"/>
        </w:numPr>
        <w:spacing w:after="160"/>
        <w:rPr>
          <w:rFonts w:cstheme="minorHAnsi"/>
        </w:rPr>
      </w:pPr>
      <w:r w:rsidRPr="00D11D33">
        <w:rPr>
          <w:rFonts w:cstheme="minorHAnsi"/>
        </w:rPr>
        <w:t xml:space="preserve">Committed / </w:t>
      </w:r>
      <w:r>
        <w:rPr>
          <w:rFonts w:cstheme="minorHAnsi"/>
        </w:rPr>
        <w:t>R</w:t>
      </w:r>
      <w:r w:rsidRPr="00D11D33">
        <w:rPr>
          <w:rFonts w:cstheme="minorHAnsi"/>
        </w:rPr>
        <w:t>eserved.</w:t>
      </w:r>
    </w:p>
    <w:p w14:paraId="2EA52C03" w14:textId="77777777" w:rsidR="00CF66D5" w:rsidRDefault="00CF66D5" w:rsidP="00CD28AD">
      <w:pPr>
        <w:spacing w:line="240" w:lineRule="auto"/>
        <w:textAlignment w:val="baseline"/>
        <w:rPr>
          <w:rFonts w:cs="Arial"/>
          <w:bCs/>
          <w:i/>
          <w:iCs/>
          <w:color w:val="FF0000"/>
        </w:rPr>
      </w:pPr>
    </w:p>
    <w:p w14:paraId="4A7366EC" w14:textId="77777777" w:rsidR="00CF66D5" w:rsidRDefault="00CF66D5" w:rsidP="00CD28AD">
      <w:pPr>
        <w:spacing w:line="240" w:lineRule="auto"/>
        <w:textAlignment w:val="baseline"/>
        <w:rPr>
          <w:rFonts w:cs="Arial"/>
          <w:bCs/>
          <w:i/>
          <w:iCs/>
          <w:color w:val="FF0000"/>
        </w:rPr>
      </w:pPr>
    </w:p>
    <w:p w14:paraId="5F8FB822" w14:textId="77777777" w:rsidR="00D16700" w:rsidRDefault="00D16700" w:rsidP="00CD28AD">
      <w:pPr>
        <w:spacing w:line="240" w:lineRule="auto"/>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62D563DF" w14:textId="77777777" w:rsidR="00DA7723" w:rsidRDefault="00DA7723" w:rsidP="00CD28AD">
      <w:pPr>
        <w:spacing w:line="240" w:lineRule="auto"/>
        <w:textAlignment w:val="baseline"/>
        <w:rPr>
          <w:rFonts w:cs="Arial"/>
          <w:b/>
          <w:bCs/>
          <w:iCs/>
          <w:color w:val="F26522" w:themeColor="accent1"/>
        </w:rPr>
      </w:pPr>
    </w:p>
    <w:p w14:paraId="2797D0F0" w14:textId="332E8936" w:rsidR="006A46D4" w:rsidRDefault="006A46D4" w:rsidP="00CD28AD"/>
    <w:p w14:paraId="06373FD6" w14:textId="77777777" w:rsidR="006A46D4" w:rsidRDefault="00D16700" w:rsidP="00CD28AD">
      <w:pPr>
        <w:pStyle w:val="Heading2"/>
      </w:pPr>
      <w:bookmarkStart w:id="18" w:name="_Toc74204563"/>
      <w:r>
        <w:t xml:space="preserve">Draft </w:t>
      </w:r>
      <w:r w:rsidR="00C20613">
        <w:t>l</w:t>
      </w:r>
      <w:r w:rsidR="006A46D4">
        <w:t xml:space="preserve">egal </w:t>
      </w:r>
      <w:proofErr w:type="gramStart"/>
      <w:r w:rsidR="006A46D4">
        <w:t>text</w:t>
      </w:r>
      <w:bookmarkEnd w:id="18"/>
      <w:proofErr w:type="gramEnd"/>
    </w:p>
    <w:p w14:paraId="4D51A8CE" w14:textId="77777777" w:rsidR="006F2180" w:rsidRDefault="006F2180" w:rsidP="00CD28AD">
      <w:pPr>
        <w:pStyle w:val="ListParagraph"/>
        <w:keepLines/>
        <w:widowControl w:val="0"/>
        <w:tabs>
          <w:tab w:val="left" w:pos="1418"/>
        </w:tabs>
        <w:spacing w:before="0" w:line="264" w:lineRule="auto"/>
        <w:ind w:left="0"/>
        <w:rPr>
          <w:color w:val="000000"/>
          <w:lang w:eastAsia="en-US"/>
        </w:rPr>
      </w:pPr>
    </w:p>
    <w:p w14:paraId="50C5CEE9" w14:textId="1E34138E" w:rsidR="006F2180" w:rsidRPr="005C0DA4" w:rsidRDefault="006F2180" w:rsidP="00CD28AD">
      <w:pPr>
        <w:pStyle w:val="ListParagraph"/>
        <w:keepLines/>
        <w:widowControl w:val="0"/>
        <w:tabs>
          <w:tab w:val="left" w:pos="1418"/>
        </w:tabs>
        <w:spacing w:before="0" w:line="264" w:lineRule="auto"/>
        <w:ind w:left="0"/>
        <w:rPr>
          <w:color w:val="000000"/>
          <w:lang w:eastAsia="en-US"/>
        </w:rPr>
      </w:pPr>
      <w:r w:rsidRPr="005C0DA4">
        <w:rPr>
          <w:color w:val="000000"/>
          <w:lang w:eastAsia="en-US"/>
        </w:rPr>
        <w:t xml:space="preserve">The draft legal text for this change can be found in Annex </w:t>
      </w:r>
      <w:r w:rsidR="006F55DF">
        <w:rPr>
          <w:color w:val="000000"/>
          <w:lang w:eastAsia="en-US"/>
        </w:rPr>
        <w:t>3</w:t>
      </w:r>
      <w:r w:rsidRPr="005C0DA4">
        <w:rPr>
          <w:color w:val="000000"/>
          <w:lang w:eastAsia="en-US"/>
        </w:rPr>
        <w:t>.</w:t>
      </w:r>
    </w:p>
    <w:p w14:paraId="4F9FA5F2" w14:textId="77777777" w:rsidR="006F2180" w:rsidRDefault="006F2180" w:rsidP="00CD28AD">
      <w:pPr>
        <w:pStyle w:val="ListParagraph"/>
        <w:keepLines/>
        <w:widowControl w:val="0"/>
        <w:tabs>
          <w:tab w:val="left" w:pos="1418"/>
        </w:tabs>
        <w:spacing w:before="0" w:line="264" w:lineRule="auto"/>
        <w:ind w:left="0"/>
        <w:rPr>
          <w:color w:val="000000"/>
          <w:highlight w:val="yellow"/>
          <w:lang w:eastAsia="en-US"/>
        </w:rPr>
      </w:pPr>
    </w:p>
    <w:p w14:paraId="3AAE24EF" w14:textId="77777777" w:rsidR="00470B5B" w:rsidRPr="005603D9" w:rsidRDefault="00470B5B" w:rsidP="00CD28AD">
      <w:pPr>
        <w:pStyle w:val="CA6"/>
      </w:pPr>
      <w:bookmarkStart w:id="19" w:name="_Toc74204564"/>
      <w:r w:rsidRPr="005603D9">
        <w:t>What is the impact of this change?</w:t>
      </w:r>
      <w:bookmarkEnd w:id="19"/>
    </w:p>
    <w:p w14:paraId="31CC0F0C" w14:textId="77777777" w:rsidR="00AE46F6" w:rsidRPr="00AE46F6" w:rsidRDefault="00AE46F6" w:rsidP="00CD28AD">
      <w:pPr>
        <w:pStyle w:val="Heading2"/>
      </w:pPr>
      <w:bookmarkStart w:id="20" w:name="_Toc74204565"/>
      <w:r w:rsidRPr="00AE46F6">
        <w:t xml:space="preserve">Proposer’s </w:t>
      </w:r>
      <w:r w:rsidR="008767E3">
        <w:t>a</w:t>
      </w:r>
      <w:r w:rsidRPr="00AE46F6">
        <w:t xml:space="preserve">ssessment against Code Objectives </w:t>
      </w:r>
      <w:bookmarkEnd w:id="20"/>
    </w:p>
    <w:p w14:paraId="1E51091A" w14:textId="1DD6E1C0" w:rsidR="00F25786" w:rsidRDefault="00F25786" w:rsidP="00CD28AD">
      <w:pPr>
        <w:rPr>
          <w:rFonts w:cs="Arial"/>
          <w:bCs/>
          <w:i/>
          <w:color w:val="FF0000"/>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F1967" w:rsidRPr="005603D9" w14:paraId="3BA56B34" w14:textId="77777777">
        <w:trPr>
          <w:trHeight w:hRule="exact" w:val="561"/>
        </w:trPr>
        <w:tc>
          <w:tcPr>
            <w:tcW w:w="9493" w:type="dxa"/>
            <w:gridSpan w:val="2"/>
            <w:shd w:val="clear" w:color="auto" w:fill="F26522" w:themeFill="accent1"/>
            <w:vAlign w:val="center"/>
          </w:tcPr>
          <w:p w14:paraId="06C12B43" w14:textId="77777777" w:rsidR="006F1967" w:rsidRPr="009A206C" w:rsidRDefault="006F1967" w:rsidP="00CD28AD">
            <w:pPr>
              <w:pStyle w:val="Heading3"/>
            </w:pPr>
            <w:bookmarkStart w:id="21" w:name="_Toc152683640"/>
            <w:r w:rsidRPr="009A206C">
              <w:rPr>
                <w:color w:val="FFFFFF" w:themeColor="background1"/>
              </w:rPr>
              <w:lastRenderedPageBreak/>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21"/>
            <w:r w:rsidRPr="009A206C">
              <w:rPr>
                <w:color w:val="FFFFFF" w:themeColor="background1"/>
              </w:rPr>
              <w:t xml:space="preserve">  </w:t>
            </w:r>
          </w:p>
        </w:tc>
      </w:tr>
      <w:tr w:rsidR="006F1967" w:rsidRPr="005603D9" w14:paraId="766A7A9C" w14:textId="77777777">
        <w:trPr>
          <w:trHeight w:val="397"/>
        </w:trPr>
        <w:tc>
          <w:tcPr>
            <w:tcW w:w="6478" w:type="dxa"/>
          </w:tcPr>
          <w:p w14:paraId="540E76C4" w14:textId="77777777" w:rsidR="006F1967" w:rsidRPr="00114732" w:rsidRDefault="006F1967" w:rsidP="00CD28AD">
            <w:pPr>
              <w:rPr>
                <w:b/>
              </w:rPr>
            </w:pPr>
            <w:r w:rsidRPr="00114732">
              <w:rPr>
                <w:b/>
              </w:rPr>
              <w:t>Relevant Objective</w:t>
            </w:r>
          </w:p>
        </w:tc>
        <w:tc>
          <w:tcPr>
            <w:tcW w:w="3015" w:type="dxa"/>
          </w:tcPr>
          <w:p w14:paraId="49EF24FB" w14:textId="77777777" w:rsidR="006F1967" w:rsidRPr="00114732" w:rsidRDefault="006F1967" w:rsidP="00CD28AD">
            <w:pPr>
              <w:rPr>
                <w:b/>
              </w:rPr>
            </w:pPr>
            <w:r w:rsidRPr="00114732">
              <w:rPr>
                <w:b/>
              </w:rPr>
              <w:t>Identified impact</w:t>
            </w:r>
          </w:p>
        </w:tc>
      </w:tr>
      <w:tr w:rsidR="006F1967" w:rsidRPr="005603D9" w14:paraId="61B0449F" w14:textId="77777777">
        <w:trPr>
          <w:trHeight w:val="397"/>
        </w:trPr>
        <w:tc>
          <w:tcPr>
            <w:tcW w:w="6478" w:type="dxa"/>
          </w:tcPr>
          <w:p w14:paraId="6DEEB32C" w14:textId="69982F36" w:rsidR="006F1967" w:rsidRPr="005603D9" w:rsidRDefault="006F1967" w:rsidP="00CD28AD">
            <w:r w:rsidRPr="00C66D49">
              <w:rPr>
                <w:szCs w:val="20"/>
              </w:rPr>
              <w:t xml:space="preserve">(a) To permit the development, </w:t>
            </w:r>
            <w:r w:rsidR="000A0F3F" w:rsidRPr="00C66D49">
              <w:rPr>
                <w:szCs w:val="20"/>
              </w:rPr>
              <w:t>maintenance,</w:t>
            </w:r>
            <w:r w:rsidRPr="00C66D49">
              <w:rPr>
                <w:szCs w:val="20"/>
              </w:rPr>
              <w:t xml:space="preserve"> and operation of an efficient, </w:t>
            </w:r>
            <w:proofErr w:type="gramStart"/>
            <w:r w:rsidRPr="00C66D49">
              <w:rPr>
                <w:szCs w:val="20"/>
              </w:rPr>
              <w:t>coordinated</w:t>
            </w:r>
            <w:proofErr w:type="gramEnd"/>
            <w:r w:rsidRPr="00C66D49">
              <w:rPr>
                <w:szCs w:val="20"/>
              </w:rPr>
              <w:t xml:space="preserve"> and economical system for the transmission of electricity</w:t>
            </w:r>
          </w:p>
        </w:tc>
        <w:tc>
          <w:tcPr>
            <w:tcW w:w="3015" w:type="dxa"/>
          </w:tcPr>
          <w:sdt>
            <w:sdtPr>
              <w:rPr>
                <w:rStyle w:val="Boldnormaltext"/>
              </w:rPr>
              <w:alias w:val="Impact assessment"/>
              <w:tag w:val="Impact assessment"/>
              <w:id w:val="1488983676"/>
              <w:placeholder>
                <w:docPart w:val="14DA7A48B07D4C0B8F21CE9F2D68E5A0"/>
              </w:placeholder>
              <w:dropDownList>
                <w:listItem w:displayText="Positive" w:value="Positive"/>
                <w:listItem w:displayText="Negative" w:value="Negative"/>
                <w:listItem w:displayText="Neutral" w:value="Neutral"/>
              </w:dropDownList>
            </w:sdtPr>
            <w:sdtEndPr>
              <w:rPr>
                <w:rStyle w:val="Boldnormaltext"/>
              </w:rPr>
            </w:sdtEndPr>
            <w:sdtContent>
              <w:p w14:paraId="795C8C9A" w14:textId="77777777" w:rsidR="006F1967" w:rsidRDefault="006F1967" w:rsidP="00CD28AD">
                <w:r>
                  <w:rPr>
                    <w:rStyle w:val="Boldnormaltext"/>
                  </w:rPr>
                  <w:t>Positive</w:t>
                </w:r>
              </w:p>
            </w:sdtContent>
          </w:sdt>
          <w:sdt>
            <w:sdtPr>
              <w:alias w:val="Insert text"/>
              <w:tag w:val="Insert text"/>
              <w:id w:val="-254058859"/>
              <w:placeholder>
                <w:docPart w:val="67993D2AD44F4E26B0138B527FB41BA5"/>
              </w:placeholder>
            </w:sdtPr>
            <w:sdtEndPr/>
            <w:sdtContent>
              <w:p w14:paraId="6E8AE641" w14:textId="0083DB4E" w:rsidR="006F1967" w:rsidRPr="005603D9" w:rsidRDefault="006F1967" w:rsidP="00CD28AD">
                <w:r>
                  <w:t>The new parameters will allow Electricity Storage devices to inform the ESO of energy available over time, instead of the ESO having to derive this from existing parameters that were not intended for this purpose.</w:t>
                </w:r>
              </w:p>
            </w:sdtContent>
          </w:sdt>
        </w:tc>
      </w:tr>
      <w:tr w:rsidR="006F1967" w:rsidRPr="005603D9" w14:paraId="515ED82E" w14:textId="77777777">
        <w:trPr>
          <w:trHeight w:val="397"/>
        </w:trPr>
        <w:tc>
          <w:tcPr>
            <w:tcW w:w="6478" w:type="dxa"/>
          </w:tcPr>
          <w:p w14:paraId="42456F17" w14:textId="77777777" w:rsidR="006F1967" w:rsidRPr="005603D9" w:rsidRDefault="006F1967" w:rsidP="00CD28AD">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814ACD23F2BB489DB0F4FC61E0526171"/>
              </w:placeholder>
              <w:dropDownList>
                <w:listItem w:displayText="Positive" w:value="Positive"/>
                <w:listItem w:displayText="Negative" w:value="Negative"/>
                <w:listItem w:displayText="Neutral" w:value="Neutral"/>
              </w:dropDownList>
            </w:sdtPr>
            <w:sdtEndPr>
              <w:rPr>
                <w:rStyle w:val="Boldnormaltext"/>
              </w:rPr>
            </w:sdtEndPr>
            <w:sdtContent>
              <w:p w14:paraId="7CC38B56" w14:textId="77777777" w:rsidR="006F1967" w:rsidRDefault="006F1967" w:rsidP="00CD28AD">
                <w:r>
                  <w:rPr>
                    <w:rStyle w:val="Boldnormaltext"/>
                  </w:rPr>
                  <w:t>Positive</w:t>
                </w:r>
              </w:p>
            </w:sdtContent>
          </w:sdt>
          <w:sdt>
            <w:sdtPr>
              <w:alias w:val="Insert text"/>
              <w:tag w:val="Insert text"/>
              <w:id w:val="-36277221"/>
              <w:placeholder>
                <w:docPart w:val="7739E175E7E04188B68C909723B7B550"/>
              </w:placeholder>
            </w:sdtPr>
            <w:sdtEndPr/>
            <w:sdtContent>
              <w:p w14:paraId="74C5551B" w14:textId="77777777" w:rsidR="006F1967" w:rsidRPr="005603D9" w:rsidRDefault="006F1967" w:rsidP="00CD28AD">
                <w:r w:rsidRPr="00471382">
                  <w:t xml:space="preserve">The dispatch of these assets will not be limited </w:t>
                </w:r>
                <w:proofErr w:type="gramStart"/>
                <w:r w:rsidRPr="00471382">
                  <w:t>by the use of</w:t>
                </w:r>
                <w:proofErr w:type="gramEnd"/>
                <w:r w:rsidRPr="00471382">
                  <w:t xml:space="preserve"> heuristic rules but will be based on the declared capability of the assets</w:t>
                </w:r>
                <w:r>
                  <w:t>.</w:t>
                </w:r>
              </w:p>
            </w:sdtContent>
          </w:sdt>
        </w:tc>
      </w:tr>
      <w:tr w:rsidR="006F1967" w:rsidRPr="005603D9" w14:paraId="7AB272D7" w14:textId="77777777">
        <w:trPr>
          <w:trHeight w:val="397"/>
        </w:trPr>
        <w:tc>
          <w:tcPr>
            <w:tcW w:w="6478" w:type="dxa"/>
          </w:tcPr>
          <w:p w14:paraId="3E9841CA" w14:textId="77777777" w:rsidR="006F1967" w:rsidRPr="005603D9" w:rsidRDefault="006F1967" w:rsidP="00CD28AD">
            <w:r w:rsidRPr="00C66D49">
              <w:rPr>
                <w:szCs w:val="20"/>
              </w:rPr>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0C433077484B4D01AFAC5B9F0E5F66AE"/>
              </w:placeholder>
              <w:dropDownList>
                <w:listItem w:displayText="Positive" w:value="Positive"/>
                <w:listItem w:displayText="Negative" w:value="Negative"/>
                <w:listItem w:displayText="Neutral" w:value="Neutral"/>
              </w:dropDownList>
            </w:sdtPr>
            <w:sdtEndPr>
              <w:rPr>
                <w:rStyle w:val="Boldnormaltext"/>
              </w:rPr>
            </w:sdtEndPr>
            <w:sdtContent>
              <w:p w14:paraId="7220BD7E" w14:textId="77777777" w:rsidR="006F1967" w:rsidRDefault="006F1967" w:rsidP="00CD28AD">
                <w:r>
                  <w:rPr>
                    <w:rStyle w:val="Boldnormaltext"/>
                  </w:rPr>
                  <w:t>Positive</w:t>
                </w:r>
              </w:p>
            </w:sdtContent>
          </w:sdt>
          <w:sdt>
            <w:sdtPr>
              <w:alias w:val="Insert text"/>
              <w:tag w:val="Insert text"/>
              <w:id w:val="-1536581747"/>
              <w:placeholder>
                <w:docPart w:val="D6DF702C6C1047B48C562F20984C3792"/>
              </w:placeholder>
            </w:sdtPr>
            <w:sdtEndPr/>
            <w:sdtContent>
              <w:p w14:paraId="6D12862E" w14:textId="77777777" w:rsidR="006F1967" w:rsidRPr="005603D9" w:rsidRDefault="006F1967" w:rsidP="00CD28AD">
                <w:r w:rsidRPr="00471382">
                  <w:t>Allowing Duration Assets to declare their available energy allows for better operational planning by the ESO and better managing of margins and constraints</w:t>
                </w:r>
                <w:r>
                  <w:t>.</w:t>
                </w:r>
              </w:p>
            </w:sdtContent>
          </w:sdt>
        </w:tc>
      </w:tr>
      <w:tr w:rsidR="006F1967" w:rsidRPr="005603D9" w14:paraId="44250DE6" w14:textId="77777777">
        <w:trPr>
          <w:trHeight w:val="397"/>
        </w:trPr>
        <w:tc>
          <w:tcPr>
            <w:tcW w:w="6478" w:type="dxa"/>
          </w:tcPr>
          <w:p w14:paraId="2AECA41C" w14:textId="77777777" w:rsidR="006F1967" w:rsidRPr="005603D9" w:rsidRDefault="006F1967" w:rsidP="00CD28AD">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972E422DAA994A049E30AB3FF255D5EF"/>
              </w:placeholder>
              <w:dropDownList>
                <w:listItem w:displayText="Positive" w:value="Positive"/>
                <w:listItem w:displayText="Negative" w:value="Negative"/>
                <w:listItem w:displayText="Neutral" w:value="Neutral"/>
              </w:dropDownList>
            </w:sdtPr>
            <w:sdtEndPr>
              <w:rPr>
                <w:rStyle w:val="Boldnormaltext"/>
              </w:rPr>
            </w:sdtEndPr>
            <w:sdtContent>
              <w:p w14:paraId="53607F57" w14:textId="77777777" w:rsidR="006F1967" w:rsidRDefault="006F1967" w:rsidP="00CD28AD">
                <w:r>
                  <w:rPr>
                    <w:rStyle w:val="Boldnormaltext"/>
                  </w:rPr>
                  <w:t>Neutral</w:t>
                </w:r>
              </w:p>
            </w:sdtContent>
          </w:sdt>
          <w:sdt>
            <w:sdtPr>
              <w:alias w:val="Insert text"/>
              <w:tag w:val="Insert text"/>
              <w:id w:val="1574623521"/>
              <w:placeholder>
                <w:docPart w:val="C9BA4B087AA74DC3929398353EFB394B"/>
              </w:placeholder>
            </w:sdtPr>
            <w:sdtEndPr/>
            <w:sdtContent>
              <w:p w14:paraId="38021D26" w14:textId="77777777" w:rsidR="006F1967" w:rsidRPr="005603D9" w:rsidRDefault="006F1967" w:rsidP="00CD28AD">
                <w:r w:rsidRPr="00471382">
                  <w:t>Does not affect ESO obligations</w:t>
                </w:r>
                <w:r>
                  <w:t>.</w:t>
                </w:r>
              </w:p>
            </w:sdtContent>
          </w:sdt>
        </w:tc>
      </w:tr>
      <w:tr w:rsidR="006F1967" w:rsidRPr="005603D9" w14:paraId="387CD532" w14:textId="77777777">
        <w:trPr>
          <w:trHeight w:val="397"/>
        </w:trPr>
        <w:tc>
          <w:tcPr>
            <w:tcW w:w="6478" w:type="dxa"/>
          </w:tcPr>
          <w:p w14:paraId="5C931B40" w14:textId="77777777" w:rsidR="006F1967" w:rsidRPr="005603D9" w:rsidRDefault="006F1967" w:rsidP="00CD28AD">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42E8BE1710E24DE08BCD5A0F47117C78"/>
              </w:placeholder>
              <w:dropDownList>
                <w:listItem w:displayText="Positive" w:value="Positive"/>
                <w:listItem w:displayText="Negative" w:value="Negative"/>
                <w:listItem w:displayText="Neutral" w:value="Neutral"/>
              </w:dropDownList>
            </w:sdtPr>
            <w:sdtEndPr>
              <w:rPr>
                <w:rStyle w:val="Boldnormaltext"/>
              </w:rPr>
            </w:sdtEndPr>
            <w:sdtContent>
              <w:p w14:paraId="12895945" w14:textId="77777777" w:rsidR="006F1967" w:rsidRDefault="006F1967" w:rsidP="00CD28AD">
                <w:r>
                  <w:rPr>
                    <w:rStyle w:val="Boldnormaltext"/>
                  </w:rPr>
                  <w:t>Neutral</w:t>
                </w:r>
              </w:p>
            </w:sdtContent>
          </w:sdt>
          <w:sdt>
            <w:sdtPr>
              <w:alias w:val="Insert text"/>
              <w:tag w:val="Insert text"/>
              <w:id w:val="1086035023"/>
              <w:placeholder>
                <w:docPart w:val="1B9AB540BB294A7E9E9BA1ADD81C14B6"/>
              </w:placeholder>
            </w:sdtPr>
            <w:sdtEndPr/>
            <w:sdtContent>
              <w:p w14:paraId="3A325893" w14:textId="77777777" w:rsidR="006F1967" w:rsidRPr="005603D9" w:rsidRDefault="006F1967" w:rsidP="00CD28AD">
                <w:r w:rsidRPr="00471382">
                  <w:t>The change is not related to administration of the codes</w:t>
                </w:r>
                <w:r>
                  <w:t>.</w:t>
                </w:r>
              </w:p>
            </w:sdtContent>
          </w:sdt>
        </w:tc>
      </w:tr>
    </w:tbl>
    <w:p w14:paraId="313BF487" w14:textId="77777777" w:rsidR="00F25786" w:rsidRDefault="00F25786" w:rsidP="00CD28AD">
      <w:pPr>
        <w:rPr>
          <w:rFonts w:cs="Arial"/>
          <w:bCs/>
          <w:i/>
          <w:color w:val="FF0000"/>
          <w:kern w:val="32"/>
        </w:rPr>
      </w:pPr>
    </w:p>
    <w:p w14:paraId="52259490" w14:textId="77777777" w:rsidR="006F1967" w:rsidRPr="00AE46F6" w:rsidRDefault="006F1967" w:rsidP="00CD28AD">
      <w:pPr>
        <w:rPr>
          <w:rFonts w:cs="Arial"/>
          <w:bCs/>
          <w:i/>
          <w:color w:val="FF0000"/>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5D1D87" w14:paraId="0C6FEF71" w14:textId="77777777">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7DFA7538" w14:textId="77777777" w:rsidR="005D1D87" w:rsidRDefault="005D1D87" w:rsidP="00CD28AD">
            <w:pPr>
              <w:pStyle w:val="Heading3"/>
              <w:rPr>
                <w:lang w:eastAsia="en-US"/>
              </w:rPr>
            </w:pPr>
            <w:bookmarkStart w:id="22" w:name="_Toc58837636"/>
            <w:bookmarkStart w:id="23" w:name="_Toc58844718"/>
            <w:bookmarkStart w:id="24" w:name="_Toc58847323"/>
            <w:bookmarkStart w:id="25" w:name="_Toc152683641"/>
            <w:r>
              <w:rPr>
                <w:color w:val="FFFFFF" w:themeColor="background1"/>
                <w:lang w:eastAsia="en-US"/>
              </w:rPr>
              <w:t>Proposer’s assessment of the impact of the modification on the stakeholder / consumer benefit categories</w:t>
            </w:r>
            <w:bookmarkEnd w:id="22"/>
            <w:bookmarkEnd w:id="23"/>
            <w:bookmarkEnd w:id="24"/>
            <w:bookmarkEnd w:id="25"/>
          </w:p>
        </w:tc>
      </w:tr>
      <w:tr w:rsidR="005D1D87" w14:paraId="63B5DBFD"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D416C89" w14:textId="77777777" w:rsidR="005D1D87" w:rsidRDefault="005D1D87" w:rsidP="00CD28AD">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1ED9D3D" w14:textId="77777777" w:rsidR="005D1D87" w:rsidRDefault="005D1D87" w:rsidP="00CD28AD">
            <w:pPr>
              <w:rPr>
                <w:b/>
              </w:rPr>
            </w:pPr>
            <w:r>
              <w:rPr>
                <w:b/>
              </w:rPr>
              <w:t>Identified impact</w:t>
            </w:r>
          </w:p>
        </w:tc>
      </w:tr>
      <w:tr w:rsidR="005D1D87" w14:paraId="554FB25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2C566E7" w14:textId="77777777" w:rsidR="005D1D87" w:rsidRDefault="005D1D87" w:rsidP="00CD28AD">
            <w: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FF601118C2814CD799169EF23506EFB0"/>
              </w:placeholder>
              <w:dropDownList>
                <w:listItem w:displayText="Positive" w:value="Positive"/>
                <w:listItem w:displayText="Negative" w:value="Negative"/>
                <w:listItem w:displayText="Neutral" w:value="Neutral"/>
              </w:dropDownList>
            </w:sdtPr>
            <w:sdtEndPr>
              <w:rPr>
                <w:rStyle w:val="Boldnormaltext"/>
              </w:rPr>
            </w:sdtEndPr>
            <w:sdtContent>
              <w:p w14:paraId="7A099EA1" w14:textId="77777777" w:rsidR="005D1D87" w:rsidRDefault="005D1D87" w:rsidP="00CD28AD">
                <w:r>
                  <w:rPr>
                    <w:rStyle w:val="Boldnormaltext"/>
                  </w:rPr>
                  <w:t>Positive</w:t>
                </w:r>
              </w:p>
            </w:sdtContent>
          </w:sdt>
          <w:sdt>
            <w:sdtPr>
              <w:rPr>
                <w:rFonts w:ascii="Arial" w:eastAsia="Times New Roman" w:hAnsi="Arial" w:cs="Times New Roman"/>
                <w:color w:val="808080"/>
                <w:sz w:val="20"/>
                <w:szCs w:val="24"/>
                <w:lang w:eastAsia="en-GB"/>
              </w:rPr>
              <w:id w:val="1093585100"/>
              <w:placeholder>
                <w:docPart w:val="1C31C94526714B4B9C2642354E1A6243"/>
              </w:placeholder>
            </w:sdtPr>
            <w:sdtEndPr>
              <w:rPr>
                <w:rFonts w:asciiTheme="minorHAnsi" w:eastAsiaTheme="minorHAnsi" w:hAnsiTheme="minorHAnsi" w:cstheme="minorBidi"/>
                <w:color w:val="auto"/>
                <w:sz w:val="24"/>
                <w:szCs w:val="22"/>
                <w:lang w:eastAsia="en-US"/>
              </w:rPr>
            </w:sdtEndPr>
            <w:sdtContent>
              <w:sdt>
                <w:sdtPr>
                  <w:rPr>
                    <w:rFonts w:ascii="Arial" w:eastAsia="Times New Roman" w:hAnsi="Arial" w:cs="Times New Roman"/>
                    <w:sz w:val="20"/>
                    <w:szCs w:val="24"/>
                    <w:shd w:val="clear" w:color="auto" w:fill="E6E6E6"/>
                    <w:lang w:eastAsia="en-GB"/>
                  </w:rPr>
                  <w:id w:val="505327461"/>
                  <w:placeholder>
                    <w:docPart w:val="701AA928D2254315BD8071681144A107"/>
                  </w:placeholder>
                </w:sdtPr>
                <w:sdtEndPr>
                  <w:rPr>
                    <w:rFonts w:asciiTheme="minorHAnsi" w:eastAsiaTheme="minorHAnsi" w:hAnsiTheme="minorHAnsi" w:cstheme="minorBidi"/>
                    <w:szCs w:val="22"/>
                    <w:lang w:eastAsia="en-US"/>
                  </w:rPr>
                </w:sdtEndPr>
                <w:sdtContent>
                  <w:p w14:paraId="5E178A36" w14:textId="362BFC2A" w:rsidR="005D1D87" w:rsidRPr="00F30CC6" w:rsidRDefault="005D1D87" w:rsidP="00CD28AD">
                    <w:pPr>
                      <w:rPr>
                        <w:sz w:val="20"/>
                      </w:rPr>
                    </w:pPr>
                    <w:r w:rsidRPr="00F30CC6">
                      <w:rPr>
                        <w:sz w:val="20"/>
                      </w:rPr>
                      <w:t>Currently the ESO uses what is called the “</w:t>
                    </w:r>
                    <w:proofErr w:type="gramStart"/>
                    <w:r w:rsidRPr="00F30CC6">
                      <w:rPr>
                        <w:sz w:val="20"/>
                      </w:rPr>
                      <w:t>15 minute</w:t>
                    </w:r>
                    <w:proofErr w:type="gramEnd"/>
                    <w:r w:rsidRPr="00F30CC6">
                      <w:rPr>
                        <w:sz w:val="20"/>
                      </w:rPr>
                      <w:t xml:space="preserve"> rule” to estimate the energy available and the charging opportunities from </w:t>
                    </w:r>
                    <w:r>
                      <w:rPr>
                        <w:sz w:val="20"/>
                      </w:rPr>
                      <w:t>Electricity Storage devices</w:t>
                    </w:r>
                    <w:r w:rsidRPr="00F30CC6">
                      <w:rPr>
                        <w:sz w:val="20"/>
                      </w:rPr>
                      <w:t>. The ESO uses the units declared Maximum Import Limit and Maximum Export Limit and then limits the length of instructions to 15 minutes.</w:t>
                    </w:r>
                  </w:p>
                  <w:p w14:paraId="481E200B" w14:textId="77777777" w:rsidR="005D1D87" w:rsidRPr="00F30CC6" w:rsidRDefault="005D1D87" w:rsidP="00CD28AD">
                    <w:pPr>
                      <w:rPr>
                        <w:sz w:val="20"/>
                        <w:szCs w:val="20"/>
                      </w:rPr>
                    </w:pPr>
                    <w:r w:rsidRPr="00F30CC6">
                      <w:rPr>
                        <w:sz w:val="20"/>
                        <w:szCs w:val="20"/>
                      </w:rPr>
                      <w:lastRenderedPageBreak/>
                      <w:t>This reduces the ability to issue instructions for longer than 15 minutes and gives us no information on the expected future state of these units to allow planning.</w:t>
                    </w:r>
                  </w:p>
                  <w:p w14:paraId="46C02B73" w14:textId="77777777" w:rsidR="005D1D87" w:rsidRPr="003E40B2" w:rsidRDefault="005D1D87" w:rsidP="00CD28AD">
                    <w:pPr>
                      <w:rPr>
                        <w:sz w:val="20"/>
                        <w:shd w:val="clear" w:color="auto" w:fill="E6E6E6"/>
                      </w:rPr>
                    </w:pPr>
                    <w:r w:rsidRPr="00F30CC6">
                      <w:rPr>
                        <w:sz w:val="20"/>
                        <w:szCs w:val="20"/>
                      </w:rPr>
                      <w:t xml:space="preserve">Improving the quality of </w:t>
                    </w:r>
                    <w:proofErr w:type="gramStart"/>
                    <w:r w:rsidRPr="00F30CC6">
                      <w:rPr>
                        <w:sz w:val="20"/>
                        <w:szCs w:val="20"/>
                      </w:rPr>
                      <w:t>data</w:t>
                    </w:r>
                    <w:proofErr w:type="gramEnd"/>
                    <w:r w:rsidRPr="00F30CC6">
                      <w:rPr>
                        <w:sz w:val="20"/>
                        <w:szCs w:val="20"/>
                      </w:rPr>
                      <w:t xml:space="preserve"> we get from these units will mean we can manage margins and constraints more accurately and efficiently, so improving safety and reliability of the system</w:t>
                    </w:r>
                    <w:r>
                      <w:rPr>
                        <w:sz w:val="20"/>
                        <w:szCs w:val="20"/>
                      </w:rPr>
                      <w:t>.</w:t>
                    </w:r>
                  </w:p>
                </w:sdtContent>
              </w:sdt>
            </w:sdtContent>
          </w:sdt>
        </w:tc>
      </w:tr>
      <w:tr w:rsidR="005D1D87" w14:paraId="43FBF87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D7AA6F3" w14:textId="77777777" w:rsidR="005D1D87" w:rsidRDefault="005D1D87" w:rsidP="00CD28AD">
            <w:r>
              <w:lastRenderedPageBreak/>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C7EE395007D245B29FE62E9358A2C35C"/>
              </w:placeholder>
              <w:dropDownList>
                <w:listItem w:displayText="Positive" w:value="Positive"/>
                <w:listItem w:displayText="Negative" w:value="Negative"/>
                <w:listItem w:displayText="Neutral" w:value="Neutral"/>
              </w:dropDownList>
            </w:sdtPr>
            <w:sdtEndPr>
              <w:rPr>
                <w:rStyle w:val="Boldnormaltext"/>
              </w:rPr>
            </w:sdtEndPr>
            <w:sdtContent>
              <w:p w14:paraId="15639A36" w14:textId="77777777" w:rsidR="005D1D87" w:rsidRDefault="005D1D87" w:rsidP="00CD28AD">
                <w:r>
                  <w:rPr>
                    <w:rStyle w:val="Boldnormaltext"/>
                  </w:rPr>
                  <w:t>Positive</w:t>
                </w:r>
              </w:p>
            </w:sdtContent>
          </w:sdt>
          <w:sdt>
            <w:sdtPr>
              <w:rPr>
                <w:rFonts w:ascii="Arial" w:eastAsia="Times New Roman" w:hAnsi="Arial" w:cs="Times New Roman"/>
                <w:color w:val="808080"/>
                <w:szCs w:val="24"/>
                <w:lang w:eastAsia="en-GB"/>
              </w:rPr>
              <w:id w:val="130373928"/>
              <w:placeholder>
                <w:docPart w:val="1C31C94526714B4B9C2642354E1A6243"/>
              </w:placeholder>
            </w:sdtPr>
            <w:sdtEndPr>
              <w:rPr>
                <w:rFonts w:asciiTheme="minorHAnsi" w:eastAsiaTheme="minorHAnsi" w:hAnsiTheme="minorHAnsi" w:cstheme="minorBidi"/>
                <w:szCs w:val="22"/>
                <w:lang w:eastAsia="en-US"/>
              </w:rPr>
            </w:sdtEndPr>
            <w:sdtContent>
              <w:p w14:paraId="291FCCAE" w14:textId="77777777" w:rsidR="005D1D87" w:rsidRPr="003E40B2" w:rsidRDefault="005D1D87" w:rsidP="00CD28AD">
                <w:pPr>
                  <w:rPr>
                    <w:color w:val="808080"/>
                  </w:rPr>
                </w:pPr>
                <w:r w:rsidRPr="003E40B2">
                  <w:rPr>
                    <w:sz w:val="20"/>
                  </w:rPr>
                  <w:t>More quality information allows for greater efficiency in markets so aiding overall consumer benefit.</w:t>
                </w:r>
                <w:r w:rsidRPr="003E40B2">
                  <w:rPr>
                    <w:color w:val="808080"/>
                    <w:sz w:val="20"/>
                  </w:rPr>
                  <w:t xml:space="preserve"> </w:t>
                </w:r>
              </w:p>
            </w:sdtContent>
          </w:sdt>
        </w:tc>
      </w:tr>
      <w:tr w:rsidR="005D1D87" w14:paraId="57E41FB7"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478C5FA" w14:textId="77777777" w:rsidR="005D1D87" w:rsidRDefault="005D1D87" w:rsidP="00CD28AD">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5F0FEB2A260146E990D4B09DBB8E3AAB"/>
              </w:placeholder>
              <w:dropDownList>
                <w:listItem w:displayText="Positive" w:value="Positive"/>
                <w:listItem w:displayText="Negative" w:value="Negative"/>
                <w:listItem w:displayText="Neutral" w:value="Neutral"/>
              </w:dropDownList>
            </w:sdtPr>
            <w:sdtEndPr>
              <w:rPr>
                <w:rStyle w:val="Boldnormaltext"/>
              </w:rPr>
            </w:sdtEndPr>
            <w:sdtContent>
              <w:p w14:paraId="184FD73F" w14:textId="77777777" w:rsidR="005D1D87" w:rsidRDefault="005D1D87" w:rsidP="00CD28AD">
                <w:r>
                  <w:rPr>
                    <w:rStyle w:val="Boldnormaltext"/>
                  </w:rPr>
                  <w:t>Positive</w:t>
                </w:r>
              </w:p>
            </w:sdtContent>
          </w:sdt>
          <w:sdt>
            <w:sdtPr>
              <w:rPr>
                <w:rStyle w:val="Boldnormaltext"/>
                <w:sz w:val="20"/>
              </w:rPr>
              <w:id w:val="1400941745"/>
              <w:placeholder>
                <w:docPart w:val="34BE66640DA242AE94D199C43AED84A6"/>
              </w:placeholder>
            </w:sdtPr>
            <w:sdtEndPr>
              <w:rPr>
                <w:rStyle w:val="Boldnormaltext"/>
              </w:rPr>
            </w:sdtEndPr>
            <w:sdtContent>
              <w:sdt>
                <w:sdtPr>
                  <w:rPr>
                    <w:rStyle w:val="Boldnormaltext"/>
                    <w:sz w:val="20"/>
                  </w:rPr>
                  <w:id w:val="555824753"/>
                  <w:placeholder>
                    <w:docPart w:val="656B52B65F6F4CC991ECD580CD11C712"/>
                  </w:placeholder>
                </w:sdtPr>
                <w:sdtEndPr>
                  <w:rPr>
                    <w:rStyle w:val="Boldnormaltext"/>
                  </w:rPr>
                </w:sdtEndPr>
                <w:sdtContent>
                  <w:p w14:paraId="4A01540B" w14:textId="77777777" w:rsidR="005D1D87" w:rsidRPr="00F30CC6" w:rsidRDefault="005D1D87" w:rsidP="00CD28AD">
                    <w:pPr>
                      <w:rPr>
                        <w:bCs/>
                        <w:sz w:val="20"/>
                      </w:rPr>
                    </w:pPr>
                    <w:r w:rsidRPr="00F30CC6">
                      <w:rPr>
                        <w:bCs/>
                        <w:sz w:val="20"/>
                      </w:rPr>
                      <w:t>Renewable energy resources contribute directly to the reduction of green-house gases. However, they are intermittent in nature and the ability to store energy is a vital part of the overall energy mix if we are to operate in a safe and efficient manner.</w:t>
                    </w:r>
                  </w:p>
                  <w:p w14:paraId="300200C4" w14:textId="5075B2BF" w:rsidR="005D1D87" w:rsidRPr="003E40B2" w:rsidRDefault="005D1D87" w:rsidP="00CD28AD">
                    <w:pPr>
                      <w:rPr>
                        <w:rStyle w:val="Boldnormaltext"/>
                        <w:sz w:val="20"/>
                      </w:rPr>
                    </w:pPr>
                    <w:r w:rsidRPr="00F30CC6">
                      <w:rPr>
                        <w:sz w:val="20"/>
                      </w:rPr>
                      <w:t xml:space="preserve">This modification allows better management of </w:t>
                    </w:r>
                    <w:r>
                      <w:rPr>
                        <w:sz w:val="20"/>
                      </w:rPr>
                      <w:t>Electricity Storage devices</w:t>
                    </w:r>
                    <w:r w:rsidRPr="00F30CC6">
                      <w:rPr>
                        <w:sz w:val="20"/>
                      </w:rPr>
                      <w:t xml:space="preserve"> and so has an overall benefit for society.</w:t>
                    </w:r>
                  </w:p>
                </w:sdtContent>
              </w:sdt>
            </w:sdtContent>
          </w:sdt>
        </w:tc>
      </w:tr>
      <w:tr w:rsidR="005D1D87" w14:paraId="14C6D61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5A19861" w14:textId="77777777" w:rsidR="005D1D87" w:rsidRDefault="005D1D87" w:rsidP="00CD28AD">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E2150392B0A3434EA058C94C3DD9DEB7"/>
              </w:placeholder>
              <w:dropDownList>
                <w:listItem w:displayText="Positive" w:value="Positive"/>
                <w:listItem w:displayText="Negative" w:value="Negative"/>
                <w:listItem w:displayText="Neutral" w:value="Neutral"/>
              </w:dropDownList>
            </w:sdtPr>
            <w:sdtEndPr>
              <w:rPr>
                <w:rStyle w:val="Boldnormaltext"/>
              </w:rPr>
            </w:sdtEndPr>
            <w:sdtContent>
              <w:p w14:paraId="035FA678" w14:textId="77777777" w:rsidR="005D1D87" w:rsidRDefault="005D1D87" w:rsidP="00CD28AD">
                <w:r>
                  <w:rPr>
                    <w:rStyle w:val="Boldnormaltext"/>
                  </w:rPr>
                  <w:t>Positive</w:t>
                </w:r>
              </w:p>
            </w:sdtContent>
          </w:sdt>
          <w:sdt>
            <w:sdtPr>
              <w:rPr>
                <w:rStyle w:val="Boldnormaltext"/>
                <w:b w:val="0"/>
                <w:sz w:val="20"/>
              </w:rPr>
              <w:id w:val="1242526806"/>
              <w:placeholder>
                <w:docPart w:val="7365AA8012D04B369F67683D17DA2B8E"/>
              </w:placeholder>
            </w:sdtPr>
            <w:sdtEndPr>
              <w:rPr>
                <w:rStyle w:val="Boldnormaltext"/>
              </w:rPr>
            </w:sdtEndPr>
            <w:sdtContent>
              <w:sdt>
                <w:sdtPr>
                  <w:rPr>
                    <w:rStyle w:val="Boldnormaltext"/>
                    <w:b w:val="0"/>
                    <w:bCs/>
                    <w:sz w:val="20"/>
                  </w:rPr>
                  <w:id w:val="2020430889"/>
                  <w:placeholder>
                    <w:docPart w:val="882FE6E8271647BE920C2498A55B2317"/>
                  </w:placeholder>
                </w:sdtPr>
                <w:sdtEndPr>
                  <w:rPr>
                    <w:rStyle w:val="Boldnormaltext"/>
                  </w:rPr>
                </w:sdtEndPr>
                <w:sdtContent>
                  <w:p w14:paraId="07820C49" w14:textId="77777777" w:rsidR="005D1D87" w:rsidRPr="00050575" w:rsidRDefault="005D1D87" w:rsidP="00CD28AD">
                    <w:pPr>
                      <w:rPr>
                        <w:sz w:val="20"/>
                      </w:rPr>
                    </w:pPr>
                    <w:r w:rsidRPr="00050575">
                      <w:rPr>
                        <w:sz w:val="20"/>
                        <w:szCs w:val="20"/>
                      </w:rPr>
                      <w:t>Supports</w:t>
                    </w:r>
                    <w:r w:rsidRPr="00050575">
                      <w:t xml:space="preserve"> </w:t>
                    </w:r>
                    <w:r w:rsidRPr="00050575">
                      <w:rPr>
                        <w:sz w:val="20"/>
                      </w:rPr>
                      <w:t xml:space="preserve">new providers and technologies. </w:t>
                    </w:r>
                  </w:p>
                  <w:p w14:paraId="231DF2F6" w14:textId="77777777" w:rsidR="005D1D87" w:rsidRPr="003E40B2" w:rsidRDefault="005D1D87" w:rsidP="00CD28AD">
                    <w:pPr>
                      <w:rPr>
                        <w:rFonts w:ascii="Arial" w:hAnsi="Arial"/>
                        <w:bCs/>
                        <w:sz w:val="20"/>
                      </w:rPr>
                    </w:pPr>
                    <w:r w:rsidRPr="00050575">
                      <w:rPr>
                        <w:sz w:val="20"/>
                        <w:szCs w:val="20"/>
                      </w:rPr>
                      <w:t>Current processes limit the use of limited duration assets</w:t>
                    </w:r>
                    <w:r>
                      <w:rPr>
                        <w:sz w:val="20"/>
                        <w:szCs w:val="20"/>
                      </w:rPr>
                      <w:t>.</w:t>
                    </w:r>
                  </w:p>
                </w:sdtContent>
              </w:sdt>
              <w:p w14:paraId="4EFE81D0" w14:textId="77777777" w:rsidR="005D1D87" w:rsidRDefault="001140D7" w:rsidP="00CD28AD">
                <w:pPr>
                  <w:rPr>
                    <w:rStyle w:val="Boldnormaltext"/>
                  </w:rPr>
                </w:pPr>
              </w:p>
            </w:sdtContent>
          </w:sdt>
        </w:tc>
      </w:tr>
      <w:tr w:rsidR="005D1D87" w14:paraId="05209D47"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B10F04D" w14:textId="77777777" w:rsidR="005D1D87" w:rsidRDefault="005D1D87" w:rsidP="00CD28AD">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9A1B675A13D6471391320A98E2D7AFA2"/>
              </w:placeholder>
              <w:dropDownList>
                <w:listItem w:displayText="Positive" w:value="Positive"/>
                <w:listItem w:displayText="Negative" w:value="Negative"/>
                <w:listItem w:displayText="Neutral" w:value="Neutral"/>
              </w:dropDownList>
            </w:sdtPr>
            <w:sdtEndPr/>
            <w:sdtContent>
              <w:p w14:paraId="43DF84AD" w14:textId="77777777" w:rsidR="005D1D87" w:rsidRDefault="005D1D87" w:rsidP="00CD28AD">
                <w:pPr>
                  <w:rPr>
                    <w:color w:val="808080"/>
                  </w:rPr>
                </w:pPr>
                <w:r w:rsidRPr="003E40B2">
                  <w:rPr>
                    <w:b/>
                  </w:rPr>
                  <w:t>Positive</w:t>
                </w:r>
              </w:p>
            </w:sdtContent>
          </w:sdt>
          <w:sdt>
            <w:sdtPr>
              <w:rPr>
                <w:color w:val="808080"/>
                <w:sz w:val="20"/>
              </w:rPr>
              <w:id w:val="1382827864"/>
              <w:placeholder>
                <w:docPart w:val="C64CA293D38045C5A702C86E4D23A203"/>
              </w:placeholder>
            </w:sdtPr>
            <w:sdtEndPr/>
            <w:sdtContent>
              <w:p w14:paraId="70F1BE5B" w14:textId="4E571AE8" w:rsidR="005D1D87" w:rsidRDefault="001140D7" w:rsidP="00CD28AD">
                <w:pPr>
                  <w:rPr>
                    <w:b/>
                    <w:color w:val="808080"/>
                  </w:rPr>
                </w:pPr>
                <w:sdt>
                  <w:sdtPr>
                    <w:rPr>
                      <w:sz w:val="20"/>
                    </w:rPr>
                    <w:id w:val="1046337733"/>
                    <w:placeholder>
                      <w:docPart w:val="1195BAC2C3CA440A816C84BC97781704"/>
                    </w:placeholder>
                  </w:sdtPr>
                  <w:sdtEndPr/>
                  <w:sdtContent>
                    <w:r w:rsidR="005D1D87" w:rsidRPr="00F30CC6">
                      <w:rPr>
                        <w:sz w:val="20"/>
                      </w:rPr>
                      <w:t xml:space="preserve">The use of </w:t>
                    </w:r>
                    <w:r w:rsidR="005D1D87">
                      <w:rPr>
                        <w:sz w:val="20"/>
                      </w:rPr>
                      <w:t>Electricity Storage devices</w:t>
                    </w:r>
                    <w:r w:rsidR="005D1D87" w:rsidRPr="00050575">
                      <w:rPr>
                        <w:sz w:val="20"/>
                      </w:rPr>
                      <w:t xml:space="preserve"> supports greater use of renewable energy resources and therefore, our net-zero ambitions for the future</w:t>
                    </w:r>
                  </w:sdtContent>
                </w:sdt>
                <w:r w:rsidR="005D1D87">
                  <w:rPr>
                    <w:sz w:val="20"/>
                  </w:rPr>
                  <w:t>.</w:t>
                </w:r>
              </w:p>
            </w:sdtContent>
          </w:sdt>
        </w:tc>
      </w:tr>
    </w:tbl>
    <w:p w14:paraId="41C0B610" w14:textId="77777777" w:rsidR="00470B5B" w:rsidRDefault="00470B5B" w:rsidP="00CD28AD">
      <w:pPr>
        <w:rPr>
          <w:rFonts w:cs="Arial"/>
          <w:bCs/>
          <w:kern w:val="32"/>
        </w:rPr>
      </w:pPr>
    </w:p>
    <w:p w14:paraId="191556B0" w14:textId="34863C3B" w:rsidR="008441B9" w:rsidRDefault="008441B9" w:rsidP="00CD28AD">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8A569A">
        <w:rPr>
          <w:rFonts w:cs="Arial"/>
          <w:bCs/>
          <w:color w:val="F26522" w:themeColor="accent1"/>
          <w:kern w:val="32"/>
        </w:rPr>
        <w:t>GC</w:t>
      </w:r>
      <w:r w:rsidR="008A569A" w:rsidRPr="008A569A">
        <w:rPr>
          <w:rFonts w:cs="Arial"/>
          <w:bCs/>
          <w:color w:val="F26522" w:themeColor="accent1"/>
          <w:kern w:val="32"/>
        </w:rPr>
        <w:t>0166</w:t>
      </w:r>
      <w:r>
        <w:rPr>
          <w:rFonts w:cs="Arial"/>
          <w:bCs/>
          <w:color w:val="F26522" w:themeColor="accent1"/>
          <w:kern w:val="32"/>
        </w:rPr>
        <w:t xml:space="preserve"> Original proposal better facilitates the Applicable Objectives?</w:t>
      </w:r>
    </w:p>
    <w:p w14:paraId="62AB4D5E" w14:textId="77777777" w:rsidR="008441B9" w:rsidRPr="00B67596" w:rsidRDefault="008441B9" w:rsidP="00CD28AD">
      <w:pPr>
        <w:rPr>
          <w:rFonts w:cs="Arial"/>
          <w:bCs/>
          <w:kern w:val="32"/>
        </w:rPr>
      </w:pPr>
    </w:p>
    <w:p w14:paraId="60C3E829" w14:textId="77777777" w:rsidR="00470B5B" w:rsidRPr="005603D9" w:rsidRDefault="00470B5B" w:rsidP="00CD28AD">
      <w:pPr>
        <w:pStyle w:val="CA4"/>
      </w:pPr>
      <w:bookmarkStart w:id="26" w:name="_Toc74204566"/>
      <w:r w:rsidRPr="005603D9">
        <w:t>When will this change take place?</w:t>
      </w:r>
      <w:bookmarkEnd w:id="26"/>
    </w:p>
    <w:p w14:paraId="56AE6501" w14:textId="77777777" w:rsidR="00470B5B" w:rsidRDefault="00470B5B" w:rsidP="00CD28AD">
      <w:pPr>
        <w:pStyle w:val="Heading3"/>
      </w:pPr>
      <w:bookmarkStart w:id="27" w:name="_Toc74204567"/>
      <w:r w:rsidRPr="009A206C">
        <w:t>Implementation date</w:t>
      </w:r>
      <w:bookmarkEnd w:id="27"/>
    </w:p>
    <w:p w14:paraId="3004BD47" w14:textId="4BFAB23D" w:rsidR="00BE224A" w:rsidRPr="0051086B" w:rsidRDefault="00BE224A" w:rsidP="00CD28AD">
      <w:pPr>
        <w:spacing w:after="160" w:line="256" w:lineRule="auto"/>
        <w:rPr>
          <w:rFonts w:ascii="Arial" w:eastAsia="Times New Roman" w:hAnsi="Arial" w:cs="Arial"/>
          <w:szCs w:val="24"/>
          <w:lang w:eastAsia="en-GB"/>
        </w:rPr>
      </w:pPr>
      <w:r w:rsidRPr="0051086B">
        <w:rPr>
          <w:rFonts w:ascii="Arial" w:eastAsia="Times New Roman" w:hAnsi="Arial" w:cs="Arial"/>
          <w:szCs w:val="24"/>
          <w:lang w:eastAsia="en-GB"/>
        </w:rPr>
        <w:t xml:space="preserve">10 </w:t>
      </w:r>
      <w:r w:rsidR="00886839">
        <w:rPr>
          <w:rFonts w:ascii="Arial" w:eastAsia="Times New Roman" w:hAnsi="Arial" w:cs="Arial"/>
          <w:szCs w:val="24"/>
          <w:lang w:eastAsia="en-GB"/>
        </w:rPr>
        <w:t>Business Days</w:t>
      </w:r>
      <w:r w:rsidRPr="0051086B">
        <w:rPr>
          <w:rFonts w:ascii="Arial" w:eastAsia="Times New Roman" w:hAnsi="Arial" w:cs="Arial"/>
          <w:szCs w:val="24"/>
          <w:lang w:eastAsia="en-GB"/>
        </w:rPr>
        <w:t xml:space="preserve"> following a decision by </w:t>
      </w:r>
      <w:proofErr w:type="gramStart"/>
      <w:r w:rsidRPr="0051086B">
        <w:rPr>
          <w:rFonts w:ascii="Arial" w:eastAsia="Times New Roman" w:hAnsi="Arial" w:cs="Arial"/>
          <w:szCs w:val="24"/>
          <w:lang w:eastAsia="en-GB"/>
        </w:rPr>
        <w:t>Ofgem</w:t>
      </w:r>
      <w:proofErr w:type="gramEnd"/>
    </w:p>
    <w:p w14:paraId="0845FE51" w14:textId="77777777" w:rsidR="00470B5B" w:rsidRPr="009A206C" w:rsidRDefault="00470B5B" w:rsidP="00CD28AD">
      <w:pPr>
        <w:pStyle w:val="Heading3"/>
      </w:pPr>
      <w:bookmarkStart w:id="28" w:name="_Toc74204568"/>
      <w:r w:rsidRPr="009A206C">
        <w:t>Date decision required by</w:t>
      </w:r>
      <w:bookmarkEnd w:id="28"/>
    </w:p>
    <w:p w14:paraId="181F780B" w14:textId="79A6347C" w:rsidR="005D343D" w:rsidRPr="005D343D" w:rsidRDefault="00F60138" w:rsidP="00CD28AD">
      <w:pPr>
        <w:spacing w:after="160" w:line="256" w:lineRule="auto"/>
      </w:pPr>
      <w:r>
        <w:t>Q</w:t>
      </w:r>
      <w:r w:rsidR="000A0F3F">
        <w:t>2</w:t>
      </w:r>
      <w:r>
        <w:t xml:space="preserve"> 202</w:t>
      </w:r>
      <w:r w:rsidR="000A0F3F">
        <w:t>5</w:t>
      </w:r>
    </w:p>
    <w:p w14:paraId="4E687320" w14:textId="77777777" w:rsidR="00470B5B" w:rsidRPr="009A206C" w:rsidRDefault="00470B5B" w:rsidP="00CD28AD">
      <w:pPr>
        <w:pStyle w:val="Heading3"/>
      </w:pPr>
      <w:bookmarkStart w:id="29" w:name="_Toc74204569"/>
      <w:r w:rsidRPr="009A206C">
        <w:t>Implementation approach</w:t>
      </w:r>
      <w:bookmarkEnd w:id="29"/>
    </w:p>
    <w:p w14:paraId="6FB7CA40" w14:textId="2A5CF2B9" w:rsidR="005D343D" w:rsidRDefault="005D343D" w:rsidP="00CD28AD">
      <w:pPr>
        <w:keepLines/>
        <w:widowControl w:val="0"/>
        <w:tabs>
          <w:tab w:val="left" w:pos="1418"/>
        </w:tabs>
        <w:spacing w:line="264" w:lineRule="auto"/>
      </w:pPr>
      <w:r>
        <w:t>Control Room Systems, Auction Systems, Market Services</w:t>
      </w:r>
    </w:p>
    <w:p w14:paraId="0D6573C9" w14:textId="77777777" w:rsidR="005D343D" w:rsidRDefault="005D343D" w:rsidP="00CD28AD">
      <w:pPr>
        <w:keepLines/>
        <w:widowControl w:val="0"/>
        <w:tabs>
          <w:tab w:val="left" w:pos="1418"/>
        </w:tabs>
        <w:spacing w:line="264" w:lineRule="auto"/>
        <w:rPr>
          <w:rFonts w:cs="Arial"/>
          <w:i/>
          <w:color w:val="FF0000"/>
        </w:rPr>
      </w:pPr>
    </w:p>
    <w:p w14:paraId="3595A24D" w14:textId="77777777" w:rsidR="008441B9" w:rsidRDefault="008441B9" w:rsidP="00CD28AD">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488034E5" w14:textId="77777777" w:rsidR="008441B9" w:rsidRDefault="008441B9" w:rsidP="00CD28AD">
      <w:pPr>
        <w:spacing w:after="160"/>
        <w:rPr>
          <w:b/>
        </w:rPr>
      </w:pPr>
    </w:p>
    <w:p w14:paraId="797A159F" w14:textId="77777777" w:rsidR="00470B5B" w:rsidRPr="005603D9" w:rsidRDefault="00470B5B" w:rsidP="00CD28AD">
      <w:pPr>
        <w:pStyle w:val="CA5"/>
      </w:pPr>
      <w:bookmarkStart w:id="30" w:name="_Workgroup_Consultation_1"/>
      <w:bookmarkStart w:id="31" w:name="_Toc74204570"/>
      <w:bookmarkEnd w:id="30"/>
      <w:r w:rsidRPr="005603D9">
        <w:t>Interactions</w:t>
      </w:r>
      <w:bookmarkEnd w:id="3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D52872" w14:paraId="2512A75F" w14:textId="77777777">
        <w:tc>
          <w:tcPr>
            <w:tcW w:w="2371" w:type="dxa"/>
          </w:tcPr>
          <w:bookmarkStart w:id="32" w:name="_Toc74204571"/>
          <w:p w14:paraId="4568F1B0" w14:textId="77777777" w:rsidR="00D52872" w:rsidRDefault="001140D7" w:rsidP="00CD28AD">
            <w:sdt>
              <w:sdtPr>
                <w:id w:val="-933661782"/>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 xml:space="preserve">CUSC </w:t>
            </w:r>
          </w:p>
        </w:tc>
        <w:tc>
          <w:tcPr>
            <w:tcW w:w="2371" w:type="dxa"/>
          </w:tcPr>
          <w:p w14:paraId="660CD935" w14:textId="77777777" w:rsidR="00D52872" w:rsidRDefault="001140D7" w:rsidP="00CD28AD">
            <w:sdt>
              <w:sdtPr>
                <w:id w:val="1818607573"/>
                <w14:checkbox>
                  <w14:checked w14:val="1"/>
                  <w14:checkedState w14:val="2612" w14:font="MS Gothic"/>
                  <w14:uncheckedState w14:val="2610" w14:font="MS Gothic"/>
                </w14:checkbox>
              </w:sdtPr>
              <w:sdtEndPr/>
              <w:sdtContent>
                <w:r w:rsidR="00D52872">
                  <w:rPr>
                    <w:rFonts w:ascii="MS Gothic" w:eastAsia="MS Gothic" w:hAnsi="MS Gothic" w:hint="eastAsia"/>
                  </w:rPr>
                  <w:t>☒</w:t>
                </w:r>
              </w:sdtContent>
            </w:sdt>
            <w:r w:rsidR="00D52872">
              <w:t>BSC</w:t>
            </w:r>
          </w:p>
        </w:tc>
        <w:tc>
          <w:tcPr>
            <w:tcW w:w="2372" w:type="dxa"/>
          </w:tcPr>
          <w:p w14:paraId="15F5B227" w14:textId="77777777" w:rsidR="00D52872" w:rsidRDefault="001140D7" w:rsidP="00CD28AD">
            <w:sdt>
              <w:sdtPr>
                <w:id w:val="455062906"/>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STC</w:t>
            </w:r>
          </w:p>
        </w:tc>
        <w:tc>
          <w:tcPr>
            <w:tcW w:w="2372" w:type="dxa"/>
          </w:tcPr>
          <w:p w14:paraId="0DC04B3A" w14:textId="77777777" w:rsidR="00D52872" w:rsidRDefault="001140D7" w:rsidP="00CD28AD">
            <w:sdt>
              <w:sdtPr>
                <w:id w:val="-99870426"/>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SQSS</w:t>
            </w:r>
          </w:p>
        </w:tc>
      </w:tr>
      <w:tr w:rsidR="00D52872" w14:paraId="243F1B67" w14:textId="77777777">
        <w:tc>
          <w:tcPr>
            <w:tcW w:w="2371" w:type="dxa"/>
          </w:tcPr>
          <w:p w14:paraId="57AB9CEF" w14:textId="77777777" w:rsidR="00D52872" w:rsidRDefault="001140D7" w:rsidP="00CD28AD">
            <w:sdt>
              <w:sdtPr>
                <w:id w:val="-1406058644"/>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 xml:space="preserve">European Network Codes </w:t>
            </w:r>
          </w:p>
          <w:p w14:paraId="6DB06A38" w14:textId="77777777" w:rsidR="00D52872" w:rsidRDefault="00D52872" w:rsidP="00CD28AD"/>
        </w:tc>
        <w:tc>
          <w:tcPr>
            <w:tcW w:w="2371" w:type="dxa"/>
          </w:tcPr>
          <w:p w14:paraId="23E7C7AD" w14:textId="1AB7A5E9" w:rsidR="00D52872" w:rsidRDefault="001140D7" w:rsidP="00CD28AD">
            <w:sdt>
              <w:sdtPr>
                <w:id w:val="-2012748770"/>
                <w14:checkbox>
                  <w14:checked w14:val="1"/>
                  <w14:checkedState w14:val="2612" w14:font="MS Gothic"/>
                  <w14:uncheckedState w14:val="2610" w14:font="MS Gothic"/>
                </w14:checkbox>
              </w:sdtPr>
              <w:sdtEndPr/>
              <w:sdtContent>
                <w:r w:rsidR="00D52872" w:rsidRPr="00D52872">
                  <w:rPr>
                    <w:rFonts w:ascii="MS Gothic" w:eastAsia="MS Gothic" w:hAnsi="MS Gothic" w:hint="eastAsia"/>
                  </w:rPr>
                  <w:t>☒</w:t>
                </w:r>
              </w:sdtContent>
            </w:sdt>
            <w:r w:rsidR="00D52872" w:rsidRPr="005603D9">
              <w:t xml:space="preserve"> EB</w:t>
            </w:r>
            <w:r w:rsidR="00D52872">
              <w:t>R</w:t>
            </w:r>
            <w:r w:rsidR="00D52872" w:rsidRPr="005603D9">
              <w:t xml:space="preserve"> Article 18 T&amp;Cs</w:t>
            </w:r>
            <w:r w:rsidR="00D52872">
              <w:rPr>
                <w:rStyle w:val="FootnoteReference"/>
              </w:rPr>
              <w:footnoteReference w:id="2"/>
            </w:r>
          </w:p>
          <w:p w14:paraId="0DE40FE4" w14:textId="77777777" w:rsidR="00D52872" w:rsidRDefault="00D52872" w:rsidP="00CD28AD"/>
        </w:tc>
        <w:tc>
          <w:tcPr>
            <w:tcW w:w="2372" w:type="dxa"/>
          </w:tcPr>
          <w:p w14:paraId="014261B8" w14:textId="77777777" w:rsidR="00D52872" w:rsidRDefault="001140D7" w:rsidP="00CD28AD">
            <w:sdt>
              <w:sdtPr>
                <w:id w:val="716236982"/>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Other modifications</w:t>
            </w:r>
          </w:p>
          <w:p w14:paraId="6AAB72AF" w14:textId="77777777" w:rsidR="00D52872" w:rsidRDefault="00D52872" w:rsidP="00CD28AD"/>
        </w:tc>
        <w:tc>
          <w:tcPr>
            <w:tcW w:w="2372" w:type="dxa"/>
          </w:tcPr>
          <w:p w14:paraId="4E5B8F2C" w14:textId="77777777" w:rsidR="00D52872" w:rsidRDefault="001140D7" w:rsidP="00CD28AD">
            <w:sdt>
              <w:sdtPr>
                <w:id w:val="-135108289"/>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Other</w:t>
            </w:r>
          </w:p>
          <w:p w14:paraId="299069FF" w14:textId="77777777" w:rsidR="00D52872" w:rsidRDefault="00D52872" w:rsidP="00CD28AD"/>
        </w:tc>
      </w:tr>
    </w:tbl>
    <w:sdt>
      <w:sdtPr>
        <w:alias w:val="Insert text"/>
        <w:tag w:val="Insert text"/>
        <w:id w:val="-653760418"/>
        <w:placeholder>
          <w:docPart w:val="620DDEF7968D44E5B55048BA32FF48F1"/>
        </w:placeholder>
      </w:sdtPr>
      <w:sdtEndPr/>
      <w:sdtContent>
        <w:p w14:paraId="240B0800" w14:textId="77777777" w:rsidR="00D52872" w:rsidRDefault="00D52872" w:rsidP="00CD28AD">
          <w:r w:rsidRPr="003E40B2">
            <w:t>The ESO will be proposing a modification to the BSC to enable the publication of these Data items on BMRS (Balancing Mechanism Reporting Service).</w:t>
          </w:r>
        </w:p>
      </w:sdtContent>
    </w:sdt>
    <w:p w14:paraId="66481CB2" w14:textId="77777777" w:rsidR="004D7B86" w:rsidRPr="004D7B86" w:rsidRDefault="004D7B86" w:rsidP="00CD28AD">
      <w:pPr>
        <w:pStyle w:val="CA7"/>
      </w:pPr>
      <w:r>
        <w:t>How to respond</w:t>
      </w:r>
      <w:bookmarkEnd w:id="32"/>
    </w:p>
    <w:p w14:paraId="7781C083" w14:textId="77777777" w:rsidR="004D7B86" w:rsidRDefault="004D7B86" w:rsidP="00CD28AD">
      <w:pPr>
        <w:pStyle w:val="Heading2"/>
      </w:pPr>
      <w:bookmarkStart w:id="33" w:name="_Toc74204572"/>
      <w:r>
        <w:t xml:space="preserve">Standard Workgroup </w:t>
      </w:r>
      <w:r w:rsidR="00C20613">
        <w:t>c</w:t>
      </w:r>
      <w:r>
        <w:t>onsultation questions</w:t>
      </w:r>
      <w:bookmarkEnd w:id="33"/>
    </w:p>
    <w:p w14:paraId="47C3585A" w14:textId="77777777" w:rsidR="004D7B86" w:rsidRDefault="00F33D4D" w:rsidP="00CD28AD">
      <w:pPr>
        <w:numPr>
          <w:ilvl w:val="0"/>
          <w:numId w:val="26"/>
        </w:numPr>
        <w:spacing w:line="300" w:lineRule="atLeast"/>
        <w:ind w:left="709" w:hanging="425"/>
      </w:pPr>
      <w:r w:rsidRPr="00E6198D">
        <w:t>Do you believe that the Original Proposal and/or any potential alternatives better facilitate the Applicable Objectives?</w:t>
      </w:r>
    </w:p>
    <w:p w14:paraId="2C214ACA" w14:textId="77777777" w:rsidR="004D7B86" w:rsidRDefault="004D7B86" w:rsidP="00CD28AD">
      <w:pPr>
        <w:numPr>
          <w:ilvl w:val="0"/>
          <w:numId w:val="26"/>
        </w:numPr>
        <w:spacing w:line="300" w:lineRule="atLeast"/>
        <w:ind w:left="709" w:hanging="425"/>
      </w:pPr>
      <w:r>
        <w:t>Do you support the proposed implementation approach?</w:t>
      </w:r>
    </w:p>
    <w:p w14:paraId="143EF5E9" w14:textId="77777777" w:rsidR="004D7B86" w:rsidRDefault="004D7B86" w:rsidP="00CD28AD">
      <w:pPr>
        <w:numPr>
          <w:ilvl w:val="0"/>
          <w:numId w:val="26"/>
        </w:numPr>
        <w:spacing w:line="300" w:lineRule="atLeast"/>
        <w:ind w:left="709" w:hanging="425"/>
      </w:pPr>
      <w:r>
        <w:t>Do you have any other comments?</w:t>
      </w:r>
    </w:p>
    <w:p w14:paraId="4E6CACE8" w14:textId="77777777" w:rsidR="004D7B86" w:rsidRDefault="004D7B86" w:rsidP="00CD28AD">
      <w:pPr>
        <w:numPr>
          <w:ilvl w:val="0"/>
          <w:numId w:val="26"/>
        </w:numPr>
        <w:spacing w:after="120" w:line="300" w:lineRule="atLeast"/>
        <w:ind w:left="709" w:hanging="425"/>
      </w:pPr>
      <w:r>
        <w:t xml:space="preserve">Do you wish to raise a Workgroup Consultation Alternative request for the Workgroup to consider? </w:t>
      </w:r>
    </w:p>
    <w:p w14:paraId="3A322223" w14:textId="49F731C0" w:rsidR="00F42DAD" w:rsidRDefault="00F42DAD" w:rsidP="00CD28AD">
      <w:pPr>
        <w:numPr>
          <w:ilvl w:val="0"/>
          <w:numId w:val="26"/>
        </w:numPr>
        <w:spacing w:after="120" w:line="300" w:lineRule="atLeast"/>
        <w:ind w:left="709" w:hanging="425"/>
      </w:pPr>
      <w:bookmarkStart w:id="34" w:name="_Hlk65582914"/>
      <w:r w:rsidRPr="00F42DAD">
        <w:t xml:space="preserve">Do you agree with the Workgroup’s assessment that </w:t>
      </w:r>
      <w:r w:rsidR="00F277F7">
        <w:t>GC0166</w:t>
      </w:r>
      <w:r w:rsidRPr="00F42DAD">
        <w:t xml:space="preserve"> does impact the European </w:t>
      </w:r>
      <w:r w:rsidR="00327060">
        <w:t>Electricity Balancing Regulation</w:t>
      </w:r>
      <w:r w:rsidRPr="00F42DAD">
        <w:t xml:space="preserve"> (</w:t>
      </w:r>
      <w:r w:rsidR="00327060">
        <w:t>EBR</w:t>
      </w:r>
      <w:r w:rsidRPr="00F42DAD">
        <w:t xml:space="preserve">) Article 18 terms and conditions held within the </w:t>
      </w:r>
      <w:r w:rsidR="00F277F7">
        <w:t>Grid Code</w:t>
      </w:r>
      <w:r w:rsidRPr="00F42DAD">
        <w:t xml:space="preserve">?    </w:t>
      </w:r>
    </w:p>
    <w:p w14:paraId="30547B19" w14:textId="53974FC1" w:rsidR="00F42DAD" w:rsidRDefault="00F42DAD" w:rsidP="00CD28AD">
      <w:pPr>
        <w:numPr>
          <w:ilvl w:val="0"/>
          <w:numId w:val="26"/>
        </w:numPr>
        <w:spacing w:after="120" w:line="300" w:lineRule="atLeast"/>
        <w:ind w:left="709" w:hanging="425"/>
      </w:pPr>
      <w:r w:rsidRPr="00F42DAD">
        <w:t xml:space="preserve">Do you have any comments on the impact of </w:t>
      </w:r>
      <w:r w:rsidR="00F277F7">
        <w:t>GC0166</w:t>
      </w:r>
      <w:r w:rsidRPr="00F42DAD">
        <w:t xml:space="preserve"> on the </w:t>
      </w:r>
      <w:r w:rsidR="00327060">
        <w:t>EBR</w:t>
      </w:r>
      <w:r w:rsidRPr="00F42DAD">
        <w:t xml:space="preserve"> Objectives?</w:t>
      </w:r>
    </w:p>
    <w:p w14:paraId="34033484" w14:textId="77777777" w:rsidR="004D7B86" w:rsidRDefault="004D7B86" w:rsidP="00CD28AD">
      <w:pPr>
        <w:pStyle w:val="Heading2"/>
      </w:pPr>
      <w:bookmarkStart w:id="35" w:name="_Toc74204573"/>
      <w:bookmarkEnd w:id="34"/>
      <w:r>
        <w:t xml:space="preserve">Specific Workgroup </w:t>
      </w:r>
      <w:r w:rsidR="00C20613">
        <w:t>c</w:t>
      </w:r>
      <w:r>
        <w:t>onsultation questions</w:t>
      </w:r>
      <w:bookmarkEnd w:id="35"/>
    </w:p>
    <w:p w14:paraId="7A027BE6" w14:textId="0C4EDA11" w:rsidR="004D7B86" w:rsidRDefault="009844D0" w:rsidP="00CD28AD">
      <w:pPr>
        <w:numPr>
          <w:ilvl w:val="0"/>
          <w:numId w:val="26"/>
        </w:numPr>
        <w:spacing w:line="300" w:lineRule="atLeast"/>
        <w:ind w:left="709" w:hanging="349"/>
      </w:pPr>
      <w:r>
        <w:t>Do you agree</w:t>
      </w:r>
      <w:r w:rsidR="009701DB">
        <w:t xml:space="preserve"> that MDO/MDB are technical requirements?</w:t>
      </w:r>
    </w:p>
    <w:p w14:paraId="0D65B881" w14:textId="77777777" w:rsidR="009701DB" w:rsidRDefault="009701DB" w:rsidP="00CD28AD">
      <w:pPr>
        <w:numPr>
          <w:ilvl w:val="0"/>
          <w:numId w:val="26"/>
        </w:numPr>
        <w:spacing w:line="300" w:lineRule="atLeast"/>
        <w:ind w:left="709" w:hanging="349"/>
      </w:pPr>
    </w:p>
    <w:p w14:paraId="59AF5111" w14:textId="77777777" w:rsidR="000A0F3F" w:rsidRDefault="000A0F3F" w:rsidP="00CD28AD">
      <w:pPr>
        <w:rPr>
          <w:ins w:id="36" w:author="Milly Lewis" w:date="2024-08-19T15:46:00Z"/>
        </w:rPr>
      </w:pPr>
    </w:p>
    <w:p w14:paraId="4C581F7D" w14:textId="4B4964DD" w:rsidR="004D7B86" w:rsidRDefault="004D7B86" w:rsidP="00CD28AD">
      <w:r>
        <w:t xml:space="preserve">The Workgroup is seeking the views of </w:t>
      </w:r>
      <w:r w:rsidRPr="00FC05DB">
        <w:t>Grid Code</w:t>
      </w:r>
      <w:r>
        <w:t xml:space="preserve"> Users and other interested parties in relation to the issues noted in this document and specifically in response to the questions above. </w:t>
      </w:r>
    </w:p>
    <w:p w14:paraId="6BBCDED7" w14:textId="2AF37860" w:rsidR="004D7B86" w:rsidRDefault="004D7B86" w:rsidP="00CD28AD">
      <w:bookmarkStart w:id="37" w:name="_Hlk50543467"/>
      <w:r>
        <w:t xml:space="preserve">Please send your response to </w:t>
      </w:r>
      <w:hyperlink r:id="rId23" w:history="1">
        <w:r w:rsidRPr="008A569A">
          <w:rPr>
            <w:rStyle w:val="Hyperlink"/>
            <w:rFonts w:cs="Arial"/>
          </w:rPr>
          <w:t>grid.code@nationalgrideso.com</w:t>
        </w:r>
      </w:hyperlink>
      <w:r>
        <w:rPr>
          <w:rStyle w:val="CommentReference"/>
        </w:rPr>
        <w:t xml:space="preserve"> </w:t>
      </w:r>
      <w:r>
        <w:t xml:space="preserve">using the response pro-forma which can be found on the </w:t>
      </w:r>
      <w:hyperlink r:id="rId24" w:history="1">
        <w:r w:rsidRPr="008A569A">
          <w:rPr>
            <w:rStyle w:val="Hyperlink"/>
          </w:rPr>
          <w:t>GC</w:t>
        </w:r>
        <w:r w:rsidR="008A569A" w:rsidRPr="008A569A">
          <w:rPr>
            <w:rStyle w:val="Hyperlink"/>
          </w:rPr>
          <w:t>0166</w:t>
        </w:r>
      </w:hyperlink>
      <w:r w:rsidR="008A569A">
        <w:t xml:space="preserve"> </w:t>
      </w:r>
      <w:r>
        <w:t>modification page.</w:t>
      </w:r>
    </w:p>
    <w:bookmarkEnd w:id="37"/>
    <w:p w14:paraId="47BDD58B" w14:textId="77777777" w:rsidR="004D7B86" w:rsidRDefault="004D7B86" w:rsidP="00CD28AD">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58B5FDA7" w14:textId="77777777" w:rsidR="004D7B86" w:rsidRDefault="004D7B86" w:rsidP="00CD28AD">
      <w:pPr>
        <w:tabs>
          <w:tab w:val="left" w:pos="1490"/>
        </w:tabs>
      </w:pPr>
    </w:p>
    <w:p w14:paraId="58D0C66F" w14:textId="66BF4861" w:rsidR="004D7B86" w:rsidRDefault="004D7B86" w:rsidP="00CD28AD">
      <w:pPr>
        <w:rPr>
          <w:i/>
          <w:sz w:val="20"/>
        </w:rPr>
      </w:pPr>
      <w:bookmarkStart w:id="38"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xml:space="preserve">, </w:t>
      </w:r>
      <w:proofErr w:type="gramStart"/>
      <w:r w:rsidR="008B5FA4">
        <w:rPr>
          <w:i/>
        </w:rPr>
        <w:t>Workgroup</w:t>
      </w:r>
      <w:proofErr w:type="gramEnd"/>
      <w:r>
        <w:rPr>
          <w:i/>
        </w:rPr>
        <w:t xml:space="preserve"> or the </w:t>
      </w:r>
      <w:r w:rsidR="000A0F3F">
        <w:rPr>
          <w:i/>
        </w:rPr>
        <w:t>industry,</w:t>
      </w:r>
      <w:r>
        <w:rPr>
          <w:i/>
        </w:rPr>
        <w:t xml:space="preserve"> and may therefore not influence the debate to the same extent as a non-confidential response.</w:t>
      </w:r>
    </w:p>
    <w:bookmarkEnd w:id="38"/>
    <w:p w14:paraId="5C597733" w14:textId="77777777" w:rsidR="004D7B86" w:rsidRPr="004D7B86" w:rsidRDefault="004D7B86" w:rsidP="00CD28AD">
      <w:pPr>
        <w:spacing w:after="160"/>
        <w:rPr>
          <w:rStyle w:val="normaltextrun"/>
          <w:rFonts w:ascii="Arial" w:hAnsi="Arial" w:cs="Arial"/>
          <w:b/>
          <w:bCs/>
          <w:color w:val="FFFFFF"/>
          <w:sz w:val="28"/>
          <w:szCs w:val="28"/>
          <w:shd w:val="clear" w:color="auto" w:fill="727274"/>
        </w:rPr>
      </w:pPr>
    </w:p>
    <w:p w14:paraId="6F3EC86D" w14:textId="07938BAB" w:rsidR="009A206C" w:rsidRPr="007A770E" w:rsidRDefault="00470B5B" w:rsidP="00CD28AD">
      <w:pPr>
        <w:pStyle w:val="CA7"/>
      </w:pPr>
      <w:bookmarkStart w:id="39" w:name="_Toc74204574"/>
      <w:r w:rsidRPr="007A770E">
        <w:t xml:space="preserve">Acronyms, key </w:t>
      </w:r>
      <w:r w:rsidR="000A0F3F" w:rsidRPr="007A770E">
        <w:t>terms,</w:t>
      </w:r>
      <w:r w:rsidRPr="007A770E">
        <w:t xml:space="preserve"> and reference material</w:t>
      </w:r>
      <w:bookmarkEnd w:id="39"/>
    </w:p>
    <w:tbl>
      <w:tblPr>
        <w:tblStyle w:val="TableGrid"/>
        <w:tblW w:w="9493" w:type="dxa"/>
        <w:tblLook w:val="04A0" w:firstRow="1" w:lastRow="0" w:firstColumn="1" w:lastColumn="0" w:noHBand="0" w:noVBand="1"/>
      </w:tblPr>
      <w:tblGrid>
        <w:gridCol w:w="2547"/>
        <w:gridCol w:w="6946"/>
      </w:tblGrid>
      <w:tr w:rsidR="00005E02" w:rsidRPr="005603D9" w14:paraId="5CC7B8EA" w14:textId="77777777" w:rsidTr="0001641F">
        <w:tc>
          <w:tcPr>
            <w:tcW w:w="2547" w:type="dxa"/>
            <w:shd w:val="clear" w:color="auto" w:fill="727274" w:themeFill="text2"/>
          </w:tcPr>
          <w:p w14:paraId="519981C3" w14:textId="77777777" w:rsidR="00005E02" w:rsidRPr="009A206C" w:rsidRDefault="00005E02" w:rsidP="00CD28AD">
            <w:pPr>
              <w:rPr>
                <w:b/>
                <w:color w:val="FFFFFF" w:themeColor="background1"/>
              </w:rPr>
            </w:pPr>
            <w:r w:rsidRPr="009A206C">
              <w:rPr>
                <w:b/>
                <w:color w:val="FFFFFF" w:themeColor="background1"/>
              </w:rPr>
              <w:t>Acronym / key term</w:t>
            </w:r>
          </w:p>
        </w:tc>
        <w:tc>
          <w:tcPr>
            <w:tcW w:w="6946" w:type="dxa"/>
            <w:shd w:val="clear" w:color="auto" w:fill="727274" w:themeFill="text2"/>
          </w:tcPr>
          <w:p w14:paraId="0913EF15" w14:textId="77777777" w:rsidR="00005E02" w:rsidRPr="009A206C" w:rsidRDefault="00005E02" w:rsidP="00CD28AD">
            <w:pPr>
              <w:rPr>
                <w:b/>
                <w:color w:val="FFFFFF" w:themeColor="background1"/>
              </w:rPr>
            </w:pPr>
            <w:r w:rsidRPr="009A206C">
              <w:rPr>
                <w:b/>
                <w:color w:val="FFFFFF" w:themeColor="background1"/>
              </w:rPr>
              <w:t>Meaning</w:t>
            </w:r>
          </w:p>
        </w:tc>
      </w:tr>
      <w:tr w:rsidR="00005E02" w:rsidRPr="005603D9" w14:paraId="76C342CC" w14:textId="77777777" w:rsidTr="000C3468">
        <w:tc>
          <w:tcPr>
            <w:tcW w:w="2547" w:type="dxa"/>
          </w:tcPr>
          <w:p w14:paraId="750DE35D" w14:textId="77777777" w:rsidR="00005E02" w:rsidRDefault="00005E02" w:rsidP="00CD28AD">
            <w:r>
              <w:t>BESS</w:t>
            </w:r>
          </w:p>
        </w:tc>
        <w:tc>
          <w:tcPr>
            <w:tcW w:w="6946" w:type="dxa"/>
          </w:tcPr>
          <w:p w14:paraId="30D85861" w14:textId="77777777" w:rsidR="00005E02" w:rsidRPr="00485D8D" w:rsidRDefault="00005E02" w:rsidP="00CD28AD">
            <w:pPr>
              <w:rPr>
                <w:rFonts w:ascii="Arial" w:hAnsi="Arial" w:cs="Arial"/>
                <w:szCs w:val="24"/>
                <w:shd w:val="clear" w:color="auto" w:fill="FFFFFF"/>
              </w:rPr>
            </w:pPr>
            <w:r w:rsidRPr="00ED4B38">
              <w:rPr>
                <w:rStyle w:val="ui-provider"/>
              </w:rPr>
              <w:t>B</w:t>
            </w:r>
            <w:r w:rsidRPr="004922EF">
              <w:rPr>
                <w:rStyle w:val="ui-provider"/>
              </w:rPr>
              <w:t xml:space="preserve">attery </w:t>
            </w:r>
            <w:r>
              <w:rPr>
                <w:rStyle w:val="ui-provider"/>
              </w:rPr>
              <w:t>E</w:t>
            </w:r>
            <w:r w:rsidRPr="004922EF">
              <w:rPr>
                <w:rStyle w:val="ui-provider"/>
              </w:rPr>
              <w:t xml:space="preserve">nergy </w:t>
            </w:r>
            <w:r>
              <w:rPr>
                <w:rStyle w:val="ui-provider"/>
              </w:rPr>
              <w:t>S</w:t>
            </w:r>
            <w:r w:rsidRPr="004922EF">
              <w:rPr>
                <w:rStyle w:val="ui-provider"/>
              </w:rPr>
              <w:t xml:space="preserve">torage </w:t>
            </w:r>
            <w:r>
              <w:rPr>
                <w:rStyle w:val="ui-provider"/>
              </w:rPr>
              <w:t>S</w:t>
            </w:r>
            <w:r w:rsidRPr="004922EF">
              <w:rPr>
                <w:rStyle w:val="ui-provider"/>
              </w:rPr>
              <w:t>ystems</w:t>
            </w:r>
          </w:p>
        </w:tc>
      </w:tr>
      <w:tr w:rsidR="00005E02" w:rsidRPr="005603D9" w14:paraId="1C11E10A" w14:textId="77777777" w:rsidTr="000C3468">
        <w:tc>
          <w:tcPr>
            <w:tcW w:w="2547" w:type="dxa"/>
          </w:tcPr>
          <w:p w14:paraId="3BE689D7" w14:textId="77777777" w:rsidR="00005E02" w:rsidRDefault="00005E02" w:rsidP="00CD28AD">
            <w:r>
              <w:t>BMRS</w:t>
            </w:r>
          </w:p>
        </w:tc>
        <w:tc>
          <w:tcPr>
            <w:tcW w:w="6946" w:type="dxa"/>
          </w:tcPr>
          <w:p w14:paraId="1642CF28" w14:textId="77777777" w:rsidR="00005E02" w:rsidRDefault="00005E02" w:rsidP="00CD28AD">
            <w:r w:rsidRPr="00485D8D">
              <w:rPr>
                <w:rFonts w:ascii="Arial" w:hAnsi="Arial" w:cs="Arial"/>
                <w:szCs w:val="24"/>
                <w:shd w:val="clear" w:color="auto" w:fill="FFFFFF"/>
              </w:rPr>
              <w:t>Balancing Mechanism Reporting Service</w:t>
            </w:r>
          </w:p>
        </w:tc>
      </w:tr>
      <w:tr w:rsidR="00005E02" w:rsidRPr="005603D9" w14:paraId="0749A9E5" w14:textId="77777777" w:rsidTr="000C3468">
        <w:tc>
          <w:tcPr>
            <w:tcW w:w="2547" w:type="dxa"/>
          </w:tcPr>
          <w:p w14:paraId="74F2F640" w14:textId="77777777" w:rsidR="00005E02" w:rsidRPr="005603D9" w:rsidRDefault="00005E02" w:rsidP="00CD28AD">
            <w:r>
              <w:t>BMRS</w:t>
            </w:r>
          </w:p>
        </w:tc>
        <w:tc>
          <w:tcPr>
            <w:tcW w:w="6946" w:type="dxa"/>
          </w:tcPr>
          <w:p w14:paraId="27DDE93E" w14:textId="77777777" w:rsidR="00005E02" w:rsidRPr="005603D9" w:rsidRDefault="00005E02" w:rsidP="00CD28AD">
            <w:r w:rsidRPr="00485D8D">
              <w:rPr>
                <w:rFonts w:ascii="Arial" w:hAnsi="Arial" w:cs="Arial"/>
                <w:szCs w:val="24"/>
                <w:shd w:val="clear" w:color="auto" w:fill="FFFFFF"/>
              </w:rPr>
              <w:t>Balancing Mechanism Reporting Service</w:t>
            </w:r>
          </w:p>
        </w:tc>
      </w:tr>
      <w:tr w:rsidR="00005E02" w:rsidRPr="005603D9" w14:paraId="0A623D42" w14:textId="77777777" w:rsidTr="000C3468">
        <w:tc>
          <w:tcPr>
            <w:tcW w:w="2547" w:type="dxa"/>
          </w:tcPr>
          <w:p w14:paraId="30077CC6" w14:textId="77777777" w:rsidR="00005E02" w:rsidRDefault="00005E02" w:rsidP="00CD28AD">
            <w:r>
              <w:t>BSC</w:t>
            </w:r>
          </w:p>
        </w:tc>
        <w:tc>
          <w:tcPr>
            <w:tcW w:w="6946" w:type="dxa"/>
          </w:tcPr>
          <w:p w14:paraId="2A4A95D1" w14:textId="77777777" w:rsidR="00005E02" w:rsidRDefault="00005E02" w:rsidP="00CD28AD">
            <w:r>
              <w:t>Balancing and Settlement Code</w:t>
            </w:r>
          </w:p>
        </w:tc>
      </w:tr>
      <w:tr w:rsidR="00005E02" w:rsidRPr="005603D9" w14:paraId="20E9019C" w14:textId="77777777" w:rsidTr="000C3468">
        <w:tc>
          <w:tcPr>
            <w:tcW w:w="2547" w:type="dxa"/>
          </w:tcPr>
          <w:p w14:paraId="75D4C7A4" w14:textId="77777777" w:rsidR="00005E02" w:rsidRPr="005603D9" w:rsidRDefault="00005E02" w:rsidP="00CD28AD">
            <w:r>
              <w:t>CUSC</w:t>
            </w:r>
          </w:p>
        </w:tc>
        <w:tc>
          <w:tcPr>
            <w:tcW w:w="6946" w:type="dxa"/>
          </w:tcPr>
          <w:p w14:paraId="7EFBE765" w14:textId="77777777" w:rsidR="00005E02" w:rsidRPr="005603D9" w:rsidRDefault="00005E02" w:rsidP="00CD28AD">
            <w:r>
              <w:t>Connection and Use of System Code</w:t>
            </w:r>
          </w:p>
        </w:tc>
      </w:tr>
      <w:tr w:rsidR="00005E02" w:rsidRPr="005603D9" w14:paraId="0EB771B7" w14:textId="77777777" w:rsidTr="000C3468">
        <w:tc>
          <w:tcPr>
            <w:tcW w:w="2547" w:type="dxa"/>
          </w:tcPr>
          <w:p w14:paraId="25EF7126" w14:textId="77777777" w:rsidR="00005E02" w:rsidRPr="005603D9" w:rsidRDefault="00005E02" w:rsidP="00CD28AD">
            <w:r>
              <w:t>EBR</w:t>
            </w:r>
          </w:p>
        </w:tc>
        <w:tc>
          <w:tcPr>
            <w:tcW w:w="6946" w:type="dxa"/>
          </w:tcPr>
          <w:p w14:paraId="6DD49079" w14:textId="77777777" w:rsidR="00005E02" w:rsidRPr="005603D9" w:rsidRDefault="00005E02" w:rsidP="00CD28AD">
            <w:r>
              <w:t>Electricity Balancing Regulation</w:t>
            </w:r>
          </w:p>
        </w:tc>
      </w:tr>
      <w:tr w:rsidR="00005E02" w:rsidRPr="005603D9" w14:paraId="4F3A0713" w14:textId="77777777" w:rsidTr="000C3468">
        <w:tc>
          <w:tcPr>
            <w:tcW w:w="2547" w:type="dxa"/>
          </w:tcPr>
          <w:p w14:paraId="2E92216B" w14:textId="77777777" w:rsidR="00005E02" w:rsidRDefault="00005E02" w:rsidP="00CD28AD">
            <w:r>
              <w:t>FSoE</w:t>
            </w:r>
          </w:p>
        </w:tc>
        <w:tc>
          <w:tcPr>
            <w:tcW w:w="6946" w:type="dxa"/>
          </w:tcPr>
          <w:p w14:paraId="3718D898" w14:textId="77777777" w:rsidR="00005E02" w:rsidRDefault="00005E02" w:rsidP="00CD28AD">
            <w:r>
              <w:t>Future State of Energy</w:t>
            </w:r>
          </w:p>
        </w:tc>
      </w:tr>
      <w:tr w:rsidR="00005E02" w:rsidRPr="005603D9" w14:paraId="09B5403C" w14:textId="77777777" w:rsidTr="000C3468">
        <w:tc>
          <w:tcPr>
            <w:tcW w:w="2547" w:type="dxa"/>
          </w:tcPr>
          <w:p w14:paraId="002E452A" w14:textId="77777777" w:rsidR="00005E02" w:rsidRDefault="00005E02" w:rsidP="00CD28AD">
            <w:r>
              <w:t>GC</w:t>
            </w:r>
          </w:p>
        </w:tc>
        <w:tc>
          <w:tcPr>
            <w:tcW w:w="6946" w:type="dxa"/>
          </w:tcPr>
          <w:p w14:paraId="0A2006E5" w14:textId="77777777" w:rsidR="00005E02" w:rsidRDefault="00005E02" w:rsidP="00CD28AD">
            <w:r>
              <w:t>Grid Code</w:t>
            </w:r>
          </w:p>
        </w:tc>
      </w:tr>
      <w:tr w:rsidR="00005E02" w:rsidRPr="005603D9" w14:paraId="59392369" w14:textId="77777777" w:rsidTr="000C3468">
        <w:tc>
          <w:tcPr>
            <w:tcW w:w="2547" w:type="dxa"/>
          </w:tcPr>
          <w:p w14:paraId="096DF2C4" w14:textId="77777777" w:rsidR="00005E02" w:rsidRDefault="00005E02" w:rsidP="00CD28AD">
            <w:r>
              <w:t>Limited Duration Asset</w:t>
            </w:r>
          </w:p>
        </w:tc>
        <w:tc>
          <w:tcPr>
            <w:tcW w:w="6946" w:type="dxa"/>
          </w:tcPr>
          <w:p w14:paraId="5A06FD88" w14:textId="77777777" w:rsidR="00005E02" w:rsidRDefault="00005E02" w:rsidP="00CD28AD">
            <w:r>
              <w:t xml:space="preserve">Assets used to store electricity which </w:t>
            </w:r>
            <w:r w:rsidRPr="00471382">
              <w:t xml:space="preserve">can only import or export </w:t>
            </w:r>
            <w:r>
              <w:t>until their</w:t>
            </w:r>
            <w:r w:rsidRPr="00471382">
              <w:t xml:space="preserve"> limited </w:t>
            </w:r>
            <w:r>
              <w:t>storage capacity is either full or fully depleted</w:t>
            </w:r>
          </w:p>
        </w:tc>
      </w:tr>
      <w:tr w:rsidR="00005E02" w:rsidRPr="005603D9" w14:paraId="6E7DC4DD" w14:textId="77777777" w:rsidTr="000C3468">
        <w:tc>
          <w:tcPr>
            <w:tcW w:w="2547" w:type="dxa"/>
          </w:tcPr>
          <w:p w14:paraId="00105BF9" w14:textId="77777777" w:rsidR="00005E02" w:rsidRDefault="00005E02" w:rsidP="00CD28AD">
            <w:r>
              <w:t>MDB</w:t>
            </w:r>
          </w:p>
        </w:tc>
        <w:tc>
          <w:tcPr>
            <w:tcW w:w="6946" w:type="dxa"/>
          </w:tcPr>
          <w:p w14:paraId="0EA5175B" w14:textId="77777777" w:rsidR="00005E02" w:rsidRPr="00485D8D" w:rsidRDefault="00005E02" w:rsidP="00CD28AD">
            <w:pPr>
              <w:rPr>
                <w:rFonts w:ascii="Arial" w:hAnsi="Arial" w:cs="Arial"/>
                <w:szCs w:val="24"/>
                <w:shd w:val="clear" w:color="auto" w:fill="FFFFFF"/>
              </w:rPr>
            </w:pPr>
            <w:r w:rsidRPr="004F6405">
              <w:rPr>
                <w:szCs w:val="22"/>
              </w:rPr>
              <w:t xml:space="preserve">Maximum Delivery </w:t>
            </w:r>
            <w:r>
              <w:t>Bid</w:t>
            </w:r>
          </w:p>
        </w:tc>
      </w:tr>
      <w:tr w:rsidR="00005E02" w:rsidRPr="005603D9" w14:paraId="45CB9A11" w14:textId="77777777" w:rsidTr="000C3468">
        <w:tc>
          <w:tcPr>
            <w:tcW w:w="2547" w:type="dxa"/>
          </w:tcPr>
          <w:p w14:paraId="69F652BB" w14:textId="77777777" w:rsidR="00005E02" w:rsidRDefault="00005E02" w:rsidP="00CD28AD">
            <w:r>
              <w:t>MDO</w:t>
            </w:r>
          </w:p>
        </w:tc>
        <w:tc>
          <w:tcPr>
            <w:tcW w:w="6946" w:type="dxa"/>
          </w:tcPr>
          <w:p w14:paraId="29D0AEB8" w14:textId="77777777" w:rsidR="00005E02" w:rsidRPr="00485D8D" w:rsidRDefault="00005E02" w:rsidP="00CD28AD">
            <w:pPr>
              <w:rPr>
                <w:rFonts w:ascii="Arial" w:hAnsi="Arial" w:cs="Arial"/>
                <w:szCs w:val="24"/>
                <w:shd w:val="clear" w:color="auto" w:fill="FFFFFF"/>
              </w:rPr>
            </w:pPr>
            <w:r w:rsidRPr="004F6405">
              <w:rPr>
                <w:szCs w:val="22"/>
              </w:rPr>
              <w:t>Maximum Delivery Offer</w:t>
            </w:r>
          </w:p>
        </w:tc>
      </w:tr>
      <w:tr w:rsidR="00005E02" w:rsidRPr="005603D9" w14:paraId="193519B4" w14:textId="77777777" w:rsidTr="000C3468">
        <w:tc>
          <w:tcPr>
            <w:tcW w:w="2547" w:type="dxa"/>
          </w:tcPr>
          <w:p w14:paraId="2EE2541F" w14:textId="77777777" w:rsidR="00005E02" w:rsidRDefault="00005E02" w:rsidP="00CD28AD">
            <w:r>
              <w:t>OBP</w:t>
            </w:r>
          </w:p>
        </w:tc>
        <w:tc>
          <w:tcPr>
            <w:tcW w:w="6946" w:type="dxa"/>
          </w:tcPr>
          <w:p w14:paraId="3BC1E9DA" w14:textId="77777777" w:rsidR="00005E02" w:rsidRDefault="00005E02" w:rsidP="00CD28AD">
            <w:r w:rsidRPr="008925AF">
              <w:t>Open Balancing Platform</w:t>
            </w:r>
          </w:p>
        </w:tc>
      </w:tr>
      <w:tr w:rsidR="00005E02" w:rsidRPr="005603D9" w14:paraId="1F7CC993" w14:textId="77777777" w:rsidTr="000C3468">
        <w:tc>
          <w:tcPr>
            <w:tcW w:w="2547" w:type="dxa"/>
          </w:tcPr>
          <w:p w14:paraId="2527C923" w14:textId="77777777" w:rsidR="00005E02" w:rsidRDefault="00005E02" w:rsidP="00CD28AD">
            <w:r>
              <w:t>REMIT</w:t>
            </w:r>
          </w:p>
        </w:tc>
        <w:tc>
          <w:tcPr>
            <w:tcW w:w="6946" w:type="dxa"/>
          </w:tcPr>
          <w:p w14:paraId="025C06C8" w14:textId="77777777" w:rsidR="00005E02" w:rsidRPr="008925AF" w:rsidRDefault="00005E02" w:rsidP="00CD28AD">
            <w:r w:rsidRPr="006D275E">
              <w:rPr>
                <w:rFonts w:ascii="Arial" w:hAnsi="Arial" w:cs="Arial"/>
                <w:color w:val="000000"/>
                <w:szCs w:val="24"/>
                <w:shd w:val="clear" w:color="auto" w:fill="FFFFFF"/>
              </w:rPr>
              <w:t>Regulation on Wholesale Energy Market Integrity and Transparency</w:t>
            </w:r>
            <w:r>
              <w:rPr>
                <w:rFonts w:ascii="Arial" w:hAnsi="Arial" w:cs="Arial"/>
                <w:color w:val="000000"/>
                <w:szCs w:val="24"/>
                <w:shd w:val="clear" w:color="auto" w:fill="FFFFFF"/>
              </w:rPr>
              <w:t>).</w:t>
            </w:r>
          </w:p>
        </w:tc>
      </w:tr>
      <w:tr w:rsidR="00005E02" w:rsidRPr="005603D9" w14:paraId="0A9F49C1" w14:textId="77777777" w:rsidTr="000C3468">
        <w:tc>
          <w:tcPr>
            <w:tcW w:w="2547" w:type="dxa"/>
          </w:tcPr>
          <w:p w14:paraId="114DD89C" w14:textId="77777777" w:rsidR="00005E02" w:rsidRDefault="00005E02" w:rsidP="00CD28AD">
            <w:r>
              <w:t>SP1, SP2…</w:t>
            </w:r>
          </w:p>
        </w:tc>
        <w:tc>
          <w:tcPr>
            <w:tcW w:w="6946" w:type="dxa"/>
          </w:tcPr>
          <w:p w14:paraId="727B98BC" w14:textId="77777777" w:rsidR="00005E02" w:rsidRPr="004F6405" w:rsidRDefault="00005E02" w:rsidP="00CD28AD">
            <w:r>
              <w:t>Settlement Period 1, 2 ….</w:t>
            </w:r>
          </w:p>
        </w:tc>
      </w:tr>
      <w:tr w:rsidR="00005E02" w:rsidRPr="005603D9" w14:paraId="2A6F2D7F" w14:textId="77777777" w:rsidTr="000C3468">
        <w:tc>
          <w:tcPr>
            <w:tcW w:w="2547" w:type="dxa"/>
          </w:tcPr>
          <w:p w14:paraId="1BDD227E" w14:textId="77777777" w:rsidR="00005E02" w:rsidRPr="005603D9" w:rsidRDefault="00005E02" w:rsidP="00CD28AD">
            <w:r>
              <w:t>SQSS</w:t>
            </w:r>
          </w:p>
        </w:tc>
        <w:tc>
          <w:tcPr>
            <w:tcW w:w="6946" w:type="dxa"/>
          </w:tcPr>
          <w:p w14:paraId="0D810A27" w14:textId="77777777" w:rsidR="00005E02" w:rsidRPr="005603D9" w:rsidRDefault="00005E02" w:rsidP="00CD28AD">
            <w:r>
              <w:t>Security and Quality of Supply Standards</w:t>
            </w:r>
          </w:p>
        </w:tc>
      </w:tr>
      <w:tr w:rsidR="00005E02" w:rsidRPr="005603D9" w14:paraId="5A68676A" w14:textId="77777777" w:rsidTr="000C3468">
        <w:tc>
          <w:tcPr>
            <w:tcW w:w="2547" w:type="dxa"/>
          </w:tcPr>
          <w:p w14:paraId="063124E0" w14:textId="77777777" w:rsidR="00005E02" w:rsidRPr="005603D9" w:rsidRDefault="00005E02" w:rsidP="00CD28AD">
            <w:r>
              <w:t>STC</w:t>
            </w:r>
          </w:p>
        </w:tc>
        <w:tc>
          <w:tcPr>
            <w:tcW w:w="6946" w:type="dxa"/>
          </w:tcPr>
          <w:p w14:paraId="266060A5" w14:textId="77777777" w:rsidR="00005E02" w:rsidRPr="005603D9" w:rsidRDefault="00005E02" w:rsidP="00CD28AD">
            <w:r>
              <w:t>System Operator Transmission Owner Code</w:t>
            </w:r>
          </w:p>
        </w:tc>
      </w:tr>
      <w:tr w:rsidR="00005E02" w:rsidRPr="005603D9" w14:paraId="62540D0C" w14:textId="77777777" w:rsidTr="000C3468">
        <w:tc>
          <w:tcPr>
            <w:tcW w:w="2547" w:type="dxa"/>
          </w:tcPr>
          <w:p w14:paraId="725446AA" w14:textId="77777777" w:rsidR="00005E02" w:rsidRPr="005603D9" w:rsidRDefault="00005E02" w:rsidP="00CD28AD">
            <w:r>
              <w:t>T&amp;Cs</w:t>
            </w:r>
          </w:p>
        </w:tc>
        <w:tc>
          <w:tcPr>
            <w:tcW w:w="6946" w:type="dxa"/>
          </w:tcPr>
          <w:p w14:paraId="2627DCF3" w14:textId="77777777" w:rsidR="00005E02" w:rsidRPr="005603D9" w:rsidRDefault="00005E02" w:rsidP="00CD28AD">
            <w:r>
              <w:t>Terms and Conditions</w:t>
            </w:r>
          </w:p>
        </w:tc>
      </w:tr>
    </w:tbl>
    <w:p w14:paraId="2ADBE482" w14:textId="77777777" w:rsidR="00470B5B" w:rsidRDefault="00470B5B" w:rsidP="00CD28AD"/>
    <w:p w14:paraId="554FB82B" w14:textId="77777777" w:rsidR="000C3468" w:rsidRPr="005603D9" w:rsidRDefault="000C3468" w:rsidP="00CD28AD"/>
    <w:p w14:paraId="50DA0E2A" w14:textId="77777777" w:rsidR="00470B5B" w:rsidRPr="005603D9" w:rsidRDefault="00470B5B" w:rsidP="00CD28AD">
      <w:pPr>
        <w:pStyle w:val="Heading3"/>
      </w:pPr>
      <w:bookmarkStart w:id="40" w:name="_Toc74204575"/>
      <w:r w:rsidRPr="005603D9">
        <w:t>Reference material</w:t>
      </w:r>
      <w:bookmarkEnd w:id="40"/>
    </w:p>
    <w:p w14:paraId="585E5146" w14:textId="77777777" w:rsidR="00470B5B" w:rsidRDefault="00470B5B" w:rsidP="00CD28AD"/>
    <w:sdt>
      <w:sdtPr>
        <w:rPr>
          <w:color w:val="2B579A"/>
          <w:shd w:val="clear" w:color="auto" w:fill="E6E6E6"/>
        </w:rPr>
        <w:alias w:val="Insert text"/>
        <w:tag w:val="Insert text"/>
        <w:id w:val="-1697375096"/>
        <w:placeholder>
          <w:docPart w:val="998740DA523B4B2DB2175F4A7199CB5C"/>
        </w:placeholder>
      </w:sdtPr>
      <w:sdtEndPr>
        <w:rPr>
          <w:color w:val="auto"/>
          <w:shd w:val="clear" w:color="auto" w:fill="auto"/>
        </w:rPr>
      </w:sdtEndPr>
      <w:sdtContent>
        <w:p w14:paraId="3D55240E" w14:textId="77777777" w:rsidR="00D81950" w:rsidRPr="00672FC0" w:rsidRDefault="001140D7" w:rsidP="00CD28AD">
          <w:pPr>
            <w:pStyle w:val="ListParagraph"/>
            <w:numPr>
              <w:ilvl w:val="0"/>
              <w:numId w:val="16"/>
            </w:numPr>
          </w:pPr>
          <w:hyperlink r:id="rId25" w:anchor="Strategic-capability-review" w:history="1">
            <w:r w:rsidR="00D81950">
              <w:rPr>
                <w:rFonts w:asciiTheme="minorHAnsi" w:eastAsiaTheme="minorHAnsi" w:hAnsiTheme="minorHAnsi" w:cstheme="minorBidi"/>
                <w:color w:val="0000FF"/>
                <w:szCs w:val="22"/>
                <w:u w:val="single"/>
                <w:lang w:eastAsia="en-US"/>
              </w:rPr>
              <w:t>Balancing programme | ESO</w:t>
            </w:r>
          </w:hyperlink>
        </w:p>
        <w:p w14:paraId="0654F120" w14:textId="77777777" w:rsidR="00D81950" w:rsidRDefault="001140D7" w:rsidP="00CD28AD">
          <w:pPr>
            <w:pStyle w:val="ListParagraph"/>
            <w:numPr>
              <w:ilvl w:val="0"/>
              <w:numId w:val="16"/>
            </w:numPr>
          </w:pPr>
          <w:hyperlink r:id="rId26" w:history="1">
            <w:r w:rsidR="00D81950">
              <w:rPr>
                <w:rFonts w:asciiTheme="minorHAnsi" w:eastAsiaTheme="minorHAnsi" w:hAnsiTheme="minorHAnsi" w:cstheme="minorBidi"/>
                <w:color w:val="0000FF"/>
                <w:szCs w:val="22"/>
                <w:u w:val="single"/>
                <w:lang w:eastAsia="en-US"/>
              </w:rPr>
              <w:t>GCDF- new parameters for Storage (Summary Presentation 02.08.23)</w:t>
            </w:r>
          </w:hyperlink>
        </w:p>
        <w:p w14:paraId="03B30968" w14:textId="77777777" w:rsidR="00D81950" w:rsidRDefault="001140D7" w:rsidP="00CD28AD">
          <w:pPr>
            <w:pStyle w:val="ListParagraph"/>
            <w:numPr>
              <w:ilvl w:val="0"/>
              <w:numId w:val="16"/>
            </w:numPr>
          </w:pPr>
          <w:hyperlink r:id="rId27" w:history="1">
            <w:r w:rsidR="00D81950">
              <w:rPr>
                <w:rStyle w:val="Hyperlink"/>
                <w:rFonts w:eastAsiaTheme="majorEastAsia"/>
              </w:rPr>
              <w:t>STC - Panel Meeting - 29.11.2023</w:t>
            </w:r>
          </w:hyperlink>
        </w:p>
      </w:sdtContent>
    </w:sdt>
    <w:p w14:paraId="3560D979" w14:textId="77777777" w:rsidR="00F464CC" w:rsidRDefault="00F464CC" w:rsidP="00CD28AD">
      <w:pPr>
        <w:pStyle w:val="ListParagraph"/>
      </w:pPr>
    </w:p>
    <w:p w14:paraId="20A2A255" w14:textId="77777777" w:rsidR="00AF0BDD" w:rsidRPr="007A770E" w:rsidRDefault="00AF0BDD" w:rsidP="00CD28AD">
      <w:pPr>
        <w:pStyle w:val="CA7"/>
      </w:pPr>
      <w:bookmarkStart w:id="41" w:name="_Toc74204576"/>
      <w:r w:rsidRPr="007A770E">
        <w:t>Annexes</w:t>
      </w:r>
      <w:bookmarkEnd w:id="41"/>
    </w:p>
    <w:tbl>
      <w:tblPr>
        <w:tblStyle w:val="TableGrid1"/>
        <w:tblW w:w="9493" w:type="dxa"/>
        <w:tblLook w:val="04A0" w:firstRow="1" w:lastRow="0" w:firstColumn="1" w:lastColumn="0" w:noHBand="0" w:noVBand="1"/>
      </w:tblPr>
      <w:tblGrid>
        <w:gridCol w:w="2263"/>
        <w:gridCol w:w="7230"/>
      </w:tblGrid>
      <w:tr w:rsidR="00923426" w:rsidRPr="00B27233" w14:paraId="0587AEB3" w14:textId="77777777" w:rsidTr="002B17F9">
        <w:tc>
          <w:tcPr>
            <w:tcW w:w="2263" w:type="dxa"/>
            <w:shd w:val="clear" w:color="auto" w:fill="727274" w:themeFill="text2"/>
          </w:tcPr>
          <w:p w14:paraId="1A3A6375" w14:textId="77777777" w:rsidR="00923426" w:rsidRPr="00B27233" w:rsidRDefault="00923426" w:rsidP="00CD28AD">
            <w:pPr>
              <w:rPr>
                <w:b/>
                <w:color w:val="FFFFFF" w:themeColor="background1"/>
              </w:rPr>
            </w:pPr>
            <w:r>
              <w:rPr>
                <w:b/>
                <w:color w:val="FFFFFF" w:themeColor="background1"/>
              </w:rPr>
              <w:t>Annex</w:t>
            </w:r>
          </w:p>
        </w:tc>
        <w:tc>
          <w:tcPr>
            <w:tcW w:w="7230" w:type="dxa"/>
            <w:shd w:val="clear" w:color="auto" w:fill="727274" w:themeFill="text2"/>
          </w:tcPr>
          <w:p w14:paraId="4D064B68" w14:textId="77777777" w:rsidR="00923426" w:rsidRPr="00B27233" w:rsidRDefault="00923426" w:rsidP="00CD28AD">
            <w:pPr>
              <w:rPr>
                <w:b/>
                <w:color w:val="FFFFFF" w:themeColor="background1"/>
              </w:rPr>
            </w:pPr>
            <w:r>
              <w:rPr>
                <w:b/>
                <w:color w:val="FFFFFF" w:themeColor="background1"/>
              </w:rPr>
              <w:t>Information</w:t>
            </w:r>
          </w:p>
        </w:tc>
      </w:tr>
      <w:tr w:rsidR="00923426" w:rsidRPr="00B27233" w14:paraId="56992CE8" w14:textId="77777777" w:rsidTr="002B17F9">
        <w:tc>
          <w:tcPr>
            <w:tcW w:w="2263" w:type="dxa"/>
            <w:shd w:val="clear" w:color="auto" w:fill="auto"/>
          </w:tcPr>
          <w:p w14:paraId="4145BB4E" w14:textId="77777777" w:rsidR="00923426" w:rsidRPr="006806B0" w:rsidRDefault="00923426" w:rsidP="00CD28AD">
            <w:r w:rsidRPr="006806B0">
              <w:t xml:space="preserve">Annex </w:t>
            </w:r>
            <w:proofErr w:type="gramStart"/>
            <w:r w:rsidRPr="006806B0">
              <w:t>1</w:t>
            </w:r>
            <w:proofErr w:type="gramEnd"/>
          </w:p>
        </w:tc>
        <w:tc>
          <w:tcPr>
            <w:tcW w:w="7230" w:type="dxa"/>
            <w:shd w:val="clear" w:color="auto" w:fill="auto"/>
          </w:tcPr>
          <w:p w14:paraId="2B2F749B" w14:textId="77777777" w:rsidR="00923426" w:rsidRPr="006806B0" w:rsidRDefault="00923426" w:rsidP="00CD28AD">
            <w:r w:rsidRPr="006806B0">
              <w:t>Proposal form</w:t>
            </w:r>
          </w:p>
        </w:tc>
      </w:tr>
      <w:tr w:rsidR="00923426" w:rsidRPr="00B27233" w14:paraId="5BA405ED" w14:textId="77777777" w:rsidTr="002B17F9">
        <w:tc>
          <w:tcPr>
            <w:tcW w:w="2263" w:type="dxa"/>
            <w:shd w:val="clear" w:color="auto" w:fill="auto"/>
          </w:tcPr>
          <w:p w14:paraId="4D5CAEE0" w14:textId="77777777" w:rsidR="00923426" w:rsidRPr="006806B0" w:rsidRDefault="00923426" w:rsidP="00CD28AD">
            <w:r w:rsidRPr="006806B0">
              <w:t xml:space="preserve">Annex </w:t>
            </w:r>
            <w:proofErr w:type="gramStart"/>
            <w:r w:rsidRPr="006806B0">
              <w:t>2</w:t>
            </w:r>
            <w:proofErr w:type="gramEnd"/>
            <w:r w:rsidRPr="006806B0">
              <w:t xml:space="preserve"> </w:t>
            </w:r>
          </w:p>
        </w:tc>
        <w:tc>
          <w:tcPr>
            <w:tcW w:w="7230" w:type="dxa"/>
            <w:shd w:val="clear" w:color="auto" w:fill="auto"/>
          </w:tcPr>
          <w:p w14:paraId="77ADA51B" w14:textId="77777777" w:rsidR="00923426" w:rsidRPr="006806B0" w:rsidRDefault="00923426" w:rsidP="00CD28AD">
            <w:r w:rsidRPr="006806B0">
              <w:t xml:space="preserve">Terms of </w:t>
            </w:r>
            <w:r w:rsidR="008652B4">
              <w:t>r</w:t>
            </w:r>
            <w:r w:rsidRPr="006806B0">
              <w:t>eference</w:t>
            </w:r>
          </w:p>
        </w:tc>
      </w:tr>
      <w:tr w:rsidR="00923426" w:rsidRPr="00B27233" w14:paraId="508AA092" w14:textId="77777777" w:rsidTr="002B17F9">
        <w:tc>
          <w:tcPr>
            <w:tcW w:w="2263" w:type="dxa"/>
            <w:shd w:val="clear" w:color="auto" w:fill="auto"/>
          </w:tcPr>
          <w:p w14:paraId="3E843E86" w14:textId="5856A902" w:rsidR="00923426" w:rsidRPr="006806B0" w:rsidRDefault="00923426" w:rsidP="00CD28AD">
            <w:r w:rsidRPr="006806B0">
              <w:t xml:space="preserve">Annex </w:t>
            </w:r>
            <w:proofErr w:type="gramStart"/>
            <w:r w:rsidR="00406691">
              <w:t>3</w:t>
            </w:r>
            <w:proofErr w:type="gramEnd"/>
          </w:p>
        </w:tc>
        <w:tc>
          <w:tcPr>
            <w:tcW w:w="7230" w:type="dxa"/>
            <w:shd w:val="clear" w:color="auto" w:fill="auto"/>
          </w:tcPr>
          <w:p w14:paraId="725F63F5" w14:textId="194DA6ED" w:rsidR="00923426" w:rsidRPr="006806B0" w:rsidRDefault="00406691" w:rsidP="00CD28AD">
            <w:r>
              <w:t>Legal Text</w:t>
            </w:r>
          </w:p>
        </w:tc>
      </w:tr>
      <w:tr w:rsidR="00923426" w:rsidRPr="00B27233" w14:paraId="68B06F9F" w14:textId="77777777" w:rsidTr="002B17F9">
        <w:tc>
          <w:tcPr>
            <w:tcW w:w="2263" w:type="dxa"/>
            <w:shd w:val="clear" w:color="auto" w:fill="auto"/>
          </w:tcPr>
          <w:p w14:paraId="713ED089" w14:textId="68FF0814" w:rsidR="00923426" w:rsidRPr="006806B0" w:rsidRDefault="00923426" w:rsidP="00CD28AD">
            <w:r w:rsidRPr="006806B0">
              <w:t xml:space="preserve">Annex </w:t>
            </w:r>
            <w:proofErr w:type="gramStart"/>
            <w:r w:rsidR="006F55DF">
              <w:t>4</w:t>
            </w:r>
            <w:proofErr w:type="gramEnd"/>
          </w:p>
        </w:tc>
        <w:tc>
          <w:tcPr>
            <w:tcW w:w="7230" w:type="dxa"/>
            <w:shd w:val="clear" w:color="auto" w:fill="auto"/>
          </w:tcPr>
          <w:p w14:paraId="11D30D43" w14:textId="7E4476EA" w:rsidR="00923426" w:rsidRPr="006806B0" w:rsidRDefault="006F55DF" w:rsidP="006F55DF">
            <w:r w:rsidRPr="006F55DF">
              <w:t>Incorporating DFR &amp;</w:t>
            </w:r>
            <w:r>
              <w:t xml:space="preserve"> </w:t>
            </w:r>
            <w:r w:rsidRPr="006F55DF">
              <w:t>Redeclaration of MDO/B</w:t>
            </w:r>
            <w:r>
              <w:t xml:space="preserve"> </w:t>
            </w:r>
            <w:r w:rsidRPr="006F55DF">
              <w:t>within Dispatch timescales</w:t>
            </w:r>
            <w:r w:rsidRPr="006F55DF">
              <w:t xml:space="preserve"> Presentation Pack</w:t>
            </w:r>
          </w:p>
        </w:tc>
      </w:tr>
      <w:tr w:rsidR="00923426" w:rsidRPr="00B27233" w14:paraId="3C17C238" w14:textId="77777777" w:rsidTr="002B17F9">
        <w:tc>
          <w:tcPr>
            <w:tcW w:w="2263" w:type="dxa"/>
            <w:shd w:val="clear" w:color="auto" w:fill="auto"/>
          </w:tcPr>
          <w:p w14:paraId="53B70E03" w14:textId="77777777" w:rsidR="00923426" w:rsidRPr="006806B0" w:rsidRDefault="00923426" w:rsidP="00CD28AD">
            <w:r w:rsidRPr="006806B0">
              <w:t xml:space="preserve">Annex </w:t>
            </w:r>
            <w:r>
              <w:t>X</w:t>
            </w:r>
          </w:p>
        </w:tc>
        <w:tc>
          <w:tcPr>
            <w:tcW w:w="7230" w:type="dxa"/>
            <w:shd w:val="clear" w:color="auto" w:fill="auto"/>
          </w:tcPr>
          <w:p w14:paraId="30A16E78" w14:textId="77777777" w:rsidR="00923426" w:rsidRPr="006806B0" w:rsidRDefault="00923426" w:rsidP="00CD28AD"/>
        </w:tc>
      </w:tr>
      <w:tr w:rsidR="00923426" w:rsidRPr="00B27233" w14:paraId="646563FA" w14:textId="77777777" w:rsidTr="002B17F9">
        <w:tc>
          <w:tcPr>
            <w:tcW w:w="2263" w:type="dxa"/>
            <w:shd w:val="clear" w:color="auto" w:fill="auto"/>
          </w:tcPr>
          <w:p w14:paraId="7682A2E6" w14:textId="77777777" w:rsidR="00923426" w:rsidRPr="006806B0" w:rsidRDefault="00923426" w:rsidP="00CD28AD">
            <w:r w:rsidRPr="006806B0">
              <w:t xml:space="preserve">Annex </w:t>
            </w:r>
            <w:r>
              <w:t>X</w:t>
            </w:r>
          </w:p>
        </w:tc>
        <w:tc>
          <w:tcPr>
            <w:tcW w:w="7230" w:type="dxa"/>
            <w:shd w:val="clear" w:color="auto" w:fill="auto"/>
          </w:tcPr>
          <w:p w14:paraId="0CB0597A" w14:textId="77777777" w:rsidR="00923426" w:rsidRPr="006806B0" w:rsidRDefault="00923426" w:rsidP="00CD28AD"/>
        </w:tc>
      </w:tr>
      <w:tr w:rsidR="00923426" w:rsidRPr="00B27233" w14:paraId="67BB637E" w14:textId="77777777" w:rsidTr="002B17F9">
        <w:tc>
          <w:tcPr>
            <w:tcW w:w="2263" w:type="dxa"/>
            <w:shd w:val="clear" w:color="auto" w:fill="auto"/>
          </w:tcPr>
          <w:p w14:paraId="20B952AD" w14:textId="77777777" w:rsidR="00923426" w:rsidRPr="006806B0" w:rsidRDefault="00923426" w:rsidP="00CD28AD">
            <w:r w:rsidRPr="006806B0">
              <w:t xml:space="preserve">Annex </w:t>
            </w:r>
            <w:r>
              <w:t>X</w:t>
            </w:r>
          </w:p>
        </w:tc>
        <w:tc>
          <w:tcPr>
            <w:tcW w:w="7230" w:type="dxa"/>
            <w:shd w:val="clear" w:color="auto" w:fill="auto"/>
          </w:tcPr>
          <w:p w14:paraId="00A57D0F" w14:textId="77777777" w:rsidR="00923426" w:rsidRPr="006806B0" w:rsidRDefault="00923426" w:rsidP="00CD28AD"/>
        </w:tc>
      </w:tr>
      <w:tr w:rsidR="00923426" w:rsidRPr="00B27233" w14:paraId="6BD19FEB" w14:textId="77777777" w:rsidTr="002B17F9">
        <w:tc>
          <w:tcPr>
            <w:tcW w:w="2263" w:type="dxa"/>
            <w:shd w:val="clear" w:color="auto" w:fill="auto"/>
          </w:tcPr>
          <w:p w14:paraId="1AE4B7B6" w14:textId="77777777" w:rsidR="00923426" w:rsidRPr="006806B0" w:rsidRDefault="00923426" w:rsidP="00CD28AD"/>
        </w:tc>
        <w:tc>
          <w:tcPr>
            <w:tcW w:w="7230" w:type="dxa"/>
            <w:shd w:val="clear" w:color="auto" w:fill="auto"/>
          </w:tcPr>
          <w:p w14:paraId="53688560" w14:textId="77777777" w:rsidR="00923426" w:rsidRPr="006806B0" w:rsidRDefault="00923426" w:rsidP="00CD28AD"/>
        </w:tc>
      </w:tr>
      <w:tr w:rsidR="00923426" w:rsidRPr="00B27233" w14:paraId="2B43F952" w14:textId="77777777" w:rsidTr="002B17F9">
        <w:tc>
          <w:tcPr>
            <w:tcW w:w="2263" w:type="dxa"/>
            <w:shd w:val="clear" w:color="auto" w:fill="auto"/>
          </w:tcPr>
          <w:p w14:paraId="63F0F7B9" w14:textId="77777777" w:rsidR="00923426" w:rsidRPr="00470CA5" w:rsidRDefault="00923426" w:rsidP="00CD28AD">
            <w:pPr>
              <w:rPr>
                <w:i/>
                <w:color w:val="00B050"/>
              </w:rPr>
            </w:pPr>
          </w:p>
        </w:tc>
        <w:tc>
          <w:tcPr>
            <w:tcW w:w="7230" w:type="dxa"/>
            <w:shd w:val="clear" w:color="auto" w:fill="auto"/>
          </w:tcPr>
          <w:p w14:paraId="2E5C7011" w14:textId="77777777" w:rsidR="00923426" w:rsidRPr="00DD5A24" w:rsidRDefault="00923426" w:rsidP="00CD28AD"/>
        </w:tc>
      </w:tr>
      <w:tr w:rsidR="00923426" w:rsidRPr="00B27233" w14:paraId="45D4CC05" w14:textId="77777777" w:rsidTr="002B17F9">
        <w:tc>
          <w:tcPr>
            <w:tcW w:w="2263" w:type="dxa"/>
            <w:shd w:val="clear" w:color="auto" w:fill="auto"/>
          </w:tcPr>
          <w:p w14:paraId="69C07AA8" w14:textId="77777777" w:rsidR="00923426" w:rsidRPr="006806B0" w:rsidRDefault="00923426" w:rsidP="00CD28AD"/>
        </w:tc>
        <w:tc>
          <w:tcPr>
            <w:tcW w:w="7230" w:type="dxa"/>
            <w:shd w:val="clear" w:color="auto" w:fill="auto"/>
          </w:tcPr>
          <w:p w14:paraId="182E5DE5" w14:textId="77777777" w:rsidR="00923426" w:rsidRPr="006806B0" w:rsidRDefault="00923426" w:rsidP="00CD28AD"/>
        </w:tc>
      </w:tr>
      <w:tr w:rsidR="00923426" w:rsidRPr="00B27233" w14:paraId="3364F37B" w14:textId="77777777" w:rsidTr="002B17F9">
        <w:tc>
          <w:tcPr>
            <w:tcW w:w="2263" w:type="dxa"/>
            <w:shd w:val="clear" w:color="auto" w:fill="auto"/>
          </w:tcPr>
          <w:p w14:paraId="0FA3ADA4" w14:textId="77777777" w:rsidR="00923426" w:rsidRPr="006806B0" w:rsidRDefault="00923426" w:rsidP="00CD28AD"/>
        </w:tc>
        <w:tc>
          <w:tcPr>
            <w:tcW w:w="7230" w:type="dxa"/>
            <w:shd w:val="clear" w:color="auto" w:fill="auto"/>
          </w:tcPr>
          <w:p w14:paraId="15492D8B" w14:textId="77777777" w:rsidR="00923426" w:rsidRPr="006806B0" w:rsidRDefault="00923426" w:rsidP="00CD28AD"/>
        </w:tc>
      </w:tr>
    </w:tbl>
    <w:p w14:paraId="42DD822F" w14:textId="77777777" w:rsidR="00923426" w:rsidRPr="00923426" w:rsidRDefault="00923426" w:rsidP="00CD28AD"/>
    <w:sectPr w:rsidR="00923426" w:rsidRPr="00923426" w:rsidSect="00FB5A3B">
      <w:headerReference w:type="default" r:id="rId28"/>
      <w:footerReference w:type="default" r:id="rId29"/>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125F869E" w14:textId="72A9E441" w:rsidR="00784122" w:rsidRDefault="00784122">
      <w:pPr>
        <w:pStyle w:val="CommentText"/>
      </w:pPr>
      <w:r>
        <w:rPr>
          <w:rStyle w:val="CommentReference"/>
        </w:rPr>
        <w:annotationRef/>
      </w:r>
      <w:r>
        <w:t>Update this table at the end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F86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F869E" w16cid:durableId="2382F3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160B9" w14:textId="77777777" w:rsidR="00860D2F" w:rsidRDefault="00860D2F" w:rsidP="00B72663">
      <w:pPr>
        <w:spacing w:line="240" w:lineRule="auto"/>
      </w:pPr>
      <w:r>
        <w:separator/>
      </w:r>
    </w:p>
  </w:endnote>
  <w:endnote w:type="continuationSeparator" w:id="0">
    <w:p w14:paraId="723C2F0F" w14:textId="77777777" w:rsidR="00860D2F" w:rsidRDefault="00860D2F" w:rsidP="00B72663">
      <w:pPr>
        <w:spacing w:line="240" w:lineRule="auto"/>
      </w:pPr>
      <w:r>
        <w:continuationSeparator/>
      </w:r>
    </w:p>
  </w:endnote>
  <w:endnote w:type="continuationNotice" w:id="1">
    <w:p w14:paraId="636B08EF" w14:textId="77777777" w:rsidR="00860D2F" w:rsidRDefault="00860D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55B3"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40201" w14:textId="77777777" w:rsidR="00860D2F" w:rsidRDefault="00860D2F" w:rsidP="00B72663">
      <w:pPr>
        <w:spacing w:line="240" w:lineRule="auto"/>
      </w:pPr>
      <w:r>
        <w:separator/>
      </w:r>
    </w:p>
  </w:footnote>
  <w:footnote w:type="continuationSeparator" w:id="0">
    <w:p w14:paraId="676F70F2" w14:textId="77777777" w:rsidR="00860D2F" w:rsidRDefault="00860D2F" w:rsidP="00B72663">
      <w:pPr>
        <w:spacing w:line="240" w:lineRule="auto"/>
      </w:pPr>
      <w:r>
        <w:continuationSeparator/>
      </w:r>
    </w:p>
  </w:footnote>
  <w:footnote w:type="continuationNotice" w:id="1">
    <w:p w14:paraId="54BA3D0C" w14:textId="77777777" w:rsidR="00860D2F" w:rsidRDefault="00860D2F">
      <w:pPr>
        <w:spacing w:line="240" w:lineRule="auto"/>
      </w:pPr>
    </w:p>
  </w:footnote>
  <w:footnote w:id="2">
    <w:p w14:paraId="563EA9B6" w14:textId="77777777" w:rsidR="00D52872" w:rsidRDefault="00D52872" w:rsidP="00D52872">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8EF0" w14:textId="5AB2DE69" w:rsidR="000E6646" w:rsidRDefault="009446C6" w:rsidP="000E6646">
    <w:pPr>
      <w:pStyle w:val="Header"/>
      <w:ind w:left="720" w:firstLine="720"/>
      <w:jc w:val="right"/>
    </w:pPr>
    <w:bookmarkStart w:id="42" w:name="_Hlk31876634"/>
    <w:bookmarkStart w:id="43" w:name="_Hlk31876635"/>
    <w:r>
      <w:tab/>
    </w:r>
    <w:bookmarkEnd w:id="42"/>
    <w:bookmarkEnd w:id="43"/>
    <w:r w:rsidR="004B767D">
      <w:t xml:space="preserve">Workgroup </w:t>
    </w:r>
    <w:r w:rsidR="00CC5D94">
      <w:t>Consultation</w:t>
    </w:r>
    <w:r w:rsidR="000E6646">
      <w:t xml:space="preserve"> </w:t>
    </w:r>
    <w:r w:rsidR="000E6646" w:rsidRPr="00D9130C">
      <w:t>GC</w:t>
    </w:r>
    <w:r w:rsidR="00D9130C" w:rsidRPr="00D9130C">
      <w:t>0166</w:t>
    </w:r>
    <w:r w:rsidR="000E6646">
      <w:t xml:space="preserve"> </w:t>
    </w:r>
  </w:p>
  <w:p w14:paraId="70C8575B" w14:textId="425780F0"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7725DCA7" wp14:editId="028EFAE4">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4A3D97">
      <w:t>2</w:t>
    </w:r>
    <w:r w:rsidR="006F65EA">
      <w:t>3 August</w:t>
    </w:r>
    <w:r w:rsidR="004A3D97">
      <w:t xml:space="preserve"> </w:t>
    </w:r>
    <w:r w:rsidR="00D9130C" w:rsidRPr="00D9130C">
      <w:t>2024</w:t>
    </w:r>
  </w:p>
  <w:p w14:paraId="50CC284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FF04FE"/>
    <w:multiLevelType w:val="hybridMultilevel"/>
    <w:tmpl w:val="D83E6F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92225"/>
    <w:multiLevelType w:val="hybridMultilevel"/>
    <w:tmpl w:val="2284932C"/>
    <w:lvl w:ilvl="0" w:tplc="A340400A">
      <w:start w:val="1"/>
      <w:numFmt w:val="bullet"/>
      <w:lvlText w:val="•"/>
      <w:lvlJc w:val="left"/>
      <w:pPr>
        <w:tabs>
          <w:tab w:val="num" w:pos="720"/>
        </w:tabs>
        <w:ind w:left="720" w:hanging="360"/>
      </w:pPr>
      <w:rPr>
        <w:rFonts w:ascii="Arial" w:hAnsi="Arial" w:hint="default"/>
      </w:rPr>
    </w:lvl>
    <w:lvl w:ilvl="1" w:tplc="39A4A394" w:tentative="1">
      <w:start w:val="1"/>
      <w:numFmt w:val="bullet"/>
      <w:lvlText w:val="•"/>
      <w:lvlJc w:val="left"/>
      <w:pPr>
        <w:tabs>
          <w:tab w:val="num" w:pos="1440"/>
        </w:tabs>
        <w:ind w:left="1440" w:hanging="360"/>
      </w:pPr>
      <w:rPr>
        <w:rFonts w:ascii="Arial" w:hAnsi="Arial" w:hint="default"/>
      </w:rPr>
    </w:lvl>
    <w:lvl w:ilvl="2" w:tplc="EBE8D906" w:tentative="1">
      <w:start w:val="1"/>
      <w:numFmt w:val="bullet"/>
      <w:lvlText w:val="•"/>
      <w:lvlJc w:val="left"/>
      <w:pPr>
        <w:tabs>
          <w:tab w:val="num" w:pos="2160"/>
        </w:tabs>
        <w:ind w:left="2160" w:hanging="360"/>
      </w:pPr>
      <w:rPr>
        <w:rFonts w:ascii="Arial" w:hAnsi="Arial" w:hint="default"/>
      </w:rPr>
    </w:lvl>
    <w:lvl w:ilvl="3" w:tplc="5A280894" w:tentative="1">
      <w:start w:val="1"/>
      <w:numFmt w:val="bullet"/>
      <w:lvlText w:val="•"/>
      <w:lvlJc w:val="left"/>
      <w:pPr>
        <w:tabs>
          <w:tab w:val="num" w:pos="2880"/>
        </w:tabs>
        <w:ind w:left="2880" w:hanging="360"/>
      </w:pPr>
      <w:rPr>
        <w:rFonts w:ascii="Arial" w:hAnsi="Arial" w:hint="default"/>
      </w:rPr>
    </w:lvl>
    <w:lvl w:ilvl="4" w:tplc="52A60794" w:tentative="1">
      <w:start w:val="1"/>
      <w:numFmt w:val="bullet"/>
      <w:lvlText w:val="•"/>
      <w:lvlJc w:val="left"/>
      <w:pPr>
        <w:tabs>
          <w:tab w:val="num" w:pos="3600"/>
        </w:tabs>
        <w:ind w:left="3600" w:hanging="360"/>
      </w:pPr>
      <w:rPr>
        <w:rFonts w:ascii="Arial" w:hAnsi="Arial" w:hint="default"/>
      </w:rPr>
    </w:lvl>
    <w:lvl w:ilvl="5" w:tplc="2402BF3E" w:tentative="1">
      <w:start w:val="1"/>
      <w:numFmt w:val="bullet"/>
      <w:lvlText w:val="•"/>
      <w:lvlJc w:val="left"/>
      <w:pPr>
        <w:tabs>
          <w:tab w:val="num" w:pos="4320"/>
        </w:tabs>
        <w:ind w:left="4320" w:hanging="360"/>
      </w:pPr>
      <w:rPr>
        <w:rFonts w:ascii="Arial" w:hAnsi="Arial" w:hint="default"/>
      </w:rPr>
    </w:lvl>
    <w:lvl w:ilvl="6" w:tplc="4BD808DC" w:tentative="1">
      <w:start w:val="1"/>
      <w:numFmt w:val="bullet"/>
      <w:lvlText w:val="•"/>
      <w:lvlJc w:val="left"/>
      <w:pPr>
        <w:tabs>
          <w:tab w:val="num" w:pos="5040"/>
        </w:tabs>
        <w:ind w:left="5040" w:hanging="360"/>
      </w:pPr>
      <w:rPr>
        <w:rFonts w:ascii="Arial" w:hAnsi="Arial" w:hint="default"/>
      </w:rPr>
    </w:lvl>
    <w:lvl w:ilvl="7" w:tplc="2A1608F2" w:tentative="1">
      <w:start w:val="1"/>
      <w:numFmt w:val="bullet"/>
      <w:lvlText w:val="•"/>
      <w:lvlJc w:val="left"/>
      <w:pPr>
        <w:tabs>
          <w:tab w:val="num" w:pos="5760"/>
        </w:tabs>
        <w:ind w:left="5760" w:hanging="360"/>
      </w:pPr>
      <w:rPr>
        <w:rFonts w:ascii="Arial" w:hAnsi="Arial" w:hint="default"/>
      </w:rPr>
    </w:lvl>
    <w:lvl w:ilvl="8" w:tplc="6862E8F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6149F8"/>
    <w:multiLevelType w:val="hybridMultilevel"/>
    <w:tmpl w:val="EBBADB7C"/>
    <w:lvl w:ilvl="0" w:tplc="AD6A3602">
      <w:start w:val="1"/>
      <w:numFmt w:val="bullet"/>
      <w:lvlText w:val="•"/>
      <w:lvlJc w:val="left"/>
      <w:pPr>
        <w:tabs>
          <w:tab w:val="num" w:pos="720"/>
        </w:tabs>
        <w:ind w:left="720" w:hanging="360"/>
      </w:pPr>
      <w:rPr>
        <w:rFonts w:ascii="Arial" w:hAnsi="Arial" w:hint="default"/>
      </w:rPr>
    </w:lvl>
    <w:lvl w:ilvl="1" w:tplc="7A4E72D0" w:tentative="1">
      <w:start w:val="1"/>
      <w:numFmt w:val="bullet"/>
      <w:lvlText w:val="•"/>
      <w:lvlJc w:val="left"/>
      <w:pPr>
        <w:tabs>
          <w:tab w:val="num" w:pos="1440"/>
        </w:tabs>
        <w:ind w:left="1440" w:hanging="360"/>
      </w:pPr>
      <w:rPr>
        <w:rFonts w:ascii="Arial" w:hAnsi="Arial" w:hint="default"/>
      </w:rPr>
    </w:lvl>
    <w:lvl w:ilvl="2" w:tplc="334085E0" w:tentative="1">
      <w:start w:val="1"/>
      <w:numFmt w:val="bullet"/>
      <w:lvlText w:val="•"/>
      <w:lvlJc w:val="left"/>
      <w:pPr>
        <w:tabs>
          <w:tab w:val="num" w:pos="2160"/>
        </w:tabs>
        <w:ind w:left="2160" w:hanging="360"/>
      </w:pPr>
      <w:rPr>
        <w:rFonts w:ascii="Arial" w:hAnsi="Arial" w:hint="default"/>
      </w:rPr>
    </w:lvl>
    <w:lvl w:ilvl="3" w:tplc="70D65ADE" w:tentative="1">
      <w:start w:val="1"/>
      <w:numFmt w:val="bullet"/>
      <w:lvlText w:val="•"/>
      <w:lvlJc w:val="left"/>
      <w:pPr>
        <w:tabs>
          <w:tab w:val="num" w:pos="2880"/>
        </w:tabs>
        <w:ind w:left="2880" w:hanging="360"/>
      </w:pPr>
      <w:rPr>
        <w:rFonts w:ascii="Arial" w:hAnsi="Arial" w:hint="default"/>
      </w:rPr>
    </w:lvl>
    <w:lvl w:ilvl="4" w:tplc="6688E496" w:tentative="1">
      <w:start w:val="1"/>
      <w:numFmt w:val="bullet"/>
      <w:lvlText w:val="•"/>
      <w:lvlJc w:val="left"/>
      <w:pPr>
        <w:tabs>
          <w:tab w:val="num" w:pos="3600"/>
        </w:tabs>
        <w:ind w:left="3600" w:hanging="360"/>
      </w:pPr>
      <w:rPr>
        <w:rFonts w:ascii="Arial" w:hAnsi="Arial" w:hint="default"/>
      </w:rPr>
    </w:lvl>
    <w:lvl w:ilvl="5" w:tplc="1316B398" w:tentative="1">
      <w:start w:val="1"/>
      <w:numFmt w:val="bullet"/>
      <w:lvlText w:val="•"/>
      <w:lvlJc w:val="left"/>
      <w:pPr>
        <w:tabs>
          <w:tab w:val="num" w:pos="4320"/>
        </w:tabs>
        <w:ind w:left="4320" w:hanging="360"/>
      </w:pPr>
      <w:rPr>
        <w:rFonts w:ascii="Arial" w:hAnsi="Arial" w:hint="default"/>
      </w:rPr>
    </w:lvl>
    <w:lvl w:ilvl="6" w:tplc="6E704BCE" w:tentative="1">
      <w:start w:val="1"/>
      <w:numFmt w:val="bullet"/>
      <w:lvlText w:val="•"/>
      <w:lvlJc w:val="left"/>
      <w:pPr>
        <w:tabs>
          <w:tab w:val="num" w:pos="5040"/>
        </w:tabs>
        <w:ind w:left="5040" w:hanging="360"/>
      </w:pPr>
      <w:rPr>
        <w:rFonts w:ascii="Arial" w:hAnsi="Arial" w:hint="default"/>
      </w:rPr>
    </w:lvl>
    <w:lvl w:ilvl="7" w:tplc="A73E936A" w:tentative="1">
      <w:start w:val="1"/>
      <w:numFmt w:val="bullet"/>
      <w:lvlText w:val="•"/>
      <w:lvlJc w:val="left"/>
      <w:pPr>
        <w:tabs>
          <w:tab w:val="num" w:pos="5760"/>
        </w:tabs>
        <w:ind w:left="5760" w:hanging="360"/>
      </w:pPr>
      <w:rPr>
        <w:rFonts w:ascii="Arial" w:hAnsi="Arial" w:hint="default"/>
      </w:rPr>
    </w:lvl>
    <w:lvl w:ilvl="8" w:tplc="E8520DA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D468E2"/>
    <w:multiLevelType w:val="multilevel"/>
    <w:tmpl w:val="0BA0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05F94"/>
    <w:multiLevelType w:val="multilevel"/>
    <w:tmpl w:val="1248B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A7656F"/>
    <w:multiLevelType w:val="hybridMultilevel"/>
    <w:tmpl w:val="1978656C"/>
    <w:lvl w:ilvl="0" w:tplc="81BC9FAC">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AE4A27"/>
    <w:multiLevelType w:val="hybridMultilevel"/>
    <w:tmpl w:val="F5742872"/>
    <w:lvl w:ilvl="0" w:tplc="20F2707C">
      <w:start w:val="1"/>
      <w:numFmt w:val="bullet"/>
      <w:lvlText w:val=""/>
      <w:lvlJc w:val="left"/>
      <w:pPr>
        <w:ind w:left="720" w:hanging="360"/>
      </w:pPr>
      <w:rPr>
        <w:rFonts w:ascii="Symbol" w:hAnsi="Symbol"/>
      </w:rPr>
    </w:lvl>
    <w:lvl w:ilvl="1" w:tplc="A77E1CF2">
      <w:start w:val="1"/>
      <w:numFmt w:val="bullet"/>
      <w:lvlText w:val=""/>
      <w:lvlJc w:val="left"/>
      <w:pPr>
        <w:ind w:left="720" w:hanging="360"/>
      </w:pPr>
      <w:rPr>
        <w:rFonts w:ascii="Symbol" w:hAnsi="Symbol"/>
      </w:rPr>
    </w:lvl>
    <w:lvl w:ilvl="2" w:tplc="E63C4B76">
      <w:start w:val="1"/>
      <w:numFmt w:val="bullet"/>
      <w:lvlText w:val=""/>
      <w:lvlJc w:val="left"/>
      <w:pPr>
        <w:ind w:left="720" w:hanging="360"/>
      </w:pPr>
      <w:rPr>
        <w:rFonts w:ascii="Symbol" w:hAnsi="Symbol"/>
      </w:rPr>
    </w:lvl>
    <w:lvl w:ilvl="3" w:tplc="50FC3B7C">
      <w:start w:val="1"/>
      <w:numFmt w:val="bullet"/>
      <w:lvlText w:val=""/>
      <w:lvlJc w:val="left"/>
      <w:pPr>
        <w:ind w:left="720" w:hanging="360"/>
      </w:pPr>
      <w:rPr>
        <w:rFonts w:ascii="Symbol" w:hAnsi="Symbol"/>
      </w:rPr>
    </w:lvl>
    <w:lvl w:ilvl="4" w:tplc="78085EB8">
      <w:start w:val="1"/>
      <w:numFmt w:val="bullet"/>
      <w:lvlText w:val=""/>
      <w:lvlJc w:val="left"/>
      <w:pPr>
        <w:ind w:left="720" w:hanging="360"/>
      </w:pPr>
      <w:rPr>
        <w:rFonts w:ascii="Symbol" w:hAnsi="Symbol"/>
      </w:rPr>
    </w:lvl>
    <w:lvl w:ilvl="5" w:tplc="46D85E60">
      <w:start w:val="1"/>
      <w:numFmt w:val="bullet"/>
      <w:lvlText w:val=""/>
      <w:lvlJc w:val="left"/>
      <w:pPr>
        <w:ind w:left="720" w:hanging="360"/>
      </w:pPr>
      <w:rPr>
        <w:rFonts w:ascii="Symbol" w:hAnsi="Symbol"/>
      </w:rPr>
    </w:lvl>
    <w:lvl w:ilvl="6" w:tplc="DBB0920C">
      <w:start w:val="1"/>
      <w:numFmt w:val="bullet"/>
      <w:lvlText w:val=""/>
      <w:lvlJc w:val="left"/>
      <w:pPr>
        <w:ind w:left="720" w:hanging="360"/>
      </w:pPr>
      <w:rPr>
        <w:rFonts w:ascii="Symbol" w:hAnsi="Symbol"/>
      </w:rPr>
    </w:lvl>
    <w:lvl w:ilvl="7" w:tplc="4FCEFA94">
      <w:start w:val="1"/>
      <w:numFmt w:val="bullet"/>
      <w:lvlText w:val=""/>
      <w:lvlJc w:val="left"/>
      <w:pPr>
        <w:ind w:left="720" w:hanging="360"/>
      </w:pPr>
      <w:rPr>
        <w:rFonts w:ascii="Symbol" w:hAnsi="Symbol"/>
      </w:rPr>
    </w:lvl>
    <w:lvl w:ilvl="8" w:tplc="C728F7E6">
      <w:start w:val="1"/>
      <w:numFmt w:val="bullet"/>
      <w:lvlText w:val=""/>
      <w:lvlJc w:val="left"/>
      <w:pPr>
        <w:ind w:left="720" w:hanging="360"/>
      </w:pPr>
      <w:rPr>
        <w:rFonts w:ascii="Symbol" w:hAnsi="Symbol"/>
      </w:rPr>
    </w:lvl>
  </w:abstractNum>
  <w:abstractNum w:abstractNumId="10" w15:restartNumberingAfterBreak="0">
    <w:nsid w:val="158F4FE5"/>
    <w:multiLevelType w:val="multilevel"/>
    <w:tmpl w:val="7D42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DF1C5B"/>
    <w:multiLevelType w:val="hybridMultilevel"/>
    <w:tmpl w:val="FF64693C"/>
    <w:lvl w:ilvl="0" w:tplc="BD9A525A">
      <w:start w:val="1"/>
      <w:numFmt w:val="bullet"/>
      <w:lvlText w:val="•"/>
      <w:lvlJc w:val="left"/>
      <w:pPr>
        <w:tabs>
          <w:tab w:val="num" w:pos="720"/>
        </w:tabs>
        <w:ind w:left="720" w:hanging="360"/>
      </w:pPr>
      <w:rPr>
        <w:rFonts w:ascii="Arial" w:hAnsi="Arial" w:hint="default"/>
      </w:rPr>
    </w:lvl>
    <w:lvl w:ilvl="1" w:tplc="C10428E0">
      <w:numFmt w:val="bullet"/>
      <w:lvlText w:val="•"/>
      <w:lvlJc w:val="left"/>
      <w:pPr>
        <w:tabs>
          <w:tab w:val="num" w:pos="1440"/>
        </w:tabs>
        <w:ind w:left="1440" w:hanging="360"/>
      </w:pPr>
      <w:rPr>
        <w:rFonts w:ascii="Arial" w:hAnsi="Arial" w:hint="default"/>
      </w:rPr>
    </w:lvl>
    <w:lvl w:ilvl="2" w:tplc="A4FE32EC" w:tentative="1">
      <w:start w:val="1"/>
      <w:numFmt w:val="bullet"/>
      <w:lvlText w:val="•"/>
      <w:lvlJc w:val="left"/>
      <w:pPr>
        <w:tabs>
          <w:tab w:val="num" w:pos="2160"/>
        </w:tabs>
        <w:ind w:left="2160" w:hanging="360"/>
      </w:pPr>
      <w:rPr>
        <w:rFonts w:ascii="Arial" w:hAnsi="Arial" w:hint="default"/>
      </w:rPr>
    </w:lvl>
    <w:lvl w:ilvl="3" w:tplc="010EC2CC" w:tentative="1">
      <w:start w:val="1"/>
      <w:numFmt w:val="bullet"/>
      <w:lvlText w:val="•"/>
      <w:lvlJc w:val="left"/>
      <w:pPr>
        <w:tabs>
          <w:tab w:val="num" w:pos="2880"/>
        </w:tabs>
        <w:ind w:left="2880" w:hanging="360"/>
      </w:pPr>
      <w:rPr>
        <w:rFonts w:ascii="Arial" w:hAnsi="Arial" w:hint="default"/>
      </w:rPr>
    </w:lvl>
    <w:lvl w:ilvl="4" w:tplc="ACE0BAFC" w:tentative="1">
      <w:start w:val="1"/>
      <w:numFmt w:val="bullet"/>
      <w:lvlText w:val="•"/>
      <w:lvlJc w:val="left"/>
      <w:pPr>
        <w:tabs>
          <w:tab w:val="num" w:pos="3600"/>
        </w:tabs>
        <w:ind w:left="3600" w:hanging="360"/>
      </w:pPr>
      <w:rPr>
        <w:rFonts w:ascii="Arial" w:hAnsi="Arial" w:hint="default"/>
      </w:rPr>
    </w:lvl>
    <w:lvl w:ilvl="5" w:tplc="FB46598C" w:tentative="1">
      <w:start w:val="1"/>
      <w:numFmt w:val="bullet"/>
      <w:lvlText w:val="•"/>
      <w:lvlJc w:val="left"/>
      <w:pPr>
        <w:tabs>
          <w:tab w:val="num" w:pos="4320"/>
        </w:tabs>
        <w:ind w:left="4320" w:hanging="360"/>
      </w:pPr>
      <w:rPr>
        <w:rFonts w:ascii="Arial" w:hAnsi="Arial" w:hint="default"/>
      </w:rPr>
    </w:lvl>
    <w:lvl w:ilvl="6" w:tplc="AF56289A" w:tentative="1">
      <w:start w:val="1"/>
      <w:numFmt w:val="bullet"/>
      <w:lvlText w:val="•"/>
      <w:lvlJc w:val="left"/>
      <w:pPr>
        <w:tabs>
          <w:tab w:val="num" w:pos="5040"/>
        </w:tabs>
        <w:ind w:left="5040" w:hanging="360"/>
      </w:pPr>
      <w:rPr>
        <w:rFonts w:ascii="Arial" w:hAnsi="Arial" w:hint="default"/>
      </w:rPr>
    </w:lvl>
    <w:lvl w:ilvl="7" w:tplc="E11C80D4" w:tentative="1">
      <w:start w:val="1"/>
      <w:numFmt w:val="bullet"/>
      <w:lvlText w:val="•"/>
      <w:lvlJc w:val="left"/>
      <w:pPr>
        <w:tabs>
          <w:tab w:val="num" w:pos="5760"/>
        </w:tabs>
        <w:ind w:left="5760" w:hanging="360"/>
      </w:pPr>
      <w:rPr>
        <w:rFonts w:ascii="Arial" w:hAnsi="Arial" w:hint="default"/>
      </w:rPr>
    </w:lvl>
    <w:lvl w:ilvl="8" w:tplc="BB1EE5F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1EED20AE"/>
    <w:multiLevelType w:val="hybridMultilevel"/>
    <w:tmpl w:val="B882C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DD2B93"/>
    <w:multiLevelType w:val="hybridMultilevel"/>
    <w:tmpl w:val="C5165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832FCB"/>
    <w:multiLevelType w:val="hybridMultilevel"/>
    <w:tmpl w:val="780E4334"/>
    <w:lvl w:ilvl="0" w:tplc="AFE68C68">
      <w:start w:val="1"/>
      <w:numFmt w:val="bullet"/>
      <w:lvlText w:val=""/>
      <w:lvlJc w:val="left"/>
      <w:pPr>
        <w:ind w:left="720" w:hanging="360"/>
      </w:pPr>
      <w:rPr>
        <w:rFonts w:ascii="Symbol" w:hAnsi="Symbol"/>
      </w:rPr>
    </w:lvl>
    <w:lvl w:ilvl="1" w:tplc="08829E34">
      <w:start w:val="1"/>
      <w:numFmt w:val="bullet"/>
      <w:lvlText w:val=""/>
      <w:lvlJc w:val="left"/>
      <w:pPr>
        <w:ind w:left="720" w:hanging="360"/>
      </w:pPr>
      <w:rPr>
        <w:rFonts w:ascii="Symbol" w:hAnsi="Symbol"/>
      </w:rPr>
    </w:lvl>
    <w:lvl w:ilvl="2" w:tplc="D1DA595E">
      <w:start w:val="1"/>
      <w:numFmt w:val="bullet"/>
      <w:lvlText w:val=""/>
      <w:lvlJc w:val="left"/>
      <w:pPr>
        <w:ind w:left="720" w:hanging="360"/>
      </w:pPr>
      <w:rPr>
        <w:rFonts w:ascii="Symbol" w:hAnsi="Symbol"/>
      </w:rPr>
    </w:lvl>
    <w:lvl w:ilvl="3" w:tplc="F35CC8CA">
      <w:start w:val="1"/>
      <w:numFmt w:val="bullet"/>
      <w:lvlText w:val=""/>
      <w:lvlJc w:val="left"/>
      <w:pPr>
        <w:ind w:left="720" w:hanging="360"/>
      </w:pPr>
      <w:rPr>
        <w:rFonts w:ascii="Symbol" w:hAnsi="Symbol"/>
      </w:rPr>
    </w:lvl>
    <w:lvl w:ilvl="4" w:tplc="6E0650DC">
      <w:start w:val="1"/>
      <w:numFmt w:val="bullet"/>
      <w:lvlText w:val=""/>
      <w:lvlJc w:val="left"/>
      <w:pPr>
        <w:ind w:left="720" w:hanging="360"/>
      </w:pPr>
      <w:rPr>
        <w:rFonts w:ascii="Symbol" w:hAnsi="Symbol"/>
      </w:rPr>
    </w:lvl>
    <w:lvl w:ilvl="5" w:tplc="6322A004">
      <w:start w:val="1"/>
      <w:numFmt w:val="bullet"/>
      <w:lvlText w:val=""/>
      <w:lvlJc w:val="left"/>
      <w:pPr>
        <w:ind w:left="720" w:hanging="360"/>
      </w:pPr>
      <w:rPr>
        <w:rFonts w:ascii="Symbol" w:hAnsi="Symbol"/>
      </w:rPr>
    </w:lvl>
    <w:lvl w:ilvl="6" w:tplc="3098A9B2">
      <w:start w:val="1"/>
      <w:numFmt w:val="bullet"/>
      <w:lvlText w:val=""/>
      <w:lvlJc w:val="left"/>
      <w:pPr>
        <w:ind w:left="720" w:hanging="360"/>
      </w:pPr>
      <w:rPr>
        <w:rFonts w:ascii="Symbol" w:hAnsi="Symbol"/>
      </w:rPr>
    </w:lvl>
    <w:lvl w:ilvl="7" w:tplc="887C6FC2">
      <w:start w:val="1"/>
      <w:numFmt w:val="bullet"/>
      <w:lvlText w:val=""/>
      <w:lvlJc w:val="left"/>
      <w:pPr>
        <w:ind w:left="720" w:hanging="360"/>
      </w:pPr>
      <w:rPr>
        <w:rFonts w:ascii="Symbol" w:hAnsi="Symbol"/>
      </w:rPr>
    </w:lvl>
    <w:lvl w:ilvl="8" w:tplc="03763F6C">
      <w:start w:val="1"/>
      <w:numFmt w:val="bullet"/>
      <w:lvlText w:val=""/>
      <w:lvlJc w:val="left"/>
      <w:pPr>
        <w:ind w:left="720" w:hanging="360"/>
      </w:pPr>
      <w:rPr>
        <w:rFonts w:ascii="Symbol" w:hAnsi="Symbol"/>
      </w:rPr>
    </w:lvl>
  </w:abstractNum>
  <w:abstractNum w:abstractNumId="2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50684D"/>
    <w:multiLevelType w:val="hybridMultilevel"/>
    <w:tmpl w:val="D82E0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9A723C4"/>
    <w:multiLevelType w:val="hybridMultilevel"/>
    <w:tmpl w:val="B344B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9908C6"/>
    <w:multiLevelType w:val="hybridMultilevel"/>
    <w:tmpl w:val="76621C62"/>
    <w:lvl w:ilvl="0" w:tplc="274E3FC6">
      <w:start w:val="1"/>
      <w:numFmt w:val="bullet"/>
      <w:lvlText w:val=""/>
      <w:lvlJc w:val="left"/>
      <w:pPr>
        <w:ind w:left="720" w:hanging="360"/>
      </w:pPr>
      <w:rPr>
        <w:rFonts w:ascii="Symbol" w:hAnsi="Symbol"/>
      </w:rPr>
    </w:lvl>
    <w:lvl w:ilvl="1" w:tplc="16FE88B6">
      <w:start w:val="1"/>
      <w:numFmt w:val="bullet"/>
      <w:lvlText w:val=""/>
      <w:lvlJc w:val="left"/>
      <w:pPr>
        <w:ind w:left="720" w:hanging="360"/>
      </w:pPr>
      <w:rPr>
        <w:rFonts w:ascii="Symbol" w:hAnsi="Symbol"/>
      </w:rPr>
    </w:lvl>
    <w:lvl w:ilvl="2" w:tplc="46B2933C">
      <w:start w:val="1"/>
      <w:numFmt w:val="bullet"/>
      <w:lvlText w:val=""/>
      <w:lvlJc w:val="left"/>
      <w:pPr>
        <w:ind w:left="720" w:hanging="360"/>
      </w:pPr>
      <w:rPr>
        <w:rFonts w:ascii="Symbol" w:hAnsi="Symbol"/>
      </w:rPr>
    </w:lvl>
    <w:lvl w:ilvl="3" w:tplc="004A51E2">
      <w:start w:val="1"/>
      <w:numFmt w:val="bullet"/>
      <w:lvlText w:val=""/>
      <w:lvlJc w:val="left"/>
      <w:pPr>
        <w:ind w:left="720" w:hanging="360"/>
      </w:pPr>
      <w:rPr>
        <w:rFonts w:ascii="Symbol" w:hAnsi="Symbol"/>
      </w:rPr>
    </w:lvl>
    <w:lvl w:ilvl="4" w:tplc="B3DCA9F2">
      <w:start w:val="1"/>
      <w:numFmt w:val="bullet"/>
      <w:lvlText w:val=""/>
      <w:lvlJc w:val="left"/>
      <w:pPr>
        <w:ind w:left="720" w:hanging="360"/>
      </w:pPr>
      <w:rPr>
        <w:rFonts w:ascii="Symbol" w:hAnsi="Symbol"/>
      </w:rPr>
    </w:lvl>
    <w:lvl w:ilvl="5" w:tplc="56B4A13C">
      <w:start w:val="1"/>
      <w:numFmt w:val="bullet"/>
      <w:lvlText w:val=""/>
      <w:lvlJc w:val="left"/>
      <w:pPr>
        <w:ind w:left="720" w:hanging="360"/>
      </w:pPr>
      <w:rPr>
        <w:rFonts w:ascii="Symbol" w:hAnsi="Symbol"/>
      </w:rPr>
    </w:lvl>
    <w:lvl w:ilvl="6" w:tplc="F03A9760">
      <w:start w:val="1"/>
      <w:numFmt w:val="bullet"/>
      <w:lvlText w:val=""/>
      <w:lvlJc w:val="left"/>
      <w:pPr>
        <w:ind w:left="720" w:hanging="360"/>
      </w:pPr>
      <w:rPr>
        <w:rFonts w:ascii="Symbol" w:hAnsi="Symbol"/>
      </w:rPr>
    </w:lvl>
    <w:lvl w:ilvl="7" w:tplc="CEF0751C">
      <w:start w:val="1"/>
      <w:numFmt w:val="bullet"/>
      <w:lvlText w:val=""/>
      <w:lvlJc w:val="left"/>
      <w:pPr>
        <w:ind w:left="720" w:hanging="360"/>
      </w:pPr>
      <w:rPr>
        <w:rFonts w:ascii="Symbol" w:hAnsi="Symbol"/>
      </w:rPr>
    </w:lvl>
    <w:lvl w:ilvl="8" w:tplc="4C26CFAE">
      <w:start w:val="1"/>
      <w:numFmt w:val="bullet"/>
      <w:lvlText w:val=""/>
      <w:lvlJc w:val="left"/>
      <w:pPr>
        <w:ind w:left="720" w:hanging="360"/>
      </w:pPr>
      <w:rPr>
        <w:rFonts w:ascii="Symbol" w:hAnsi="Symbol"/>
      </w:rPr>
    </w:lvl>
  </w:abstractNum>
  <w:abstractNum w:abstractNumId="34"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79132E90"/>
    <w:multiLevelType w:val="hybridMultilevel"/>
    <w:tmpl w:val="03A4FB3C"/>
    <w:lvl w:ilvl="0" w:tplc="F3DA7A4C">
      <w:start w:val="1"/>
      <w:numFmt w:val="bullet"/>
      <w:lvlText w:val="•"/>
      <w:lvlJc w:val="left"/>
      <w:pPr>
        <w:tabs>
          <w:tab w:val="num" w:pos="720"/>
        </w:tabs>
        <w:ind w:left="720" w:hanging="360"/>
      </w:pPr>
      <w:rPr>
        <w:rFonts w:ascii="Times New Roman" w:hAnsi="Times New Roman" w:hint="default"/>
      </w:rPr>
    </w:lvl>
    <w:lvl w:ilvl="1" w:tplc="4AE83682" w:tentative="1">
      <w:start w:val="1"/>
      <w:numFmt w:val="bullet"/>
      <w:lvlText w:val="•"/>
      <w:lvlJc w:val="left"/>
      <w:pPr>
        <w:tabs>
          <w:tab w:val="num" w:pos="1440"/>
        </w:tabs>
        <w:ind w:left="1440" w:hanging="360"/>
      </w:pPr>
      <w:rPr>
        <w:rFonts w:ascii="Times New Roman" w:hAnsi="Times New Roman" w:hint="default"/>
      </w:rPr>
    </w:lvl>
    <w:lvl w:ilvl="2" w:tplc="7C02FA48" w:tentative="1">
      <w:start w:val="1"/>
      <w:numFmt w:val="bullet"/>
      <w:lvlText w:val="•"/>
      <w:lvlJc w:val="left"/>
      <w:pPr>
        <w:tabs>
          <w:tab w:val="num" w:pos="2160"/>
        </w:tabs>
        <w:ind w:left="2160" w:hanging="360"/>
      </w:pPr>
      <w:rPr>
        <w:rFonts w:ascii="Times New Roman" w:hAnsi="Times New Roman" w:hint="default"/>
      </w:rPr>
    </w:lvl>
    <w:lvl w:ilvl="3" w:tplc="307EC396" w:tentative="1">
      <w:start w:val="1"/>
      <w:numFmt w:val="bullet"/>
      <w:lvlText w:val="•"/>
      <w:lvlJc w:val="left"/>
      <w:pPr>
        <w:tabs>
          <w:tab w:val="num" w:pos="2880"/>
        </w:tabs>
        <w:ind w:left="2880" w:hanging="360"/>
      </w:pPr>
      <w:rPr>
        <w:rFonts w:ascii="Times New Roman" w:hAnsi="Times New Roman" w:hint="default"/>
      </w:rPr>
    </w:lvl>
    <w:lvl w:ilvl="4" w:tplc="D93EB50C" w:tentative="1">
      <w:start w:val="1"/>
      <w:numFmt w:val="bullet"/>
      <w:lvlText w:val="•"/>
      <w:lvlJc w:val="left"/>
      <w:pPr>
        <w:tabs>
          <w:tab w:val="num" w:pos="3600"/>
        </w:tabs>
        <w:ind w:left="3600" w:hanging="360"/>
      </w:pPr>
      <w:rPr>
        <w:rFonts w:ascii="Times New Roman" w:hAnsi="Times New Roman" w:hint="default"/>
      </w:rPr>
    </w:lvl>
    <w:lvl w:ilvl="5" w:tplc="0D6E9C56" w:tentative="1">
      <w:start w:val="1"/>
      <w:numFmt w:val="bullet"/>
      <w:lvlText w:val="•"/>
      <w:lvlJc w:val="left"/>
      <w:pPr>
        <w:tabs>
          <w:tab w:val="num" w:pos="4320"/>
        </w:tabs>
        <w:ind w:left="4320" w:hanging="360"/>
      </w:pPr>
      <w:rPr>
        <w:rFonts w:ascii="Times New Roman" w:hAnsi="Times New Roman" w:hint="default"/>
      </w:rPr>
    </w:lvl>
    <w:lvl w:ilvl="6" w:tplc="27985C1E" w:tentative="1">
      <w:start w:val="1"/>
      <w:numFmt w:val="bullet"/>
      <w:lvlText w:val="•"/>
      <w:lvlJc w:val="left"/>
      <w:pPr>
        <w:tabs>
          <w:tab w:val="num" w:pos="5040"/>
        </w:tabs>
        <w:ind w:left="5040" w:hanging="360"/>
      </w:pPr>
      <w:rPr>
        <w:rFonts w:ascii="Times New Roman" w:hAnsi="Times New Roman" w:hint="default"/>
      </w:rPr>
    </w:lvl>
    <w:lvl w:ilvl="7" w:tplc="4D88E7BC" w:tentative="1">
      <w:start w:val="1"/>
      <w:numFmt w:val="bullet"/>
      <w:lvlText w:val="•"/>
      <w:lvlJc w:val="left"/>
      <w:pPr>
        <w:tabs>
          <w:tab w:val="num" w:pos="5760"/>
        </w:tabs>
        <w:ind w:left="5760" w:hanging="360"/>
      </w:pPr>
      <w:rPr>
        <w:rFonts w:ascii="Times New Roman" w:hAnsi="Times New Roman" w:hint="default"/>
      </w:rPr>
    </w:lvl>
    <w:lvl w:ilvl="8" w:tplc="BEBA649C"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13338D"/>
    <w:multiLevelType w:val="hybridMultilevel"/>
    <w:tmpl w:val="A5867E7A"/>
    <w:lvl w:ilvl="0" w:tplc="94481A20">
      <w:start w:val="1"/>
      <w:numFmt w:val="bullet"/>
      <w:lvlText w:val="•"/>
      <w:lvlJc w:val="left"/>
      <w:pPr>
        <w:tabs>
          <w:tab w:val="num" w:pos="720"/>
        </w:tabs>
        <w:ind w:left="720" w:hanging="360"/>
      </w:pPr>
      <w:rPr>
        <w:rFonts w:ascii="Arial" w:hAnsi="Arial" w:hint="default"/>
      </w:rPr>
    </w:lvl>
    <w:lvl w:ilvl="1" w:tplc="B1A24AE2" w:tentative="1">
      <w:start w:val="1"/>
      <w:numFmt w:val="bullet"/>
      <w:lvlText w:val="•"/>
      <w:lvlJc w:val="left"/>
      <w:pPr>
        <w:tabs>
          <w:tab w:val="num" w:pos="1440"/>
        </w:tabs>
        <w:ind w:left="1440" w:hanging="360"/>
      </w:pPr>
      <w:rPr>
        <w:rFonts w:ascii="Arial" w:hAnsi="Arial" w:hint="default"/>
      </w:rPr>
    </w:lvl>
    <w:lvl w:ilvl="2" w:tplc="3D36A020" w:tentative="1">
      <w:start w:val="1"/>
      <w:numFmt w:val="bullet"/>
      <w:lvlText w:val="•"/>
      <w:lvlJc w:val="left"/>
      <w:pPr>
        <w:tabs>
          <w:tab w:val="num" w:pos="2160"/>
        </w:tabs>
        <w:ind w:left="2160" w:hanging="360"/>
      </w:pPr>
      <w:rPr>
        <w:rFonts w:ascii="Arial" w:hAnsi="Arial" w:hint="default"/>
      </w:rPr>
    </w:lvl>
    <w:lvl w:ilvl="3" w:tplc="63B211AA" w:tentative="1">
      <w:start w:val="1"/>
      <w:numFmt w:val="bullet"/>
      <w:lvlText w:val="•"/>
      <w:lvlJc w:val="left"/>
      <w:pPr>
        <w:tabs>
          <w:tab w:val="num" w:pos="2880"/>
        </w:tabs>
        <w:ind w:left="2880" w:hanging="360"/>
      </w:pPr>
      <w:rPr>
        <w:rFonts w:ascii="Arial" w:hAnsi="Arial" w:hint="default"/>
      </w:rPr>
    </w:lvl>
    <w:lvl w:ilvl="4" w:tplc="0720A304" w:tentative="1">
      <w:start w:val="1"/>
      <w:numFmt w:val="bullet"/>
      <w:lvlText w:val="•"/>
      <w:lvlJc w:val="left"/>
      <w:pPr>
        <w:tabs>
          <w:tab w:val="num" w:pos="3600"/>
        </w:tabs>
        <w:ind w:left="3600" w:hanging="360"/>
      </w:pPr>
      <w:rPr>
        <w:rFonts w:ascii="Arial" w:hAnsi="Arial" w:hint="default"/>
      </w:rPr>
    </w:lvl>
    <w:lvl w:ilvl="5" w:tplc="3E4EB6C6" w:tentative="1">
      <w:start w:val="1"/>
      <w:numFmt w:val="bullet"/>
      <w:lvlText w:val="•"/>
      <w:lvlJc w:val="left"/>
      <w:pPr>
        <w:tabs>
          <w:tab w:val="num" w:pos="4320"/>
        </w:tabs>
        <w:ind w:left="4320" w:hanging="360"/>
      </w:pPr>
      <w:rPr>
        <w:rFonts w:ascii="Arial" w:hAnsi="Arial" w:hint="default"/>
      </w:rPr>
    </w:lvl>
    <w:lvl w:ilvl="6" w:tplc="5F001974" w:tentative="1">
      <w:start w:val="1"/>
      <w:numFmt w:val="bullet"/>
      <w:lvlText w:val="•"/>
      <w:lvlJc w:val="left"/>
      <w:pPr>
        <w:tabs>
          <w:tab w:val="num" w:pos="5040"/>
        </w:tabs>
        <w:ind w:left="5040" w:hanging="360"/>
      </w:pPr>
      <w:rPr>
        <w:rFonts w:ascii="Arial" w:hAnsi="Arial" w:hint="default"/>
      </w:rPr>
    </w:lvl>
    <w:lvl w:ilvl="7" w:tplc="F9AA9D2E" w:tentative="1">
      <w:start w:val="1"/>
      <w:numFmt w:val="bullet"/>
      <w:lvlText w:val="•"/>
      <w:lvlJc w:val="left"/>
      <w:pPr>
        <w:tabs>
          <w:tab w:val="num" w:pos="5760"/>
        </w:tabs>
        <w:ind w:left="5760" w:hanging="360"/>
      </w:pPr>
      <w:rPr>
        <w:rFonts w:ascii="Arial" w:hAnsi="Arial" w:hint="default"/>
      </w:rPr>
    </w:lvl>
    <w:lvl w:ilvl="8" w:tplc="5B0C335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1B289C"/>
    <w:multiLevelType w:val="hybridMultilevel"/>
    <w:tmpl w:val="8DA4734C"/>
    <w:lvl w:ilvl="0" w:tplc="A9328A9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1985348842">
    <w:abstractNumId w:val="21"/>
  </w:num>
  <w:num w:numId="2" w16cid:durableId="1818951905">
    <w:abstractNumId w:val="12"/>
  </w:num>
  <w:num w:numId="3" w16cid:durableId="1573852261">
    <w:abstractNumId w:val="36"/>
  </w:num>
  <w:num w:numId="4" w16cid:durableId="1824354167">
    <w:abstractNumId w:val="37"/>
  </w:num>
  <w:num w:numId="5" w16cid:durableId="2054188534">
    <w:abstractNumId w:val="26"/>
  </w:num>
  <w:num w:numId="6" w16cid:durableId="1107045907">
    <w:abstractNumId w:val="18"/>
  </w:num>
  <w:num w:numId="7" w16cid:durableId="1770807538">
    <w:abstractNumId w:val="27"/>
  </w:num>
  <w:num w:numId="8" w16cid:durableId="383409423">
    <w:abstractNumId w:val="3"/>
  </w:num>
  <w:num w:numId="9" w16cid:durableId="1768117906">
    <w:abstractNumId w:val="35"/>
  </w:num>
  <w:num w:numId="10" w16cid:durableId="948199177">
    <w:abstractNumId w:val="16"/>
  </w:num>
  <w:num w:numId="11" w16cid:durableId="632640383">
    <w:abstractNumId w:val="20"/>
  </w:num>
  <w:num w:numId="12" w16cid:durableId="973217539">
    <w:abstractNumId w:val="31"/>
  </w:num>
  <w:num w:numId="13" w16cid:durableId="1993369373">
    <w:abstractNumId w:val="34"/>
  </w:num>
  <w:num w:numId="14" w16cid:durableId="734860053">
    <w:abstractNumId w:val="42"/>
  </w:num>
  <w:num w:numId="15" w16cid:durableId="699161961">
    <w:abstractNumId w:val="32"/>
  </w:num>
  <w:num w:numId="16" w16cid:durableId="1915045922">
    <w:abstractNumId w:val="23"/>
  </w:num>
  <w:num w:numId="17" w16cid:durableId="395058570">
    <w:abstractNumId w:val="19"/>
  </w:num>
  <w:num w:numId="18" w16cid:durableId="937448017">
    <w:abstractNumId w:val="30"/>
  </w:num>
  <w:num w:numId="19" w16cid:durableId="460852733">
    <w:abstractNumId w:val="38"/>
  </w:num>
  <w:num w:numId="20" w16cid:durableId="1528180615">
    <w:abstractNumId w:val="2"/>
  </w:num>
  <w:num w:numId="21" w16cid:durableId="10775551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8261882">
    <w:abstractNumId w:val="8"/>
  </w:num>
  <w:num w:numId="28" w16cid:durableId="171185949">
    <w:abstractNumId w:val="5"/>
  </w:num>
  <w:num w:numId="29" w16cid:durableId="1371104502">
    <w:abstractNumId w:val="41"/>
  </w:num>
  <w:num w:numId="30" w16cid:durableId="1627002879">
    <w:abstractNumId w:val="4"/>
  </w:num>
  <w:num w:numId="31" w16cid:durableId="772362412">
    <w:abstractNumId w:val="6"/>
  </w:num>
  <w:num w:numId="32" w16cid:durableId="1413048193">
    <w:abstractNumId w:val="11"/>
  </w:num>
  <w:num w:numId="33" w16cid:durableId="1960985070">
    <w:abstractNumId w:val="43"/>
  </w:num>
  <w:num w:numId="34" w16cid:durableId="1115782956">
    <w:abstractNumId w:val="15"/>
  </w:num>
  <w:num w:numId="35" w16cid:durableId="500002911">
    <w:abstractNumId w:val="44"/>
  </w:num>
  <w:num w:numId="36" w16cid:durableId="621692142">
    <w:abstractNumId w:val="13"/>
  </w:num>
  <w:num w:numId="37" w16cid:durableId="1532374307">
    <w:abstractNumId w:val="29"/>
  </w:num>
  <w:num w:numId="38" w16cid:durableId="1061177050">
    <w:abstractNumId w:val="0"/>
  </w:num>
  <w:num w:numId="39" w16cid:durableId="1407995583">
    <w:abstractNumId w:val="1"/>
  </w:num>
  <w:num w:numId="40" w16cid:durableId="519049793">
    <w:abstractNumId w:val="7"/>
  </w:num>
  <w:num w:numId="41" w16cid:durableId="1904676541">
    <w:abstractNumId w:val="14"/>
  </w:num>
  <w:num w:numId="42" w16cid:durableId="836002017">
    <w:abstractNumId w:val="24"/>
  </w:num>
  <w:num w:numId="43" w16cid:durableId="2050910040">
    <w:abstractNumId w:val="9"/>
  </w:num>
  <w:num w:numId="44" w16cid:durableId="1983340239">
    <w:abstractNumId w:val="33"/>
  </w:num>
  <w:num w:numId="45" w16cid:durableId="951519377">
    <w:abstractNumId w:val="22"/>
  </w:num>
  <w:num w:numId="46" w16cid:durableId="7089958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A4"/>
    <w:rsid w:val="00001E89"/>
    <w:rsid w:val="0000212B"/>
    <w:rsid w:val="000025EC"/>
    <w:rsid w:val="00005444"/>
    <w:rsid w:val="00005E02"/>
    <w:rsid w:val="00006E69"/>
    <w:rsid w:val="00006FB1"/>
    <w:rsid w:val="0001641F"/>
    <w:rsid w:val="00031A09"/>
    <w:rsid w:val="00043548"/>
    <w:rsid w:val="00043F21"/>
    <w:rsid w:val="0004542E"/>
    <w:rsid w:val="00050444"/>
    <w:rsid w:val="000543D7"/>
    <w:rsid w:val="000544B3"/>
    <w:rsid w:val="00054671"/>
    <w:rsid w:val="00054F28"/>
    <w:rsid w:val="00055EF3"/>
    <w:rsid w:val="00056DC8"/>
    <w:rsid w:val="00060845"/>
    <w:rsid w:val="00060B91"/>
    <w:rsid w:val="0007102F"/>
    <w:rsid w:val="00072A1D"/>
    <w:rsid w:val="00073159"/>
    <w:rsid w:val="0007679B"/>
    <w:rsid w:val="00076B66"/>
    <w:rsid w:val="000776AE"/>
    <w:rsid w:val="000803CD"/>
    <w:rsid w:val="00082C23"/>
    <w:rsid w:val="00082C33"/>
    <w:rsid w:val="00084406"/>
    <w:rsid w:val="00086BD9"/>
    <w:rsid w:val="000900A7"/>
    <w:rsid w:val="00092B7B"/>
    <w:rsid w:val="00093E36"/>
    <w:rsid w:val="00097869"/>
    <w:rsid w:val="000A0F3F"/>
    <w:rsid w:val="000A167C"/>
    <w:rsid w:val="000A40EA"/>
    <w:rsid w:val="000A69B5"/>
    <w:rsid w:val="000B3D38"/>
    <w:rsid w:val="000B513F"/>
    <w:rsid w:val="000B5786"/>
    <w:rsid w:val="000B7598"/>
    <w:rsid w:val="000B78B9"/>
    <w:rsid w:val="000C3468"/>
    <w:rsid w:val="000C6398"/>
    <w:rsid w:val="000D141A"/>
    <w:rsid w:val="000D2826"/>
    <w:rsid w:val="000D2DE7"/>
    <w:rsid w:val="000D3016"/>
    <w:rsid w:val="000D5B5E"/>
    <w:rsid w:val="000D5C05"/>
    <w:rsid w:val="000D5EFA"/>
    <w:rsid w:val="000D61EF"/>
    <w:rsid w:val="000D7019"/>
    <w:rsid w:val="000D74DF"/>
    <w:rsid w:val="000E18C2"/>
    <w:rsid w:val="000E2957"/>
    <w:rsid w:val="000E3CBA"/>
    <w:rsid w:val="000E5FB0"/>
    <w:rsid w:val="000E6646"/>
    <w:rsid w:val="000E7929"/>
    <w:rsid w:val="000F0E64"/>
    <w:rsid w:val="000F26AE"/>
    <w:rsid w:val="000F4986"/>
    <w:rsid w:val="000F4C3C"/>
    <w:rsid w:val="000F5F87"/>
    <w:rsid w:val="000F7116"/>
    <w:rsid w:val="000F72BE"/>
    <w:rsid w:val="000F7354"/>
    <w:rsid w:val="001005F5"/>
    <w:rsid w:val="00100BBB"/>
    <w:rsid w:val="00105B39"/>
    <w:rsid w:val="00107816"/>
    <w:rsid w:val="001140D7"/>
    <w:rsid w:val="00114732"/>
    <w:rsid w:val="0011474A"/>
    <w:rsid w:val="0012040B"/>
    <w:rsid w:val="00120962"/>
    <w:rsid w:val="00121756"/>
    <w:rsid w:val="001243A6"/>
    <w:rsid w:val="00126955"/>
    <w:rsid w:val="0012766D"/>
    <w:rsid w:val="001303C8"/>
    <w:rsid w:val="00132A77"/>
    <w:rsid w:val="00136068"/>
    <w:rsid w:val="00137132"/>
    <w:rsid w:val="00140001"/>
    <w:rsid w:val="001403ED"/>
    <w:rsid w:val="00141A7B"/>
    <w:rsid w:val="001436E4"/>
    <w:rsid w:val="0014503B"/>
    <w:rsid w:val="001510CF"/>
    <w:rsid w:val="00151F7D"/>
    <w:rsid w:val="00152181"/>
    <w:rsid w:val="00153022"/>
    <w:rsid w:val="00153C49"/>
    <w:rsid w:val="00154398"/>
    <w:rsid w:val="001558FE"/>
    <w:rsid w:val="00155FF1"/>
    <w:rsid w:val="00156687"/>
    <w:rsid w:val="00157221"/>
    <w:rsid w:val="00161EBD"/>
    <w:rsid w:val="0016208B"/>
    <w:rsid w:val="001654DE"/>
    <w:rsid w:val="00165A7D"/>
    <w:rsid w:val="00165E9B"/>
    <w:rsid w:val="00170B88"/>
    <w:rsid w:val="0017158C"/>
    <w:rsid w:val="00171E0D"/>
    <w:rsid w:val="00172543"/>
    <w:rsid w:val="00172C15"/>
    <w:rsid w:val="0017352D"/>
    <w:rsid w:val="0017758C"/>
    <w:rsid w:val="00180ECC"/>
    <w:rsid w:val="00181007"/>
    <w:rsid w:val="001846DD"/>
    <w:rsid w:val="00187FD9"/>
    <w:rsid w:val="0019098F"/>
    <w:rsid w:val="00192F42"/>
    <w:rsid w:val="001960B5"/>
    <w:rsid w:val="00196934"/>
    <w:rsid w:val="0019788B"/>
    <w:rsid w:val="001A10AC"/>
    <w:rsid w:val="001A56FD"/>
    <w:rsid w:val="001A7496"/>
    <w:rsid w:val="001A79F9"/>
    <w:rsid w:val="001B13FE"/>
    <w:rsid w:val="001B1D76"/>
    <w:rsid w:val="001B2F72"/>
    <w:rsid w:val="001B54A0"/>
    <w:rsid w:val="001B617F"/>
    <w:rsid w:val="001B67BB"/>
    <w:rsid w:val="001B7BC4"/>
    <w:rsid w:val="001C0595"/>
    <w:rsid w:val="001C1FE7"/>
    <w:rsid w:val="001C4F41"/>
    <w:rsid w:val="001C5121"/>
    <w:rsid w:val="001C7121"/>
    <w:rsid w:val="001C731C"/>
    <w:rsid w:val="001D0548"/>
    <w:rsid w:val="001D05D0"/>
    <w:rsid w:val="001D157A"/>
    <w:rsid w:val="001D1718"/>
    <w:rsid w:val="001D6FA3"/>
    <w:rsid w:val="001E1568"/>
    <w:rsid w:val="001E22EA"/>
    <w:rsid w:val="001E2D15"/>
    <w:rsid w:val="001E62A5"/>
    <w:rsid w:val="001E6723"/>
    <w:rsid w:val="001F2BE2"/>
    <w:rsid w:val="001F2C94"/>
    <w:rsid w:val="001F35AA"/>
    <w:rsid w:val="00200103"/>
    <w:rsid w:val="00201813"/>
    <w:rsid w:val="00210DDD"/>
    <w:rsid w:val="00211F18"/>
    <w:rsid w:val="00212162"/>
    <w:rsid w:val="00212E1F"/>
    <w:rsid w:val="00212FB2"/>
    <w:rsid w:val="00215FA3"/>
    <w:rsid w:val="00216370"/>
    <w:rsid w:val="0021749E"/>
    <w:rsid w:val="00217F23"/>
    <w:rsid w:val="00221BF5"/>
    <w:rsid w:val="0022264A"/>
    <w:rsid w:val="00224793"/>
    <w:rsid w:val="00224E7F"/>
    <w:rsid w:val="002254FD"/>
    <w:rsid w:val="00226E5C"/>
    <w:rsid w:val="00232825"/>
    <w:rsid w:val="00237FB4"/>
    <w:rsid w:val="0024025E"/>
    <w:rsid w:val="002425B1"/>
    <w:rsid w:val="00242AA1"/>
    <w:rsid w:val="0024319B"/>
    <w:rsid w:val="00243D34"/>
    <w:rsid w:val="00244B63"/>
    <w:rsid w:val="00251E4A"/>
    <w:rsid w:val="00252974"/>
    <w:rsid w:val="002532F2"/>
    <w:rsid w:val="00255DC6"/>
    <w:rsid w:val="00261D90"/>
    <w:rsid w:val="00262B61"/>
    <w:rsid w:val="00265346"/>
    <w:rsid w:val="0026727A"/>
    <w:rsid w:val="0026734E"/>
    <w:rsid w:val="00270BA6"/>
    <w:rsid w:val="00270EB2"/>
    <w:rsid w:val="00270F36"/>
    <w:rsid w:val="002729E3"/>
    <w:rsid w:val="00273C2D"/>
    <w:rsid w:val="0027403D"/>
    <w:rsid w:val="00275F79"/>
    <w:rsid w:val="00287028"/>
    <w:rsid w:val="00294408"/>
    <w:rsid w:val="002A0DB7"/>
    <w:rsid w:val="002A2D5D"/>
    <w:rsid w:val="002A4EC3"/>
    <w:rsid w:val="002A5369"/>
    <w:rsid w:val="002A5990"/>
    <w:rsid w:val="002A6DCC"/>
    <w:rsid w:val="002B17F9"/>
    <w:rsid w:val="002B3D3A"/>
    <w:rsid w:val="002B3D9E"/>
    <w:rsid w:val="002B4923"/>
    <w:rsid w:val="002B7DA2"/>
    <w:rsid w:val="002B7E7C"/>
    <w:rsid w:val="002C03E1"/>
    <w:rsid w:val="002C2F5E"/>
    <w:rsid w:val="002C3E1D"/>
    <w:rsid w:val="002C3EB1"/>
    <w:rsid w:val="002C44EC"/>
    <w:rsid w:val="002C51C3"/>
    <w:rsid w:val="002C6483"/>
    <w:rsid w:val="002C7437"/>
    <w:rsid w:val="002D15F4"/>
    <w:rsid w:val="002D28DB"/>
    <w:rsid w:val="002D3984"/>
    <w:rsid w:val="002D5A8A"/>
    <w:rsid w:val="002E0CE8"/>
    <w:rsid w:val="002E1145"/>
    <w:rsid w:val="002E1434"/>
    <w:rsid w:val="002E5885"/>
    <w:rsid w:val="002E5D8B"/>
    <w:rsid w:val="002E7A66"/>
    <w:rsid w:val="002F268A"/>
    <w:rsid w:val="002F2733"/>
    <w:rsid w:val="002F4C3C"/>
    <w:rsid w:val="002F5F29"/>
    <w:rsid w:val="002F614B"/>
    <w:rsid w:val="00300960"/>
    <w:rsid w:val="003011FF"/>
    <w:rsid w:val="003017F4"/>
    <w:rsid w:val="00302382"/>
    <w:rsid w:val="003036FC"/>
    <w:rsid w:val="00303FA6"/>
    <w:rsid w:val="00305B74"/>
    <w:rsid w:val="003116FC"/>
    <w:rsid w:val="003231B4"/>
    <w:rsid w:val="00323C3D"/>
    <w:rsid w:val="00324DEE"/>
    <w:rsid w:val="0032607A"/>
    <w:rsid w:val="00326889"/>
    <w:rsid w:val="00327060"/>
    <w:rsid w:val="00331ED2"/>
    <w:rsid w:val="00332DFE"/>
    <w:rsid w:val="003332D9"/>
    <w:rsid w:val="0033578E"/>
    <w:rsid w:val="00337740"/>
    <w:rsid w:val="0034456B"/>
    <w:rsid w:val="00345C88"/>
    <w:rsid w:val="003469DE"/>
    <w:rsid w:val="00346A99"/>
    <w:rsid w:val="00354540"/>
    <w:rsid w:val="00357826"/>
    <w:rsid w:val="00362110"/>
    <w:rsid w:val="0036337D"/>
    <w:rsid w:val="00364546"/>
    <w:rsid w:val="003647DA"/>
    <w:rsid w:val="00367572"/>
    <w:rsid w:val="00371869"/>
    <w:rsid w:val="00373651"/>
    <w:rsid w:val="00373B68"/>
    <w:rsid w:val="00373FD1"/>
    <w:rsid w:val="00374357"/>
    <w:rsid w:val="00375FD1"/>
    <w:rsid w:val="003765CC"/>
    <w:rsid w:val="00381168"/>
    <w:rsid w:val="00383202"/>
    <w:rsid w:val="0038513E"/>
    <w:rsid w:val="0039002B"/>
    <w:rsid w:val="00390333"/>
    <w:rsid w:val="00390D49"/>
    <w:rsid w:val="0039436B"/>
    <w:rsid w:val="003969F8"/>
    <w:rsid w:val="003A0208"/>
    <w:rsid w:val="003A0418"/>
    <w:rsid w:val="003A1480"/>
    <w:rsid w:val="003A2846"/>
    <w:rsid w:val="003A375F"/>
    <w:rsid w:val="003A53D3"/>
    <w:rsid w:val="003B1EE9"/>
    <w:rsid w:val="003B36D5"/>
    <w:rsid w:val="003B7135"/>
    <w:rsid w:val="003C41A8"/>
    <w:rsid w:val="003C47CC"/>
    <w:rsid w:val="003C574A"/>
    <w:rsid w:val="003D0B8E"/>
    <w:rsid w:val="003D13EB"/>
    <w:rsid w:val="003D433F"/>
    <w:rsid w:val="003D4373"/>
    <w:rsid w:val="003D4F97"/>
    <w:rsid w:val="003E2198"/>
    <w:rsid w:val="003E2381"/>
    <w:rsid w:val="003F314D"/>
    <w:rsid w:val="003F7C8D"/>
    <w:rsid w:val="00403B08"/>
    <w:rsid w:val="00405229"/>
    <w:rsid w:val="00406691"/>
    <w:rsid w:val="00406A0E"/>
    <w:rsid w:val="00407886"/>
    <w:rsid w:val="00411F5F"/>
    <w:rsid w:val="004162CB"/>
    <w:rsid w:val="004169FD"/>
    <w:rsid w:val="00420AF4"/>
    <w:rsid w:val="004218BF"/>
    <w:rsid w:val="00423A09"/>
    <w:rsid w:val="004246D5"/>
    <w:rsid w:val="00426D5B"/>
    <w:rsid w:val="004367D5"/>
    <w:rsid w:val="00436C46"/>
    <w:rsid w:val="00437253"/>
    <w:rsid w:val="0044006A"/>
    <w:rsid w:val="00444E7E"/>
    <w:rsid w:val="00461E6D"/>
    <w:rsid w:val="004624D0"/>
    <w:rsid w:val="00463420"/>
    <w:rsid w:val="00470B5B"/>
    <w:rsid w:val="00470CA5"/>
    <w:rsid w:val="00470FE1"/>
    <w:rsid w:val="0047427E"/>
    <w:rsid w:val="00486A97"/>
    <w:rsid w:val="00490FBB"/>
    <w:rsid w:val="0049281A"/>
    <w:rsid w:val="00494910"/>
    <w:rsid w:val="004A1380"/>
    <w:rsid w:val="004A3D97"/>
    <w:rsid w:val="004A47F6"/>
    <w:rsid w:val="004A6C31"/>
    <w:rsid w:val="004A6EDF"/>
    <w:rsid w:val="004B0932"/>
    <w:rsid w:val="004B09F4"/>
    <w:rsid w:val="004B0BF6"/>
    <w:rsid w:val="004B2DC2"/>
    <w:rsid w:val="004B72AD"/>
    <w:rsid w:val="004B767D"/>
    <w:rsid w:val="004C2D3A"/>
    <w:rsid w:val="004C38D2"/>
    <w:rsid w:val="004C39E3"/>
    <w:rsid w:val="004C4517"/>
    <w:rsid w:val="004C5721"/>
    <w:rsid w:val="004C79D6"/>
    <w:rsid w:val="004D12C6"/>
    <w:rsid w:val="004D7230"/>
    <w:rsid w:val="004D7B86"/>
    <w:rsid w:val="004E277F"/>
    <w:rsid w:val="004E402B"/>
    <w:rsid w:val="004E64AC"/>
    <w:rsid w:val="004E6E4F"/>
    <w:rsid w:val="004F10E6"/>
    <w:rsid w:val="004F2F44"/>
    <w:rsid w:val="004F33E6"/>
    <w:rsid w:val="004F369A"/>
    <w:rsid w:val="004F4375"/>
    <w:rsid w:val="004F6405"/>
    <w:rsid w:val="00505DCB"/>
    <w:rsid w:val="005069BD"/>
    <w:rsid w:val="0050732D"/>
    <w:rsid w:val="00510045"/>
    <w:rsid w:val="0051086B"/>
    <w:rsid w:val="00512EF4"/>
    <w:rsid w:val="0051377F"/>
    <w:rsid w:val="00513DBF"/>
    <w:rsid w:val="00514EE2"/>
    <w:rsid w:val="00514EED"/>
    <w:rsid w:val="0051557D"/>
    <w:rsid w:val="00517106"/>
    <w:rsid w:val="0052061F"/>
    <w:rsid w:val="00520F7B"/>
    <w:rsid w:val="005216D1"/>
    <w:rsid w:val="0052219D"/>
    <w:rsid w:val="005264AC"/>
    <w:rsid w:val="00527781"/>
    <w:rsid w:val="005310F4"/>
    <w:rsid w:val="00531431"/>
    <w:rsid w:val="00531834"/>
    <w:rsid w:val="00540807"/>
    <w:rsid w:val="00542972"/>
    <w:rsid w:val="00543660"/>
    <w:rsid w:val="00546289"/>
    <w:rsid w:val="00546AD2"/>
    <w:rsid w:val="0055075B"/>
    <w:rsid w:val="005507F6"/>
    <w:rsid w:val="0055139B"/>
    <w:rsid w:val="00551D56"/>
    <w:rsid w:val="00551F4C"/>
    <w:rsid w:val="005529CA"/>
    <w:rsid w:val="005533FD"/>
    <w:rsid w:val="00554375"/>
    <w:rsid w:val="00555134"/>
    <w:rsid w:val="0055556D"/>
    <w:rsid w:val="005571FA"/>
    <w:rsid w:val="005603D9"/>
    <w:rsid w:val="005609D2"/>
    <w:rsid w:val="005615C8"/>
    <w:rsid w:val="00564462"/>
    <w:rsid w:val="00566470"/>
    <w:rsid w:val="00566ABB"/>
    <w:rsid w:val="00566B53"/>
    <w:rsid w:val="0056792D"/>
    <w:rsid w:val="005705A0"/>
    <w:rsid w:val="00571C85"/>
    <w:rsid w:val="00575942"/>
    <w:rsid w:val="005764EC"/>
    <w:rsid w:val="005766CB"/>
    <w:rsid w:val="00576902"/>
    <w:rsid w:val="00577E34"/>
    <w:rsid w:val="005825D5"/>
    <w:rsid w:val="00582E3E"/>
    <w:rsid w:val="00583DF8"/>
    <w:rsid w:val="00591634"/>
    <w:rsid w:val="00592099"/>
    <w:rsid w:val="00593CC1"/>
    <w:rsid w:val="00594646"/>
    <w:rsid w:val="00594D5D"/>
    <w:rsid w:val="0059567B"/>
    <w:rsid w:val="005A0A4B"/>
    <w:rsid w:val="005A76C6"/>
    <w:rsid w:val="005B2304"/>
    <w:rsid w:val="005B2898"/>
    <w:rsid w:val="005B519C"/>
    <w:rsid w:val="005B778B"/>
    <w:rsid w:val="005B7AF6"/>
    <w:rsid w:val="005B7F96"/>
    <w:rsid w:val="005C0DA4"/>
    <w:rsid w:val="005C2074"/>
    <w:rsid w:val="005C221F"/>
    <w:rsid w:val="005C34DD"/>
    <w:rsid w:val="005C388B"/>
    <w:rsid w:val="005C5ED9"/>
    <w:rsid w:val="005D1D87"/>
    <w:rsid w:val="005D3183"/>
    <w:rsid w:val="005D343D"/>
    <w:rsid w:val="005D7AA2"/>
    <w:rsid w:val="005E0A72"/>
    <w:rsid w:val="005E188C"/>
    <w:rsid w:val="005E1BB7"/>
    <w:rsid w:val="005E262E"/>
    <w:rsid w:val="005E3280"/>
    <w:rsid w:val="005E3456"/>
    <w:rsid w:val="005E6CF5"/>
    <w:rsid w:val="005E7117"/>
    <w:rsid w:val="005F1374"/>
    <w:rsid w:val="005F181B"/>
    <w:rsid w:val="005F57D5"/>
    <w:rsid w:val="005F7701"/>
    <w:rsid w:val="00601BC3"/>
    <w:rsid w:val="00603203"/>
    <w:rsid w:val="0060367A"/>
    <w:rsid w:val="006040DA"/>
    <w:rsid w:val="00604BFB"/>
    <w:rsid w:val="00604C97"/>
    <w:rsid w:val="0060715A"/>
    <w:rsid w:val="006110F1"/>
    <w:rsid w:val="00614E7D"/>
    <w:rsid w:val="00616962"/>
    <w:rsid w:val="00620071"/>
    <w:rsid w:val="0062164C"/>
    <w:rsid w:val="006219D8"/>
    <w:rsid w:val="006220C1"/>
    <w:rsid w:val="0062693C"/>
    <w:rsid w:val="006277ED"/>
    <w:rsid w:val="006338A8"/>
    <w:rsid w:val="00634C2A"/>
    <w:rsid w:val="006423C4"/>
    <w:rsid w:val="0064376E"/>
    <w:rsid w:val="00644FFB"/>
    <w:rsid w:val="0065298C"/>
    <w:rsid w:val="006533F7"/>
    <w:rsid w:val="0065710D"/>
    <w:rsid w:val="00657D3D"/>
    <w:rsid w:val="00667A05"/>
    <w:rsid w:val="006716A8"/>
    <w:rsid w:val="00674B5C"/>
    <w:rsid w:val="00675EAD"/>
    <w:rsid w:val="00676F26"/>
    <w:rsid w:val="00680BEE"/>
    <w:rsid w:val="006816DF"/>
    <w:rsid w:val="0068225A"/>
    <w:rsid w:val="00682483"/>
    <w:rsid w:val="00683085"/>
    <w:rsid w:val="006843EA"/>
    <w:rsid w:val="00685443"/>
    <w:rsid w:val="00686BC4"/>
    <w:rsid w:val="00690D22"/>
    <w:rsid w:val="0069214A"/>
    <w:rsid w:val="006949F6"/>
    <w:rsid w:val="006953BB"/>
    <w:rsid w:val="0069661F"/>
    <w:rsid w:val="00696A5C"/>
    <w:rsid w:val="00696E6C"/>
    <w:rsid w:val="006A1859"/>
    <w:rsid w:val="006A28B6"/>
    <w:rsid w:val="006A3F35"/>
    <w:rsid w:val="006A46D4"/>
    <w:rsid w:val="006A5581"/>
    <w:rsid w:val="006A5D9C"/>
    <w:rsid w:val="006A5ED7"/>
    <w:rsid w:val="006C072F"/>
    <w:rsid w:val="006C1BD6"/>
    <w:rsid w:val="006C2553"/>
    <w:rsid w:val="006C258E"/>
    <w:rsid w:val="006C2F89"/>
    <w:rsid w:val="006C36C9"/>
    <w:rsid w:val="006C3EB6"/>
    <w:rsid w:val="006D1876"/>
    <w:rsid w:val="006D212A"/>
    <w:rsid w:val="006D275E"/>
    <w:rsid w:val="006D5452"/>
    <w:rsid w:val="006D5668"/>
    <w:rsid w:val="006F11EE"/>
    <w:rsid w:val="006F1967"/>
    <w:rsid w:val="006F1EF7"/>
    <w:rsid w:val="006F2180"/>
    <w:rsid w:val="006F27D8"/>
    <w:rsid w:val="006F55DF"/>
    <w:rsid w:val="006F65EA"/>
    <w:rsid w:val="006F71F5"/>
    <w:rsid w:val="0070195A"/>
    <w:rsid w:val="00703032"/>
    <w:rsid w:val="00707820"/>
    <w:rsid w:val="007102EF"/>
    <w:rsid w:val="00714E8E"/>
    <w:rsid w:val="007157F5"/>
    <w:rsid w:val="00716992"/>
    <w:rsid w:val="00717011"/>
    <w:rsid w:val="007216FB"/>
    <w:rsid w:val="00722DCE"/>
    <w:rsid w:val="00725DF0"/>
    <w:rsid w:val="00727AF5"/>
    <w:rsid w:val="0073239A"/>
    <w:rsid w:val="0073416E"/>
    <w:rsid w:val="0073534A"/>
    <w:rsid w:val="00736EEA"/>
    <w:rsid w:val="007370FA"/>
    <w:rsid w:val="007375A6"/>
    <w:rsid w:val="00737726"/>
    <w:rsid w:val="00740090"/>
    <w:rsid w:val="00740D0E"/>
    <w:rsid w:val="00743AC0"/>
    <w:rsid w:val="007462D9"/>
    <w:rsid w:val="00746B65"/>
    <w:rsid w:val="00747858"/>
    <w:rsid w:val="0075055B"/>
    <w:rsid w:val="00751E50"/>
    <w:rsid w:val="00752C6C"/>
    <w:rsid w:val="007565C9"/>
    <w:rsid w:val="007567B9"/>
    <w:rsid w:val="00756C77"/>
    <w:rsid w:val="00762401"/>
    <w:rsid w:val="00763814"/>
    <w:rsid w:val="00764293"/>
    <w:rsid w:val="00771DE2"/>
    <w:rsid w:val="00773090"/>
    <w:rsid w:val="007755D9"/>
    <w:rsid w:val="00780F06"/>
    <w:rsid w:val="00784122"/>
    <w:rsid w:val="00795251"/>
    <w:rsid w:val="007A05C1"/>
    <w:rsid w:val="007A6DD1"/>
    <w:rsid w:val="007A770E"/>
    <w:rsid w:val="007B1B8F"/>
    <w:rsid w:val="007B1E18"/>
    <w:rsid w:val="007B493A"/>
    <w:rsid w:val="007B497D"/>
    <w:rsid w:val="007B5008"/>
    <w:rsid w:val="007B5E6E"/>
    <w:rsid w:val="007C0133"/>
    <w:rsid w:val="007C2E5D"/>
    <w:rsid w:val="007C3FB7"/>
    <w:rsid w:val="007D15A3"/>
    <w:rsid w:val="007D6C8E"/>
    <w:rsid w:val="007E2757"/>
    <w:rsid w:val="007E49E1"/>
    <w:rsid w:val="007E5412"/>
    <w:rsid w:val="007F0372"/>
    <w:rsid w:val="007F42F9"/>
    <w:rsid w:val="00800656"/>
    <w:rsid w:val="0080290C"/>
    <w:rsid w:val="00804AFB"/>
    <w:rsid w:val="00812A45"/>
    <w:rsid w:val="00812BCF"/>
    <w:rsid w:val="00813C08"/>
    <w:rsid w:val="008143DF"/>
    <w:rsid w:val="00814759"/>
    <w:rsid w:val="008152CD"/>
    <w:rsid w:val="00816229"/>
    <w:rsid w:val="00820EAF"/>
    <w:rsid w:val="008210F5"/>
    <w:rsid w:val="00833FC9"/>
    <w:rsid w:val="00836119"/>
    <w:rsid w:val="00836223"/>
    <w:rsid w:val="00840929"/>
    <w:rsid w:val="008415FB"/>
    <w:rsid w:val="0084386F"/>
    <w:rsid w:val="00843E56"/>
    <w:rsid w:val="008441B9"/>
    <w:rsid w:val="00845B80"/>
    <w:rsid w:val="008519EE"/>
    <w:rsid w:val="00853F47"/>
    <w:rsid w:val="00857E43"/>
    <w:rsid w:val="00860D2F"/>
    <w:rsid w:val="00863991"/>
    <w:rsid w:val="00864901"/>
    <w:rsid w:val="008652B4"/>
    <w:rsid w:val="00866060"/>
    <w:rsid w:val="0087127C"/>
    <w:rsid w:val="008750B8"/>
    <w:rsid w:val="008767E3"/>
    <w:rsid w:val="00877A04"/>
    <w:rsid w:val="00880C1C"/>
    <w:rsid w:val="008812A4"/>
    <w:rsid w:val="008837C4"/>
    <w:rsid w:val="008842FE"/>
    <w:rsid w:val="008857E1"/>
    <w:rsid w:val="00885BAE"/>
    <w:rsid w:val="00885DE6"/>
    <w:rsid w:val="008867A1"/>
    <w:rsid w:val="00886839"/>
    <w:rsid w:val="008905D8"/>
    <w:rsid w:val="00891A77"/>
    <w:rsid w:val="008925AF"/>
    <w:rsid w:val="008978F6"/>
    <w:rsid w:val="008A1579"/>
    <w:rsid w:val="008A191B"/>
    <w:rsid w:val="008A4A4F"/>
    <w:rsid w:val="008A569A"/>
    <w:rsid w:val="008B05DC"/>
    <w:rsid w:val="008B1B52"/>
    <w:rsid w:val="008B1CE9"/>
    <w:rsid w:val="008B3871"/>
    <w:rsid w:val="008B5413"/>
    <w:rsid w:val="008B5FA4"/>
    <w:rsid w:val="008B6460"/>
    <w:rsid w:val="008B6727"/>
    <w:rsid w:val="008C020F"/>
    <w:rsid w:val="008C09E6"/>
    <w:rsid w:val="008C383B"/>
    <w:rsid w:val="008C5A97"/>
    <w:rsid w:val="008D2BD4"/>
    <w:rsid w:val="008D4AAC"/>
    <w:rsid w:val="008E0179"/>
    <w:rsid w:val="008E1078"/>
    <w:rsid w:val="008E13FB"/>
    <w:rsid w:val="008E2468"/>
    <w:rsid w:val="008E3D3F"/>
    <w:rsid w:val="008E51AD"/>
    <w:rsid w:val="008F0CED"/>
    <w:rsid w:val="008F19A7"/>
    <w:rsid w:val="008F19B4"/>
    <w:rsid w:val="008F458F"/>
    <w:rsid w:val="008F56CC"/>
    <w:rsid w:val="008F6881"/>
    <w:rsid w:val="008F6B2A"/>
    <w:rsid w:val="009027DA"/>
    <w:rsid w:val="00903D12"/>
    <w:rsid w:val="00903EBA"/>
    <w:rsid w:val="00905E7A"/>
    <w:rsid w:val="00910115"/>
    <w:rsid w:val="009109BD"/>
    <w:rsid w:val="009112D8"/>
    <w:rsid w:val="00914ABB"/>
    <w:rsid w:val="0091783A"/>
    <w:rsid w:val="00921864"/>
    <w:rsid w:val="00922BD0"/>
    <w:rsid w:val="00923426"/>
    <w:rsid w:val="00926D52"/>
    <w:rsid w:val="0092758C"/>
    <w:rsid w:val="00927B99"/>
    <w:rsid w:val="00931A8B"/>
    <w:rsid w:val="00932A8E"/>
    <w:rsid w:val="009342F0"/>
    <w:rsid w:val="00936098"/>
    <w:rsid w:val="00940654"/>
    <w:rsid w:val="009434B4"/>
    <w:rsid w:val="0094367D"/>
    <w:rsid w:val="009442E2"/>
    <w:rsid w:val="009446C6"/>
    <w:rsid w:val="009456D1"/>
    <w:rsid w:val="00950875"/>
    <w:rsid w:val="00951276"/>
    <w:rsid w:val="00954009"/>
    <w:rsid w:val="00954ABD"/>
    <w:rsid w:val="00957465"/>
    <w:rsid w:val="00962CC9"/>
    <w:rsid w:val="00964755"/>
    <w:rsid w:val="00966DF4"/>
    <w:rsid w:val="009701DB"/>
    <w:rsid w:val="00970742"/>
    <w:rsid w:val="00972B27"/>
    <w:rsid w:val="00973D5A"/>
    <w:rsid w:val="00973FEB"/>
    <w:rsid w:val="00974DF8"/>
    <w:rsid w:val="00975A35"/>
    <w:rsid w:val="009761A8"/>
    <w:rsid w:val="009765EA"/>
    <w:rsid w:val="00982FBE"/>
    <w:rsid w:val="009844D0"/>
    <w:rsid w:val="009850A7"/>
    <w:rsid w:val="00993006"/>
    <w:rsid w:val="00995A52"/>
    <w:rsid w:val="009A03CE"/>
    <w:rsid w:val="009A1029"/>
    <w:rsid w:val="009A206C"/>
    <w:rsid w:val="009A48B9"/>
    <w:rsid w:val="009A7732"/>
    <w:rsid w:val="009B0379"/>
    <w:rsid w:val="009B0AD1"/>
    <w:rsid w:val="009B0F3C"/>
    <w:rsid w:val="009B29EF"/>
    <w:rsid w:val="009B7751"/>
    <w:rsid w:val="009C0CDD"/>
    <w:rsid w:val="009C29E3"/>
    <w:rsid w:val="009C36B4"/>
    <w:rsid w:val="009C52A3"/>
    <w:rsid w:val="009C62B5"/>
    <w:rsid w:val="009D29D4"/>
    <w:rsid w:val="009D3CD2"/>
    <w:rsid w:val="009D57EB"/>
    <w:rsid w:val="009D6930"/>
    <w:rsid w:val="009E4CBD"/>
    <w:rsid w:val="009E5216"/>
    <w:rsid w:val="009F13A2"/>
    <w:rsid w:val="009F2AD8"/>
    <w:rsid w:val="009F5E80"/>
    <w:rsid w:val="00A03471"/>
    <w:rsid w:val="00A04297"/>
    <w:rsid w:val="00A05A02"/>
    <w:rsid w:val="00A05CDA"/>
    <w:rsid w:val="00A0680E"/>
    <w:rsid w:val="00A1004D"/>
    <w:rsid w:val="00A10582"/>
    <w:rsid w:val="00A10B67"/>
    <w:rsid w:val="00A11449"/>
    <w:rsid w:val="00A1200C"/>
    <w:rsid w:val="00A132B4"/>
    <w:rsid w:val="00A14136"/>
    <w:rsid w:val="00A14556"/>
    <w:rsid w:val="00A21AC2"/>
    <w:rsid w:val="00A225BB"/>
    <w:rsid w:val="00A24464"/>
    <w:rsid w:val="00A25D09"/>
    <w:rsid w:val="00A27BBC"/>
    <w:rsid w:val="00A305BD"/>
    <w:rsid w:val="00A3267F"/>
    <w:rsid w:val="00A35A30"/>
    <w:rsid w:val="00A407B0"/>
    <w:rsid w:val="00A43F55"/>
    <w:rsid w:val="00A441CA"/>
    <w:rsid w:val="00A520E2"/>
    <w:rsid w:val="00A5447C"/>
    <w:rsid w:val="00A558B4"/>
    <w:rsid w:val="00A562FE"/>
    <w:rsid w:val="00A57385"/>
    <w:rsid w:val="00A659EF"/>
    <w:rsid w:val="00A664C0"/>
    <w:rsid w:val="00A70AD0"/>
    <w:rsid w:val="00A73D21"/>
    <w:rsid w:val="00A74296"/>
    <w:rsid w:val="00A744E5"/>
    <w:rsid w:val="00A747AE"/>
    <w:rsid w:val="00A74A94"/>
    <w:rsid w:val="00A74E36"/>
    <w:rsid w:val="00A75AE5"/>
    <w:rsid w:val="00A76164"/>
    <w:rsid w:val="00A76B47"/>
    <w:rsid w:val="00A812C4"/>
    <w:rsid w:val="00A81512"/>
    <w:rsid w:val="00A82D2E"/>
    <w:rsid w:val="00A83239"/>
    <w:rsid w:val="00A83990"/>
    <w:rsid w:val="00A8531C"/>
    <w:rsid w:val="00A8564A"/>
    <w:rsid w:val="00A953A7"/>
    <w:rsid w:val="00AA22E6"/>
    <w:rsid w:val="00AA469C"/>
    <w:rsid w:val="00AA5A94"/>
    <w:rsid w:val="00AA69E9"/>
    <w:rsid w:val="00AB1535"/>
    <w:rsid w:val="00AB4382"/>
    <w:rsid w:val="00AB4AC9"/>
    <w:rsid w:val="00AB5D75"/>
    <w:rsid w:val="00AB623B"/>
    <w:rsid w:val="00AB7941"/>
    <w:rsid w:val="00AB7D92"/>
    <w:rsid w:val="00AC067A"/>
    <w:rsid w:val="00AC1063"/>
    <w:rsid w:val="00AC150C"/>
    <w:rsid w:val="00AC1699"/>
    <w:rsid w:val="00AC20FB"/>
    <w:rsid w:val="00AC396E"/>
    <w:rsid w:val="00AC5EDB"/>
    <w:rsid w:val="00AC645D"/>
    <w:rsid w:val="00AD1AC3"/>
    <w:rsid w:val="00AD49A6"/>
    <w:rsid w:val="00AD5C5F"/>
    <w:rsid w:val="00AD6D90"/>
    <w:rsid w:val="00AE000A"/>
    <w:rsid w:val="00AE11AF"/>
    <w:rsid w:val="00AE1E56"/>
    <w:rsid w:val="00AE3043"/>
    <w:rsid w:val="00AE3BAD"/>
    <w:rsid w:val="00AE46F6"/>
    <w:rsid w:val="00AE657B"/>
    <w:rsid w:val="00AF0BDD"/>
    <w:rsid w:val="00AF10C2"/>
    <w:rsid w:val="00AF6A2B"/>
    <w:rsid w:val="00B125BC"/>
    <w:rsid w:val="00B2018C"/>
    <w:rsid w:val="00B2143A"/>
    <w:rsid w:val="00B21C62"/>
    <w:rsid w:val="00B21E84"/>
    <w:rsid w:val="00B26366"/>
    <w:rsid w:val="00B26D45"/>
    <w:rsid w:val="00B278D9"/>
    <w:rsid w:val="00B303A2"/>
    <w:rsid w:val="00B31895"/>
    <w:rsid w:val="00B32335"/>
    <w:rsid w:val="00B3426F"/>
    <w:rsid w:val="00B3701D"/>
    <w:rsid w:val="00B44C61"/>
    <w:rsid w:val="00B46DDB"/>
    <w:rsid w:val="00B509A3"/>
    <w:rsid w:val="00B531A8"/>
    <w:rsid w:val="00B554B1"/>
    <w:rsid w:val="00B5645C"/>
    <w:rsid w:val="00B612E7"/>
    <w:rsid w:val="00B61820"/>
    <w:rsid w:val="00B630DB"/>
    <w:rsid w:val="00B65813"/>
    <w:rsid w:val="00B65F80"/>
    <w:rsid w:val="00B67596"/>
    <w:rsid w:val="00B7116D"/>
    <w:rsid w:val="00B71B55"/>
    <w:rsid w:val="00B72663"/>
    <w:rsid w:val="00B73356"/>
    <w:rsid w:val="00B73A0C"/>
    <w:rsid w:val="00B74EFB"/>
    <w:rsid w:val="00B75A7C"/>
    <w:rsid w:val="00B77F3D"/>
    <w:rsid w:val="00B85154"/>
    <w:rsid w:val="00B878E1"/>
    <w:rsid w:val="00B9422D"/>
    <w:rsid w:val="00B952E6"/>
    <w:rsid w:val="00B95BD7"/>
    <w:rsid w:val="00B96C54"/>
    <w:rsid w:val="00B974F2"/>
    <w:rsid w:val="00B977DA"/>
    <w:rsid w:val="00BA0DE6"/>
    <w:rsid w:val="00BA440E"/>
    <w:rsid w:val="00BA6453"/>
    <w:rsid w:val="00BA72B9"/>
    <w:rsid w:val="00BA73E0"/>
    <w:rsid w:val="00BB2A55"/>
    <w:rsid w:val="00BB6641"/>
    <w:rsid w:val="00BB75A0"/>
    <w:rsid w:val="00BC03BF"/>
    <w:rsid w:val="00BC51C8"/>
    <w:rsid w:val="00BC7268"/>
    <w:rsid w:val="00BD0A43"/>
    <w:rsid w:val="00BD0C69"/>
    <w:rsid w:val="00BD0ED2"/>
    <w:rsid w:val="00BD1A22"/>
    <w:rsid w:val="00BD2A2F"/>
    <w:rsid w:val="00BD3E26"/>
    <w:rsid w:val="00BD6374"/>
    <w:rsid w:val="00BD718A"/>
    <w:rsid w:val="00BE0981"/>
    <w:rsid w:val="00BE15F4"/>
    <w:rsid w:val="00BE213C"/>
    <w:rsid w:val="00BE224A"/>
    <w:rsid w:val="00BE2333"/>
    <w:rsid w:val="00BE50DB"/>
    <w:rsid w:val="00BE6E10"/>
    <w:rsid w:val="00BE779F"/>
    <w:rsid w:val="00BF06BC"/>
    <w:rsid w:val="00BF227F"/>
    <w:rsid w:val="00BF2504"/>
    <w:rsid w:val="00BF5554"/>
    <w:rsid w:val="00C013C4"/>
    <w:rsid w:val="00C02D56"/>
    <w:rsid w:val="00C030E2"/>
    <w:rsid w:val="00C06491"/>
    <w:rsid w:val="00C0673A"/>
    <w:rsid w:val="00C10A15"/>
    <w:rsid w:val="00C1161E"/>
    <w:rsid w:val="00C15BC9"/>
    <w:rsid w:val="00C20613"/>
    <w:rsid w:val="00C2073A"/>
    <w:rsid w:val="00C2197C"/>
    <w:rsid w:val="00C21A2D"/>
    <w:rsid w:val="00C22081"/>
    <w:rsid w:val="00C222E7"/>
    <w:rsid w:val="00C2312F"/>
    <w:rsid w:val="00C27F89"/>
    <w:rsid w:val="00C3241B"/>
    <w:rsid w:val="00C32AEF"/>
    <w:rsid w:val="00C33136"/>
    <w:rsid w:val="00C33D59"/>
    <w:rsid w:val="00C33E54"/>
    <w:rsid w:val="00C34B94"/>
    <w:rsid w:val="00C37E31"/>
    <w:rsid w:val="00C42A6E"/>
    <w:rsid w:val="00C43795"/>
    <w:rsid w:val="00C43F6D"/>
    <w:rsid w:val="00C46962"/>
    <w:rsid w:val="00C52EC0"/>
    <w:rsid w:val="00C53337"/>
    <w:rsid w:val="00C54EC3"/>
    <w:rsid w:val="00C637FC"/>
    <w:rsid w:val="00C665ED"/>
    <w:rsid w:val="00C6732E"/>
    <w:rsid w:val="00C67E6F"/>
    <w:rsid w:val="00C74D43"/>
    <w:rsid w:val="00C76461"/>
    <w:rsid w:val="00C806ED"/>
    <w:rsid w:val="00C80D37"/>
    <w:rsid w:val="00C812EF"/>
    <w:rsid w:val="00C842EE"/>
    <w:rsid w:val="00C86CE0"/>
    <w:rsid w:val="00C929CF"/>
    <w:rsid w:val="00C92E92"/>
    <w:rsid w:val="00C95704"/>
    <w:rsid w:val="00C9715C"/>
    <w:rsid w:val="00CA1EC9"/>
    <w:rsid w:val="00CA5691"/>
    <w:rsid w:val="00CA58C4"/>
    <w:rsid w:val="00CA7D4A"/>
    <w:rsid w:val="00CB33F2"/>
    <w:rsid w:val="00CB6A53"/>
    <w:rsid w:val="00CC0BB1"/>
    <w:rsid w:val="00CC186F"/>
    <w:rsid w:val="00CC5D94"/>
    <w:rsid w:val="00CC6916"/>
    <w:rsid w:val="00CC69B0"/>
    <w:rsid w:val="00CC6E24"/>
    <w:rsid w:val="00CD0E32"/>
    <w:rsid w:val="00CD28AD"/>
    <w:rsid w:val="00CD466F"/>
    <w:rsid w:val="00CD7000"/>
    <w:rsid w:val="00CE3A89"/>
    <w:rsid w:val="00CE5A71"/>
    <w:rsid w:val="00CE5D52"/>
    <w:rsid w:val="00CE6F55"/>
    <w:rsid w:val="00CF1DC4"/>
    <w:rsid w:val="00CF4304"/>
    <w:rsid w:val="00CF66D5"/>
    <w:rsid w:val="00CF6F13"/>
    <w:rsid w:val="00D0178A"/>
    <w:rsid w:val="00D042E7"/>
    <w:rsid w:val="00D04E62"/>
    <w:rsid w:val="00D0594B"/>
    <w:rsid w:val="00D06F41"/>
    <w:rsid w:val="00D112CA"/>
    <w:rsid w:val="00D114CF"/>
    <w:rsid w:val="00D11D33"/>
    <w:rsid w:val="00D131D5"/>
    <w:rsid w:val="00D1347E"/>
    <w:rsid w:val="00D1469F"/>
    <w:rsid w:val="00D1480F"/>
    <w:rsid w:val="00D161B0"/>
    <w:rsid w:val="00D16700"/>
    <w:rsid w:val="00D20E29"/>
    <w:rsid w:val="00D24355"/>
    <w:rsid w:val="00D24FEC"/>
    <w:rsid w:val="00D3031A"/>
    <w:rsid w:val="00D33016"/>
    <w:rsid w:val="00D333F3"/>
    <w:rsid w:val="00D34CB9"/>
    <w:rsid w:val="00D34DBF"/>
    <w:rsid w:val="00D34E81"/>
    <w:rsid w:val="00D42681"/>
    <w:rsid w:val="00D42AB4"/>
    <w:rsid w:val="00D45625"/>
    <w:rsid w:val="00D46D20"/>
    <w:rsid w:val="00D50E4E"/>
    <w:rsid w:val="00D52872"/>
    <w:rsid w:val="00D54CA7"/>
    <w:rsid w:val="00D5696C"/>
    <w:rsid w:val="00D57C0B"/>
    <w:rsid w:val="00D60EE6"/>
    <w:rsid w:val="00D64CDF"/>
    <w:rsid w:val="00D66A04"/>
    <w:rsid w:val="00D71D71"/>
    <w:rsid w:val="00D81950"/>
    <w:rsid w:val="00D837E6"/>
    <w:rsid w:val="00D844AC"/>
    <w:rsid w:val="00D8644F"/>
    <w:rsid w:val="00D90607"/>
    <w:rsid w:val="00D9130C"/>
    <w:rsid w:val="00D91698"/>
    <w:rsid w:val="00D929EC"/>
    <w:rsid w:val="00D94567"/>
    <w:rsid w:val="00D94B0E"/>
    <w:rsid w:val="00D966EE"/>
    <w:rsid w:val="00D96871"/>
    <w:rsid w:val="00DA0A39"/>
    <w:rsid w:val="00DA16BB"/>
    <w:rsid w:val="00DA6C38"/>
    <w:rsid w:val="00DA7723"/>
    <w:rsid w:val="00DB0BF2"/>
    <w:rsid w:val="00DB0E3D"/>
    <w:rsid w:val="00DB103C"/>
    <w:rsid w:val="00DB1489"/>
    <w:rsid w:val="00DB5AEF"/>
    <w:rsid w:val="00DB5C2D"/>
    <w:rsid w:val="00DC1364"/>
    <w:rsid w:val="00DC1C0A"/>
    <w:rsid w:val="00DC2DEB"/>
    <w:rsid w:val="00DC39DC"/>
    <w:rsid w:val="00DC4DBA"/>
    <w:rsid w:val="00DC667A"/>
    <w:rsid w:val="00DC6AC2"/>
    <w:rsid w:val="00DC7693"/>
    <w:rsid w:val="00DD13AB"/>
    <w:rsid w:val="00DD4425"/>
    <w:rsid w:val="00DD5419"/>
    <w:rsid w:val="00DD5A23"/>
    <w:rsid w:val="00DD5A24"/>
    <w:rsid w:val="00DE3577"/>
    <w:rsid w:val="00DE4A46"/>
    <w:rsid w:val="00DE77E5"/>
    <w:rsid w:val="00DF2437"/>
    <w:rsid w:val="00DF47A1"/>
    <w:rsid w:val="00DF551D"/>
    <w:rsid w:val="00DF5BB9"/>
    <w:rsid w:val="00DF74E9"/>
    <w:rsid w:val="00E00241"/>
    <w:rsid w:val="00E018D1"/>
    <w:rsid w:val="00E024B5"/>
    <w:rsid w:val="00E02DC4"/>
    <w:rsid w:val="00E0319F"/>
    <w:rsid w:val="00E03653"/>
    <w:rsid w:val="00E04BBC"/>
    <w:rsid w:val="00E11875"/>
    <w:rsid w:val="00E1415E"/>
    <w:rsid w:val="00E14A1B"/>
    <w:rsid w:val="00E177EA"/>
    <w:rsid w:val="00E20051"/>
    <w:rsid w:val="00E22836"/>
    <w:rsid w:val="00E23E39"/>
    <w:rsid w:val="00E2478D"/>
    <w:rsid w:val="00E273B2"/>
    <w:rsid w:val="00E277C2"/>
    <w:rsid w:val="00E31A46"/>
    <w:rsid w:val="00E32767"/>
    <w:rsid w:val="00E35ACD"/>
    <w:rsid w:val="00E37971"/>
    <w:rsid w:val="00E37C40"/>
    <w:rsid w:val="00E41D6E"/>
    <w:rsid w:val="00E43130"/>
    <w:rsid w:val="00E47B59"/>
    <w:rsid w:val="00E50C1D"/>
    <w:rsid w:val="00E52308"/>
    <w:rsid w:val="00E55782"/>
    <w:rsid w:val="00E557C6"/>
    <w:rsid w:val="00E56400"/>
    <w:rsid w:val="00E608BB"/>
    <w:rsid w:val="00E60DA8"/>
    <w:rsid w:val="00E6107E"/>
    <w:rsid w:val="00E6390C"/>
    <w:rsid w:val="00E64CBC"/>
    <w:rsid w:val="00E67383"/>
    <w:rsid w:val="00E70251"/>
    <w:rsid w:val="00E702A4"/>
    <w:rsid w:val="00E71250"/>
    <w:rsid w:val="00E72F6A"/>
    <w:rsid w:val="00E735C9"/>
    <w:rsid w:val="00E7780D"/>
    <w:rsid w:val="00E826BE"/>
    <w:rsid w:val="00E83629"/>
    <w:rsid w:val="00E83DAE"/>
    <w:rsid w:val="00E83EC6"/>
    <w:rsid w:val="00E84CDE"/>
    <w:rsid w:val="00E85BEF"/>
    <w:rsid w:val="00E86E6D"/>
    <w:rsid w:val="00EA0DFC"/>
    <w:rsid w:val="00EA0EFE"/>
    <w:rsid w:val="00EA36DF"/>
    <w:rsid w:val="00EA6BDC"/>
    <w:rsid w:val="00EB1C88"/>
    <w:rsid w:val="00EB7561"/>
    <w:rsid w:val="00EC31CF"/>
    <w:rsid w:val="00EC3DFE"/>
    <w:rsid w:val="00EC4CB8"/>
    <w:rsid w:val="00EC57A9"/>
    <w:rsid w:val="00EC68D0"/>
    <w:rsid w:val="00ED0F36"/>
    <w:rsid w:val="00ED19E0"/>
    <w:rsid w:val="00ED1B75"/>
    <w:rsid w:val="00ED5740"/>
    <w:rsid w:val="00EE12CA"/>
    <w:rsid w:val="00EE7109"/>
    <w:rsid w:val="00EF0127"/>
    <w:rsid w:val="00EF054D"/>
    <w:rsid w:val="00EF055D"/>
    <w:rsid w:val="00EF0617"/>
    <w:rsid w:val="00EF1ABD"/>
    <w:rsid w:val="00EF286D"/>
    <w:rsid w:val="00EF3A9D"/>
    <w:rsid w:val="00EF5FB7"/>
    <w:rsid w:val="00EF6659"/>
    <w:rsid w:val="00F00354"/>
    <w:rsid w:val="00F02F19"/>
    <w:rsid w:val="00F03711"/>
    <w:rsid w:val="00F1276A"/>
    <w:rsid w:val="00F16AD9"/>
    <w:rsid w:val="00F16C3F"/>
    <w:rsid w:val="00F172F3"/>
    <w:rsid w:val="00F23EFA"/>
    <w:rsid w:val="00F25786"/>
    <w:rsid w:val="00F277F7"/>
    <w:rsid w:val="00F30540"/>
    <w:rsid w:val="00F33705"/>
    <w:rsid w:val="00F33D4D"/>
    <w:rsid w:val="00F348A2"/>
    <w:rsid w:val="00F36416"/>
    <w:rsid w:val="00F37C5C"/>
    <w:rsid w:val="00F37DAE"/>
    <w:rsid w:val="00F42D39"/>
    <w:rsid w:val="00F42DAD"/>
    <w:rsid w:val="00F44CB8"/>
    <w:rsid w:val="00F44E8D"/>
    <w:rsid w:val="00F464CC"/>
    <w:rsid w:val="00F47725"/>
    <w:rsid w:val="00F55148"/>
    <w:rsid w:val="00F56F54"/>
    <w:rsid w:val="00F60138"/>
    <w:rsid w:val="00F6023B"/>
    <w:rsid w:val="00F638EB"/>
    <w:rsid w:val="00F63AB1"/>
    <w:rsid w:val="00F64477"/>
    <w:rsid w:val="00F6575D"/>
    <w:rsid w:val="00F67A13"/>
    <w:rsid w:val="00F72EF2"/>
    <w:rsid w:val="00F734E5"/>
    <w:rsid w:val="00F7641C"/>
    <w:rsid w:val="00F82FEA"/>
    <w:rsid w:val="00F83349"/>
    <w:rsid w:val="00F83C09"/>
    <w:rsid w:val="00F85788"/>
    <w:rsid w:val="00F85E49"/>
    <w:rsid w:val="00F85EF7"/>
    <w:rsid w:val="00F86095"/>
    <w:rsid w:val="00F916BE"/>
    <w:rsid w:val="00F91EC7"/>
    <w:rsid w:val="00F96857"/>
    <w:rsid w:val="00FA0609"/>
    <w:rsid w:val="00FA18BB"/>
    <w:rsid w:val="00FA2B3B"/>
    <w:rsid w:val="00FB11A7"/>
    <w:rsid w:val="00FB3E56"/>
    <w:rsid w:val="00FB4789"/>
    <w:rsid w:val="00FB5A3B"/>
    <w:rsid w:val="00FC05DB"/>
    <w:rsid w:val="00FC27CC"/>
    <w:rsid w:val="00FC44D1"/>
    <w:rsid w:val="00FC4CF8"/>
    <w:rsid w:val="00FC7012"/>
    <w:rsid w:val="00FD3885"/>
    <w:rsid w:val="00FD4CB2"/>
    <w:rsid w:val="00FD5AF1"/>
    <w:rsid w:val="00FD60FB"/>
    <w:rsid w:val="00FD61A7"/>
    <w:rsid w:val="00FD723B"/>
    <w:rsid w:val="00FE1AA8"/>
    <w:rsid w:val="00FE318E"/>
    <w:rsid w:val="00FF0BF1"/>
    <w:rsid w:val="00FF1894"/>
    <w:rsid w:val="00FF1C89"/>
    <w:rsid w:val="00FF65EA"/>
    <w:rsid w:val="00FF6655"/>
    <w:rsid w:val="00FF6764"/>
    <w:rsid w:val="00FF6E6E"/>
    <w:rsid w:val="2504F003"/>
    <w:rsid w:val="3908B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2CEE"/>
  <w15:docId w15:val="{8052A0A8-D30B-40FF-A67D-6D21ADA7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contentcontrolboundarysink">
    <w:name w:val="contentcontrolboundarysink"/>
    <w:basedOn w:val="DefaultParagraphFont"/>
    <w:rsid w:val="00747858"/>
  </w:style>
  <w:style w:type="character" w:customStyle="1" w:styleId="ui-provider">
    <w:name w:val="ui-provider"/>
    <w:basedOn w:val="DefaultParagraphFont"/>
    <w:rsid w:val="002B4923"/>
  </w:style>
  <w:style w:type="paragraph" w:styleId="Caption">
    <w:name w:val="caption"/>
    <w:basedOn w:val="Normal"/>
    <w:next w:val="Normal"/>
    <w:uiPriority w:val="35"/>
    <w:unhideWhenUsed/>
    <w:qFormat/>
    <w:rsid w:val="004C2D3A"/>
    <w:pPr>
      <w:spacing w:after="200" w:line="240" w:lineRule="auto"/>
    </w:pPr>
    <w:rPr>
      <w:i/>
      <w:iCs/>
      <w:color w:val="727274" w:themeColor="text2"/>
      <w:sz w:val="18"/>
      <w:szCs w:val="18"/>
    </w:rPr>
  </w:style>
  <w:style w:type="character" w:styleId="Mention">
    <w:name w:val="Mention"/>
    <w:basedOn w:val="DefaultParagraphFont"/>
    <w:uiPriority w:val="99"/>
    <w:unhideWhenUsed/>
    <w:rsid w:val="00546289"/>
    <w:rPr>
      <w:color w:val="2B579A"/>
      <w:shd w:val="clear" w:color="auto" w:fill="E1DFDD"/>
    </w:rPr>
  </w:style>
  <w:style w:type="character" w:customStyle="1" w:styleId="cf01">
    <w:name w:val="cf01"/>
    <w:basedOn w:val="DefaultParagraphFont"/>
    <w:rsid w:val="00A27BBC"/>
    <w:rPr>
      <w:rFonts w:ascii="Segoe UI" w:hAnsi="Segoe UI" w:cs="Segoe UI" w:hint="default"/>
      <w:sz w:val="18"/>
      <w:szCs w:val="18"/>
    </w:rPr>
  </w:style>
  <w:style w:type="character" w:customStyle="1" w:styleId="cf11">
    <w:name w:val="cf11"/>
    <w:basedOn w:val="DefaultParagraphFont"/>
    <w:rsid w:val="00A27BBC"/>
    <w:rPr>
      <w:rFonts w:ascii="Segoe UI" w:hAnsi="Segoe UI" w:cs="Segoe UI" w:hint="default"/>
      <w:b/>
      <w:bCs/>
      <w:sz w:val="18"/>
      <w:szCs w:val="18"/>
    </w:rPr>
  </w:style>
  <w:style w:type="paragraph" w:styleId="ListBullet">
    <w:name w:val="List Bullet"/>
    <w:basedOn w:val="Normal"/>
    <w:rsid w:val="00864901"/>
    <w:pPr>
      <w:keepLines/>
      <w:widowControl w:val="0"/>
      <w:numPr>
        <w:numId w:val="38"/>
      </w:numPr>
      <w:spacing w:after="120" w:line="264" w:lineRule="auto"/>
    </w:pPr>
    <w:rPr>
      <w:rFonts w:ascii="Arial" w:eastAsia="Times New Roman" w:hAnsi="Arial" w:cs="Times New Roman"/>
      <w:snapToGrid w:val="0"/>
      <w:color w:val="000000"/>
      <w:sz w:val="20"/>
      <w:szCs w:val="20"/>
    </w:rPr>
  </w:style>
  <w:style w:type="paragraph" w:customStyle="1" w:styleId="pf0">
    <w:name w:val="pf0"/>
    <w:basedOn w:val="Normal"/>
    <w:rsid w:val="00DA7723"/>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3586">
      <w:bodyDiv w:val="1"/>
      <w:marLeft w:val="0"/>
      <w:marRight w:val="0"/>
      <w:marTop w:val="0"/>
      <w:marBottom w:val="0"/>
      <w:divBdr>
        <w:top w:val="none" w:sz="0" w:space="0" w:color="auto"/>
        <w:left w:val="none" w:sz="0" w:space="0" w:color="auto"/>
        <w:bottom w:val="none" w:sz="0" w:space="0" w:color="auto"/>
        <w:right w:val="none" w:sz="0" w:space="0" w:color="auto"/>
      </w:divBdr>
      <w:divsChild>
        <w:div w:id="350644823">
          <w:marLeft w:val="446"/>
          <w:marRight w:val="0"/>
          <w:marTop w:val="0"/>
          <w:marBottom w:val="0"/>
          <w:divBdr>
            <w:top w:val="none" w:sz="0" w:space="0" w:color="auto"/>
            <w:left w:val="none" w:sz="0" w:space="0" w:color="auto"/>
            <w:bottom w:val="none" w:sz="0" w:space="0" w:color="auto"/>
            <w:right w:val="none" w:sz="0" w:space="0" w:color="auto"/>
          </w:divBdr>
        </w:div>
        <w:div w:id="533464825">
          <w:marLeft w:val="446"/>
          <w:marRight w:val="0"/>
          <w:marTop w:val="0"/>
          <w:marBottom w:val="0"/>
          <w:divBdr>
            <w:top w:val="none" w:sz="0" w:space="0" w:color="auto"/>
            <w:left w:val="none" w:sz="0" w:space="0" w:color="auto"/>
            <w:bottom w:val="none" w:sz="0" w:space="0" w:color="auto"/>
            <w:right w:val="none" w:sz="0" w:space="0" w:color="auto"/>
          </w:divBdr>
        </w:div>
        <w:div w:id="1706365657">
          <w:marLeft w:val="446"/>
          <w:marRight w:val="0"/>
          <w:marTop w:val="0"/>
          <w:marBottom w:val="0"/>
          <w:divBdr>
            <w:top w:val="none" w:sz="0" w:space="0" w:color="auto"/>
            <w:left w:val="none" w:sz="0" w:space="0" w:color="auto"/>
            <w:bottom w:val="none" w:sz="0" w:space="0" w:color="auto"/>
            <w:right w:val="none" w:sz="0" w:space="0" w:color="auto"/>
          </w:divBdr>
        </w:div>
        <w:div w:id="1760561591">
          <w:marLeft w:val="446"/>
          <w:marRight w:val="0"/>
          <w:marTop w:val="0"/>
          <w:marBottom w:val="0"/>
          <w:divBdr>
            <w:top w:val="none" w:sz="0" w:space="0" w:color="auto"/>
            <w:left w:val="none" w:sz="0" w:space="0" w:color="auto"/>
            <w:bottom w:val="none" w:sz="0" w:space="0" w:color="auto"/>
            <w:right w:val="none" w:sz="0" w:space="0" w:color="auto"/>
          </w:divBdr>
        </w:div>
      </w:divsChild>
    </w:div>
    <w:div w:id="68038970">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9965732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2181462">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17769606">
      <w:bodyDiv w:val="1"/>
      <w:marLeft w:val="0"/>
      <w:marRight w:val="0"/>
      <w:marTop w:val="0"/>
      <w:marBottom w:val="0"/>
      <w:divBdr>
        <w:top w:val="none" w:sz="0" w:space="0" w:color="auto"/>
        <w:left w:val="none" w:sz="0" w:space="0" w:color="auto"/>
        <w:bottom w:val="none" w:sz="0" w:space="0" w:color="auto"/>
        <w:right w:val="none" w:sz="0" w:space="0" w:color="auto"/>
      </w:divBdr>
      <w:divsChild>
        <w:div w:id="1717504192">
          <w:marLeft w:val="547"/>
          <w:marRight w:val="0"/>
          <w:marTop w:val="0"/>
          <w:marBottom w:val="0"/>
          <w:divBdr>
            <w:top w:val="none" w:sz="0" w:space="0" w:color="auto"/>
            <w:left w:val="none" w:sz="0" w:space="0" w:color="auto"/>
            <w:bottom w:val="none" w:sz="0" w:space="0" w:color="auto"/>
            <w:right w:val="none" w:sz="0" w:space="0" w:color="auto"/>
          </w:divBdr>
        </w:div>
      </w:divsChild>
    </w:div>
    <w:div w:id="851916147">
      <w:bodyDiv w:val="1"/>
      <w:marLeft w:val="0"/>
      <w:marRight w:val="0"/>
      <w:marTop w:val="0"/>
      <w:marBottom w:val="0"/>
      <w:divBdr>
        <w:top w:val="none" w:sz="0" w:space="0" w:color="auto"/>
        <w:left w:val="none" w:sz="0" w:space="0" w:color="auto"/>
        <w:bottom w:val="none" w:sz="0" w:space="0" w:color="auto"/>
        <w:right w:val="none" w:sz="0" w:space="0" w:color="auto"/>
      </w:divBdr>
      <w:divsChild>
        <w:div w:id="102921919">
          <w:marLeft w:val="0"/>
          <w:marRight w:val="0"/>
          <w:marTop w:val="0"/>
          <w:marBottom w:val="0"/>
          <w:divBdr>
            <w:top w:val="none" w:sz="0" w:space="0" w:color="auto"/>
            <w:left w:val="none" w:sz="0" w:space="0" w:color="auto"/>
            <w:bottom w:val="none" w:sz="0" w:space="0" w:color="auto"/>
            <w:right w:val="none" w:sz="0" w:space="0" w:color="auto"/>
          </w:divBdr>
          <w:divsChild>
            <w:div w:id="223104470">
              <w:marLeft w:val="0"/>
              <w:marRight w:val="0"/>
              <w:marTop w:val="0"/>
              <w:marBottom w:val="0"/>
              <w:divBdr>
                <w:top w:val="none" w:sz="0" w:space="0" w:color="auto"/>
                <w:left w:val="none" w:sz="0" w:space="0" w:color="auto"/>
                <w:bottom w:val="none" w:sz="0" w:space="0" w:color="auto"/>
                <w:right w:val="none" w:sz="0" w:space="0" w:color="auto"/>
              </w:divBdr>
            </w:div>
            <w:div w:id="1006328965">
              <w:marLeft w:val="0"/>
              <w:marRight w:val="0"/>
              <w:marTop w:val="0"/>
              <w:marBottom w:val="0"/>
              <w:divBdr>
                <w:top w:val="none" w:sz="0" w:space="0" w:color="auto"/>
                <w:left w:val="none" w:sz="0" w:space="0" w:color="auto"/>
                <w:bottom w:val="none" w:sz="0" w:space="0" w:color="auto"/>
                <w:right w:val="none" w:sz="0" w:space="0" w:color="auto"/>
              </w:divBdr>
            </w:div>
          </w:divsChild>
        </w:div>
        <w:div w:id="132257681">
          <w:marLeft w:val="0"/>
          <w:marRight w:val="0"/>
          <w:marTop w:val="0"/>
          <w:marBottom w:val="0"/>
          <w:divBdr>
            <w:top w:val="none" w:sz="0" w:space="0" w:color="auto"/>
            <w:left w:val="none" w:sz="0" w:space="0" w:color="auto"/>
            <w:bottom w:val="none" w:sz="0" w:space="0" w:color="auto"/>
            <w:right w:val="none" w:sz="0" w:space="0" w:color="auto"/>
          </w:divBdr>
          <w:divsChild>
            <w:div w:id="865679591">
              <w:marLeft w:val="0"/>
              <w:marRight w:val="0"/>
              <w:marTop w:val="0"/>
              <w:marBottom w:val="0"/>
              <w:divBdr>
                <w:top w:val="none" w:sz="0" w:space="0" w:color="auto"/>
                <w:left w:val="none" w:sz="0" w:space="0" w:color="auto"/>
                <w:bottom w:val="none" w:sz="0" w:space="0" w:color="auto"/>
                <w:right w:val="none" w:sz="0" w:space="0" w:color="auto"/>
              </w:divBdr>
            </w:div>
            <w:div w:id="1548948793">
              <w:marLeft w:val="0"/>
              <w:marRight w:val="0"/>
              <w:marTop w:val="0"/>
              <w:marBottom w:val="0"/>
              <w:divBdr>
                <w:top w:val="none" w:sz="0" w:space="0" w:color="auto"/>
                <w:left w:val="none" w:sz="0" w:space="0" w:color="auto"/>
                <w:bottom w:val="none" w:sz="0" w:space="0" w:color="auto"/>
                <w:right w:val="none" w:sz="0" w:space="0" w:color="auto"/>
              </w:divBdr>
            </w:div>
          </w:divsChild>
        </w:div>
        <w:div w:id="159777387">
          <w:marLeft w:val="0"/>
          <w:marRight w:val="0"/>
          <w:marTop w:val="0"/>
          <w:marBottom w:val="0"/>
          <w:divBdr>
            <w:top w:val="none" w:sz="0" w:space="0" w:color="auto"/>
            <w:left w:val="none" w:sz="0" w:space="0" w:color="auto"/>
            <w:bottom w:val="none" w:sz="0" w:space="0" w:color="auto"/>
            <w:right w:val="none" w:sz="0" w:space="0" w:color="auto"/>
          </w:divBdr>
          <w:divsChild>
            <w:div w:id="183180330">
              <w:marLeft w:val="0"/>
              <w:marRight w:val="0"/>
              <w:marTop w:val="0"/>
              <w:marBottom w:val="0"/>
              <w:divBdr>
                <w:top w:val="none" w:sz="0" w:space="0" w:color="auto"/>
                <w:left w:val="none" w:sz="0" w:space="0" w:color="auto"/>
                <w:bottom w:val="none" w:sz="0" w:space="0" w:color="auto"/>
                <w:right w:val="none" w:sz="0" w:space="0" w:color="auto"/>
              </w:divBdr>
            </w:div>
            <w:div w:id="1887788703">
              <w:marLeft w:val="0"/>
              <w:marRight w:val="0"/>
              <w:marTop w:val="0"/>
              <w:marBottom w:val="0"/>
              <w:divBdr>
                <w:top w:val="none" w:sz="0" w:space="0" w:color="auto"/>
                <w:left w:val="none" w:sz="0" w:space="0" w:color="auto"/>
                <w:bottom w:val="none" w:sz="0" w:space="0" w:color="auto"/>
                <w:right w:val="none" w:sz="0" w:space="0" w:color="auto"/>
              </w:divBdr>
            </w:div>
          </w:divsChild>
        </w:div>
        <w:div w:id="225839867">
          <w:marLeft w:val="0"/>
          <w:marRight w:val="0"/>
          <w:marTop w:val="0"/>
          <w:marBottom w:val="0"/>
          <w:divBdr>
            <w:top w:val="none" w:sz="0" w:space="0" w:color="auto"/>
            <w:left w:val="none" w:sz="0" w:space="0" w:color="auto"/>
            <w:bottom w:val="none" w:sz="0" w:space="0" w:color="auto"/>
            <w:right w:val="none" w:sz="0" w:space="0" w:color="auto"/>
          </w:divBdr>
          <w:divsChild>
            <w:div w:id="1647396926">
              <w:marLeft w:val="0"/>
              <w:marRight w:val="0"/>
              <w:marTop w:val="0"/>
              <w:marBottom w:val="0"/>
              <w:divBdr>
                <w:top w:val="none" w:sz="0" w:space="0" w:color="auto"/>
                <w:left w:val="none" w:sz="0" w:space="0" w:color="auto"/>
                <w:bottom w:val="none" w:sz="0" w:space="0" w:color="auto"/>
                <w:right w:val="none" w:sz="0" w:space="0" w:color="auto"/>
              </w:divBdr>
            </w:div>
          </w:divsChild>
        </w:div>
        <w:div w:id="512455246">
          <w:marLeft w:val="0"/>
          <w:marRight w:val="0"/>
          <w:marTop w:val="0"/>
          <w:marBottom w:val="0"/>
          <w:divBdr>
            <w:top w:val="none" w:sz="0" w:space="0" w:color="auto"/>
            <w:left w:val="none" w:sz="0" w:space="0" w:color="auto"/>
            <w:bottom w:val="none" w:sz="0" w:space="0" w:color="auto"/>
            <w:right w:val="none" w:sz="0" w:space="0" w:color="auto"/>
          </w:divBdr>
          <w:divsChild>
            <w:div w:id="186257633">
              <w:marLeft w:val="0"/>
              <w:marRight w:val="0"/>
              <w:marTop w:val="0"/>
              <w:marBottom w:val="0"/>
              <w:divBdr>
                <w:top w:val="none" w:sz="0" w:space="0" w:color="auto"/>
                <w:left w:val="none" w:sz="0" w:space="0" w:color="auto"/>
                <w:bottom w:val="none" w:sz="0" w:space="0" w:color="auto"/>
                <w:right w:val="none" w:sz="0" w:space="0" w:color="auto"/>
              </w:divBdr>
            </w:div>
          </w:divsChild>
        </w:div>
        <w:div w:id="600602554">
          <w:marLeft w:val="0"/>
          <w:marRight w:val="0"/>
          <w:marTop w:val="0"/>
          <w:marBottom w:val="0"/>
          <w:divBdr>
            <w:top w:val="none" w:sz="0" w:space="0" w:color="auto"/>
            <w:left w:val="none" w:sz="0" w:space="0" w:color="auto"/>
            <w:bottom w:val="none" w:sz="0" w:space="0" w:color="auto"/>
            <w:right w:val="none" w:sz="0" w:space="0" w:color="auto"/>
          </w:divBdr>
          <w:divsChild>
            <w:div w:id="1041052480">
              <w:marLeft w:val="0"/>
              <w:marRight w:val="0"/>
              <w:marTop w:val="0"/>
              <w:marBottom w:val="0"/>
              <w:divBdr>
                <w:top w:val="none" w:sz="0" w:space="0" w:color="auto"/>
                <w:left w:val="none" w:sz="0" w:space="0" w:color="auto"/>
                <w:bottom w:val="none" w:sz="0" w:space="0" w:color="auto"/>
                <w:right w:val="none" w:sz="0" w:space="0" w:color="auto"/>
              </w:divBdr>
            </w:div>
          </w:divsChild>
        </w:div>
        <w:div w:id="766510941">
          <w:marLeft w:val="0"/>
          <w:marRight w:val="0"/>
          <w:marTop w:val="0"/>
          <w:marBottom w:val="0"/>
          <w:divBdr>
            <w:top w:val="none" w:sz="0" w:space="0" w:color="auto"/>
            <w:left w:val="none" w:sz="0" w:space="0" w:color="auto"/>
            <w:bottom w:val="none" w:sz="0" w:space="0" w:color="auto"/>
            <w:right w:val="none" w:sz="0" w:space="0" w:color="auto"/>
          </w:divBdr>
          <w:divsChild>
            <w:div w:id="1327248662">
              <w:marLeft w:val="0"/>
              <w:marRight w:val="0"/>
              <w:marTop w:val="0"/>
              <w:marBottom w:val="0"/>
              <w:divBdr>
                <w:top w:val="none" w:sz="0" w:space="0" w:color="auto"/>
                <w:left w:val="none" w:sz="0" w:space="0" w:color="auto"/>
                <w:bottom w:val="none" w:sz="0" w:space="0" w:color="auto"/>
                <w:right w:val="none" w:sz="0" w:space="0" w:color="auto"/>
              </w:divBdr>
            </w:div>
            <w:div w:id="1925068068">
              <w:marLeft w:val="0"/>
              <w:marRight w:val="0"/>
              <w:marTop w:val="0"/>
              <w:marBottom w:val="0"/>
              <w:divBdr>
                <w:top w:val="none" w:sz="0" w:space="0" w:color="auto"/>
                <w:left w:val="none" w:sz="0" w:space="0" w:color="auto"/>
                <w:bottom w:val="none" w:sz="0" w:space="0" w:color="auto"/>
                <w:right w:val="none" w:sz="0" w:space="0" w:color="auto"/>
              </w:divBdr>
            </w:div>
          </w:divsChild>
        </w:div>
        <w:div w:id="868876484">
          <w:marLeft w:val="0"/>
          <w:marRight w:val="0"/>
          <w:marTop w:val="0"/>
          <w:marBottom w:val="0"/>
          <w:divBdr>
            <w:top w:val="none" w:sz="0" w:space="0" w:color="auto"/>
            <w:left w:val="none" w:sz="0" w:space="0" w:color="auto"/>
            <w:bottom w:val="none" w:sz="0" w:space="0" w:color="auto"/>
            <w:right w:val="none" w:sz="0" w:space="0" w:color="auto"/>
          </w:divBdr>
          <w:divsChild>
            <w:div w:id="606698032">
              <w:marLeft w:val="0"/>
              <w:marRight w:val="0"/>
              <w:marTop w:val="0"/>
              <w:marBottom w:val="0"/>
              <w:divBdr>
                <w:top w:val="none" w:sz="0" w:space="0" w:color="auto"/>
                <w:left w:val="none" w:sz="0" w:space="0" w:color="auto"/>
                <w:bottom w:val="none" w:sz="0" w:space="0" w:color="auto"/>
                <w:right w:val="none" w:sz="0" w:space="0" w:color="auto"/>
              </w:divBdr>
            </w:div>
          </w:divsChild>
        </w:div>
        <w:div w:id="1496340158">
          <w:marLeft w:val="0"/>
          <w:marRight w:val="0"/>
          <w:marTop w:val="0"/>
          <w:marBottom w:val="0"/>
          <w:divBdr>
            <w:top w:val="none" w:sz="0" w:space="0" w:color="auto"/>
            <w:left w:val="none" w:sz="0" w:space="0" w:color="auto"/>
            <w:bottom w:val="none" w:sz="0" w:space="0" w:color="auto"/>
            <w:right w:val="none" w:sz="0" w:space="0" w:color="auto"/>
          </w:divBdr>
          <w:divsChild>
            <w:div w:id="2023582336">
              <w:marLeft w:val="0"/>
              <w:marRight w:val="0"/>
              <w:marTop w:val="0"/>
              <w:marBottom w:val="0"/>
              <w:divBdr>
                <w:top w:val="none" w:sz="0" w:space="0" w:color="auto"/>
                <w:left w:val="none" w:sz="0" w:space="0" w:color="auto"/>
                <w:bottom w:val="none" w:sz="0" w:space="0" w:color="auto"/>
                <w:right w:val="none" w:sz="0" w:space="0" w:color="auto"/>
              </w:divBdr>
            </w:div>
          </w:divsChild>
        </w:div>
        <w:div w:id="1497653579">
          <w:marLeft w:val="0"/>
          <w:marRight w:val="0"/>
          <w:marTop w:val="0"/>
          <w:marBottom w:val="0"/>
          <w:divBdr>
            <w:top w:val="none" w:sz="0" w:space="0" w:color="auto"/>
            <w:left w:val="none" w:sz="0" w:space="0" w:color="auto"/>
            <w:bottom w:val="none" w:sz="0" w:space="0" w:color="auto"/>
            <w:right w:val="none" w:sz="0" w:space="0" w:color="auto"/>
          </w:divBdr>
          <w:divsChild>
            <w:div w:id="1442071969">
              <w:marLeft w:val="0"/>
              <w:marRight w:val="0"/>
              <w:marTop w:val="0"/>
              <w:marBottom w:val="0"/>
              <w:divBdr>
                <w:top w:val="none" w:sz="0" w:space="0" w:color="auto"/>
                <w:left w:val="none" w:sz="0" w:space="0" w:color="auto"/>
                <w:bottom w:val="none" w:sz="0" w:space="0" w:color="auto"/>
                <w:right w:val="none" w:sz="0" w:space="0" w:color="auto"/>
              </w:divBdr>
            </w:div>
          </w:divsChild>
        </w:div>
        <w:div w:id="1714110748">
          <w:marLeft w:val="0"/>
          <w:marRight w:val="0"/>
          <w:marTop w:val="0"/>
          <w:marBottom w:val="0"/>
          <w:divBdr>
            <w:top w:val="none" w:sz="0" w:space="0" w:color="auto"/>
            <w:left w:val="none" w:sz="0" w:space="0" w:color="auto"/>
            <w:bottom w:val="none" w:sz="0" w:space="0" w:color="auto"/>
            <w:right w:val="none" w:sz="0" w:space="0" w:color="auto"/>
          </w:divBdr>
          <w:divsChild>
            <w:div w:id="1260718527">
              <w:marLeft w:val="0"/>
              <w:marRight w:val="0"/>
              <w:marTop w:val="0"/>
              <w:marBottom w:val="0"/>
              <w:divBdr>
                <w:top w:val="none" w:sz="0" w:space="0" w:color="auto"/>
                <w:left w:val="none" w:sz="0" w:space="0" w:color="auto"/>
                <w:bottom w:val="none" w:sz="0" w:space="0" w:color="auto"/>
                <w:right w:val="none" w:sz="0" w:space="0" w:color="auto"/>
              </w:divBdr>
            </w:div>
          </w:divsChild>
        </w:div>
        <w:div w:id="1836874970">
          <w:marLeft w:val="0"/>
          <w:marRight w:val="0"/>
          <w:marTop w:val="0"/>
          <w:marBottom w:val="0"/>
          <w:divBdr>
            <w:top w:val="none" w:sz="0" w:space="0" w:color="auto"/>
            <w:left w:val="none" w:sz="0" w:space="0" w:color="auto"/>
            <w:bottom w:val="none" w:sz="0" w:space="0" w:color="auto"/>
            <w:right w:val="none" w:sz="0" w:space="0" w:color="auto"/>
          </w:divBdr>
          <w:divsChild>
            <w:div w:id="284118171">
              <w:marLeft w:val="0"/>
              <w:marRight w:val="0"/>
              <w:marTop w:val="0"/>
              <w:marBottom w:val="0"/>
              <w:divBdr>
                <w:top w:val="none" w:sz="0" w:space="0" w:color="auto"/>
                <w:left w:val="none" w:sz="0" w:space="0" w:color="auto"/>
                <w:bottom w:val="none" w:sz="0" w:space="0" w:color="auto"/>
                <w:right w:val="none" w:sz="0" w:space="0" w:color="auto"/>
              </w:divBdr>
            </w:div>
            <w:div w:id="875002482">
              <w:marLeft w:val="0"/>
              <w:marRight w:val="0"/>
              <w:marTop w:val="0"/>
              <w:marBottom w:val="0"/>
              <w:divBdr>
                <w:top w:val="none" w:sz="0" w:space="0" w:color="auto"/>
                <w:left w:val="none" w:sz="0" w:space="0" w:color="auto"/>
                <w:bottom w:val="none" w:sz="0" w:space="0" w:color="auto"/>
                <w:right w:val="none" w:sz="0" w:space="0" w:color="auto"/>
              </w:divBdr>
            </w:div>
          </w:divsChild>
        </w:div>
        <w:div w:id="2095664337">
          <w:marLeft w:val="0"/>
          <w:marRight w:val="0"/>
          <w:marTop w:val="0"/>
          <w:marBottom w:val="0"/>
          <w:divBdr>
            <w:top w:val="none" w:sz="0" w:space="0" w:color="auto"/>
            <w:left w:val="none" w:sz="0" w:space="0" w:color="auto"/>
            <w:bottom w:val="none" w:sz="0" w:space="0" w:color="auto"/>
            <w:right w:val="none" w:sz="0" w:space="0" w:color="auto"/>
          </w:divBdr>
          <w:divsChild>
            <w:div w:id="15485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3709995">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23805864">
      <w:bodyDiv w:val="1"/>
      <w:marLeft w:val="0"/>
      <w:marRight w:val="0"/>
      <w:marTop w:val="0"/>
      <w:marBottom w:val="0"/>
      <w:divBdr>
        <w:top w:val="none" w:sz="0" w:space="0" w:color="auto"/>
        <w:left w:val="none" w:sz="0" w:space="0" w:color="auto"/>
        <w:bottom w:val="none" w:sz="0" w:space="0" w:color="auto"/>
        <w:right w:val="none" w:sz="0" w:space="0" w:color="auto"/>
      </w:divBdr>
      <w:divsChild>
        <w:div w:id="51973910">
          <w:marLeft w:val="446"/>
          <w:marRight w:val="0"/>
          <w:marTop w:val="0"/>
          <w:marBottom w:val="0"/>
          <w:divBdr>
            <w:top w:val="none" w:sz="0" w:space="0" w:color="auto"/>
            <w:left w:val="none" w:sz="0" w:space="0" w:color="auto"/>
            <w:bottom w:val="none" w:sz="0" w:space="0" w:color="auto"/>
            <w:right w:val="none" w:sz="0" w:space="0" w:color="auto"/>
          </w:divBdr>
        </w:div>
        <w:div w:id="492835916">
          <w:marLeft w:val="446"/>
          <w:marRight w:val="0"/>
          <w:marTop w:val="0"/>
          <w:marBottom w:val="0"/>
          <w:divBdr>
            <w:top w:val="none" w:sz="0" w:space="0" w:color="auto"/>
            <w:left w:val="none" w:sz="0" w:space="0" w:color="auto"/>
            <w:bottom w:val="none" w:sz="0" w:space="0" w:color="auto"/>
            <w:right w:val="none" w:sz="0" w:space="0" w:color="auto"/>
          </w:divBdr>
        </w:div>
        <w:div w:id="794062571">
          <w:marLeft w:val="446"/>
          <w:marRight w:val="0"/>
          <w:marTop w:val="0"/>
          <w:marBottom w:val="0"/>
          <w:divBdr>
            <w:top w:val="none" w:sz="0" w:space="0" w:color="auto"/>
            <w:left w:val="none" w:sz="0" w:space="0" w:color="auto"/>
            <w:bottom w:val="none" w:sz="0" w:space="0" w:color="auto"/>
            <w:right w:val="none" w:sz="0" w:space="0" w:color="auto"/>
          </w:divBdr>
        </w:div>
        <w:div w:id="911037716">
          <w:marLeft w:val="1166"/>
          <w:marRight w:val="0"/>
          <w:marTop w:val="0"/>
          <w:marBottom w:val="0"/>
          <w:divBdr>
            <w:top w:val="none" w:sz="0" w:space="0" w:color="auto"/>
            <w:left w:val="none" w:sz="0" w:space="0" w:color="auto"/>
            <w:bottom w:val="none" w:sz="0" w:space="0" w:color="auto"/>
            <w:right w:val="none" w:sz="0" w:space="0" w:color="auto"/>
          </w:divBdr>
        </w:div>
        <w:div w:id="1056511882">
          <w:marLeft w:val="446"/>
          <w:marRight w:val="0"/>
          <w:marTop w:val="0"/>
          <w:marBottom w:val="0"/>
          <w:divBdr>
            <w:top w:val="none" w:sz="0" w:space="0" w:color="auto"/>
            <w:left w:val="none" w:sz="0" w:space="0" w:color="auto"/>
            <w:bottom w:val="none" w:sz="0" w:space="0" w:color="auto"/>
            <w:right w:val="none" w:sz="0" w:space="0" w:color="auto"/>
          </w:divBdr>
        </w:div>
        <w:div w:id="1310406255">
          <w:marLeft w:val="1166"/>
          <w:marRight w:val="0"/>
          <w:marTop w:val="0"/>
          <w:marBottom w:val="0"/>
          <w:divBdr>
            <w:top w:val="none" w:sz="0" w:space="0" w:color="auto"/>
            <w:left w:val="none" w:sz="0" w:space="0" w:color="auto"/>
            <w:bottom w:val="none" w:sz="0" w:space="0" w:color="auto"/>
            <w:right w:val="none" w:sz="0" w:space="0" w:color="auto"/>
          </w:divBdr>
        </w:div>
        <w:div w:id="1663698154">
          <w:marLeft w:val="446"/>
          <w:marRight w:val="0"/>
          <w:marTop w:val="0"/>
          <w:marBottom w:val="0"/>
          <w:divBdr>
            <w:top w:val="none" w:sz="0" w:space="0" w:color="auto"/>
            <w:left w:val="none" w:sz="0" w:space="0" w:color="auto"/>
            <w:bottom w:val="none" w:sz="0" w:space="0" w:color="auto"/>
            <w:right w:val="none" w:sz="0" w:space="0" w:color="auto"/>
          </w:divBdr>
        </w:div>
        <w:div w:id="2119059869">
          <w:marLeft w:val="1166"/>
          <w:marRight w:val="0"/>
          <w:marTop w:val="0"/>
          <w:marBottom w:val="0"/>
          <w:divBdr>
            <w:top w:val="none" w:sz="0" w:space="0" w:color="auto"/>
            <w:left w:val="none" w:sz="0" w:space="0" w:color="auto"/>
            <w:bottom w:val="none" w:sz="0" w:space="0" w:color="auto"/>
            <w:right w:val="none" w:sz="0" w:space="0" w:color="auto"/>
          </w:divBdr>
        </w:div>
      </w:divsChild>
    </w:div>
    <w:div w:id="939721286">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02313247">
      <w:bodyDiv w:val="1"/>
      <w:marLeft w:val="0"/>
      <w:marRight w:val="0"/>
      <w:marTop w:val="0"/>
      <w:marBottom w:val="0"/>
      <w:divBdr>
        <w:top w:val="none" w:sz="0" w:space="0" w:color="auto"/>
        <w:left w:val="none" w:sz="0" w:space="0" w:color="auto"/>
        <w:bottom w:val="none" w:sz="0" w:space="0" w:color="auto"/>
        <w:right w:val="none" w:sz="0" w:space="0" w:color="auto"/>
      </w:divBdr>
      <w:divsChild>
        <w:div w:id="822502489">
          <w:marLeft w:val="0"/>
          <w:marRight w:val="0"/>
          <w:marTop w:val="0"/>
          <w:marBottom w:val="0"/>
          <w:divBdr>
            <w:top w:val="none" w:sz="0" w:space="0" w:color="auto"/>
            <w:left w:val="none" w:sz="0" w:space="0" w:color="auto"/>
            <w:bottom w:val="none" w:sz="0" w:space="0" w:color="auto"/>
            <w:right w:val="none" w:sz="0" w:space="0" w:color="auto"/>
          </w:divBdr>
        </w:div>
        <w:div w:id="1484540751">
          <w:marLeft w:val="0"/>
          <w:marRight w:val="0"/>
          <w:marTop w:val="0"/>
          <w:marBottom w:val="0"/>
          <w:divBdr>
            <w:top w:val="none" w:sz="0" w:space="0" w:color="auto"/>
            <w:left w:val="none" w:sz="0" w:space="0" w:color="auto"/>
            <w:bottom w:val="none" w:sz="0" w:space="0" w:color="auto"/>
            <w:right w:val="none" w:sz="0" w:space="0" w:color="auto"/>
          </w:divBdr>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99444502">
      <w:bodyDiv w:val="1"/>
      <w:marLeft w:val="0"/>
      <w:marRight w:val="0"/>
      <w:marTop w:val="0"/>
      <w:marBottom w:val="0"/>
      <w:divBdr>
        <w:top w:val="none" w:sz="0" w:space="0" w:color="auto"/>
        <w:left w:val="none" w:sz="0" w:space="0" w:color="auto"/>
        <w:bottom w:val="none" w:sz="0" w:space="0" w:color="auto"/>
        <w:right w:val="none" w:sz="0" w:space="0" w:color="auto"/>
      </w:divBdr>
      <w:divsChild>
        <w:div w:id="367871930">
          <w:marLeft w:val="547"/>
          <w:marRight w:val="0"/>
          <w:marTop w:val="200"/>
          <w:marBottom w:val="0"/>
          <w:divBdr>
            <w:top w:val="none" w:sz="0" w:space="0" w:color="auto"/>
            <w:left w:val="none" w:sz="0" w:space="0" w:color="auto"/>
            <w:bottom w:val="none" w:sz="0" w:space="0" w:color="auto"/>
            <w:right w:val="none" w:sz="0" w:space="0" w:color="auto"/>
          </w:divBdr>
        </w:div>
        <w:div w:id="567619727">
          <w:marLeft w:val="547"/>
          <w:marRight w:val="0"/>
          <w:marTop w:val="200"/>
          <w:marBottom w:val="0"/>
          <w:divBdr>
            <w:top w:val="none" w:sz="0" w:space="0" w:color="auto"/>
            <w:left w:val="none" w:sz="0" w:space="0" w:color="auto"/>
            <w:bottom w:val="none" w:sz="0" w:space="0" w:color="auto"/>
            <w:right w:val="none" w:sz="0" w:space="0" w:color="auto"/>
          </w:divBdr>
        </w:div>
        <w:div w:id="1704358309">
          <w:marLeft w:val="547"/>
          <w:marRight w:val="0"/>
          <w:marTop w:val="200"/>
          <w:marBottom w:val="0"/>
          <w:divBdr>
            <w:top w:val="none" w:sz="0" w:space="0" w:color="auto"/>
            <w:left w:val="none" w:sz="0" w:space="0" w:color="auto"/>
            <w:bottom w:val="none" w:sz="0" w:space="0" w:color="auto"/>
            <w:right w:val="none" w:sz="0" w:space="0" w:color="auto"/>
          </w:divBdr>
        </w:div>
        <w:div w:id="2052222252">
          <w:marLeft w:val="547"/>
          <w:marRight w:val="0"/>
          <w:marTop w:val="200"/>
          <w:marBottom w:val="0"/>
          <w:divBdr>
            <w:top w:val="none" w:sz="0" w:space="0" w:color="auto"/>
            <w:left w:val="none" w:sz="0" w:space="0" w:color="auto"/>
            <w:bottom w:val="none" w:sz="0" w:space="0" w:color="auto"/>
            <w:right w:val="none" w:sz="0" w:space="0" w:color="auto"/>
          </w:divBdr>
        </w:div>
      </w:divsChild>
    </w:div>
    <w:div w:id="1123501540">
      <w:bodyDiv w:val="1"/>
      <w:marLeft w:val="0"/>
      <w:marRight w:val="0"/>
      <w:marTop w:val="0"/>
      <w:marBottom w:val="0"/>
      <w:divBdr>
        <w:top w:val="none" w:sz="0" w:space="0" w:color="auto"/>
        <w:left w:val="none" w:sz="0" w:space="0" w:color="auto"/>
        <w:bottom w:val="none" w:sz="0" w:space="0" w:color="auto"/>
        <w:right w:val="none" w:sz="0" w:space="0" w:color="auto"/>
      </w:divBdr>
      <w:divsChild>
        <w:div w:id="230889546">
          <w:marLeft w:val="446"/>
          <w:marRight w:val="0"/>
          <w:marTop w:val="0"/>
          <w:marBottom w:val="0"/>
          <w:divBdr>
            <w:top w:val="none" w:sz="0" w:space="0" w:color="auto"/>
            <w:left w:val="none" w:sz="0" w:space="0" w:color="auto"/>
            <w:bottom w:val="none" w:sz="0" w:space="0" w:color="auto"/>
            <w:right w:val="none" w:sz="0" w:space="0" w:color="auto"/>
          </w:divBdr>
        </w:div>
        <w:div w:id="529340032">
          <w:marLeft w:val="446"/>
          <w:marRight w:val="0"/>
          <w:marTop w:val="0"/>
          <w:marBottom w:val="0"/>
          <w:divBdr>
            <w:top w:val="none" w:sz="0" w:space="0" w:color="auto"/>
            <w:left w:val="none" w:sz="0" w:space="0" w:color="auto"/>
            <w:bottom w:val="none" w:sz="0" w:space="0" w:color="auto"/>
            <w:right w:val="none" w:sz="0" w:space="0" w:color="auto"/>
          </w:divBdr>
        </w:div>
        <w:div w:id="619993853">
          <w:marLeft w:val="446"/>
          <w:marRight w:val="0"/>
          <w:marTop w:val="0"/>
          <w:marBottom w:val="0"/>
          <w:divBdr>
            <w:top w:val="none" w:sz="0" w:space="0" w:color="auto"/>
            <w:left w:val="none" w:sz="0" w:space="0" w:color="auto"/>
            <w:bottom w:val="none" w:sz="0" w:space="0" w:color="auto"/>
            <w:right w:val="none" w:sz="0" w:space="0" w:color="auto"/>
          </w:divBdr>
        </w:div>
        <w:div w:id="1092890989">
          <w:marLeft w:val="446"/>
          <w:marRight w:val="0"/>
          <w:marTop w:val="0"/>
          <w:marBottom w:val="0"/>
          <w:divBdr>
            <w:top w:val="none" w:sz="0" w:space="0" w:color="auto"/>
            <w:left w:val="none" w:sz="0" w:space="0" w:color="auto"/>
            <w:bottom w:val="none" w:sz="0" w:space="0" w:color="auto"/>
            <w:right w:val="none" w:sz="0" w:space="0" w:color="auto"/>
          </w:divBdr>
        </w:div>
        <w:div w:id="1660889982">
          <w:marLeft w:val="446"/>
          <w:marRight w:val="0"/>
          <w:marTop w:val="0"/>
          <w:marBottom w:val="0"/>
          <w:divBdr>
            <w:top w:val="none" w:sz="0" w:space="0" w:color="auto"/>
            <w:left w:val="none" w:sz="0" w:space="0" w:color="auto"/>
            <w:bottom w:val="none" w:sz="0" w:space="0" w:color="auto"/>
            <w:right w:val="none" w:sz="0" w:space="0" w:color="auto"/>
          </w:divBdr>
        </w:div>
        <w:div w:id="1679573886">
          <w:marLeft w:val="446"/>
          <w:marRight w:val="0"/>
          <w:marTop w:val="0"/>
          <w:marBottom w:val="0"/>
          <w:divBdr>
            <w:top w:val="none" w:sz="0" w:space="0" w:color="auto"/>
            <w:left w:val="none" w:sz="0" w:space="0" w:color="auto"/>
            <w:bottom w:val="none" w:sz="0" w:space="0" w:color="auto"/>
            <w:right w:val="none" w:sz="0" w:space="0" w:color="auto"/>
          </w:divBdr>
        </w:div>
        <w:div w:id="2100058471">
          <w:marLeft w:val="446"/>
          <w:marRight w:val="0"/>
          <w:marTop w:val="0"/>
          <w:marBottom w:val="0"/>
          <w:divBdr>
            <w:top w:val="none" w:sz="0" w:space="0" w:color="auto"/>
            <w:left w:val="none" w:sz="0" w:space="0" w:color="auto"/>
            <w:bottom w:val="none" w:sz="0" w:space="0" w:color="auto"/>
            <w:right w:val="none" w:sz="0" w:space="0" w:color="auto"/>
          </w:divBdr>
        </w:div>
        <w:div w:id="2113933213">
          <w:marLeft w:val="446"/>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73248516">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19189981">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13825159">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4109204">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grideso.com" TargetMode="External"/><Relationship Id="rId18" Type="http://schemas.openxmlformats.org/officeDocument/2006/relationships/hyperlink" Target="https://www.nationalgrideso.com/document/34066/download" TargetMode="External"/><Relationship Id="rId26" Type="http://schemas.openxmlformats.org/officeDocument/2006/relationships/hyperlink" Target="https://www.nationalgrideso.com/document/285381/download" TargetMode="Externa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openxmlformats.org/officeDocument/2006/relationships/hyperlink" Target="https://urldefense.com/v3/__https:/www.ofgem.gov.uk/publications/open-letter-dynamic-parameters-and-other-information-submitted-generators-balancing-mechanism__;!!B3hxM_NYsQ!wCLfVTCsKIBUbLyBgCE5Es789wdEOIFZxQpZkDLSbN6n24WuC2x6d9_TzPT4WfHD9qN2YI0A4AIRqfb_nL1t_Mir02lwWHdng9oN1OI$" TargetMode="External"/><Relationship Id="rId25" Type="http://schemas.openxmlformats.org/officeDocument/2006/relationships/hyperlink" Target="https://www.nationalgrideso.com/what-we-do/electricity-national-control-centre/balancing-programm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1.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yperlink" Target="https://www.nationalgrideso.com/industry-information/codes/gc/modifications/gc0166-introducing-new-balancing-programme-parameters-limited-duration-assets"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mailto:grid.code@nationalgrideso.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ationalgrideso.com/document/184466/download"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www.nationalgrideso.com/what-we-do/energy-markets" TargetMode="External"/><Relationship Id="rId27" Type="http://schemas.openxmlformats.org/officeDocument/2006/relationships/hyperlink" Target="https://www.nationalgrideso.com/calendar/stc-panel-meeting-29112023"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8D86642F2E4DDE9FA62F05329087F2"/>
        <w:category>
          <w:name w:val="General"/>
          <w:gallery w:val="placeholder"/>
        </w:category>
        <w:types>
          <w:type w:val="bbPlcHdr"/>
        </w:types>
        <w:behaviors>
          <w:behavior w:val="content"/>
        </w:behaviors>
        <w:guid w:val="{9DB4E5AF-B928-4B81-8CAA-FA82A246757C}"/>
      </w:docPartPr>
      <w:docPartBody>
        <w:p w:rsidR="004F1A2A" w:rsidRDefault="006728CC" w:rsidP="006728CC">
          <w:pPr>
            <w:pStyle w:val="348D86642F2E4DDE9FA62F05329087F2"/>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8A1E657FB948168664EE94BFD1E258"/>
        <w:category>
          <w:name w:val="General"/>
          <w:gallery w:val="placeholder"/>
        </w:category>
        <w:types>
          <w:type w:val="bbPlcHdr"/>
        </w:types>
        <w:behaviors>
          <w:behavior w:val="content"/>
        </w:behaviors>
        <w:guid w:val="{9424F8BE-BFB6-4299-B4D3-FD72EC03A644}"/>
      </w:docPartPr>
      <w:docPartBody>
        <w:p w:rsidR="004F1A2A" w:rsidRDefault="006728CC" w:rsidP="006728CC">
          <w:pPr>
            <w:pStyle w:val="3C8A1E657FB948168664EE94BFD1E258"/>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98740DA523B4B2DB2175F4A7199CB5C"/>
        <w:category>
          <w:name w:val="General"/>
          <w:gallery w:val="placeholder"/>
        </w:category>
        <w:types>
          <w:type w:val="bbPlcHdr"/>
        </w:types>
        <w:behaviors>
          <w:behavior w:val="content"/>
        </w:behaviors>
        <w:guid w:val="{E535F824-B9F3-4ABD-908C-79C589C9892F}"/>
      </w:docPartPr>
      <w:docPartBody>
        <w:p w:rsidR="00C97D15" w:rsidRDefault="004F1A2A" w:rsidP="004F1A2A">
          <w:pPr>
            <w:pStyle w:val="998740DA523B4B2DB2175F4A7199CB5C"/>
          </w:pPr>
          <w:r>
            <w:rPr>
              <w:rStyle w:val="PlaceholderText"/>
            </w:rPr>
            <w:t>Add links to reference material</w:t>
          </w:r>
        </w:p>
      </w:docPartBody>
    </w:docPart>
    <w:docPart>
      <w:docPartPr>
        <w:name w:val="620DDEF7968D44E5B55048BA32FF48F1"/>
        <w:category>
          <w:name w:val="General"/>
          <w:gallery w:val="placeholder"/>
        </w:category>
        <w:types>
          <w:type w:val="bbPlcHdr"/>
        </w:types>
        <w:behaviors>
          <w:behavior w:val="content"/>
        </w:behaviors>
        <w:guid w:val="{5D60973D-C5F5-4911-BB45-6F45699C944A}"/>
      </w:docPartPr>
      <w:docPartBody>
        <w:p w:rsidR="00C97D15" w:rsidRDefault="004F1A2A" w:rsidP="004F1A2A">
          <w:pPr>
            <w:pStyle w:val="620DDEF7968D44E5B55048BA32FF48F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F601118C2814CD799169EF23506EFB0"/>
        <w:category>
          <w:name w:val="General"/>
          <w:gallery w:val="placeholder"/>
        </w:category>
        <w:types>
          <w:type w:val="bbPlcHdr"/>
        </w:types>
        <w:behaviors>
          <w:behavior w:val="content"/>
        </w:behaviors>
        <w:guid w:val="{769D87B0-248B-4AB5-BD43-F317942786EE}"/>
      </w:docPartPr>
      <w:docPartBody>
        <w:p w:rsidR="00C97D15" w:rsidRDefault="004F1A2A" w:rsidP="004F1A2A">
          <w:pPr>
            <w:pStyle w:val="FF601118C2814CD799169EF23506EFB0"/>
          </w:pPr>
          <w:r>
            <w:rPr>
              <w:rStyle w:val="PlaceholderText"/>
            </w:rPr>
            <w:t>Choose an item.</w:t>
          </w:r>
        </w:p>
      </w:docPartBody>
    </w:docPart>
    <w:docPart>
      <w:docPartPr>
        <w:name w:val="1C31C94526714B4B9C2642354E1A6243"/>
        <w:category>
          <w:name w:val="General"/>
          <w:gallery w:val="placeholder"/>
        </w:category>
        <w:types>
          <w:type w:val="bbPlcHdr"/>
        </w:types>
        <w:behaviors>
          <w:behavior w:val="content"/>
        </w:behaviors>
        <w:guid w:val="{D3DA4390-FCDD-4D98-B4E0-F53C1671E589}"/>
      </w:docPartPr>
      <w:docPartBody>
        <w:p w:rsidR="00C97D15" w:rsidRDefault="004F1A2A" w:rsidP="004F1A2A">
          <w:pPr>
            <w:pStyle w:val="1C31C94526714B4B9C2642354E1A6243"/>
          </w:pPr>
          <w:r>
            <w:rPr>
              <w:rStyle w:val="PlaceholderText"/>
            </w:rPr>
            <w:t>Click or tap here to enter text.</w:t>
          </w:r>
        </w:p>
      </w:docPartBody>
    </w:docPart>
    <w:docPart>
      <w:docPartPr>
        <w:name w:val="701AA928D2254315BD8071681144A107"/>
        <w:category>
          <w:name w:val="General"/>
          <w:gallery w:val="placeholder"/>
        </w:category>
        <w:types>
          <w:type w:val="bbPlcHdr"/>
        </w:types>
        <w:behaviors>
          <w:behavior w:val="content"/>
        </w:behaviors>
        <w:guid w:val="{0102854E-6384-4817-8B98-1A6C30E4AF82}"/>
      </w:docPartPr>
      <w:docPartBody>
        <w:p w:rsidR="00C97D15" w:rsidRDefault="004F1A2A" w:rsidP="004F1A2A">
          <w:pPr>
            <w:pStyle w:val="701AA928D2254315BD8071681144A107"/>
          </w:pPr>
          <w:r>
            <w:rPr>
              <w:rStyle w:val="PlaceholderText"/>
            </w:rPr>
            <w:t>Click or tap here to enter text.</w:t>
          </w:r>
        </w:p>
      </w:docPartBody>
    </w:docPart>
    <w:docPart>
      <w:docPartPr>
        <w:name w:val="C7EE395007D245B29FE62E9358A2C35C"/>
        <w:category>
          <w:name w:val="General"/>
          <w:gallery w:val="placeholder"/>
        </w:category>
        <w:types>
          <w:type w:val="bbPlcHdr"/>
        </w:types>
        <w:behaviors>
          <w:behavior w:val="content"/>
        </w:behaviors>
        <w:guid w:val="{726CEFAE-FB69-43E8-98A5-F5C7D4E9FBB1}"/>
      </w:docPartPr>
      <w:docPartBody>
        <w:p w:rsidR="00C97D15" w:rsidRDefault="004F1A2A" w:rsidP="004F1A2A">
          <w:pPr>
            <w:pStyle w:val="C7EE395007D245B29FE62E9358A2C35C"/>
          </w:pPr>
          <w:r>
            <w:rPr>
              <w:rStyle w:val="PlaceholderText"/>
            </w:rPr>
            <w:t>Choose an item.</w:t>
          </w:r>
        </w:p>
      </w:docPartBody>
    </w:docPart>
    <w:docPart>
      <w:docPartPr>
        <w:name w:val="5F0FEB2A260146E990D4B09DBB8E3AAB"/>
        <w:category>
          <w:name w:val="General"/>
          <w:gallery w:val="placeholder"/>
        </w:category>
        <w:types>
          <w:type w:val="bbPlcHdr"/>
        </w:types>
        <w:behaviors>
          <w:behavior w:val="content"/>
        </w:behaviors>
        <w:guid w:val="{21AE3068-ECFA-40AC-936C-4A63EF2B9602}"/>
      </w:docPartPr>
      <w:docPartBody>
        <w:p w:rsidR="00C97D15" w:rsidRDefault="004F1A2A" w:rsidP="004F1A2A">
          <w:pPr>
            <w:pStyle w:val="5F0FEB2A260146E990D4B09DBB8E3AAB"/>
          </w:pPr>
          <w:r>
            <w:rPr>
              <w:rStyle w:val="PlaceholderText"/>
            </w:rPr>
            <w:t>Choose an item.</w:t>
          </w:r>
        </w:p>
      </w:docPartBody>
    </w:docPart>
    <w:docPart>
      <w:docPartPr>
        <w:name w:val="34BE66640DA242AE94D199C43AED84A6"/>
        <w:category>
          <w:name w:val="General"/>
          <w:gallery w:val="placeholder"/>
        </w:category>
        <w:types>
          <w:type w:val="bbPlcHdr"/>
        </w:types>
        <w:behaviors>
          <w:behavior w:val="content"/>
        </w:behaviors>
        <w:guid w:val="{C62ABD5E-BF91-4F69-8395-9BDDFFEE7D89}"/>
      </w:docPartPr>
      <w:docPartBody>
        <w:p w:rsidR="00C97D15" w:rsidRDefault="004F1A2A" w:rsidP="004F1A2A">
          <w:pPr>
            <w:pStyle w:val="34BE66640DA242AE94D199C43AED84A6"/>
          </w:pPr>
          <w:r>
            <w:rPr>
              <w:rStyle w:val="PlaceholderText"/>
            </w:rPr>
            <w:t>Click or tap here to enter text.</w:t>
          </w:r>
        </w:p>
      </w:docPartBody>
    </w:docPart>
    <w:docPart>
      <w:docPartPr>
        <w:name w:val="656B52B65F6F4CC991ECD580CD11C712"/>
        <w:category>
          <w:name w:val="General"/>
          <w:gallery w:val="placeholder"/>
        </w:category>
        <w:types>
          <w:type w:val="bbPlcHdr"/>
        </w:types>
        <w:behaviors>
          <w:behavior w:val="content"/>
        </w:behaviors>
        <w:guid w:val="{80C7D4FE-2161-41F0-B64F-258F34977B5E}"/>
      </w:docPartPr>
      <w:docPartBody>
        <w:p w:rsidR="00C97D15" w:rsidRDefault="004F1A2A" w:rsidP="004F1A2A">
          <w:pPr>
            <w:pStyle w:val="656B52B65F6F4CC991ECD580CD11C712"/>
          </w:pPr>
          <w:r>
            <w:rPr>
              <w:rStyle w:val="PlaceholderText"/>
            </w:rPr>
            <w:t>Click or tap here to enter text.</w:t>
          </w:r>
        </w:p>
      </w:docPartBody>
    </w:docPart>
    <w:docPart>
      <w:docPartPr>
        <w:name w:val="E2150392B0A3434EA058C94C3DD9DEB7"/>
        <w:category>
          <w:name w:val="General"/>
          <w:gallery w:val="placeholder"/>
        </w:category>
        <w:types>
          <w:type w:val="bbPlcHdr"/>
        </w:types>
        <w:behaviors>
          <w:behavior w:val="content"/>
        </w:behaviors>
        <w:guid w:val="{5BBDAB45-6314-48D6-8F94-0E5B8A74BC33}"/>
      </w:docPartPr>
      <w:docPartBody>
        <w:p w:rsidR="00C97D15" w:rsidRDefault="004F1A2A" w:rsidP="004F1A2A">
          <w:pPr>
            <w:pStyle w:val="E2150392B0A3434EA058C94C3DD9DEB7"/>
          </w:pPr>
          <w:r>
            <w:rPr>
              <w:rStyle w:val="PlaceholderText"/>
            </w:rPr>
            <w:t>Choose an item.</w:t>
          </w:r>
        </w:p>
      </w:docPartBody>
    </w:docPart>
    <w:docPart>
      <w:docPartPr>
        <w:name w:val="7365AA8012D04B369F67683D17DA2B8E"/>
        <w:category>
          <w:name w:val="General"/>
          <w:gallery w:val="placeholder"/>
        </w:category>
        <w:types>
          <w:type w:val="bbPlcHdr"/>
        </w:types>
        <w:behaviors>
          <w:behavior w:val="content"/>
        </w:behaviors>
        <w:guid w:val="{35201F2C-4F0D-4375-B78B-00F8E844D017}"/>
      </w:docPartPr>
      <w:docPartBody>
        <w:p w:rsidR="00C97D15" w:rsidRDefault="004F1A2A" w:rsidP="004F1A2A">
          <w:pPr>
            <w:pStyle w:val="7365AA8012D04B369F67683D17DA2B8E"/>
          </w:pPr>
          <w:r>
            <w:rPr>
              <w:rStyle w:val="PlaceholderText"/>
            </w:rPr>
            <w:t>Click or tap here to enter text.</w:t>
          </w:r>
        </w:p>
      </w:docPartBody>
    </w:docPart>
    <w:docPart>
      <w:docPartPr>
        <w:name w:val="882FE6E8271647BE920C2498A55B2317"/>
        <w:category>
          <w:name w:val="General"/>
          <w:gallery w:val="placeholder"/>
        </w:category>
        <w:types>
          <w:type w:val="bbPlcHdr"/>
        </w:types>
        <w:behaviors>
          <w:behavior w:val="content"/>
        </w:behaviors>
        <w:guid w:val="{B1E9A42E-EDA9-462C-8F98-FDAF94C5B4C9}"/>
      </w:docPartPr>
      <w:docPartBody>
        <w:p w:rsidR="00C97D15" w:rsidRDefault="004F1A2A" w:rsidP="004F1A2A">
          <w:pPr>
            <w:pStyle w:val="882FE6E8271647BE920C2498A55B2317"/>
          </w:pPr>
          <w:r>
            <w:rPr>
              <w:rStyle w:val="PlaceholderText"/>
            </w:rPr>
            <w:t>Click or tap here to enter text.</w:t>
          </w:r>
        </w:p>
      </w:docPartBody>
    </w:docPart>
    <w:docPart>
      <w:docPartPr>
        <w:name w:val="9A1B675A13D6471391320A98E2D7AFA2"/>
        <w:category>
          <w:name w:val="General"/>
          <w:gallery w:val="placeholder"/>
        </w:category>
        <w:types>
          <w:type w:val="bbPlcHdr"/>
        </w:types>
        <w:behaviors>
          <w:behavior w:val="content"/>
        </w:behaviors>
        <w:guid w:val="{A178120C-8588-4DAD-8307-04D3AD8EE189}"/>
      </w:docPartPr>
      <w:docPartBody>
        <w:p w:rsidR="00C97D15" w:rsidRDefault="004F1A2A" w:rsidP="004F1A2A">
          <w:pPr>
            <w:pStyle w:val="9A1B675A13D6471391320A98E2D7AFA2"/>
          </w:pPr>
          <w:r>
            <w:rPr>
              <w:rStyle w:val="PlaceholderText"/>
            </w:rPr>
            <w:t>Choose an item.</w:t>
          </w:r>
        </w:p>
      </w:docPartBody>
    </w:docPart>
    <w:docPart>
      <w:docPartPr>
        <w:name w:val="C64CA293D38045C5A702C86E4D23A203"/>
        <w:category>
          <w:name w:val="General"/>
          <w:gallery w:val="placeholder"/>
        </w:category>
        <w:types>
          <w:type w:val="bbPlcHdr"/>
        </w:types>
        <w:behaviors>
          <w:behavior w:val="content"/>
        </w:behaviors>
        <w:guid w:val="{5170947E-54B5-47AD-81B5-66604D855A38}"/>
      </w:docPartPr>
      <w:docPartBody>
        <w:p w:rsidR="00C97D15" w:rsidRDefault="004F1A2A" w:rsidP="004F1A2A">
          <w:pPr>
            <w:pStyle w:val="C64CA293D38045C5A702C86E4D23A203"/>
          </w:pPr>
          <w:r>
            <w:rPr>
              <w:rStyle w:val="PlaceholderText"/>
            </w:rPr>
            <w:t>Click or tap here to enter text.</w:t>
          </w:r>
        </w:p>
      </w:docPartBody>
    </w:docPart>
    <w:docPart>
      <w:docPartPr>
        <w:name w:val="1195BAC2C3CA440A816C84BC97781704"/>
        <w:category>
          <w:name w:val="General"/>
          <w:gallery w:val="placeholder"/>
        </w:category>
        <w:types>
          <w:type w:val="bbPlcHdr"/>
        </w:types>
        <w:behaviors>
          <w:behavior w:val="content"/>
        </w:behaviors>
        <w:guid w:val="{5A3FDCC9-14FB-477C-9AFB-29C6B155B77F}"/>
      </w:docPartPr>
      <w:docPartBody>
        <w:p w:rsidR="00C97D15" w:rsidRDefault="004F1A2A" w:rsidP="004F1A2A">
          <w:pPr>
            <w:pStyle w:val="1195BAC2C3CA440A816C84BC97781704"/>
          </w:pPr>
          <w:r>
            <w:rPr>
              <w:rStyle w:val="PlaceholderText"/>
            </w:rPr>
            <w:t>Click or tap here to enter text.</w:t>
          </w:r>
        </w:p>
      </w:docPartBody>
    </w:docPart>
    <w:docPart>
      <w:docPartPr>
        <w:name w:val="14DA7A48B07D4C0B8F21CE9F2D68E5A0"/>
        <w:category>
          <w:name w:val="General"/>
          <w:gallery w:val="placeholder"/>
        </w:category>
        <w:types>
          <w:type w:val="bbPlcHdr"/>
        </w:types>
        <w:behaviors>
          <w:behavior w:val="content"/>
        </w:behaviors>
        <w:guid w:val="{BB9C1C6E-F46E-4E5F-B526-308B258C3942}"/>
      </w:docPartPr>
      <w:docPartBody>
        <w:p w:rsidR="00C97D15" w:rsidRDefault="004F1A2A" w:rsidP="004F1A2A">
          <w:pPr>
            <w:pStyle w:val="14DA7A48B07D4C0B8F21CE9F2D68E5A0"/>
          </w:pPr>
          <w:r w:rsidRPr="00625C74">
            <w:rPr>
              <w:rStyle w:val="PlaceholderText"/>
            </w:rPr>
            <w:t>Choose an item.</w:t>
          </w:r>
        </w:p>
      </w:docPartBody>
    </w:docPart>
    <w:docPart>
      <w:docPartPr>
        <w:name w:val="67993D2AD44F4E26B0138B527FB41BA5"/>
        <w:category>
          <w:name w:val="General"/>
          <w:gallery w:val="placeholder"/>
        </w:category>
        <w:types>
          <w:type w:val="bbPlcHdr"/>
        </w:types>
        <w:behaviors>
          <w:behavior w:val="content"/>
        </w:behaviors>
        <w:guid w:val="{81AF0EEF-DF29-462B-A555-1A4E688F9BF3}"/>
      </w:docPartPr>
      <w:docPartBody>
        <w:p w:rsidR="00C97D15" w:rsidRDefault="004F1A2A" w:rsidP="004F1A2A">
          <w:pPr>
            <w:pStyle w:val="67993D2AD44F4E26B0138B527FB41BA5"/>
          </w:pPr>
          <w:r>
            <w:rPr>
              <w:rStyle w:val="PlaceholderText"/>
            </w:rPr>
            <w:t>[Please provide your rationale]</w:t>
          </w:r>
        </w:p>
      </w:docPartBody>
    </w:docPart>
    <w:docPart>
      <w:docPartPr>
        <w:name w:val="814ACD23F2BB489DB0F4FC61E0526171"/>
        <w:category>
          <w:name w:val="General"/>
          <w:gallery w:val="placeholder"/>
        </w:category>
        <w:types>
          <w:type w:val="bbPlcHdr"/>
        </w:types>
        <w:behaviors>
          <w:behavior w:val="content"/>
        </w:behaviors>
        <w:guid w:val="{1C1C56DA-270D-4693-81AE-CD6980C7F6FE}"/>
      </w:docPartPr>
      <w:docPartBody>
        <w:p w:rsidR="00C97D15" w:rsidRDefault="004F1A2A" w:rsidP="004F1A2A">
          <w:pPr>
            <w:pStyle w:val="814ACD23F2BB489DB0F4FC61E0526171"/>
          </w:pPr>
          <w:r w:rsidRPr="00625C74">
            <w:rPr>
              <w:rStyle w:val="PlaceholderText"/>
            </w:rPr>
            <w:t>Choose an item.</w:t>
          </w:r>
        </w:p>
      </w:docPartBody>
    </w:docPart>
    <w:docPart>
      <w:docPartPr>
        <w:name w:val="7739E175E7E04188B68C909723B7B550"/>
        <w:category>
          <w:name w:val="General"/>
          <w:gallery w:val="placeholder"/>
        </w:category>
        <w:types>
          <w:type w:val="bbPlcHdr"/>
        </w:types>
        <w:behaviors>
          <w:behavior w:val="content"/>
        </w:behaviors>
        <w:guid w:val="{490168CB-26A8-4225-875F-52FF20A11ED6}"/>
      </w:docPartPr>
      <w:docPartBody>
        <w:p w:rsidR="00C97D15" w:rsidRDefault="004F1A2A" w:rsidP="004F1A2A">
          <w:pPr>
            <w:pStyle w:val="7739E175E7E04188B68C909723B7B550"/>
          </w:pPr>
          <w:r>
            <w:rPr>
              <w:rStyle w:val="PlaceholderText"/>
            </w:rPr>
            <w:t>[Please provide your rationale]</w:t>
          </w:r>
        </w:p>
      </w:docPartBody>
    </w:docPart>
    <w:docPart>
      <w:docPartPr>
        <w:name w:val="0C433077484B4D01AFAC5B9F0E5F66AE"/>
        <w:category>
          <w:name w:val="General"/>
          <w:gallery w:val="placeholder"/>
        </w:category>
        <w:types>
          <w:type w:val="bbPlcHdr"/>
        </w:types>
        <w:behaviors>
          <w:behavior w:val="content"/>
        </w:behaviors>
        <w:guid w:val="{4C613F6D-0B1C-4E11-8114-2176D7D6F644}"/>
      </w:docPartPr>
      <w:docPartBody>
        <w:p w:rsidR="00C97D15" w:rsidRDefault="004F1A2A" w:rsidP="004F1A2A">
          <w:pPr>
            <w:pStyle w:val="0C433077484B4D01AFAC5B9F0E5F66AE"/>
          </w:pPr>
          <w:r w:rsidRPr="00625C74">
            <w:rPr>
              <w:rStyle w:val="PlaceholderText"/>
            </w:rPr>
            <w:t>Choose an item.</w:t>
          </w:r>
        </w:p>
      </w:docPartBody>
    </w:docPart>
    <w:docPart>
      <w:docPartPr>
        <w:name w:val="D6DF702C6C1047B48C562F20984C3792"/>
        <w:category>
          <w:name w:val="General"/>
          <w:gallery w:val="placeholder"/>
        </w:category>
        <w:types>
          <w:type w:val="bbPlcHdr"/>
        </w:types>
        <w:behaviors>
          <w:behavior w:val="content"/>
        </w:behaviors>
        <w:guid w:val="{69CE25AE-653C-4D6A-A695-FE4B4E581AC9}"/>
      </w:docPartPr>
      <w:docPartBody>
        <w:p w:rsidR="00C97D15" w:rsidRDefault="004F1A2A" w:rsidP="004F1A2A">
          <w:pPr>
            <w:pStyle w:val="D6DF702C6C1047B48C562F20984C3792"/>
          </w:pPr>
          <w:r>
            <w:rPr>
              <w:rStyle w:val="PlaceholderText"/>
            </w:rPr>
            <w:t>[Please provide your rationale]</w:t>
          </w:r>
        </w:p>
      </w:docPartBody>
    </w:docPart>
    <w:docPart>
      <w:docPartPr>
        <w:name w:val="972E422DAA994A049E30AB3FF255D5EF"/>
        <w:category>
          <w:name w:val="General"/>
          <w:gallery w:val="placeholder"/>
        </w:category>
        <w:types>
          <w:type w:val="bbPlcHdr"/>
        </w:types>
        <w:behaviors>
          <w:behavior w:val="content"/>
        </w:behaviors>
        <w:guid w:val="{2A215C4B-80DB-4622-8448-79477415A786}"/>
      </w:docPartPr>
      <w:docPartBody>
        <w:p w:rsidR="00C97D15" w:rsidRDefault="004F1A2A" w:rsidP="004F1A2A">
          <w:pPr>
            <w:pStyle w:val="972E422DAA994A049E30AB3FF255D5EF"/>
          </w:pPr>
          <w:r w:rsidRPr="00625C74">
            <w:rPr>
              <w:rStyle w:val="PlaceholderText"/>
            </w:rPr>
            <w:t>Choose an item.</w:t>
          </w:r>
        </w:p>
      </w:docPartBody>
    </w:docPart>
    <w:docPart>
      <w:docPartPr>
        <w:name w:val="C9BA4B087AA74DC3929398353EFB394B"/>
        <w:category>
          <w:name w:val="General"/>
          <w:gallery w:val="placeholder"/>
        </w:category>
        <w:types>
          <w:type w:val="bbPlcHdr"/>
        </w:types>
        <w:behaviors>
          <w:behavior w:val="content"/>
        </w:behaviors>
        <w:guid w:val="{E2D8A573-8FBA-4765-9CA9-3D076CD7272E}"/>
      </w:docPartPr>
      <w:docPartBody>
        <w:p w:rsidR="00C97D15" w:rsidRDefault="004F1A2A" w:rsidP="004F1A2A">
          <w:pPr>
            <w:pStyle w:val="C9BA4B087AA74DC3929398353EFB394B"/>
          </w:pPr>
          <w:r>
            <w:rPr>
              <w:rStyle w:val="PlaceholderText"/>
            </w:rPr>
            <w:t>[Please provide your rationale]</w:t>
          </w:r>
        </w:p>
      </w:docPartBody>
    </w:docPart>
    <w:docPart>
      <w:docPartPr>
        <w:name w:val="42E8BE1710E24DE08BCD5A0F47117C78"/>
        <w:category>
          <w:name w:val="General"/>
          <w:gallery w:val="placeholder"/>
        </w:category>
        <w:types>
          <w:type w:val="bbPlcHdr"/>
        </w:types>
        <w:behaviors>
          <w:behavior w:val="content"/>
        </w:behaviors>
        <w:guid w:val="{45027B44-2F38-4409-86BB-967E21F845CD}"/>
      </w:docPartPr>
      <w:docPartBody>
        <w:p w:rsidR="00C97D15" w:rsidRDefault="004F1A2A" w:rsidP="004F1A2A">
          <w:pPr>
            <w:pStyle w:val="42E8BE1710E24DE08BCD5A0F47117C78"/>
          </w:pPr>
          <w:r w:rsidRPr="00625C74">
            <w:rPr>
              <w:rStyle w:val="PlaceholderText"/>
            </w:rPr>
            <w:t>Choose an item.</w:t>
          </w:r>
        </w:p>
      </w:docPartBody>
    </w:docPart>
    <w:docPart>
      <w:docPartPr>
        <w:name w:val="1B9AB540BB294A7E9E9BA1ADD81C14B6"/>
        <w:category>
          <w:name w:val="General"/>
          <w:gallery w:val="placeholder"/>
        </w:category>
        <w:types>
          <w:type w:val="bbPlcHdr"/>
        </w:types>
        <w:behaviors>
          <w:behavior w:val="content"/>
        </w:behaviors>
        <w:guid w:val="{AED17A20-4081-4756-9C64-DECFD0FC11F6}"/>
      </w:docPartPr>
      <w:docPartBody>
        <w:p w:rsidR="00C97D15" w:rsidRDefault="004F1A2A" w:rsidP="004F1A2A">
          <w:pPr>
            <w:pStyle w:val="1B9AB540BB294A7E9E9BA1ADD81C14B6"/>
          </w:pPr>
          <w:r>
            <w:rPr>
              <w:rStyle w:val="PlaceholderText"/>
            </w:rPr>
            <w:t>[Please provide your rationale]</w:t>
          </w:r>
        </w:p>
      </w:docPartBody>
    </w:docPart>
    <w:docPart>
      <w:docPartPr>
        <w:name w:val="84E408CB028C4191B58F9E7077117966"/>
        <w:category>
          <w:name w:val="General"/>
          <w:gallery w:val="placeholder"/>
        </w:category>
        <w:types>
          <w:type w:val="bbPlcHdr"/>
        </w:types>
        <w:behaviors>
          <w:behavior w:val="content"/>
        </w:behaviors>
        <w:guid w:val="{B0572B0B-5022-4C27-98F2-4EE521F0BCE3}"/>
      </w:docPartPr>
      <w:docPartBody>
        <w:p w:rsidR="00C97D15" w:rsidRDefault="004F1A2A" w:rsidP="004F1A2A">
          <w:pPr>
            <w:pStyle w:val="84E408CB028C4191B58F9E7077117966"/>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D0BF522CE21040F7BD247D85E9C55082"/>
        <w:category>
          <w:name w:val="General"/>
          <w:gallery w:val="placeholder"/>
        </w:category>
        <w:types>
          <w:type w:val="bbPlcHdr"/>
        </w:types>
        <w:behaviors>
          <w:behavior w:val="content"/>
        </w:behaviors>
        <w:guid w:val="{E9B3DAD6-3C92-4173-B61F-831F6A5D4F14}"/>
      </w:docPartPr>
      <w:docPartBody>
        <w:p w:rsidR="00A56804" w:rsidRDefault="00686A8F" w:rsidP="00686A8F">
          <w:pPr>
            <w:pStyle w:val="D0BF522CE21040F7BD247D85E9C5508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CC"/>
    <w:rsid w:val="00174B85"/>
    <w:rsid w:val="0019667F"/>
    <w:rsid w:val="004F1A2A"/>
    <w:rsid w:val="00517E25"/>
    <w:rsid w:val="006728CC"/>
    <w:rsid w:val="00686A8F"/>
    <w:rsid w:val="006A60FF"/>
    <w:rsid w:val="006B4618"/>
    <w:rsid w:val="006C6447"/>
    <w:rsid w:val="00764A7C"/>
    <w:rsid w:val="0078216C"/>
    <w:rsid w:val="007D5F03"/>
    <w:rsid w:val="0087287E"/>
    <w:rsid w:val="008B1F9C"/>
    <w:rsid w:val="0096601D"/>
    <w:rsid w:val="00A56804"/>
    <w:rsid w:val="00A61043"/>
    <w:rsid w:val="00AF1E76"/>
    <w:rsid w:val="00C22AD2"/>
    <w:rsid w:val="00C81066"/>
    <w:rsid w:val="00C97D15"/>
    <w:rsid w:val="00E9345C"/>
    <w:rsid w:val="00FA33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A8F"/>
    <w:rPr>
      <w:color w:val="808080"/>
    </w:rPr>
  </w:style>
  <w:style w:type="paragraph" w:customStyle="1" w:styleId="348D86642F2E4DDE9FA62F05329087F2">
    <w:name w:val="348D86642F2E4DDE9FA62F05329087F2"/>
    <w:rsid w:val="006728CC"/>
  </w:style>
  <w:style w:type="paragraph" w:customStyle="1" w:styleId="3C8A1E657FB948168664EE94BFD1E258">
    <w:name w:val="3C8A1E657FB948168664EE94BFD1E258"/>
    <w:rsid w:val="006728CC"/>
  </w:style>
  <w:style w:type="paragraph" w:customStyle="1" w:styleId="998740DA523B4B2DB2175F4A7199CB5C">
    <w:name w:val="998740DA523B4B2DB2175F4A7199CB5C"/>
    <w:rsid w:val="004F1A2A"/>
  </w:style>
  <w:style w:type="paragraph" w:customStyle="1" w:styleId="620DDEF7968D44E5B55048BA32FF48F1">
    <w:name w:val="620DDEF7968D44E5B55048BA32FF48F1"/>
    <w:rsid w:val="004F1A2A"/>
  </w:style>
  <w:style w:type="paragraph" w:customStyle="1" w:styleId="FF601118C2814CD799169EF23506EFB0">
    <w:name w:val="FF601118C2814CD799169EF23506EFB0"/>
    <w:rsid w:val="004F1A2A"/>
  </w:style>
  <w:style w:type="paragraph" w:customStyle="1" w:styleId="1C31C94526714B4B9C2642354E1A6243">
    <w:name w:val="1C31C94526714B4B9C2642354E1A6243"/>
    <w:rsid w:val="004F1A2A"/>
  </w:style>
  <w:style w:type="paragraph" w:customStyle="1" w:styleId="701AA928D2254315BD8071681144A107">
    <w:name w:val="701AA928D2254315BD8071681144A107"/>
    <w:rsid w:val="004F1A2A"/>
  </w:style>
  <w:style w:type="paragraph" w:customStyle="1" w:styleId="C7EE395007D245B29FE62E9358A2C35C">
    <w:name w:val="C7EE395007D245B29FE62E9358A2C35C"/>
    <w:rsid w:val="004F1A2A"/>
  </w:style>
  <w:style w:type="paragraph" w:customStyle="1" w:styleId="5F0FEB2A260146E990D4B09DBB8E3AAB">
    <w:name w:val="5F0FEB2A260146E990D4B09DBB8E3AAB"/>
    <w:rsid w:val="004F1A2A"/>
  </w:style>
  <w:style w:type="paragraph" w:customStyle="1" w:styleId="34BE66640DA242AE94D199C43AED84A6">
    <w:name w:val="34BE66640DA242AE94D199C43AED84A6"/>
    <w:rsid w:val="004F1A2A"/>
  </w:style>
  <w:style w:type="paragraph" w:customStyle="1" w:styleId="656B52B65F6F4CC991ECD580CD11C712">
    <w:name w:val="656B52B65F6F4CC991ECD580CD11C712"/>
    <w:rsid w:val="004F1A2A"/>
  </w:style>
  <w:style w:type="paragraph" w:customStyle="1" w:styleId="E2150392B0A3434EA058C94C3DD9DEB7">
    <w:name w:val="E2150392B0A3434EA058C94C3DD9DEB7"/>
    <w:rsid w:val="004F1A2A"/>
  </w:style>
  <w:style w:type="paragraph" w:customStyle="1" w:styleId="7365AA8012D04B369F67683D17DA2B8E">
    <w:name w:val="7365AA8012D04B369F67683D17DA2B8E"/>
    <w:rsid w:val="004F1A2A"/>
  </w:style>
  <w:style w:type="paragraph" w:customStyle="1" w:styleId="882FE6E8271647BE920C2498A55B2317">
    <w:name w:val="882FE6E8271647BE920C2498A55B2317"/>
    <w:rsid w:val="004F1A2A"/>
  </w:style>
  <w:style w:type="paragraph" w:customStyle="1" w:styleId="9A1B675A13D6471391320A98E2D7AFA2">
    <w:name w:val="9A1B675A13D6471391320A98E2D7AFA2"/>
    <w:rsid w:val="004F1A2A"/>
  </w:style>
  <w:style w:type="paragraph" w:customStyle="1" w:styleId="C64CA293D38045C5A702C86E4D23A203">
    <w:name w:val="C64CA293D38045C5A702C86E4D23A203"/>
    <w:rsid w:val="004F1A2A"/>
  </w:style>
  <w:style w:type="paragraph" w:customStyle="1" w:styleId="1195BAC2C3CA440A816C84BC97781704">
    <w:name w:val="1195BAC2C3CA440A816C84BC97781704"/>
    <w:rsid w:val="004F1A2A"/>
  </w:style>
  <w:style w:type="paragraph" w:customStyle="1" w:styleId="14DA7A48B07D4C0B8F21CE9F2D68E5A0">
    <w:name w:val="14DA7A48B07D4C0B8F21CE9F2D68E5A0"/>
    <w:rsid w:val="004F1A2A"/>
  </w:style>
  <w:style w:type="paragraph" w:customStyle="1" w:styleId="67993D2AD44F4E26B0138B527FB41BA5">
    <w:name w:val="67993D2AD44F4E26B0138B527FB41BA5"/>
    <w:rsid w:val="004F1A2A"/>
  </w:style>
  <w:style w:type="paragraph" w:customStyle="1" w:styleId="814ACD23F2BB489DB0F4FC61E0526171">
    <w:name w:val="814ACD23F2BB489DB0F4FC61E0526171"/>
    <w:rsid w:val="004F1A2A"/>
  </w:style>
  <w:style w:type="paragraph" w:customStyle="1" w:styleId="7739E175E7E04188B68C909723B7B550">
    <w:name w:val="7739E175E7E04188B68C909723B7B550"/>
    <w:rsid w:val="004F1A2A"/>
  </w:style>
  <w:style w:type="paragraph" w:customStyle="1" w:styleId="0C433077484B4D01AFAC5B9F0E5F66AE">
    <w:name w:val="0C433077484B4D01AFAC5B9F0E5F66AE"/>
    <w:rsid w:val="004F1A2A"/>
  </w:style>
  <w:style w:type="paragraph" w:customStyle="1" w:styleId="D6DF702C6C1047B48C562F20984C3792">
    <w:name w:val="D6DF702C6C1047B48C562F20984C3792"/>
    <w:rsid w:val="004F1A2A"/>
  </w:style>
  <w:style w:type="paragraph" w:customStyle="1" w:styleId="972E422DAA994A049E30AB3FF255D5EF">
    <w:name w:val="972E422DAA994A049E30AB3FF255D5EF"/>
    <w:rsid w:val="004F1A2A"/>
  </w:style>
  <w:style w:type="paragraph" w:customStyle="1" w:styleId="C9BA4B087AA74DC3929398353EFB394B">
    <w:name w:val="C9BA4B087AA74DC3929398353EFB394B"/>
    <w:rsid w:val="004F1A2A"/>
  </w:style>
  <w:style w:type="paragraph" w:customStyle="1" w:styleId="42E8BE1710E24DE08BCD5A0F47117C78">
    <w:name w:val="42E8BE1710E24DE08BCD5A0F47117C78"/>
    <w:rsid w:val="004F1A2A"/>
  </w:style>
  <w:style w:type="paragraph" w:customStyle="1" w:styleId="1B9AB540BB294A7E9E9BA1ADD81C14B6">
    <w:name w:val="1B9AB540BB294A7E9E9BA1ADD81C14B6"/>
    <w:rsid w:val="004F1A2A"/>
  </w:style>
  <w:style w:type="paragraph" w:customStyle="1" w:styleId="84E408CB028C4191B58F9E7077117966">
    <w:name w:val="84E408CB028C4191B58F9E7077117966"/>
    <w:rsid w:val="004F1A2A"/>
  </w:style>
  <w:style w:type="paragraph" w:customStyle="1" w:styleId="D0BF522CE21040F7BD247D85E9C55082">
    <w:name w:val="D0BF522CE21040F7BD247D85E9C55082"/>
    <w:rsid w:val="00686A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2.xml><?xml version="1.0" encoding="utf-8"?>
<ds:datastoreItem xmlns:ds="http://schemas.openxmlformats.org/officeDocument/2006/customXml" ds:itemID="{41B924E4-1E69-4860-A28F-A6E97D22C317}"/>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4576</Words>
  <Characters>26085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30600</CharactersWithSpaces>
  <SharedDoc>false</SharedDoc>
  <HLinks>
    <vt:vector size="240" baseType="variant">
      <vt:variant>
        <vt:i4>3932267</vt:i4>
      </vt:variant>
      <vt:variant>
        <vt:i4>168</vt:i4>
      </vt:variant>
      <vt:variant>
        <vt:i4>0</vt:i4>
      </vt:variant>
      <vt:variant>
        <vt:i4>5</vt:i4>
      </vt:variant>
      <vt:variant>
        <vt:lpwstr>https://www.nationalgrideso.com/calendar/stc-panel-meeting-29112023</vt:lpwstr>
      </vt:variant>
      <vt:variant>
        <vt:lpwstr/>
      </vt:variant>
      <vt:variant>
        <vt:i4>5767249</vt:i4>
      </vt:variant>
      <vt:variant>
        <vt:i4>165</vt:i4>
      </vt:variant>
      <vt:variant>
        <vt:i4>0</vt:i4>
      </vt:variant>
      <vt:variant>
        <vt:i4>5</vt:i4>
      </vt:variant>
      <vt:variant>
        <vt:lpwstr>https://www.nationalgrideso.com/document/285381/download</vt:lpwstr>
      </vt:variant>
      <vt:variant>
        <vt:lpwstr/>
      </vt:variant>
      <vt:variant>
        <vt:i4>6160453</vt:i4>
      </vt:variant>
      <vt:variant>
        <vt:i4>162</vt:i4>
      </vt:variant>
      <vt:variant>
        <vt:i4>0</vt:i4>
      </vt:variant>
      <vt:variant>
        <vt:i4>5</vt:i4>
      </vt:variant>
      <vt:variant>
        <vt:lpwstr>https://www.nationalgrideso.com/what-we-do/electricity-national-control-centre/balancing-programme</vt:lpwstr>
      </vt:variant>
      <vt:variant>
        <vt:lpwstr>Strategic-capability-review</vt:lpwstr>
      </vt:variant>
      <vt:variant>
        <vt:i4>5767193</vt:i4>
      </vt:variant>
      <vt:variant>
        <vt:i4>159</vt:i4>
      </vt:variant>
      <vt:variant>
        <vt:i4>0</vt:i4>
      </vt:variant>
      <vt:variant>
        <vt:i4>5</vt:i4>
      </vt:variant>
      <vt:variant>
        <vt:lpwstr>https://www.nationalgrideso.com/industry-information/codes/gc/modifications/gc0166-introducing-new-balancing-programme-parameters-limited-duration-assets</vt:lpwstr>
      </vt:variant>
      <vt:variant>
        <vt:lpwstr/>
      </vt:variant>
      <vt:variant>
        <vt:i4>5636149</vt:i4>
      </vt:variant>
      <vt:variant>
        <vt:i4>156</vt:i4>
      </vt:variant>
      <vt:variant>
        <vt:i4>0</vt:i4>
      </vt:variant>
      <vt:variant>
        <vt:i4>5</vt:i4>
      </vt:variant>
      <vt:variant>
        <vt:lpwstr>mailto:grid.code@nationalgrideso.com</vt:lpwstr>
      </vt:variant>
      <vt:variant>
        <vt:lpwstr/>
      </vt:variant>
      <vt:variant>
        <vt:i4>5505105</vt:i4>
      </vt:variant>
      <vt:variant>
        <vt:i4>150</vt:i4>
      </vt:variant>
      <vt:variant>
        <vt:i4>0</vt:i4>
      </vt:variant>
      <vt:variant>
        <vt:i4>5</vt:i4>
      </vt:variant>
      <vt:variant>
        <vt:lpwstr>https://www.nationalgrideso.com/document/184466/download</vt:lpwstr>
      </vt:variant>
      <vt:variant>
        <vt:lpwstr/>
      </vt:variant>
      <vt:variant>
        <vt:i4>6881334</vt:i4>
      </vt:variant>
      <vt:variant>
        <vt:i4>147</vt:i4>
      </vt:variant>
      <vt:variant>
        <vt:i4>0</vt:i4>
      </vt:variant>
      <vt:variant>
        <vt:i4>5</vt:i4>
      </vt:variant>
      <vt:variant>
        <vt:lpwstr>https://www.nationalgrideso.com/document/34066/download</vt:lpwstr>
      </vt:variant>
      <vt:variant>
        <vt:lpwstr/>
      </vt:variant>
      <vt:variant>
        <vt:i4>458808</vt:i4>
      </vt:variant>
      <vt:variant>
        <vt:i4>144</vt:i4>
      </vt:variant>
      <vt:variant>
        <vt:i4>0</vt:i4>
      </vt:variant>
      <vt:variant>
        <vt:i4>5</vt:i4>
      </vt:variant>
      <vt:variant>
        <vt:lpwstr>https://urldefense.com/v3/__https:/www.ofgem.gov.uk/publications/open-letter-dynamic-parameters-and-other-information-submitted-generators-balancing-mechanism__;!!B3hxM_NYsQ!wCLfVTCsKIBUbLyBgCE5Es789wdEOIFZxQpZkDLSbN6n24WuC2x6d9_TzPT4WfHD9qN2YI0A4AIRqfb_nL1t_Mir02lwWHdng9oN1OI$</vt:lpwstr>
      </vt:variant>
      <vt:variant>
        <vt:lpwstr/>
      </vt:variant>
      <vt:variant>
        <vt:i4>1048630</vt:i4>
      </vt:variant>
      <vt:variant>
        <vt:i4>137</vt:i4>
      </vt:variant>
      <vt:variant>
        <vt:i4>0</vt:i4>
      </vt:variant>
      <vt:variant>
        <vt:i4>5</vt:i4>
      </vt:variant>
      <vt:variant>
        <vt:lpwstr/>
      </vt:variant>
      <vt:variant>
        <vt:lpwstr>_Toc74204576</vt:lpwstr>
      </vt:variant>
      <vt:variant>
        <vt:i4>1245238</vt:i4>
      </vt:variant>
      <vt:variant>
        <vt:i4>131</vt:i4>
      </vt:variant>
      <vt:variant>
        <vt:i4>0</vt:i4>
      </vt:variant>
      <vt:variant>
        <vt:i4>5</vt:i4>
      </vt:variant>
      <vt:variant>
        <vt:lpwstr/>
      </vt:variant>
      <vt:variant>
        <vt:lpwstr>_Toc74204575</vt:lpwstr>
      </vt:variant>
      <vt:variant>
        <vt:i4>1179702</vt:i4>
      </vt:variant>
      <vt:variant>
        <vt:i4>125</vt:i4>
      </vt:variant>
      <vt:variant>
        <vt:i4>0</vt:i4>
      </vt:variant>
      <vt:variant>
        <vt:i4>5</vt:i4>
      </vt:variant>
      <vt:variant>
        <vt:lpwstr/>
      </vt:variant>
      <vt:variant>
        <vt:lpwstr>_Toc74204574</vt:lpwstr>
      </vt:variant>
      <vt:variant>
        <vt:i4>1376310</vt:i4>
      </vt:variant>
      <vt:variant>
        <vt:i4>119</vt:i4>
      </vt:variant>
      <vt:variant>
        <vt:i4>0</vt:i4>
      </vt:variant>
      <vt:variant>
        <vt:i4>5</vt:i4>
      </vt:variant>
      <vt:variant>
        <vt:lpwstr/>
      </vt:variant>
      <vt:variant>
        <vt:lpwstr>_Toc74204573</vt:lpwstr>
      </vt:variant>
      <vt:variant>
        <vt:i4>1310774</vt:i4>
      </vt:variant>
      <vt:variant>
        <vt:i4>113</vt:i4>
      </vt:variant>
      <vt:variant>
        <vt:i4>0</vt:i4>
      </vt:variant>
      <vt:variant>
        <vt:i4>5</vt:i4>
      </vt:variant>
      <vt:variant>
        <vt:lpwstr/>
      </vt:variant>
      <vt:variant>
        <vt:lpwstr>_Toc74204572</vt:lpwstr>
      </vt:variant>
      <vt:variant>
        <vt:i4>1507382</vt:i4>
      </vt:variant>
      <vt:variant>
        <vt:i4>107</vt:i4>
      </vt:variant>
      <vt:variant>
        <vt:i4>0</vt:i4>
      </vt:variant>
      <vt:variant>
        <vt:i4>5</vt:i4>
      </vt:variant>
      <vt:variant>
        <vt:lpwstr/>
      </vt:variant>
      <vt:variant>
        <vt:lpwstr>_Toc74204571</vt:lpwstr>
      </vt:variant>
      <vt:variant>
        <vt:i4>1441846</vt:i4>
      </vt:variant>
      <vt:variant>
        <vt:i4>101</vt:i4>
      </vt:variant>
      <vt:variant>
        <vt:i4>0</vt:i4>
      </vt:variant>
      <vt:variant>
        <vt:i4>5</vt:i4>
      </vt:variant>
      <vt:variant>
        <vt:lpwstr/>
      </vt:variant>
      <vt:variant>
        <vt:lpwstr>_Toc74204570</vt:lpwstr>
      </vt:variant>
      <vt:variant>
        <vt:i4>2031671</vt:i4>
      </vt:variant>
      <vt:variant>
        <vt:i4>95</vt:i4>
      </vt:variant>
      <vt:variant>
        <vt:i4>0</vt:i4>
      </vt:variant>
      <vt:variant>
        <vt:i4>5</vt:i4>
      </vt:variant>
      <vt:variant>
        <vt:lpwstr/>
      </vt:variant>
      <vt:variant>
        <vt:lpwstr>_Toc74204569</vt:lpwstr>
      </vt:variant>
      <vt:variant>
        <vt:i4>1966135</vt:i4>
      </vt:variant>
      <vt:variant>
        <vt:i4>89</vt:i4>
      </vt:variant>
      <vt:variant>
        <vt:i4>0</vt:i4>
      </vt:variant>
      <vt:variant>
        <vt:i4>5</vt:i4>
      </vt:variant>
      <vt:variant>
        <vt:lpwstr/>
      </vt:variant>
      <vt:variant>
        <vt:lpwstr>_Toc74204568</vt:lpwstr>
      </vt:variant>
      <vt:variant>
        <vt:i4>1114167</vt:i4>
      </vt:variant>
      <vt:variant>
        <vt:i4>83</vt:i4>
      </vt:variant>
      <vt:variant>
        <vt:i4>0</vt:i4>
      </vt:variant>
      <vt:variant>
        <vt:i4>5</vt:i4>
      </vt:variant>
      <vt:variant>
        <vt:lpwstr/>
      </vt:variant>
      <vt:variant>
        <vt:lpwstr>_Toc74204567</vt:lpwstr>
      </vt:variant>
      <vt:variant>
        <vt:i4>1048631</vt:i4>
      </vt:variant>
      <vt:variant>
        <vt:i4>77</vt:i4>
      </vt:variant>
      <vt:variant>
        <vt:i4>0</vt:i4>
      </vt:variant>
      <vt:variant>
        <vt:i4>5</vt:i4>
      </vt:variant>
      <vt:variant>
        <vt:lpwstr/>
      </vt:variant>
      <vt:variant>
        <vt:lpwstr>_Toc74204566</vt:lpwstr>
      </vt:variant>
      <vt:variant>
        <vt:i4>1245239</vt:i4>
      </vt:variant>
      <vt:variant>
        <vt:i4>71</vt:i4>
      </vt:variant>
      <vt:variant>
        <vt:i4>0</vt:i4>
      </vt:variant>
      <vt:variant>
        <vt:i4>5</vt:i4>
      </vt:variant>
      <vt:variant>
        <vt:lpwstr/>
      </vt:variant>
      <vt:variant>
        <vt:lpwstr>_Toc74204565</vt:lpwstr>
      </vt:variant>
      <vt:variant>
        <vt:i4>1179703</vt:i4>
      </vt:variant>
      <vt:variant>
        <vt:i4>65</vt:i4>
      </vt:variant>
      <vt:variant>
        <vt:i4>0</vt:i4>
      </vt:variant>
      <vt:variant>
        <vt:i4>5</vt:i4>
      </vt:variant>
      <vt:variant>
        <vt:lpwstr/>
      </vt:variant>
      <vt:variant>
        <vt:lpwstr>_Toc74204564</vt:lpwstr>
      </vt:variant>
      <vt:variant>
        <vt:i4>1376311</vt:i4>
      </vt:variant>
      <vt:variant>
        <vt:i4>59</vt:i4>
      </vt:variant>
      <vt:variant>
        <vt:i4>0</vt:i4>
      </vt:variant>
      <vt:variant>
        <vt:i4>5</vt:i4>
      </vt:variant>
      <vt:variant>
        <vt:lpwstr/>
      </vt:variant>
      <vt:variant>
        <vt:lpwstr>_Toc74204563</vt:lpwstr>
      </vt:variant>
      <vt:variant>
        <vt:i4>1310775</vt:i4>
      </vt:variant>
      <vt:variant>
        <vt:i4>53</vt:i4>
      </vt:variant>
      <vt:variant>
        <vt:i4>0</vt:i4>
      </vt:variant>
      <vt:variant>
        <vt:i4>5</vt:i4>
      </vt:variant>
      <vt:variant>
        <vt:lpwstr/>
      </vt:variant>
      <vt:variant>
        <vt:lpwstr>_Toc74204562</vt:lpwstr>
      </vt:variant>
      <vt:variant>
        <vt:i4>1507383</vt:i4>
      </vt:variant>
      <vt:variant>
        <vt:i4>47</vt:i4>
      </vt:variant>
      <vt:variant>
        <vt:i4>0</vt:i4>
      </vt:variant>
      <vt:variant>
        <vt:i4>5</vt:i4>
      </vt:variant>
      <vt:variant>
        <vt:lpwstr/>
      </vt:variant>
      <vt:variant>
        <vt:lpwstr>_Toc74204561</vt:lpwstr>
      </vt:variant>
      <vt:variant>
        <vt:i4>1441847</vt:i4>
      </vt:variant>
      <vt:variant>
        <vt:i4>41</vt:i4>
      </vt:variant>
      <vt:variant>
        <vt:i4>0</vt:i4>
      </vt:variant>
      <vt:variant>
        <vt:i4>5</vt:i4>
      </vt:variant>
      <vt:variant>
        <vt:lpwstr/>
      </vt:variant>
      <vt:variant>
        <vt:lpwstr>_Toc74204560</vt:lpwstr>
      </vt:variant>
      <vt:variant>
        <vt:i4>2031668</vt:i4>
      </vt:variant>
      <vt:variant>
        <vt:i4>35</vt:i4>
      </vt:variant>
      <vt:variant>
        <vt:i4>0</vt:i4>
      </vt:variant>
      <vt:variant>
        <vt:i4>5</vt:i4>
      </vt:variant>
      <vt:variant>
        <vt:lpwstr/>
      </vt:variant>
      <vt:variant>
        <vt:lpwstr>_Toc74204559</vt:lpwstr>
      </vt:variant>
      <vt:variant>
        <vt:i4>1966132</vt:i4>
      </vt:variant>
      <vt:variant>
        <vt:i4>29</vt:i4>
      </vt:variant>
      <vt:variant>
        <vt:i4>0</vt:i4>
      </vt:variant>
      <vt:variant>
        <vt:i4>5</vt:i4>
      </vt:variant>
      <vt:variant>
        <vt:lpwstr/>
      </vt:variant>
      <vt:variant>
        <vt:lpwstr>_Toc74204558</vt:lpwstr>
      </vt:variant>
      <vt:variant>
        <vt:i4>1114164</vt:i4>
      </vt:variant>
      <vt:variant>
        <vt:i4>23</vt:i4>
      </vt:variant>
      <vt:variant>
        <vt:i4>0</vt:i4>
      </vt:variant>
      <vt:variant>
        <vt:i4>5</vt:i4>
      </vt:variant>
      <vt:variant>
        <vt:lpwstr/>
      </vt:variant>
      <vt:variant>
        <vt:lpwstr>_Toc74204557</vt:lpwstr>
      </vt:variant>
      <vt:variant>
        <vt:i4>1048628</vt:i4>
      </vt:variant>
      <vt:variant>
        <vt:i4>17</vt:i4>
      </vt:variant>
      <vt:variant>
        <vt:i4>0</vt:i4>
      </vt:variant>
      <vt:variant>
        <vt:i4>5</vt:i4>
      </vt:variant>
      <vt:variant>
        <vt:lpwstr/>
      </vt:variant>
      <vt:variant>
        <vt:lpwstr>_Toc74204556</vt:lpwstr>
      </vt:variant>
      <vt:variant>
        <vt:i4>5636149</vt:i4>
      </vt:variant>
      <vt:variant>
        <vt:i4>12</vt:i4>
      </vt:variant>
      <vt:variant>
        <vt:i4>0</vt:i4>
      </vt:variant>
      <vt:variant>
        <vt:i4>5</vt:i4>
      </vt:variant>
      <vt:variant>
        <vt:lpwstr>mailto:grid.code@nationalgrideso.com</vt:lpwstr>
      </vt:variant>
      <vt:variant>
        <vt:lpwstr/>
      </vt:variant>
      <vt:variant>
        <vt:i4>7077891</vt:i4>
      </vt:variant>
      <vt:variant>
        <vt:i4>9</vt:i4>
      </vt:variant>
      <vt:variant>
        <vt:i4>0</vt:i4>
      </vt:variant>
      <vt:variant>
        <vt:i4>5</vt:i4>
      </vt:variant>
      <vt:variant>
        <vt:lpwstr>mailto:milly.lewis@nationalgrideso.com</vt:lpwstr>
      </vt:variant>
      <vt:variant>
        <vt:lpwstr/>
      </vt:variant>
      <vt:variant>
        <vt:i4>1507439</vt:i4>
      </vt:variant>
      <vt:variant>
        <vt:i4>6</vt:i4>
      </vt:variant>
      <vt:variant>
        <vt:i4>0</vt:i4>
      </vt:variant>
      <vt:variant>
        <vt:i4>5</vt:i4>
      </vt:variant>
      <vt:variant>
        <vt:lpwstr>mailto:stephen.baker@nationalgrideso.com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4915302</vt:i4>
      </vt:variant>
      <vt:variant>
        <vt:i4>15</vt:i4>
      </vt:variant>
      <vt:variant>
        <vt:i4>0</vt:i4>
      </vt:variant>
      <vt:variant>
        <vt:i4>5</vt:i4>
      </vt:variant>
      <vt:variant>
        <vt:lpwstr>mailto:Bernie.Dolan@uk.nationalgrid.com</vt:lpwstr>
      </vt:variant>
      <vt:variant>
        <vt:lpwstr/>
      </vt:variant>
      <vt:variant>
        <vt:i4>3866653</vt:i4>
      </vt:variant>
      <vt:variant>
        <vt:i4>12</vt:i4>
      </vt:variant>
      <vt:variant>
        <vt:i4>0</vt:i4>
      </vt:variant>
      <vt:variant>
        <vt:i4>5</vt:i4>
      </vt:variant>
      <vt:variant>
        <vt:lpwstr>mailto:Milly.Lewis@uk.nationalgrid.com</vt:lpwstr>
      </vt:variant>
      <vt:variant>
        <vt:lpwstr/>
      </vt:variant>
      <vt:variant>
        <vt:i4>4915302</vt:i4>
      </vt:variant>
      <vt:variant>
        <vt:i4>9</vt:i4>
      </vt:variant>
      <vt:variant>
        <vt:i4>0</vt:i4>
      </vt:variant>
      <vt:variant>
        <vt:i4>5</vt:i4>
      </vt:variant>
      <vt:variant>
        <vt:lpwstr>mailto:Bernie.Dolan@uk.nationalgrid.com</vt:lpwstr>
      </vt:variant>
      <vt:variant>
        <vt:lpwstr/>
      </vt:variant>
      <vt:variant>
        <vt:i4>3866653</vt:i4>
      </vt:variant>
      <vt:variant>
        <vt:i4>6</vt:i4>
      </vt:variant>
      <vt:variant>
        <vt:i4>0</vt:i4>
      </vt:variant>
      <vt:variant>
        <vt:i4>5</vt:i4>
      </vt:variant>
      <vt:variant>
        <vt:lpwstr>mailto:Milly.Lewis@uk.nationalgrid.com</vt:lpwstr>
      </vt:variant>
      <vt:variant>
        <vt:lpwstr/>
      </vt:variant>
      <vt:variant>
        <vt:i4>3866653</vt:i4>
      </vt:variant>
      <vt:variant>
        <vt:i4>3</vt:i4>
      </vt:variant>
      <vt:variant>
        <vt:i4>0</vt:i4>
      </vt:variant>
      <vt:variant>
        <vt:i4>5</vt:i4>
      </vt:variant>
      <vt:variant>
        <vt:lpwstr>mailto:Milly.Lewis@uk.nationalgrid.com</vt:lpwstr>
      </vt:variant>
      <vt:variant>
        <vt:lpwstr/>
      </vt:variant>
      <vt:variant>
        <vt:i4>5570609</vt:i4>
      </vt:variant>
      <vt:variant>
        <vt:i4>0</vt:i4>
      </vt:variant>
      <vt:variant>
        <vt:i4>0</vt:i4>
      </vt:variant>
      <vt:variant>
        <vt:i4>5</vt:i4>
      </vt:variant>
      <vt:variant>
        <vt:lpwstr>mailto:Bernie.Dolan@nationalgrideso.com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Milly Lewis</cp:lastModifiedBy>
  <cp:revision>5</cp:revision>
  <dcterms:created xsi:type="dcterms:W3CDTF">2024-08-19T15:01:00Z</dcterms:created>
  <dcterms:modified xsi:type="dcterms:W3CDTF">2024-08-19T15:05:00Z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