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E9CCB" w14:textId="77777777" w:rsidR="00D846C8" w:rsidRDefault="00D846C8" w:rsidP="00D846C8">
      <w:pPr>
        <w:pStyle w:val="Heading1"/>
        <w:keepNext/>
        <w:pageBreakBefore/>
        <w:widowControl/>
        <w:tabs>
          <w:tab w:val="clear" w:pos="1700"/>
        </w:tabs>
        <w:spacing w:before="240" w:line="360" w:lineRule="auto"/>
        <w:ind w:left="0" w:firstLine="0"/>
        <w:jc w:val="center"/>
        <w:rPr>
          <w:rFonts w:ascii="Arial" w:hAnsi="Arial" w:cs="Arial"/>
          <w:b/>
          <w:bCs/>
          <w:kern w:val="28"/>
          <w:sz w:val="24"/>
          <w:szCs w:val="24"/>
          <w:u w:val="single"/>
        </w:rPr>
      </w:pPr>
      <w:bookmarkStart w:id="0" w:name="_DV_M0"/>
      <w:bookmarkEnd w:id="0"/>
      <w:r>
        <w:rPr>
          <w:rFonts w:ascii="Arial" w:hAnsi="Arial" w:cs="Arial"/>
          <w:b/>
          <w:bCs/>
          <w:kern w:val="28"/>
          <w:sz w:val="24"/>
          <w:szCs w:val="24"/>
          <w:u w:val="single"/>
        </w:rPr>
        <w:t>[SCHEDULE 2 EXHIBIT 3A]</w:t>
      </w:r>
    </w:p>
    <w:p w14:paraId="3D11EFB6" w14:textId="77777777" w:rsidR="00D846C8" w:rsidRDefault="00D846C8" w:rsidP="00D846C8">
      <w:pPr>
        <w:pStyle w:val="BodyText"/>
        <w:widowControl/>
        <w:spacing w:line="360" w:lineRule="auto"/>
        <w:ind w:left="4253" w:hanging="4253"/>
        <w:jc w:val="center"/>
        <w:rPr>
          <w:rFonts w:ascii="Arial" w:hAnsi="Arial" w:cs="Arial"/>
          <w:b/>
          <w:bCs/>
        </w:rPr>
      </w:pPr>
      <w:bookmarkStart w:id="1" w:name="_DV_M1"/>
      <w:bookmarkEnd w:id="1"/>
      <w:r>
        <w:rPr>
          <w:rFonts w:ascii="Arial" w:hAnsi="Arial" w:cs="Arial"/>
          <w:b/>
          <w:bCs/>
        </w:rPr>
        <w:t>INDICATIVE</w:t>
      </w:r>
    </w:p>
    <w:p w14:paraId="7425FC65" w14:textId="77777777" w:rsidR="00D846C8" w:rsidRDefault="00842DF9" w:rsidP="00D846C8">
      <w:pPr>
        <w:pStyle w:val="BodyText"/>
        <w:widowControl/>
        <w:spacing w:line="360" w:lineRule="auto"/>
        <w:ind w:left="4253" w:hanging="4253"/>
        <w:jc w:val="center"/>
        <w:rPr>
          <w:rFonts w:ascii="Arial" w:hAnsi="Arial" w:cs="Arial"/>
          <w:b/>
          <w:bCs/>
          <w:u w:val="single"/>
        </w:rPr>
      </w:pPr>
      <w:bookmarkStart w:id="2" w:name="_DV_M2"/>
      <w:bookmarkEnd w:id="2"/>
      <w:r>
        <w:rPr>
          <w:rFonts w:ascii="Arial" w:hAnsi="Arial" w:cs="Arial"/>
          <w:b/>
          <w:bCs/>
          <w:u w:val="single"/>
        </w:rPr>
        <w:t xml:space="preserve">DATED [ </w:t>
      </w:r>
      <w:r w:rsidR="0061281A">
        <w:rPr>
          <w:rFonts w:ascii="Arial" w:hAnsi="Arial" w:cs="Arial"/>
          <w:b/>
          <w:bCs/>
          <w:u w:val="single"/>
        </w:rPr>
        <w:t xml:space="preserve"> ]</w:t>
      </w:r>
      <w:r>
        <w:rPr>
          <w:rFonts w:ascii="Arial" w:hAnsi="Arial" w:cs="Arial"/>
          <w:b/>
          <w:bCs/>
          <w:u w:val="single"/>
        </w:rPr>
        <w:t xml:space="preserve"> 20[ </w:t>
      </w:r>
      <w:r w:rsidR="00D846C8">
        <w:rPr>
          <w:rFonts w:ascii="Arial" w:hAnsi="Arial" w:cs="Arial"/>
          <w:b/>
          <w:bCs/>
          <w:u w:val="single"/>
        </w:rPr>
        <w:t>]</w:t>
      </w:r>
    </w:p>
    <w:p w14:paraId="7050A261" w14:textId="77777777" w:rsidR="00D846C8" w:rsidRDefault="00D846C8" w:rsidP="00D846C8">
      <w:pPr>
        <w:pStyle w:val="BodyText"/>
        <w:widowControl/>
        <w:jc w:val="center"/>
        <w:rPr>
          <w:rFonts w:ascii="Arial" w:hAnsi="Arial" w:cs="Arial"/>
          <w:b/>
          <w:bCs/>
        </w:rPr>
      </w:pPr>
      <w:bookmarkStart w:id="3" w:name="_DV_M3"/>
      <w:bookmarkEnd w:id="3"/>
      <w:r>
        <w:rPr>
          <w:rFonts w:ascii="Arial" w:hAnsi="Arial" w:cs="Arial"/>
          <w:b/>
          <w:bCs/>
        </w:rPr>
        <w:t>NATIONAL GRID ELECTRICITY</w:t>
      </w:r>
      <w:r w:rsidR="00842DF9">
        <w:rPr>
          <w:rFonts w:ascii="Arial" w:hAnsi="Arial" w:cs="Arial"/>
          <w:b/>
          <w:bCs/>
        </w:rPr>
        <w:t>SYSTEM OPERATOR LIMITED</w:t>
      </w:r>
      <w:r>
        <w:rPr>
          <w:rFonts w:ascii="Arial" w:hAnsi="Arial" w:cs="Arial"/>
          <w:b/>
          <w:bCs/>
        </w:rPr>
        <w:tab/>
      </w:r>
      <w:r>
        <w:rPr>
          <w:rFonts w:ascii="Arial" w:hAnsi="Arial" w:cs="Arial"/>
          <w:b/>
          <w:bCs/>
        </w:rPr>
        <w:tab/>
        <w:t>(1)</w:t>
      </w:r>
    </w:p>
    <w:p w14:paraId="60724E76" w14:textId="77777777" w:rsidR="00D846C8" w:rsidRDefault="00D846C8" w:rsidP="00D846C8">
      <w:pPr>
        <w:pStyle w:val="BodyText"/>
        <w:widowControl/>
        <w:jc w:val="center"/>
        <w:rPr>
          <w:rFonts w:ascii="Arial" w:hAnsi="Arial" w:cs="Arial"/>
          <w:b/>
          <w:bCs/>
        </w:rPr>
      </w:pPr>
      <w:bookmarkStart w:id="4" w:name="_DV_M4"/>
      <w:bookmarkEnd w:id="4"/>
      <w:r>
        <w:rPr>
          <w:rFonts w:ascii="Arial" w:hAnsi="Arial" w:cs="Arial"/>
          <w:b/>
          <w:bCs/>
        </w:rPr>
        <w:t>and</w:t>
      </w:r>
    </w:p>
    <w:p w14:paraId="1C38DC03" w14:textId="77777777" w:rsidR="00D846C8" w:rsidRDefault="00D846C8" w:rsidP="00D846C8">
      <w:pPr>
        <w:pStyle w:val="BodyText"/>
        <w:widowControl/>
        <w:jc w:val="center"/>
        <w:rPr>
          <w:rFonts w:ascii="Arial" w:hAnsi="Arial" w:cs="Arial"/>
          <w:b/>
          <w:bCs/>
        </w:rPr>
      </w:pPr>
    </w:p>
    <w:p w14:paraId="4C5D1C15" w14:textId="77777777" w:rsidR="00D846C8" w:rsidRDefault="00D846C8" w:rsidP="00D846C8">
      <w:pPr>
        <w:pStyle w:val="BodyText"/>
        <w:widowControl/>
        <w:rPr>
          <w:rFonts w:ascii="Arial" w:hAnsi="Arial" w:cs="Arial"/>
          <w:b/>
          <w:bCs/>
        </w:rPr>
      </w:pPr>
      <w:bookmarkStart w:id="5" w:name="_DV_M5"/>
      <w:bookmarkEnd w:id="5"/>
      <w:r>
        <w:rPr>
          <w:rFonts w:ascii="Arial" w:hAnsi="Arial" w:cs="Arial"/>
          <w:b/>
          <w:bCs/>
        </w:rPr>
        <w:tab/>
      </w:r>
      <w:r>
        <w:rPr>
          <w:rFonts w:ascii="Arial" w:hAnsi="Arial" w:cs="Arial"/>
          <w:b/>
          <w:bCs/>
        </w:rPr>
        <w:tab/>
        <w:t xml:space="preserve">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w:t>
      </w:r>
      <w:r>
        <w:rPr>
          <w:rFonts w:ascii="Arial" w:hAnsi="Arial" w:cs="Arial"/>
          <w:b/>
          <w:bCs/>
        </w:rPr>
        <w:tab/>
      </w:r>
      <w:r>
        <w:rPr>
          <w:rFonts w:ascii="Arial" w:hAnsi="Arial" w:cs="Arial"/>
          <w:b/>
          <w:bCs/>
        </w:rPr>
        <w:tab/>
        <w:t>(2)</w:t>
      </w:r>
    </w:p>
    <w:p w14:paraId="2B0B25ED" w14:textId="77777777" w:rsidR="00D846C8" w:rsidRDefault="00D846C8" w:rsidP="00D846C8">
      <w:pPr>
        <w:pStyle w:val="BodyText"/>
        <w:widowControl/>
        <w:spacing w:line="360" w:lineRule="auto"/>
        <w:rPr>
          <w:rFonts w:ascii="Arial" w:hAnsi="Arial" w:cs="Arial"/>
          <w:b/>
          <w:bCs/>
        </w:rPr>
      </w:pPr>
    </w:p>
    <w:p w14:paraId="65BAB5D5"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r>
        <w:rPr>
          <w:rFonts w:ascii="Arial" w:hAnsi="Arial"/>
          <w:b/>
          <w:bCs/>
          <w:highlight w:val="yellow"/>
          <w:u w:val="single"/>
        </w:rPr>
        <w:t xml:space="preserve"> </w:t>
      </w:r>
    </w:p>
    <w:p w14:paraId="46DEAA2F" w14:textId="77777777" w:rsidR="00D846C8" w:rsidRDefault="00866EE7"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6" w:name="_DV_M6"/>
      <w:bookmarkEnd w:id="6"/>
      <w:r>
        <w:rPr>
          <w:rFonts w:ascii="Arial" w:hAnsi="Arial" w:cs="Arial"/>
          <w:b/>
          <w:bCs/>
        </w:rPr>
        <w:t xml:space="preserve">THE </w:t>
      </w:r>
      <w:r w:rsidR="00D846C8">
        <w:rPr>
          <w:rFonts w:ascii="Arial" w:hAnsi="Arial" w:cs="Arial"/>
          <w:b/>
          <w:bCs/>
        </w:rPr>
        <w:t>CONNECTION AND USE OF SYSTEM CODE</w:t>
      </w:r>
    </w:p>
    <w:p w14:paraId="6733A5F0"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7" w:name="_DV_M7"/>
      <w:bookmarkEnd w:id="7"/>
      <w:r>
        <w:rPr>
          <w:rFonts w:ascii="Arial" w:hAnsi="Arial" w:cs="Arial"/>
          <w:b/>
          <w:bCs/>
        </w:rPr>
        <w:t xml:space="preserve">OFFSHORE CONSTRUCTION AGREEMENT </w:t>
      </w:r>
    </w:p>
    <w:p w14:paraId="4371D25C"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009FFC07"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14943B8A" w14:textId="77777777" w:rsidR="00D846C8" w:rsidRDefault="00D846C8" w:rsidP="00D846C8">
      <w:pPr>
        <w:pStyle w:val="BodyText"/>
        <w:widowControl/>
        <w:ind w:left="360"/>
        <w:jc w:val="center"/>
        <w:rPr>
          <w:rFonts w:ascii="Arial" w:hAnsi="Arial" w:cs="Arial"/>
          <w:b/>
          <w:bCs/>
          <w:u w:val="single"/>
        </w:rPr>
      </w:pPr>
      <w:bookmarkStart w:id="8" w:name="_DV_M8"/>
      <w:bookmarkEnd w:id="8"/>
      <w:r>
        <w:rPr>
          <w:rFonts w:ascii="Arial" w:hAnsi="Arial" w:cs="Arial"/>
        </w:rPr>
        <w:br w:type="page"/>
      </w:r>
      <w:r>
        <w:rPr>
          <w:rFonts w:ascii="Arial" w:hAnsi="Arial" w:cs="Arial"/>
          <w:u w:val="single"/>
        </w:rPr>
        <w:lastRenderedPageBreak/>
        <w:t>CONTENTS</w:t>
      </w:r>
    </w:p>
    <w:p w14:paraId="15BCC9F2" w14:textId="77777777" w:rsidR="00D846C8" w:rsidRDefault="00D846C8" w:rsidP="00D846C8">
      <w:pPr>
        <w:pStyle w:val="BodyText"/>
        <w:widowControl/>
        <w:jc w:val="center"/>
        <w:rPr>
          <w:rFonts w:ascii="Arial" w:hAnsi="Arial" w:cs="Arial"/>
          <w:u w:val="single"/>
        </w:rPr>
      </w:pPr>
    </w:p>
    <w:tbl>
      <w:tblPr>
        <w:tblW w:w="0" w:type="auto"/>
        <w:tblLayout w:type="fixed"/>
        <w:tblLook w:val="0000" w:firstRow="0" w:lastRow="0" w:firstColumn="0" w:lastColumn="0" w:noHBand="0" w:noVBand="0"/>
      </w:tblPr>
      <w:tblGrid>
        <w:gridCol w:w="1998"/>
        <w:gridCol w:w="7244"/>
      </w:tblGrid>
      <w:tr w:rsidR="00D846C8" w14:paraId="001BCAD2" w14:textId="77777777" w:rsidTr="00D846C8">
        <w:tc>
          <w:tcPr>
            <w:tcW w:w="1998" w:type="dxa"/>
            <w:tcBorders>
              <w:top w:val="nil"/>
              <w:left w:val="nil"/>
              <w:bottom w:val="nil"/>
              <w:right w:val="nil"/>
            </w:tcBorders>
          </w:tcPr>
          <w:p w14:paraId="069BF95C" w14:textId="77777777" w:rsidR="00D846C8" w:rsidRDefault="00D846C8" w:rsidP="00D846C8">
            <w:pPr>
              <w:pStyle w:val="BodyText"/>
              <w:widowControl/>
              <w:jc w:val="both"/>
              <w:rPr>
                <w:rFonts w:ascii="Arial" w:hAnsi="Arial" w:cs="Arial"/>
                <w:u w:val="single"/>
              </w:rPr>
            </w:pPr>
            <w:r>
              <w:rPr>
                <w:rFonts w:ascii="Arial" w:hAnsi="Arial" w:cs="Arial"/>
                <w:u w:val="single"/>
              </w:rPr>
              <w:t>Clause</w:t>
            </w:r>
          </w:p>
        </w:tc>
        <w:tc>
          <w:tcPr>
            <w:tcW w:w="7244" w:type="dxa"/>
            <w:tcBorders>
              <w:top w:val="nil"/>
              <w:left w:val="nil"/>
              <w:bottom w:val="nil"/>
              <w:right w:val="nil"/>
            </w:tcBorders>
          </w:tcPr>
          <w:p w14:paraId="28B9EF3D" w14:textId="77777777" w:rsidR="00D846C8" w:rsidRDefault="00D846C8" w:rsidP="00D846C8">
            <w:pPr>
              <w:pStyle w:val="BodyText"/>
              <w:widowControl/>
              <w:jc w:val="both"/>
              <w:rPr>
                <w:rFonts w:ascii="Arial" w:hAnsi="Arial" w:cs="Arial"/>
                <w:u w:val="single"/>
              </w:rPr>
            </w:pPr>
            <w:r>
              <w:rPr>
                <w:rFonts w:ascii="Arial" w:hAnsi="Arial" w:cs="Arial"/>
                <w:u w:val="single"/>
              </w:rPr>
              <w:t>Title</w:t>
            </w:r>
          </w:p>
        </w:tc>
      </w:tr>
      <w:tr w:rsidR="00D846C8" w14:paraId="04E88639" w14:textId="77777777" w:rsidTr="00D846C8">
        <w:tc>
          <w:tcPr>
            <w:tcW w:w="1998" w:type="dxa"/>
            <w:tcBorders>
              <w:top w:val="nil"/>
              <w:left w:val="nil"/>
              <w:bottom w:val="nil"/>
              <w:right w:val="nil"/>
            </w:tcBorders>
          </w:tcPr>
          <w:p w14:paraId="45409957" w14:textId="77777777" w:rsidR="00D846C8" w:rsidRDefault="00D846C8" w:rsidP="00D846C8">
            <w:pPr>
              <w:pStyle w:val="BodyText"/>
              <w:widowControl/>
              <w:jc w:val="both"/>
              <w:rPr>
                <w:rFonts w:ascii="Arial" w:hAnsi="Arial" w:cs="Arial"/>
              </w:rPr>
            </w:pPr>
            <w:r>
              <w:rPr>
                <w:rFonts w:ascii="Arial" w:hAnsi="Arial" w:cs="Arial"/>
              </w:rPr>
              <w:t>1</w:t>
            </w:r>
          </w:p>
        </w:tc>
        <w:tc>
          <w:tcPr>
            <w:tcW w:w="7244" w:type="dxa"/>
            <w:tcBorders>
              <w:top w:val="nil"/>
              <w:left w:val="nil"/>
              <w:bottom w:val="nil"/>
              <w:right w:val="nil"/>
            </w:tcBorders>
          </w:tcPr>
          <w:p w14:paraId="5A4785E5" w14:textId="77777777" w:rsidR="00D846C8" w:rsidRDefault="00D846C8" w:rsidP="00D846C8">
            <w:pPr>
              <w:pStyle w:val="BodyText"/>
              <w:widowControl/>
              <w:jc w:val="both"/>
              <w:rPr>
                <w:rFonts w:ascii="Arial" w:hAnsi="Arial" w:cs="Arial"/>
              </w:rPr>
            </w:pPr>
            <w:r>
              <w:rPr>
                <w:rFonts w:ascii="Arial" w:hAnsi="Arial" w:cs="Arial"/>
              </w:rPr>
              <w:t>Definitions, Interpretation and Construction</w:t>
            </w:r>
          </w:p>
        </w:tc>
      </w:tr>
      <w:tr w:rsidR="00D846C8" w14:paraId="6AC08355" w14:textId="77777777" w:rsidTr="00D846C8">
        <w:tc>
          <w:tcPr>
            <w:tcW w:w="1998" w:type="dxa"/>
            <w:tcBorders>
              <w:top w:val="nil"/>
              <w:left w:val="nil"/>
              <w:bottom w:val="nil"/>
              <w:right w:val="nil"/>
            </w:tcBorders>
          </w:tcPr>
          <w:p w14:paraId="6771FEFD" w14:textId="77777777" w:rsidR="00D846C8" w:rsidRDefault="00D846C8" w:rsidP="00D846C8">
            <w:pPr>
              <w:pStyle w:val="BodyText"/>
              <w:widowControl/>
              <w:jc w:val="both"/>
              <w:rPr>
                <w:rFonts w:ascii="Arial" w:hAnsi="Arial" w:cs="Arial"/>
              </w:rPr>
            </w:pPr>
            <w:r>
              <w:rPr>
                <w:rFonts w:ascii="Arial" w:hAnsi="Arial" w:cs="Arial"/>
              </w:rPr>
              <w:t>2</w:t>
            </w:r>
          </w:p>
        </w:tc>
        <w:tc>
          <w:tcPr>
            <w:tcW w:w="7244" w:type="dxa"/>
            <w:tcBorders>
              <w:top w:val="nil"/>
              <w:left w:val="nil"/>
              <w:bottom w:val="nil"/>
              <w:right w:val="nil"/>
            </w:tcBorders>
          </w:tcPr>
          <w:p w14:paraId="1B50184A" w14:textId="77777777" w:rsidR="00D846C8" w:rsidRDefault="00D846C8" w:rsidP="00D846C8">
            <w:pPr>
              <w:pStyle w:val="BodyText"/>
              <w:widowControl/>
              <w:jc w:val="both"/>
              <w:rPr>
                <w:rFonts w:ascii="Arial" w:hAnsi="Arial" w:cs="Arial"/>
              </w:rPr>
            </w:pPr>
            <w:r>
              <w:rPr>
                <w:rFonts w:ascii="Arial" w:hAnsi="Arial" w:cs="Arial"/>
              </w:rPr>
              <w:t>Carrying out of the Works</w:t>
            </w:r>
          </w:p>
        </w:tc>
      </w:tr>
      <w:tr w:rsidR="00D846C8" w14:paraId="3E7BBA2F" w14:textId="77777777" w:rsidTr="00D846C8">
        <w:tc>
          <w:tcPr>
            <w:tcW w:w="1998" w:type="dxa"/>
            <w:tcBorders>
              <w:top w:val="nil"/>
              <w:left w:val="nil"/>
              <w:bottom w:val="nil"/>
              <w:right w:val="nil"/>
            </w:tcBorders>
          </w:tcPr>
          <w:p w14:paraId="767B3369" w14:textId="77777777" w:rsidR="00D846C8" w:rsidRDefault="00D846C8" w:rsidP="00D846C8">
            <w:pPr>
              <w:pStyle w:val="BodyText"/>
              <w:widowControl/>
              <w:jc w:val="both"/>
              <w:rPr>
                <w:rFonts w:ascii="Arial" w:hAnsi="Arial" w:cs="Arial"/>
              </w:rPr>
            </w:pPr>
            <w:r>
              <w:rPr>
                <w:rFonts w:ascii="Arial" w:hAnsi="Arial" w:cs="Arial"/>
              </w:rPr>
              <w:t>3</w:t>
            </w:r>
          </w:p>
        </w:tc>
        <w:tc>
          <w:tcPr>
            <w:tcW w:w="7244" w:type="dxa"/>
            <w:tcBorders>
              <w:top w:val="nil"/>
              <w:left w:val="nil"/>
              <w:bottom w:val="nil"/>
              <w:right w:val="nil"/>
            </w:tcBorders>
          </w:tcPr>
          <w:p w14:paraId="6F7033AF" w14:textId="77777777" w:rsidR="00D846C8" w:rsidRDefault="00D846C8" w:rsidP="00D846C8">
            <w:pPr>
              <w:pStyle w:val="BodyText"/>
              <w:widowControl/>
              <w:jc w:val="both"/>
              <w:rPr>
                <w:rFonts w:ascii="Arial" w:hAnsi="Arial" w:cs="Arial"/>
              </w:rPr>
            </w:pPr>
            <w:r>
              <w:rPr>
                <w:rFonts w:ascii="Arial" w:hAnsi="Arial" w:cs="Arial"/>
              </w:rPr>
              <w:t>Delays</w:t>
            </w:r>
          </w:p>
        </w:tc>
      </w:tr>
      <w:tr w:rsidR="00D846C8" w14:paraId="41434F89" w14:textId="77777777" w:rsidTr="00D846C8">
        <w:tc>
          <w:tcPr>
            <w:tcW w:w="1998" w:type="dxa"/>
            <w:tcBorders>
              <w:top w:val="nil"/>
              <w:left w:val="nil"/>
              <w:bottom w:val="nil"/>
              <w:right w:val="nil"/>
            </w:tcBorders>
          </w:tcPr>
          <w:p w14:paraId="2BA26F6C" w14:textId="77777777" w:rsidR="00D846C8" w:rsidRDefault="00D846C8" w:rsidP="00D846C8">
            <w:pPr>
              <w:pStyle w:val="BodyText"/>
              <w:widowControl/>
              <w:jc w:val="both"/>
              <w:rPr>
                <w:rFonts w:ascii="Arial" w:hAnsi="Arial" w:cs="Arial"/>
              </w:rPr>
            </w:pPr>
            <w:r>
              <w:rPr>
                <w:rFonts w:ascii="Arial" w:hAnsi="Arial" w:cs="Arial"/>
              </w:rPr>
              <w:t>4</w:t>
            </w:r>
          </w:p>
        </w:tc>
        <w:tc>
          <w:tcPr>
            <w:tcW w:w="7244" w:type="dxa"/>
            <w:tcBorders>
              <w:top w:val="nil"/>
              <w:left w:val="nil"/>
              <w:bottom w:val="nil"/>
              <w:right w:val="nil"/>
            </w:tcBorders>
          </w:tcPr>
          <w:p w14:paraId="11994D9E" w14:textId="77777777" w:rsidR="00D846C8" w:rsidRDefault="00D846C8" w:rsidP="00D846C8">
            <w:pPr>
              <w:pStyle w:val="BodyText"/>
              <w:widowControl/>
              <w:jc w:val="both"/>
              <w:rPr>
                <w:rFonts w:ascii="Arial" w:hAnsi="Arial" w:cs="Arial"/>
              </w:rPr>
            </w:pPr>
            <w:r>
              <w:rPr>
                <w:rFonts w:ascii="Arial" w:hAnsi="Arial" w:cs="Arial"/>
              </w:rPr>
              <w:t>Commissioning Programme and Liquidated Damages</w:t>
            </w:r>
          </w:p>
        </w:tc>
      </w:tr>
      <w:tr w:rsidR="00D846C8" w14:paraId="0731C0FF" w14:textId="77777777" w:rsidTr="00D846C8">
        <w:tc>
          <w:tcPr>
            <w:tcW w:w="1998" w:type="dxa"/>
            <w:tcBorders>
              <w:top w:val="nil"/>
              <w:left w:val="nil"/>
              <w:bottom w:val="nil"/>
              <w:right w:val="nil"/>
            </w:tcBorders>
          </w:tcPr>
          <w:p w14:paraId="4E4F09E5" w14:textId="77777777" w:rsidR="00D846C8" w:rsidRDefault="00D846C8" w:rsidP="00D846C8">
            <w:pPr>
              <w:pStyle w:val="BodyText"/>
              <w:widowControl/>
              <w:jc w:val="both"/>
              <w:rPr>
                <w:rFonts w:ascii="Arial" w:hAnsi="Arial" w:cs="Arial"/>
              </w:rPr>
            </w:pPr>
            <w:r>
              <w:rPr>
                <w:rFonts w:ascii="Arial" w:hAnsi="Arial" w:cs="Arial"/>
              </w:rPr>
              <w:t>5</w:t>
            </w:r>
          </w:p>
        </w:tc>
        <w:tc>
          <w:tcPr>
            <w:tcW w:w="7244" w:type="dxa"/>
            <w:tcBorders>
              <w:top w:val="nil"/>
              <w:left w:val="nil"/>
              <w:bottom w:val="nil"/>
              <w:right w:val="nil"/>
            </w:tcBorders>
          </w:tcPr>
          <w:p w14:paraId="493B68D6" w14:textId="77777777" w:rsidR="00D846C8" w:rsidRDefault="00D846C8" w:rsidP="00D846C8">
            <w:pPr>
              <w:pStyle w:val="BodyText"/>
              <w:widowControl/>
              <w:jc w:val="both"/>
              <w:rPr>
                <w:rFonts w:ascii="Arial" w:hAnsi="Arial" w:cs="Arial"/>
              </w:rPr>
            </w:pPr>
            <w:r>
              <w:rPr>
                <w:rFonts w:ascii="Arial" w:hAnsi="Arial" w:cs="Arial"/>
              </w:rPr>
              <w:t>Approval to Connect/Energise/Become Operational</w:t>
            </w:r>
          </w:p>
        </w:tc>
      </w:tr>
      <w:tr w:rsidR="00D846C8" w14:paraId="1C9D39CF" w14:textId="77777777" w:rsidTr="00D846C8">
        <w:tc>
          <w:tcPr>
            <w:tcW w:w="1998" w:type="dxa"/>
            <w:tcBorders>
              <w:top w:val="nil"/>
              <w:left w:val="nil"/>
              <w:bottom w:val="nil"/>
              <w:right w:val="nil"/>
            </w:tcBorders>
          </w:tcPr>
          <w:p w14:paraId="1AC5B5A7" w14:textId="77777777" w:rsidR="00D846C8" w:rsidRDefault="00D846C8" w:rsidP="00D846C8">
            <w:pPr>
              <w:pStyle w:val="BodyText"/>
              <w:widowControl/>
              <w:jc w:val="both"/>
              <w:rPr>
                <w:rFonts w:ascii="Arial" w:hAnsi="Arial" w:cs="Arial"/>
              </w:rPr>
            </w:pPr>
            <w:r>
              <w:rPr>
                <w:rFonts w:ascii="Arial" w:hAnsi="Arial" w:cs="Arial"/>
              </w:rPr>
              <w:t>6</w:t>
            </w:r>
          </w:p>
        </w:tc>
        <w:tc>
          <w:tcPr>
            <w:tcW w:w="7244" w:type="dxa"/>
            <w:tcBorders>
              <w:top w:val="nil"/>
              <w:left w:val="nil"/>
              <w:bottom w:val="nil"/>
              <w:right w:val="nil"/>
            </w:tcBorders>
          </w:tcPr>
          <w:p w14:paraId="2DD6984B"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81FD71" w14:textId="77777777" w:rsidTr="00D846C8">
        <w:tc>
          <w:tcPr>
            <w:tcW w:w="1998" w:type="dxa"/>
            <w:tcBorders>
              <w:top w:val="nil"/>
              <w:left w:val="nil"/>
              <w:bottom w:val="nil"/>
              <w:right w:val="nil"/>
            </w:tcBorders>
          </w:tcPr>
          <w:p w14:paraId="56BF7564" w14:textId="77777777" w:rsidR="00D846C8" w:rsidRDefault="00D846C8" w:rsidP="00D846C8">
            <w:pPr>
              <w:pStyle w:val="BodyText"/>
              <w:widowControl/>
              <w:jc w:val="both"/>
              <w:rPr>
                <w:rFonts w:ascii="Arial" w:hAnsi="Arial" w:cs="Arial"/>
              </w:rPr>
            </w:pPr>
            <w:r>
              <w:rPr>
                <w:rFonts w:ascii="Arial" w:hAnsi="Arial" w:cs="Arial"/>
              </w:rPr>
              <w:t>7</w:t>
            </w:r>
          </w:p>
        </w:tc>
        <w:tc>
          <w:tcPr>
            <w:tcW w:w="7244" w:type="dxa"/>
            <w:tcBorders>
              <w:top w:val="nil"/>
              <w:left w:val="nil"/>
              <w:bottom w:val="nil"/>
              <w:right w:val="nil"/>
            </w:tcBorders>
          </w:tcPr>
          <w:p w14:paraId="0A076A34" w14:textId="77777777" w:rsidR="00D846C8" w:rsidRDefault="00D846C8" w:rsidP="00D846C8">
            <w:pPr>
              <w:pStyle w:val="BodyText"/>
              <w:widowControl/>
              <w:jc w:val="both"/>
              <w:rPr>
                <w:rFonts w:ascii="Arial" w:hAnsi="Arial" w:cs="Arial"/>
              </w:rPr>
            </w:pPr>
            <w:r>
              <w:rPr>
                <w:rFonts w:ascii="Arial" w:hAnsi="Arial" w:cs="Arial"/>
              </w:rPr>
              <w:t>Becoming Operational</w:t>
            </w:r>
          </w:p>
        </w:tc>
      </w:tr>
      <w:tr w:rsidR="00D846C8" w14:paraId="5ADA75AD" w14:textId="77777777" w:rsidTr="00D846C8">
        <w:tc>
          <w:tcPr>
            <w:tcW w:w="1998" w:type="dxa"/>
            <w:tcBorders>
              <w:top w:val="nil"/>
              <w:left w:val="nil"/>
              <w:bottom w:val="nil"/>
              <w:right w:val="nil"/>
            </w:tcBorders>
          </w:tcPr>
          <w:p w14:paraId="6AE4CCDD" w14:textId="77777777" w:rsidR="00D846C8" w:rsidRDefault="00D846C8" w:rsidP="00D846C8">
            <w:pPr>
              <w:pStyle w:val="BodyText"/>
              <w:widowControl/>
              <w:jc w:val="both"/>
              <w:rPr>
                <w:rFonts w:ascii="Arial" w:hAnsi="Arial" w:cs="Arial"/>
              </w:rPr>
            </w:pPr>
            <w:r>
              <w:rPr>
                <w:rFonts w:ascii="Arial" w:hAnsi="Arial" w:cs="Arial"/>
              </w:rPr>
              <w:t>8</w:t>
            </w:r>
          </w:p>
        </w:tc>
        <w:tc>
          <w:tcPr>
            <w:tcW w:w="7244" w:type="dxa"/>
            <w:tcBorders>
              <w:top w:val="nil"/>
              <w:left w:val="nil"/>
              <w:bottom w:val="nil"/>
              <w:right w:val="nil"/>
            </w:tcBorders>
          </w:tcPr>
          <w:p w14:paraId="66941AF1" w14:textId="77777777" w:rsidR="00D846C8" w:rsidRDefault="00D846C8" w:rsidP="00D846C8">
            <w:pPr>
              <w:pStyle w:val="BodyText"/>
              <w:widowControl/>
              <w:jc w:val="both"/>
              <w:rPr>
                <w:rFonts w:ascii="Arial" w:hAnsi="Arial" w:cs="Arial"/>
              </w:rPr>
            </w:pPr>
            <w:r>
              <w:rPr>
                <w:rFonts w:ascii="Arial" w:hAnsi="Arial" w:cs="Arial"/>
              </w:rPr>
              <w:t>Compliance with Site Specific Technical Conditions</w:t>
            </w:r>
          </w:p>
        </w:tc>
      </w:tr>
      <w:tr w:rsidR="00D846C8" w14:paraId="6916CBCE" w14:textId="77777777" w:rsidTr="00D846C8">
        <w:tc>
          <w:tcPr>
            <w:tcW w:w="1998" w:type="dxa"/>
            <w:tcBorders>
              <w:top w:val="nil"/>
              <w:left w:val="nil"/>
              <w:bottom w:val="nil"/>
              <w:right w:val="nil"/>
            </w:tcBorders>
          </w:tcPr>
          <w:p w14:paraId="09E15DCB" w14:textId="77777777" w:rsidR="00D846C8" w:rsidRDefault="00D846C8" w:rsidP="00D846C8">
            <w:pPr>
              <w:pStyle w:val="BodyText"/>
              <w:widowControl/>
              <w:jc w:val="both"/>
              <w:rPr>
                <w:rFonts w:ascii="Arial" w:hAnsi="Arial" w:cs="Arial"/>
              </w:rPr>
            </w:pPr>
            <w:r>
              <w:rPr>
                <w:rFonts w:ascii="Arial" w:hAnsi="Arial" w:cs="Arial"/>
              </w:rPr>
              <w:t>9</w:t>
            </w:r>
          </w:p>
        </w:tc>
        <w:tc>
          <w:tcPr>
            <w:tcW w:w="7244" w:type="dxa"/>
            <w:tcBorders>
              <w:top w:val="nil"/>
              <w:left w:val="nil"/>
              <w:bottom w:val="nil"/>
              <w:right w:val="nil"/>
            </w:tcBorders>
          </w:tcPr>
          <w:p w14:paraId="25D7F676" w14:textId="77777777" w:rsidR="00D846C8" w:rsidRPr="0032756E" w:rsidRDefault="005E7A2B" w:rsidP="00D846C8">
            <w:pPr>
              <w:pStyle w:val="BodyText"/>
              <w:widowControl/>
              <w:jc w:val="both"/>
              <w:rPr>
                <w:rFonts w:ascii="Arial" w:hAnsi="Arial" w:cs="Arial"/>
              </w:rPr>
            </w:pPr>
            <w:r w:rsidRPr="0032756E">
              <w:rPr>
                <w:rFonts w:ascii="Arial" w:hAnsi="Arial" w:cs="Arial"/>
              </w:rPr>
              <w:t>Provision of Security</w:t>
            </w:r>
          </w:p>
        </w:tc>
      </w:tr>
      <w:tr w:rsidR="00D846C8" w14:paraId="4B07AC58" w14:textId="77777777" w:rsidTr="00D846C8">
        <w:tc>
          <w:tcPr>
            <w:tcW w:w="1998" w:type="dxa"/>
            <w:tcBorders>
              <w:top w:val="nil"/>
              <w:left w:val="nil"/>
              <w:bottom w:val="nil"/>
              <w:right w:val="nil"/>
            </w:tcBorders>
          </w:tcPr>
          <w:p w14:paraId="2A958DDB" w14:textId="77777777" w:rsidR="00D846C8" w:rsidRDefault="00D846C8" w:rsidP="00D846C8">
            <w:pPr>
              <w:pStyle w:val="BodyText"/>
              <w:widowControl/>
              <w:jc w:val="both"/>
              <w:rPr>
                <w:rFonts w:ascii="Arial" w:hAnsi="Arial" w:cs="Arial"/>
              </w:rPr>
            </w:pPr>
            <w:r>
              <w:rPr>
                <w:rFonts w:ascii="Arial" w:hAnsi="Arial" w:cs="Arial"/>
              </w:rPr>
              <w:t>10</w:t>
            </w:r>
          </w:p>
        </w:tc>
        <w:tc>
          <w:tcPr>
            <w:tcW w:w="7244" w:type="dxa"/>
            <w:tcBorders>
              <w:top w:val="nil"/>
              <w:left w:val="nil"/>
              <w:bottom w:val="nil"/>
              <w:right w:val="nil"/>
            </w:tcBorders>
          </w:tcPr>
          <w:p w14:paraId="466FD33D" w14:textId="77777777" w:rsidR="00D846C8" w:rsidRDefault="00D846C8" w:rsidP="00D846C8">
            <w:pPr>
              <w:pStyle w:val="BodyText"/>
              <w:widowControl/>
              <w:jc w:val="both"/>
              <w:rPr>
                <w:rFonts w:ascii="Arial" w:hAnsi="Arial" w:cs="Arial"/>
              </w:rPr>
            </w:pPr>
            <w:r>
              <w:rPr>
                <w:rFonts w:ascii="Arial" w:hAnsi="Arial" w:cs="Arial"/>
              </w:rPr>
              <w:t>Event of Default</w:t>
            </w:r>
          </w:p>
        </w:tc>
      </w:tr>
      <w:tr w:rsidR="00D846C8" w14:paraId="0872287A" w14:textId="77777777" w:rsidTr="00D846C8">
        <w:tc>
          <w:tcPr>
            <w:tcW w:w="1998" w:type="dxa"/>
            <w:tcBorders>
              <w:top w:val="nil"/>
              <w:left w:val="nil"/>
              <w:bottom w:val="nil"/>
              <w:right w:val="nil"/>
            </w:tcBorders>
          </w:tcPr>
          <w:p w14:paraId="006B7601" w14:textId="77777777" w:rsidR="00D846C8" w:rsidRDefault="00D846C8" w:rsidP="00D846C8">
            <w:pPr>
              <w:pStyle w:val="BodyText"/>
              <w:widowControl/>
              <w:jc w:val="both"/>
              <w:rPr>
                <w:rFonts w:ascii="Arial" w:hAnsi="Arial" w:cs="Arial"/>
              </w:rPr>
            </w:pPr>
            <w:r>
              <w:rPr>
                <w:rFonts w:ascii="Arial" w:hAnsi="Arial" w:cs="Arial"/>
              </w:rPr>
              <w:t>11</w:t>
            </w:r>
          </w:p>
        </w:tc>
        <w:tc>
          <w:tcPr>
            <w:tcW w:w="7244" w:type="dxa"/>
            <w:tcBorders>
              <w:top w:val="nil"/>
              <w:left w:val="nil"/>
              <w:bottom w:val="nil"/>
              <w:right w:val="nil"/>
            </w:tcBorders>
          </w:tcPr>
          <w:p w14:paraId="359AA329" w14:textId="77777777" w:rsidR="00D846C8" w:rsidRDefault="00D846C8" w:rsidP="00D846C8">
            <w:pPr>
              <w:pStyle w:val="BodyText"/>
              <w:widowControl/>
              <w:jc w:val="both"/>
              <w:rPr>
                <w:rFonts w:ascii="Arial" w:hAnsi="Arial" w:cs="Arial"/>
              </w:rPr>
            </w:pPr>
            <w:r>
              <w:rPr>
                <w:rFonts w:ascii="Arial" w:hAnsi="Arial" w:cs="Arial"/>
              </w:rPr>
              <w:t xml:space="preserve">Termination </w:t>
            </w:r>
          </w:p>
        </w:tc>
      </w:tr>
      <w:tr w:rsidR="00D846C8" w14:paraId="74A8FDA7" w14:textId="77777777" w:rsidTr="00D846C8">
        <w:tc>
          <w:tcPr>
            <w:tcW w:w="1998" w:type="dxa"/>
            <w:tcBorders>
              <w:top w:val="nil"/>
              <w:left w:val="nil"/>
              <w:bottom w:val="nil"/>
              <w:right w:val="nil"/>
            </w:tcBorders>
          </w:tcPr>
          <w:p w14:paraId="1E878153" w14:textId="77777777" w:rsidR="00D846C8" w:rsidRDefault="00D846C8" w:rsidP="00D846C8">
            <w:pPr>
              <w:pStyle w:val="BodyText"/>
              <w:widowControl/>
              <w:jc w:val="both"/>
              <w:rPr>
                <w:rFonts w:ascii="Arial" w:hAnsi="Arial" w:cs="Arial"/>
              </w:rPr>
            </w:pPr>
            <w:r>
              <w:rPr>
                <w:rFonts w:ascii="Arial" w:hAnsi="Arial" w:cs="Arial"/>
              </w:rPr>
              <w:t>12</w:t>
            </w:r>
          </w:p>
        </w:tc>
        <w:tc>
          <w:tcPr>
            <w:tcW w:w="7244" w:type="dxa"/>
            <w:tcBorders>
              <w:top w:val="nil"/>
              <w:left w:val="nil"/>
              <w:bottom w:val="nil"/>
              <w:right w:val="nil"/>
            </w:tcBorders>
          </w:tcPr>
          <w:p w14:paraId="4F791F0C" w14:textId="77777777" w:rsidR="00D846C8" w:rsidRDefault="00D846C8" w:rsidP="00D846C8">
            <w:pPr>
              <w:pStyle w:val="BodyText"/>
              <w:widowControl/>
              <w:jc w:val="both"/>
              <w:rPr>
                <w:rFonts w:ascii="Arial" w:hAnsi="Arial" w:cs="Arial"/>
              </w:rPr>
            </w:pPr>
            <w:r>
              <w:rPr>
                <w:rFonts w:ascii="Arial" w:hAnsi="Arial" w:cs="Arial"/>
              </w:rPr>
              <w:t>Term</w:t>
            </w:r>
          </w:p>
        </w:tc>
      </w:tr>
      <w:tr w:rsidR="00D846C8" w14:paraId="311708D3" w14:textId="77777777" w:rsidTr="00D846C8">
        <w:tc>
          <w:tcPr>
            <w:tcW w:w="1998" w:type="dxa"/>
            <w:tcBorders>
              <w:top w:val="nil"/>
              <w:left w:val="nil"/>
              <w:bottom w:val="nil"/>
              <w:right w:val="nil"/>
            </w:tcBorders>
          </w:tcPr>
          <w:p w14:paraId="1217D7E5" w14:textId="77777777" w:rsidR="00D846C8" w:rsidRDefault="00D846C8" w:rsidP="00D846C8">
            <w:pPr>
              <w:pStyle w:val="BodyText"/>
              <w:widowControl/>
              <w:jc w:val="both"/>
              <w:rPr>
                <w:rFonts w:ascii="Arial" w:hAnsi="Arial" w:cs="Arial"/>
              </w:rPr>
            </w:pPr>
            <w:r>
              <w:rPr>
                <w:rFonts w:ascii="Arial" w:hAnsi="Arial" w:cs="Arial"/>
              </w:rPr>
              <w:t>13</w:t>
            </w:r>
          </w:p>
        </w:tc>
        <w:tc>
          <w:tcPr>
            <w:tcW w:w="7244" w:type="dxa"/>
            <w:tcBorders>
              <w:top w:val="nil"/>
              <w:left w:val="nil"/>
              <w:bottom w:val="nil"/>
              <w:right w:val="nil"/>
            </w:tcBorders>
          </w:tcPr>
          <w:p w14:paraId="37C23925" w14:textId="77777777" w:rsidR="00D846C8" w:rsidRDefault="00D846C8" w:rsidP="00320FFB">
            <w:pPr>
              <w:pStyle w:val="BodyText"/>
              <w:widowControl/>
              <w:jc w:val="both"/>
              <w:rPr>
                <w:rFonts w:ascii="Arial" w:hAnsi="Arial" w:cs="Arial"/>
              </w:rPr>
            </w:pPr>
            <w:r>
              <w:rPr>
                <w:rFonts w:ascii="Arial" w:hAnsi="Arial" w:cs="Arial"/>
              </w:rPr>
              <w:t>CUSC</w:t>
            </w:r>
          </w:p>
        </w:tc>
      </w:tr>
      <w:tr w:rsidR="00D846C8" w14:paraId="610BFFC3" w14:textId="77777777" w:rsidTr="00D846C8">
        <w:tc>
          <w:tcPr>
            <w:tcW w:w="1998" w:type="dxa"/>
            <w:tcBorders>
              <w:top w:val="nil"/>
              <w:left w:val="nil"/>
              <w:bottom w:val="nil"/>
              <w:right w:val="nil"/>
            </w:tcBorders>
          </w:tcPr>
          <w:p w14:paraId="5BBA4BF6" w14:textId="77777777" w:rsidR="00D846C8" w:rsidRDefault="00D846C8" w:rsidP="00D846C8">
            <w:pPr>
              <w:pStyle w:val="BodyText"/>
              <w:widowControl/>
              <w:jc w:val="both"/>
              <w:rPr>
                <w:rFonts w:ascii="Arial" w:hAnsi="Arial" w:cs="Arial"/>
              </w:rPr>
            </w:pPr>
            <w:r>
              <w:rPr>
                <w:rFonts w:ascii="Arial" w:hAnsi="Arial" w:cs="Arial"/>
              </w:rPr>
              <w:t>14</w:t>
            </w:r>
          </w:p>
        </w:tc>
        <w:tc>
          <w:tcPr>
            <w:tcW w:w="7244" w:type="dxa"/>
            <w:tcBorders>
              <w:top w:val="nil"/>
              <w:left w:val="nil"/>
              <w:bottom w:val="nil"/>
              <w:right w:val="nil"/>
            </w:tcBorders>
          </w:tcPr>
          <w:p w14:paraId="1500F6E2" w14:textId="77777777" w:rsidR="00D846C8" w:rsidRDefault="00D846C8" w:rsidP="00320FFB">
            <w:pPr>
              <w:pStyle w:val="BodyText"/>
              <w:widowControl/>
              <w:jc w:val="both"/>
              <w:rPr>
                <w:rFonts w:ascii="Arial" w:hAnsi="Arial" w:cs="Arial"/>
              </w:rPr>
            </w:pPr>
            <w:r>
              <w:rPr>
                <w:rFonts w:ascii="Arial" w:hAnsi="Arial" w:cs="Arial"/>
              </w:rPr>
              <w:t>Disputes</w:t>
            </w:r>
          </w:p>
        </w:tc>
      </w:tr>
      <w:tr w:rsidR="00D846C8" w14:paraId="3DF4354A" w14:textId="77777777" w:rsidTr="00D846C8">
        <w:tc>
          <w:tcPr>
            <w:tcW w:w="1998" w:type="dxa"/>
            <w:tcBorders>
              <w:top w:val="nil"/>
              <w:left w:val="nil"/>
              <w:bottom w:val="nil"/>
              <w:right w:val="nil"/>
            </w:tcBorders>
          </w:tcPr>
          <w:p w14:paraId="245FB681" w14:textId="77777777" w:rsidR="00D846C8" w:rsidRDefault="00D846C8" w:rsidP="00D846C8">
            <w:pPr>
              <w:pStyle w:val="BodyText"/>
              <w:widowControl/>
              <w:jc w:val="both"/>
              <w:rPr>
                <w:rFonts w:ascii="Arial" w:hAnsi="Arial" w:cs="Arial"/>
              </w:rPr>
            </w:pPr>
            <w:r>
              <w:rPr>
                <w:rFonts w:ascii="Arial" w:hAnsi="Arial" w:cs="Arial"/>
              </w:rPr>
              <w:t>15</w:t>
            </w:r>
          </w:p>
        </w:tc>
        <w:tc>
          <w:tcPr>
            <w:tcW w:w="7244" w:type="dxa"/>
            <w:tcBorders>
              <w:top w:val="nil"/>
              <w:left w:val="nil"/>
              <w:bottom w:val="nil"/>
              <w:right w:val="nil"/>
            </w:tcBorders>
          </w:tcPr>
          <w:p w14:paraId="06E94477" w14:textId="77777777" w:rsidR="00D846C8" w:rsidRDefault="00D846C8" w:rsidP="00320FFB">
            <w:pPr>
              <w:pStyle w:val="BodyText"/>
              <w:widowControl/>
              <w:jc w:val="both"/>
              <w:rPr>
                <w:rFonts w:ascii="Arial" w:hAnsi="Arial" w:cs="Arial"/>
              </w:rPr>
            </w:pPr>
            <w:r>
              <w:rPr>
                <w:rFonts w:ascii="Arial" w:hAnsi="Arial" w:cs="Arial"/>
              </w:rPr>
              <w:t>Variations</w:t>
            </w:r>
          </w:p>
        </w:tc>
      </w:tr>
      <w:tr w:rsidR="00D846C8" w14:paraId="1A0BCF10" w14:textId="77777777" w:rsidTr="00D846C8">
        <w:tc>
          <w:tcPr>
            <w:tcW w:w="1998" w:type="dxa"/>
            <w:tcBorders>
              <w:top w:val="nil"/>
              <w:left w:val="nil"/>
              <w:bottom w:val="nil"/>
              <w:right w:val="nil"/>
            </w:tcBorders>
          </w:tcPr>
          <w:p w14:paraId="5CAD2A3A" w14:textId="77777777" w:rsidR="00D846C8" w:rsidRDefault="00D846C8" w:rsidP="00D846C8">
            <w:pPr>
              <w:pStyle w:val="BodyText"/>
              <w:widowControl/>
              <w:jc w:val="both"/>
              <w:rPr>
                <w:rFonts w:ascii="Arial" w:hAnsi="Arial" w:cs="Arial"/>
              </w:rPr>
            </w:pPr>
            <w:r>
              <w:rPr>
                <w:rFonts w:ascii="Arial" w:hAnsi="Arial" w:cs="Arial"/>
              </w:rPr>
              <w:t>16</w:t>
            </w:r>
          </w:p>
        </w:tc>
        <w:tc>
          <w:tcPr>
            <w:tcW w:w="7244" w:type="dxa"/>
            <w:tcBorders>
              <w:top w:val="nil"/>
              <w:left w:val="nil"/>
              <w:bottom w:val="nil"/>
              <w:right w:val="nil"/>
            </w:tcBorders>
          </w:tcPr>
          <w:p w14:paraId="7A39E4CF" w14:textId="77777777" w:rsidR="00D846C8" w:rsidRDefault="00D846C8" w:rsidP="0097542A">
            <w:pPr>
              <w:pStyle w:val="BodyText"/>
              <w:widowControl/>
              <w:spacing w:after="0"/>
              <w:jc w:val="both"/>
              <w:rPr>
                <w:rFonts w:ascii="Arial" w:hAnsi="Arial" w:cs="Arial"/>
              </w:rPr>
            </w:pPr>
            <w:r>
              <w:rPr>
                <w:rFonts w:ascii="Arial" w:hAnsi="Arial" w:cs="Arial"/>
              </w:rPr>
              <w:t>Restrictive Trade Practices Act</w:t>
            </w:r>
          </w:p>
        </w:tc>
      </w:tr>
      <w:tr w:rsidR="00D846C8" w14:paraId="45492085" w14:textId="77777777" w:rsidTr="00D846C8">
        <w:tc>
          <w:tcPr>
            <w:tcW w:w="1998" w:type="dxa"/>
            <w:tcBorders>
              <w:top w:val="nil"/>
              <w:left w:val="nil"/>
              <w:bottom w:val="nil"/>
              <w:right w:val="nil"/>
            </w:tcBorders>
          </w:tcPr>
          <w:p w14:paraId="3CBB6582" w14:textId="77777777" w:rsidR="00D846C8" w:rsidRDefault="00D846C8" w:rsidP="0097542A">
            <w:pPr>
              <w:pStyle w:val="BodyText"/>
              <w:widowControl/>
              <w:spacing w:after="0"/>
              <w:jc w:val="both"/>
              <w:rPr>
                <w:rFonts w:ascii="Arial" w:hAnsi="Arial" w:cs="Arial"/>
              </w:rPr>
            </w:pPr>
            <w:r>
              <w:rPr>
                <w:rFonts w:ascii="Arial" w:hAnsi="Arial" w:cs="Arial"/>
              </w:rPr>
              <w:t>17</w:t>
            </w:r>
          </w:p>
          <w:p w14:paraId="619D345C" w14:textId="77777777" w:rsidR="001B009B" w:rsidRDefault="001B009B" w:rsidP="0097542A">
            <w:pPr>
              <w:pStyle w:val="BodyText"/>
              <w:widowControl/>
              <w:spacing w:after="0"/>
              <w:jc w:val="both"/>
              <w:rPr>
                <w:rFonts w:ascii="Arial" w:hAnsi="Arial" w:cs="Arial"/>
              </w:rPr>
            </w:pPr>
          </w:p>
          <w:p w14:paraId="52136803" w14:textId="115E08FC" w:rsidR="00CE71D6" w:rsidRDefault="00CE71D6" w:rsidP="0097542A">
            <w:pPr>
              <w:pStyle w:val="BodyText"/>
              <w:widowControl/>
              <w:spacing w:after="0"/>
              <w:jc w:val="both"/>
              <w:rPr>
                <w:rFonts w:ascii="Arial" w:hAnsi="Arial" w:cs="Arial"/>
              </w:rPr>
            </w:pPr>
          </w:p>
        </w:tc>
        <w:tc>
          <w:tcPr>
            <w:tcW w:w="7244" w:type="dxa"/>
            <w:tcBorders>
              <w:top w:val="nil"/>
              <w:left w:val="nil"/>
              <w:bottom w:val="nil"/>
              <w:right w:val="nil"/>
            </w:tcBorders>
          </w:tcPr>
          <w:p w14:paraId="4D8A14B4" w14:textId="4F3906FC" w:rsidR="001B009B" w:rsidRPr="0075155A" w:rsidRDefault="00D846C8" w:rsidP="006E75A6">
            <w:pPr>
              <w:pStyle w:val="BodyText"/>
              <w:widowControl/>
              <w:spacing w:after="0"/>
              <w:jc w:val="both"/>
              <w:rPr>
                <w:rFonts w:ascii="Arial" w:hAnsi="Arial" w:cs="Arial"/>
              </w:rPr>
            </w:pPr>
            <w:r w:rsidRPr="0075155A">
              <w:rPr>
                <w:rStyle w:val="DeltaViewInsertion"/>
                <w:rFonts w:ascii="Arial" w:hAnsi="Arial" w:cs="Arial"/>
                <w:bCs/>
                <w:color w:val="auto"/>
                <w:u w:val="none"/>
              </w:rPr>
              <w:t>Development of Offshore Transmission System Development User Works</w:t>
            </w:r>
          </w:p>
        </w:tc>
      </w:tr>
      <w:tr w:rsidR="006E75A6" w14:paraId="3F742FA6" w14:textId="77777777" w:rsidTr="00D846C8">
        <w:tc>
          <w:tcPr>
            <w:tcW w:w="1998" w:type="dxa"/>
            <w:tcBorders>
              <w:top w:val="nil"/>
              <w:left w:val="nil"/>
              <w:bottom w:val="nil"/>
              <w:right w:val="nil"/>
            </w:tcBorders>
          </w:tcPr>
          <w:p w14:paraId="56AD21C4" w14:textId="5F8B6BFC" w:rsidR="006E75A6" w:rsidRDefault="006E75A6" w:rsidP="00D846C8">
            <w:pPr>
              <w:pStyle w:val="BodyText"/>
              <w:widowControl/>
              <w:jc w:val="both"/>
              <w:rPr>
                <w:rFonts w:ascii="Arial" w:hAnsi="Arial" w:cs="Arial"/>
              </w:rPr>
            </w:pPr>
            <w:r>
              <w:rPr>
                <w:rFonts w:ascii="Arial" w:hAnsi="Arial" w:cs="Arial"/>
              </w:rPr>
              <w:t>18</w:t>
            </w:r>
          </w:p>
        </w:tc>
        <w:tc>
          <w:tcPr>
            <w:tcW w:w="7244" w:type="dxa"/>
            <w:tcBorders>
              <w:top w:val="nil"/>
              <w:left w:val="nil"/>
              <w:bottom w:val="nil"/>
              <w:right w:val="nil"/>
            </w:tcBorders>
          </w:tcPr>
          <w:p w14:paraId="01F9E7B0" w14:textId="77777777" w:rsidR="006E75A6" w:rsidRDefault="006E75A6" w:rsidP="006E75A6">
            <w:pPr>
              <w:pStyle w:val="BodyText"/>
              <w:widowControl/>
              <w:spacing w:after="0"/>
              <w:jc w:val="both"/>
              <w:rPr>
                <w:rFonts w:ascii="Arial" w:hAnsi="Arial" w:cs="Arial"/>
              </w:rPr>
            </w:pPr>
            <w:r>
              <w:rPr>
                <w:rFonts w:ascii="Arial" w:hAnsi="Arial" w:cs="Arial"/>
              </w:rPr>
              <w:t>Queue Management Process</w:t>
            </w:r>
          </w:p>
          <w:p w14:paraId="4AF54C12" w14:textId="77777777" w:rsidR="006E75A6" w:rsidRDefault="006E75A6" w:rsidP="0097542A">
            <w:pPr>
              <w:pStyle w:val="BodyText"/>
              <w:widowControl/>
              <w:spacing w:after="0"/>
              <w:jc w:val="both"/>
              <w:rPr>
                <w:rFonts w:ascii="Arial" w:hAnsi="Arial" w:cs="Arial"/>
              </w:rPr>
            </w:pPr>
          </w:p>
        </w:tc>
      </w:tr>
      <w:tr w:rsidR="00D846C8" w14:paraId="4D58A0E5" w14:textId="77777777" w:rsidTr="00D846C8">
        <w:tc>
          <w:tcPr>
            <w:tcW w:w="1998" w:type="dxa"/>
            <w:tcBorders>
              <w:top w:val="nil"/>
              <w:left w:val="nil"/>
              <w:bottom w:val="nil"/>
              <w:right w:val="nil"/>
            </w:tcBorders>
          </w:tcPr>
          <w:p w14:paraId="21717412" w14:textId="77777777" w:rsidR="00D846C8" w:rsidRDefault="00D846C8" w:rsidP="00D846C8">
            <w:pPr>
              <w:pStyle w:val="BodyText"/>
              <w:widowControl/>
              <w:jc w:val="both"/>
              <w:rPr>
                <w:rFonts w:ascii="Arial" w:hAnsi="Arial" w:cs="Arial"/>
              </w:rPr>
            </w:pPr>
            <w:r>
              <w:rPr>
                <w:rFonts w:ascii="Arial" w:hAnsi="Arial" w:cs="Arial"/>
              </w:rPr>
              <w:t>Appendix B1</w:t>
            </w:r>
          </w:p>
        </w:tc>
        <w:tc>
          <w:tcPr>
            <w:tcW w:w="7244" w:type="dxa"/>
            <w:tcBorders>
              <w:top w:val="nil"/>
              <w:left w:val="nil"/>
              <w:bottom w:val="nil"/>
              <w:right w:val="nil"/>
            </w:tcBorders>
          </w:tcPr>
          <w:p w14:paraId="187EA3A5" w14:textId="77777777" w:rsidR="00D846C8" w:rsidRDefault="00D846C8" w:rsidP="0097542A">
            <w:pPr>
              <w:pStyle w:val="BodyText"/>
              <w:widowControl/>
              <w:spacing w:after="0"/>
              <w:jc w:val="both"/>
              <w:rPr>
                <w:rFonts w:ascii="Arial" w:hAnsi="Arial" w:cs="Arial"/>
              </w:rPr>
            </w:pPr>
            <w:r>
              <w:rPr>
                <w:rFonts w:ascii="Arial" w:hAnsi="Arial" w:cs="Arial"/>
              </w:rPr>
              <w:t>One Off Works</w:t>
            </w:r>
          </w:p>
        </w:tc>
      </w:tr>
      <w:tr w:rsidR="00D846C8" w14:paraId="068A502A" w14:textId="77777777" w:rsidTr="00D846C8">
        <w:tc>
          <w:tcPr>
            <w:tcW w:w="1998" w:type="dxa"/>
            <w:tcBorders>
              <w:top w:val="nil"/>
              <w:left w:val="nil"/>
              <w:bottom w:val="nil"/>
              <w:right w:val="nil"/>
            </w:tcBorders>
          </w:tcPr>
          <w:p w14:paraId="5C21549F" w14:textId="77777777" w:rsidR="00D846C8" w:rsidRDefault="00D846C8" w:rsidP="00D846C8">
            <w:pPr>
              <w:pStyle w:val="BodyText"/>
              <w:widowControl/>
              <w:jc w:val="both"/>
              <w:rPr>
                <w:rFonts w:ascii="Arial" w:hAnsi="Arial" w:cs="Arial"/>
              </w:rPr>
            </w:pPr>
            <w:r>
              <w:rPr>
                <w:rFonts w:ascii="Arial" w:hAnsi="Arial" w:cs="Arial"/>
              </w:rPr>
              <w:t>Appendix G</w:t>
            </w:r>
          </w:p>
        </w:tc>
        <w:tc>
          <w:tcPr>
            <w:tcW w:w="7244" w:type="dxa"/>
            <w:tcBorders>
              <w:top w:val="nil"/>
              <w:left w:val="nil"/>
              <w:bottom w:val="nil"/>
              <w:right w:val="nil"/>
            </w:tcBorders>
          </w:tcPr>
          <w:p w14:paraId="05B83307" w14:textId="77777777" w:rsidR="00D846C8" w:rsidRDefault="00D846C8" w:rsidP="00320FFB">
            <w:pPr>
              <w:pStyle w:val="BodyText"/>
              <w:widowControl/>
              <w:spacing w:after="0"/>
              <w:jc w:val="both"/>
              <w:rPr>
                <w:rFonts w:ascii="Arial" w:hAnsi="Arial" w:cs="Arial"/>
              </w:rPr>
            </w:pPr>
            <w:r>
              <w:rPr>
                <w:rFonts w:ascii="Arial" w:hAnsi="Arial" w:cs="Arial"/>
              </w:rPr>
              <w:t>Transmission Connection Asset Works</w:t>
            </w:r>
          </w:p>
        </w:tc>
      </w:tr>
      <w:tr w:rsidR="00D846C8" w14:paraId="55D9BF70" w14:textId="77777777" w:rsidTr="00D846C8">
        <w:tc>
          <w:tcPr>
            <w:tcW w:w="1998" w:type="dxa"/>
            <w:tcBorders>
              <w:top w:val="nil"/>
              <w:left w:val="nil"/>
              <w:bottom w:val="nil"/>
              <w:right w:val="nil"/>
            </w:tcBorders>
          </w:tcPr>
          <w:p w14:paraId="03320CB7" w14:textId="77777777" w:rsidR="00D846C8" w:rsidRDefault="00D846C8" w:rsidP="00D846C8">
            <w:pPr>
              <w:pStyle w:val="BodyText"/>
              <w:widowControl/>
              <w:jc w:val="both"/>
              <w:rPr>
                <w:rFonts w:ascii="Arial" w:hAnsi="Arial" w:cs="Arial"/>
              </w:rPr>
            </w:pPr>
            <w:r>
              <w:rPr>
                <w:rFonts w:ascii="Arial" w:hAnsi="Arial" w:cs="Arial"/>
              </w:rPr>
              <w:t>Appendix H1</w:t>
            </w:r>
          </w:p>
        </w:tc>
        <w:tc>
          <w:tcPr>
            <w:tcW w:w="7244" w:type="dxa"/>
            <w:tcBorders>
              <w:top w:val="nil"/>
              <w:left w:val="nil"/>
              <w:bottom w:val="nil"/>
              <w:right w:val="nil"/>
            </w:tcBorders>
          </w:tcPr>
          <w:p w14:paraId="321E7776" w14:textId="77777777" w:rsidR="00D846C8" w:rsidRDefault="00D846C8" w:rsidP="00D846C8">
            <w:pPr>
              <w:pStyle w:val="BodyText"/>
              <w:widowControl/>
              <w:jc w:val="both"/>
              <w:rPr>
                <w:rFonts w:ascii="Arial" w:hAnsi="Arial" w:cs="Arial"/>
              </w:rPr>
            </w:pPr>
            <w:r>
              <w:rPr>
                <w:rFonts w:ascii="Arial" w:hAnsi="Arial" w:cs="Arial"/>
              </w:rPr>
              <w:t>Onshore Transmission Reinforcement Works</w:t>
            </w:r>
          </w:p>
        </w:tc>
      </w:tr>
      <w:tr w:rsidR="00D846C8" w14:paraId="70F59702" w14:textId="77777777" w:rsidTr="00D846C8">
        <w:tc>
          <w:tcPr>
            <w:tcW w:w="1998" w:type="dxa"/>
            <w:tcBorders>
              <w:top w:val="nil"/>
              <w:left w:val="nil"/>
              <w:bottom w:val="nil"/>
              <w:right w:val="nil"/>
            </w:tcBorders>
          </w:tcPr>
          <w:p w14:paraId="1D9206CD" w14:textId="77777777" w:rsidR="00D846C8" w:rsidRDefault="00D846C8" w:rsidP="00D846C8">
            <w:pPr>
              <w:pStyle w:val="BodyText"/>
              <w:widowControl/>
              <w:jc w:val="both"/>
              <w:rPr>
                <w:rFonts w:ascii="Arial" w:hAnsi="Arial" w:cs="Arial"/>
              </w:rPr>
            </w:pPr>
            <w:r>
              <w:rPr>
                <w:rFonts w:ascii="Arial" w:hAnsi="Arial" w:cs="Arial"/>
              </w:rPr>
              <w:t>Appendix H2</w:t>
            </w:r>
          </w:p>
        </w:tc>
        <w:tc>
          <w:tcPr>
            <w:tcW w:w="7244" w:type="dxa"/>
            <w:tcBorders>
              <w:top w:val="nil"/>
              <w:left w:val="nil"/>
              <w:bottom w:val="nil"/>
              <w:right w:val="nil"/>
            </w:tcBorders>
          </w:tcPr>
          <w:p w14:paraId="061BBB85" w14:textId="77777777" w:rsidR="00D846C8" w:rsidRDefault="00D846C8" w:rsidP="00D846C8">
            <w:pPr>
              <w:pStyle w:val="BodyText"/>
              <w:widowControl/>
              <w:jc w:val="both"/>
              <w:rPr>
                <w:rFonts w:ascii="Arial" w:hAnsi="Arial" w:cs="Arial"/>
              </w:rPr>
            </w:pPr>
            <w:r>
              <w:rPr>
                <w:rFonts w:ascii="Arial" w:hAnsi="Arial" w:cs="Arial"/>
              </w:rPr>
              <w:t>Offshore Transmission Reinforcement Works</w:t>
            </w:r>
          </w:p>
        </w:tc>
      </w:tr>
      <w:tr w:rsidR="00D846C8" w14:paraId="51298844" w14:textId="77777777" w:rsidTr="00D846C8">
        <w:tc>
          <w:tcPr>
            <w:tcW w:w="1998" w:type="dxa"/>
            <w:tcBorders>
              <w:top w:val="nil"/>
              <w:left w:val="nil"/>
              <w:bottom w:val="nil"/>
              <w:right w:val="nil"/>
            </w:tcBorders>
          </w:tcPr>
          <w:p w14:paraId="18AF22B0" w14:textId="77777777" w:rsidR="00D846C8" w:rsidRDefault="00D846C8" w:rsidP="00D846C8">
            <w:pPr>
              <w:pStyle w:val="BodyText"/>
              <w:widowControl/>
              <w:jc w:val="both"/>
              <w:rPr>
                <w:rFonts w:ascii="Arial" w:hAnsi="Arial" w:cs="Arial"/>
              </w:rPr>
            </w:pPr>
            <w:r>
              <w:rPr>
                <w:rFonts w:ascii="Arial" w:hAnsi="Arial" w:cs="Arial"/>
              </w:rPr>
              <w:t>Appendix I</w:t>
            </w:r>
          </w:p>
        </w:tc>
        <w:tc>
          <w:tcPr>
            <w:tcW w:w="7244" w:type="dxa"/>
            <w:tcBorders>
              <w:top w:val="nil"/>
              <w:left w:val="nil"/>
              <w:bottom w:val="nil"/>
              <w:right w:val="nil"/>
            </w:tcBorders>
          </w:tcPr>
          <w:p w14:paraId="11D27043" w14:textId="77777777" w:rsidR="00D846C8" w:rsidRDefault="00D846C8" w:rsidP="00D846C8">
            <w:pPr>
              <w:pStyle w:val="BodyText"/>
              <w:widowControl/>
              <w:jc w:val="both"/>
              <w:rPr>
                <w:rFonts w:ascii="Arial" w:hAnsi="Arial" w:cs="Arial"/>
              </w:rPr>
            </w:pPr>
            <w:r>
              <w:rPr>
                <w:rFonts w:ascii="Arial" w:hAnsi="Arial" w:cs="Arial"/>
              </w:rPr>
              <w:t>User's Works</w:t>
            </w:r>
          </w:p>
        </w:tc>
      </w:tr>
      <w:tr w:rsidR="00D846C8" w14:paraId="25454043" w14:textId="77777777" w:rsidTr="00D846C8">
        <w:tc>
          <w:tcPr>
            <w:tcW w:w="1998" w:type="dxa"/>
            <w:tcBorders>
              <w:top w:val="nil"/>
              <w:left w:val="nil"/>
              <w:bottom w:val="nil"/>
              <w:right w:val="nil"/>
            </w:tcBorders>
          </w:tcPr>
          <w:p w14:paraId="415D6EF2" w14:textId="77777777" w:rsidR="00D846C8" w:rsidRDefault="00D846C8" w:rsidP="00D846C8">
            <w:pPr>
              <w:pStyle w:val="BodyText"/>
              <w:widowControl/>
              <w:jc w:val="both"/>
              <w:rPr>
                <w:rFonts w:ascii="Arial" w:hAnsi="Arial" w:cs="Arial"/>
              </w:rPr>
            </w:pPr>
            <w:r>
              <w:rPr>
                <w:rFonts w:ascii="Arial" w:hAnsi="Arial" w:cs="Arial"/>
              </w:rPr>
              <w:lastRenderedPageBreak/>
              <w:t>Appendix J</w:t>
            </w:r>
          </w:p>
        </w:tc>
        <w:tc>
          <w:tcPr>
            <w:tcW w:w="7244" w:type="dxa"/>
            <w:tcBorders>
              <w:top w:val="nil"/>
              <w:left w:val="nil"/>
              <w:bottom w:val="nil"/>
              <w:right w:val="nil"/>
            </w:tcBorders>
          </w:tcPr>
          <w:p w14:paraId="38761660" w14:textId="77777777" w:rsidR="00D846C8" w:rsidRDefault="00D846C8" w:rsidP="00D846C8">
            <w:pPr>
              <w:pStyle w:val="BodyText"/>
              <w:widowControl/>
              <w:jc w:val="both"/>
              <w:rPr>
                <w:rFonts w:ascii="Arial" w:hAnsi="Arial" w:cs="Arial"/>
              </w:rPr>
            </w:pPr>
            <w:r>
              <w:rPr>
                <w:rFonts w:ascii="Arial" w:hAnsi="Arial" w:cs="Arial"/>
              </w:rPr>
              <w:t>Construction Programme</w:t>
            </w:r>
          </w:p>
        </w:tc>
      </w:tr>
      <w:tr w:rsidR="00D846C8" w14:paraId="134A8842" w14:textId="77777777" w:rsidTr="00D846C8">
        <w:tc>
          <w:tcPr>
            <w:tcW w:w="1998" w:type="dxa"/>
            <w:tcBorders>
              <w:top w:val="nil"/>
              <w:left w:val="nil"/>
              <w:bottom w:val="nil"/>
              <w:right w:val="nil"/>
            </w:tcBorders>
          </w:tcPr>
          <w:p w14:paraId="6CBF0694" w14:textId="77777777" w:rsidR="00D846C8" w:rsidRDefault="00D846C8" w:rsidP="00D846C8">
            <w:pPr>
              <w:pStyle w:val="BodyText"/>
              <w:widowControl/>
              <w:jc w:val="both"/>
              <w:rPr>
                <w:rFonts w:ascii="Arial" w:hAnsi="Arial" w:cs="Arial"/>
              </w:rPr>
            </w:pPr>
            <w:r>
              <w:rPr>
                <w:rFonts w:ascii="Arial" w:hAnsi="Arial" w:cs="Arial"/>
              </w:rPr>
              <w:t>Appendix K</w:t>
            </w:r>
          </w:p>
        </w:tc>
        <w:tc>
          <w:tcPr>
            <w:tcW w:w="7244" w:type="dxa"/>
            <w:tcBorders>
              <w:top w:val="nil"/>
              <w:left w:val="nil"/>
              <w:bottom w:val="nil"/>
              <w:right w:val="nil"/>
            </w:tcBorders>
          </w:tcPr>
          <w:p w14:paraId="776C5D77" w14:textId="77777777" w:rsidR="00D846C8" w:rsidRDefault="00D846C8" w:rsidP="00D846C8">
            <w:pPr>
              <w:pStyle w:val="BodyText"/>
              <w:widowControl/>
              <w:jc w:val="both"/>
              <w:rPr>
                <w:rFonts w:ascii="Arial" w:hAnsi="Arial" w:cs="Arial"/>
              </w:rPr>
            </w:pPr>
            <w:r>
              <w:rPr>
                <w:rFonts w:ascii="Arial" w:hAnsi="Arial" w:cs="Arial"/>
              </w:rPr>
              <w:t>Liquidated Damages</w:t>
            </w:r>
          </w:p>
        </w:tc>
      </w:tr>
      <w:tr w:rsidR="00D846C8" w14:paraId="69EFB9A3" w14:textId="77777777" w:rsidTr="00D846C8">
        <w:tc>
          <w:tcPr>
            <w:tcW w:w="1998" w:type="dxa"/>
            <w:tcBorders>
              <w:top w:val="nil"/>
              <w:left w:val="nil"/>
              <w:bottom w:val="nil"/>
              <w:right w:val="nil"/>
            </w:tcBorders>
          </w:tcPr>
          <w:p w14:paraId="2D5A005A" w14:textId="77777777" w:rsidR="00D846C8" w:rsidRDefault="00D846C8" w:rsidP="00D846C8">
            <w:pPr>
              <w:pStyle w:val="BodyText"/>
              <w:widowControl/>
              <w:jc w:val="both"/>
              <w:rPr>
                <w:rFonts w:ascii="Arial" w:hAnsi="Arial" w:cs="Arial"/>
              </w:rPr>
            </w:pPr>
            <w:r>
              <w:rPr>
                <w:rFonts w:ascii="Arial" w:hAnsi="Arial" w:cs="Arial"/>
              </w:rPr>
              <w:t>Appendix L</w:t>
            </w:r>
          </w:p>
        </w:tc>
        <w:tc>
          <w:tcPr>
            <w:tcW w:w="7244" w:type="dxa"/>
            <w:tcBorders>
              <w:top w:val="nil"/>
              <w:left w:val="nil"/>
              <w:bottom w:val="nil"/>
              <w:right w:val="nil"/>
            </w:tcBorders>
          </w:tcPr>
          <w:p w14:paraId="70CC5542"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303029" w14:textId="77777777" w:rsidTr="00D846C8">
        <w:tc>
          <w:tcPr>
            <w:tcW w:w="1998" w:type="dxa"/>
            <w:tcBorders>
              <w:top w:val="nil"/>
              <w:left w:val="nil"/>
              <w:bottom w:val="nil"/>
              <w:right w:val="nil"/>
            </w:tcBorders>
          </w:tcPr>
          <w:p w14:paraId="2CB19B60" w14:textId="77777777" w:rsidR="00D846C8" w:rsidRDefault="00D846C8" w:rsidP="00D846C8">
            <w:pPr>
              <w:pStyle w:val="BodyText"/>
              <w:widowControl/>
              <w:jc w:val="both"/>
              <w:rPr>
                <w:rFonts w:ascii="Arial" w:hAnsi="Arial" w:cs="Arial"/>
              </w:rPr>
            </w:pPr>
            <w:r>
              <w:rPr>
                <w:rFonts w:ascii="Arial" w:hAnsi="Arial" w:cs="Arial"/>
              </w:rPr>
              <w:t>Appendix M</w:t>
            </w:r>
            <w:r w:rsidR="00270330" w:rsidRPr="0032756E">
              <w:rPr>
                <w:rFonts w:ascii="Arial" w:hAnsi="Arial" w:cs="Arial"/>
              </w:rPr>
              <w:t>M</w:t>
            </w:r>
          </w:p>
        </w:tc>
        <w:tc>
          <w:tcPr>
            <w:tcW w:w="7244" w:type="dxa"/>
            <w:tcBorders>
              <w:top w:val="nil"/>
              <w:left w:val="nil"/>
              <w:bottom w:val="nil"/>
              <w:right w:val="nil"/>
            </w:tcBorders>
          </w:tcPr>
          <w:p w14:paraId="34A280B3" w14:textId="77777777" w:rsidR="00D846C8" w:rsidRPr="0032756E" w:rsidRDefault="00270330" w:rsidP="00D846C8">
            <w:pPr>
              <w:pStyle w:val="BodyText"/>
              <w:widowControl/>
              <w:jc w:val="both"/>
              <w:rPr>
                <w:rFonts w:ascii="Arial" w:hAnsi="Arial" w:cs="Arial"/>
              </w:rPr>
            </w:pPr>
            <w:r w:rsidRPr="0032756E">
              <w:rPr>
                <w:rFonts w:ascii="Arial" w:hAnsi="Arial" w:cs="Arial"/>
              </w:rPr>
              <w:t>Attributable Works and Key Consents</w:t>
            </w:r>
            <w:r w:rsidR="00CB4EAE" w:rsidRPr="0032756E">
              <w:rPr>
                <w:rFonts w:ascii="Arial" w:hAnsi="Arial" w:cs="Arial"/>
              </w:rPr>
              <w:t xml:space="preserve"> </w:t>
            </w:r>
          </w:p>
        </w:tc>
      </w:tr>
      <w:tr w:rsidR="00D846C8" w14:paraId="2B4354DC" w14:textId="77777777" w:rsidTr="00D846C8">
        <w:tc>
          <w:tcPr>
            <w:tcW w:w="1998" w:type="dxa"/>
            <w:tcBorders>
              <w:top w:val="nil"/>
              <w:left w:val="nil"/>
              <w:bottom w:val="nil"/>
              <w:right w:val="nil"/>
            </w:tcBorders>
          </w:tcPr>
          <w:p w14:paraId="28B48CA2" w14:textId="77777777" w:rsidR="00D846C8" w:rsidRDefault="00D846C8" w:rsidP="00D846C8">
            <w:pPr>
              <w:pStyle w:val="BodyText"/>
              <w:widowControl/>
              <w:jc w:val="both"/>
              <w:rPr>
                <w:rFonts w:ascii="Arial" w:hAnsi="Arial" w:cs="Arial"/>
              </w:rPr>
            </w:pPr>
            <w:r>
              <w:rPr>
                <w:rFonts w:ascii="Arial" w:hAnsi="Arial" w:cs="Arial"/>
              </w:rPr>
              <w:t>Appendix N</w:t>
            </w:r>
          </w:p>
        </w:tc>
        <w:tc>
          <w:tcPr>
            <w:tcW w:w="7244" w:type="dxa"/>
            <w:tcBorders>
              <w:top w:val="nil"/>
              <w:left w:val="nil"/>
              <w:bottom w:val="nil"/>
              <w:right w:val="nil"/>
            </w:tcBorders>
          </w:tcPr>
          <w:p w14:paraId="3183E05E" w14:textId="77777777" w:rsidR="00D846C8" w:rsidRDefault="00D846C8" w:rsidP="00D846C8">
            <w:pPr>
              <w:pStyle w:val="BodyText"/>
              <w:widowControl/>
              <w:jc w:val="both"/>
              <w:rPr>
                <w:rFonts w:ascii="Arial" w:hAnsi="Arial" w:cs="Arial"/>
              </w:rPr>
            </w:pPr>
            <w:r>
              <w:rPr>
                <w:rFonts w:ascii="Arial" w:hAnsi="Arial" w:cs="Arial"/>
              </w:rPr>
              <w:t>Third Party Works</w:t>
            </w:r>
          </w:p>
        </w:tc>
      </w:tr>
      <w:tr w:rsidR="00D846C8" w14:paraId="64E2D0B8" w14:textId="77777777" w:rsidTr="00D846C8">
        <w:tc>
          <w:tcPr>
            <w:tcW w:w="1998" w:type="dxa"/>
            <w:tcBorders>
              <w:top w:val="nil"/>
              <w:left w:val="nil"/>
              <w:bottom w:val="nil"/>
              <w:right w:val="nil"/>
            </w:tcBorders>
          </w:tcPr>
          <w:p w14:paraId="511B462D" w14:textId="77777777" w:rsidR="00D846C8" w:rsidRDefault="00D846C8" w:rsidP="00D846C8">
            <w:pPr>
              <w:pStyle w:val="BodyText"/>
              <w:widowControl/>
              <w:jc w:val="both"/>
              <w:rPr>
                <w:rFonts w:ascii="Arial" w:hAnsi="Arial" w:cs="Arial"/>
              </w:rPr>
            </w:pPr>
            <w:r>
              <w:rPr>
                <w:rFonts w:ascii="Arial" w:hAnsi="Arial" w:cs="Arial"/>
              </w:rPr>
              <w:t>[Appendix O</w:t>
            </w:r>
          </w:p>
        </w:tc>
        <w:tc>
          <w:tcPr>
            <w:tcW w:w="7244" w:type="dxa"/>
            <w:tcBorders>
              <w:top w:val="nil"/>
              <w:left w:val="nil"/>
              <w:bottom w:val="nil"/>
              <w:right w:val="nil"/>
            </w:tcBorders>
          </w:tcPr>
          <w:p w14:paraId="1E60066A" w14:textId="77777777" w:rsidR="00D846C8" w:rsidRDefault="00D846C8" w:rsidP="00D846C8">
            <w:pPr>
              <w:pStyle w:val="BodyText"/>
              <w:widowControl/>
              <w:jc w:val="both"/>
              <w:rPr>
                <w:rFonts w:ascii="Arial" w:hAnsi="Arial" w:cs="Arial"/>
              </w:rPr>
            </w:pPr>
            <w:r>
              <w:rPr>
                <w:rFonts w:ascii="Arial" w:hAnsi="Arial" w:cs="Arial"/>
              </w:rPr>
              <w:t>User Data]</w:t>
            </w:r>
          </w:p>
        </w:tc>
      </w:tr>
      <w:tr w:rsidR="00D846C8" w14:paraId="01193212" w14:textId="77777777" w:rsidTr="00D846C8">
        <w:tc>
          <w:tcPr>
            <w:tcW w:w="1998" w:type="dxa"/>
            <w:tcBorders>
              <w:top w:val="nil"/>
              <w:left w:val="nil"/>
              <w:bottom w:val="nil"/>
              <w:right w:val="nil"/>
            </w:tcBorders>
          </w:tcPr>
          <w:p w14:paraId="6C6E163B" w14:textId="704F229C" w:rsidR="00296EAF" w:rsidRDefault="00D846C8" w:rsidP="000506B1">
            <w:pPr>
              <w:pStyle w:val="BodyText"/>
              <w:widowControl/>
              <w:jc w:val="both"/>
              <w:rPr>
                <w:rFonts w:ascii="Arial" w:hAnsi="Arial" w:cs="Arial"/>
              </w:rPr>
            </w:pPr>
            <w:r>
              <w:rPr>
                <w:rFonts w:ascii="Arial" w:hAnsi="Arial" w:cs="Arial"/>
              </w:rPr>
              <w:t>[Appendix P</w:t>
            </w:r>
          </w:p>
        </w:tc>
        <w:tc>
          <w:tcPr>
            <w:tcW w:w="7244" w:type="dxa"/>
            <w:tcBorders>
              <w:top w:val="nil"/>
              <w:left w:val="nil"/>
              <w:bottom w:val="nil"/>
              <w:right w:val="nil"/>
            </w:tcBorders>
          </w:tcPr>
          <w:p w14:paraId="5657CB25" w14:textId="72CEA3F6" w:rsidR="00296EAF" w:rsidRDefault="00D846C8" w:rsidP="000506B1">
            <w:pPr>
              <w:pStyle w:val="BodyText"/>
              <w:widowControl/>
              <w:jc w:val="both"/>
              <w:rPr>
                <w:rFonts w:ascii="Arial" w:hAnsi="Arial" w:cs="Arial"/>
              </w:rPr>
            </w:pPr>
            <w:r>
              <w:rPr>
                <w:rFonts w:ascii="Arial" w:hAnsi="Arial" w:cs="Arial"/>
              </w:rPr>
              <w:t>Offshore Works Assumptions]</w:t>
            </w:r>
          </w:p>
        </w:tc>
      </w:tr>
      <w:tr w:rsidR="000506B1" w14:paraId="1BBE7AFC" w14:textId="77777777" w:rsidTr="00D846C8">
        <w:tc>
          <w:tcPr>
            <w:tcW w:w="1998" w:type="dxa"/>
            <w:tcBorders>
              <w:top w:val="nil"/>
              <w:left w:val="nil"/>
              <w:bottom w:val="nil"/>
              <w:right w:val="nil"/>
            </w:tcBorders>
          </w:tcPr>
          <w:p w14:paraId="1196CA14" w14:textId="6B10C3D5" w:rsidR="000506B1" w:rsidRDefault="000506B1" w:rsidP="00D846C8">
            <w:pPr>
              <w:pStyle w:val="BodyText"/>
              <w:widowControl/>
              <w:jc w:val="both"/>
              <w:rPr>
                <w:rFonts w:ascii="Arial" w:hAnsi="Arial" w:cs="Arial"/>
              </w:rPr>
            </w:pPr>
            <w:r>
              <w:rPr>
                <w:rFonts w:ascii="Arial" w:hAnsi="Arial" w:cs="Arial"/>
              </w:rPr>
              <w:t>Appendix Q</w:t>
            </w:r>
          </w:p>
        </w:tc>
        <w:tc>
          <w:tcPr>
            <w:tcW w:w="7244" w:type="dxa"/>
            <w:tcBorders>
              <w:top w:val="nil"/>
              <w:left w:val="nil"/>
              <w:bottom w:val="nil"/>
              <w:right w:val="nil"/>
            </w:tcBorders>
          </w:tcPr>
          <w:p w14:paraId="60D30D9F" w14:textId="2083905D" w:rsidR="000506B1" w:rsidRDefault="000506B1" w:rsidP="00D846C8">
            <w:pPr>
              <w:pStyle w:val="BodyText"/>
              <w:widowControl/>
              <w:jc w:val="both"/>
              <w:rPr>
                <w:rFonts w:ascii="Arial" w:hAnsi="Arial" w:cs="Arial"/>
              </w:rPr>
            </w:pPr>
            <w:r w:rsidRPr="7B33C1D5">
              <w:rPr>
                <w:rFonts w:ascii="Arial" w:hAnsi="Arial"/>
              </w:rPr>
              <w:t>Queue Management Process – User Progression</w:t>
            </w:r>
            <w:r>
              <w:rPr>
                <w:rFonts w:ascii="Arial" w:hAnsi="Arial"/>
              </w:rPr>
              <w:t xml:space="preserve"> Milestones</w:t>
            </w:r>
          </w:p>
        </w:tc>
      </w:tr>
    </w:tbl>
    <w:p w14:paraId="3EA29808" w14:textId="77777777" w:rsidR="00D846C8" w:rsidRDefault="00D846C8" w:rsidP="00D846C8">
      <w:pPr>
        <w:pStyle w:val="BodyText"/>
        <w:widowControl/>
        <w:jc w:val="center"/>
        <w:rPr>
          <w:rFonts w:ascii="Arial" w:hAnsi="Arial" w:cs="Arial"/>
          <w:u w:val="single"/>
        </w:rPr>
        <w:sectPr w:rsidR="00D846C8" w:rsidSect="00D846C8">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720" w:gutter="0"/>
          <w:cols w:space="720"/>
          <w:noEndnote/>
          <w:docGrid w:linePitch="326"/>
        </w:sectPr>
      </w:pPr>
    </w:p>
    <w:p w14:paraId="7EAF4D49" w14:textId="77777777" w:rsidR="00D846C8" w:rsidRDefault="00D846C8" w:rsidP="00D846C8">
      <w:pPr>
        <w:pStyle w:val="BodyText"/>
        <w:widowControl/>
        <w:jc w:val="both"/>
        <w:rPr>
          <w:rFonts w:ascii="Arial" w:hAnsi="Arial" w:cs="Arial"/>
          <w:b/>
          <w:bCs/>
        </w:rPr>
      </w:pPr>
      <w:bookmarkStart w:id="10" w:name="_DV_M9"/>
      <w:bookmarkEnd w:id="10"/>
      <w:r>
        <w:rPr>
          <w:rFonts w:ascii="Arial" w:hAnsi="Arial" w:cs="Arial"/>
          <w:b/>
          <w:bCs/>
        </w:rPr>
        <w:lastRenderedPageBreak/>
        <w:t>THIS</w:t>
      </w:r>
      <w:r>
        <w:rPr>
          <w:rFonts w:ascii="Arial" w:hAnsi="Arial" w:cs="Arial"/>
        </w:rPr>
        <w:t xml:space="preserve"> </w:t>
      </w:r>
      <w:r>
        <w:rPr>
          <w:rFonts w:ascii="Arial" w:hAnsi="Arial" w:cs="Arial"/>
          <w:b/>
          <w:bCs/>
        </w:rPr>
        <w:t>CONSTRUCTION</w:t>
      </w:r>
      <w:r>
        <w:rPr>
          <w:rFonts w:ascii="Arial" w:hAnsi="Arial" w:cs="Arial"/>
        </w:rPr>
        <w:t xml:space="preserve"> </w:t>
      </w:r>
      <w:r>
        <w:rPr>
          <w:rFonts w:ascii="Arial" w:hAnsi="Arial" w:cs="Arial"/>
          <w:b/>
          <w:bCs/>
        </w:rPr>
        <w:t>AGREEMENT</w:t>
      </w:r>
      <w:r>
        <w:rPr>
          <w:rFonts w:ascii="Arial" w:hAnsi="Arial" w:cs="Arial"/>
        </w:rPr>
        <w:t xml:space="preserve"> is made</w:t>
      </w:r>
      <w:r w:rsidR="00842DF9">
        <w:rPr>
          <w:rFonts w:ascii="Arial" w:hAnsi="Arial" w:cs="Arial"/>
        </w:rPr>
        <w:t xml:space="preserve"> on the [   ] day of [   ] 20[ </w:t>
      </w:r>
      <w:r>
        <w:rPr>
          <w:rFonts w:ascii="Arial" w:hAnsi="Arial" w:cs="Arial"/>
        </w:rPr>
        <w:t xml:space="preserve">] </w:t>
      </w:r>
    </w:p>
    <w:p w14:paraId="2634E1C8" w14:textId="77777777" w:rsidR="00D846C8" w:rsidRDefault="00D846C8" w:rsidP="00D846C8">
      <w:pPr>
        <w:pStyle w:val="BodyText"/>
        <w:widowControl/>
        <w:jc w:val="both"/>
        <w:rPr>
          <w:rFonts w:ascii="Arial" w:hAnsi="Arial" w:cs="Arial"/>
          <w:b/>
          <w:bCs/>
        </w:rPr>
      </w:pPr>
      <w:bookmarkStart w:id="11" w:name="_DV_M10"/>
      <w:bookmarkEnd w:id="11"/>
      <w:r>
        <w:rPr>
          <w:rFonts w:ascii="Arial" w:hAnsi="Arial" w:cs="Arial"/>
          <w:b/>
          <w:bCs/>
        </w:rPr>
        <w:t>BETWEEN</w:t>
      </w:r>
    </w:p>
    <w:p w14:paraId="55C67DA9" w14:textId="77777777" w:rsidR="00D846C8" w:rsidRDefault="00D846C8" w:rsidP="00D846C8">
      <w:pPr>
        <w:pStyle w:val="BodyText"/>
        <w:widowControl/>
        <w:ind w:left="851" w:hanging="851"/>
        <w:jc w:val="both"/>
        <w:rPr>
          <w:rFonts w:ascii="Arial" w:hAnsi="Arial" w:cs="Arial"/>
          <w:b/>
          <w:bCs/>
        </w:rPr>
      </w:pPr>
      <w:bookmarkStart w:id="12" w:name="_DV_M11"/>
      <w:bookmarkEnd w:id="12"/>
      <w:r>
        <w:rPr>
          <w:rFonts w:ascii="Arial" w:hAnsi="Arial" w:cs="Arial"/>
        </w:rPr>
        <w:t>(1)</w:t>
      </w:r>
      <w:r>
        <w:rPr>
          <w:rFonts w:ascii="Arial" w:hAnsi="Arial" w:cs="Arial"/>
        </w:rPr>
        <w:tab/>
        <w:t xml:space="preserve">National Grid Electricity </w:t>
      </w:r>
      <w:r w:rsidR="00842DF9">
        <w:rPr>
          <w:rFonts w:ascii="Arial" w:hAnsi="Arial" w:cs="Arial"/>
        </w:rPr>
        <w:t xml:space="preserve">System Operator Limited </w:t>
      </w:r>
      <w:r>
        <w:rPr>
          <w:rFonts w:ascii="Arial" w:hAnsi="Arial" w:cs="Arial"/>
        </w:rPr>
        <w:t xml:space="preserve">a company registered in England with number </w:t>
      </w:r>
      <w:r w:rsidR="00842DF9">
        <w:rPr>
          <w:rFonts w:ascii="Arial" w:hAnsi="Arial" w:cs="Arial"/>
        </w:rPr>
        <w:t>11014226</w:t>
      </w:r>
      <w:r>
        <w:rPr>
          <w:rFonts w:ascii="Arial" w:hAnsi="Arial" w:cs="Arial"/>
        </w:rPr>
        <w:t xml:space="preserve"> whose registered office is at 1-3 Strand, London, WC2N 5EH (“</w:t>
      </w:r>
      <w:r>
        <w:rPr>
          <w:rFonts w:ascii="Arial" w:hAnsi="Arial" w:cs="Arial"/>
          <w:b/>
          <w:bCs/>
        </w:rPr>
        <w:t>The Company</w:t>
      </w:r>
      <w:r>
        <w:rPr>
          <w:rFonts w:ascii="Arial" w:hAnsi="Arial" w:cs="Arial"/>
        </w:rPr>
        <w:t>”, which expression shall include its successors and/or permitted assigns); and</w:t>
      </w:r>
    </w:p>
    <w:p w14:paraId="3ACFAB97" w14:textId="77777777" w:rsidR="00D846C8" w:rsidRDefault="00D846C8" w:rsidP="00D846C8">
      <w:pPr>
        <w:pStyle w:val="BodyText"/>
        <w:widowControl/>
        <w:ind w:left="851" w:hanging="851"/>
        <w:jc w:val="both"/>
        <w:rPr>
          <w:rFonts w:ascii="Arial" w:hAnsi="Arial" w:cs="Arial"/>
          <w:b/>
          <w:bCs/>
        </w:rPr>
      </w:pPr>
      <w:bookmarkStart w:id="13" w:name="_DV_M12"/>
      <w:bookmarkEnd w:id="13"/>
      <w:r>
        <w:rPr>
          <w:rFonts w:ascii="Arial" w:hAnsi="Arial" w:cs="Arial"/>
        </w:rPr>
        <w:t>(2)</w:t>
      </w:r>
      <w:r>
        <w:rPr>
          <w:rFonts w:ascii="Arial" w:hAnsi="Arial" w:cs="Arial"/>
        </w:rPr>
        <w:tab/>
        <w:t>[   ] a company registered in [   ] with number [   ] whose registered office is at [   ] (“</w:t>
      </w:r>
      <w:r>
        <w:rPr>
          <w:rFonts w:ascii="Arial" w:hAnsi="Arial" w:cs="Arial"/>
          <w:b/>
          <w:bCs/>
        </w:rPr>
        <w:t>User</w:t>
      </w:r>
      <w:r>
        <w:rPr>
          <w:rFonts w:ascii="Arial" w:hAnsi="Arial" w:cs="Arial"/>
        </w:rPr>
        <w:t>”, which expression shall include its successors and/or permitted assigns)</w:t>
      </w:r>
    </w:p>
    <w:p w14:paraId="4BF6889C" w14:textId="77777777" w:rsidR="00D846C8" w:rsidRDefault="00D846C8" w:rsidP="00D846C8">
      <w:pPr>
        <w:pStyle w:val="BodyText"/>
        <w:widowControl/>
        <w:jc w:val="both"/>
        <w:rPr>
          <w:rFonts w:ascii="Arial" w:hAnsi="Arial" w:cs="Arial"/>
          <w:b/>
          <w:bCs/>
        </w:rPr>
      </w:pPr>
      <w:bookmarkStart w:id="14" w:name="_DV_M13"/>
      <w:bookmarkEnd w:id="14"/>
      <w:r>
        <w:rPr>
          <w:rFonts w:ascii="Arial" w:hAnsi="Arial" w:cs="Arial"/>
          <w:b/>
          <w:bCs/>
        </w:rPr>
        <w:t>WHEREAS</w:t>
      </w:r>
    </w:p>
    <w:p w14:paraId="4BE3B0D2" w14:textId="77777777" w:rsidR="00D846C8" w:rsidRDefault="00D846C8" w:rsidP="00D846C8">
      <w:pPr>
        <w:pStyle w:val="BodyText"/>
        <w:widowControl/>
        <w:ind w:left="851" w:hanging="851"/>
        <w:jc w:val="both"/>
        <w:rPr>
          <w:rFonts w:ascii="Arial" w:hAnsi="Arial" w:cs="Arial"/>
          <w:b/>
          <w:bCs/>
        </w:rPr>
      </w:pPr>
      <w:bookmarkStart w:id="15" w:name="_DV_M14"/>
      <w:bookmarkEnd w:id="15"/>
      <w:r>
        <w:rPr>
          <w:rFonts w:ascii="Arial" w:hAnsi="Arial" w:cs="Arial"/>
        </w:rPr>
        <w:t>(A)</w:t>
      </w:r>
      <w:r>
        <w:rPr>
          <w:rFonts w:ascii="Arial" w:hAnsi="Arial" w:cs="Arial"/>
        </w:rPr>
        <w:tab/>
        <w:t xml:space="preserve">Pursuant to the </w:t>
      </w:r>
      <w:r>
        <w:rPr>
          <w:rFonts w:ascii="Arial" w:hAnsi="Arial" w:cs="Arial"/>
          <w:b/>
          <w:bCs/>
        </w:rPr>
        <w:t>Transmission Licence</w:t>
      </w:r>
      <w:r>
        <w:rPr>
          <w:rFonts w:ascii="Arial" w:hAnsi="Arial" w:cs="Arial"/>
        </w:rPr>
        <w:t xml:space="preserve">, </w:t>
      </w:r>
      <w:r>
        <w:rPr>
          <w:rFonts w:ascii="Arial" w:hAnsi="Arial" w:cs="Arial"/>
          <w:b/>
          <w:bCs/>
        </w:rPr>
        <w:t>The Company</w:t>
      </w:r>
      <w:r>
        <w:rPr>
          <w:rFonts w:ascii="Arial" w:hAnsi="Arial" w:cs="Arial"/>
        </w:rPr>
        <w:t xml:space="preserve"> has prepared a Connection and Use of System Code </w:t>
      </w:r>
      <w:r>
        <w:rPr>
          <w:rFonts w:ascii="Arial" w:hAnsi="Arial" w:cs="Arial"/>
          <w:b/>
          <w:bCs/>
        </w:rPr>
        <w:t>(CUSC)</w:t>
      </w:r>
      <w:r>
        <w:rPr>
          <w:rFonts w:ascii="Arial" w:hAnsi="Arial" w:cs="Arial"/>
        </w:rPr>
        <w:t xml:space="preserve"> setting out the terms of the arrangements for connection to and use of the </w:t>
      </w:r>
      <w:r>
        <w:rPr>
          <w:rFonts w:ascii="Arial" w:hAnsi="Arial" w:cs="Arial"/>
          <w:b/>
          <w:bCs/>
        </w:rPr>
        <w:t>National Electricity Transmission System</w:t>
      </w:r>
      <w:r>
        <w:rPr>
          <w:rFonts w:ascii="Arial" w:hAnsi="Arial" w:cs="Arial"/>
        </w:rPr>
        <w:t xml:space="preserve"> and the provision of certain </w:t>
      </w:r>
      <w:r>
        <w:rPr>
          <w:rFonts w:ascii="Arial" w:hAnsi="Arial" w:cs="Arial"/>
          <w:b/>
          <w:bCs/>
        </w:rPr>
        <w:t>Balancing Services</w:t>
      </w:r>
      <w:r>
        <w:rPr>
          <w:rFonts w:ascii="Arial" w:hAnsi="Arial" w:cs="Arial"/>
        </w:rPr>
        <w:t>.</w:t>
      </w:r>
    </w:p>
    <w:p w14:paraId="7903548F" w14:textId="77777777" w:rsidR="00D846C8" w:rsidRDefault="00D846C8" w:rsidP="00D846C8">
      <w:pPr>
        <w:pStyle w:val="BodyText"/>
        <w:widowControl/>
        <w:ind w:left="851" w:hanging="851"/>
        <w:jc w:val="both"/>
        <w:rPr>
          <w:rFonts w:ascii="Arial" w:hAnsi="Arial" w:cs="Arial"/>
          <w:b/>
          <w:bCs/>
          <w:i/>
          <w:iCs/>
        </w:rPr>
      </w:pPr>
      <w:bookmarkStart w:id="16" w:name="_DV_M15"/>
      <w:bookmarkEnd w:id="16"/>
      <w:r>
        <w:rPr>
          <w:rFonts w:ascii="Arial" w:hAnsi="Arial" w:cs="Arial"/>
        </w:rPr>
        <w:t>(B)</w:t>
      </w:r>
      <w:r>
        <w:rPr>
          <w:rFonts w:ascii="Arial" w:hAnsi="Arial" w:cs="Arial"/>
        </w:rPr>
        <w:tab/>
        <w:t xml:space="preserve">The </w:t>
      </w:r>
      <w:r>
        <w:rPr>
          <w:rFonts w:ascii="Arial" w:hAnsi="Arial" w:cs="Arial"/>
          <w:b/>
          <w:bCs/>
        </w:rPr>
        <w:t>User</w:t>
      </w:r>
      <w:r>
        <w:rPr>
          <w:rFonts w:ascii="Arial" w:hAnsi="Arial" w:cs="Arial"/>
        </w:rPr>
        <w:t xml:space="preserve"> has applied for [connection to and use of] [modification to its connection to] the </w:t>
      </w:r>
      <w:r>
        <w:rPr>
          <w:rFonts w:ascii="Arial" w:hAnsi="Arial" w:cs="Arial"/>
          <w:b/>
          <w:bCs/>
        </w:rPr>
        <w:t>National Electricity Transmission System</w:t>
      </w:r>
      <w:r>
        <w:rPr>
          <w:rFonts w:ascii="Arial" w:hAnsi="Arial" w:cs="Arial"/>
        </w:rPr>
        <w:t xml:space="preserve"> </w:t>
      </w:r>
      <w:r w:rsidR="0061281A">
        <w:rPr>
          <w:rFonts w:ascii="Arial" w:hAnsi="Arial" w:cs="Arial"/>
        </w:rPr>
        <w:t>and pursuant</w:t>
      </w:r>
      <w:r>
        <w:rPr>
          <w:rFonts w:ascii="Arial" w:hAnsi="Arial" w:cs="Arial"/>
        </w:rPr>
        <w:t xml:space="preserve"> to Standard Condition C8 of the </w:t>
      </w:r>
      <w:r>
        <w:rPr>
          <w:rFonts w:ascii="Arial" w:hAnsi="Arial" w:cs="Arial"/>
          <w:b/>
          <w:bCs/>
        </w:rPr>
        <w:t>Transmission Licence</w:t>
      </w:r>
      <w:r>
        <w:rPr>
          <w:rFonts w:ascii="Arial" w:hAnsi="Arial" w:cs="Arial"/>
        </w:rPr>
        <w:t xml:space="preserve">, </w:t>
      </w:r>
      <w:r>
        <w:rPr>
          <w:rFonts w:ascii="Arial" w:hAnsi="Arial" w:cs="Arial"/>
          <w:b/>
          <w:bCs/>
        </w:rPr>
        <w:t>The Company</w:t>
      </w:r>
      <w:r>
        <w:rPr>
          <w:rFonts w:ascii="Arial" w:hAnsi="Arial" w:cs="Arial"/>
        </w:rPr>
        <w:t xml:space="preserve"> is required to offer terms in accordance with the </w:t>
      </w:r>
      <w:r>
        <w:rPr>
          <w:rFonts w:ascii="Arial" w:hAnsi="Arial" w:cs="Arial"/>
          <w:b/>
          <w:bCs/>
        </w:rPr>
        <w:t>CUSC</w:t>
      </w:r>
      <w:r>
        <w:rPr>
          <w:rFonts w:ascii="Arial" w:hAnsi="Arial" w:cs="Arial"/>
        </w:rPr>
        <w:t xml:space="preserve"> in this respect.</w:t>
      </w:r>
    </w:p>
    <w:p w14:paraId="0FCFDDD9" w14:textId="77777777" w:rsidR="00D846C8" w:rsidRDefault="00D846C8" w:rsidP="00D846C8">
      <w:pPr>
        <w:pStyle w:val="BodyText"/>
        <w:widowControl/>
        <w:ind w:left="851" w:hanging="851"/>
        <w:jc w:val="both"/>
        <w:rPr>
          <w:rFonts w:ascii="Arial" w:hAnsi="Arial" w:cs="Arial"/>
          <w:b/>
          <w:bCs/>
        </w:rPr>
      </w:pPr>
      <w:bookmarkStart w:id="17" w:name="_DV_M16"/>
      <w:bookmarkEnd w:id="17"/>
      <w:r>
        <w:rPr>
          <w:rFonts w:ascii="Arial" w:hAnsi="Arial" w:cs="Arial"/>
        </w:rPr>
        <w:t xml:space="preserve">(C) </w:t>
      </w:r>
      <w:r>
        <w:rPr>
          <w:rFonts w:ascii="Arial" w:hAnsi="Arial" w:cs="Arial"/>
        </w:rPr>
        <w:tab/>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are parties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(being an agreement by which the </w:t>
      </w:r>
      <w:r>
        <w:rPr>
          <w:rFonts w:ascii="Arial" w:hAnsi="Arial" w:cs="Arial"/>
          <w:b/>
          <w:bCs/>
        </w:rPr>
        <w:t>CUSC</w:t>
      </w:r>
      <w:r>
        <w:rPr>
          <w:rFonts w:ascii="Arial" w:hAnsi="Arial" w:cs="Arial"/>
        </w:rPr>
        <w:t xml:space="preserve"> is made contractually binding between the parties).</w:t>
      </w:r>
    </w:p>
    <w:p w14:paraId="347E96E3" w14:textId="77777777" w:rsidR="00D846C8" w:rsidRPr="0061281A" w:rsidRDefault="00D846C8" w:rsidP="00D846C8">
      <w:pPr>
        <w:pStyle w:val="BodyText"/>
        <w:widowControl/>
        <w:ind w:left="851" w:hanging="851"/>
        <w:jc w:val="both"/>
        <w:rPr>
          <w:rFonts w:ascii="Arial" w:hAnsi="Arial" w:cs="Arial"/>
          <w:bCs/>
        </w:rPr>
      </w:pPr>
      <w:bookmarkStart w:id="18" w:name="_DV_M17"/>
      <w:bookmarkEnd w:id="18"/>
      <w:r>
        <w:rPr>
          <w:rFonts w:ascii="Arial" w:hAnsi="Arial" w:cs="Arial"/>
        </w:rPr>
        <w:t>(D)</w:t>
      </w:r>
      <w:r>
        <w:rPr>
          <w:rFonts w:ascii="Arial" w:hAnsi="Arial" w:cs="Arial"/>
        </w:rPr>
        <w:tab/>
        <w:t xml:space="preserve">Certain works are required as part of this offer as set out in this </w:t>
      </w:r>
      <w:r>
        <w:rPr>
          <w:rFonts w:ascii="Arial" w:hAnsi="Arial" w:cs="Arial"/>
          <w:b/>
          <w:bCs/>
        </w:rPr>
        <w:t>Construction Agreement</w:t>
      </w:r>
      <w:r>
        <w:rPr>
          <w:rFonts w:ascii="Arial" w:hAnsi="Arial" w:cs="Arial"/>
        </w:rPr>
        <w:t xml:space="preserve">. </w:t>
      </w:r>
    </w:p>
    <w:p w14:paraId="776F601F" w14:textId="77777777" w:rsidR="00D846C8" w:rsidRDefault="00D846C8" w:rsidP="00D846C8">
      <w:pPr>
        <w:pStyle w:val="BodyText"/>
        <w:widowControl/>
        <w:ind w:left="851" w:hanging="851"/>
        <w:jc w:val="both"/>
        <w:rPr>
          <w:rFonts w:ascii="Arial" w:hAnsi="Arial" w:cs="Arial"/>
          <w:i/>
          <w:iCs/>
        </w:rPr>
      </w:pPr>
      <w:bookmarkStart w:id="19" w:name="_DV_M18"/>
      <w:bookmarkEnd w:id="19"/>
      <w:r>
        <w:rPr>
          <w:rFonts w:ascii="Arial" w:hAnsi="Arial" w:cs="Arial"/>
        </w:rPr>
        <w:t>(E)</w:t>
      </w:r>
      <w:r>
        <w:rPr>
          <w:rFonts w:ascii="Arial" w:hAnsi="Arial" w:cs="Arial"/>
        </w:rPr>
        <w:tab/>
        <w:t xml:space="preserve">This </w:t>
      </w:r>
      <w:r>
        <w:rPr>
          <w:rFonts w:ascii="Arial" w:hAnsi="Arial" w:cs="Arial"/>
          <w:b/>
          <w:bCs/>
        </w:rPr>
        <w:t>Construction Agreement</w:t>
      </w:r>
      <w:r>
        <w:rPr>
          <w:rFonts w:ascii="Arial" w:hAnsi="Arial" w:cs="Arial"/>
        </w:rPr>
        <w:t xml:space="preserve"> sets out the </w:t>
      </w:r>
      <w:r>
        <w:rPr>
          <w:rFonts w:ascii="Arial" w:hAnsi="Arial" w:cs="Arial"/>
          <w:b/>
          <w:bCs/>
        </w:rPr>
        <w:t>Offshore Works Assumptions</w:t>
      </w:r>
      <w:r>
        <w:rPr>
          <w:rFonts w:ascii="Arial" w:hAnsi="Arial" w:cs="Arial"/>
        </w:rPr>
        <w:t xml:space="preserve"> used to identify the initial</w:t>
      </w:r>
      <w:r>
        <w:rPr>
          <w:rFonts w:ascii="Arial" w:hAnsi="Arial" w:cs="Arial"/>
          <w:b/>
          <w:bCs/>
        </w:rPr>
        <w:t xml:space="preserve"> Onshore Construction Works </w:t>
      </w:r>
      <w:r>
        <w:rPr>
          <w:rFonts w:ascii="Arial" w:hAnsi="Arial" w:cs="Arial"/>
        </w:rPr>
        <w:t xml:space="preserve">and </w:t>
      </w:r>
      <w:r>
        <w:rPr>
          <w:rFonts w:ascii="Arial" w:hAnsi="Arial" w:cs="Arial"/>
          <w:b/>
          <w:bCs/>
        </w:rPr>
        <w:t xml:space="preserve">Construction Programme </w:t>
      </w:r>
      <w:r>
        <w:rPr>
          <w:rFonts w:ascii="Arial" w:hAnsi="Arial" w:cs="Arial"/>
        </w:rPr>
        <w:t xml:space="preserve">and the process whereby this </w:t>
      </w:r>
      <w:r>
        <w:rPr>
          <w:rFonts w:ascii="Arial" w:hAnsi="Arial" w:cs="Arial"/>
          <w:b/>
          <w:bCs/>
        </w:rPr>
        <w:t>Construction Agreement</w:t>
      </w:r>
      <w:r>
        <w:rPr>
          <w:rFonts w:ascii="Arial" w:hAnsi="Arial" w:cs="Arial"/>
        </w:rPr>
        <w:t xml:space="preserve"> </w:t>
      </w:r>
      <w:r>
        <w:rPr>
          <w:rFonts w:ascii="Arial" w:hAnsi="Arial" w:cs="Arial"/>
          <w:b/>
          <w:bCs/>
        </w:rPr>
        <w:t>[</w:t>
      </w:r>
      <w:r>
        <w:rPr>
          <w:rFonts w:ascii="Arial" w:hAnsi="Arial" w:cs="Arial"/>
        </w:rPr>
        <w:t xml:space="preserve">will be amended to provide for the </w:t>
      </w:r>
      <w:r>
        <w:rPr>
          <w:rFonts w:ascii="Arial" w:hAnsi="Arial" w:cs="Arial"/>
          <w:b/>
          <w:bCs/>
        </w:rPr>
        <w:t>Offshore Construction Works] [</w:t>
      </w:r>
      <w:r>
        <w:rPr>
          <w:rFonts w:ascii="Arial" w:hAnsi="Arial" w:cs="Arial"/>
        </w:rPr>
        <w:t xml:space="preserve">may be varied in case of changes to such assumptions]. </w:t>
      </w:r>
    </w:p>
    <w:p w14:paraId="06C7876A" w14:textId="77777777" w:rsidR="00D846C8" w:rsidRDefault="00D846C8" w:rsidP="00D846C8">
      <w:pPr>
        <w:pStyle w:val="BodyText"/>
        <w:widowControl/>
        <w:ind w:left="851" w:hanging="851"/>
        <w:jc w:val="both"/>
        <w:rPr>
          <w:rFonts w:ascii="Arial" w:hAnsi="Arial" w:cs="Arial"/>
        </w:rPr>
      </w:pPr>
      <w:bookmarkStart w:id="20" w:name="_DV_M19"/>
      <w:bookmarkEnd w:id="20"/>
      <w:r>
        <w:rPr>
          <w:rFonts w:ascii="Arial" w:hAnsi="Arial" w:cs="Arial"/>
        </w:rPr>
        <w:t>(F)</w:t>
      </w:r>
      <w:r>
        <w:rPr>
          <w:rFonts w:ascii="Arial" w:hAnsi="Arial" w:cs="Arial"/>
        </w:rPr>
        <w:tab/>
        <w:t xml:space="preserve">This </w:t>
      </w:r>
      <w:r>
        <w:rPr>
          <w:rFonts w:ascii="Arial" w:hAnsi="Arial" w:cs="Arial"/>
          <w:b/>
          <w:bCs/>
        </w:rPr>
        <w:t>Construction Agreement</w:t>
      </w:r>
      <w:r>
        <w:rPr>
          <w:rFonts w:ascii="Arial" w:hAnsi="Arial" w:cs="Arial"/>
        </w:rPr>
        <w:t xml:space="preserve"> is entered into pursuant to the terms of the </w:t>
      </w:r>
      <w:r>
        <w:rPr>
          <w:rFonts w:ascii="Arial" w:hAnsi="Arial" w:cs="Arial"/>
          <w:b/>
          <w:bCs/>
        </w:rPr>
        <w:t>CUSC</w:t>
      </w:r>
      <w:r>
        <w:rPr>
          <w:rFonts w:ascii="Arial" w:hAnsi="Arial" w:cs="Arial"/>
        </w:rPr>
        <w:t xml:space="preserve">. </w:t>
      </w:r>
    </w:p>
    <w:p w14:paraId="1D027C3A" w14:textId="665620AE" w:rsidR="005567AA" w:rsidRDefault="005567AA" w:rsidP="00D846C8">
      <w:pPr>
        <w:pStyle w:val="BodyText"/>
        <w:widowControl/>
        <w:ind w:left="851" w:hanging="851"/>
        <w:jc w:val="both"/>
        <w:rPr>
          <w:rFonts w:ascii="Arial" w:hAnsi="Arial" w:cs="Arial"/>
        </w:rPr>
      </w:pPr>
      <w:r>
        <w:rPr>
          <w:rFonts w:ascii="Arial" w:hAnsi="Arial" w:cs="Arial"/>
        </w:rPr>
        <w:t>(G)</w:t>
      </w:r>
      <w:r>
        <w:rPr>
          <w:rFonts w:ascii="Arial" w:hAnsi="Arial" w:cs="Arial"/>
        </w:rPr>
        <w:tab/>
      </w:r>
      <w:r w:rsidR="009B5C11">
        <w:rPr>
          <w:rFonts w:ascii="Arial" w:hAnsi="Arial" w:cs="Arial"/>
        </w:rPr>
        <w:t>The</w:t>
      </w:r>
      <w:r w:rsidR="000A712E">
        <w:rPr>
          <w:rFonts w:ascii="Arial" w:hAnsi="Arial" w:cs="Arial"/>
        </w:rPr>
        <w:t xml:space="preserve"> </w:t>
      </w:r>
      <w:r w:rsidR="000A712E" w:rsidRPr="00E51938">
        <w:rPr>
          <w:rFonts w:ascii="Arial" w:hAnsi="Arial" w:cs="Arial"/>
          <w:b/>
          <w:bCs/>
        </w:rPr>
        <w:t>Queue Management Process</w:t>
      </w:r>
      <w:r w:rsidR="000A712E">
        <w:rPr>
          <w:rFonts w:ascii="Arial" w:hAnsi="Arial" w:cs="Arial"/>
        </w:rPr>
        <w:t xml:space="preserve"> applies to this </w:t>
      </w:r>
      <w:r w:rsidR="000A712E" w:rsidRPr="00E51938">
        <w:rPr>
          <w:rFonts w:ascii="Arial" w:hAnsi="Arial" w:cs="Arial"/>
          <w:b/>
          <w:bCs/>
        </w:rPr>
        <w:t>Construction Agreement</w:t>
      </w:r>
      <w:r w:rsidR="006C2D92">
        <w:rPr>
          <w:rFonts w:ascii="Arial" w:hAnsi="Arial" w:cs="Arial"/>
          <w:b/>
          <w:bCs/>
        </w:rPr>
        <w:t>.</w:t>
      </w:r>
    </w:p>
    <w:p w14:paraId="2FA2B49E" w14:textId="77777777" w:rsidR="00D846C8" w:rsidRDefault="00D846C8" w:rsidP="00D846C8">
      <w:pPr>
        <w:pStyle w:val="BodyText"/>
        <w:widowControl/>
        <w:ind w:left="851" w:hanging="851"/>
        <w:jc w:val="both"/>
        <w:rPr>
          <w:rFonts w:ascii="Arial" w:hAnsi="Arial" w:cs="Arial"/>
        </w:rPr>
      </w:pPr>
    </w:p>
    <w:p w14:paraId="0FF7D357" w14:textId="77777777" w:rsidR="00D846C8" w:rsidRDefault="00D846C8" w:rsidP="00D846C8">
      <w:pPr>
        <w:pStyle w:val="BodyText"/>
        <w:widowControl/>
        <w:ind w:left="851" w:hanging="851"/>
        <w:jc w:val="both"/>
        <w:rPr>
          <w:rFonts w:ascii="Arial" w:hAnsi="Arial" w:cs="Arial"/>
        </w:rPr>
      </w:pPr>
    </w:p>
    <w:p w14:paraId="31735E17" w14:textId="77777777" w:rsidR="00D846C8" w:rsidRDefault="00D846C8" w:rsidP="00D846C8">
      <w:pPr>
        <w:pStyle w:val="BodyText"/>
        <w:widowControl/>
        <w:ind w:left="851" w:hanging="851"/>
        <w:jc w:val="both"/>
        <w:rPr>
          <w:rFonts w:ascii="Arial" w:hAnsi="Arial" w:cs="Arial"/>
        </w:rPr>
      </w:pPr>
    </w:p>
    <w:p w14:paraId="31ED55A6" w14:textId="77777777" w:rsidR="00D846C8" w:rsidRDefault="00D846C8" w:rsidP="00D846C8">
      <w:pPr>
        <w:pStyle w:val="BodyText"/>
        <w:widowControl/>
        <w:ind w:left="851" w:hanging="851"/>
        <w:jc w:val="both"/>
        <w:rPr>
          <w:rFonts w:ascii="Arial" w:hAnsi="Arial" w:cs="Arial"/>
        </w:rPr>
      </w:pPr>
    </w:p>
    <w:p w14:paraId="78FB8B1B" w14:textId="77777777" w:rsidR="00D846C8" w:rsidRDefault="00D846C8" w:rsidP="00D846C8">
      <w:pPr>
        <w:pStyle w:val="BodyText"/>
        <w:widowControl/>
        <w:ind w:left="851" w:hanging="851"/>
        <w:jc w:val="both"/>
        <w:rPr>
          <w:rFonts w:ascii="Arial" w:hAnsi="Arial" w:cs="Arial"/>
          <w:b/>
          <w:bCs/>
        </w:rPr>
      </w:pPr>
    </w:p>
    <w:p w14:paraId="651487C9" w14:textId="77777777" w:rsidR="00D846C8" w:rsidRDefault="00D846C8" w:rsidP="00D846C8">
      <w:pPr>
        <w:pStyle w:val="BodyText"/>
        <w:widowControl/>
        <w:jc w:val="both"/>
        <w:rPr>
          <w:rFonts w:ascii="Arial" w:hAnsi="Arial" w:cs="Arial"/>
          <w:b/>
          <w:bCs/>
        </w:rPr>
      </w:pPr>
      <w:bookmarkStart w:id="21" w:name="_DV_M20"/>
      <w:bookmarkEnd w:id="21"/>
      <w:r>
        <w:rPr>
          <w:rFonts w:ascii="Arial" w:hAnsi="Arial" w:cs="Arial"/>
          <w:b/>
          <w:bCs/>
        </w:rPr>
        <w:lastRenderedPageBreak/>
        <w:br/>
        <w:t>NOW IT IS HEREBY AGREED</w:t>
      </w:r>
      <w:r>
        <w:rPr>
          <w:rFonts w:ascii="Arial" w:hAnsi="Arial" w:cs="Arial"/>
        </w:rPr>
        <w:t xml:space="preserve"> as follows:</w:t>
      </w:r>
    </w:p>
    <w:p w14:paraId="5FAA2952" w14:textId="77777777" w:rsidR="00D846C8" w:rsidRDefault="00D846C8" w:rsidP="00D846C8">
      <w:pPr>
        <w:pStyle w:val="Heading2"/>
        <w:ind w:left="0" w:firstLine="0"/>
        <w:jc w:val="both"/>
        <w:rPr>
          <w:rFonts w:ascii="Arial" w:hAnsi="Arial" w:cs="Arial"/>
        </w:rPr>
      </w:pPr>
      <w:bookmarkStart w:id="22" w:name="_DV_M21"/>
      <w:bookmarkEnd w:id="22"/>
      <w:r>
        <w:rPr>
          <w:rFonts w:ascii="Arial" w:hAnsi="Arial" w:cs="Arial"/>
        </w:rPr>
        <w:t>1.</w:t>
      </w:r>
      <w:r>
        <w:rPr>
          <w:rFonts w:ascii="Arial" w:hAnsi="Arial" w:cs="Arial"/>
        </w:rPr>
        <w:tab/>
        <w:t>DEFINITIONS, INTERPRETATION AND CONSTRUCTION</w:t>
      </w:r>
    </w:p>
    <w:p w14:paraId="1E001FEF" w14:textId="77777777" w:rsidR="00D846C8" w:rsidRDefault="00D846C8" w:rsidP="00D846C8">
      <w:pPr>
        <w:pStyle w:val="clauseindent"/>
        <w:widowControl/>
        <w:jc w:val="both"/>
        <w:rPr>
          <w:rFonts w:ascii="Arial" w:hAnsi="Arial" w:cs="Arial"/>
        </w:rPr>
      </w:pPr>
      <w:bookmarkStart w:id="23" w:name="_DV_M22"/>
      <w:bookmarkEnd w:id="23"/>
      <w:r>
        <w:rPr>
          <w:rFonts w:ascii="Arial" w:hAnsi="Arial" w:cs="Arial"/>
        </w:rPr>
        <w:t xml:space="preserve">Unless the subject matter or context otherwise requires or is inconsistent therewith, terms and expressions defined in Section 11 of the </w:t>
      </w:r>
      <w:r>
        <w:rPr>
          <w:rFonts w:ascii="Arial" w:hAnsi="Arial" w:cs="Arial"/>
          <w:b/>
          <w:bCs/>
        </w:rPr>
        <w:t>CUSC</w:t>
      </w:r>
      <w:r>
        <w:rPr>
          <w:rFonts w:ascii="Arial" w:hAnsi="Arial" w:cs="Arial"/>
        </w:rPr>
        <w:t xml:space="preserve"> and in the </w:t>
      </w:r>
      <w:r>
        <w:rPr>
          <w:rFonts w:ascii="Arial" w:hAnsi="Arial" w:cs="Arial"/>
          <w:b/>
          <w:bCs/>
        </w:rPr>
        <w:t>Bilateral Connection Agreement</w:t>
      </w:r>
      <w:r>
        <w:rPr>
          <w:rFonts w:ascii="Arial" w:hAnsi="Arial" w:cs="Arial"/>
        </w:rPr>
        <w:t xml:space="preserve"> have the same meanings, </w:t>
      </w:r>
      <w:proofErr w:type="gramStart"/>
      <w:r>
        <w:rPr>
          <w:rFonts w:ascii="Arial" w:hAnsi="Arial" w:cs="Arial"/>
        </w:rPr>
        <w:t>interpretations</w:t>
      </w:r>
      <w:proofErr w:type="gramEnd"/>
      <w:r>
        <w:rPr>
          <w:rFonts w:ascii="Arial" w:hAnsi="Arial" w:cs="Arial"/>
        </w:rPr>
        <w:t xml:space="preserve"> or constructions in this </w:t>
      </w:r>
      <w:r>
        <w:rPr>
          <w:rFonts w:ascii="Arial" w:hAnsi="Arial" w:cs="Arial"/>
          <w:b/>
          <w:bCs/>
        </w:rPr>
        <w:t>Construction Agreement</w:t>
      </w:r>
      <w:r>
        <w:rPr>
          <w:rFonts w:ascii="Arial" w:hAnsi="Arial" w:cs="Arial"/>
        </w:rPr>
        <w:t>.</w:t>
      </w:r>
    </w:p>
    <w:tbl>
      <w:tblPr>
        <w:tblW w:w="8426" w:type="dxa"/>
        <w:tblInd w:w="817" w:type="dxa"/>
        <w:tblLayout w:type="fixed"/>
        <w:tblLook w:val="0000" w:firstRow="0" w:lastRow="0" w:firstColumn="0" w:lastColumn="0" w:noHBand="0" w:noVBand="0"/>
      </w:tblPr>
      <w:tblGrid>
        <w:gridCol w:w="3804"/>
        <w:gridCol w:w="23"/>
        <w:gridCol w:w="369"/>
        <w:gridCol w:w="4196"/>
        <w:gridCol w:w="34"/>
      </w:tblGrid>
      <w:tr w:rsidR="00D846C8" w14:paraId="1D539DCF" w14:textId="77777777" w:rsidTr="00B74D19">
        <w:tc>
          <w:tcPr>
            <w:tcW w:w="3804" w:type="dxa"/>
            <w:tcBorders>
              <w:top w:val="nil"/>
              <w:left w:val="nil"/>
              <w:bottom w:val="nil"/>
              <w:right w:val="nil"/>
            </w:tcBorders>
          </w:tcPr>
          <w:p w14:paraId="05D5D1F2" w14:textId="77777777" w:rsidR="00D846C8" w:rsidRDefault="00D846C8" w:rsidP="00D846C8">
            <w:pPr>
              <w:pStyle w:val="clauseindent"/>
              <w:widowControl/>
              <w:ind w:left="0"/>
              <w:jc w:val="both"/>
              <w:rPr>
                <w:rFonts w:ascii="Arial" w:hAnsi="Arial" w:cs="Arial"/>
              </w:rPr>
            </w:pPr>
            <w:r>
              <w:rPr>
                <w:rFonts w:ascii="Arial" w:hAnsi="Arial" w:cs="Arial"/>
              </w:rPr>
              <w:t>"Authority"</w:t>
            </w:r>
          </w:p>
        </w:tc>
        <w:tc>
          <w:tcPr>
            <w:tcW w:w="4622" w:type="dxa"/>
            <w:gridSpan w:val="4"/>
            <w:tcBorders>
              <w:top w:val="nil"/>
              <w:left w:val="nil"/>
              <w:bottom w:val="nil"/>
              <w:right w:val="nil"/>
            </w:tcBorders>
          </w:tcPr>
          <w:p w14:paraId="76E3D447" w14:textId="77777777" w:rsidR="00D846C8" w:rsidRDefault="00D846C8" w:rsidP="00D846C8">
            <w:pPr>
              <w:pStyle w:val="clauseindent"/>
              <w:widowControl/>
              <w:ind w:left="0"/>
              <w:jc w:val="both"/>
              <w:rPr>
                <w:rFonts w:ascii="Arial" w:hAnsi="Arial" w:cs="Arial"/>
              </w:rPr>
            </w:pPr>
            <w:r>
              <w:rPr>
                <w:rFonts w:ascii="Arial" w:hAnsi="Arial" w:cs="Arial"/>
              </w:rPr>
              <w:t xml:space="preserve">as defined in the </w:t>
            </w:r>
            <w:r>
              <w:rPr>
                <w:rFonts w:ascii="Arial" w:hAnsi="Arial" w:cs="Arial"/>
                <w:b/>
                <w:bCs/>
              </w:rPr>
              <w:t>CUSC</w:t>
            </w:r>
            <w:r>
              <w:rPr>
                <w:rFonts w:ascii="Arial" w:hAnsi="Arial" w:cs="Arial"/>
              </w:rPr>
              <w:t xml:space="preserve">.  </w:t>
            </w:r>
          </w:p>
        </w:tc>
      </w:tr>
      <w:tr w:rsidR="00D846C8" w14:paraId="5CF789E5" w14:textId="77777777" w:rsidTr="00B74D19">
        <w:tc>
          <w:tcPr>
            <w:tcW w:w="3804" w:type="dxa"/>
            <w:tcBorders>
              <w:top w:val="nil"/>
              <w:left w:val="nil"/>
              <w:bottom w:val="nil"/>
              <w:right w:val="nil"/>
            </w:tcBorders>
          </w:tcPr>
          <w:p w14:paraId="2BD9C4F9" w14:textId="77777777" w:rsidR="00D846C8" w:rsidRDefault="00D846C8" w:rsidP="00D846C8">
            <w:pPr>
              <w:pStyle w:val="clauseindent"/>
              <w:widowControl/>
              <w:ind w:left="0"/>
              <w:jc w:val="both"/>
              <w:rPr>
                <w:rFonts w:ascii="Arial" w:hAnsi="Arial" w:cs="Arial"/>
              </w:rPr>
            </w:pPr>
            <w:r>
              <w:rPr>
                <w:rFonts w:ascii="Arial" w:hAnsi="Arial" w:cs="Arial"/>
              </w:rPr>
              <w:t>“Assumed Offshore Tender Process Start Date”</w:t>
            </w:r>
          </w:p>
        </w:tc>
        <w:tc>
          <w:tcPr>
            <w:tcW w:w="4622" w:type="dxa"/>
            <w:gridSpan w:val="4"/>
            <w:tcBorders>
              <w:top w:val="nil"/>
              <w:left w:val="nil"/>
              <w:bottom w:val="nil"/>
              <w:right w:val="nil"/>
            </w:tcBorders>
          </w:tcPr>
          <w:p w14:paraId="5C6655D4" w14:textId="77777777" w:rsidR="00D846C8" w:rsidRDefault="00D846C8" w:rsidP="00D846C8">
            <w:pPr>
              <w:pStyle w:val="clauseindent"/>
              <w:widowControl/>
              <w:ind w:left="0"/>
              <w:jc w:val="both"/>
              <w:rPr>
                <w:rFonts w:ascii="Arial" w:hAnsi="Arial" w:cs="Arial"/>
              </w:rPr>
            </w:pPr>
            <w:bookmarkStart w:id="24" w:name="_DV_M23"/>
            <w:bookmarkEnd w:id="24"/>
            <w:r>
              <w:rPr>
                <w:rFonts w:ascii="Arial" w:hAnsi="Arial" w:cs="Arial"/>
              </w:rPr>
              <w:t xml:space="preserve">insert date of </w:t>
            </w:r>
            <w:r>
              <w:rPr>
                <w:rFonts w:ascii="Arial" w:hAnsi="Arial" w:cs="Arial"/>
                <w:b/>
                <w:bCs/>
              </w:rPr>
              <w:t>Offshore Tender Process</w:t>
            </w:r>
            <w:r>
              <w:rPr>
                <w:rFonts w:ascii="Arial" w:hAnsi="Arial" w:cs="Arial"/>
              </w:rPr>
              <w:t xml:space="preserve"> it is assumed </w:t>
            </w:r>
            <w:r>
              <w:rPr>
                <w:rFonts w:ascii="Arial" w:hAnsi="Arial" w:cs="Arial"/>
                <w:b/>
                <w:bCs/>
              </w:rPr>
              <w:t>User</w:t>
            </w:r>
            <w:r>
              <w:rPr>
                <w:rFonts w:ascii="Arial" w:hAnsi="Arial" w:cs="Arial"/>
              </w:rPr>
              <w:t xml:space="preserve"> will enter.</w:t>
            </w:r>
          </w:p>
        </w:tc>
      </w:tr>
      <w:tr w:rsidR="00B74D19" w14:paraId="6258CE0C" w14:textId="77777777" w:rsidTr="00B74D19">
        <w:tc>
          <w:tcPr>
            <w:tcW w:w="3804" w:type="dxa"/>
            <w:tcBorders>
              <w:top w:val="nil"/>
              <w:left w:val="nil"/>
              <w:bottom w:val="nil"/>
              <w:right w:val="nil"/>
            </w:tcBorders>
          </w:tcPr>
          <w:p w14:paraId="1F71F4E7" w14:textId="77777777" w:rsidR="00B74D19" w:rsidRPr="00842DF9" w:rsidRDefault="00B74D19" w:rsidP="00D846C8">
            <w:pPr>
              <w:pStyle w:val="clauseindent"/>
              <w:widowControl/>
              <w:ind w:left="0"/>
              <w:jc w:val="both"/>
              <w:rPr>
                <w:rFonts w:ascii="Arial" w:hAnsi="Arial" w:cs="Arial"/>
              </w:rPr>
            </w:pPr>
            <w:r w:rsidRPr="00842DF9">
              <w:rPr>
                <w:rFonts w:ascii="Arial" w:hAnsi="Arial"/>
              </w:rPr>
              <w:t>“Attributable Works”</w:t>
            </w:r>
          </w:p>
        </w:tc>
        <w:tc>
          <w:tcPr>
            <w:tcW w:w="4622" w:type="dxa"/>
            <w:gridSpan w:val="4"/>
            <w:tcBorders>
              <w:top w:val="nil"/>
              <w:left w:val="nil"/>
              <w:bottom w:val="nil"/>
              <w:right w:val="nil"/>
            </w:tcBorders>
          </w:tcPr>
          <w:p w14:paraId="71CD0C2B" w14:textId="77777777" w:rsidR="00B74D19" w:rsidRPr="00842DF9" w:rsidRDefault="00B74D19" w:rsidP="00D846C8">
            <w:pPr>
              <w:pStyle w:val="clauseindent"/>
              <w:widowControl/>
              <w:ind w:left="0"/>
              <w:jc w:val="both"/>
              <w:rPr>
                <w:rFonts w:ascii="Arial" w:hAnsi="Arial" w:cs="Arial"/>
              </w:rPr>
            </w:pPr>
            <w:r w:rsidRPr="00842DF9">
              <w:rPr>
                <w:rFonts w:ascii="Arial" w:hAnsi="Arial"/>
              </w:rPr>
              <w:t xml:space="preserve">those </w:t>
            </w:r>
            <w:r w:rsidRPr="00842DF9">
              <w:rPr>
                <w:rFonts w:ascii="Arial" w:hAnsi="Arial"/>
                <w:b/>
              </w:rPr>
              <w:t xml:space="preserve">Construction Works </w:t>
            </w:r>
            <w:r w:rsidRPr="00842DF9">
              <w:rPr>
                <w:rFonts w:ascii="Arial" w:hAnsi="Arial"/>
              </w:rPr>
              <w:t xml:space="preserve">identified as such in accordance with the </w:t>
            </w:r>
            <w:r w:rsidRPr="00842DF9">
              <w:rPr>
                <w:rFonts w:ascii="Arial" w:hAnsi="Arial"/>
                <w:b/>
              </w:rPr>
              <w:t>User Commitment Methodology</w:t>
            </w:r>
            <w:r w:rsidRPr="00842DF9">
              <w:rPr>
                <w:rFonts w:ascii="Arial" w:hAnsi="Arial"/>
              </w:rPr>
              <w:t xml:space="preserve"> </w:t>
            </w:r>
            <w:r w:rsidR="0061281A" w:rsidRPr="00842DF9">
              <w:rPr>
                <w:rFonts w:ascii="Arial" w:hAnsi="Arial"/>
              </w:rPr>
              <w:t>and which</w:t>
            </w:r>
            <w:r w:rsidRPr="00842DF9">
              <w:rPr>
                <w:rFonts w:ascii="Arial" w:hAnsi="Arial"/>
              </w:rPr>
              <w:t xml:space="preserve"> are set out in Appendix MM Part 1.</w:t>
            </w:r>
          </w:p>
        </w:tc>
      </w:tr>
      <w:tr w:rsidR="00D846C8" w14:paraId="1210DD1D" w14:textId="77777777" w:rsidTr="00B74D19">
        <w:tc>
          <w:tcPr>
            <w:tcW w:w="3804" w:type="dxa"/>
            <w:tcBorders>
              <w:top w:val="nil"/>
              <w:left w:val="nil"/>
              <w:bottom w:val="nil"/>
              <w:right w:val="nil"/>
            </w:tcBorders>
          </w:tcPr>
          <w:p w14:paraId="03E58917" w14:textId="77777777" w:rsidR="00D846C8" w:rsidRDefault="00D846C8" w:rsidP="00D846C8">
            <w:pPr>
              <w:pStyle w:val="clauseindent"/>
              <w:widowControl/>
              <w:ind w:left="0"/>
              <w:jc w:val="both"/>
              <w:rPr>
                <w:rFonts w:ascii="Arial" w:hAnsi="Arial" w:cs="Arial"/>
              </w:rPr>
            </w:pPr>
            <w:r>
              <w:rPr>
                <w:rFonts w:ascii="Arial" w:hAnsi="Arial" w:cs="Arial"/>
              </w:rPr>
              <w:t>“Bilateral Connection Agreement”</w:t>
            </w:r>
          </w:p>
        </w:tc>
        <w:tc>
          <w:tcPr>
            <w:tcW w:w="4622" w:type="dxa"/>
            <w:gridSpan w:val="4"/>
            <w:tcBorders>
              <w:top w:val="nil"/>
              <w:left w:val="nil"/>
              <w:bottom w:val="nil"/>
              <w:right w:val="nil"/>
            </w:tcBorders>
          </w:tcPr>
          <w:p w14:paraId="17C8EBF5" w14:textId="77777777" w:rsidR="00D846C8" w:rsidRDefault="00D846C8" w:rsidP="00D846C8">
            <w:pPr>
              <w:pStyle w:val="clauseindent"/>
              <w:widowControl/>
              <w:ind w:left="0"/>
              <w:jc w:val="both"/>
              <w:rPr>
                <w:rFonts w:ascii="Arial" w:hAnsi="Arial" w:cs="Arial"/>
              </w:rPr>
            </w:pPr>
            <w:r>
              <w:rPr>
                <w:rFonts w:ascii="Arial" w:hAnsi="Arial" w:cs="Arial"/>
              </w:rPr>
              <w:t xml:space="preserve">the </w:t>
            </w:r>
            <w:r>
              <w:rPr>
                <w:rFonts w:ascii="Arial" w:hAnsi="Arial" w:cs="Arial"/>
                <w:b/>
                <w:bCs/>
              </w:rPr>
              <w:t xml:space="preserve">Bilateral Connection Agreement </w:t>
            </w:r>
            <w:proofErr w:type="gramStart"/>
            <w:r>
              <w:rPr>
                <w:rFonts w:ascii="Arial" w:hAnsi="Arial" w:cs="Arial"/>
              </w:rPr>
              <w:t>entered into</w:t>
            </w:r>
            <w:proofErr w:type="gramEnd"/>
            <w:r>
              <w:rPr>
                <w:rFonts w:ascii="Arial" w:hAnsi="Arial" w:cs="Arial"/>
              </w:rPr>
              <w:t xml:space="preserve"> between the parties on even date herewith.</w:t>
            </w:r>
          </w:p>
        </w:tc>
      </w:tr>
      <w:tr w:rsidR="00B74D19" w14:paraId="5E95B3F1" w14:textId="77777777" w:rsidTr="00B74D19">
        <w:tc>
          <w:tcPr>
            <w:tcW w:w="3804" w:type="dxa"/>
            <w:tcBorders>
              <w:top w:val="nil"/>
              <w:left w:val="nil"/>
              <w:bottom w:val="nil"/>
              <w:right w:val="nil"/>
            </w:tcBorders>
          </w:tcPr>
          <w:p w14:paraId="2BFF6379" w14:textId="77777777" w:rsidR="00B74D19" w:rsidRPr="00842DF9" w:rsidRDefault="00B74D19" w:rsidP="00D846C8">
            <w:pPr>
              <w:pStyle w:val="clauseindent"/>
              <w:widowControl/>
              <w:ind w:left="0"/>
              <w:jc w:val="both"/>
              <w:rPr>
                <w:rFonts w:ascii="Arial" w:hAnsi="Arial" w:cs="Arial"/>
              </w:rPr>
            </w:pPr>
            <w:r w:rsidRPr="00842DF9">
              <w:rPr>
                <w:rFonts w:ascii="Arial" w:hAnsi="Arial" w:cs="Arial"/>
              </w:rPr>
              <w:t>“Cancellation Charge”</w:t>
            </w:r>
          </w:p>
        </w:tc>
        <w:tc>
          <w:tcPr>
            <w:tcW w:w="4622" w:type="dxa"/>
            <w:gridSpan w:val="4"/>
            <w:tcBorders>
              <w:top w:val="nil"/>
              <w:left w:val="nil"/>
              <w:bottom w:val="nil"/>
              <w:right w:val="nil"/>
            </w:tcBorders>
          </w:tcPr>
          <w:p w14:paraId="7F97ECCC" w14:textId="77777777" w:rsidR="00B74D19" w:rsidRPr="00842DF9" w:rsidRDefault="00B74D19" w:rsidP="002B35DD">
            <w:pPr>
              <w:jc w:val="both"/>
            </w:pPr>
            <w:r w:rsidRPr="00842DF9">
              <w:t xml:space="preserve">as calculated in accordance with the </w:t>
            </w:r>
            <w:r w:rsidRPr="00842DF9">
              <w:rPr>
                <w:b/>
              </w:rPr>
              <w:t>User Commitment Methodology</w:t>
            </w:r>
            <w:r w:rsidRPr="00842DF9">
              <w:t>.</w:t>
            </w:r>
          </w:p>
          <w:p w14:paraId="02645822" w14:textId="77777777" w:rsidR="00B74D19" w:rsidRPr="00842DF9" w:rsidRDefault="00B74D19" w:rsidP="00D846C8">
            <w:pPr>
              <w:pStyle w:val="clauseindent"/>
              <w:widowControl/>
              <w:ind w:left="0"/>
              <w:jc w:val="both"/>
              <w:rPr>
                <w:rFonts w:ascii="Arial" w:hAnsi="Arial" w:cs="Arial"/>
              </w:rPr>
            </w:pPr>
          </w:p>
        </w:tc>
      </w:tr>
      <w:tr w:rsidR="00D846C8" w14:paraId="5013BC0D" w14:textId="77777777" w:rsidTr="00B74D19">
        <w:trPr>
          <w:trHeight w:val="495"/>
        </w:trPr>
        <w:tc>
          <w:tcPr>
            <w:tcW w:w="3804" w:type="dxa"/>
            <w:tcBorders>
              <w:top w:val="nil"/>
              <w:left w:val="nil"/>
              <w:bottom w:val="nil"/>
              <w:right w:val="nil"/>
            </w:tcBorders>
          </w:tcPr>
          <w:p w14:paraId="3025091C" w14:textId="77777777" w:rsidR="00D846C8" w:rsidRDefault="00D846C8" w:rsidP="00D846C8">
            <w:pPr>
              <w:pStyle w:val="clauseindent"/>
              <w:widowControl/>
              <w:ind w:left="0"/>
              <w:jc w:val="both"/>
              <w:rPr>
                <w:rFonts w:ascii="Arial" w:hAnsi="Arial" w:cs="Arial"/>
              </w:rPr>
            </w:pPr>
            <w:r>
              <w:rPr>
                <w:rFonts w:ascii="Arial" w:hAnsi="Arial" w:cs="Arial"/>
              </w:rPr>
              <w:t xml:space="preserve">"Charging Date" </w:t>
            </w:r>
          </w:p>
        </w:tc>
        <w:tc>
          <w:tcPr>
            <w:tcW w:w="4622" w:type="dxa"/>
            <w:gridSpan w:val="4"/>
            <w:tcBorders>
              <w:top w:val="nil"/>
              <w:left w:val="nil"/>
              <w:bottom w:val="nil"/>
              <w:right w:val="nil"/>
            </w:tcBorders>
          </w:tcPr>
          <w:p w14:paraId="17DB3883" w14:textId="77777777" w:rsidR="00D846C8" w:rsidRDefault="00D846C8" w:rsidP="00D846C8">
            <w:pPr>
              <w:pStyle w:val="clauseindent"/>
              <w:widowControl/>
              <w:ind w:left="0"/>
              <w:jc w:val="both"/>
              <w:rPr>
                <w:rFonts w:ascii="Arial" w:hAnsi="Arial" w:cs="Arial"/>
                <w:i/>
                <w:iCs/>
              </w:rPr>
            </w:pPr>
            <w:r>
              <w:rPr>
                <w:rFonts w:ascii="Arial" w:hAnsi="Arial" w:cs="Arial"/>
              </w:rPr>
              <w:t xml:space="preserve">the date upon which the </w:t>
            </w:r>
            <w:r>
              <w:rPr>
                <w:rFonts w:ascii="Arial" w:hAnsi="Arial" w:cs="Arial"/>
                <w:b/>
                <w:bCs/>
              </w:rPr>
              <w:t>Construction Works</w:t>
            </w:r>
            <w:r>
              <w:rPr>
                <w:rFonts w:ascii="Arial" w:hAnsi="Arial" w:cs="Arial"/>
              </w:rPr>
              <w:t xml:space="preserve"> (excluding the </w:t>
            </w:r>
            <w:r>
              <w:rPr>
                <w:rFonts w:ascii="Arial" w:hAnsi="Arial" w:cs="Arial"/>
                <w:b/>
                <w:bCs/>
              </w:rPr>
              <w:t>Wider Transmission Reinforcement Works</w:t>
            </w:r>
            <w:bookmarkStart w:id="25" w:name="_DV_M24"/>
            <w:bookmarkEnd w:id="25"/>
            <w:r>
              <w:rPr>
                <w:rFonts w:ascii="Arial" w:hAnsi="Arial" w:cs="Arial"/>
                <w:b/>
                <w:bCs/>
              </w:rPr>
              <w:t xml:space="preserve"> </w:t>
            </w:r>
            <w:r>
              <w:rPr>
                <w:rFonts w:ascii="Arial" w:hAnsi="Arial" w:cs="Arial"/>
              </w:rPr>
              <w:t xml:space="preserve">are first </w:t>
            </w:r>
            <w:r>
              <w:rPr>
                <w:rFonts w:ascii="Arial" w:hAnsi="Arial" w:cs="Arial"/>
                <w:b/>
                <w:bCs/>
              </w:rPr>
              <w:t>Commissioned</w:t>
            </w:r>
            <w:r>
              <w:rPr>
                <w:rFonts w:ascii="Arial" w:hAnsi="Arial" w:cs="Arial"/>
              </w:rPr>
              <w:t xml:space="preserve"> and available for use by the </w:t>
            </w:r>
            <w:r>
              <w:rPr>
                <w:rFonts w:ascii="Arial" w:hAnsi="Arial" w:cs="Arial"/>
                <w:b/>
                <w:bCs/>
              </w:rPr>
              <w:t>User</w:t>
            </w:r>
            <w:r>
              <w:rPr>
                <w:rFonts w:ascii="Arial" w:hAnsi="Arial" w:cs="Arial"/>
              </w:rPr>
              <w:t xml:space="preserve"> or if the </w:t>
            </w:r>
            <w:r>
              <w:rPr>
                <w:rFonts w:ascii="Arial" w:hAnsi="Arial" w:cs="Arial"/>
                <w:b/>
                <w:bCs/>
              </w:rPr>
              <w:t>Independent Engineer</w:t>
            </w:r>
            <w:r>
              <w:rPr>
                <w:rFonts w:ascii="Arial" w:hAnsi="Arial" w:cs="Arial"/>
              </w:rPr>
              <w:t xml:space="preserve"> before, on or after the </w:t>
            </w:r>
            <w:r>
              <w:rPr>
                <w:rFonts w:ascii="Arial" w:hAnsi="Arial" w:cs="Arial"/>
                <w:b/>
                <w:bCs/>
              </w:rPr>
              <w:t>Commissioning Programme Commencement Date</w:t>
            </w:r>
            <w:r>
              <w:rPr>
                <w:rFonts w:ascii="Arial" w:hAnsi="Arial" w:cs="Arial"/>
              </w:rPr>
              <w:t xml:space="preserve"> shall have certified in writing that the </w:t>
            </w:r>
            <w:r w:rsidR="000E7EDF">
              <w:rPr>
                <w:rFonts w:ascii="Arial" w:hAnsi="Arial" w:cs="Arial"/>
              </w:rPr>
              <w:t>[</w:t>
            </w:r>
            <w:r>
              <w:rPr>
                <w:rFonts w:ascii="Arial" w:hAnsi="Arial" w:cs="Arial"/>
                <w:b/>
                <w:bCs/>
              </w:rPr>
              <w:t>Transmission Connection Assets</w:t>
            </w:r>
            <w:r w:rsidR="000E7EDF" w:rsidRPr="000E7EDF">
              <w:rPr>
                <w:rFonts w:ascii="Arial" w:hAnsi="Arial" w:cs="Arial"/>
                <w:bCs/>
              </w:rPr>
              <w:t>]</w:t>
            </w:r>
            <w:r w:rsidR="000E7EDF">
              <w:rPr>
                <w:rFonts w:ascii="Arial" w:hAnsi="Arial" w:cs="Arial"/>
              </w:rPr>
              <w:t xml:space="preserve"> [</w:t>
            </w:r>
            <w:r w:rsidR="00C03B4B" w:rsidRPr="00C03B4B">
              <w:rPr>
                <w:rFonts w:ascii="Arial" w:hAnsi="Arial" w:cs="Arial"/>
                <w:b/>
                <w:bCs/>
              </w:rPr>
              <w:t xml:space="preserve">Transmission Plant </w:t>
            </w:r>
            <w:r w:rsidR="00C03B4B" w:rsidRPr="00C03B4B">
              <w:rPr>
                <w:rFonts w:ascii="Arial" w:hAnsi="Arial" w:cs="Arial"/>
                <w:bCs/>
              </w:rPr>
              <w:t>and</w:t>
            </w:r>
            <w:r w:rsidR="00C03B4B" w:rsidRPr="00C03B4B">
              <w:rPr>
                <w:rFonts w:ascii="Arial" w:hAnsi="Arial" w:cs="Arial"/>
                <w:b/>
                <w:bCs/>
              </w:rPr>
              <w:t xml:space="preserve"> Transmission Apparatus </w:t>
            </w:r>
            <w:r w:rsidR="00C03B4B" w:rsidRPr="00C03B4B">
              <w:rPr>
                <w:rFonts w:ascii="Arial" w:hAnsi="Arial" w:cs="Arial"/>
                <w:bCs/>
              </w:rPr>
              <w:t>at the</w:t>
            </w:r>
            <w:r w:rsidR="00C03B4B" w:rsidRPr="00C03B4B">
              <w:rPr>
                <w:rFonts w:ascii="Arial" w:hAnsi="Arial" w:cs="Arial"/>
                <w:b/>
                <w:bCs/>
              </w:rPr>
              <w:t xml:space="preserve"> Transmission Interface Point</w:t>
            </w:r>
            <w:r w:rsidR="00C03B4B" w:rsidRPr="00E26638">
              <w:rPr>
                <w:rFonts w:ascii="Arial" w:hAnsi="Arial" w:cs="Arial"/>
                <w:bCs/>
                <w:vertAlign w:val="superscript"/>
              </w:rPr>
              <w:footnoteReference w:customMarkFollows="1" w:id="2"/>
              <w:t>1</w:t>
            </w:r>
            <w:r w:rsidR="000E7EDF">
              <w:rPr>
                <w:rFonts w:ascii="Arial" w:hAnsi="Arial" w:cs="Arial"/>
              </w:rPr>
              <w:t>] a</w:t>
            </w:r>
            <w:r>
              <w:rPr>
                <w:rFonts w:ascii="Arial" w:hAnsi="Arial" w:cs="Arial"/>
              </w:rPr>
              <w:t xml:space="preserve">re completed to a stage where </w:t>
            </w:r>
            <w:r>
              <w:rPr>
                <w:rFonts w:ascii="Arial" w:hAnsi="Arial" w:cs="Arial"/>
                <w:b/>
                <w:bCs/>
              </w:rPr>
              <w:t>The Company</w:t>
            </w:r>
            <w:r>
              <w:rPr>
                <w:rFonts w:ascii="Arial" w:hAnsi="Arial" w:cs="Arial"/>
              </w:rPr>
              <w:t xml:space="preserve"> could commence commissioning and by such date the </w:t>
            </w:r>
            <w:r>
              <w:rPr>
                <w:rFonts w:ascii="Arial" w:hAnsi="Arial" w:cs="Arial"/>
                <w:b/>
                <w:bCs/>
              </w:rPr>
              <w:t>User’s Works</w:t>
            </w:r>
            <w:r>
              <w:rPr>
                <w:rFonts w:ascii="Arial" w:hAnsi="Arial" w:cs="Arial"/>
              </w:rPr>
              <w:t xml:space="preserve"> shall not have been so certified then the date falling</w:t>
            </w:r>
            <w:r>
              <w:rPr>
                <w:rFonts w:ascii="Arial" w:hAnsi="Arial" w:cs="Arial"/>
                <w:b/>
                <w:bCs/>
              </w:rPr>
              <w:t xml:space="preserve"> [ ]</w:t>
            </w:r>
            <w:r>
              <w:rPr>
                <w:rFonts w:ascii="Arial" w:hAnsi="Arial" w:cs="Arial"/>
              </w:rPr>
              <w:t xml:space="preserve"> days after the date of such certification, provided that the </w:t>
            </w:r>
            <w:r>
              <w:rPr>
                <w:rFonts w:ascii="Arial" w:hAnsi="Arial" w:cs="Arial"/>
                <w:b/>
                <w:bCs/>
              </w:rPr>
              <w:t>Offshore</w:t>
            </w:r>
            <w:r>
              <w:rPr>
                <w:rFonts w:ascii="Arial" w:hAnsi="Arial" w:cs="Arial"/>
              </w:rPr>
              <w:t xml:space="preserve"> </w:t>
            </w:r>
            <w:r>
              <w:rPr>
                <w:rFonts w:ascii="Arial" w:hAnsi="Arial" w:cs="Arial"/>
                <w:b/>
                <w:bCs/>
              </w:rPr>
              <w:t>Transmission Reinforcement Works</w:t>
            </w:r>
            <w:r>
              <w:rPr>
                <w:rFonts w:ascii="Arial" w:hAnsi="Arial" w:cs="Arial"/>
              </w:rPr>
              <w:t xml:space="preserve"> </w:t>
            </w:r>
            <w:r w:rsidRPr="00E26638">
              <w:rPr>
                <w:rFonts w:ascii="Arial" w:hAnsi="Arial" w:cs="Arial"/>
              </w:rPr>
              <w:t>and</w:t>
            </w:r>
            <w:r w:rsidR="00E26638" w:rsidRPr="00E26638">
              <w:rPr>
                <w:rStyle w:val="DeltaViewInsertion"/>
                <w:color w:val="auto"/>
                <w:sz w:val="20"/>
                <w:szCs w:val="20"/>
                <w:u w:val="none"/>
                <w:vertAlign w:val="superscript"/>
              </w:rPr>
              <w:footnoteReference w:customMarkFollows="1" w:id="3"/>
              <w:t>2</w:t>
            </w:r>
            <w:r w:rsidR="00E26638" w:rsidRPr="00E26638">
              <w:rPr>
                <w:rStyle w:val="DeltaViewInsertion"/>
                <w:rFonts w:ascii="Arial" w:hAnsi="Arial" w:cs="Arial"/>
                <w:color w:val="auto"/>
                <w:u w:val="none"/>
              </w:rPr>
              <w:t>]</w:t>
            </w:r>
            <w:r>
              <w:rPr>
                <w:rFonts w:ascii="Arial" w:hAnsi="Arial" w:cs="Arial"/>
              </w:rPr>
              <w:t xml:space="preserve"> the </w:t>
            </w:r>
            <w:r>
              <w:rPr>
                <w:rFonts w:ascii="Arial" w:hAnsi="Arial" w:cs="Arial"/>
                <w:b/>
                <w:bCs/>
              </w:rPr>
              <w:lastRenderedPageBreak/>
              <w:t>Enabling Works</w:t>
            </w:r>
            <w:r>
              <w:rPr>
                <w:rFonts w:ascii="Arial" w:hAnsi="Arial" w:cs="Arial"/>
              </w:rPr>
              <w:t xml:space="preserve"> are </w:t>
            </w:r>
            <w:r>
              <w:rPr>
                <w:rFonts w:ascii="Arial" w:hAnsi="Arial" w:cs="Arial"/>
                <w:b/>
                <w:bCs/>
              </w:rPr>
              <w:t>Commissioned</w:t>
            </w:r>
            <w:r>
              <w:rPr>
                <w:rFonts w:ascii="Arial" w:hAnsi="Arial" w:cs="Arial"/>
              </w:rPr>
              <w:t xml:space="preserve"> and </w:t>
            </w:r>
            <w:r>
              <w:rPr>
                <w:rFonts w:ascii="Arial" w:hAnsi="Arial" w:cs="Arial"/>
                <w:b/>
                <w:bCs/>
              </w:rPr>
              <w:t>Seven Year Statement Works</w:t>
            </w:r>
            <w:r>
              <w:rPr>
                <w:rFonts w:ascii="Arial" w:hAnsi="Arial" w:cs="Arial"/>
              </w:rPr>
              <w:t xml:space="preserve"> are completed as at that date.  </w:t>
            </w:r>
            <w:proofErr w:type="gramStart"/>
            <w:r>
              <w:rPr>
                <w:rFonts w:ascii="Arial" w:hAnsi="Arial" w:cs="Arial"/>
              </w:rPr>
              <w:t>In the event that</w:t>
            </w:r>
            <w:proofErr w:type="gramEnd"/>
            <w:r>
              <w:rPr>
                <w:rFonts w:ascii="Arial" w:hAnsi="Arial" w:cs="Arial"/>
              </w:rPr>
              <w:t xml:space="preserve"> the </w:t>
            </w:r>
            <w:r>
              <w:rPr>
                <w:rFonts w:ascii="Arial" w:hAnsi="Arial" w:cs="Arial"/>
                <w:b/>
                <w:bCs/>
              </w:rPr>
              <w:t>Offshore</w:t>
            </w:r>
            <w:r>
              <w:rPr>
                <w:rFonts w:ascii="Arial" w:hAnsi="Arial" w:cs="Arial"/>
              </w:rPr>
              <w:t xml:space="preserve"> </w:t>
            </w:r>
            <w:r>
              <w:rPr>
                <w:rFonts w:ascii="Arial" w:hAnsi="Arial" w:cs="Arial"/>
                <w:b/>
                <w:bCs/>
              </w:rPr>
              <w:t>Transmission Reinforcement Works</w:t>
            </w:r>
            <w:r>
              <w:rPr>
                <w:rFonts w:ascii="Arial" w:hAnsi="Arial" w:cs="Arial"/>
              </w:rPr>
              <w:t xml:space="preserve"> </w:t>
            </w:r>
            <w:r w:rsidR="00E26638">
              <w:rPr>
                <w:rFonts w:ascii="Arial" w:hAnsi="Arial" w:cs="Arial"/>
              </w:rPr>
              <w:t>and</w:t>
            </w:r>
            <w:r w:rsidR="00E26638" w:rsidRPr="00E26638">
              <w:rPr>
                <w:rStyle w:val="DeltaViewInsertion"/>
                <w:color w:val="auto"/>
                <w:sz w:val="20"/>
                <w:szCs w:val="20"/>
                <w:u w:val="none"/>
                <w:vertAlign w:val="superscript"/>
              </w:rPr>
              <w:footnoteReference w:customMarkFollows="1" w:id="4"/>
              <w:t>3</w:t>
            </w:r>
            <w:bookmarkStart w:id="28" w:name="_DV_M28"/>
            <w:bookmarkEnd w:id="28"/>
            <w:r w:rsidR="00E26638">
              <w:rPr>
                <w:rFonts w:ascii="Arial" w:hAnsi="Arial" w:cs="Arial"/>
              </w:rPr>
              <w:t xml:space="preserve"> </w:t>
            </w:r>
            <w:r w:rsidR="00E26638" w:rsidRPr="00E26638">
              <w:rPr>
                <w:rFonts w:ascii="Arial" w:hAnsi="Arial" w:cs="Arial"/>
              </w:rPr>
              <w:t xml:space="preserve"> </w:t>
            </w:r>
            <w:r w:rsidRPr="00E26638">
              <w:rPr>
                <w:rFonts w:ascii="Arial" w:hAnsi="Arial" w:cs="Arial"/>
              </w:rPr>
              <w:t>the</w:t>
            </w:r>
            <w:r>
              <w:rPr>
                <w:rFonts w:ascii="Arial" w:hAnsi="Arial" w:cs="Arial"/>
              </w:rPr>
              <w:t xml:space="preserve"> </w:t>
            </w:r>
            <w:r>
              <w:rPr>
                <w:rFonts w:ascii="Arial" w:hAnsi="Arial" w:cs="Arial"/>
                <w:b/>
                <w:bCs/>
              </w:rPr>
              <w:t>Enabling Works</w:t>
            </w:r>
            <w:r>
              <w:rPr>
                <w:rFonts w:ascii="Arial" w:hAnsi="Arial" w:cs="Arial"/>
              </w:rPr>
              <w:t xml:space="preserve"> are not so </w:t>
            </w:r>
            <w:r>
              <w:rPr>
                <w:rFonts w:ascii="Arial" w:hAnsi="Arial" w:cs="Arial"/>
                <w:b/>
                <w:bCs/>
              </w:rPr>
              <w:t>Commissioned</w:t>
            </w:r>
            <w:r>
              <w:rPr>
                <w:rFonts w:ascii="Arial" w:hAnsi="Arial" w:cs="Arial"/>
              </w:rPr>
              <w:t xml:space="preserve"> and/or the </w:t>
            </w:r>
            <w:r>
              <w:rPr>
                <w:rFonts w:ascii="Arial" w:hAnsi="Arial" w:cs="Arial"/>
                <w:b/>
                <w:bCs/>
              </w:rPr>
              <w:t xml:space="preserve">Seven Year Statement Works </w:t>
            </w:r>
            <w:r>
              <w:rPr>
                <w:rFonts w:ascii="Arial" w:hAnsi="Arial" w:cs="Arial"/>
              </w:rPr>
              <w:t xml:space="preserve">are not so completed the </w:t>
            </w:r>
            <w:r>
              <w:rPr>
                <w:rFonts w:ascii="Arial" w:hAnsi="Arial" w:cs="Arial"/>
                <w:b/>
                <w:bCs/>
              </w:rPr>
              <w:t>Charging Date</w:t>
            </w:r>
            <w:r>
              <w:rPr>
                <w:rFonts w:ascii="Arial" w:hAnsi="Arial" w:cs="Arial"/>
              </w:rPr>
              <w:t xml:space="preserve"> shall be the date on which they are </w:t>
            </w:r>
            <w:r>
              <w:rPr>
                <w:rFonts w:ascii="Arial" w:hAnsi="Arial" w:cs="Arial"/>
                <w:b/>
                <w:bCs/>
              </w:rPr>
              <w:t>Commissioned</w:t>
            </w:r>
            <w:r>
              <w:rPr>
                <w:rFonts w:ascii="Arial" w:hAnsi="Arial" w:cs="Arial"/>
              </w:rPr>
              <w:t xml:space="preserve"> and/or completed as appropriate.</w:t>
            </w:r>
            <w:r>
              <w:rPr>
                <w:rFonts w:ascii="Arial" w:hAnsi="Arial" w:cs="Arial"/>
                <w:i/>
                <w:iCs/>
              </w:rPr>
              <w:t xml:space="preserve"> </w:t>
            </w:r>
          </w:p>
        </w:tc>
      </w:tr>
      <w:tr w:rsidR="00D846C8" w14:paraId="5B4EB260" w14:textId="77777777" w:rsidTr="00B74D19">
        <w:tc>
          <w:tcPr>
            <w:tcW w:w="3804" w:type="dxa"/>
            <w:tcBorders>
              <w:top w:val="nil"/>
              <w:left w:val="nil"/>
              <w:bottom w:val="nil"/>
              <w:right w:val="nil"/>
            </w:tcBorders>
          </w:tcPr>
          <w:p w14:paraId="20221CFC" w14:textId="77777777" w:rsidR="00D846C8" w:rsidRDefault="00D846C8" w:rsidP="00D846C8">
            <w:pPr>
              <w:widowControl/>
            </w:pPr>
            <w:r>
              <w:lastRenderedPageBreak/>
              <w:t>“Commissioning Programme Commencement Date”</w:t>
            </w:r>
          </w:p>
        </w:tc>
        <w:tc>
          <w:tcPr>
            <w:tcW w:w="4622" w:type="dxa"/>
            <w:gridSpan w:val="4"/>
            <w:tcBorders>
              <w:top w:val="nil"/>
              <w:left w:val="nil"/>
              <w:bottom w:val="nil"/>
              <w:right w:val="nil"/>
            </w:tcBorders>
          </w:tcPr>
          <w:p w14:paraId="57BEB65A" w14:textId="77777777" w:rsidR="00D846C8" w:rsidRDefault="00D846C8" w:rsidP="00D846C8">
            <w:pPr>
              <w:widowControl/>
              <w:jc w:val="both"/>
              <w:rPr>
                <w:b/>
                <w:bCs/>
              </w:rPr>
            </w:pPr>
            <w:r>
              <w:t xml:space="preserve">the date specified in the </w:t>
            </w:r>
            <w:r>
              <w:rPr>
                <w:b/>
                <w:bCs/>
              </w:rPr>
              <w:t>Construction Programme</w:t>
            </w:r>
            <w:r>
              <w:t xml:space="preserve"> for the commencement of the </w:t>
            </w:r>
            <w:r>
              <w:rPr>
                <w:b/>
                <w:bCs/>
              </w:rPr>
              <w:t xml:space="preserve">Commissioning </w:t>
            </w:r>
            <w:proofErr w:type="gramStart"/>
            <w:r>
              <w:rPr>
                <w:b/>
                <w:bCs/>
              </w:rPr>
              <w:t>Programme</w:t>
            </w:r>
            <w:proofErr w:type="gramEnd"/>
            <w:r>
              <w:t xml:space="preserve"> or any substituted date fixed under the terms of this </w:t>
            </w:r>
            <w:r>
              <w:rPr>
                <w:b/>
                <w:bCs/>
              </w:rPr>
              <w:t>Construction Agreement</w:t>
            </w:r>
          </w:p>
          <w:p w14:paraId="4A668D7C" w14:textId="77777777" w:rsidR="00D846C8" w:rsidRDefault="00D846C8" w:rsidP="00D846C8">
            <w:pPr>
              <w:widowControl/>
              <w:jc w:val="both"/>
              <w:rPr>
                <w:b/>
                <w:bCs/>
              </w:rPr>
            </w:pPr>
          </w:p>
        </w:tc>
      </w:tr>
      <w:tr w:rsidR="00D846C8" w14:paraId="26F05B8E" w14:textId="77777777" w:rsidTr="00B74D19">
        <w:tc>
          <w:tcPr>
            <w:tcW w:w="3804" w:type="dxa"/>
            <w:tcBorders>
              <w:top w:val="nil"/>
              <w:left w:val="nil"/>
              <w:bottom w:val="nil"/>
              <w:right w:val="nil"/>
            </w:tcBorders>
          </w:tcPr>
          <w:p w14:paraId="751DEF07" w14:textId="77777777" w:rsidR="00D846C8" w:rsidRDefault="00D846C8" w:rsidP="00D846C8">
            <w:pPr>
              <w:widowControl/>
            </w:pPr>
            <w:r>
              <w:t>“Commissioning Programme”</w:t>
            </w:r>
          </w:p>
        </w:tc>
        <w:tc>
          <w:tcPr>
            <w:tcW w:w="4622" w:type="dxa"/>
            <w:gridSpan w:val="4"/>
            <w:tcBorders>
              <w:top w:val="nil"/>
              <w:left w:val="nil"/>
              <w:bottom w:val="nil"/>
              <w:right w:val="nil"/>
            </w:tcBorders>
          </w:tcPr>
          <w:p w14:paraId="1867DDCD" w14:textId="77777777" w:rsidR="00D846C8" w:rsidRDefault="00D846C8" w:rsidP="00D846C8">
            <w:pPr>
              <w:widowControl/>
              <w:jc w:val="both"/>
              <w:rPr>
                <w:b/>
                <w:bCs/>
              </w:rPr>
            </w:pPr>
            <w:r>
              <w:t xml:space="preserve">the sequence of operations/tests necessary to connect the </w:t>
            </w:r>
            <w:r>
              <w:rPr>
                <w:b/>
                <w:bCs/>
              </w:rPr>
              <w:t>User’s Works</w:t>
            </w:r>
            <w:r>
              <w:t xml:space="preserve"> </w:t>
            </w:r>
            <w:bookmarkStart w:id="29" w:name="_DV_M25"/>
            <w:bookmarkEnd w:id="29"/>
            <w:r>
              <w:t>and the [</w:t>
            </w:r>
            <w:r>
              <w:rPr>
                <w:b/>
                <w:bCs/>
              </w:rPr>
              <w:t>Transmission Connection Asset Works</w:t>
            </w:r>
            <w:bookmarkStart w:id="30" w:name="_DV_M26"/>
            <w:bookmarkEnd w:id="30"/>
            <w:r>
              <w:rPr>
                <w:b/>
                <w:bCs/>
              </w:rPr>
              <w:t>]</w:t>
            </w:r>
            <w:r>
              <w:t xml:space="preserve"> </w:t>
            </w:r>
            <w:r w:rsidR="00E26638" w:rsidRPr="00E26638">
              <w:rPr>
                <w:rStyle w:val="DeltaViewInsertion"/>
                <w:color w:val="auto"/>
                <w:u w:val="single"/>
              </w:rPr>
              <w:t>[</w:t>
            </w:r>
            <w:r w:rsidR="00E26638" w:rsidRPr="00E26638">
              <w:rPr>
                <w:rStyle w:val="DeltaViewInsertion"/>
                <w:b/>
                <w:bCs/>
                <w:color w:val="auto"/>
                <w:u w:val="none"/>
              </w:rPr>
              <w:t>Transmission Plant</w:t>
            </w:r>
            <w:r w:rsidR="00E26638" w:rsidRPr="00E26638">
              <w:rPr>
                <w:rStyle w:val="DeltaViewInsertion"/>
                <w:color w:val="auto"/>
                <w:u w:val="none"/>
              </w:rPr>
              <w:t xml:space="preserve"> and </w:t>
            </w:r>
            <w:r w:rsidR="00E26638" w:rsidRPr="00E26638">
              <w:rPr>
                <w:rStyle w:val="DeltaViewInsertion"/>
                <w:b/>
                <w:bCs/>
                <w:color w:val="auto"/>
                <w:u w:val="none"/>
              </w:rPr>
              <w:t>Transmission Apparatus</w:t>
            </w:r>
            <w:r w:rsidR="00E26638" w:rsidRPr="00E26638">
              <w:rPr>
                <w:rStyle w:val="DeltaViewInsertion"/>
                <w:color w:val="auto"/>
                <w:u w:val="none"/>
              </w:rPr>
              <w:t xml:space="preserve"> at the </w:t>
            </w:r>
            <w:r w:rsidR="00E26638" w:rsidRPr="00E26638">
              <w:rPr>
                <w:rStyle w:val="DeltaViewInsertion"/>
                <w:b/>
                <w:bCs/>
                <w:color w:val="auto"/>
                <w:u w:val="none"/>
              </w:rPr>
              <w:t>Transmission Interface Point</w:t>
            </w:r>
            <w:r w:rsidR="00E26638" w:rsidRPr="00E26638">
              <w:rPr>
                <w:rStyle w:val="DeltaViewInsertion"/>
                <w:rFonts w:ascii="Garamond MT" w:hAnsi="Garamond MT" w:cs="Garamond MT"/>
                <w:bCs/>
                <w:color w:val="auto"/>
                <w:sz w:val="20"/>
                <w:szCs w:val="20"/>
                <w:u w:val="none"/>
                <w:vertAlign w:val="superscript"/>
              </w:rPr>
              <w:footnoteReference w:customMarkFollows="1" w:id="5"/>
              <w:t>4</w:t>
            </w:r>
            <w:bookmarkStart w:id="32" w:name="_DV_C15"/>
            <w:r w:rsidR="00E26638" w:rsidRPr="00E26638">
              <w:rPr>
                <w:rStyle w:val="DeltaViewInsertion"/>
                <w:color w:val="auto"/>
                <w:u w:val="none"/>
              </w:rPr>
              <w:t>]</w:t>
            </w:r>
            <w:bookmarkEnd w:id="32"/>
            <w:r w:rsidR="00E26638">
              <w:rPr>
                <w:rStyle w:val="DeltaViewInsertion"/>
                <w:color w:val="auto"/>
                <w:u w:val="none"/>
              </w:rPr>
              <w:t xml:space="preserve"> </w:t>
            </w:r>
            <w:r>
              <w:t xml:space="preserve">to the </w:t>
            </w:r>
            <w:r>
              <w:rPr>
                <w:b/>
                <w:bCs/>
              </w:rPr>
              <w:t>National Electricity Transmission System</w:t>
            </w:r>
            <w:r>
              <w:t xml:space="preserve"> for the purpose of making the </w:t>
            </w:r>
            <w:r>
              <w:rPr>
                <w:b/>
                <w:bCs/>
              </w:rPr>
              <w:t>User's Works</w:t>
            </w:r>
            <w:r>
              <w:t xml:space="preserve"> available for operation to be determined pursuant to Clause 2.10 of this </w:t>
            </w:r>
            <w:r>
              <w:rPr>
                <w:b/>
                <w:bCs/>
              </w:rPr>
              <w:t>Construction Agreement</w:t>
            </w:r>
            <w:r>
              <w:t>.</w:t>
            </w:r>
          </w:p>
          <w:p w14:paraId="63B4B77E" w14:textId="77777777" w:rsidR="00D846C8" w:rsidRDefault="00D846C8" w:rsidP="00D846C8">
            <w:pPr>
              <w:widowControl/>
              <w:jc w:val="both"/>
              <w:rPr>
                <w:b/>
                <w:bCs/>
              </w:rPr>
            </w:pPr>
          </w:p>
        </w:tc>
      </w:tr>
      <w:tr w:rsidR="00D846C8" w14:paraId="2E4E909B" w14:textId="77777777" w:rsidTr="00B74D19">
        <w:tc>
          <w:tcPr>
            <w:tcW w:w="3804" w:type="dxa"/>
            <w:tcBorders>
              <w:top w:val="nil"/>
              <w:left w:val="nil"/>
              <w:bottom w:val="nil"/>
              <w:right w:val="nil"/>
            </w:tcBorders>
          </w:tcPr>
          <w:p w14:paraId="6DF516F2" w14:textId="77777777" w:rsidR="00D846C8" w:rsidRDefault="00D846C8" w:rsidP="00D846C8">
            <w:pPr>
              <w:widowControl/>
            </w:pPr>
            <w:r>
              <w:t>“Completion Date”</w:t>
            </w:r>
          </w:p>
        </w:tc>
        <w:tc>
          <w:tcPr>
            <w:tcW w:w="4622" w:type="dxa"/>
            <w:gridSpan w:val="4"/>
            <w:tcBorders>
              <w:top w:val="nil"/>
              <w:left w:val="nil"/>
              <w:bottom w:val="nil"/>
              <w:right w:val="nil"/>
            </w:tcBorders>
          </w:tcPr>
          <w:p w14:paraId="6E7E433D" w14:textId="77777777" w:rsidR="00D846C8" w:rsidRDefault="00D846C8" w:rsidP="00D846C8">
            <w:pPr>
              <w:widowControl/>
              <w:jc w:val="both"/>
              <w:rPr>
                <w:b/>
                <w:bCs/>
              </w:rPr>
            </w:pPr>
            <w:r>
              <w:t>[</w:t>
            </w:r>
            <w:r>
              <w:tab/>
              <w:t xml:space="preserve">] or such other date as may be agreed in terms of this </w:t>
            </w:r>
            <w:r>
              <w:rPr>
                <w:b/>
                <w:bCs/>
              </w:rPr>
              <w:t>Construction Agreement</w:t>
            </w:r>
            <w:r>
              <w:t>.</w:t>
            </w:r>
          </w:p>
          <w:p w14:paraId="7CE668C7" w14:textId="77777777" w:rsidR="00D846C8" w:rsidRDefault="00D846C8" w:rsidP="00D846C8">
            <w:pPr>
              <w:widowControl/>
              <w:jc w:val="both"/>
              <w:rPr>
                <w:b/>
                <w:bCs/>
              </w:rPr>
            </w:pPr>
          </w:p>
        </w:tc>
      </w:tr>
      <w:tr w:rsidR="00D846C8" w14:paraId="1E66CCE1" w14:textId="77777777" w:rsidTr="00B74D19">
        <w:tc>
          <w:tcPr>
            <w:tcW w:w="3804" w:type="dxa"/>
            <w:tcBorders>
              <w:top w:val="nil"/>
              <w:left w:val="nil"/>
              <w:bottom w:val="nil"/>
              <w:right w:val="nil"/>
            </w:tcBorders>
          </w:tcPr>
          <w:p w14:paraId="170E5CF5" w14:textId="77777777" w:rsidR="00D846C8" w:rsidRDefault="00D846C8" w:rsidP="00D846C8">
            <w:pPr>
              <w:widowControl/>
            </w:pPr>
            <w:r>
              <w:t>“Connect and Manage Derogation”</w:t>
            </w:r>
          </w:p>
        </w:tc>
        <w:tc>
          <w:tcPr>
            <w:tcW w:w="4622" w:type="dxa"/>
            <w:gridSpan w:val="4"/>
            <w:tcBorders>
              <w:top w:val="nil"/>
              <w:left w:val="nil"/>
              <w:bottom w:val="nil"/>
              <w:right w:val="nil"/>
            </w:tcBorders>
          </w:tcPr>
          <w:p w14:paraId="1D10E3E5" w14:textId="77777777" w:rsidR="00D846C8" w:rsidRDefault="00D846C8" w:rsidP="00D846C8">
            <w:pPr>
              <w:widowControl/>
              <w:jc w:val="both"/>
            </w:pPr>
            <w:r>
              <w:t xml:space="preserve">the temporary derogation from the </w:t>
            </w:r>
            <w:r>
              <w:rPr>
                <w:b/>
                <w:bCs/>
              </w:rPr>
              <w:t xml:space="preserve">NETS SQSS </w:t>
            </w:r>
            <w:r>
              <w:t xml:space="preserve">available to </w:t>
            </w:r>
            <w:r>
              <w:rPr>
                <w:b/>
                <w:bCs/>
              </w:rPr>
              <w:t>The Company</w:t>
            </w:r>
            <w:r>
              <w:t xml:space="preserve"> under Standard Condition C17 of the </w:t>
            </w:r>
            <w:r>
              <w:rPr>
                <w:b/>
                <w:bCs/>
              </w:rPr>
              <w:t>Transmission Licence</w:t>
            </w:r>
            <w:r>
              <w:t xml:space="preserve"> and/or the </w:t>
            </w:r>
            <w:r>
              <w:rPr>
                <w:b/>
                <w:bCs/>
              </w:rPr>
              <w:t>Relevant Transmission Licensee</w:t>
            </w:r>
            <w:r>
              <w:t xml:space="preserve"> under Standard Condition D3 of its transmission </w:t>
            </w:r>
            <w:proofErr w:type="gramStart"/>
            <w:r>
              <w:t>licence;</w:t>
            </w:r>
            <w:proofErr w:type="gramEnd"/>
          </w:p>
          <w:p w14:paraId="2C038735" w14:textId="77777777" w:rsidR="00D846C8" w:rsidRDefault="00D846C8" w:rsidP="00D846C8">
            <w:pPr>
              <w:widowControl/>
              <w:jc w:val="both"/>
            </w:pPr>
          </w:p>
        </w:tc>
      </w:tr>
      <w:tr w:rsidR="00D846C8" w14:paraId="322545E8" w14:textId="77777777" w:rsidTr="00B74D19">
        <w:tc>
          <w:tcPr>
            <w:tcW w:w="3804" w:type="dxa"/>
            <w:tcBorders>
              <w:top w:val="nil"/>
              <w:left w:val="nil"/>
              <w:right w:val="nil"/>
            </w:tcBorders>
          </w:tcPr>
          <w:p w14:paraId="68CE984C" w14:textId="77777777" w:rsidR="00D846C8" w:rsidRDefault="00D846C8" w:rsidP="00D846C8">
            <w:pPr>
              <w:widowControl/>
            </w:pPr>
            <w:r>
              <w:t>“Connected Planning Data”</w:t>
            </w:r>
          </w:p>
        </w:tc>
        <w:tc>
          <w:tcPr>
            <w:tcW w:w="4622" w:type="dxa"/>
            <w:gridSpan w:val="4"/>
            <w:tcBorders>
              <w:top w:val="nil"/>
              <w:left w:val="nil"/>
              <w:right w:val="nil"/>
            </w:tcBorders>
          </w:tcPr>
          <w:p w14:paraId="58B57D2A" w14:textId="77777777" w:rsidR="00D846C8" w:rsidRDefault="00D846C8" w:rsidP="00D846C8">
            <w:pPr>
              <w:widowControl/>
              <w:jc w:val="both"/>
              <w:rPr>
                <w:b/>
                <w:bCs/>
              </w:rPr>
            </w:pPr>
            <w:r>
              <w:t xml:space="preserve">data required pursuant to the </w:t>
            </w:r>
            <w:r>
              <w:rPr>
                <w:b/>
                <w:bCs/>
              </w:rPr>
              <w:t>Planning Code</w:t>
            </w:r>
            <w:r>
              <w:t xml:space="preserve"> which replaces data containing estimated values assumed for planning purposes by validated actual values and </w:t>
            </w:r>
            <w:r>
              <w:lastRenderedPageBreak/>
              <w:t>updated estimates for the future and by updated forecasts for forecast data items.</w:t>
            </w:r>
          </w:p>
          <w:p w14:paraId="458FA121" w14:textId="77777777" w:rsidR="00D846C8" w:rsidRDefault="00D846C8" w:rsidP="00D846C8">
            <w:pPr>
              <w:widowControl/>
              <w:jc w:val="both"/>
              <w:rPr>
                <w:b/>
                <w:bCs/>
              </w:rPr>
            </w:pPr>
          </w:p>
        </w:tc>
      </w:tr>
      <w:tr w:rsidR="00D846C8" w14:paraId="22C6B967" w14:textId="77777777" w:rsidTr="00B74D19">
        <w:tc>
          <w:tcPr>
            <w:tcW w:w="3804" w:type="dxa"/>
            <w:tcBorders>
              <w:top w:val="nil"/>
              <w:left w:val="nil"/>
              <w:bottom w:val="nil"/>
              <w:right w:val="nil"/>
            </w:tcBorders>
            <w:shd w:val="clear" w:color="auto" w:fill="auto"/>
          </w:tcPr>
          <w:p w14:paraId="5AF7A3BB" w14:textId="77777777" w:rsidR="00D846C8" w:rsidRPr="00F55F38" w:rsidRDefault="00D846C8" w:rsidP="00D846C8">
            <w:pPr>
              <w:widowControl/>
            </w:pPr>
            <w:bookmarkStart w:id="33" w:name="_DV_C8"/>
            <w:r w:rsidRPr="00F55F38">
              <w:rPr>
                <w:rStyle w:val="DeltaViewInsertion"/>
                <w:color w:val="auto"/>
                <w:u w:val="none"/>
              </w:rPr>
              <w:lastRenderedPageBreak/>
              <w:t>“Connection Site Specification”</w:t>
            </w:r>
            <w:bookmarkEnd w:id="33"/>
          </w:p>
        </w:tc>
        <w:tc>
          <w:tcPr>
            <w:tcW w:w="4622" w:type="dxa"/>
            <w:gridSpan w:val="4"/>
            <w:tcBorders>
              <w:top w:val="nil"/>
              <w:left w:val="nil"/>
              <w:bottom w:val="nil"/>
              <w:right w:val="nil"/>
            </w:tcBorders>
            <w:shd w:val="clear" w:color="auto" w:fill="auto"/>
          </w:tcPr>
          <w:p w14:paraId="69511D97" w14:textId="77777777" w:rsidR="00D846C8" w:rsidRPr="00F55F38" w:rsidRDefault="00D846C8" w:rsidP="00D846C8">
            <w:pPr>
              <w:widowControl/>
              <w:jc w:val="both"/>
            </w:pPr>
            <w:bookmarkStart w:id="34" w:name="_DV_C9"/>
            <w:r w:rsidRPr="00F55F38">
              <w:rPr>
                <w:rStyle w:val="DeltaViewInsertion"/>
                <w:color w:val="auto"/>
                <w:u w:val="none"/>
              </w:rPr>
              <w:t xml:space="preserve">a specification which sets out the following information in relation to the </w:t>
            </w:r>
            <w:r w:rsidRPr="00F55F38">
              <w:rPr>
                <w:rStyle w:val="DeltaViewInsertion"/>
                <w:b/>
                <w:bCs/>
                <w:color w:val="auto"/>
                <w:u w:val="none"/>
              </w:rPr>
              <w:t>Connection Site</w:t>
            </w:r>
            <w:r w:rsidRPr="00F55F38">
              <w:rPr>
                <w:rStyle w:val="DeltaViewInsertion"/>
                <w:color w:val="auto"/>
                <w:u w:val="none"/>
              </w:rPr>
              <w:t>:</w:t>
            </w:r>
            <w:bookmarkEnd w:id="34"/>
          </w:p>
          <w:p w14:paraId="67E90FD5" w14:textId="77777777" w:rsidR="00D846C8" w:rsidRPr="00F55F38" w:rsidRDefault="00D846C8" w:rsidP="00D846C8">
            <w:pPr>
              <w:widowControl/>
              <w:jc w:val="both"/>
            </w:pPr>
            <w:bookmarkStart w:id="35" w:name="_DV_C10"/>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that are to be classed as </w:t>
            </w:r>
            <w:r w:rsidRPr="00F55F38">
              <w:rPr>
                <w:rStyle w:val="DeltaViewInsertion"/>
                <w:b/>
                <w:bCs/>
                <w:color w:val="auto"/>
                <w:u w:val="none"/>
              </w:rPr>
              <w:t>Transmission Connection Assets</w:t>
            </w:r>
            <w:r w:rsidRPr="00F55F38">
              <w:rPr>
                <w:rStyle w:val="DeltaViewInsertion"/>
                <w:color w:val="auto"/>
                <w:u w:val="none"/>
              </w:rPr>
              <w:t xml:space="preserve"> in accordance with the</w:t>
            </w:r>
            <w:r w:rsidRPr="00F55F38">
              <w:rPr>
                <w:rStyle w:val="DeltaViewInsertion"/>
                <w:b/>
                <w:bCs/>
                <w:color w:val="auto"/>
                <w:u w:val="none"/>
              </w:rPr>
              <w:t xml:space="preserve"> Statement of the Connection</w:t>
            </w:r>
            <w:r w:rsidRPr="00F55F38">
              <w:rPr>
                <w:rStyle w:val="DeltaViewInsertion"/>
                <w:color w:val="auto"/>
                <w:u w:val="none"/>
              </w:rPr>
              <w:t xml:space="preserve"> </w:t>
            </w:r>
            <w:r w:rsidRPr="00F55F38">
              <w:rPr>
                <w:rStyle w:val="DeltaViewInsertion"/>
                <w:b/>
                <w:bCs/>
                <w:color w:val="auto"/>
                <w:u w:val="none"/>
              </w:rPr>
              <w:t xml:space="preserve">Charging </w:t>
            </w:r>
            <w:proofErr w:type="gramStart"/>
            <w:r w:rsidRPr="00F55F38">
              <w:rPr>
                <w:rStyle w:val="DeltaViewInsertion"/>
                <w:b/>
                <w:bCs/>
                <w:color w:val="auto"/>
                <w:u w:val="none"/>
              </w:rPr>
              <w:t>Methodology</w:t>
            </w:r>
            <w:r w:rsidRPr="00F55F38">
              <w:rPr>
                <w:rStyle w:val="DeltaViewInsertion"/>
                <w:color w:val="auto"/>
                <w:u w:val="none"/>
              </w:rPr>
              <w:t>;</w:t>
            </w:r>
            <w:bookmarkEnd w:id="35"/>
            <w:proofErr w:type="gramEnd"/>
          </w:p>
          <w:p w14:paraId="73114062" w14:textId="77777777" w:rsidR="00D846C8" w:rsidRPr="00F55F38" w:rsidRDefault="00D846C8" w:rsidP="00D846C8">
            <w:pPr>
              <w:widowControl/>
              <w:jc w:val="both"/>
            </w:pPr>
            <w:bookmarkStart w:id="36" w:name="_DV_C11"/>
            <w:r w:rsidRPr="00F55F38">
              <w:rPr>
                <w:rStyle w:val="DeltaViewInsertion"/>
                <w:color w:val="auto"/>
                <w:u w:val="none"/>
              </w:rPr>
              <w:t xml:space="preserve">(b) a clear identification of the boundary between the </w:t>
            </w:r>
            <w:r w:rsidRPr="00F55F38">
              <w:rPr>
                <w:rStyle w:val="DeltaViewInsertion"/>
                <w:b/>
                <w:bCs/>
                <w:color w:val="auto"/>
                <w:u w:val="none"/>
              </w:rPr>
              <w:t xml:space="preserve">OTSUA </w:t>
            </w:r>
            <w:r w:rsidRPr="00F55F38">
              <w:rPr>
                <w:rStyle w:val="DeltaViewInsertion"/>
                <w:color w:val="auto"/>
                <w:u w:val="none"/>
              </w:rPr>
              <w:t xml:space="preserve">and the </w:t>
            </w:r>
            <w:r w:rsidRPr="00F55F38">
              <w:rPr>
                <w:rStyle w:val="DeltaViewInsertion"/>
                <w:b/>
                <w:bCs/>
                <w:color w:val="auto"/>
                <w:u w:val="none"/>
              </w:rPr>
              <w:t xml:space="preserve">User’s Equipment </w:t>
            </w:r>
            <w:r w:rsidRPr="00F55F38">
              <w:rPr>
                <w:rStyle w:val="DeltaViewInsertion"/>
                <w:color w:val="auto"/>
                <w:u w:val="none"/>
              </w:rPr>
              <w:t xml:space="preserve">(ascertained in the absence of agreement to the contrary with the </w:t>
            </w:r>
            <w:r w:rsidRPr="00F55F38">
              <w:rPr>
                <w:rStyle w:val="DeltaViewInsertion"/>
                <w:b/>
                <w:bCs/>
                <w:color w:val="auto"/>
                <w:u w:val="none"/>
              </w:rPr>
              <w:t>Relevant Transmis</w:t>
            </w:r>
            <w:r>
              <w:rPr>
                <w:rStyle w:val="DeltaViewInsertion"/>
                <w:b/>
                <w:bCs/>
                <w:color w:val="auto"/>
                <w:u w:val="none"/>
              </w:rPr>
              <w:t>s</w:t>
            </w:r>
            <w:r w:rsidRPr="00F55F38">
              <w:rPr>
                <w:rStyle w:val="DeltaViewInsertion"/>
                <w:b/>
                <w:bCs/>
                <w:color w:val="auto"/>
                <w:u w:val="none"/>
              </w:rPr>
              <w:t>ion Licensee</w:t>
            </w:r>
            <w:r w:rsidRPr="00F55F38">
              <w:rPr>
                <w:rStyle w:val="DeltaViewInsertion"/>
                <w:color w:val="auto"/>
                <w:u w:val="none"/>
              </w:rPr>
              <w:t xml:space="preserve"> by reference to </w:t>
            </w:r>
            <w:r w:rsidRPr="00F55F38">
              <w:rPr>
                <w:rStyle w:val="DeltaViewInsertion"/>
                <w:b/>
                <w:bCs/>
                <w:color w:val="auto"/>
                <w:u w:val="none"/>
              </w:rPr>
              <w:t>CUSC</w:t>
            </w:r>
            <w:r w:rsidRPr="00F55F38">
              <w:rPr>
                <w:rStyle w:val="DeltaViewInsertion"/>
                <w:color w:val="auto"/>
                <w:u w:val="none"/>
              </w:rPr>
              <w:t xml:space="preserve"> Paragraph 2.12.1</w:t>
            </w:r>
            <w:proofErr w:type="gramStart"/>
            <w:r w:rsidRPr="00F55F38">
              <w:rPr>
                <w:rStyle w:val="DeltaViewInsertion"/>
                <w:color w:val="auto"/>
                <w:u w:val="none"/>
              </w:rPr>
              <w:t>);</w:t>
            </w:r>
            <w:bookmarkEnd w:id="36"/>
            <w:proofErr w:type="gramEnd"/>
          </w:p>
          <w:p w14:paraId="77DFDFEA" w14:textId="77777777" w:rsidR="00D846C8" w:rsidRPr="00F55F38" w:rsidRDefault="00D846C8" w:rsidP="00D846C8">
            <w:pPr>
              <w:widowControl/>
              <w:jc w:val="both"/>
            </w:pPr>
            <w:bookmarkStart w:id="37" w:name="_DV_C12"/>
            <w:r w:rsidRPr="00F55F38">
              <w:rPr>
                <w:rStyle w:val="DeltaViewInsertion"/>
                <w:color w:val="auto"/>
                <w:u w:val="none"/>
              </w:rPr>
              <w:t xml:space="preserve">(c) information reasonably requested by </w:t>
            </w:r>
            <w:r w:rsidRPr="00F55F38">
              <w:rPr>
                <w:rStyle w:val="DeltaViewInsertion"/>
                <w:b/>
                <w:bCs/>
                <w:color w:val="auto"/>
                <w:u w:val="none"/>
              </w:rPr>
              <w:t>The Company</w:t>
            </w:r>
            <w:r w:rsidRPr="00F55F38">
              <w:rPr>
                <w:rStyle w:val="DeltaViewInsertion"/>
                <w:color w:val="auto"/>
                <w:u w:val="none"/>
              </w:rPr>
              <w:t xml:space="preserve"> </w:t>
            </w:r>
            <w:proofErr w:type="gramStart"/>
            <w:r w:rsidRPr="00F55F38">
              <w:rPr>
                <w:rStyle w:val="DeltaViewInsertion"/>
                <w:color w:val="auto"/>
                <w:u w:val="none"/>
              </w:rPr>
              <w:t>in order to</w:t>
            </w:r>
            <w:proofErr w:type="gramEnd"/>
            <w:r w:rsidRPr="00F55F38">
              <w:rPr>
                <w:rStyle w:val="DeltaViewInsertion"/>
                <w:color w:val="auto"/>
                <w:u w:val="none"/>
              </w:rPr>
              <w:t xml:space="preserve"> complete Appendices F1 to F5 in the </w:t>
            </w:r>
            <w:r w:rsidRPr="00F55F38">
              <w:rPr>
                <w:rStyle w:val="DeltaViewInsertion"/>
                <w:b/>
                <w:bCs/>
                <w:color w:val="auto"/>
                <w:u w:val="none"/>
              </w:rPr>
              <w:t>Bilateral Connection Agreement</w:t>
            </w:r>
            <w:r w:rsidRPr="00F55F38">
              <w:rPr>
                <w:rStyle w:val="DeltaViewInsertion"/>
                <w:color w:val="auto"/>
                <w:u w:val="none"/>
              </w:rPr>
              <w:t>; and</w:t>
            </w:r>
            <w:bookmarkEnd w:id="37"/>
          </w:p>
          <w:p w14:paraId="629E1EFF" w14:textId="77777777" w:rsidR="00D846C8" w:rsidRPr="00F55F38" w:rsidRDefault="00D846C8" w:rsidP="00D846C8">
            <w:pPr>
              <w:widowControl/>
              <w:jc w:val="both"/>
            </w:pPr>
            <w:bookmarkStart w:id="38" w:name="_DV_C13"/>
            <w:r w:rsidRPr="00F55F38">
              <w:rPr>
                <w:rStyle w:val="DeltaViewInsertion"/>
                <w:color w:val="auto"/>
                <w:u w:val="none"/>
              </w:rPr>
              <w:t xml:space="preserve">(d) a description of the technical design and operating criteria which apply to the </w:t>
            </w:r>
            <w:r w:rsidRPr="00F55F38">
              <w:rPr>
                <w:rStyle w:val="DeltaViewInsertion"/>
                <w:b/>
                <w:bCs/>
                <w:color w:val="auto"/>
                <w:u w:val="none"/>
              </w:rPr>
              <w:t>User’s Equipment</w:t>
            </w:r>
            <w:r w:rsidRPr="00F55F38">
              <w:rPr>
                <w:rStyle w:val="DeltaViewInsertion"/>
                <w:color w:val="auto"/>
                <w:u w:val="none"/>
              </w:rPr>
              <w:t xml:space="preserve">. </w:t>
            </w:r>
            <w:bookmarkEnd w:id="38"/>
          </w:p>
          <w:p w14:paraId="67181ABD" w14:textId="77777777" w:rsidR="00D846C8" w:rsidRPr="00F55F38" w:rsidRDefault="00D846C8" w:rsidP="00D846C8">
            <w:pPr>
              <w:widowControl/>
              <w:jc w:val="both"/>
            </w:pPr>
          </w:p>
        </w:tc>
      </w:tr>
      <w:tr w:rsidR="00D846C8" w14:paraId="2E0F54C0" w14:textId="77777777" w:rsidTr="00B74D19">
        <w:tc>
          <w:tcPr>
            <w:tcW w:w="3804" w:type="dxa"/>
            <w:tcBorders>
              <w:top w:val="nil"/>
              <w:left w:val="nil"/>
              <w:bottom w:val="nil"/>
              <w:right w:val="nil"/>
            </w:tcBorders>
          </w:tcPr>
          <w:p w14:paraId="3CC357BF" w14:textId="77777777" w:rsidR="00D846C8" w:rsidRDefault="00D846C8" w:rsidP="00D846C8">
            <w:pPr>
              <w:widowControl/>
            </w:pPr>
            <w:r>
              <w:t>“Consents”</w:t>
            </w:r>
          </w:p>
        </w:tc>
        <w:tc>
          <w:tcPr>
            <w:tcW w:w="4622" w:type="dxa"/>
            <w:gridSpan w:val="4"/>
            <w:tcBorders>
              <w:top w:val="nil"/>
              <w:left w:val="nil"/>
              <w:bottom w:val="nil"/>
              <w:right w:val="nil"/>
            </w:tcBorders>
          </w:tcPr>
          <w:p w14:paraId="2D09FE20" w14:textId="77777777" w:rsidR="00D846C8" w:rsidRDefault="00D846C8" w:rsidP="00D846C8">
            <w:pPr>
              <w:widowControl/>
              <w:jc w:val="both"/>
              <w:rPr>
                <w:b/>
                <w:bCs/>
              </w:rPr>
            </w:pPr>
            <w:r>
              <w:t xml:space="preserve">in relation to any </w:t>
            </w:r>
            <w:r>
              <w:rPr>
                <w:b/>
                <w:bCs/>
              </w:rPr>
              <w:t>Works</w:t>
            </w:r>
            <w:r>
              <w:t>:-</w:t>
            </w:r>
          </w:p>
          <w:p w14:paraId="7366CCE4" w14:textId="77777777" w:rsidR="00D846C8" w:rsidRDefault="00D846C8" w:rsidP="00D846C8">
            <w:pPr>
              <w:widowControl/>
              <w:jc w:val="both"/>
              <w:rPr>
                <w:b/>
                <w:bCs/>
              </w:rPr>
            </w:pPr>
          </w:p>
          <w:p w14:paraId="49CF3AAB" w14:textId="77777777" w:rsidR="00D846C8" w:rsidRDefault="00D846C8" w:rsidP="00D846C8">
            <w:pPr>
              <w:widowControl/>
              <w:ind w:left="720" w:hanging="720"/>
              <w:jc w:val="both"/>
              <w:rPr>
                <w:b/>
                <w:bCs/>
              </w:rPr>
            </w:pPr>
            <w:r>
              <w:t>(a)</w:t>
            </w:r>
            <w:r>
              <w:tab/>
              <w:t>all such planning and other statutory consents; and</w:t>
            </w:r>
          </w:p>
          <w:p w14:paraId="2E0A8511" w14:textId="77777777" w:rsidR="00D846C8" w:rsidRDefault="00D846C8" w:rsidP="00D846C8">
            <w:pPr>
              <w:widowControl/>
              <w:ind w:left="720" w:hanging="720"/>
              <w:jc w:val="both"/>
              <w:rPr>
                <w:b/>
                <w:bCs/>
              </w:rPr>
            </w:pPr>
            <w:r>
              <w:t>(b)</w:t>
            </w:r>
            <w:r>
              <w:tab/>
              <w:t>all wayleaves, easements, rights over or interests in land or any other consent; or</w:t>
            </w:r>
          </w:p>
          <w:p w14:paraId="649FB9EF" w14:textId="77777777" w:rsidR="00D846C8" w:rsidRDefault="00D846C8" w:rsidP="00D846C8">
            <w:pPr>
              <w:widowControl/>
              <w:ind w:left="720" w:hanging="720"/>
              <w:jc w:val="both"/>
              <w:rPr>
                <w:b/>
                <w:bCs/>
              </w:rPr>
            </w:pPr>
            <w:r>
              <w:t>(c)</w:t>
            </w:r>
            <w:r>
              <w:tab/>
              <w:t xml:space="preserve">permission of any kind as shall be necessary for the construction of the </w:t>
            </w:r>
            <w:r>
              <w:rPr>
                <w:b/>
                <w:bCs/>
              </w:rPr>
              <w:t>Works</w:t>
            </w:r>
            <w:r>
              <w:t xml:space="preserve"> and for commencement and carrying on of any activity proposed to be undertaken at or from such </w:t>
            </w:r>
            <w:r>
              <w:rPr>
                <w:b/>
                <w:bCs/>
              </w:rPr>
              <w:t>Works</w:t>
            </w:r>
            <w:r>
              <w:t xml:space="preserve"> when completed. </w:t>
            </w:r>
          </w:p>
          <w:p w14:paraId="5EAD0114" w14:textId="77777777" w:rsidR="00D846C8" w:rsidRDefault="00D846C8" w:rsidP="00D846C8">
            <w:pPr>
              <w:widowControl/>
              <w:ind w:left="720" w:hanging="720"/>
              <w:jc w:val="both"/>
              <w:rPr>
                <w:b/>
                <w:bCs/>
              </w:rPr>
            </w:pPr>
          </w:p>
        </w:tc>
      </w:tr>
      <w:tr w:rsidR="00D846C8" w14:paraId="495C6DA9" w14:textId="77777777" w:rsidTr="00B74D19">
        <w:tc>
          <w:tcPr>
            <w:tcW w:w="3804" w:type="dxa"/>
            <w:tcBorders>
              <w:top w:val="nil"/>
              <w:left w:val="nil"/>
              <w:bottom w:val="nil"/>
              <w:right w:val="nil"/>
            </w:tcBorders>
          </w:tcPr>
          <w:p w14:paraId="1D332697" w14:textId="77777777" w:rsidR="00D846C8" w:rsidRDefault="00D846C8" w:rsidP="00D846C8">
            <w:pPr>
              <w:widowControl/>
            </w:pPr>
            <w:r>
              <w:t>“Construction Programme”</w:t>
            </w:r>
          </w:p>
        </w:tc>
        <w:tc>
          <w:tcPr>
            <w:tcW w:w="4622" w:type="dxa"/>
            <w:gridSpan w:val="4"/>
            <w:tcBorders>
              <w:top w:val="nil"/>
              <w:left w:val="nil"/>
              <w:bottom w:val="nil"/>
              <w:right w:val="nil"/>
            </w:tcBorders>
          </w:tcPr>
          <w:p w14:paraId="4E5C245B" w14:textId="77777777" w:rsidR="00D846C8" w:rsidRDefault="00D846C8" w:rsidP="00D846C8">
            <w:pPr>
              <w:widowControl/>
              <w:jc w:val="both"/>
              <w:rPr>
                <w:b/>
                <w:bCs/>
              </w:rPr>
            </w:pPr>
            <w:r>
              <w:t xml:space="preserve">the agreed programme for the </w:t>
            </w:r>
            <w:r>
              <w:rPr>
                <w:b/>
                <w:bCs/>
              </w:rPr>
              <w:t>Works</w:t>
            </w:r>
            <w:r>
              <w:t xml:space="preserve"> (excluding the </w:t>
            </w:r>
            <w:r>
              <w:rPr>
                <w:b/>
                <w:bCs/>
              </w:rPr>
              <w:t>Wider Transmission Reinforcement Works</w:t>
            </w:r>
            <w:r>
              <w:t xml:space="preserve"> to be carried out by</w:t>
            </w:r>
            <w:r w:rsidR="00D829E7">
              <w:t xml:space="preserve"> or on behalf of</w:t>
            </w:r>
            <w:r>
              <w:rPr>
                <w:b/>
                <w:bCs/>
              </w:rPr>
              <w:t xml:space="preserve"> The Company</w:t>
            </w:r>
            <w:r>
              <w:t xml:space="preserve"> and the </w:t>
            </w:r>
            <w:r>
              <w:rPr>
                <w:b/>
                <w:bCs/>
              </w:rPr>
              <w:t>User</w:t>
            </w:r>
            <w:r>
              <w:t xml:space="preserve"> set out in detail in Appendix [J] to this </w:t>
            </w:r>
            <w:r>
              <w:rPr>
                <w:b/>
                <w:bCs/>
              </w:rPr>
              <w:t>Construction Agreement</w:t>
            </w:r>
            <w:r>
              <w:t xml:space="preserve"> or as amended from time to time pursuant to Clauses 2.3 and 3.2 of this </w:t>
            </w:r>
            <w:r>
              <w:rPr>
                <w:b/>
                <w:bCs/>
              </w:rPr>
              <w:t>Construction</w:t>
            </w:r>
            <w:r>
              <w:t xml:space="preserve"> </w:t>
            </w:r>
            <w:r>
              <w:rPr>
                <w:b/>
                <w:bCs/>
              </w:rPr>
              <w:t>Agreement</w:t>
            </w:r>
            <w:r>
              <w:t>.</w:t>
            </w:r>
          </w:p>
          <w:p w14:paraId="3FEB850F" w14:textId="77777777" w:rsidR="00D846C8" w:rsidRDefault="00D846C8" w:rsidP="00D846C8">
            <w:pPr>
              <w:widowControl/>
              <w:jc w:val="both"/>
              <w:rPr>
                <w:b/>
                <w:bCs/>
              </w:rPr>
            </w:pPr>
          </w:p>
        </w:tc>
      </w:tr>
      <w:tr w:rsidR="00D846C8" w14:paraId="3C167675" w14:textId="77777777" w:rsidTr="00B74D19">
        <w:tc>
          <w:tcPr>
            <w:tcW w:w="3804" w:type="dxa"/>
            <w:tcBorders>
              <w:top w:val="nil"/>
              <w:left w:val="nil"/>
              <w:bottom w:val="nil"/>
              <w:right w:val="nil"/>
            </w:tcBorders>
          </w:tcPr>
          <w:p w14:paraId="79E7C4BB" w14:textId="77777777" w:rsidR="00D846C8" w:rsidRDefault="00D846C8" w:rsidP="00D846C8">
            <w:pPr>
              <w:widowControl/>
            </w:pPr>
            <w:r>
              <w:lastRenderedPageBreak/>
              <w:t>"Construction Site</w:t>
            </w:r>
            <w:r w:rsidRPr="00E73975">
              <w:t>"</w:t>
            </w:r>
            <w:bookmarkStart w:id="39" w:name="_DV_C16"/>
            <w:r w:rsidR="00E73975" w:rsidRPr="00E73975">
              <w:rPr>
                <w:rStyle w:val="DeltaViewInsertion"/>
                <w:rFonts w:ascii="Garamond MT" w:hAnsi="Garamond MT" w:cs="Garamond MT"/>
                <w:color w:val="auto"/>
                <w:sz w:val="20"/>
                <w:szCs w:val="20"/>
                <w:u w:val="none"/>
                <w:vertAlign w:val="superscript"/>
              </w:rPr>
              <w:footnoteReference w:customMarkFollows="1" w:id="6"/>
              <w:t>5</w:t>
            </w:r>
            <w:bookmarkEnd w:id="39"/>
          </w:p>
        </w:tc>
        <w:tc>
          <w:tcPr>
            <w:tcW w:w="4622" w:type="dxa"/>
            <w:gridSpan w:val="4"/>
            <w:tcBorders>
              <w:top w:val="nil"/>
              <w:left w:val="nil"/>
              <w:bottom w:val="nil"/>
              <w:right w:val="nil"/>
            </w:tcBorders>
          </w:tcPr>
          <w:p w14:paraId="4B73400E" w14:textId="77777777" w:rsidR="00D846C8" w:rsidRDefault="00D846C8" w:rsidP="00D846C8">
            <w:pPr>
              <w:widowControl/>
              <w:jc w:val="both"/>
            </w:pPr>
            <w:r>
              <w:t xml:space="preserve">the site where the </w:t>
            </w:r>
            <w:r>
              <w:rPr>
                <w:b/>
                <w:bCs/>
              </w:rPr>
              <w:t>Transmission</w:t>
            </w:r>
            <w:r>
              <w:t xml:space="preserve"> </w:t>
            </w:r>
            <w:r>
              <w:rPr>
                <w:b/>
                <w:bCs/>
              </w:rPr>
              <w:t xml:space="preserve">Connection Asset Works </w:t>
            </w:r>
            <w:r>
              <w:t xml:space="preserve">are being undertaken by or on behalf of </w:t>
            </w:r>
            <w:r>
              <w:rPr>
                <w:b/>
                <w:bCs/>
              </w:rPr>
              <w:t xml:space="preserve">The </w:t>
            </w:r>
            <w:proofErr w:type="gramStart"/>
            <w:r>
              <w:rPr>
                <w:b/>
                <w:bCs/>
              </w:rPr>
              <w:t>Company</w:t>
            </w:r>
            <w:r>
              <w:t>;</w:t>
            </w:r>
            <w:proofErr w:type="gramEnd"/>
            <w:r>
              <w:t xml:space="preserve"> </w:t>
            </w:r>
          </w:p>
          <w:p w14:paraId="1F6D3852" w14:textId="77777777" w:rsidR="00D846C8" w:rsidRDefault="00D846C8" w:rsidP="00D846C8">
            <w:pPr>
              <w:widowControl/>
              <w:jc w:val="both"/>
            </w:pPr>
          </w:p>
        </w:tc>
      </w:tr>
      <w:tr w:rsidR="00D846C8" w14:paraId="4DB2F7AE" w14:textId="77777777" w:rsidTr="00B74D19">
        <w:tc>
          <w:tcPr>
            <w:tcW w:w="3804" w:type="dxa"/>
            <w:tcBorders>
              <w:top w:val="nil"/>
              <w:left w:val="nil"/>
              <w:bottom w:val="nil"/>
              <w:right w:val="nil"/>
            </w:tcBorders>
          </w:tcPr>
          <w:p w14:paraId="44CB4A15" w14:textId="77777777" w:rsidR="00D846C8" w:rsidRDefault="00D846C8" w:rsidP="00D846C8">
            <w:pPr>
              <w:widowControl/>
            </w:pPr>
            <w:r>
              <w:t>“Construction Works”</w:t>
            </w:r>
          </w:p>
        </w:tc>
        <w:tc>
          <w:tcPr>
            <w:tcW w:w="4622" w:type="dxa"/>
            <w:gridSpan w:val="4"/>
            <w:tcBorders>
              <w:top w:val="nil"/>
              <w:left w:val="nil"/>
              <w:bottom w:val="nil"/>
              <w:right w:val="nil"/>
            </w:tcBorders>
          </w:tcPr>
          <w:p w14:paraId="45E5F0D4" w14:textId="77777777" w:rsidR="00D846C8" w:rsidRDefault="00E73975" w:rsidP="00D846C8">
            <w:pPr>
              <w:widowControl/>
              <w:jc w:val="both"/>
            </w:pPr>
            <w:r>
              <w:t xml:space="preserve">the </w:t>
            </w:r>
            <w:r w:rsidRPr="00E73975">
              <w:rPr>
                <w:rStyle w:val="DeltaViewInsertion"/>
                <w:color w:val="auto"/>
                <w:u w:val="single"/>
              </w:rPr>
              <w:t>[</w:t>
            </w:r>
            <w:r w:rsidRPr="00E73975">
              <w:rPr>
                <w:b/>
                <w:bCs/>
              </w:rPr>
              <w:t xml:space="preserve">Offshore Construction Works </w:t>
            </w:r>
            <w:r w:rsidRPr="00E73975">
              <w:t>and</w:t>
            </w:r>
            <w:r w:rsidRPr="00E73975">
              <w:rPr>
                <w:rStyle w:val="DeltaViewInsertion"/>
                <w:rFonts w:ascii="Garamond MT" w:hAnsi="Garamond MT" w:cs="Garamond MT"/>
                <w:color w:val="auto"/>
                <w:sz w:val="20"/>
                <w:szCs w:val="20"/>
                <w:u w:val="none"/>
                <w:vertAlign w:val="superscript"/>
              </w:rPr>
              <w:footnoteReference w:customMarkFollows="1" w:id="7"/>
              <w:t>6</w:t>
            </w:r>
            <w:r w:rsidRPr="00E73975">
              <w:rPr>
                <w:rStyle w:val="DeltaViewInsertion"/>
                <w:color w:val="auto"/>
                <w:u w:val="none"/>
              </w:rPr>
              <w:t>]</w:t>
            </w:r>
            <w:r>
              <w:t xml:space="preserve"> </w:t>
            </w:r>
            <w:r>
              <w:rPr>
                <w:b/>
                <w:bCs/>
              </w:rPr>
              <w:t>Onshore Construction Works</w:t>
            </w:r>
            <w:r>
              <w:t xml:space="preserve"> but excluding for the avoidance of doubt any </w:t>
            </w:r>
            <w:proofErr w:type="gramStart"/>
            <w:r>
              <w:rPr>
                <w:b/>
                <w:bCs/>
              </w:rPr>
              <w:t>Third Party</w:t>
            </w:r>
            <w:proofErr w:type="gramEnd"/>
            <w:r>
              <w:rPr>
                <w:b/>
                <w:bCs/>
              </w:rPr>
              <w:t xml:space="preserve"> Works</w:t>
            </w:r>
          </w:p>
          <w:p w14:paraId="2154CFC2" w14:textId="77777777" w:rsidR="00D846C8" w:rsidRDefault="00D846C8" w:rsidP="00D846C8">
            <w:pPr>
              <w:widowControl/>
              <w:jc w:val="both"/>
              <w:rPr>
                <w:b/>
                <w:bCs/>
              </w:rPr>
            </w:pPr>
          </w:p>
        </w:tc>
      </w:tr>
      <w:tr w:rsidR="00D846C8" w14:paraId="196D6CA1" w14:textId="77777777" w:rsidTr="00B74D19">
        <w:tc>
          <w:tcPr>
            <w:tcW w:w="3804" w:type="dxa"/>
            <w:tcBorders>
              <w:top w:val="nil"/>
              <w:left w:val="nil"/>
              <w:bottom w:val="nil"/>
              <w:right w:val="nil"/>
            </w:tcBorders>
          </w:tcPr>
          <w:p w14:paraId="65D49C82" w14:textId="77777777" w:rsidR="00D846C8" w:rsidRDefault="00D846C8" w:rsidP="00D846C8">
            <w:pPr>
              <w:widowControl/>
            </w:pPr>
            <w:r>
              <w:t>"Dispute Resolution Procedure”</w:t>
            </w:r>
          </w:p>
        </w:tc>
        <w:tc>
          <w:tcPr>
            <w:tcW w:w="4622" w:type="dxa"/>
            <w:gridSpan w:val="4"/>
            <w:tcBorders>
              <w:top w:val="nil"/>
              <w:left w:val="nil"/>
              <w:bottom w:val="nil"/>
              <w:right w:val="nil"/>
            </w:tcBorders>
          </w:tcPr>
          <w:p w14:paraId="28852050" w14:textId="77777777" w:rsidR="00D846C8" w:rsidRDefault="00D846C8" w:rsidP="00D846C8">
            <w:pPr>
              <w:widowControl/>
              <w:jc w:val="both"/>
              <w:rPr>
                <w:b/>
                <w:bCs/>
              </w:rPr>
            </w:pPr>
            <w:r>
              <w:t xml:space="preserve">the procedure for referral to arbitration set out in Paragraph 7.4 of the </w:t>
            </w:r>
            <w:r>
              <w:rPr>
                <w:b/>
                <w:bCs/>
              </w:rPr>
              <w:t>CUSC</w:t>
            </w:r>
            <w:r>
              <w:t>.</w:t>
            </w:r>
          </w:p>
          <w:p w14:paraId="163564EC" w14:textId="77777777" w:rsidR="00D846C8" w:rsidRDefault="00D846C8" w:rsidP="00D846C8">
            <w:pPr>
              <w:widowControl/>
              <w:jc w:val="both"/>
              <w:rPr>
                <w:b/>
                <w:bCs/>
              </w:rPr>
            </w:pPr>
          </w:p>
        </w:tc>
      </w:tr>
      <w:tr w:rsidR="00D846C8" w14:paraId="484FF350" w14:textId="77777777" w:rsidTr="00B74D19">
        <w:tc>
          <w:tcPr>
            <w:tcW w:w="3804" w:type="dxa"/>
            <w:tcBorders>
              <w:top w:val="nil"/>
              <w:left w:val="nil"/>
              <w:bottom w:val="nil"/>
              <w:right w:val="nil"/>
            </w:tcBorders>
          </w:tcPr>
          <w:p w14:paraId="15ED2D7D" w14:textId="77777777" w:rsidR="00D846C8" w:rsidRDefault="00D846C8" w:rsidP="00D846C8">
            <w:pPr>
              <w:widowControl/>
            </w:pPr>
            <w:r>
              <w:t>“Enabling Works”</w:t>
            </w:r>
          </w:p>
        </w:tc>
        <w:tc>
          <w:tcPr>
            <w:tcW w:w="4622" w:type="dxa"/>
            <w:gridSpan w:val="4"/>
            <w:tcBorders>
              <w:top w:val="nil"/>
              <w:left w:val="nil"/>
              <w:bottom w:val="nil"/>
              <w:right w:val="nil"/>
            </w:tcBorders>
          </w:tcPr>
          <w:p w14:paraId="46F6D573" w14:textId="77777777" w:rsidR="00D846C8" w:rsidRDefault="00D846C8" w:rsidP="00D846C8">
            <w:pPr>
              <w:widowControl/>
              <w:jc w:val="both"/>
              <w:rPr>
                <w:b/>
                <w:bCs/>
              </w:rPr>
            </w:pPr>
            <w:r>
              <w:t xml:space="preserve">Those </w:t>
            </w:r>
            <w:r>
              <w:rPr>
                <w:b/>
                <w:bCs/>
              </w:rPr>
              <w:t>Onshore Transmission Reinforcement Works</w:t>
            </w:r>
            <w:r>
              <w:t xml:space="preserve"> which are specified in Appendix H1 Part 1 to this </w:t>
            </w:r>
            <w:r>
              <w:rPr>
                <w:b/>
                <w:bCs/>
              </w:rPr>
              <w:t>Construction</w:t>
            </w:r>
            <w:r>
              <w:t xml:space="preserve"> </w:t>
            </w:r>
            <w:r>
              <w:rPr>
                <w:b/>
                <w:bCs/>
              </w:rPr>
              <w:t>Agreement</w:t>
            </w:r>
            <w:r>
              <w:t>.</w:t>
            </w:r>
          </w:p>
          <w:p w14:paraId="066769BC" w14:textId="77777777" w:rsidR="00D846C8" w:rsidRDefault="00D846C8" w:rsidP="00D846C8">
            <w:pPr>
              <w:widowControl/>
              <w:jc w:val="both"/>
              <w:rPr>
                <w:b/>
                <w:bCs/>
              </w:rPr>
            </w:pPr>
          </w:p>
        </w:tc>
      </w:tr>
      <w:tr w:rsidR="00D846C8" w14:paraId="5EEFD95E" w14:textId="77777777" w:rsidTr="00B74D19">
        <w:tc>
          <w:tcPr>
            <w:tcW w:w="3804" w:type="dxa"/>
            <w:tcBorders>
              <w:top w:val="nil"/>
              <w:left w:val="nil"/>
              <w:bottom w:val="nil"/>
              <w:right w:val="nil"/>
            </w:tcBorders>
          </w:tcPr>
          <w:p w14:paraId="3E362FBC" w14:textId="77777777" w:rsidR="00D846C8" w:rsidRDefault="00D846C8" w:rsidP="00D846C8">
            <w:pPr>
              <w:widowControl/>
            </w:pPr>
            <w:r>
              <w:t>“Event of Default”</w:t>
            </w:r>
          </w:p>
        </w:tc>
        <w:tc>
          <w:tcPr>
            <w:tcW w:w="4622" w:type="dxa"/>
            <w:gridSpan w:val="4"/>
            <w:tcBorders>
              <w:top w:val="nil"/>
              <w:left w:val="nil"/>
              <w:bottom w:val="nil"/>
              <w:right w:val="nil"/>
            </w:tcBorders>
          </w:tcPr>
          <w:p w14:paraId="3FD219D0" w14:textId="77777777" w:rsidR="00D846C8" w:rsidRDefault="00D846C8" w:rsidP="00D846C8">
            <w:pPr>
              <w:widowControl/>
              <w:jc w:val="both"/>
              <w:rPr>
                <w:b/>
                <w:bCs/>
              </w:rPr>
            </w:pPr>
            <w:r>
              <w:t xml:space="preserve">any of the events set out in Clause 10 of this </w:t>
            </w:r>
            <w:r>
              <w:rPr>
                <w:b/>
                <w:bCs/>
              </w:rPr>
              <w:t>Construction Agreement</w:t>
            </w:r>
            <w:r>
              <w:t xml:space="preserve"> as constituting an event of default.</w:t>
            </w:r>
          </w:p>
          <w:p w14:paraId="7A350438" w14:textId="77777777" w:rsidR="00D846C8" w:rsidRDefault="00D846C8" w:rsidP="00D846C8">
            <w:pPr>
              <w:widowControl/>
              <w:jc w:val="both"/>
              <w:rPr>
                <w:b/>
                <w:bCs/>
              </w:rPr>
            </w:pPr>
          </w:p>
        </w:tc>
      </w:tr>
      <w:tr w:rsidR="00D846C8" w14:paraId="2AE41F52" w14:textId="77777777" w:rsidTr="00B74D19">
        <w:tc>
          <w:tcPr>
            <w:tcW w:w="3804" w:type="dxa"/>
            <w:tcBorders>
              <w:top w:val="nil"/>
              <w:left w:val="nil"/>
              <w:bottom w:val="nil"/>
              <w:right w:val="nil"/>
            </w:tcBorders>
          </w:tcPr>
          <w:p w14:paraId="3272E342" w14:textId="77777777" w:rsidR="00D846C8" w:rsidRDefault="00D846C8" w:rsidP="00D846C8">
            <w:pPr>
              <w:widowControl/>
            </w:pPr>
            <w:r>
              <w:t>“Independent Engineer”</w:t>
            </w:r>
          </w:p>
        </w:tc>
        <w:tc>
          <w:tcPr>
            <w:tcW w:w="4622" w:type="dxa"/>
            <w:gridSpan w:val="4"/>
            <w:tcBorders>
              <w:top w:val="nil"/>
              <w:left w:val="nil"/>
              <w:bottom w:val="nil"/>
              <w:right w:val="nil"/>
            </w:tcBorders>
          </w:tcPr>
          <w:p w14:paraId="7C853B55" w14:textId="77777777" w:rsidR="00D846C8" w:rsidRDefault="00D846C8" w:rsidP="00D846C8">
            <w:pPr>
              <w:widowControl/>
              <w:jc w:val="both"/>
              <w:rPr>
                <w:b/>
                <w:bCs/>
              </w:rPr>
            </w:pPr>
            <w:r>
              <w:t xml:space="preserve">the engineer specified in Appendix L to this </w:t>
            </w:r>
            <w:r>
              <w:rPr>
                <w:b/>
                <w:bCs/>
              </w:rPr>
              <w:t>Construction Agreement.</w:t>
            </w:r>
            <w:r>
              <w:t xml:space="preserve"> Provided that:-</w:t>
            </w:r>
          </w:p>
          <w:p w14:paraId="1E421C59" w14:textId="77777777" w:rsidR="00D846C8" w:rsidRDefault="00D846C8" w:rsidP="00D846C8">
            <w:pPr>
              <w:widowControl/>
              <w:jc w:val="both"/>
              <w:rPr>
                <w:b/>
                <w:bCs/>
              </w:rPr>
            </w:pPr>
          </w:p>
          <w:p w14:paraId="69464E88" w14:textId="77777777" w:rsidR="00D846C8" w:rsidRDefault="00D846C8" w:rsidP="00D846C8">
            <w:pPr>
              <w:widowControl/>
              <w:ind w:left="720" w:hanging="720"/>
              <w:jc w:val="both"/>
              <w:rPr>
                <w:b/>
                <w:bCs/>
              </w:rPr>
            </w:pPr>
            <w:r>
              <w:t>(a)</w:t>
            </w:r>
            <w:r>
              <w:tab/>
              <w:t xml:space="preserve">where the parties fail to agree on a suitable engineer within 120 days of the date of this </w:t>
            </w:r>
            <w:r>
              <w:rPr>
                <w:b/>
                <w:bCs/>
              </w:rPr>
              <w:t>Construction</w:t>
            </w:r>
            <w:r>
              <w:t xml:space="preserve"> </w:t>
            </w:r>
            <w:proofErr w:type="gramStart"/>
            <w:r>
              <w:rPr>
                <w:b/>
                <w:bCs/>
              </w:rPr>
              <w:t>Agreement</w:t>
            </w:r>
            <w:r>
              <w:t>;</w:t>
            </w:r>
            <w:proofErr w:type="gramEnd"/>
            <w:r>
              <w:t xml:space="preserve"> or</w:t>
            </w:r>
          </w:p>
          <w:p w14:paraId="493FAD31" w14:textId="77777777" w:rsidR="00D846C8" w:rsidRDefault="00D846C8" w:rsidP="00D846C8">
            <w:pPr>
              <w:widowControl/>
              <w:jc w:val="both"/>
              <w:rPr>
                <w:b/>
                <w:bCs/>
              </w:rPr>
            </w:pPr>
          </w:p>
        </w:tc>
      </w:tr>
      <w:tr w:rsidR="00D846C8" w14:paraId="0E507CE5" w14:textId="77777777" w:rsidTr="00B74D19">
        <w:tc>
          <w:tcPr>
            <w:tcW w:w="3804" w:type="dxa"/>
            <w:tcBorders>
              <w:top w:val="nil"/>
              <w:left w:val="nil"/>
              <w:bottom w:val="nil"/>
              <w:right w:val="nil"/>
            </w:tcBorders>
          </w:tcPr>
          <w:p w14:paraId="0C92638F" w14:textId="77777777" w:rsidR="00D846C8" w:rsidRDefault="00D846C8" w:rsidP="00D846C8">
            <w:pPr>
              <w:widowControl/>
            </w:pPr>
          </w:p>
        </w:tc>
        <w:tc>
          <w:tcPr>
            <w:tcW w:w="4622" w:type="dxa"/>
            <w:gridSpan w:val="4"/>
            <w:tcBorders>
              <w:top w:val="nil"/>
              <w:left w:val="nil"/>
              <w:bottom w:val="nil"/>
              <w:right w:val="nil"/>
            </w:tcBorders>
          </w:tcPr>
          <w:p w14:paraId="67022576" w14:textId="77777777" w:rsidR="00D846C8" w:rsidRDefault="00D846C8" w:rsidP="00D846C8">
            <w:pPr>
              <w:widowControl/>
              <w:ind w:left="720" w:hanging="720"/>
              <w:jc w:val="both"/>
              <w:rPr>
                <w:b/>
                <w:bCs/>
              </w:rPr>
            </w:pPr>
            <w:r>
              <w:t>(b)</w:t>
            </w:r>
            <w:r>
              <w:tab/>
              <w:t xml:space="preserve">where any </w:t>
            </w:r>
            <w:r>
              <w:rPr>
                <w:b/>
                <w:bCs/>
              </w:rPr>
              <w:t>Independent Engineer</w:t>
            </w:r>
            <w:r>
              <w:t xml:space="preserve"> appointed from time to time shall fail, refuse or cease to act in the capacity set out herein and no substitute engineer of suitable standing and qualification can be agreed by the parties within 30 </w:t>
            </w:r>
            <w:proofErr w:type="gramStart"/>
            <w:r>
              <w:t>days;</w:t>
            </w:r>
            <w:proofErr w:type="gramEnd"/>
          </w:p>
          <w:p w14:paraId="586408C4" w14:textId="77777777" w:rsidR="00D846C8" w:rsidRDefault="00D846C8" w:rsidP="00D846C8">
            <w:pPr>
              <w:widowControl/>
              <w:ind w:left="720" w:hanging="720"/>
              <w:jc w:val="both"/>
              <w:rPr>
                <w:b/>
                <w:bCs/>
              </w:rPr>
            </w:pPr>
          </w:p>
          <w:p w14:paraId="10B12C6F" w14:textId="77777777" w:rsidR="00D846C8" w:rsidRDefault="00D846C8" w:rsidP="00D846C8">
            <w:pPr>
              <w:widowControl/>
              <w:jc w:val="both"/>
              <w:rPr>
                <w:b/>
                <w:bCs/>
              </w:rPr>
            </w:pPr>
            <w:r>
              <w:t xml:space="preserve">then such engineer as the President of the Institution of Electrical Engineers shall, on the application of either party, nominate shall be the </w:t>
            </w:r>
            <w:r>
              <w:rPr>
                <w:b/>
                <w:bCs/>
              </w:rPr>
              <w:t>Independent Engineer</w:t>
            </w:r>
            <w:r>
              <w:t>.</w:t>
            </w:r>
          </w:p>
          <w:p w14:paraId="78026102" w14:textId="77777777" w:rsidR="00D846C8" w:rsidRDefault="00D846C8" w:rsidP="00D846C8">
            <w:pPr>
              <w:widowControl/>
              <w:ind w:left="720" w:hanging="720"/>
              <w:jc w:val="both"/>
              <w:rPr>
                <w:b/>
                <w:bCs/>
              </w:rPr>
            </w:pPr>
          </w:p>
        </w:tc>
      </w:tr>
      <w:tr w:rsidR="00D846C8" w14:paraId="3E4D9A00" w14:textId="77777777" w:rsidTr="00B74D19">
        <w:tc>
          <w:tcPr>
            <w:tcW w:w="3804" w:type="dxa"/>
            <w:tcBorders>
              <w:top w:val="nil"/>
              <w:left w:val="nil"/>
              <w:bottom w:val="nil"/>
              <w:right w:val="nil"/>
            </w:tcBorders>
          </w:tcPr>
          <w:p w14:paraId="40D417B6" w14:textId="77777777" w:rsidR="00D846C8" w:rsidRDefault="00D846C8" w:rsidP="00D846C8">
            <w:pPr>
              <w:widowControl/>
            </w:pPr>
            <w:r>
              <w:lastRenderedPageBreak/>
              <w:t>“Interface Agreement”</w:t>
            </w:r>
          </w:p>
        </w:tc>
        <w:tc>
          <w:tcPr>
            <w:tcW w:w="4622" w:type="dxa"/>
            <w:gridSpan w:val="4"/>
            <w:tcBorders>
              <w:top w:val="nil"/>
              <w:left w:val="nil"/>
              <w:bottom w:val="nil"/>
              <w:right w:val="nil"/>
            </w:tcBorders>
          </w:tcPr>
          <w:p w14:paraId="239E75A3" w14:textId="77777777" w:rsidR="00D846C8" w:rsidRDefault="00D846C8" w:rsidP="00D846C8">
            <w:pPr>
              <w:widowControl/>
              <w:spacing w:line="360" w:lineRule="auto"/>
              <w:jc w:val="both"/>
            </w:pPr>
            <w:r>
              <w:t xml:space="preserve">the agreement substantially in the form of </w:t>
            </w:r>
            <w:r>
              <w:rPr>
                <w:b/>
                <w:bCs/>
              </w:rPr>
              <w:t>CUSC</w:t>
            </w:r>
            <w:r>
              <w:t xml:space="preserve"> Exhibit O [Part IC or Part IIC] to be entered into pursuant to Clause 2.17. </w:t>
            </w:r>
          </w:p>
          <w:p w14:paraId="1113C3DC" w14:textId="77777777" w:rsidR="00D846C8" w:rsidRDefault="00D846C8" w:rsidP="00D846C8">
            <w:pPr>
              <w:widowControl/>
              <w:jc w:val="both"/>
            </w:pPr>
          </w:p>
        </w:tc>
      </w:tr>
      <w:tr w:rsidR="00B74D19" w14:paraId="6C892776" w14:textId="77777777" w:rsidTr="00B74D19">
        <w:tc>
          <w:tcPr>
            <w:tcW w:w="3804" w:type="dxa"/>
            <w:tcBorders>
              <w:top w:val="nil"/>
              <w:left w:val="nil"/>
              <w:bottom w:val="nil"/>
              <w:right w:val="nil"/>
            </w:tcBorders>
          </w:tcPr>
          <w:p w14:paraId="4219CBFD" w14:textId="77777777" w:rsidR="00B74D19" w:rsidRPr="0032756E" w:rsidRDefault="00B74D19" w:rsidP="00D846C8">
            <w:pPr>
              <w:widowControl/>
            </w:pPr>
            <w:r w:rsidRPr="0032756E">
              <w:t>“Key Consents”</w:t>
            </w:r>
          </w:p>
        </w:tc>
        <w:tc>
          <w:tcPr>
            <w:tcW w:w="4622" w:type="dxa"/>
            <w:gridSpan w:val="4"/>
            <w:tcBorders>
              <w:top w:val="nil"/>
              <w:left w:val="nil"/>
              <w:bottom w:val="nil"/>
              <w:right w:val="nil"/>
            </w:tcBorders>
          </w:tcPr>
          <w:p w14:paraId="72B38884" w14:textId="77777777" w:rsidR="00B74D19" w:rsidRPr="0032756E" w:rsidRDefault="00B74D19" w:rsidP="00D846C8">
            <w:pPr>
              <w:widowControl/>
              <w:spacing w:line="360" w:lineRule="auto"/>
              <w:jc w:val="both"/>
            </w:pPr>
            <w:r w:rsidRPr="0032756E">
              <w:t xml:space="preserve">those </w:t>
            </w:r>
            <w:r w:rsidRPr="0032756E">
              <w:rPr>
                <w:b/>
              </w:rPr>
              <w:t xml:space="preserve">Consents </w:t>
            </w:r>
            <w:r w:rsidRPr="0032756E">
              <w:t>required in respect of</w:t>
            </w:r>
            <w:r w:rsidRPr="0032756E">
              <w:rPr>
                <w:b/>
              </w:rPr>
              <w:t xml:space="preserve"> </w:t>
            </w:r>
            <w:r w:rsidRPr="0032756E">
              <w:t>the</w:t>
            </w:r>
            <w:r w:rsidRPr="0032756E">
              <w:rPr>
                <w:b/>
              </w:rPr>
              <w:t xml:space="preserve"> </w:t>
            </w:r>
            <w:r w:rsidRPr="0032756E">
              <w:t>[</w:t>
            </w:r>
            <w:r w:rsidRPr="0032756E">
              <w:rPr>
                <w:b/>
              </w:rPr>
              <w:t>User’s/Developer’s</w:t>
            </w:r>
            <w:r w:rsidRPr="0032756E">
              <w:t xml:space="preserve">] </w:t>
            </w:r>
            <w:r w:rsidRPr="0032756E">
              <w:rPr>
                <w:b/>
              </w:rPr>
              <w:t>Power Station</w:t>
            </w:r>
            <w:r w:rsidRPr="0032756E">
              <w:t xml:space="preserve"> which </w:t>
            </w:r>
            <w:r w:rsidRPr="0032756E">
              <w:rPr>
                <w:b/>
              </w:rPr>
              <w:t>The Company</w:t>
            </w:r>
            <w:r w:rsidRPr="0032756E">
              <w:t xml:space="preserve"> has identified as such and which are set out in Appendix MM Part 2.</w:t>
            </w:r>
          </w:p>
        </w:tc>
      </w:tr>
      <w:tr w:rsidR="00B74D19" w14:paraId="3865DAA5" w14:textId="77777777" w:rsidTr="00B74D19">
        <w:tc>
          <w:tcPr>
            <w:tcW w:w="3804" w:type="dxa"/>
            <w:tcBorders>
              <w:top w:val="nil"/>
              <w:left w:val="nil"/>
              <w:bottom w:val="nil"/>
              <w:right w:val="nil"/>
            </w:tcBorders>
          </w:tcPr>
          <w:p w14:paraId="64BBCF47" w14:textId="77777777" w:rsidR="00B74D19" w:rsidRDefault="00B74D19" w:rsidP="00D846C8">
            <w:pPr>
              <w:widowControl/>
            </w:pPr>
            <w:r>
              <w:t>“Liquidated Damages”</w:t>
            </w:r>
          </w:p>
        </w:tc>
        <w:tc>
          <w:tcPr>
            <w:tcW w:w="4622" w:type="dxa"/>
            <w:gridSpan w:val="4"/>
            <w:tcBorders>
              <w:top w:val="nil"/>
              <w:left w:val="nil"/>
              <w:bottom w:val="nil"/>
              <w:right w:val="nil"/>
            </w:tcBorders>
          </w:tcPr>
          <w:p w14:paraId="140BC8E9" w14:textId="77777777" w:rsidR="00B74D19" w:rsidRDefault="00B74D19" w:rsidP="00D846C8">
            <w:pPr>
              <w:widowControl/>
              <w:jc w:val="both"/>
              <w:rPr>
                <w:b/>
                <w:bCs/>
              </w:rPr>
            </w:pPr>
            <w:r>
              <w:t xml:space="preserve">the sums specified in or calculated pursuant to Appendix K to this </w:t>
            </w:r>
            <w:r>
              <w:rPr>
                <w:b/>
                <w:bCs/>
              </w:rPr>
              <w:t>Construction Agreement.</w:t>
            </w:r>
          </w:p>
          <w:p w14:paraId="23275EA0" w14:textId="77777777" w:rsidR="00B74D19" w:rsidRDefault="00B74D19" w:rsidP="00D846C8">
            <w:pPr>
              <w:widowControl/>
              <w:jc w:val="both"/>
              <w:rPr>
                <w:b/>
                <w:bCs/>
              </w:rPr>
            </w:pPr>
          </w:p>
        </w:tc>
      </w:tr>
      <w:tr w:rsidR="00B74D19" w14:paraId="42E81A1C" w14:textId="77777777" w:rsidTr="00B74D19">
        <w:tc>
          <w:tcPr>
            <w:tcW w:w="3804" w:type="dxa"/>
            <w:tcBorders>
              <w:top w:val="nil"/>
              <w:left w:val="nil"/>
              <w:bottom w:val="nil"/>
              <w:right w:val="nil"/>
            </w:tcBorders>
          </w:tcPr>
          <w:p w14:paraId="3681C076" w14:textId="77777777" w:rsidR="00B74D19" w:rsidRDefault="00B74D19" w:rsidP="00D846C8">
            <w:pPr>
              <w:widowControl/>
            </w:pPr>
            <w:r>
              <w:t>“Offshore Agreement to Vary”</w:t>
            </w:r>
          </w:p>
        </w:tc>
        <w:tc>
          <w:tcPr>
            <w:tcW w:w="4622" w:type="dxa"/>
            <w:gridSpan w:val="4"/>
            <w:tcBorders>
              <w:top w:val="nil"/>
              <w:left w:val="nil"/>
              <w:bottom w:val="nil"/>
              <w:right w:val="nil"/>
            </w:tcBorders>
          </w:tcPr>
          <w:p w14:paraId="2AC14483" w14:textId="77777777" w:rsidR="00B74D19" w:rsidRDefault="00B74D19" w:rsidP="00D846C8">
            <w:pPr>
              <w:widowControl/>
              <w:jc w:val="both"/>
            </w:pPr>
            <w:r>
              <w:t xml:space="preserve">the agreement proposed by </w:t>
            </w:r>
            <w:r>
              <w:rPr>
                <w:b/>
                <w:bCs/>
              </w:rPr>
              <w:t>The Company</w:t>
            </w:r>
            <w:r>
              <w:t xml:space="preserve"> to the </w:t>
            </w:r>
            <w:r>
              <w:rPr>
                <w:b/>
                <w:bCs/>
              </w:rPr>
              <w:t>User</w:t>
            </w:r>
            <w:r>
              <w:t xml:space="preserve"> pursuant to Clause 1.2.3.</w:t>
            </w:r>
          </w:p>
          <w:p w14:paraId="536E20AB" w14:textId="77777777" w:rsidR="00B74D19" w:rsidRDefault="00B74D19" w:rsidP="00D846C8">
            <w:pPr>
              <w:widowControl/>
              <w:jc w:val="both"/>
            </w:pPr>
          </w:p>
        </w:tc>
      </w:tr>
      <w:tr w:rsidR="00B74D19" w14:paraId="79452945" w14:textId="77777777" w:rsidTr="00B74D19">
        <w:tc>
          <w:tcPr>
            <w:tcW w:w="3804" w:type="dxa"/>
            <w:tcBorders>
              <w:top w:val="nil"/>
              <w:left w:val="nil"/>
              <w:bottom w:val="nil"/>
              <w:right w:val="nil"/>
            </w:tcBorders>
          </w:tcPr>
          <w:p w14:paraId="5D3E83C7" w14:textId="77777777" w:rsidR="00B74D19" w:rsidRDefault="00E73975" w:rsidP="00D846C8">
            <w:pPr>
              <w:widowControl/>
            </w:pPr>
            <w:r>
              <w:t xml:space="preserve">“Offshore Construction </w:t>
            </w:r>
            <w:r w:rsidRPr="00E73975">
              <w:t>Works</w:t>
            </w:r>
            <w:r w:rsidRPr="00E73975">
              <w:rPr>
                <w:rStyle w:val="DeltaViewInsertion"/>
                <w:rFonts w:ascii="Garamond MT" w:hAnsi="Garamond MT" w:cs="Garamond MT"/>
                <w:color w:val="auto"/>
                <w:sz w:val="20"/>
                <w:szCs w:val="20"/>
                <w:u w:val="none"/>
                <w:vertAlign w:val="superscript"/>
              </w:rPr>
              <w:footnoteReference w:customMarkFollows="1" w:id="8"/>
              <w:t>7</w:t>
            </w:r>
            <w:bookmarkStart w:id="41" w:name="_DV_M32"/>
            <w:bookmarkEnd w:id="41"/>
            <w:r w:rsidRPr="00E73975">
              <w:t>”</w:t>
            </w:r>
          </w:p>
        </w:tc>
        <w:tc>
          <w:tcPr>
            <w:tcW w:w="4622" w:type="dxa"/>
            <w:gridSpan w:val="4"/>
            <w:tcBorders>
              <w:top w:val="nil"/>
              <w:left w:val="nil"/>
              <w:bottom w:val="nil"/>
              <w:right w:val="nil"/>
            </w:tcBorders>
          </w:tcPr>
          <w:p w14:paraId="425260CE" w14:textId="77777777" w:rsidR="00B74D19" w:rsidRDefault="00B74D19" w:rsidP="00D846C8">
            <w:pPr>
              <w:widowControl/>
              <w:jc w:val="both"/>
              <w:rPr>
                <w:b/>
                <w:bCs/>
              </w:rPr>
            </w:pPr>
            <w:r>
              <w:t xml:space="preserve">the </w:t>
            </w:r>
            <w:r>
              <w:rPr>
                <w:b/>
                <w:bCs/>
              </w:rPr>
              <w:t>Transmission Connection Asset Works</w:t>
            </w:r>
            <w:r>
              <w:t>,</w:t>
            </w:r>
            <w:r>
              <w:rPr>
                <w:b/>
                <w:bCs/>
              </w:rPr>
              <w:t xml:space="preserve"> Offshore Transmission Reinforcement Works </w:t>
            </w:r>
            <w:r>
              <w:t xml:space="preserve">and such additional works as are required </w:t>
            </w:r>
            <w:proofErr w:type="gramStart"/>
            <w:r>
              <w:t>in order to</w:t>
            </w:r>
            <w:proofErr w:type="gramEnd"/>
            <w:r>
              <w:t xml:space="preserve"> comply with any relevant </w:t>
            </w:r>
            <w:r>
              <w:rPr>
                <w:b/>
                <w:bCs/>
              </w:rPr>
              <w:t xml:space="preserve">Consents </w:t>
            </w:r>
            <w:r>
              <w:t>relating to any such works</w:t>
            </w:r>
            <w:bookmarkStart w:id="42" w:name="_DV_C17"/>
            <w:r>
              <w:t>.</w:t>
            </w:r>
            <w:bookmarkEnd w:id="42"/>
            <w:r>
              <w:t xml:space="preserve"> </w:t>
            </w:r>
          </w:p>
          <w:p w14:paraId="6D588DCF" w14:textId="77777777" w:rsidR="00B74D19" w:rsidRDefault="00B74D19" w:rsidP="00D846C8">
            <w:pPr>
              <w:widowControl/>
              <w:jc w:val="both"/>
              <w:rPr>
                <w:b/>
                <w:bCs/>
              </w:rPr>
            </w:pPr>
          </w:p>
        </w:tc>
      </w:tr>
      <w:tr w:rsidR="00B74D19" w14:paraId="4AC00DB2" w14:textId="77777777" w:rsidTr="00B74D19">
        <w:tc>
          <w:tcPr>
            <w:tcW w:w="3804" w:type="dxa"/>
            <w:tcBorders>
              <w:top w:val="nil"/>
              <w:left w:val="nil"/>
              <w:bottom w:val="nil"/>
              <w:right w:val="nil"/>
            </w:tcBorders>
          </w:tcPr>
          <w:p w14:paraId="6D4D2BA2" w14:textId="77777777" w:rsidR="00B74D19" w:rsidRDefault="00E73975" w:rsidP="00D846C8">
            <w:pPr>
              <w:widowControl/>
            </w:pPr>
            <w:r>
              <w:t>“Offshore TO Construction Offer</w:t>
            </w:r>
            <w:bookmarkStart w:id="43" w:name="_DV_C24"/>
            <w:r w:rsidRPr="00E73975">
              <w:rPr>
                <w:rStyle w:val="DeltaViewInsertion"/>
                <w:rFonts w:ascii="Garamond MT" w:hAnsi="Garamond MT" w:cs="Garamond MT"/>
                <w:color w:val="auto"/>
                <w:sz w:val="20"/>
                <w:szCs w:val="20"/>
                <w:u w:val="none"/>
                <w:vertAlign w:val="superscript"/>
              </w:rPr>
              <w:footnoteReference w:customMarkFollows="1" w:id="9"/>
              <w:t>8</w:t>
            </w:r>
            <w:bookmarkEnd w:id="43"/>
            <w:r>
              <w:t>”</w:t>
            </w:r>
          </w:p>
        </w:tc>
        <w:tc>
          <w:tcPr>
            <w:tcW w:w="4622" w:type="dxa"/>
            <w:gridSpan w:val="4"/>
            <w:tcBorders>
              <w:top w:val="nil"/>
              <w:left w:val="nil"/>
              <w:bottom w:val="nil"/>
              <w:right w:val="nil"/>
            </w:tcBorders>
          </w:tcPr>
          <w:p w14:paraId="448FD186" w14:textId="77777777" w:rsidR="00B74D19" w:rsidRDefault="00B74D19" w:rsidP="00D846C8">
            <w:pPr>
              <w:widowControl/>
              <w:jc w:val="both"/>
            </w:pPr>
            <w:r>
              <w:t xml:space="preserve">the offer to be made to </w:t>
            </w:r>
            <w:r>
              <w:rPr>
                <w:b/>
                <w:bCs/>
              </w:rPr>
              <w:t>The Company</w:t>
            </w:r>
            <w:r>
              <w:t xml:space="preserve"> in respect of the </w:t>
            </w:r>
            <w:r>
              <w:rPr>
                <w:b/>
                <w:bCs/>
              </w:rPr>
              <w:t>Offshore Construction Works</w:t>
            </w:r>
            <w:r>
              <w:t xml:space="preserve"> pursuant to the </w:t>
            </w:r>
            <w:r>
              <w:rPr>
                <w:b/>
                <w:bCs/>
              </w:rPr>
              <w:t>System Operator – Transmission Owner Code</w:t>
            </w:r>
            <w:r>
              <w:t>.</w:t>
            </w:r>
          </w:p>
          <w:p w14:paraId="5C65DC44" w14:textId="77777777" w:rsidR="00B74D19" w:rsidRDefault="00B74D19" w:rsidP="00D846C8">
            <w:pPr>
              <w:widowControl/>
              <w:jc w:val="both"/>
            </w:pPr>
          </w:p>
        </w:tc>
      </w:tr>
      <w:tr w:rsidR="00B74D19" w14:paraId="02427834" w14:textId="77777777" w:rsidTr="00B74D19">
        <w:tc>
          <w:tcPr>
            <w:tcW w:w="3804" w:type="dxa"/>
            <w:tcBorders>
              <w:top w:val="nil"/>
              <w:left w:val="nil"/>
              <w:bottom w:val="nil"/>
              <w:right w:val="nil"/>
            </w:tcBorders>
          </w:tcPr>
          <w:p w14:paraId="44DA3C35" w14:textId="77777777" w:rsidR="00B74D19" w:rsidRDefault="00E73975" w:rsidP="00D846C8">
            <w:pPr>
              <w:widowControl/>
            </w:pPr>
            <w:r>
              <w:t>“Offshore Transmission Reinforcement Works</w:t>
            </w:r>
            <w:bookmarkStart w:id="45" w:name="_DV_C26"/>
            <w:r w:rsidRPr="00E73975">
              <w:rPr>
                <w:rStyle w:val="DeltaViewInsertion"/>
                <w:rFonts w:ascii="Garamond MT" w:hAnsi="Garamond MT" w:cs="Garamond MT"/>
                <w:color w:val="auto"/>
                <w:sz w:val="20"/>
                <w:szCs w:val="20"/>
                <w:u w:val="none"/>
                <w:vertAlign w:val="superscript"/>
              </w:rPr>
              <w:footnoteReference w:customMarkFollows="1" w:id="10"/>
              <w:t>9</w:t>
            </w:r>
            <w:bookmarkEnd w:id="45"/>
          </w:p>
        </w:tc>
        <w:tc>
          <w:tcPr>
            <w:tcW w:w="4622" w:type="dxa"/>
            <w:gridSpan w:val="4"/>
            <w:tcBorders>
              <w:top w:val="nil"/>
              <w:left w:val="nil"/>
              <w:bottom w:val="nil"/>
              <w:right w:val="nil"/>
            </w:tcBorders>
          </w:tcPr>
          <w:p w14:paraId="03448F3B" w14:textId="77777777" w:rsidR="00B74D19" w:rsidRDefault="00B74D19" w:rsidP="00D846C8">
            <w:pPr>
              <w:widowControl/>
              <w:jc w:val="both"/>
              <w:rPr>
                <w:b/>
                <w:bCs/>
              </w:rPr>
            </w:pPr>
            <w:r>
              <w:t xml:space="preserve">those works other than the </w:t>
            </w:r>
            <w:r>
              <w:rPr>
                <w:b/>
                <w:bCs/>
              </w:rPr>
              <w:t>Transmission Connection Asset Works,</w:t>
            </w:r>
            <w:r>
              <w:t xml:space="preserve"> </w:t>
            </w:r>
            <w:r>
              <w:rPr>
                <w:b/>
                <w:bCs/>
              </w:rPr>
              <w:t>Onshore Transmission Reinforcement Works</w:t>
            </w:r>
            <w:r>
              <w:t xml:space="preserve">, </w:t>
            </w:r>
            <w:r>
              <w:rPr>
                <w:b/>
                <w:bCs/>
              </w:rPr>
              <w:t>Seven Year Statement Works</w:t>
            </w:r>
            <w:r>
              <w:t xml:space="preserve"> and </w:t>
            </w:r>
            <w:r>
              <w:rPr>
                <w:b/>
                <w:bCs/>
              </w:rPr>
              <w:t>One Off Works</w:t>
            </w:r>
            <w:r>
              <w:t>, which in the reasonable opinion of</w:t>
            </w:r>
            <w:r>
              <w:rPr>
                <w:b/>
                <w:bCs/>
              </w:rPr>
              <w:t xml:space="preserve"> The Company</w:t>
            </w:r>
            <w:r>
              <w:t xml:space="preserve"> are necessary to extend or reinforce the </w:t>
            </w:r>
            <w:r>
              <w:rPr>
                <w:b/>
                <w:bCs/>
              </w:rPr>
              <w:t xml:space="preserve">National Electricity Transmission System </w:t>
            </w:r>
            <w:r>
              <w:t xml:space="preserve">in relation to and prior to the connection of the </w:t>
            </w:r>
            <w:r>
              <w:rPr>
                <w:b/>
                <w:bCs/>
              </w:rPr>
              <w:t>User’s Equipment</w:t>
            </w:r>
            <w:r>
              <w:t xml:space="preserve"> at the</w:t>
            </w:r>
            <w:r>
              <w:rPr>
                <w:b/>
                <w:bCs/>
              </w:rPr>
              <w:t xml:space="preserve"> Connection Site</w:t>
            </w:r>
            <w:r>
              <w:t xml:space="preserve"> and which are specified in Appendix H2 to this </w:t>
            </w:r>
            <w:r>
              <w:rPr>
                <w:b/>
                <w:bCs/>
              </w:rPr>
              <w:t>Construction Agreement</w:t>
            </w:r>
            <w:r>
              <w:t xml:space="preserve">, where Part 1 is works </w:t>
            </w:r>
            <w:r>
              <w:lastRenderedPageBreak/>
              <w:t xml:space="preserve">required for the </w:t>
            </w:r>
            <w:r>
              <w:rPr>
                <w:b/>
                <w:bCs/>
              </w:rPr>
              <w:t>User</w:t>
            </w:r>
            <w:r>
              <w:t xml:space="preserve"> and Part 2 is works required for wider system reasons</w:t>
            </w:r>
            <w:r w:rsidRPr="00A525F6">
              <w:rPr>
                <w:rStyle w:val="DeltaViewInsertion"/>
                <w:bCs/>
                <w:color w:val="auto"/>
                <w:u w:val="none"/>
              </w:rPr>
              <w:t>[</w:t>
            </w:r>
            <w:r w:rsidRPr="00F55F38">
              <w:rPr>
                <w:rStyle w:val="DeltaViewInsertion"/>
                <w:color w:val="auto"/>
                <w:u w:val="none"/>
              </w:rPr>
              <w:t xml:space="preserve">; but </w:t>
            </w:r>
            <w:r w:rsidRPr="00F55F38">
              <w:rPr>
                <w:rStyle w:val="DeltaViewInsertion"/>
                <w:b/>
                <w:bCs/>
                <w:color w:val="auto"/>
                <w:u w:val="none"/>
              </w:rPr>
              <w:t>OTSDUW</w:t>
            </w:r>
            <w:r w:rsidRPr="00F55F38">
              <w:rPr>
                <w:rStyle w:val="DeltaViewInsertion"/>
                <w:color w:val="auto"/>
                <w:u w:val="none"/>
              </w:rPr>
              <w:t xml:space="preserve"> are excluded from </w:t>
            </w:r>
            <w:r w:rsidRPr="00D80CCC">
              <w:rPr>
                <w:rStyle w:val="DeltaViewInsertion"/>
                <w:b/>
                <w:color w:val="auto"/>
                <w:u w:val="none"/>
              </w:rPr>
              <w:t>Offshore Transmission Reinforcement Works</w:t>
            </w:r>
            <w:r w:rsidRPr="00F55F38">
              <w:rPr>
                <w:rStyle w:val="DeltaViewInsertion"/>
                <w:color w:val="auto"/>
                <w:u w:val="none"/>
              </w:rPr>
              <w:t xml:space="preserve"> (and are specified in Appendix I</w:t>
            </w:r>
            <w:r w:rsidR="00A525F6">
              <w:rPr>
                <w:rStyle w:val="DeltaViewInsertion"/>
                <w:color w:val="auto"/>
                <w:u w:val="none"/>
              </w:rPr>
              <w:t xml:space="preserve">  Part </w:t>
            </w:r>
            <w:r w:rsidRPr="00F55F38">
              <w:rPr>
                <w:rStyle w:val="DeltaViewInsertion"/>
                <w:color w:val="auto"/>
                <w:u w:val="none"/>
              </w:rPr>
              <w:t>2 and not Appendix H2)</w:t>
            </w:r>
            <w:r w:rsidRPr="00A525F6">
              <w:rPr>
                <w:rStyle w:val="DeltaViewInsertion"/>
                <w:bCs/>
                <w:color w:val="auto"/>
                <w:u w:val="none"/>
              </w:rPr>
              <w:t>]</w:t>
            </w:r>
            <w:r w:rsidRPr="00F55F38">
              <w:t>.</w:t>
            </w:r>
          </w:p>
          <w:p w14:paraId="783772F7" w14:textId="77777777" w:rsidR="00B74D19" w:rsidRDefault="00B74D19" w:rsidP="00D846C8">
            <w:pPr>
              <w:widowControl/>
              <w:jc w:val="both"/>
              <w:rPr>
                <w:b/>
                <w:bCs/>
              </w:rPr>
            </w:pPr>
          </w:p>
        </w:tc>
      </w:tr>
      <w:tr w:rsidR="00B74D19" w14:paraId="1BB72789" w14:textId="77777777" w:rsidTr="00B74D19">
        <w:tc>
          <w:tcPr>
            <w:tcW w:w="3804" w:type="dxa"/>
            <w:tcBorders>
              <w:top w:val="nil"/>
              <w:left w:val="nil"/>
              <w:bottom w:val="nil"/>
              <w:right w:val="nil"/>
            </w:tcBorders>
          </w:tcPr>
          <w:p w14:paraId="4B0A20DB" w14:textId="77777777" w:rsidR="00B74D19" w:rsidRDefault="00B74D19" w:rsidP="00D846C8">
            <w:pPr>
              <w:widowControl/>
            </w:pPr>
            <w:r>
              <w:lastRenderedPageBreak/>
              <w:t>“Offshore Works Assumptions”</w:t>
            </w:r>
          </w:p>
        </w:tc>
        <w:tc>
          <w:tcPr>
            <w:tcW w:w="4622" w:type="dxa"/>
            <w:gridSpan w:val="4"/>
            <w:tcBorders>
              <w:top w:val="nil"/>
              <w:left w:val="nil"/>
              <w:bottom w:val="nil"/>
              <w:right w:val="nil"/>
            </w:tcBorders>
          </w:tcPr>
          <w:p w14:paraId="5E9B53B7" w14:textId="77777777" w:rsidR="00B74D19" w:rsidRDefault="00B74D19" w:rsidP="00D846C8">
            <w:pPr>
              <w:widowControl/>
              <w:jc w:val="both"/>
            </w:pPr>
            <w:r>
              <w:t xml:space="preserve">the </w:t>
            </w:r>
            <w:r w:rsidRPr="00F55F38">
              <w:t>assumptions set out in Appendix [P]</w:t>
            </w:r>
            <w:bookmarkStart w:id="47" w:name="_DV_C18"/>
            <w:r w:rsidRPr="00F55F38">
              <w:rPr>
                <w:rStyle w:val="DeltaViewInsertion"/>
                <w:color w:val="auto"/>
              </w:rPr>
              <w:t xml:space="preserve"> </w:t>
            </w:r>
            <w:bookmarkEnd w:id="47"/>
            <w:r w:rsidRPr="00F55F38">
              <w:rPr>
                <w:rStyle w:val="DeltaViewInsertion"/>
                <w:color w:val="auto"/>
                <w:u w:val="none"/>
              </w:rPr>
              <w:t xml:space="preserve">as amended from time to time in accordance with the provisions of this </w:t>
            </w:r>
            <w:r w:rsidRPr="00F55F38">
              <w:rPr>
                <w:rStyle w:val="DeltaViewInsertion"/>
                <w:b/>
                <w:bCs/>
                <w:color w:val="auto"/>
                <w:u w:val="none"/>
              </w:rPr>
              <w:t>Construction Agreement</w:t>
            </w:r>
            <w:r w:rsidRPr="00F55F38">
              <w:rPr>
                <w:rStyle w:val="DeltaViewInsertion"/>
                <w:color w:val="auto"/>
                <w:u w:val="none"/>
              </w:rPr>
              <w:t xml:space="preserve"> </w:t>
            </w:r>
            <w:r>
              <w:rPr>
                <w:rStyle w:val="DeltaViewInsertion"/>
                <w:color w:val="auto"/>
                <w:u w:val="none"/>
              </w:rPr>
              <w:t xml:space="preserve">and/or </w:t>
            </w:r>
            <w:r w:rsidRPr="00F55F38">
              <w:rPr>
                <w:rStyle w:val="DeltaViewInsertion"/>
                <w:color w:val="auto"/>
                <w:u w:val="none"/>
              </w:rPr>
              <w:t>the</w:t>
            </w:r>
            <w:r w:rsidRPr="00F55F38">
              <w:rPr>
                <w:rStyle w:val="DeltaViewInsertion"/>
                <w:b/>
                <w:bCs/>
                <w:color w:val="auto"/>
                <w:u w:val="none"/>
              </w:rPr>
              <w:t xml:space="preserve"> </w:t>
            </w:r>
            <w:proofErr w:type="gramStart"/>
            <w:r w:rsidRPr="00F55F38">
              <w:rPr>
                <w:rStyle w:val="DeltaViewInsertion"/>
                <w:b/>
                <w:bCs/>
                <w:color w:val="auto"/>
                <w:u w:val="none"/>
              </w:rPr>
              <w:t>CUSC</w:t>
            </w:r>
            <w:proofErr w:type="gramEnd"/>
          </w:p>
          <w:p w14:paraId="07E78261" w14:textId="77777777" w:rsidR="00B74D19" w:rsidRDefault="00B74D19" w:rsidP="00D846C8">
            <w:pPr>
              <w:widowControl/>
              <w:jc w:val="both"/>
              <w:rPr>
                <w:b/>
                <w:bCs/>
                <w:i/>
                <w:iCs/>
              </w:rPr>
            </w:pPr>
          </w:p>
          <w:p w14:paraId="5781701F" w14:textId="77777777" w:rsidR="00B74D19" w:rsidRDefault="00B74D19" w:rsidP="00D846C8">
            <w:pPr>
              <w:widowControl/>
              <w:jc w:val="both"/>
              <w:rPr>
                <w:b/>
                <w:bCs/>
                <w:i/>
                <w:iCs/>
              </w:rPr>
            </w:pPr>
          </w:p>
        </w:tc>
      </w:tr>
      <w:tr w:rsidR="00B74D19" w14:paraId="37A040BB" w14:textId="77777777" w:rsidTr="00B74D19">
        <w:tc>
          <w:tcPr>
            <w:tcW w:w="3804" w:type="dxa"/>
            <w:tcBorders>
              <w:top w:val="nil"/>
              <w:left w:val="nil"/>
              <w:bottom w:val="nil"/>
              <w:right w:val="nil"/>
            </w:tcBorders>
          </w:tcPr>
          <w:p w14:paraId="5C74772D" w14:textId="77777777" w:rsidR="00B74D19" w:rsidRDefault="00B74D19" w:rsidP="00D846C8">
            <w:pPr>
              <w:widowControl/>
            </w:pPr>
            <w:r>
              <w:t>“One Off Works”</w:t>
            </w:r>
          </w:p>
        </w:tc>
        <w:tc>
          <w:tcPr>
            <w:tcW w:w="4622" w:type="dxa"/>
            <w:gridSpan w:val="4"/>
            <w:tcBorders>
              <w:top w:val="nil"/>
              <w:left w:val="nil"/>
              <w:bottom w:val="nil"/>
              <w:right w:val="nil"/>
            </w:tcBorders>
          </w:tcPr>
          <w:p w14:paraId="7B0CF354" w14:textId="77777777" w:rsidR="00B74D19" w:rsidRDefault="00B74D19" w:rsidP="00D846C8">
            <w:pPr>
              <w:widowControl/>
              <w:jc w:val="both"/>
              <w:rPr>
                <w:b/>
                <w:bCs/>
              </w:rPr>
            </w:pPr>
            <w:r>
              <w:t xml:space="preserve">the works described in Appendix B1 to this </w:t>
            </w:r>
            <w:r>
              <w:rPr>
                <w:b/>
                <w:bCs/>
              </w:rPr>
              <w:t>Construction</w:t>
            </w:r>
            <w:r>
              <w:t xml:space="preserve"> </w:t>
            </w:r>
            <w:r>
              <w:rPr>
                <w:b/>
                <w:bCs/>
              </w:rPr>
              <w:t>Agreement</w:t>
            </w:r>
            <w:r>
              <w:t>.</w:t>
            </w:r>
          </w:p>
          <w:p w14:paraId="3ADFD2A1" w14:textId="77777777" w:rsidR="00B74D19" w:rsidRDefault="00B74D19" w:rsidP="00D846C8">
            <w:pPr>
              <w:widowControl/>
              <w:jc w:val="both"/>
              <w:rPr>
                <w:b/>
                <w:bCs/>
              </w:rPr>
            </w:pPr>
          </w:p>
        </w:tc>
      </w:tr>
      <w:tr w:rsidR="00B74D19" w14:paraId="5C018190" w14:textId="77777777" w:rsidTr="00B74D19">
        <w:tc>
          <w:tcPr>
            <w:tcW w:w="3804" w:type="dxa"/>
            <w:tcBorders>
              <w:top w:val="nil"/>
              <w:left w:val="nil"/>
              <w:bottom w:val="nil"/>
              <w:right w:val="nil"/>
            </w:tcBorders>
          </w:tcPr>
          <w:p w14:paraId="19E02266" w14:textId="77777777" w:rsidR="00B74D19" w:rsidRDefault="00B74D19" w:rsidP="00D846C8">
            <w:pPr>
              <w:widowControl/>
            </w:pPr>
            <w:r>
              <w:t>“Onshore Construction Works”</w:t>
            </w:r>
          </w:p>
        </w:tc>
        <w:tc>
          <w:tcPr>
            <w:tcW w:w="4622" w:type="dxa"/>
            <w:gridSpan w:val="4"/>
            <w:tcBorders>
              <w:top w:val="nil"/>
              <w:left w:val="nil"/>
              <w:bottom w:val="nil"/>
              <w:right w:val="nil"/>
            </w:tcBorders>
          </w:tcPr>
          <w:p w14:paraId="46945C13" w14:textId="77777777" w:rsidR="00B74D19" w:rsidRDefault="00B74D19" w:rsidP="00D846C8">
            <w:pPr>
              <w:widowControl/>
              <w:jc w:val="both"/>
              <w:rPr>
                <w:b/>
                <w:bCs/>
              </w:rPr>
            </w:pPr>
            <w:r>
              <w:t xml:space="preserve">the </w:t>
            </w:r>
            <w:r>
              <w:rPr>
                <w:b/>
                <w:bCs/>
              </w:rPr>
              <w:t xml:space="preserve">Onshore Transmission Reinforcement Works, Seven Year Statement Works </w:t>
            </w:r>
            <w:r>
              <w:t>and</w:t>
            </w:r>
            <w:r>
              <w:rPr>
                <w:b/>
                <w:bCs/>
              </w:rPr>
              <w:t xml:space="preserve"> </w:t>
            </w:r>
            <w:proofErr w:type="gramStart"/>
            <w:r>
              <w:rPr>
                <w:b/>
                <w:bCs/>
              </w:rPr>
              <w:t>One Off</w:t>
            </w:r>
            <w:proofErr w:type="gramEnd"/>
            <w:r>
              <w:rPr>
                <w:b/>
                <w:bCs/>
              </w:rPr>
              <w:t xml:space="preserve"> Works</w:t>
            </w:r>
            <w:r>
              <w:t xml:space="preserve"> and such additional works as are required in order to comply with any relevant </w:t>
            </w:r>
            <w:r>
              <w:rPr>
                <w:b/>
                <w:bCs/>
              </w:rPr>
              <w:t xml:space="preserve">Consents </w:t>
            </w:r>
            <w:r>
              <w:t>relating to any such works.</w:t>
            </w:r>
          </w:p>
          <w:p w14:paraId="449D2782" w14:textId="77777777" w:rsidR="00B74D19" w:rsidRDefault="00B74D19" w:rsidP="00D846C8">
            <w:pPr>
              <w:widowControl/>
              <w:jc w:val="both"/>
              <w:rPr>
                <w:b/>
                <w:bCs/>
              </w:rPr>
            </w:pPr>
          </w:p>
        </w:tc>
      </w:tr>
      <w:tr w:rsidR="00B74D19" w14:paraId="7F4586F4" w14:textId="77777777" w:rsidTr="00B74D19">
        <w:tc>
          <w:tcPr>
            <w:tcW w:w="3804" w:type="dxa"/>
            <w:tcBorders>
              <w:top w:val="nil"/>
              <w:left w:val="nil"/>
              <w:right w:val="nil"/>
            </w:tcBorders>
          </w:tcPr>
          <w:p w14:paraId="40D45B43" w14:textId="77777777" w:rsidR="00B74D19" w:rsidRDefault="00B74D19" w:rsidP="00D846C8">
            <w:pPr>
              <w:widowControl/>
            </w:pPr>
            <w:r>
              <w:t>“Onshore Transmission Reinforcement Works”</w:t>
            </w:r>
          </w:p>
        </w:tc>
        <w:tc>
          <w:tcPr>
            <w:tcW w:w="4622" w:type="dxa"/>
            <w:gridSpan w:val="4"/>
            <w:tcBorders>
              <w:top w:val="nil"/>
              <w:left w:val="nil"/>
              <w:right w:val="nil"/>
            </w:tcBorders>
          </w:tcPr>
          <w:p w14:paraId="2DBDED09" w14:textId="77777777" w:rsidR="00B74D19" w:rsidRDefault="00B74D19" w:rsidP="00D846C8">
            <w:pPr>
              <w:widowControl/>
              <w:jc w:val="both"/>
              <w:rPr>
                <w:b/>
                <w:bCs/>
              </w:rPr>
            </w:pPr>
            <w:r>
              <w:t xml:space="preserve">those works other than the </w:t>
            </w:r>
            <w:r>
              <w:rPr>
                <w:b/>
                <w:bCs/>
              </w:rPr>
              <w:t>Transmission Connection Asset Works,</w:t>
            </w:r>
            <w:r w:rsidR="00751D79">
              <w:rPr>
                <w:b/>
                <w:bCs/>
              </w:rPr>
              <w:t xml:space="preserve"> [Offshore Transmission Reinforcement </w:t>
            </w:r>
            <w:r w:rsidR="00751D79" w:rsidRPr="00751D79">
              <w:rPr>
                <w:b/>
                <w:bCs/>
              </w:rPr>
              <w:t>Works</w:t>
            </w:r>
            <w:bookmarkStart w:id="48" w:name="_DV_C29"/>
            <w:r w:rsidR="00751D79" w:rsidRPr="00751D79">
              <w:rPr>
                <w:rStyle w:val="DeltaViewInsertion"/>
                <w:rFonts w:ascii="Garamond MT" w:hAnsi="Garamond MT" w:cs="Garamond MT"/>
                <w:bCs/>
                <w:color w:val="auto"/>
                <w:sz w:val="20"/>
                <w:szCs w:val="20"/>
                <w:u w:val="single"/>
                <w:vertAlign w:val="superscript"/>
              </w:rPr>
              <w:t>1</w:t>
            </w:r>
            <w:r w:rsidR="00751D79" w:rsidRPr="00751D79">
              <w:rPr>
                <w:rStyle w:val="DeltaViewInsertion"/>
                <w:rFonts w:ascii="Garamond MT" w:hAnsi="Garamond MT" w:cs="Garamond MT"/>
                <w:bCs/>
                <w:color w:val="auto"/>
                <w:sz w:val="20"/>
                <w:szCs w:val="20"/>
                <w:u w:val="single"/>
                <w:vertAlign w:val="superscript"/>
              </w:rPr>
              <w:footnoteReference w:customMarkFollows="1" w:id="11"/>
              <w:t>0</w:t>
            </w:r>
            <w:bookmarkStart w:id="50" w:name="_DV_C31"/>
            <w:bookmarkEnd w:id="48"/>
            <w:r w:rsidR="00751D79" w:rsidRPr="00751D79">
              <w:rPr>
                <w:rStyle w:val="DeltaViewInsertion"/>
                <w:bCs/>
                <w:color w:val="auto"/>
                <w:u w:val="none"/>
              </w:rPr>
              <w:t>]</w:t>
            </w:r>
            <w:r w:rsidR="00751D79">
              <w:rPr>
                <w:rStyle w:val="DeltaViewInsertion"/>
                <w:bCs/>
                <w:color w:val="auto"/>
                <w:u w:val="none"/>
              </w:rPr>
              <w:t xml:space="preserve"> </w:t>
            </w:r>
            <w:r w:rsidR="00751D79" w:rsidRPr="00751D79">
              <w:rPr>
                <w:rStyle w:val="DeltaViewInsertion"/>
                <w:bCs/>
                <w:color w:val="auto"/>
                <w:u w:val="none"/>
              </w:rPr>
              <w:t>[</w:t>
            </w:r>
            <w:r w:rsidR="00751D79" w:rsidRPr="00751D79">
              <w:rPr>
                <w:rStyle w:val="DeltaViewInsertion"/>
                <w:b/>
                <w:bCs/>
                <w:color w:val="auto"/>
                <w:u w:val="none"/>
              </w:rPr>
              <w:t>OTSDUW</w:t>
            </w:r>
            <w:r w:rsidR="00751D79" w:rsidRPr="00751D79">
              <w:rPr>
                <w:rStyle w:val="DeltaViewInsertion"/>
                <w:rFonts w:ascii="Garamond MT" w:hAnsi="Garamond MT" w:cs="Garamond MT"/>
                <w:bCs/>
                <w:color w:val="auto"/>
                <w:sz w:val="20"/>
                <w:szCs w:val="20"/>
                <w:u w:val="none"/>
                <w:vertAlign w:val="superscript"/>
              </w:rPr>
              <w:t>1</w:t>
            </w:r>
            <w:r w:rsidR="00751D79" w:rsidRPr="00751D79">
              <w:rPr>
                <w:rStyle w:val="DeltaViewInsertion"/>
                <w:rFonts w:ascii="Garamond MT" w:hAnsi="Garamond MT" w:cs="Garamond MT"/>
                <w:bCs/>
                <w:color w:val="auto"/>
                <w:sz w:val="20"/>
                <w:szCs w:val="20"/>
                <w:u w:val="none"/>
                <w:vertAlign w:val="superscript"/>
              </w:rPr>
              <w:footnoteReference w:customMarkFollows="1" w:id="12"/>
              <w:t>1</w:t>
            </w:r>
            <w:bookmarkStart w:id="52" w:name="_DV_C33"/>
            <w:bookmarkEnd w:id="50"/>
            <w:r w:rsidR="00751D79" w:rsidRPr="00751D79">
              <w:rPr>
                <w:rStyle w:val="DeltaViewInsertion"/>
                <w:bCs/>
                <w:color w:val="auto"/>
                <w:u w:val="none"/>
              </w:rPr>
              <w:t>]</w:t>
            </w:r>
            <w:bookmarkEnd w:id="52"/>
            <w:r w:rsidR="00751D79" w:rsidRPr="00751D79">
              <w:t>,</w:t>
            </w:r>
            <w:r>
              <w:t xml:space="preserve"> </w:t>
            </w:r>
            <w:r>
              <w:rPr>
                <w:b/>
                <w:bCs/>
              </w:rPr>
              <w:t>Seven Year Statement Works</w:t>
            </w:r>
            <w:r>
              <w:t xml:space="preserve"> and </w:t>
            </w:r>
            <w:r>
              <w:rPr>
                <w:b/>
                <w:bCs/>
              </w:rPr>
              <w:t>One Off Works</w:t>
            </w:r>
            <w:r>
              <w:t>, which in the reasonable opinion of</w:t>
            </w:r>
            <w:r>
              <w:rPr>
                <w:b/>
                <w:bCs/>
              </w:rPr>
              <w:t xml:space="preserve"> The Company</w:t>
            </w:r>
            <w:r>
              <w:t xml:space="preserve"> (and in the absence of the </w:t>
            </w:r>
            <w:r>
              <w:rPr>
                <w:b/>
                <w:bCs/>
              </w:rPr>
              <w:t>Connect and Manage Derogation</w:t>
            </w:r>
            <w:r>
              <w:t xml:space="preserve">) are necessary to extend or reinforce the </w:t>
            </w:r>
            <w:r>
              <w:rPr>
                <w:b/>
                <w:bCs/>
              </w:rPr>
              <w:t xml:space="preserve">National Electricity Transmission System </w:t>
            </w:r>
            <w:r>
              <w:t xml:space="preserve">to ensure that the </w:t>
            </w:r>
            <w:r>
              <w:rPr>
                <w:b/>
                <w:bCs/>
              </w:rPr>
              <w:t>National Electricity Transmission System</w:t>
            </w:r>
            <w:r>
              <w:t xml:space="preserve"> complies with the requirements of Standard Condition C17 of the </w:t>
            </w:r>
            <w:r>
              <w:rPr>
                <w:b/>
                <w:bCs/>
              </w:rPr>
              <w:t>Transmission Licence</w:t>
            </w:r>
            <w:r>
              <w:t xml:space="preserve"> and Standard Condition D3 of any </w:t>
            </w:r>
            <w:r>
              <w:rPr>
                <w:b/>
                <w:bCs/>
              </w:rPr>
              <w:t>Relevant Transmission Licensee’s</w:t>
            </w:r>
            <w:r>
              <w:t xml:space="preserve"> transmission system</w:t>
            </w:r>
            <w:r>
              <w:rPr>
                <w:color w:val="0000FF"/>
              </w:rPr>
              <w:t xml:space="preserve"> </w:t>
            </w:r>
            <w:r>
              <w:t xml:space="preserve">and which are specified in Appendix H1 to this </w:t>
            </w:r>
            <w:r>
              <w:rPr>
                <w:b/>
                <w:bCs/>
              </w:rPr>
              <w:t>Construction Agreement</w:t>
            </w:r>
            <w:r>
              <w:t xml:space="preserve">, where Part 1 the </w:t>
            </w:r>
            <w:r>
              <w:rPr>
                <w:b/>
                <w:bCs/>
              </w:rPr>
              <w:t>Enabling Works</w:t>
            </w:r>
            <w:r>
              <w:t xml:space="preserve"> and Part 2 is the </w:t>
            </w:r>
            <w:r>
              <w:rPr>
                <w:b/>
                <w:bCs/>
              </w:rPr>
              <w:t>Wider Transmission Reinforcement Works</w:t>
            </w:r>
            <w:r>
              <w:t xml:space="preserve">. </w:t>
            </w:r>
          </w:p>
          <w:p w14:paraId="6A3B47FC" w14:textId="77777777" w:rsidR="00B74D19" w:rsidRDefault="00B74D19" w:rsidP="00D846C8">
            <w:pPr>
              <w:widowControl/>
              <w:jc w:val="both"/>
              <w:rPr>
                <w:b/>
                <w:bCs/>
              </w:rPr>
            </w:pPr>
          </w:p>
        </w:tc>
      </w:tr>
      <w:tr w:rsidR="00B74D19" w14:paraId="7B543000" w14:textId="77777777" w:rsidTr="00B74D19">
        <w:tc>
          <w:tcPr>
            <w:tcW w:w="3804" w:type="dxa"/>
            <w:tcBorders>
              <w:top w:val="nil"/>
              <w:left w:val="nil"/>
              <w:bottom w:val="nil"/>
              <w:right w:val="nil"/>
            </w:tcBorders>
          </w:tcPr>
          <w:p w14:paraId="29573AE0" w14:textId="77777777" w:rsidR="00B74D19" w:rsidRPr="00F55F38" w:rsidRDefault="00B74D19" w:rsidP="00D846C8">
            <w:pPr>
              <w:widowControl/>
            </w:pPr>
          </w:p>
        </w:tc>
        <w:tc>
          <w:tcPr>
            <w:tcW w:w="4622" w:type="dxa"/>
            <w:gridSpan w:val="4"/>
            <w:tcBorders>
              <w:top w:val="nil"/>
              <w:left w:val="nil"/>
              <w:bottom w:val="nil"/>
              <w:right w:val="nil"/>
            </w:tcBorders>
          </w:tcPr>
          <w:p w14:paraId="127A5D26" w14:textId="77777777" w:rsidR="00B74D19" w:rsidRPr="00F55F38" w:rsidRDefault="00B74D19" w:rsidP="00D846C8">
            <w:pPr>
              <w:widowControl/>
              <w:jc w:val="both"/>
            </w:pPr>
          </w:p>
        </w:tc>
      </w:tr>
      <w:tr w:rsidR="00B74D19" w14:paraId="6266D2DB" w14:textId="77777777" w:rsidTr="00B74D19">
        <w:tc>
          <w:tcPr>
            <w:tcW w:w="3804" w:type="dxa"/>
            <w:tcBorders>
              <w:top w:val="nil"/>
              <w:left w:val="nil"/>
              <w:bottom w:val="nil"/>
              <w:right w:val="nil"/>
            </w:tcBorders>
          </w:tcPr>
          <w:p w14:paraId="67C26EDA" w14:textId="77777777" w:rsidR="00B74D19" w:rsidRPr="00BB60C0" w:rsidRDefault="00B74D19" w:rsidP="00D846C8">
            <w:pPr>
              <w:widowControl/>
              <w:rPr>
                <w:rStyle w:val="DeltaViewInsertion"/>
                <w:color w:val="auto"/>
                <w:u w:val="none"/>
              </w:rPr>
            </w:pPr>
            <w:r w:rsidRPr="00BB60C0">
              <w:rPr>
                <w:rStyle w:val="DeltaViewInsertion"/>
                <w:color w:val="auto"/>
                <w:u w:val="none"/>
              </w:rPr>
              <w:lastRenderedPageBreak/>
              <w:t>OTSDUW Development and Data Timetable</w:t>
            </w:r>
          </w:p>
          <w:p w14:paraId="29238EF8" w14:textId="77777777" w:rsidR="00B74D19" w:rsidRPr="00BB60C0" w:rsidRDefault="00B74D19" w:rsidP="00D846C8">
            <w:pPr>
              <w:widowControl/>
              <w:rPr>
                <w:rStyle w:val="DeltaViewInsertion"/>
                <w:color w:val="auto"/>
                <w:u w:val="none"/>
              </w:rPr>
            </w:pPr>
          </w:p>
        </w:tc>
        <w:tc>
          <w:tcPr>
            <w:tcW w:w="4622" w:type="dxa"/>
            <w:gridSpan w:val="4"/>
            <w:tcBorders>
              <w:top w:val="nil"/>
              <w:left w:val="nil"/>
              <w:bottom w:val="nil"/>
              <w:right w:val="nil"/>
            </w:tcBorders>
          </w:tcPr>
          <w:p w14:paraId="5430778A" w14:textId="77777777" w:rsidR="00B74D19" w:rsidRPr="00BB60C0" w:rsidRDefault="00B74D19" w:rsidP="00D846C8">
            <w:pPr>
              <w:widowControl/>
              <w:jc w:val="both"/>
              <w:rPr>
                <w:rStyle w:val="DeltaViewInsertion"/>
                <w:color w:val="auto"/>
                <w:u w:val="none"/>
              </w:rPr>
            </w:pPr>
            <w:r w:rsidRPr="00BB60C0">
              <w:t>has the meaning given in Clause 17.2</w:t>
            </w:r>
            <w:r>
              <w:t>.</w:t>
            </w:r>
          </w:p>
        </w:tc>
      </w:tr>
      <w:tr w:rsidR="00B74D19" w14:paraId="2909F646" w14:textId="77777777" w:rsidTr="00B74D19">
        <w:tc>
          <w:tcPr>
            <w:tcW w:w="3804" w:type="dxa"/>
            <w:tcBorders>
              <w:top w:val="nil"/>
              <w:left w:val="nil"/>
              <w:bottom w:val="nil"/>
              <w:right w:val="nil"/>
            </w:tcBorders>
          </w:tcPr>
          <w:p w14:paraId="7F7E0535" w14:textId="77777777" w:rsidR="00B74D19" w:rsidRPr="00F55F38" w:rsidRDefault="00B74D19" w:rsidP="00D846C8">
            <w:pPr>
              <w:widowControl/>
            </w:pPr>
            <w:r w:rsidRPr="00F55F38">
              <w:rPr>
                <w:rStyle w:val="DeltaViewInsertion"/>
                <w:color w:val="auto"/>
                <w:u w:val="none"/>
              </w:rPr>
              <w:t>[“Services Capability Specification”</w:t>
            </w:r>
          </w:p>
        </w:tc>
        <w:tc>
          <w:tcPr>
            <w:tcW w:w="4622" w:type="dxa"/>
            <w:gridSpan w:val="4"/>
            <w:tcBorders>
              <w:top w:val="nil"/>
              <w:left w:val="nil"/>
              <w:bottom w:val="nil"/>
              <w:right w:val="nil"/>
            </w:tcBorders>
          </w:tcPr>
          <w:p w14:paraId="209AB9B1" w14:textId="77777777" w:rsidR="00B74D19" w:rsidRPr="00F55F38" w:rsidRDefault="00B74D19" w:rsidP="00D846C8">
            <w:pPr>
              <w:widowControl/>
              <w:jc w:val="both"/>
            </w:pPr>
            <w:r w:rsidRPr="00F55F38">
              <w:rPr>
                <w:rStyle w:val="DeltaViewInsertion"/>
                <w:color w:val="auto"/>
                <w:u w:val="none"/>
              </w:rPr>
              <w:t xml:space="preserve">a specification including, without limitation, information describing the parameters within and to which the services that are to be delivered to </w:t>
            </w:r>
            <w:r w:rsidRPr="00F55F38">
              <w:rPr>
                <w:rStyle w:val="DeltaViewInsertion"/>
                <w:b/>
                <w:bCs/>
                <w:color w:val="auto"/>
                <w:u w:val="none"/>
              </w:rPr>
              <w:t>The Company</w:t>
            </w:r>
            <w:r w:rsidRPr="00F55F38">
              <w:rPr>
                <w:rStyle w:val="DeltaViewInsertion"/>
                <w:color w:val="auto"/>
                <w:u w:val="none"/>
              </w:rPr>
              <w:t xml:space="preserve"> through the </w:t>
            </w:r>
            <w:r w:rsidRPr="00F55F38">
              <w:rPr>
                <w:rStyle w:val="DeltaViewInsertion"/>
                <w:b/>
                <w:bCs/>
                <w:color w:val="auto"/>
                <w:u w:val="none"/>
              </w:rPr>
              <w:t>OTSDUW</w:t>
            </w:r>
            <w:r w:rsidRPr="00F55F38">
              <w:rPr>
                <w:rStyle w:val="DeltaViewInsertion"/>
                <w:color w:val="auto"/>
                <w:u w:val="none"/>
              </w:rPr>
              <w:t xml:space="preserve"> (and the </w:t>
            </w:r>
            <w:r w:rsidRPr="00F55F38">
              <w:rPr>
                <w:rStyle w:val="DeltaViewInsertion"/>
                <w:b/>
                <w:bCs/>
                <w:color w:val="auto"/>
                <w:u w:val="none"/>
              </w:rPr>
              <w:t xml:space="preserve">OTSUA </w:t>
            </w:r>
            <w:r w:rsidRPr="00F55F38">
              <w:rPr>
                <w:rStyle w:val="DeltaViewInsertion"/>
                <w:color w:val="auto"/>
                <w:u w:val="none"/>
              </w:rPr>
              <w:t xml:space="preserve">(if any) once transferred to the </w:t>
            </w:r>
            <w:r w:rsidRPr="00F55F38">
              <w:rPr>
                <w:rStyle w:val="DeltaViewInsertion"/>
                <w:b/>
                <w:bCs/>
                <w:color w:val="auto"/>
                <w:u w:val="none"/>
              </w:rPr>
              <w:t>Relevant Transmission Licensee</w:t>
            </w:r>
            <w:r w:rsidRPr="00F55F38">
              <w:rPr>
                <w:rStyle w:val="DeltaViewInsertion"/>
                <w:color w:val="auto"/>
                <w:u w:val="none"/>
              </w:rPr>
              <w:t>) have been planned or are normally capable of being provided including any technical limits that apply.]</w:t>
            </w:r>
          </w:p>
          <w:p w14:paraId="6AD28374" w14:textId="77777777" w:rsidR="00B74D19" w:rsidRDefault="00B74D19" w:rsidP="00D846C8">
            <w:pPr>
              <w:pStyle w:val="BodyText"/>
              <w:widowControl/>
              <w:spacing w:before="120" w:after="120"/>
              <w:jc w:val="both"/>
              <w:rPr>
                <w:rFonts w:ascii="Arial" w:hAnsi="Arial" w:cs="Arial"/>
              </w:rPr>
            </w:pPr>
          </w:p>
        </w:tc>
      </w:tr>
      <w:tr w:rsidR="00B74D19" w14:paraId="32A72990" w14:textId="77777777" w:rsidTr="00B74D19">
        <w:tc>
          <w:tcPr>
            <w:tcW w:w="3804" w:type="dxa"/>
            <w:tcBorders>
              <w:top w:val="nil"/>
              <w:left w:val="nil"/>
              <w:bottom w:val="nil"/>
              <w:right w:val="nil"/>
            </w:tcBorders>
          </w:tcPr>
          <w:p w14:paraId="7E399C17" w14:textId="77777777" w:rsidR="00B74D19" w:rsidRDefault="00B74D19" w:rsidP="00D846C8">
            <w:pPr>
              <w:widowControl/>
            </w:pPr>
            <w:r>
              <w:t>“Seven Year Statement Works”</w:t>
            </w:r>
          </w:p>
        </w:tc>
        <w:tc>
          <w:tcPr>
            <w:tcW w:w="4622" w:type="dxa"/>
            <w:gridSpan w:val="4"/>
            <w:tcBorders>
              <w:top w:val="nil"/>
              <w:left w:val="nil"/>
              <w:bottom w:val="nil"/>
              <w:right w:val="nil"/>
            </w:tcBorders>
          </w:tcPr>
          <w:p w14:paraId="03261532" w14:textId="77777777" w:rsidR="00B74D19" w:rsidRDefault="00B74D19" w:rsidP="00D846C8">
            <w:pPr>
              <w:widowControl/>
              <w:jc w:val="both"/>
              <w:rPr>
                <w:b/>
                <w:bCs/>
              </w:rPr>
            </w:pPr>
            <w:r>
              <w:t xml:space="preserve">the works set out in Table B7 of the statement prepared by </w:t>
            </w:r>
            <w:r>
              <w:rPr>
                <w:b/>
                <w:bCs/>
              </w:rPr>
              <w:t>The Company</w:t>
            </w:r>
            <w:r>
              <w:t xml:space="preserve"> pursuant to Standard Condition C11 of the</w:t>
            </w:r>
            <w:r>
              <w:rPr>
                <w:b/>
                <w:bCs/>
              </w:rPr>
              <w:t xml:space="preserve"> Transmission Licence</w:t>
            </w:r>
            <w:r>
              <w:t xml:space="preserve"> and issued by</w:t>
            </w:r>
            <w:r>
              <w:rPr>
                <w:b/>
                <w:bCs/>
              </w:rPr>
              <w:t xml:space="preserve"> The Company</w:t>
            </w:r>
            <w:r>
              <w:t xml:space="preserve"> in [  ] which in </w:t>
            </w:r>
            <w:r>
              <w:rPr>
                <w:b/>
                <w:bCs/>
              </w:rPr>
              <w:t>The Company’s</w:t>
            </w:r>
            <w:r>
              <w:t xml:space="preserve"> reasonable opinion (and in the absence of the </w:t>
            </w:r>
            <w:r>
              <w:rPr>
                <w:b/>
                <w:bCs/>
              </w:rPr>
              <w:t>Connect and Manage Derogation</w:t>
            </w:r>
            <w:r>
              <w:t xml:space="preserve"> are required to be completed before the </w:t>
            </w:r>
            <w:r>
              <w:rPr>
                <w:b/>
                <w:bCs/>
              </w:rPr>
              <w:t>Completion Date</w:t>
            </w:r>
            <w:r>
              <w:t xml:space="preserve"> to ensure that the </w:t>
            </w:r>
            <w:r>
              <w:rPr>
                <w:b/>
                <w:bCs/>
              </w:rPr>
              <w:t>National Electricity Transmission System</w:t>
            </w:r>
            <w:r>
              <w:t xml:space="preserve"> complies with the requirements of Standard Condition C17 of the </w:t>
            </w:r>
            <w:r>
              <w:rPr>
                <w:b/>
                <w:bCs/>
              </w:rPr>
              <w:t>Transmission Licence</w:t>
            </w:r>
            <w:r>
              <w:t xml:space="preserve"> and Standard Condition D3 of any </w:t>
            </w:r>
            <w:r>
              <w:rPr>
                <w:b/>
                <w:bCs/>
              </w:rPr>
              <w:t xml:space="preserve">Relevant Transmission Licensee’s </w:t>
            </w:r>
            <w:r>
              <w:t xml:space="preserve">transmission licence prior to the </w:t>
            </w:r>
            <w:r>
              <w:rPr>
                <w:b/>
                <w:bCs/>
              </w:rPr>
              <w:t>Connection</w:t>
            </w:r>
            <w:r>
              <w:t xml:space="preserve"> of the </w:t>
            </w:r>
            <w:r>
              <w:rPr>
                <w:b/>
                <w:bCs/>
              </w:rPr>
              <w:t>User’s Equipment</w:t>
            </w:r>
            <w:r>
              <w:t xml:space="preserve"> in terms of Clause 7.1 [or 7.2] of this </w:t>
            </w:r>
            <w:r>
              <w:rPr>
                <w:b/>
                <w:bCs/>
              </w:rPr>
              <w:t>Construction</w:t>
            </w:r>
            <w:r>
              <w:t xml:space="preserve"> </w:t>
            </w:r>
            <w:r>
              <w:rPr>
                <w:b/>
                <w:bCs/>
              </w:rPr>
              <w:t>Agreement</w:t>
            </w:r>
            <w:r>
              <w:t>.</w:t>
            </w:r>
          </w:p>
          <w:p w14:paraId="6707D5EF" w14:textId="77777777" w:rsidR="00B74D19" w:rsidRDefault="00B74D19" w:rsidP="00D846C8">
            <w:pPr>
              <w:widowControl/>
              <w:jc w:val="both"/>
              <w:rPr>
                <w:b/>
                <w:bCs/>
              </w:rPr>
            </w:pPr>
          </w:p>
        </w:tc>
      </w:tr>
      <w:tr w:rsidR="00B74D19" w14:paraId="50632757" w14:textId="77777777" w:rsidTr="00B74D19">
        <w:tc>
          <w:tcPr>
            <w:tcW w:w="3804" w:type="dxa"/>
            <w:tcBorders>
              <w:top w:val="nil"/>
              <w:left w:val="nil"/>
              <w:bottom w:val="nil"/>
              <w:right w:val="nil"/>
            </w:tcBorders>
          </w:tcPr>
          <w:p w14:paraId="51F24DD5" w14:textId="77777777" w:rsidR="00B74D19" w:rsidRDefault="00B74D19" w:rsidP="00D846C8">
            <w:pPr>
              <w:widowControl/>
            </w:pPr>
            <w:r>
              <w:t>“Term”</w:t>
            </w:r>
          </w:p>
        </w:tc>
        <w:tc>
          <w:tcPr>
            <w:tcW w:w="4622" w:type="dxa"/>
            <w:gridSpan w:val="4"/>
            <w:tcBorders>
              <w:top w:val="nil"/>
              <w:left w:val="nil"/>
              <w:bottom w:val="nil"/>
              <w:right w:val="nil"/>
            </w:tcBorders>
          </w:tcPr>
          <w:p w14:paraId="57A0BA05" w14:textId="77777777" w:rsidR="00B74D19" w:rsidRDefault="00B74D19" w:rsidP="00D846C8">
            <w:pPr>
              <w:widowControl/>
              <w:jc w:val="both"/>
            </w:pPr>
            <w:r>
              <w:t xml:space="preserve">the term of this </w:t>
            </w:r>
            <w:r>
              <w:rPr>
                <w:b/>
                <w:bCs/>
              </w:rPr>
              <w:t>Construction</w:t>
            </w:r>
            <w:r>
              <w:t xml:space="preserve"> </w:t>
            </w:r>
            <w:r>
              <w:rPr>
                <w:b/>
                <w:bCs/>
              </w:rPr>
              <w:t xml:space="preserve">Agreement </w:t>
            </w:r>
            <w:r>
              <w:t>commencing on the date hereof and ending in accordance with Clause 12.</w:t>
            </w:r>
          </w:p>
          <w:p w14:paraId="4C0D4342" w14:textId="77777777" w:rsidR="00B74D19" w:rsidRDefault="00B74D19" w:rsidP="00D846C8">
            <w:pPr>
              <w:widowControl/>
              <w:jc w:val="both"/>
              <w:rPr>
                <w:b/>
                <w:bCs/>
              </w:rPr>
            </w:pPr>
          </w:p>
          <w:p w14:paraId="33DA14F7" w14:textId="77777777" w:rsidR="00B74D19" w:rsidRDefault="00B74D19" w:rsidP="00D846C8">
            <w:pPr>
              <w:widowControl/>
              <w:jc w:val="both"/>
              <w:rPr>
                <w:b/>
                <w:bCs/>
              </w:rPr>
            </w:pPr>
          </w:p>
        </w:tc>
      </w:tr>
      <w:tr w:rsidR="00B74D19" w14:paraId="4D653C4E" w14:textId="77777777" w:rsidTr="00B74D19">
        <w:tc>
          <w:tcPr>
            <w:tcW w:w="3804" w:type="dxa"/>
            <w:tcBorders>
              <w:top w:val="nil"/>
              <w:left w:val="nil"/>
              <w:bottom w:val="nil"/>
              <w:right w:val="nil"/>
            </w:tcBorders>
          </w:tcPr>
          <w:p w14:paraId="06E905C2" w14:textId="77777777" w:rsidR="00B74D19" w:rsidRDefault="00B74D19" w:rsidP="00D846C8">
            <w:pPr>
              <w:widowControl/>
            </w:pPr>
            <w:r>
              <w:t>“Third Party Works”</w:t>
            </w:r>
          </w:p>
        </w:tc>
        <w:tc>
          <w:tcPr>
            <w:tcW w:w="4622" w:type="dxa"/>
            <w:gridSpan w:val="4"/>
            <w:tcBorders>
              <w:top w:val="nil"/>
              <w:left w:val="nil"/>
              <w:bottom w:val="nil"/>
              <w:right w:val="nil"/>
            </w:tcBorders>
          </w:tcPr>
          <w:p w14:paraId="348E8C17" w14:textId="77777777" w:rsidR="00B74D19" w:rsidRDefault="00B74D19" w:rsidP="00D846C8">
            <w:pPr>
              <w:widowControl/>
            </w:pPr>
            <w:r>
              <w:t>the works to be undertaken on assets belonging to a party other than</w:t>
            </w:r>
            <w:r w:rsidR="00D829E7">
              <w:t xml:space="preserve"> </w:t>
            </w:r>
            <w:r w:rsidR="00D829E7" w:rsidRPr="00D829E7">
              <w:rPr>
                <w:b/>
              </w:rPr>
              <w:t>a Relevant Transmission Licensee</w:t>
            </w:r>
            <w:r>
              <w:t xml:space="preserve"> and the </w:t>
            </w:r>
            <w:r>
              <w:rPr>
                <w:b/>
                <w:bCs/>
              </w:rPr>
              <w:t>User</w:t>
            </w:r>
            <w:r w:rsidR="00D829E7">
              <w:t xml:space="preserve"> to enable </w:t>
            </w:r>
            <w:r w:rsidR="00D829E7" w:rsidRPr="00D829E7">
              <w:rPr>
                <w:b/>
              </w:rPr>
              <w:t>The Company</w:t>
            </w:r>
            <w:r w:rsidRPr="00D829E7">
              <w:rPr>
                <w:b/>
              </w:rPr>
              <w:t xml:space="preserve"> </w:t>
            </w:r>
            <w:r>
              <w:t xml:space="preserve">to provide or as a consequence of the connection to and\or use of the </w:t>
            </w:r>
            <w:r>
              <w:rPr>
                <w:b/>
                <w:bCs/>
              </w:rPr>
              <w:t>National Electricity Transmission System</w:t>
            </w:r>
            <w:r>
              <w:t xml:space="preserve"> by the </w:t>
            </w:r>
            <w:r>
              <w:rPr>
                <w:b/>
                <w:bCs/>
              </w:rPr>
              <w:t xml:space="preserve">User </w:t>
            </w:r>
            <w:r>
              <w:t xml:space="preserve">as specified in Appendix </w:t>
            </w:r>
            <w:proofErr w:type="gramStart"/>
            <w:r>
              <w:t>N;</w:t>
            </w:r>
            <w:proofErr w:type="gramEnd"/>
          </w:p>
          <w:p w14:paraId="5BA11310" w14:textId="77777777" w:rsidR="00B74D19" w:rsidRDefault="00B74D19" w:rsidP="00D846C8">
            <w:pPr>
              <w:widowControl/>
              <w:jc w:val="both"/>
            </w:pPr>
          </w:p>
        </w:tc>
      </w:tr>
      <w:tr w:rsidR="00B74D19" w14:paraId="4E692FAD" w14:textId="77777777" w:rsidTr="00B74D19">
        <w:tc>
          <w:tcPr>
            <w:tcW w:w="3804" w:type="dxa"/>
            <w:tcBorders>
              <w:top w:val="nil"/>
              <w:left w:val="nil"/>
              <w:bottom w:val="nil"/>
              <w:right w:val="nil"/>
            </w:tcBorders>
          </w:tcPr>
          <w:p w14:paraId="3FC760F7" w14:textId="77777777" w:rsidR="00B74D19" w:rsidRDefault="00B74D19" w:rsidP="00D846C8">
            <w:pPr>
              <w:widowControl/>
            </w:pPr>
            <w:r>
              <w:t>"Transmission Connection  Assets"</w:t>
            </w:r>
          </w:p>
        </w:tc>
        <w:tc>
          <w:tcPr>
            <w:tcW w:w="4622" w:type="dxa"/>
            <w:gridSpan w:val="4"/>
            <w:tcBorders>
              <w:top w:val="nil"/>
              <w:left w:val="nil"/>
              <w:bottom w:val="nil"/>
              <w:right w:val="nil"/>
            </w:tcBorders>
          </w:tcPr>
          <w:p w14:paraId="5EDFBB65" w14:textId="77777777" w:rsidR="00B74D19" w:rsidRDefault="00B74D19" w:rsidP="00D846C8">
            <w:pPr>
              <w:widowControl/>
              <w:jc w:val="both"/>
            </w:pPr>
            <w:r>
              <w:t xml:space="preserve">the assets specified in Appendix A to the </w:t>
            </w:r>
            <w:r>
              <w:rPr>
                <w:b/>
                <w:bCs/>
              </w:rPr>
              <w:t>Bilateral Connection Agreement.</w:t>
            </w:r>
            <w:r>
              <w:t xml:space="preserve"> </w:t>
            </w:r>
          </w:p>
          <w:p w14:paraId="4824FF76" w14:textId="77777777" w:rsidR="00B74D19" w:rsidRDefault="00B74D19" w:rsidP="00D846C8">
            <w:pPr>
              <w:widowControl/>
              <w:jc w:val="both"/>
            </w:pPr>
          </w:p>
        </w:tc>
      </w:tr>
      <w:tr w:rsidR="00B74D19" w14:paraId="1D336707" w14:textId="77777777" w:rsidTr="00B74D19">
        <w:tc>
          <w:tcPr>
            <w:tcW w:w="3804" w:type="dxa"/>
            <w:tcBorders>
              <w:top w:val="nil"/>
              <w:left w:val="nil"/>
              <w:bottom w:val="nil"/>
              <w:right w:val="nil"/>
            </w:tcBorders>
          </w:tcPr>
          <w:p w14:paraId="3456E993" w14:textId="77777777" w:rsidR="00B74D19" w:rsidRDefault="001E7003" w:rsidP="00D846C8">
            <w:pPr>
              <w:widowControl/>
            </w:pPr>
            <w:r>
              <w:lastRenderedPageBreak/>
              <w:t>“Transmission Connection Asset Works”</w:t>
            </w:r>
            <w:bookmarkStart w:id="53" w:name="_DV_C34"/>
            <w:r w:rsidRPr="001E7003">
              <w:rPr>
                <w:rStyle w:val="DeltaViewInsertion"/>
                <w:rFonts w:ascii="Garamond MT" w:hAnsi="Garamond MT" w:cs="Garamond MT"/>
                <w:color w:val="auto"/>
                <w:sz w:val="20"/>
                <w:szCs w:val="20"/>
                <w:u w:val="none"/>
                <w:vertAlign w:val="superscript"/>
              </w:rPr>
              <w:t>1</w:t>
            </w:r>
            <w:r w:rsidRPr="001E7003">
              <w:rPr>
                <w:rStyle w:val="DeltaViewInsertion"/>
                <w:rFonts w:ascii="Garamond MT" w:hAnsi="Garamond MT" w:cs="Garamond MT"/>
                <w:color w:val="auto"/>
                <w:sz w:val="20"/>
                <w:szCs w:val="20"/>
                <w:u w:val="none"/>
                <w:vertAlign w:val="superscript"/>
              </w:rPr>
              <w:footnoteReference w:customMarkFollows="1" w:id="13"/>
              <w:t>2</w:t>
            </w:r>
            <w:bookmarkEnd w:id="53"/>
          </w:p>
        </w:tc>
        <w:tc>
          <w:tcPr>
            <w:tcW w:w="4622" w:type="dxa"/>
            <w:gridSpan w:val="4"/>
            <w:tcBorders>
              <w:top w:val="nil"/>
              <w:left w:val="nil"/>
              <w:bottom w:val="nil"/>
              <w:right w:val="nil"/>
            </w:tcBorders>
          </w:tcPr>
          <w:p w14:paraId="054B6B32" w14:textId="77777777" w:rsidR="00B74D19" w:rsidRDefault="00B74D19" w:rsidP="00D846C8">
            <w:pPr>
              <w:widowControl/>
              <w:jc w:val="both"/>
              <w:rPr>
                <w:b/>
                <w:bCs/>
              </w:rPr>
            </w:pPr>
            <w:r>
              <w:t xml:space="preserve">the works necessary for construction and installation of the </w:t>
            </w:r>
            <w:r>
              <w:rPr>
                <w:b/>
                <w:bCs/>
              </w:rPr>
              <w:t>Transmission Connection Assets</w:t>
            </w:r>
            <w:r>
              <w:t xml:space="preserve"> at the </w:t>
            </w:r>
            <w:r>
              <w:rPr>
                <w:b/>
                <w:bCs/>
              </w:rPr>
              <w:t xml:space="preserve">Connection Site </w:t>
            </w:r>
            <w:r>
              <w:t xml:space="preserve">specified in Appendix G to this </w:t>
            </w:r>
            <w:r>
              <w:rPr>
                <w:b/>
                <w:bCs/>
              </w:rPr>
              <w:t>Construction</w:t>
            </w:r>
            <w:r>
              <w:t xml:space="preserve"> </w:t>
            </w:r>
            <w:r>
              <w:rPr>
                <w:b/>
                <w:bCs/>
              </w:rPr>
              <w:t xml:space="preserve">Agreement </w:t>
            </w:r>
            <w:r w:rsidRPr="00F55F38">
              <w:rPr>
                <w:rStyle w:val="DeltaViewInsertion"/>
                <w:b/>
                <w:bCs/>
                <w:color w:val="auto"/>
                <w:u w:val="none"/>
              </w:rPr>
              <w:t>[</w:t>
            </w:r>
            <w:r w:rsidRPr="00F55F38">
              <w:rPr>
                <w:rStyle w:val="DeltaViewInsertion"/>
                <w:color w:val="auto"/>
                <w:u w:val="none"/>
              </w:rPr>
              <w:t xml:space="preserve">but </w:t>
            </w:r>
            <w:r w:rsidRPr="00F55F38">
              <w:rPr>
                <w:rStyle w:val="DeltaViewInsertion"/>
                <w:b/>
                <w:bCs/>
                <w:color w:val="auto"/>
                <w:u w:val="none"/>
              </w:rPr>
              <w:t>OTSDUW</w:t>
            </w:r>
            <w:r w:rsidRPr="00F55F38">
              <w:rPr>
                <w:rStyle w:val="DeltaViewInsertion"/>
                <w:color w:val="auto"/>
                <w:u w:val="none"/>
              </w:rPr>
              <w:t xml:space="preserve"> are excluded from </w:t>
            </w:r>
            <w:r w:rsidRPr="00D80CCC">
              <w:rPr>
                <w:rStyle w:val="DeltaViewInsertion"/>
                <w:b/>
                <w:color w:val="auto"/>
                <w:u w:val="none"/>
              </w:rPr>
              <w:t>Transmission Connection Asset</w:t>
            </w:r>
            <w:r w:rsidRPr="00F55F38">
              <w:rPr>
                <w:rStyle w:val="DeltaViewInsertion"/>
                <w:color w:val="auto"/>
                <w:u w:val="none"/>
              </w:rPr>
              <w:t xml:space="preserve"> Works (and are specified in Appendix I2 and not Appendix G)] </w:t>
            </w:r>
            <w:r w:rsidRPr="00F55F38">
              <w:rPr>
                <w:rStyle w:val="DeltaViewInsertion"/>
                <w:b/>
                <w:bCs/>
                <w:color w:val="auto"/>
                <w:u w:val="none"/>
              </w:rPr>
              <w:t>]</w:t>
            </w:r>
            <w:r w:rsidRPr="00F55F38">
              <w:rPr>
                <w:b/>
                <w:bCs/>
              </w:rPr>
              <w:t>.</w:t>
            </w:r>
          </w:p>
          <w:p w14:paraId="395C18E2" w14:textId="77777777" w:rsidR="00B74D19" w:rsidRDefault="00B74D19" w:rsidP="00D846C8">
            <w:pPr>
              <w:widowControl/>
              <w:jc w:val="both"/>
              <w:rPr>
                <w:b/>
                <w:bCs/>
              </w:rPr>
            </w:pPr>
          </w:p>
        </w:tc>
      </w:tr>
      <w:tr w:rsidR="00B74D19" w:rsidRPr="00BB60C0" w14:paraId="1ECC6B2E" w14:textId="77777777" w:rsidTr="00B74D19">
        <w:trPr>
          <w:gridAfter w:val="1"/>
          <w:wAfter w:w="34" w:type="dxa"/>
          <w:trHeight w:val="828"/>
        </w:trPr>
        <w:tc>
          <w:tcPr>
            <w:tcW w:w="3827" w:type="dxa"/>
            <w:gridSpan w:val="2"/>
            <w:tcBorders>
              <w:top w:val="nil"/>
              <w:left w:val="nil"/>
              <w:bottom w:val="nil"/>
              <w:right w:val="nil"/>
            </w:tcBorders>
          </w:tcPr>
          <w:p w14:paraId="5804319C" w14:textId="77777777" w:rsidR="00B74D19" w:rsidRPr="00BB60C0" w:rsidRDefault="00B74D19" w:rsidP="00D846C8">
            <w:pPr>
              <w:widowControl/>
              <w:rPr>
                <w:rStyle w:val="DeltaViewInsertion"/>
                <w:color w:val="auto"/>
                <w:u w:val="none"/>
              </w:rPr>
            </w:pPr>
            <w:r w:rsidRPr="00BB60C0">
              <w:rPr>
                <w:rStyle w:val="DeltaViewInsertion"/>
                <w:color w:val="auto"/>
                <w:u w:val="none"/>
              </w:rPr>
              <w:t>Transmission Interface Agreement</w:t>
            </w:r>
          </w:p>
        </w:tc>
        <w:tc>
          <w:tcPr>
            <w:tcW w:w="4565" w:type="dxa"/>
            <w:gridSpan w:val="2"/>
            <w:tcBorders>
              <w:top w:val="nil"/>
              <w:left w:val="nil"/>
              <w:bottom w:val="nil"/>
              <w:right w:val="nil"/>
            </w:tcBorders>
          </w:tcPr>
          <w:p w14:paraId="33F0251C" w14:textId="77777777" w:rsidR="00B74D19" w:rsidRPr="00BB60C0" w:rsidRDefault="00B74D19" w:rsidP="00D846C8">
            <w:pPr>
              <w:widowControl/>
              <w:jc w:val="both"/>
              <w:rPr>
                <w:rStyle w:val="DeltaViewInsertion"/>
                <w:color w:val="auto"/>
                <w:u w:val="none"/>
              </w:rPr>
            </w:pPr>
            <w:r w:rsidRPr="00BB60C0">
              <w:t xml:space="preserve">an agreement of that name </w:t>
            </w:r>
            <w:proofErr w:type="gramStart"/>
            <w:r w:rsidRPr="00BB60C0">
              <w:t>entered into</w:t>
            </w:r>
            <w:proofErr w:type="gramEnd"/>
            <w:r w:rsidRPr="00BB60C0">
              <w:t xml:space="preserve"> pursuant to Section C, Part Three, paragraph 3.2 of the STC</w:t>
            </w:r>
            <w:r w:rsidRPr="00BB60C0" w:rsidDel="00BB60C0">
              <w:rPr>
                <w:rStyle w:val="DeltaViewInsertion"/>
                <w:color w:val="auto"/>
                <w:u w:val="none"/>
              </w:rPr>
              <w:t xml:space="preserve"> </w:t>
            </w:r>
          </w:p>
        </w:tc>
      </w:tr>
      <w:tr w:rsidR="00B74D19" w:rsidRPr="00F55F38" w14:paraId="2F379808" w14:textId="77777777" w:rsidTr="00B74D19">
        <w:trPr>
          <w:gridAfter w:val="1"/>
          <w:wAfter w:w="34" w:type="dxa"/>
          <w:trHeight w:val="828"/>
        </w:trPr>
        <w:tc>
          <w:tcPr>
            <w:tcW w:w="3827" w:type="dxa"/>
            <w:gridSpan w:val="2"/>
            <w:tcBorders>
              <w:top w:val="nil"/>
              <w:left w:val="nil"/>
              <w:bottom w:val="nil"/>
              <w:right w:val="nil"/>
            </w:tcBorders>
          </w:tcPr>
          <w:p w14:paraId="23388C8B" w14:textId="77777777" w:rsidR="00B74D19" w:rsidRPr="00F55F38" w:rsidRDefault="00B74D19" w:rsidP="00D846C8">
            <w:pPr>
              <w:widowControl/>
            </w:pPr>
            <w:r w:rsidRPr="00F55F38">
              <w:rPr>
                <w:rStyle w:val="DeltaViewInsertion"/>
                <w:color w:val="auto"/>
                <w:u w:val="none"/>
              </w:rPr>
              <w:t>[“Transmission Interface Site Specification”</w:t>
            </w:r>
          </w:p>
        </w:tc>
        <w:tc>
          <w:tcPr>
            <w:tcW w:w="4565" w:type="dxa"/>
            <w:gridSpan w:val="2"/>
            <w:tcBorders>
              <w:top w:val="nil"/>
              <w:left w:val="nil"/>
              <w:bottom w:val="nil"/>
              <w:right w:val="nil"/>
            </w:tcBorders>
          </w:tcPr>
          <w:p w14:paraId="4B747940" w14:textId="77777777" w:rsidR="00B74D19" w:rsidRPr="00F55F38" w:rsidRDefault="00B74D19" w:rsidP="00D846C8">
            <w:pPr>
              <w:widowControl/>
              <w:jc w:val="both"/>
            </w:pPr>
            <w:r w:rsidRPr="00F55F38">
              <w:rPr>
                <w:rStyle w:val="DeltaViewInsertion"/>
                <w:color w:val="auto"/>
                <w:u w:val="none"/>
              </w:rPr>
              <w:t>a specification which sets out the following information</w:t>
            </w:r>
            <w:r w:rsidR="00A525F6">
              <w:rPr>
                <w:rStyle w:val="DeltaViewInsertion"/>
                <w:color w:val="auto"/>
                <w:u w:val="none"/>
              </w:rPr>
              <w:t>-</w:t>
            </w:r>
            <w:r w:rsidRPr="00F55F38">
              <w:rPr>
                <w:rStyle w:val="DeltaViewInsertion"/>
                <w:color w:val="auto"/>
                <w:u w:val="none"/>
              </w:rPr>
              <w:t>:</w:t>
            </w:r>
          </w:p>
          <w:p w14:paraId="4E5C7466" w14:textId="77777777" w:rsidR="00B74D19" w:rsidRPr="00F55F38" w:rsidRDefault="00B74D19" w:rsidP="00D846C8">
            <w:pPr>
              <w:widowControl/>
              <w:jc w:val="both"/>
            </w:pPr>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at the </w:t>
            </w:r>
            <w:r w:rsidRPr="00F55F38">
              <w:rPr>
                <w:rStyle w:val="DeltaViewInsertion"/>
                <w:b/>
                <w:bCs/>
                <w:color w:val="auto"/>
                <w:u w:val="none"/>
              </w:rPr>
              <w:t xml:space="preserve">Transmission  Interface </w:t>
            </w:r>
            <w:proofErr w:type="gramStart"/>
            <w:r w:rsidRPr="00F55F38">
              <w:rPr>
                <w:rStyle w:val="DeltaViewInsertion"/>
                <w:b/>
                <w:bCs/>
                <w:color w:val="auto"/>
                <w:u w:val="none"/>
              </w:rPr>
              <w:t>Site</w:t>
            </w:r>
            <w:r w:rsidRPr="00F55F38">
              <w:rPr>
                <w:rStyle w:val="DeltaViewInsertion"/>
                <w:color w:val="auto"/>
                <w:u w:val="none"/>
              </w:rPr>
              <w:t>;</w:t>
            </w:r>
            <w:proofErr w:type="gramEnd"/>
          </w:p>
          <w:p w14:paraId="4BEA5953" w14:textId="77777777" w:rsidR="00B74D19" w:rsidRPr="00F55F38" w:rsidRDefault="00B74D19" w:rsidP="00D846C8">
            <w:pPr>
              <w:widowControl/>
              <w:jc w:val="both"/>
            </w:pPr>
            <w:r w:rsidRPr="00F55F38">
              <w:rPr>
                <w:rStyle w:val="DeltaViewInsertion"/>
                <w:color w:val="auto"/>
                <w:u w:val="none"/>
              </w:rPr>
              <w:t xml:space="preserve">(b) a clear identification of the boundary between the </w:t>
            </w:r>
            <w:r w:rsidRPr="00F55F38">
              <w:rPr>
                <w:rStyle w:val="DeltaViewInsertion"/>
                <w:b/>
                <w:bCs/>
                <w:color w:val="auto"/>
                <w:u w:val="none"/>
              </w:rPr>
              <w:t>OTSUA</w:t>
            </w:r>
            <w:r w:rsidRPr="00F55F38">
              <w:rPr>
                <w:rStyle w:val="DeltaViewInsertion"/>
                <w:color w:val="auto"/>
                <w:u w:val="none"/>
              </w:rPr>
              <w:t xml:space="preserve"> and the</w:t>
            </w:r>
            <w:r>
              <w:rPr>
                <w:rStyle w:val="DeltaViewInsertion"/>
                <w:color w:val="auto"/>
                <w:u w:val="none"/>
              </w:rPr>
              <w:t xml:space="preserve"> </w:t>
            </w:r>
            <w:r w:rsidRPr="00F55F38">
              <w:rPr>
                <w:rStyle w:val="DeltaViewInsertion"/>
                <w:b/>
                <w:bCs/>
                <w:color w:val="auto"/>
                <w:u w:val="none"/>
              </w:rPr>
              <w:t>Onshore Transmission System</w:t>
            </w:r>
            <w:r w:rsidR="00A525F6" w:rsidRPr="00A525F6">
              <w:rPr>
                <w:rStyle w:val="DeltaViewInsertion"/>
                <w:bCs/>
                <w:color w:val="auto"/>
                <w:u w:val="none"/>
              </w:rPr>
              <w:t>;</w:t>
            </w:r>
            <w:r w:rsidRPr="00F55F38">
              <w:rPr>
                <w:rStyle w:val="DeltaViewInsertion"/>
                <w:color w:val="auto"/>
                <w:u w:val="none"/>
              </w:rPr>
              <w:t xml:space="preserve"> and</w:t>
            </w:r>
          </w:p>
          <w:p w14:paraId="7871B10C" w14:textId="77777777" w:rsidR="00B74D19" w:rsidRPr="00F55F38" w:rsidRDefault="00B74D19" w:rsidP="00D846C8">
            <w:pPr>
              <w:widowControl/>
              <w:jc w:val="both"/>
              <w:rPr>
                <w:b/>
                <w:bCs/>
              </w:rPr>
            </w:pPr>
            <w:r w:rsidRPr="00F55F38">
              <w:rPr>
                <w:rStyle w:val="DeltaViewInsertion"/>
                <w:color w:val="auto"/>
                <w:u w:val="none"/>
              </w:rPr>
              <w:t xml:space="preserve">(c) a description of the technical design and operating criteria which apply to the </w:t>
            </w:r>
            <w:r w:rsidRPr="00F55F38">
              <w:rPr>
                <w:rStyle w:val="DeltaViewInsertion"/>
                <w:b/>
                <w:bCs/>
                <w:color w:val="auto"/>
                <w:u w:val="none"/>
              </w:rPr>
              <w:t xml:space="preserve">OTSUA </w:t>
            </w:r>
            <w:r w:rsidRPr="00F55F38">
              <w:rPr>
                <w:rStyle w:val="DeltaViewInsertion"/>
                <w:color w:val="auto"/>
                <w:u w:val="none"/>
              </w:rPr>
              <w:t xml:space="preserve">(including any reliance on the </w:t>
            </w:r>
            <w:r w:rsidRPr="00F55F38">
              <w:rPr>
                <w:rStyle w:val="DeltaViewInsertion"/>
                <w:b/>
                <w:bCs/>
                <w:color w:val="auto"/>
                <w:u w:val="none"/>
              </w:rPr>
              <w:t>User’s Equipment</w:t>
            </w:r>
            <w:r w:rsidRPr="00F55F38">
              <w:rPr>
                <w:rStyle w:val="DeltaViewInsertion"/>
                <w:color w:val="auto"/>
                <w:u w:val="none"/>
              </w:rPr>
              <w:t xml:space="preserve"> in respect the minimum technical, design and operational criteria and performance requirements set out or referred to in </w:t>
            </w:r>
            <w:r w:rsidRPr="00F55F38">
              <w:rPr>
                <w:rStyle w:val="DeltaViewInsertion"/>
                <w:b/>
                <w:bCs/>
                <w:color w:val="auto"/>
                <w:u w:val="none"/>
              </w:rPr>
              <w:t xml:space="preserve"> </w:t>
            </w:r>
            <w:r w:rsidRPr="00C951B1">
              <w:rPr>
                <w:rStyle w:val="DeltaViewInsertion"/>
                <w:bCs/>
                <w:color w:val="auto"/>
                <w:u w:val="none"/>
              </w:rPr>
              <w:t>CC.6.3</w:t>
            </w:r>
            <w:r w:rsidR="00A525F6">
              <w:rPr>
                <w:rStyle w:val="DeltaViewInsertion"/>
                <w:bCs/>
                <w:color w:val="auto"/>
                <w:u w:val="none"/>
              </w:rPr>
              <w:t>)</w:t>
            </w:r>
            <w:r w:rsidRPr="00C951B1">
              <w:rPr>
                <w:rStyle w:val="DeltaViewInsertion"/>
                <w:color w:val="auto"/>
                <w:u w:val="none"/>
              </w:rPr>
              <w:t>]</w:t>
            </w:r>
          </w:p>
          <w:p w14:paraId="3CA208C7" w14:textId="77777777" w:rsidR="00B74D19" w:rsidRPr="00F55F38" w:rsidRDefault="00B74D19" w:rsidP="00D846C8">
            <w:pPr>
              <w:widowControl/>
              <w:jc w:val="both"/>
              <w:rPr>
                <w:b/>
                <w:bCs/>
              </w:rPr>
            </w:pPr>
          </w:p>
        </w:tc>
      </w:tr>
      <w:tr w:rsidR="00B74D19" w14:paraId="2739C2A4" w14:textId="77777777" w:rsidTr="00B74D19">
        <w:tc>
          <w:tcPr>
            <w:tcW w:w="3804" w:type="dxa"/>
            <w:tcBorders>
              <w:top w:val="nil"/>
              <w:left w:val="nil"/>
              <w:bottom w:val="nil"/>
              <w:right w:val="nil"/>
            </w:tcBorders>
          </w:tcPr>
          <w:p w14:paraId="02D0274D" w14:textId="77777777" w:rsidR="00B74D19" w:rsidRDefault="00B74D19" w:rsidP="00D846C8">
            <w:pPr>
              <w:widowControl/>
            </w:pPr>
            <w:r>
              <w:t>“Transmission Reinforcement Works”</w:t>
            </w:r>
          </w:p>
        </w:tc>
        <w:tc>
          <w:tcPr>
            <w:tcW w:w="4622" w:type="dxa"/>
            <w:gridSpan w:val="4"/>
            <w:tcBorders>
              <w:top w:val="nil"/>
              <w:left w:val="nil"/>
              <w:bottom w:val="nil"/>
              <w:right w:val="nil"/>
            </w:tcBorders>
          </w:tcPr>
          <w:p w14:paraId="068077E3" w14:textId="77777777" w:rsidR="00B74D19" w:rsidRDefault="00B74D19" w:rsidP="00D846C8">
            <w:pPr>
              <w:widowControl/>
              <w:jc w:val="both"/>
              <w:rPr>
                <w:b/>
                <w:bCs/>
              </w:rPr>
            </w:pPr>
            <w:r>
              <w:t xml:space="preserve">the </w:t>
            </w:r>
            <w:r>
              <w:rPr>
                <w:b/>
                <w:bCs/>
              </w:rPr>
              <w:t>Offshore</w:t>
            </w:r>
            <w:r>
              <w:t xml:space="preserve"> </w:t>
            </w:r>
            <w:r>
              <w:rPr>
                <w:b/>
                <w:bCs/>
              </w:rPr>
              <w:t>Transmission Reinforcement Works</w:t>
            </w:r>
            <w:r>
              <w:t xml:space="preserve"> and </w:t>
            </w:r>
            <w:r>
              <w:rPr>
                <w:b/>
                <w:bCs/>
              </w:rPr>
              <w:t>Onshore Transmission Reinforcement Works</w:t>
            </w:r>
            <w:r>
              <w:t>.</w:t>
            </w:r>
          </w:p>
          <w:p w14:paraId="0983FAD0" w14:textId="77777777" w:rsidR="00B74D19" w:rsidRDefault="00B74D19" w:rsidP="00D846C8">
            <w:pPr>
              <w:widowControl/>
              <w:jc w:val="both"/>
              <w:rPr>
                <w:b/>
                <w:bCs/>
              </w:rPr>
            </w:pPr>
          </w:p>
        </w:tc>
      </w:tr>
      <w:tr w:rsidR="00B74D19" w:rsidRPr="00C74DAE" w14:paraId="358623C3" w14:textId="77777777" w:rsidTr="00B74D19">
        <w:tc>
          <w:tcPr>
            <w:tcW w:w="3804" w:type="dxa"/>
            <w:tcBorders>
              <w:top w:val="nil"/>
              <w:left w:val="nil"/>
              <w:bottom w:val="nil"/>
              <w:right w:val="nil"/>
            </w:tcBorders>
          </w:tcPr>
          <w:p w14:paraId="6DECC3ED" w14:textId="77777777" w:rsidR="00B74D19" w:rsidRPr="0032756E" w:rsidRDefault="00B74D19" w:rsidP="00D846C8">
            <w:pPr>
              <w:widowControl/>
            </w:pPr>
            <w:r w:rsidRPr="0032756E">
              <w:t>“Trigger Date”</w:t>
            </w:r>
          </w:p>
        </w:tc>
        <w:tc>
          <w:tcPr>
            <w:tcW w:w="4622" w:type="dxa"/>
            <w:gridSpan w:val="4"/>
            <w:tcBorders>
              <w:top w:val="nil"/>
              <w:left w:val="nil"/>
              <w:bottom w:val="nil"/>
              <w:right w:val="nil"/>
            </w:tcBorders>
          </w:tcPr>
          <w:p w14:paraId="2F2556CE" w14:textId="77777777" w:rsidR="00B74D19" w:rsidRPr="0032756E" w:rsidRDefault="00B74D19" w:rsidP="002B35DD">
            <w:pPr>
              <w:jc w:val="both"/>
            </w:pPr>
            <w:r w:rsidRPr="0032756E">
              <w:t xml:space="preserve">[date] as identified in accordance with the </w:t>
            </w:r>
            <w:r w:rsidRPr="0032756E">
              <w:rPr>
                <w:b/>
              </w:rPr>
              <w:t xml:space="preserve">User Commitment </w:t>
            </w:r>
            <w:r w:rsidR="00C74DAE" w:rsidRPr="0032756E">
              <w:rPr>
                <w:b/>
              </w:rPr>
              <w:t>M</w:t>
            </w:r>
            <w:r w:rsidRPr="0032756E">
              <w:rPr>
                <w:b/>
              </w:rPr>
              <w:t>ethodology</w:t>
            </w:r>
            <w:r w:rsidRPr="0032756E">
              <w:t>.</w:t>
            </w:r>
          </w:p>
          <w:p w14:paraId="467FF27B" w14:textId="77777777" w:rsidR="00B74D19" w:rsidRPr="0032756E" w:rsidRDefault="00B74D19" w:rsidP="00D846C8">
            <w:pPr>
              <w:widowControl/>
              <w:jc w:val="both"/>
            </w:pPr>
          </w:p>
        </w:tc>
      </w:tr>
      <w:tr w:rsidR="00B74D19" w14:paraId="5B31BC67" w14:textId="77777777" w:rsidTr="00B74D19">
        <w:tc>
          <w:tcPr>
            <w:tcW w:w="3804" w:type="dxa"/>
            <w:tcBorders>
              <w:top w:val="nil"/>
              <w:left w:val="nil"/>
              <w:bottom w:val="nil"/>
              <w:right w:val="nil"/>
            </w:tcBorders>
          </w:tcPr>
          <w:p w14:paraId="7A5D6918" w14:textId="77777777" w:rsidR="00B74D19" w:rsidRDefault="00B74D19" w:rsidP="00D846C8">
            <w:pPr>
              <w:widowControl/>
            </w:pPr>
            <w:r>
              <w:t>“User Data”</w:t>
            </w:r>
          </w:p>
          <w:p w14:paraId="4844D13D" w14:textId="77777777" w:rsidR="009805C5" w:rsidRDefault="009805C5" w:rsidP="00D846C8">
            <w:pPr>
              <w:widowControl/>
            </w:pPr>
          </w:p>
          <w:p w14:paraId="7616C9D3" w14:textId="131BF0FF" w:rsidR="009805C5" w:rsidRDefault="009805C5" w:rsidP="0029466F">
            <w:pPr>
              <w:widowControl/>
            </w:pPr>
          </w:p>
        </w:tc>
        <w:tc>
          <w:tcPr>
            <w:tcW w:w="4622" w:type="dxa"/>
            <w:gridSpan w:val="4"/>
            <w:tcBorders>
              <w:top w:val="nil"/>
              <w:left w:val="nil"/>
              <w:bottom w:val="nil"/>
              <w:right w:val="nil"/>
            </w:tcBorders>
          </w:tcPr>
          <w:p w14:paraId="7BFC882E" w14:textId="38F9288F" w:rsidR="000945A4" w:rsidRDefault="00B74D19" w:rsidP="00D846C8">
            <w:pPr>
              <w:widowControl/>
              <w:jc w:val="both"/>
            </w:pPr>
            <w:r>
              <w:t>the data set out in Appendix O.</w:t>
            </w:r>
          </w:p>
          <w:p w14:paraId="1BFD3046" w14:textId="77777777" w:rsidR="00B74D19" w:rsidRDefault="00B74D19" w:rsidP="0029466F">
            <w:pPr>
              <w:widowControl/>
              <w:jc w:val="both"/>
            </w:pPr>
          </w:p>
        </w:tc>
      </w:tr>
      <w:tr w:rsidR="0029466F" w14:paraId="724CA639" w14:textId="77777777" w:rsidTr="00B74D19">
        <w:tc>
          <w:tcPr>
            <w:tcW w:w="3804" w:type="dxa"/>
            <w:tcBorders>
              <w:top w:val="nil"/>
              <w:left w:val="nil"/>
              <w:bottom w:val="nil"/>
              <w:right w:val="nil"/>
            </w:tcBorders>
          </w:tcPr>
          <w:p w14:paraId="5CBFB34F" w14:textId="77777777" w:rsidR="0029466F" w:rsidRDefault="0029466F" w:rsidP="0029466F">
            <w:pPr>
              <w:widowControl/>
            </w:pPr>
            <w:r w:rsidRPr="00483784">
              <w:t>“User Progression Milestones”</w:t>
            </w:r>
          </w:p>
          <w:p w14:paraId="7B38E56E" w14:textId="77777777" w:rsidR="0029466F" w:rsidRDefault="0029466F" w:rsidP="00D846C8">
            <w:pPr>
              <w:widowControl/>
            </w:pPr>
          </w:p>
        </w:tc>
        <w:tc>
          <w:tcPr>
            <w:tcW w:w="4622" w:type="dxa"/>
            <w:gridSpan w:val="4"/>
            <w:tcBorders>
              <w:top w:val="nil"/>
              <w:left w:val="nil"/>
              <w:bottom w:val="nil"/>
              <w:right w:val="nil"/>
            </w:tcBorders>
          </w:tcPr>
          <w:p w14:paraId="223FA123" w14:textId="77777777" w:rsidR="0029466F" w:rsidRDefault="0029466F" w:rsidP="0029466F">
            <w:pPr>
              <w:widowControl/>
              <w:jc w:val="both"/>
            </w:pPr>
            <w:r>
              <w:t xml:space="preserve">the </w:t>
            </w:r>
            <w:r w:rsidRPr="00483784">
              <w:rPr>
                <w:rFonts w:eastAsia="Arial"/>
              </w:rPr>
              <w:t xml:space="preserve">milestones (applied in accordance with </w:t>
            </w:r>
            <w:r w:rsidRPr="00483784">
              <w:rPr>
                <w:rFonts w:eastAsia="Arial"/>
                <w:b/>
                <w:bCs/>
              </w:rPr>
              <w:t>CUSC</w:t>
            </w:r>
            <w:r w:rsidRPr="00483784">
              <w:rPr>
                <w:rFonts w:eastAsia="Arial"/>
              </w:rPr>
              <w:t xml:space="preserve"> Section 16) for the </w:t>
            </w:r>
            <w:r w:rsidRPr="00483784">
              <w:rPr>
                <w:rFonts w:eastAsia="Arial"/>
                <w:b/>
                <w:bCs/>
              </w:rPr>
              <w:t xml:space="preserve">User’s </w:t>
            </w:r>
            <w:r w:rsidRPr="00483784">
              <w:rPr>
                <w:rFonts w:eastAsia="Arial"/>
              </w:rPr>
              <w:t xml:space="preserve">project (excluding any </w:t>
            </w:r>
            <w:r w:rsidRPr="00483784">
              <w:rPr>
                <w:rFonts w:eastAsia="Arial"/>
                <w:b/>
                <w:bCs/>
              </w:rPr>
              <w:t>OTSDUW</w:t>
            </w:r>
            <w:r w:rsidRPr="00483784">
              <w:rPr>
                <w:rFonts w:eastAsia="Arial"/>
              </w:rPr>
              <w:t>) as</w:t>
            </w:r>
            <w:r w:rsidRPr="00483784">
              <w:rPr>
                <w:rFonts w:eastAsia="Arial"/>
                <w:b/>
                <w:bCs/>
              </w:rPr>
              <w:t xml:space="preserve"> </w:t>
            </w:r>
            <w:r w:rsidRPr="00483784">
              <w:rPr>
                <w:rFonts w:eastAsia="Arial"/>
              </w:rPr>
              <w:t xml:space="preserve">set out in Appendix Q of this </w:t>
            </w:r>
            <w:r w:rsidRPr="00483784">
              <w:rPr>
                <w:rFonts w:eastAsia="Arial"/>
                <w:b/>
                <w:bCs/>
              </w:rPr>
              <w:t>Construction Agreement</w:t>
            </w:r>
            <w:r>
              <w:rPr>
                <w:rFonts w:eastAsia="Arial"/>
                <w:b/>
                <w:bCs/>
              </w:rPr>
              <w:t>.</w:t>
            </w:r>
          </w:p>
          <w:p w14:paraId="50C6B64E" w14:textId="77777777" w:rsidR="0029466F" w:rsidRPr="001E7003" w:rsidRDefault="0029466F" w:rsidP="001E7003">
            <w:pPr>
              <w:widowControl/>
              <w:jc w:val="both"/>
            </w:pPr>
          </w:p>
        </w:tc>
      </w:tr>
      <w:tr w:rsidR="00B74D19" w14:paraId="5D2AC486" w14:textId="77777777" w:rsidTr="00B74D19">
        <w:tc>
          <w:tcPr>
            <w:tcW w:w="3804" w:type="dxa"/>
            <w:tcBorders>
              <w:top w:val="nil"/>
              <w:left w:val="nil"/>
              <w:bottom w:val="nil"/>
              <w:right w:val="nil"/>
            </w:tcBorders>
          </w:tcPr>
          <w:p w14:paraId="1E15A67E" w14:textId="77777777" w:rsidR="00B74D19" w:rsidRDefault="00B74D19" w:rsidP="00D846C8">
            <w:pPr>
              <w:widowControl/>
            </w:pPr>
            <w:r>
              <w:t>“User’s Works”</w:t>
            </w:r>
          </w:p>
        </w:tc>
        <w:tc>
          <w:tcPr>
            <w:tcW w:w="4622" w:type="dxa"/>
            <w:gridSpan w:val="4"/>
            <w:tcBorders>
              <w:top w:val="nil"/>
              <w:left w:val="nil"/>
              <w:bottom w:val="nil"/>
              <w:right w:val="nil"/>
            </w:tcBorders>
          </w:tcPr>
          <w:p w14:paraId="3FA0F8E7" w14:textId="77777777" w:rsidR="001E7003" w:rsidRPr="001E7003" w:rsidRDefault="001E7003" w:rsidP="001E7003">
            <w:pPr>
              <w:widowControl/>
              <w:jc w:val="both"/>
              <w:rPr>
                <w:b/>
                <w:bCs/>
              </w:rPr>
            </w:pPr>
            <w:r w:rsidRPr="001E7003">
              <w:t xml:space="preserve">those works necessary for installation of the </w:t>
            </w:r>
            <w:r w:rsidRPr="001E7003">
              <w:rPr>
                <w:b/>
                <w:bCs/>
              </w:rPr>
              <w:t>User’s Equipment</w:t>
            </w:r>
            <w:r w:rsidRPr="001E7003">
              <w:t xml:space="preserve"> which are </w:t>
            </w:r>
            <w:r w:rsidRPr="001E7003">
              <w:lastRenderedPageBreak/>
              <w:t>specified in Appendix I</w:t>
            </w:r>
            <w:r w:rsidRPr="001E7003">
              <w:rPr>
                <w:rStyle w:val="DeltaViewInsertion"/>
                <w:color w:val="auto"/>
                <w:u w:val="none"/>
              </w:rPr>
              <w:t xml:space="preserve"> [(Part 1)]</w:t>
            </w:r>
            <w:r w:rsidRPr="001E7003">
              <w:t xml:space="preserve"> to this </w:t>
            </w:r>
            <w:r w:rsidRPr="001E7003">
              <w:rPr>
                <w:b/>
                <w:bCs/>
              </w:rPr>
              <w:t>Construction</w:t>
            </w:r>
            <w:r w:rsidRPr="001E7003">
              <w:t xml:space="preserve"> </w:t>
            </w:r>
            <w:r w:rsidRPr="001E7003">
              <w:rPr>
                <w:b/>
                <w:bCs/>
              </w:rPr>
              <w:t>Agreement</w:t>
            </w:r>
            <w:r w:rsidRPr="001E7003">
              <w:rPr>
                <w:rStyle w:val="DeltaViewInsertion"/>
                <w:color w:val="auto"/>
                <w:u w:val="none"/>
              </w:rPr>
              <w:t xml:space="preserve"> [and </w:t>
            </w:r>
            <w:r w:rsidRPr="001E7003">
              <w:rPr>
                <w:rStyle w:val="DeltaViewInsertion"/>
                <w:b/>
                <w:bCs/>
                <w:color w:val="auto"/>
                <w:u w:val="none"/>
              </w:rPr>
              <w:t>OTSDUW</w:t>
            </w:r>
            <w:r w:rsidRPr="001E7003">
              <w:rPr>
                <w:rStyle w:val="DeltaViewInsertion"/>
                <w:color w:val="auto"/>
                <w:u w:val="none"/>
              </w:rPr>
              <w:t xml:space="preserve"> </w:t>
            </w:r>
            <w:bookmarkStart w:id="55" w:name="_DV_C36"/>
            <w:r w:rsidRPr="001E7003">
              <w:rPr>
                <w:rStyle w:val="DeltaViewInsertion"/>
                <w:color w:val="auto"/>
                <w:u w:val="none"/>
              </w:rPr>
              <w:t>[</w:t>
            </w:r>
            <w:bookmarkEnd w:id="55"/>
            <w:r w:rsidRPr="001E7003">
              <w:rPr>
                <w:rStyle w:val="DeltaViewInsertion"/>
                <w:color w:val="auto"/>
                <w:u w:val="none"/>
              </w:rPr>
              <w:t xml:space="preserve">subject to Clause [1.4] of this </w:t>
            </w:r>
            <w:r w:rsidRPr="001E7003">
              <w:rPr>
                <w:rStyle w:val="DeltaViewInsertion"/>
                <w:b/>
                <w:bCs/>
                <w:color w:val="auto"/>
                <w:u w:val="none"/>
              </w:rPr>
              <w:t>Construction Agreement</w:t>
            </w:r>
            <w:bookmarkStart w:id="56" w:name="_DV_C37"/>
            <w:r w:rsidRPr="000E7EDF">
              <w:rPr>
                <w:rStyle w:val="DeltaViewInsertion"/>
                <w:rFonts w:ascii="Garamond MT" w:hAnsi="Garamond MT" w:cs="Garamond MT"/>
                <w:bCs/>
                <w:color w:val="auto"/>
                <w:sz w:val="20"/>
                <w:szCs w:val="20"/>
                <w:u w:val="none"/>
                <w:vertAlign w:val="superscript"/>
              </w:rPr>
              <w:t>1</w:t>
            </w:r>
            <w:r w:rsidRPr="000E7EDF">
              <w:rPr>
                <w:rStyle w:val="DeltaViewInsertion"/>
                <w:rFonts w:ascii="Garamond MT" w:hAnsi="Garamond MT" w:cs="Garamond MT"/>
                <w:bCs/>
                <w:color w:val="auto"/>
                <w:sz w:val="20"/>
                <w:szCs w:val="20"/>
                <w:u w:val="none"/>
                <w:vertAlign w:val="superscript"/>
              </w:rPr>
              <w:footnoteReference w:customMarkFollows="1" w:id="14"/>
              <w:t>3</w:t>
            </w:r>
            <w:bookmarkEnd w:id="56"/>
            <w:r w:rsidRPr="001E7003">
              <w:rPr>
                <w:rStyle w:val="DeltaViewInsertion"/>
                <w:color w:val="auto"/>
                <w:u w:val="none"/>
              </w:rPr>
              <w:t>]</w:t>
            </w:r>
            <w:r w:rsidRPr="001E7003">
              <w:rPr>
                <w:b/>
                <w:bCs/>
              </w:rPr>
              <w:t>.</w:t>
            </w:r>
          </w:p>
          <w:p w14:paraId="1D799A8D" w14:textId="77777777" w:rsidR="00B74D19" w:rsidRDefault="00B74D19" w:rsidP="001E7003">
            <w:pPr>
              <w:widowControl/>
              <w:jc w:val="both"/>
              <w:rPr>
                <w:b/>
                <w:bCs/>
              </w:rPr>
            </w:pPr>
          </w:p>
        </w:tc>
      </w:tr>
      <w:tr w:rsidR="00B74D19" w14:paraId="1DDA2623" w14:textId="77777777" w:rsidTr="00B74D19">
        <w:tc>
          <w:tcPr>
            <w:tcW w:w="3804" w:type="dxa"/>
            <w:tcBorders>
              <w:top w:val="nil"/>
              <w:left w:val="nil"/>
              <w:bottom w:val="nil"/>
              <w:right w:val="nil"/>
            </w:tcBorders>
          </w:tcPr>
          <w:p w14:paraId="4CC23673" w14:textId="77777777" w:rsidR="00B74D19" w:rsidRDefault="00B74D19" w:rsidP="00D846C8">
            <w:pPr>
              <w:widowControl/>
            </w:pPr>
            <w:r>
              <w:lastRenderedPageBreak/>
              <w:t>“Wider Transmission Reinforcement Works”</w:t>
            </w:r>
          </w:p>
        </w:tc>
        <w:tc>
          <w:tcPr>
            <w:tcW w:w="4622" w:type="dxa"/>
            <w:gridSpan w:val="4"/>
            <w:tcBorders>
              <w:top w:val="nil"/>
              <w:left w:val="nil"/>
              <w:bottom w:val="nil"/>
              <w:right w:val="nil"/>
            </w:tcBorders>
          </w:tcPr>
          <w:p w14:paraId="51AFB796" w14:textId="77777777" w:rsidR="00B74D19" w:rsidRDefault="00B74D19" w:rsidP="00D846C8">
            <w:pPr>
              <w:widowControl/>
              <w:jc w:val="both"/>
              <w:rPr>
                <w:b/>
                <w:bCs/>
              </w:rPr>
            </w:pPr>
            <w:r>
              <w:t xml:space="preserve">those </w:t>
            </w:r>
            <w:r>
              <w:rPr>
                <w:b/>
                <w:bCs/>
              </w:rPr>
              <w:t>Onshore</w:t>
            </w:r>
            <w:r>
              <w:t xml:space="preserve"> </w:t>
            </w:r>
            <w:r>
              <w:rPr>
                <w:b/>
                <w:bCs/>
              </w:rPr>
              <w:t xml:space="preserve">Transmission Reinforcement Works </w:t>
            </w:r>
            <w:r>
              <w:t xml:space="preserve">which are specified in Appendix H1 Part 2 to this </w:t>
            </w:r>
            <w:r>
              <w:rPr>
                <w:b/>
                <w:bCs/>
              </w:rPr>
              <w:t>Construction</w:t>
            </w:r>
            <w:r>
              <w:t xml:space="preserve"> </w:t>
            </w:r>
            <w:r>
              <w:rPr>
                <w:b/>
                <w:bCs/>
              </w:rPr>
              <w:t xml:space="preserve">Agreement </w:t>
            </w:r>
            <w:r>
              <w:t>where Part 2.1</w:t>
            </w:r>
            <w:r>
              <w:rPr>
                <w:b/>
                <w:bCs/>
              </w:rPr>
              <w:t xml:space="preserve"> </w:t>
            </w:r>
            <w:r>
              <w:t xml:space="preserve">is works required for the </w:t>
            </w:r>
            <w:r>
              <w:rPr>
                <w:b/>
                <w:bCs/>
              </w:rPr>
              <w:t>User</w:t>
            </w:r>
            <w:r>
              <w:t xml:space="preserve"> and Part 2.2 is works required for wider system reasons.</w:t>
            </w:r>
          </w:p>
          <w:p w14:paraId="5D22DF37" w14:textId="77777777" w:rsidR="00B74D19" w:rsidRDefault="00B74D19" w:rsidP="00D846C8">
            <w:pPr>
              <w:widowControl/>
              <w:jc w:val="both"/>
              <w:rPr>
                <w:b/>
                <w:bCs/>
              </w:rPr>
            </w:pPr>
          </w:p>
        </w:tc>
      </w:tr>
      <w:tr w:rsidR="00B74D19" w14:paraId="1C4DBAF0" w14:textId="77777777" w:rsidTr="00B74D19">
        <w:tc>
          <w:tcPr>
            <w:tcW w:w="3804" w:type="dxa"/>
            <w:tcBorders>
              <w:top w:val="nil"/>
              <w:left w:val="nil"/>
              <w:bottom w:val="nil"/>
              <w:right w:val="nil"/>
            </w:tcBorders>
          </w:tcPr>
          <w:p w14:paraId="54F5C86F" w14:textId="77777777" w:rsidR="00B74D19" w:rsidRDefault="00B74D19" w:rsidP="00D846C8">
            <w:pPr>
              <w:widowControl/>
            </w:pPr>
            <w:r>
              <w:t>“Works”</w:t>
            </w:r>
          </w:p>
        </w:tc>
        <w:tc>
          <w:tcPr>
            <w:tcW w:w="4622" w:type="dxa"/>
            <w:gridSpan w:val="4"/>
            <w:tcBorders>
              <w:top w:val="nil"/>
              <w:left w:val="nil"/>
              <w:bottom w:val="nil"/>
              <w:right w:val="nil"/>
            </w:tcBorders>
          </w:tcPr>
          <w:p w14:paraId="74171B3E" w14:textId="77777777" w:rsidR="00B74D19" w:rsidRDefault="00B74D19" w:rsidP="00D846C8">
            <w:pPr>
              <w:widowControl/>
              <w:jc w:val="both"/>
              <w:rPr>
                <w:b/>
                <w:bCs/>
              </w:rPr>
            </w:pPr>
            <w:r>
              <w:t xml:space="preserve">the </w:t>
            </w:r>
            <w:r>
              <w:rPr>
                <w:b/>
                <w:bCs/>
              </w:rPr>
              <w:t>Construction Works</w:t>
            </w:r>
            <w:r>
              <w:t xml:space="preserve"> and the </w:t>
            </w:r>
            <w:r>
              <w:rPr>
                <w:b/>
                <w:bCs/>
              </w:rPr>
              <w:t>User’s Works.</w:t>
            </w:r>
          </w:p>
          <w:p w14:paraId="357D2052" w14:textId="77777777" w:rsidR="00B74D19" w:rsidRDefault="00B74D19" w:rsidP="00D846C8">
            <w:pPr>
              <w:widowControl/>
              <w:jc w:val="both"/>
              <w:rPr>
                <w:b/>
                <w:bCs/>
              </w:rPr>
            </w:pPr>
          </w:p>
        </w:tc>
      </w:tr>
      <w:tr w:rsidR="00B74D19" w14:paraId="6FA67E4C" w14:textId="77777777" w:rsidTr="00B74D19">
        <w:trPr>
          <w:gridAfter w:val="1"/>
          <w:wAfter w:w="34" w:type="dxa"/>
          <w:trHeight w:val="828"/>
        </w:trPr>
        <w:tc>
          <w:tcPr>
            <w:tcW w:w="8392" w:type="dxa"/>
            <w:gridSpan w:val="4"/>
            <w:tcBorders>
              <w:top w:val="nil"/>
              <w:left w:val="nil"/>
              <w:bottom w:val="nil"/>
              <w:right w:val="nil"/>
            </w:tcBorders>
          </w:tcPr>
          <w:p w14:paraId="6D095829" w14:textId="77777777" w:rsidR="00B74D19" w:rsidRDefault="00B74D19" w:rsidP="00D846C8">
            <w:pPr>
              <w:pStyle w:val="clauseindent"/>
              <w:widowControl/>
              <w:ind w:left="0"/>
              <w:jc w:val="both"/>
              <w:rPr>
                <w:rFonts w:ascii="Arial" w:hAnsi="Arial" w:cs="Arial"/>
                <w:i/>
                <w:iCs/>
              </w:rPr>
            </w:pPr>
            <w:r>
              <w:rPr>
                <w:rFonts w:ascii="Arial" w:hAnsi="Arial" w:cs="Arial"/>
                <w:i/>
                <w:iCs/>
              </w:rPr>
              <w:t xml:space="preserve">Users in the capacity of a Directly Connected Power Station or Embedded Power Station (other than those who are a BELLA) insert the </w:t>
            </w:r>
            <w:proofErr w:type="gramStart"/>
            <w:r>
              <w:rPr>
                <w:rFonts w:ascii="Arial" w:hAnsi="Arial" w:cs="Arial"/>
                <w:i/>
                <w:iCs/>
              </w:rPr>
              <w:t>following</w:t>
            </w:r>
            <w:proofErr w:type="gramEnd"/>
            <w:r>
              <w:rPr>
                <w:rFonts w:ascii="Arial" w:hAnsi="Arial" w:cs="Arial"/>
                <w:i/>
                <w:iCs/>
              </w:rPr>
              <w:t xml:space="preserve"> </w:t>
            </w:r>
          </w:p>
          <w:p w14:paraId="1A8807F8" w14:textId="77777777" w:rsidR="00B74D19" w:rsidRDefault="00B74D19" w:rsidP="00D846C8">
            <w:pPr>
              <w:widowControl/>
              <w:jc w:val="both"/>
              <w:rPr>
                <w:i/>
                <w:iCs/>
              </w:rPr>
            </w:pPr>
          </w:p>
        </w:tc>
      </w:tr>
      <w:tr w:rsidR="00B74D19" w14:paraId="4AE83141" w14:textId="77777777" w:rsidTr="00B74D19">
        <w:trPr>
          <w:gridAfter w:val="1"/>
          <w:wAfter w:w="34" w:type="dxa"/>
          <w:trHeight w:val="828"/>
        </w:trPr>
        <w:tc>
          <w:tcPr>
            <w:tcW w:w="4196" w:type="dxa"/>
            <w:gridSpan w:val="3"/>
            <w:tcBorders>
              <w:top w:val="nil"/>
              <w:left w:val="nil"/>
              <w:bottom w:val="nil"/>
              <w:right w:val="nil"/>
            </w:tcBorders>
          </w:tcPr>
          <w:p w14:paraId="61481534" w14:textId="77777777" w:rsidR="00B74D19" w:rsidRDefault="00B74D19" w:rsidP="00D846C8">
            <w:pPr>
              <w:widowControl/>
              <w:rPr>
                <w:b/>
                <w:bCs/>
              </w:rPr>
            </w:pPr>
            <w:r>
              <w:rPr>
                <w:b/>
                <w:bCs/>
              </w:rPr>
              <w:t>Notice of Intent</w:t>
            </w:r>
          </w:p>
        </w:tc>
        <w:tc>
          <w:tcPr>
            <w:tcW w:w="4196" w:type="dxa"/>
            <w:tcBorders>
              <w:top w:val="nil"/>
              <w:left w:val="nil"/>
              <w:bottom w:val="nil"/>
              <w:right w:val="nil"/>
            </w:tcBorders>
          </w:tcPr>
          <w:p w14:paraId="256265CD" w14:textId="77777777" w:rsidR="00B74D19" w:rsidRDefault="00B74D19" w:rsidP="00D846C8">
            <w:pPr>
              <w:widowControl/>
            </w:pPr>
            <w:r>
              <w:t xml:space="preserve">the notice issued by </w:t>
            </w:r>
            <w:r>
              <w:rPr>
                <w:b/>
                <w:bCs/>
              </w:rPr>
              <w:t>The Company</w:t>
            </w:r>
            <w:r>
              <w:t xml:space="preserve"> pursuant to Clause 7.4.4</w:t>
            </w:r>
          </w:p>
        </w:tc>
      </w:tr>
      <w:tr w:rsidR="00B74D19" w14:paraId="61658B4B" w14:textId="77777777" w:rsidTr="00B74D19">
        <w:trPr>
          <w:gridAfter w:val="1"/>
          <w:wAfter w:w="34" w:type="dxa"/>
          <w:trHeight w:val="828"/>
        </w:trPr>
        <w:tc>
          <w:tcPr>
            <w:tcW w:w="4196" w:type="dxa"/>
            <w:gridSpan w:val="3"/>
            <w:tcBorders>
              <w:top w:val="nil"/>
              <w:left w:val="nil"/>
              <w:bottom w:val="nil"/>
              <w:right w:val="nil"/>
            </w:tcBorders>
          </w:tcPr>
          <w:p w14:paraId="48B664E7" w14:textId="77777777" w:rsidR="00B74D19" w:rsidRDefault="00B74D19" w:rsidP="00D846C8">
            <w:pPr>
              <w:widowControl/>
              <w:rPr>
                <w:b/>
                <w:bCs/>
              </w:rPr>
            </w:pPr>
            <w:r>
              <w:rPr>
                <w:b/>
                <w:bCs/>
              </w:rPr>
              <w:t>[Notice of Reduction</w:t>
            </w:r>
          </w:p>
        </w:tc>
        <w:tc>
          <w:tcPr>
            <w:tcW w:w="4196" w:type="dxa"/>
            <w:tcBorders>
              <w:top w:val="nil"/>
              <w:left w:val="nil"/>
              <w:bottom w:val="nil"/>
              <w:right w:val="nil"/>
            </w:tcBorders>
          </w:tcPr>
          <w:p w14:paraId="1849C70A" w14:textId="77777777" w:rsidR="00B74D19" w:rsidRDefault="00B74D19" w:rsidP="00D846C8">
            <w:pPr>
              <w:widowControl/>
              <w:rPr>
                <w:b/>
                <w:bCs/>
              </w:rPr>
            </w:pPr>
            <w:r>
              <w:t xml:space="preserve">the notice issued by </w:t>
            </w:r>
            <w:r>
              <w:rPr>
                <w:b/>
                <w:bCs/>
              </w:rPr>
              <w:t>The Company</w:t>
            </w:r>
            <w:r>
              <w:t xml:space="preserve"> pursuant to Clause 7.4.7 including a revised Appendix C specifying the revised</w:t>
            </w:r>
            <w:r>
              <w:rPr>
                <w:b/>
                <w:bCs/>
              </w:rPr>
              <w:t xml:space="preserve"> Transmission Entry Capacity.] </w:t>
            </w:r>
          </w:p>
        </w:tc>
      </w:tr>
      <w:tr w:rsidR="00B74D19" w14:paraId="0D39B5D6" w14:textId="77777777" w:rsidTr="00B74D19">
        <w:trPr>
          <w:gridAfter w:val="1"/>
          <w:wAfter w:w="34" w:type="dxa"/>
          <w:trHeight w:val="828"/>
        </w:trPr>
        <w:tc>
          <w:tcPr>
            <w:tcW w:w="4196" w:type="dxa"/>
            <w:gridSpan w:val="3"/>
            <w:tcBorders>
              <w:top w:val="nil"/>
              <w:left w:val="nil"/>
              <w:bottom w:val="nil"/>
              <w:right w:val="nil"/>
            </w:tcBorders>
          </w:tcPr>
          <w:p w14:paraId="0F9DB316" w14:textId="77777777" w:rsidR="00B74D19" w:rsidRDefault="00B74D19" w:rsidP="00D846C8">
            <w:pPr>
              <w:widowControl/>
              <w:rPr>
                <w:b/>
                <w:bCs/>
              </w:rPr>
            </w:pPr>
            <w:r>
              <w:rPr>
                <w:b/>
                <w:bCs/>
              </w:rPr>
              <w:t>Preliminary Request</w:t>
            </w:r>
          </w:p>
        </w:tc>
        <w:tc>
          <w:tcPr>
            <w:tcW w:w="4196" w:type="dxa"/>
            <w:tcBorders>
              <w:top w:val="nil"/>
              <w:left w:val="nil"/>
              <w:bottom w:val="nil"/>
              <w:right w:val="nil"/>
            </w:tcBorders>
          </w:tcPr>
          <w:p w14:paraId="2FEC099E" w14:textId="77777777" w:rsidR="00B74D19" w:rsidRDefault="00B74D19" w:rsidP="00D846C8">
            <w:pPr>
              <w:widowControl/>
            </w:pPr>
            <w:r>
              <w:t xml:space="preserve">the request issued by </w:t>
            </w:r>
            <w:r>
              <w:rPr>
                <w:b/>
                <w:bCs/>
              </w:rPr>
              <w:t>The Company</w:t>
            </w:r>
            <w:r>
              <w:t xml:space="preserve"> pursuant to Clause 7.4.1</w:t>
            </w:r>
          </w:p>
        </w:tc>
      </w:tr>
      <w:tr w:rsidR="00B74D19" w14:paraId="4DFACBE9" w14:textId="77777777" w:rsidTr="00B74D19">
        <w:trPr>
          <w:gridAfter w:val="1"/>
          <w:wAfter w:w="34" w:type="dxa"/>
          <w:trHeight w:val="828"/>
        </w:trPr>
        <w:tc>
          <w:tcPr>
            <w:tcW w:w="4196" w:type="dxa"/>
            <w:gridSpan w:val="3"/>
            <w:tcBorders>
              <w:top w:val="nil"/>
              <w:left w:val="nil"/>
              <w:bottom w:val="nil"/>
              <w:right w:val="nil"/>
            </w:tcBorders>
          </w:tcPr>
          <w:p w14:paraId="7A01987F" w14:textId="77777777" w:rsidR="00B74D19" w:rsidRDefault="00B74D19" w:rsidP="00D846C8">
            <w:pPr>
              <w:widowControl/>
              <w:rPr>
                <w:b/>
                <w:bCs/>
              </w:rPr>
            </w:pPr>
            <w:r>
              <w:rPr>
                <w:b/>
                <w:bCs/>
              </w:rPr>
              <w:t>[Reduction Fee</w:t>
            </w:r>
          </w:p>
        </w:tc>
        <w:tc>
          <w:tcPr>
            <w:tcW w:w="4196" w:type="dxa"/>
            <w:tcBorders>
              <w:top w:val="nil"/>
              <w:left w:val="nil"/>
              <w:bottom w:val="nil"/>
              <w:right w:val="nil"/>
            </w:tcBorders>
          </w:tcPr>
          <w:p w14:paraId="2A444476" w14:textId="77777777" w:rsidR="00B74D19" w:rsidRDefault="00B74D19" w:rsidP="00D846C8">
            <w:pPr>
              <w:widowControl/>
            </w:pPr>
            <w:r>
              <w:t xml:space="preserve">the fee payable by the </w:t>
            </w:r>
            <w:r>
              <w:rPr>
                <w:b/>
                <w:bCs/>
              </w:rPr>
              <w:t>User</w:t>
            </w:r>
            <w:r>
              <w:t xml:space="preserve"> to </w:t>
            </w:r>
            <w:r>
              <w:rPr>
                <w:b/>
                <w:bCs/>
              </w:rPr>
              <w:t>The Company</w:t>
            </w:r>
            <w:r>
              <w:t xml:space="preserve"> in respect of the agreement to vary issued pursuant to Clause 7.4.9 such fee being calculated on the same basis as that set out  in the </w:t>
            </w:r>
            <w:r>
              <w:rPr>
                <w:b/>
                <w:bCs/>
              </w:rPr>
              <w:t>Charging Statements</w:t>
            </w:r>
            <w:r>
              <w:t xml:space="preserve"> as payable on a payment of actual costs basis in respect of a </w:t>
            </w:r>
            <w:r>
              <w:rPr>
                <w:b/>
                <w:bCs/>
              </w:rPr>
              <w:t>Modification Application</w:t>
            </w:r>
            <w:r>
              <w:t>.]</w:t>
            </w:r>
          </w:p>
          <w:p w14:paraId="18033451" w14:textId="77777777" w:rsidR="00B74D19" w:rsidRDefault="00B74D19" w:rsidP="00D846C8">
            <w:pPr>
              <w:widowControl/>
            </w:pPr>
          </w:p>
        </w:tc>
      </w:tr>
    </w:tbl>
    <w:p w14:paraId="296D843C" w14:textId="77777777" w:rsidR="0031133E" w:rsidRDefault="0031133E" w:rsidP="00D846C8">
      <w:pPr>
        <w:pStyle w:val="Heading3"/>
        <w:widowControl/>
        <w:numPr>
          <w:ilvl w:val="2"/>
          <w:numId w:val="0"/>
        </w:numPr>
        <w:tabs>
          <w:tab w:val="num" w:pos="720"/>
          <w:tab w:val="num" w:pos="1560"/>
        </w:tabs>
        <w:ind w:left="1560" w:hanging="851"/>
        <w:jc w:val="both"/>
        <w:rPr>
          <w:rFonts w:ascii="Arial" w:hAnsi="Arial" w:cs="Arial"/>
        </w:rPr>
      </w:pPr>
      <w:bookmarkStart w:id="58" w:name="_DV_M33"/>
      <w:bookmarkEnd w:id="58"/>
    </w:p>
    <w:p w14:paraId="6976BC6C" w14:textId="77777777" w:rsidR="00D846C8" w:rsidRDefault="0031133E" w:rsidP="00D846C8">
      <w:pPr>
        <w:pStyle w:val="Heading3"/>
        <w:widowControl/>
        <w:numPr>
          <w:ilvl w:val="2"/>
          <w:numId w:val="0"/>
        </w:numPr>
        <w:tabs>
          <w:tab w:val="num" w:pos="720"/>
          <w:tab w:val="num" w:pos="1560"/>
        </w:tabs>
        <w:ind w:left="1560" w:hanging="851"/>
        <w:jc w:val="both"/>
        <w:rPr>
          <w:rFonts w:ascii="Arial" w:hAnsi="Arial" w:cs="Arial"/>
        </w:rPr>
      </w:pPr>
      <w:r>
        <w:rPr>
          <w:rFonts w:ascii="Arial" w:hAnsi="Arial" w:cs="Arial"/>
        </w:rPr>
        <w:t>1.2.1</w:t>
      </w:r>
      <w:r>
        <w:rPr>
          <w:rFonts w:ascii="Arial" w:hAnsi="Arial" w:cs="Arial"/>
        </w:rPr>
        <w:tab/>
      </w:r>
      <w:r w:rsidR="00D846C8">
        <w:rPr>
          <w:rFonts w:ascii="Arial" w:hAnsi="Arial" w:cs="Arial"/>
        </w:rPr>
        <w:t xml:space="preserve">The nature, extent of and the timescales associated with the </w:t>
      </w:r>
      <w:r w:rsidR="00D846C8">
        <w:rPr>
          <w:rFonts w:ascii="Arial" w:hAnsi="Arial" w:cs="Arial"/>
          <w:b/>
          <w:bCs/>
        </w:rPr>
        <w:t>Onshore</w:t>
      </w:r>
      <w:r w:rsidR="00D846C8">
        <w:rPr>
          <w:rFonts w:ascii="Arial" w:hAnsi="Arial" w:cs="Arial"/>
        </w:rPr>
        <w:t xml:space="preserve"> </w:t>
      </w:r>
      <w:r w:rsidR="00D846C8">
        <w:rPr>
          <w:rFonts w:ascii="Arial" w:hAnsi="Arial" w:cs="Arial"/>
          <w:b/>
          <w:bCs/>
        </w:rPr>
        <w:t xml:space="preserve">Construction Works </w:t>
      </w:r>
      <w:r w:rsidR="00D846C8">
        <w:rPr>
          <w:rFonts w:ascii="Arial" w:hAnsi="Arial" w:cs="Arial"/>
        </w:rPr>
        <w:t>are based on the</w:t>
      </w:r>
      <w:r w:rsidR="00D846C8">
        <w:rPr>
          <w:rFonts w:ascii="Arial" w:hAnsi="Arial" w:cs="Arial"/>
          <w:b/>
          <w:bCs/>
        </w:rPr>
        <w:t xml:space="preserve"> Offshore Works Assumptions </w:t>
      </w:r>
      <w:r w:rsidR="00D846C8">
        <w:rPr>
          <w:rFonts w:ascii="Arial" w:hAnsi="Arial" w:cs="Arial"/>
          <w:b/>
          <w:bCs/>
          <w:i/>
          <w:iCs/>
        </w:rPr>
        <w:t xml:space="preserve"> </w:t>
      </w:r>
      <w:bookmarkStart w:id="59" w:name="_DV_M34"/>
      <w:bookmarkEnd w:id="59"/>
      <w:r w:rsidR="00D846C8">
        <w:rPr>
          <w:rFonts w:ascii="Arial" w:hAnsi="Arial" w:cs="Arial"/>
        </w:rPr>
        <w:t xml:space="preserve">and </w:t>
      </w:r>
      <w:r w:rsidR="00D846C8">
        <w:rPr>
          <w:rFonts w:ascii="Arial" w:hAnsi="Arial" w:cs="Arial"/>
          <w:b/>
          <w:bCs/>
        </w:rPr>
        <w:t>User Data.</w:t>
      </w:r>
    </w:p>
    <w:p w14:paraId="0B277825" w14:textId="77777777" w:rsidR="00D846C8" w:rsidRDefault="0031133E" w:rsidP="00D846C8">
      <w:pPr>
        <w:pStyle w:val="Heading3"/>
        <w:widowControl/>
        <w:numPr>
          <w:ilvl w:val="2"/>
          <w:numId w:val="0"/>
        </w:numPr>
        <w:tabs>
          <w:tab w:val="num" w:pos="720"/>
          <w:tab w:val="num" w:pos="851"/>
          <w:tab w:val="left" w:pos="1560"/>
        </w:tabs>
        <w:ind w:left="1560" w:hanging="851"/>
        <w:jc w:val="both"/>
        <w:rPr>
          <w:rFonts w:ascii="Arial" w:hAnsi="Arial" w:cs="Arial"/>
        </w:rPr>
      </w:pPr>
      <w:bookmarkStart w:id="60" w:name="_DV_M35"/>
      <w:bookmarkEnd w:id="60"/>
      <w:r>
        <w:rPr>
          <w:rFonts w:ascii="Arial" w:hAnsi="Arial" w:cs="Arial"/>
        </w:rPr>
        <w:t>1.2.2</w:t>
      </w:r>
      <w:r>
        <w:rPr>
          <w:rFonts w:ascii="Arial" w:hAnsi="Arial" w:cs="Arial"/>
        </w:rPr>
        <w:tab/>
      </w:r>
      <w:r w:rsidR="00D846C8">
        <w:rPr>
          <w:rFonts w:ascii="Arial" w:hAnsi="Arial" w:cs="Arial"/>
        </w:rPr>
        <w:t xml:space="preserve">The </w:t>
      </w:r>
      <w:r w:rsidR="00D846C8">
        <w:rPr>
          <w:rFonts w:ascii="Arial" w:hAnsi="Arial" w:cs="Arial"/>
          <w:b/>
          <w:bCs/>
        </w:rPr>
        <w:t>Offshore Construction Works</w:t>
      </w:r>
      <w:r w:rsidR="00D846C8">
        <w:rPr>
          <w:rFonts w:ascii="Arial" w:hAnsi="Arial" w:cs="Arial"/>
        </w:rPr>
        <w:t xml:space="preserve"> will need to be identified and where there are changes from the </w:t>
      </w:r>
      <w:r w:rsidR="00D846C8">
        <w:rPr>
          <w:rFonts w:ascii="Arial" w:hAnsi="Arial" w:cs="Arial"/>
          <w:b/>
          <w:bCs/>
        </w:rPr>
        <w:t xml:space="preserve">Offshore Works Assumptions </w:t>
      </w:r>
      <w:r w:rsidR="00D846C8">
        <w:rPr>
          <w:rFonts w:ascii="Arial" w:hAnsi="Arial" w:cs="Arial"/>
        </w:rPr>
        <w:lastRenderedPageBreak/>
        <w:t>and\or</w:t>
      </w:r>
      <w:r w:rsidR="00D846C8">
        <w:rPr>
          <w:rFonts w:ascii="Arial" w:hAnsi="Arial" w:cs="Arial"/>
          <w:b/>
          <w:bCs/>
        </w:rPr>
        <w:t xml:space="preserve"> User Data</w:t>
      </w:r>
      <w:r w:rsidR="00D846C8">
        <w:rPr>
          <w:rFonts w:ascii="Arial" w:hAnsi="Arial" w:cs="Arial"/>
        </w:rPr>
        <w:t xml:space="preserve"> the nature, extent of and the timescales associated with the </w:t>
      </w:r>
      <w:r w:rsidR="00D846C8">
        <w:rPr>
          <w:rFonts w:ascii="Arial" w:hAnsi="Arial" w:cs="Arial"/>
          <w:b/>
          <w:bCs/>
        </w:rPr>
        <w:t>Offshore Construction Works</w:t>
      </w:r>
      <w:r w:rsidR="00D846C8">
        <w:rPr>
          <w:rFonts w:ascii="Arial" w:hAnsi="Arial" w:cs="Arial"/>
        </w:rPr>
        <w:t xml:space="preserve"> and </w:t>
      </w:r>
      <w:proofErr w:type="gramStart"/>
      <w:r w:rsidR="00D846C8">
        <w:rPr>
          <w:rFonts w:ascii="Arial" w:hAnsi="Arial" w:cs="Arial"/>
        </w:rPr>
        <w:t>as a consequence</w:t>
      </w:r>
      <w:proofErr w:type="gramEnd"/>
      <w:r w:rsidR="00D846C8">
        <w:rPr>
          <w:rFonts w:ascii="Arial" w:hAnsi="Arial" w:cs="Arial"/>
        </w:rPr>
        <w:t xml:space="preserve"> the </w:t>
      </w:r>
      <w:r w:rsidR="00D846C8">
        <w:rPr>
          <w:rFonts w:ascii="Arial" w:hAnsi="Arial" w:cs="Arial"/>
          <w:b/>
          <w:bCs/>
        </w:rPr>
        <w:t xml:space="preserve">Onshore Construction Works </w:t>
      </w:r>
      <w:r w:rsidR="00D846C8">
        <w:rPr>
          <w:rFonts w:ascii="Arial" w:hAnsi="Arial" w:cs="Arial"/>
        </w:rPr>
        <w:t xml:space="preserve">may need to be amended.   </w:t>
      </w:r>
    </w:p>
    <w:p w14:paraId="0438CF0E" w14:textId="77777777" w:rsidR="00A525F6" w:rsidRPr="005A079B" w:rsidRDefault="0031133E" w:rsidP="00A525F6">
      <w:pPr>
        <w:pStyle w:val="Heading3"/>
        <w:numPr>
          <w:ilvl w:val="2"/>
          <w:numId w:val="0"/>
        </w:numPr>
        <w:tabs>
          <w:tab w:val="num" w:pos="720"/>
          <w:tab w:val="left" w:pos="1560"/>
        </w:tabs>
        <w:ind w:left="1560" w:hanging="851"/>
        <w:jc w:val="both"/>
        <w:rPr>
          <w:rFonts w:ascii="Arial" w:hAnsi="Arial" w:cs="Arial"/>
        </w:rPr>
      </w:pPr>
      <w:bookmarkStart w:id="61" w:name="_DV_M36"/>
      <w:bookmarkEnd w:id="61"/>
      <w:r>
        <w:rPr>
          <w:rFonts w:ascii="Arial" w:hAnsi="Arial" w:cs="Arial"/>
          <w:bCs/>
        </w:rPr>
        <w:t>1.2.3</w:t>
      </w:r>
      <w:r>
        <w:rPr>
          <w:rFonts w:ascii="Arial" w:hAnsi="Arial" w:cs="Arial"/>
          <w:bCs/>
        </w:rPr>
        <w:tab/>
      </w:r>
      <w:r w:rsidR="00A525F6">
        <w:rPr>
          <w:rFonts w:ascii="Arial" w:hAnsi="Arial" w:cs="Arial"/>
          <w:bCs/>
        </w:rPr>
        <w:t>[</w:t>
      </w:r>
      <w:r w:rsidR="00D846C8">
        <w:rPr>
          <w:rFonts w:ascii="Arial" w:hAnsi="Arial" w:cs="Arial"/>
          <w:b/>
          <w:bCs/>
        </w:rPr>
        <w:t xml:space="preserve">The Company </w:t>
      </w:r>
      <w:r w:rsidR="00D846C8" w:rsidRPr="00A525F6">
        <w:rPr>
          <w:rFonts w:ascii="Arial" w:hAnsi="Arial" w:cs="Arial"/>
          <w:bCs/>
        </w:rPr>
        <w:t>[</w:t>
      </w:r>
      <w:r w:rsidR="00D846C8" w:rsidRPr="00A525F6">
        <w:rPr>
          <w:rFonts w:ascii="Arial" w:hAnsi="Arial" w:cs="Arial"/>
        </w:rPr>
        <w:t>shall</w:t>
      </w:r>
      <w:r w:rsidR="00D846C8" w:rsidRPr="00A525F6">
        <w:rPr>
          <w:rFonts w:ascii="Arial" w:hAnsi="Arial" w:cs="Arial"/>
          <w:bCs/>
        </w:rPr>
        <w:t>]</w:t>
      </w:r>
      <w:r w:rsidR="00D846C8">
        <w:rPr>
          <w:rFonts w:ascii="Arial" w:hAnsi="Arial" w:cs="Arial"/>
        </w:rPr>
        <w:t xml:space="preserve"> as soon as practicable and (save where the </w:t>
      </w:r>
      <w:r w:rsidR="00D846C8">
        <w:rPr>
          <w:rFonts w:ascii="Arial" w:hAnsi="Arial" w:cs="Arial"/>
          <w:b/>
          <w:bCs/>
        </w:rPr>
        <w:t xml:space="preserve">Authority </w:t>
      </w:r>
      <w:r w:rsidR="00D846C8">
        <w:rPr>
          <w:rFonts w:ascii="Arial" w:hAnsi="Arial" w:cs="Arial"/>
        </w:rPr>
        <w:t xml:space="preserve">consents to a longer period) in any event </w:t>
      </w:r>
      <w:bookmarkStart w:id="62" w:name="_DV_M37"/>
      <w:bookmarkEnd w:id="62"/>
      <w:r w:rsidR="00D846C8">
        <w:rPr>
          <w:rFonts w:ascii="Arial" w:hAnsi="Arial" w:cs="Arial"/>
        </w:rPr>
        <w:t xml:space="preserve">within 3 months of the receipt of </w:t>
      </w:r>
      <w:bookmarkStart w:id="63" w:name="_DV_C44"/>
      <w:r w:rsidR="00D846C8" w:rsidRPr="00F55F38">
        <w:rPr>
          <w:rStyle w:val="DeltaViewInsertion"/>
          <w:rFonts w:ascii="Arial" w:hAnsi="Arial" w:cs="Arial"/>
          <w:color w:val="auto"/>
          <w:u w:val="none"/>
        </w:rPr>
        <w:t xml:space="preserve">notice from the </w:t>
      </w:r>
      <w:r w:rsidR="00D846C8" w:rsidRPr="00F55F38">
        <w:rPr>
          <w:rStyle w:val="DeltaViewInsertion"/>
          <w:rFonts w:ascii="Arial" w:hAnsi="Arial" w:cs="Arial"/>
          <w:b/>
          <w:bCs/>
          <w:color w:val="auto"/>
          <w:u w:val="none"/>
        </w:rPr>
        <w:t>Authority</w:t>
      </w:r>
      <w:r w:rsidR="00D846C8" w:rsidRPr="00F55F38">
        <w:rPr>
          <w:rStyle w:val="DeltaViewInsertion"/>
          <w:rFonts w:ascii="Arial" w:hAnsi="Arial" w:cs="Arial"/>
          <w:color w:val="auto"/>
          <w:u w:val="none"/>
        </w:rPr>
        <w:t xml:space="preserve"> that the </w:t>
      </w:r>
      <w:r w:rsidR="00D846C8" w:rsidRPr="00F55F38">
        <w:rPr>
          <w:rStyle w:val="DeltaViewInsertion"/>
          <w:rFonts w:ascii="Arial" w:hAnsi="Arial" w:cs="Arial"/>
          <w:b/>
          <w:bCs/>
          <w:color w:val="auto"/>
          <w:u w:val="none"/>
        </w:rPr>
        <w:t>Relevant Transmission Licensee</w:t>
      </w:r>
      <w:r w:rsidR="00D846C8" w:rsidRPr="00F55F38">
        <w:rPr>
          <w:rStyle w:val="DeltaViewInsertion"/>
          <w:rFonts w:ascii="Arial" w:hAnsi="Arial" w:cs="Arial"/>
          <w:color w:val="auto"/>
          <w:u w:val="none"/>
        </w:rPr>
        <w:t xml:space="preserve"> has been appointed</w:t>
      </w:r>
      <w:bookmarkStart w:id="64" w:name="_DV_M38"/>
      <w:bookmarkEnd w:id="63"/>
      <w:bookmarkEnd w:id="64"/>
      <w:r w:rsidR="00D846C8" w:rsidRPr="00F55F38">
        <w:t xml:space="preserve">  </w:t>
      </w:r>
      <w:r w:rsidR="00D846C8">
        <w:rPr>
          <w:rFonts w:ascii="Arial" w:hAnsi="Arial" w:cs="Arial"/>
        </w:rPr>
        <w:t xml:space="preserve">propose to the </w:t>
      </w:r>
      <w:r w:rsidR="00D846C8">
        <w:rPr>
          <w:rFonts w:ascii="Arial" w:hAnsi="Arial" w:cs="Arial"/>
          <w:b/>
          <w:bCs/>
        </w:rPr>
        <w:t xml:space="preserve">User </w:t>
      </w:r>
      <w:r w:rsidR="00D846C8">
        <w:rPr>
          <w:rFonts w:ascii="Arial" w:hAnsi="Arial" w:cs="Arial"/>
        </w:rPr>
        <w:t xml:space="preserve">an agreement to vary this </w:t>
      </w:r>
      <w:r w:rsidR="00D846C8">
        <w:rPr>
          <w:rFonts w:ascii="Arial" w:hAnsi="Arial" w:cs="Arial"/>
          <w:b/>
          <w:bCs/>
        </w:rPr>
        <w:t xml:space="preserve">Construction Agreement </w:t>
      </w:r>
      <w:r w:rsidR="00D846C8">
        <w:rPr>
          <w:rFonts w:ascii="Arial" w:hAnsi="Arial" w:cs="Arial"/>
        </w:rPr>
        <w:t xml:space="preserve">and the </w:t>
      </w:r>
      <w:r w:rsidR="00D846C8">
        <w:rPr>
          <w:rFonts w:ascii="Arial" w:hAnsi="Arial" w:cs="Arial"/>
          <w:b/>
          <w:bCs/>
        </w:rPr>
        <w:t>Bilateral Connection Agreement</w:t>
      </w:r>
      <w:r w:rsidR="00D846C8">
        <w:rPr>
          <w:rFonts w:ascii="Arial" w:hAnsi="Arial" w:cs="Arial"/>
        </w:rPr>
        <w:t xml:space="preserve">. This agreement to vary will identify the </w:t>
      </w:r>
      <w:r w:rsidR="00D846C8">
        <w:rPr>
          <w:rFonts w:ascii="Arial" w:hAnsi="Arial" w:cs="Arial"/>
          <w:b/>
          <w:bCs/>
        </w:rPr>
        <w:t xml:space="preserve">Offshore Construction Works </w:t>
      </w:r>
      <w:r w:rsidR="00D846C8">
        <w:rPr>
          <w:rFonts w:ascii="Arial" w:hAnsi="Arial" w:cs="Arial"/>
        </w:rPr>
        <w:t xml:space="preserve">as set out in the </w:t>
      </w:r>
      <w:r w:rsidR="00D846C8">
        <w:rPr>
          <w:rFonts w:ascii="Arial" w:hAnsi="Arial" w:cs="Arial"/>
          <w:b/>
          <w:bCs/>
        </w:rPr>
        <w:t xml:space="preserve">Offshore TO Construction Offer </w:t>
      </w:r>
      <w:r w:rsidR="00D846C8">
        <w:rPr>
          <w:rFonts w:ascii="Arial" w:hAnsi="Arial" w:cs="Arial"/>
        </w:rPr>
        <w:t xml:space="preserve">and shall make such further amendments to the </w:t>
      </w:r>
      <w:r w:rsidR="00D846C8">
        <w:rPr>
          <w:rFonts w:ascii="Arial" w:hAnsi="Arial" w:cs="Arial"/>
          <w:b/>
          <w:bCs/>
        </w:rPr>
        <w:t xml:space="preserve">Construction Agreement </w:t>
      </w:r>
      <w:r w:rsidR="00D846C8">
        <w:rPr>
          <w:rFonts w:ascii="Arial" w:hAnsi="Arial" w:cs="Arial"/>
        </w:rPr>
        <w:t xml:space="preserve">and </w:t>
      </w:r>
      <w:r w:rsidR="00D846C8">
        <w:rPr>
          <w:rFonts w:ascii="Arial" w:hAnsi="Arial" w:cs="Arial"/>
          <w:b/>
          <w:bCs/>
        </w:rPr>
        <w:t xml:space="preserve">Bilateral Connection Agreement </w:t>
      </w:r>
      <w:r w:rsidR="00D846C8">
        <w:rPr>
          <w:rFonts w:ascii="Arial" w:hAnsi="Arial" w:cs="Arial"/>
        </w:rPr>
        <w:t xml:space="preserve">as are necessary as a consequence of this identification and the timing of the </w:t>
      </w:r>
      <w:r w:rsidR="00D846C8">
        <w:rPr>
          <w:rFonts w:ascii="Arial" w:hAnsi="Arial" w:cs="Arial"/>
          <w:b/>
          <w:bCs/>
        </w:rPr>
        <w:t xml:space="preserve">Offshore Tender Process </w:t>
      </w:r>
      <w:r w:rsidR="00D846C8">
        <w:rPr>
          <w:rFonts w:ascii="Arial" w:hAnsi="Arial" w:cs="Arial"/>
        </w:rPr>
        <w:t xml:space="preserve">on the </w:t>
      </w:r>
      <w:r w:rsidR="00D846C8">
        <w:rPr>
          <w:rFonts w:ascii="Arial" w:hAnsi="Arial" w:cs="Arial"/>
          <w:b/>
          <w:bCs/>
        </w:rPr>
        <w:t>Offshore Works Assumptions</w:t>
      </w:r>
      <w:r w:rsidR="00D846C8">
        <w:rPr>
          <w:rFonts w:ascii="Arial" w:hAnsi="Arial" w:cs="Arial"/>
          <w:b/>
          <w:bCs/>
          <w:i/>
          <w:iCs/>
        </w:rPr>
        <w:t xml:space="preserve"> </w:t>
      </w:r>
      <w:r w:rsidR="00D846C8">
        <w:rPr>
          <w:rFonts w:ascii="Arial" w:hAnsi="Arial" w:cs="Arial"/>
        </w:rPr>
        <w:t xml:space="preserve">and the </w:t>
      </w:r>
      <w:r w:rsidR="00D846C8">
        <w:rPr>
          <w:rFonts w:ascii="Arial" w:hAnsi="Arial" w:cs="Arial"/>
          <w:b/>
          <w:bCs/>
        </w:rPr>
        <w:t xml:space="preserve">Onshore Construction Works </w:t>
      </w:r>
      <w:r w:rsidR="00D846C8">
        <w:rPr>
          <w:rFonts w:ascii="Arial" w:hAnsi="Arial" w:cs="Arial"/>
        </w:rPr>
        <w:t xml:space="preserve">and shall include such terms and conditions as </w:t>
      </w:r>
      <w:r w:rsidR="00D846C8">
        <w:rPr>
          <w:rFonts w:ascii="Arial" w:hAnsi="Arial" w:cs="Arial"/>
          <w:b/>
          <w:bCs/>
        </w:rPr>
        <w:t xml:space="preserve">The Company </w:t>
      </w:r>
      <w:r w:rsidR="00D846C8">
        <w:rPr>
          <w:rFonts w:ascii="Arial" w:hAnsi="Arial" w:cs="Arial"/>
        </w:rPr>
        <w:t>in its discretion requires as a consequence of such amendments</w:t>
      </w:r>
      <w:r w:rsidR="00A525F6">
        <w:rPr>
          <w:rFonts w:ascii="Arial" w:hAnsi="Arial" w:cs="Arial"/>
        </w:rPr>
        <w:t>]</w:t>
      </w:r>
      <w:r w:rsidR="00D846C8">
        <w:rPr>
          <w:rFonts w:ascii="Arial" w:hAnsi="Arial" w:cs="Arial"/>
        </w:rPr>
        <w:t>.</w:t>
      </w:r>
      <w:r w:rsidR="00A525F6">
        <w:rPr>
          <w:rFonts w:ascii="Arial" w:hAnsi="Arial" w:cs="Arial"/>
        </w:rPr>
        <w:t xml:space="preserve">  </w:t>
      </w:r>
      <w:r w:rsidR="00A525F6" w:rsidRPr="00992DA6">
        <w:rPr>
          <w:rFonts w:ascii="Arial" w:hAnsi="Arial" w:cs="Arial"/>
          <w:bCs/>
        </w:rPr>
        <w:t>[</w:t>
      </w:r>
      <w:r w:rsidR="00A525F6" w:rsidRPr="005A079B">
        <w:rPr>
          <w:rFonts w:ascii="Arial" w:hAnsi="Arial" w:cs="Arial"/>
          <w:bCs/>
        </w:rPr>
        <w:t>In the case</w:t>
      </w:r>
      <w:r w:rsidR="00A525F6">
        <w:rPr>
          <w:rFonts w:ascii="Arial" w:hAnsi="Arial" w:cs="Arial"/>
          <w:bCs/>
        </w:rPr>
        <w:t xml:space="preserve"> of </w:t>
      </w:r>
      <w:r w:rsidR="00A525F6" w:rsidRPr="005A079B">
        <w:rPr>
          <w:rFonts w:ascii="Arial" w:hAnsi="Arial" w:cs="Arial"/>
          <w:b/>
          <w:bCs/>
        </w:rPr>
        <w:t>OTSDUW</w:t>
      </w:r>
      <w:r w:rsidR="00A525F6">
        <w:rPr>
          <w:rFonts w:ascii="Arial" w:hAnsi="Arial" w:cs="Arial"/>
          <w:bCs/>
        </w:rPr>
        <w:t xml:space="preserve"> </w:t>
      </w:r>
      <w:r w:rsidR="00A525F6" w:rsidRPr="005A079B">
        <w:rPr>
          <w:rFonts w:ascii="Arial" w:hAnsi="Arial" w:cs="Arial"/>
          <w:b/>
          <w:bCs/>
        </w:rPr>
        <w:t>The Company</w:t>
      </w:r>
      <w:r w:rsidR="00A525F6">
        <w:rPr>
          <w:rFonts w:ascii="Arial" w:hAnsi="Arial" w:cs="Arial"/>
          <w:bCs/>
        </w:rPr>
        <w:t xml:space="preserve"> may as soon as </w:t>
      </w:r>
      <w:r w:rsidR="00A525F6">
        <w:rPr>
          <w:rFonts w:ascii="Arial" w:hAnsi="Arial" w:cs="Arial"/>
        </w:rPr>
        <w:t xml:space="preserve">practicable and (save where the </w:t>
      </w:r>
      <w:r w:rsidR="00A525F6">
        <w:rPr>
          <w:rFonts w:ascii="Arial" w:hAnsi="Arial" w:cs="Arial"/>
          <w:b/>
          <w:bCs/>
        </w:rPr>
        <w:t xml:space="preserve">Authority </w:t>
      </w:r>
      <w:r w:rsidR="00A525F6">
        <w:rPr>
          <w:rFonts w:ascii="Arial" w:hAnsi="Arial" w:cs="Arial"/>
        </w:rPr>
        <w:t xml:space="preserve">consents to a longer period) in any event within 3 months of the receipt of </w:t>
      </w:r>
      <w:r w:rsidR="00A525F6" w:rsidRPr="002772BD">
        <w:rPr>
          <w:rStyle w:val="DeltaViewInsertion"/>
          <w:rFonts w:ascii="Arial" w:hAnsi="Arial" w:cs="Arial"/>
          <w:color w:val="auto"/>
          <w:u w:val="none"/>
        </w:rPr>
        <w:t xml:space="preserve">notice from the </w:t>
      </w:r>
      <w:r w:rsidR="00A525F6" w:rsidRPr="002772BD">
        <w:rPr>
          <w:rStyle w:val="DeltaViewInsertion"/>
          <w:rFonts w:ascii="Arial" w:hAnsi="Arial" w:cs="Arial"/>
          <w:b/>
          <w:bCs/>
          <w:color w:val="auto"/>
          <w:u w:val="none"/>
        </w:rPr>
        <w:t>Authority</w:t>
      </w:r>
      <w:r w:rsidR="00A525F6" w:rsidRPr="002772BD">
        <w:rPr>
          <w:rStyle w:val="DeltaViewInsertion"/>
          <w:rFonts w:ascii="Arial" w:hAnsi="Arial" w:cs="Arial"/>
          <w:color w:val="auto"/>
          <w:u w:val="none"/>
        </w:rPr>
        <w:t xml:space="preserve"> that the </w:t>
      </w:r>
      <w:r w:rsidR="00A525F6" w:rsidRPr="002772BD">
        <w:rPr>
          <w:rStyle w:val="DeltaViewInsertion"/>
          <w:rFonts w:ascii="Arial" w:hAnsi="Arial" w:cs="Arial"/>
          <w:b/>
          <w:bCs/>
          <w:color w:val="auto"/>
          <w:u w:val="none"/>
        </w:rPr>
        <w:t>Relevant Transmission Licensee</w:t>
      </w:r>
      <w:r w:rsidR="00A525F6" w:rsidRPr="002772BD">
        <w:rPr>
          <w:rStyle w:val="DeltaViewInsertion"/>
          <w:rFonts w:ascii="Arial" w:hAnsi="Arial" w:cs="Arial"/>
          <w:color w:val="auto"/>
          <w:u w:val="none"/>
        </w:rPr>
        <w:t xml:space="preserve"> has been appointed</w:t>
      </w:r>
      <w:r w:rsidR="00A525F6" w:rsidRPr="002772BD">
        <w:t xml:space="preserve">  </w:t>
      </w:r>
      <w:r w:rsidR="00A525F6">
        <w:rPr>
          <w:rFonts w:ascii="Arial" w:hAnsi="Arial" w:cs="Arial"/>
        </w:rPr>
        <w:t xml:space="preserve">propose to the </w:t>
      </w:r>
      <w:r w:rsidR="00A525F6">
        <w:rPr>
          <w:rFonts w:ascii="Arial" w:hAnsi="Arial" w:cs="Arial"/>
          <w:b/>
          <w:bCs/>
        </w:rPr>
        <w:t xml:space="preserve">User </w:t>
      </w:r>
      <w:r w:rsidR="00A525F6">
        <w:rPr>
          <w:rFonts w:ascii="Arial" w:hAnsi="Arial" w:cs="Arial"/>
        </w:rPr>
        <w:t xml:space="preserve">an agreement to vary this </w:t>
      </w:r>
      <w:r w:rsidR="00A525F6">
        <w:rPr>
          <w:rFonts w:ascii="Arial" w:hAnsi="Arial" w:cs="Arial"/>
          <w:b/>
          <w:bCs/>
        </w:rPr>
        <w:t xml:space="preserve">Construction Agreement </w:t>
      </w:r>
      <w:r w:rsidR="00A525F6">
        <w:rPr>
          <w:rFonts w:ascii="Arial" w:hAnsi="Arial" w:cs="Arial"/>
        </w:rPr>
        <w:t xml:space="preserve">and the </w:t>
      </w:r>
      <w:r w:rsidR="00A525F6">
        <w:rPr>
          <w:rFonts w:ascii="Arial" w:hAnsi="Arial" w:cs="Arial"/>
          <w:b/>
          <w:bCs/>
        </w:rPr>
        <w:t>Bilateral Connection Agreement</w:t>
      </w:r>
      <w:r w:rsidR="00A525F6">
        <w:rPr>
          <w:rFonts w:ascii="Arial" w:hAnsi="Arial" w:cs="Arial"/>
        </w:rPr>
        <w:t xml:space="preserve"> to amend the </w:t>
      </w:r>
      <w:r w:rsidR="00A525F6" w:rsidRPr="005A079B">
        <w:rPr>
          <w:rFonts w:ascii="Arial" w:hAnsi="Arial" w:cs="Arial"/>
          <w:b/>
        </w:rPr>
        <w:t>Bilateral Connection Agreement</w:t>
      </w:r>
      <w:r w:rsidR="00A525F6">
        <w:rPr>
          <w:rFonts w:ascii="Arial" w:hAnsi="Arial" w:cs="Arial"/>
        </w:rPr>
        <w:t xml:space="preserve"> and </w:t>
      </w:r>
      <w:r w:rsidR="00A525F6" w:rsidRPr="005A079B">
        <w:rPr>
          <w:rFonts w:ascii="Arial" w:hAnsi="Arial" w:cs="Arial"/>
          <w:b/>
        </w:rPr>
        <w:t>Construction Agreement</w:t>
      </w:r>
      <w:r w:rsidR="00A525F6">
        <w:rPr>
          <w:rFonts w:ascii="Arial" w:hAnsi="Arial" w:cs="Arial"/>
        </w:rPr>
        <w:t xml:space="preserve"> as necessary to reflect any inconsistencies between the </w:t>
      </w:r>
      <w:r w:rsidR="00A525F6" w:rsidRPr="005A079B">
        <w:rPr>
          <w:rFonts w:ascii="Arial" w:hAnsi="Arial" w:cs="Arial"/>
          <w:b/>
        </w:rPr>
        <w:t>OTSDUW</w:t>
      </w:r>
      <w:r w:rsidR="00A525F6">
        <w:rPr>
          <w:rFonts w:ascii="Arial" w:hAnsi="Arial" w:cs="Arial"/>
        </w:rPr>
        <w:t xml:space="preserve">, </w:t>
      </w:r>
      <w:r w:rsidR="00A525F6" w:rsidRPr="005A079B">
        <w:rPr>
          <w:rFonts w:ascii="Arial" w:hAnsi="Arial" w:cs="Arial"/>
          <w:b/>
        </w:rPr>
        <w:t>OTSUA</w:t>
      </w:r>
      <w:r w:rsidR="00A525F6">
        <w:rPr>
          <w:rFonts w:ascii="Arial" w:hAnsi="Arial" w:cs="Arial"/>
        </w:rPr>
        <w:t xml:space="preserve"> and </w:t>
      </w:r>
      <w:r w:rsidR="00A525F6" w:rsidRPr="005A079B">
        <w:rPr>
          <w:rFonts w:ascii="Arial" w:hAnsi="Arial" w:cs="Arial"/>
          <w:b/>
        </w:rPr>
        <w:t>Offshore Works Assumptions</w:t>
      </w:r>
      <w:r w:rsidR="00A525F6">
        <w:rPr>
          <w:rFonts w:ascii="Arial" w:hAnsi="Arial" w:cs="Arial"/>
        </w:rPr>
        <w:t>.</w:t>
      </w:r>
      <w:r w:rsidR="00A525F6" w:rsidRPr="00992DA6">
        <w:rPr>
          <w:rFonts w:ascii="Arial" w:hAnsi="Arial" w:cs="Arial"/>
        </w:rPr>
        <w:t>]</w:t>
      </w:r>
    </w:p>
    <w:p w14:paraId="126BF4A0" w14:textId="77777777" w:rsidR="00D846C8" w:rsidRDefault="00D846C8" w:rsidP="00D846C8">
      <w:pPr>
        <w:pStyle w:val="Heading3"/>
        <w:widowControl/>
        <w:numPr>
          <w:ilvl w:val="2"/>
          <w:numId w:val="0"/>
        </w:numPr>
        <w:tabs>
          <w:tab w:val="num" w:pos="720"/>
          <w:tab w:val="left" w:pos="1560"/>
        </w:tabs>
        <w:ind w:left="1560" w:hanging="851"/>
        <w:jc w:val="both"/>
        <w:rPr>
          <w:rFonts w:ascii="Arial" w:hAnsi="Arial" w:cs="Arial"/>
        </w:rPr>
      </w:pPr>
      <w:r>
        <w:rPr>
          <w:rStyle w:val="FootnoteReference"/>
          <w:b/>
          <w:bCs/>
        </w:rPr>
        <w:t xml:space="preserve"> </w:t>
      </w:r>
    </w:p>
    <w:p w14:paraId="52945BDD" w14:textId="77777777" w:rsidR="00D846C8" w:rsidRDefault="0031133E" w:rsidP="00D846C8">
      <w:pPr>
        <w:pStyle w:val="Heading3"/>
        <w:widowControl/>
        <w:numPr>
          <w:ilvl w:val="2"/>
          <w:numId w:val="0"/>
        </w:numPr>
        <w:tabs>
          <w:tab w:val="num" w:pos="720"/>
          <w:tab w:val="left" w:pos="1560"/>
        </w:tabs>
        <w:ind w:left="1560" w:hanging="851"/>
        <w:jc w:val="both"/>
        <w:rPr>
          <w:rFonts w:ascii="Arial" w:hAnsi="Arial" w:cs="Arial"/>
          <w:i/>
          <w:iCs/>
        </w:rPr>
      </w:pPr>
      <w:bookmarkStart w:id="65" w:name="_DV_M39"/>
      <w:bookmarkEnd w:id="65"/>
      <w:r>
        <w:rPr>
          <w:rFonts w:ascii="Arial" w:hAnsi="Arial" w:cs="Arial"/>
        </w:rPr>
        <w:t>1.2.4</w:t>
      </w:r>
      <w:r>
        <w:rPr>
          <w:rFonts w:ascii="Arial" w:hAnsi="Arial" w:cs="Arial"/>
        </w:rPr>
        <w:tab/>
      </w:r>
      <w:r w:rsidR="00D846C8">
        <w:rPr>
          <w:rFonts w:ascii="Arial" w:hAnsi="Arial" w:cs="Arial"/>
        </w:rPr>
        <w:t xml:space="preserve">The </w:t>
      </w:r>
      <w:r w:rsidR="00D846C8">
        <w:rPr>
          <w:rFonts w:ascii="Arial" w:hAnsi="Arial" w:cs="Arial"/>
          <w:b/>
          <w:bCs/>
        </w:rPr>
        <w:t>Offshore Agreement to Vary</w:t>
      </w:r>
      <w:r w:rsidR="00D846C8">
        <w:rPr>
          <w:rFonts w:ascii="Arial" w:hAnsi="Arial" w:cs="Arial"/>
        </w:rPr>
        <w:t xml:space="preserve"> will be open for acceptance for a period of three months from receipt.  If the </w:t>
      </w:r>
      <w:r w:rsidR="00D846C8">
        <w:rPr>
          <w:rFonts w:ascii="Arial" w:hAnsi="Arial" w:cs="Arial"/>
          <w:b/>
          <w:bCs/>
        </w:rPr>
        <w:t xml:space="preserve">User </w:t>
      </w:r>
      <w:r w:rsidR="00D846C8">
        <w:rPr>
          <w:rFonts w:ascii="Arial" w:hAnsi="Arial" w:cs="Arial"/>
        </w:rPr>
        <w:t xml:space="preserve">does not accept the </w:t>
      </w:r>
      <w:r w:rsidR="00D846C8">
        <w:rPr>
          <w:rFonts w:ascii="Arial" w:hAnsi="Arial" w:cs="Arial"/>
          <w:b/>
          <w:bCs/>
        </w:rPr>
        <w:t>Offshore Agreement to Vary</w:t>
      </w:r>
      <w:r w:rsidR="00D846C8">
        <w:rPr>
          <w:rFonts w:ascii="Arial" w:hAnsi="Arial" w:cs="Arial"/>
        </w:rPr>
        <w:t xml:space="preserve"> within three months of receipt [or, where the </w:t>
      </w:r>
      <w:r w:rsidR="00D846C8">
        <w:rPr>
          <w:rFonts w:ascii="Arial" w:hAnsi="Arial" w:cs="Arial"/>
          <w:b/>
          <w:bCs/>
        </w:rPr>
        <w:t>Offshore Agreement to Vary</w:t>
      </w:r>
      <w:r w:rsidR="00D846C8">
        <w:rPr>
          <w:rFonts w:ascii="Arial" w:hAnsi="Arial" w:cs="Arial"/>
        </w:rPr>
        <w:t xml:space="preserve"> has been referred to the </w:t>
      </w:r>
      <w:r w:rsidR="00D846C8">
        <w:rPr>
          <w:rFonts w:ascii="Arial" w:hAnsi="Arial" w:cs="Arial"/>
          <w:b/>
          <w:bCs/>
        </w:rPr>
        <w:t>Authority</w:t>
      </w:r>
      <w:r w:rsidR="00D846C8">
        <w:rPr>
          <w:rFonts w:ascii="Arial" w:hAnsi="Arial" w:cs="Arial"/>
        </w:rPr>
        <w:t xml:space="preserve"> pursuant to Standard Licence Condition C9 paragraph 4 of the </w:t>
      </w:r>
      <w:r w:rsidR="00D846C8">
        <w:rPr>
          <w:rFonts w:ascii="Arial" w:hAnsi="Arial" w:cs="Arial"/>
          <w:b/>
          <w:bCs/>
        </w:rPr>
        <w:t>Transmission Licence</w:t>
      </w:r>
      <w:r w:rsidR="00D846C8">
        <w:rPr>
          <w:rFonts w:ascii="Arial" w:hAnsi="Arial" w:cs="Arial"/>
        </w:rPr>
        <w:t xml:space="preserve">, within 14 days after any determination by the </w:t>
      </w:r>
      <w:r w:rsidR="00D846C8">
        <w:rPr>
          <w:rFonts w:ascii="Arial" w:hAnsi="Arial" w:cs="Arial"/>
          <w:b/>
          <w:bCs/>
        </w:rPr>
        <w:t>Authority</w:t>
      </w:r>
      <w:r w:rsidR="00D846C8">
        <w:rPr>
          <w:rFonts w:ascii="Arial" w:hAnsi="Arial" w:cs="Arial"/>
        </w:rPr>
        <w:t xml:space="preserve"> pursuant to such application] then </w:t>
      </w:r>
      <w:r w:rsidR="00D846C8">
        <w:rPr>
          <w:rFonts w:ascii="Arial" w:hAnsi="Arial" w:cs="Arial"/>
          <w:b/>
          <w:bCs/>
        </w:rPr>
        <w:t xml:space="preserve">The Company </w:t>
      </w:r>
      <w:r w:rsidR="00D846C8">
        <w:rPr>
          <w:rFonts w:ascii="Arial" w:hAnsi="Arial" w:cs="Arial"/>
        </w:rPr>
        <w:t xml:space="preserve">shall be entitled to terminate this </w:t>
      </w:r>
      <w:r w:rsidR="00D846C8">
        <w:rPr>
          <w:rFonts w:ascii="Arial" w:hAnsi="Arial" w:cs="Arial"/>
          <w:b/>
          <w:bCs/>
        </w:rPr>
        <w:t>Construction Agreement.</w:t>
      </w:r>
    </w:p>
    <w:p w14:paraId="209520E7" w14:textId="77777777" w:rsidR="00D846C8" w:rsidRDefault="0031133E" w:rsidP="00D846C8">
      <w:pPr>
        <w:pStyle w:val="Heading3"/>
        <w:widowControl/>
        <w:numPr>
          <w:ilvl w:val="2"/>
          <w:numId w:val="0"/>
        </w:numPr>
        <w:tabs>
          <w:tab w:val="num" w:pos="720"/>
          <w:tab w:val="left" w:pos="1560"/>
        </w:tabs>
        <w:ind w:left="1560" w:hanging="851"/>
        <w:jc w:val="both"/>
      </w:pPr>
      <w:bookmarkStart w:id="66" w:name="_DV_M40"/>
      <w:bookmarkEnd w:id="66"/>
      <w:r>
        <w:rPr>
          <w:rFonts w:ascii="Arial" w:hAnsi="Arial" w:cs="Arial"/>
        </w:rPr>
        <w:t>1.2.5</w:t>
      </w:r>
      <w:r>
        <w:rPr>
          <w:rFonts w:ascii="Arial" w:hAnsi="Arial" w:cs="Arial"/>
        </w:rPr>
        <w:tab/>
      </w:r>
      <w:r w:rsidR="00D846C8">
        <w:rPr>
          <w:rFonts w:ascii="Arial" w:hAnsi="Arial" w:cs="Arial"/>
        </w:rPr>
        <w:t xml:space="preserve">[With effect from acceptance by the </w:t>
      </w:r>
      <w:r w:rsidR="00D846C8">
        <w:rPr>
          <w:rFonts w:ascii="Arial" w:hAnsi="Arial" w:cs="Arial"/>
          <w:b/>
          <w:bCs/>
        </w:rPr>
        <w:t>User</w:t>
      </w:r>
      <w:r w:rsidR="00D846C8">
        <w:rPr>
          <w:rFonts w:ascii="Arial" w:hAnsi="Arial" w:cs="Arial"/>
        </w:rPr>
        <w:t xml:space="preserve"> of the </w:t>
      </w:r>
      <w:r w:rsidR="00D846C8">
        <w:rPr>
          <w:rFonts w:ascii="Arial" w:hAnsi="Arial" w:cs="Arial"/>
          <w:b/>
          <w:bCs/>
        </w:rPr>
        <w:t xml:space="preserve">Offshore Agreement to Vary </w:t>
      </w:r>
      <w:r w:rsidR="00D846C8">
        <w:rPr>
          <w:rFonts w:ascii="Arial" w:hAnsi="Arial" w:cs="Arial"/>
        </w:rPr>
        <w:t xml:space="preserve">the provisions of this </w:t>
      </w:r>
      <w:r w:rsidR="00D846C8">
        <w:rPr>
          <w:rFonts w:ascii="Arial" w:hAnsi="Arial" w:cs="Arial"/>
          <w:b/>
          <w:bCs/>
        </w:rPr>
        <w:t>Construction Agreement</w:t>
      </w:r>
      <w:r w:rsidR="00D846C8">
        <w:rPr>
          <w:rFonts w:ascii="Arial" w:hAnsi="Arial" w:cs="Arial"/>
        </w:rPr>
        <w:t xml:space="preserve"> as amended by the </w:t>
      </w:r>
      <w:r w:rsidR="00D846C8">
        <w:rPr>
          <w:rFonts w:ascii="Arial" w:hAnsi="Arial" w:cs="Arial"/>
          <w:b/>
          <w:bCs/>
        </w:rPr>
        <w:t>Offshore Agreement to Vary</w:t>
      </w:r>
      <w:r w:rsidR="00D846C8">
        <w:rPr>
          <w:rFonts w:ascii="Arial" w:hAnsi="Arial" w:cs="Arial"/>
        </w:rPr>
        <w:t xml:space="preserve"> shall have full force and effect and the provisions of this Sub-Clause 1.2 shall cease to have any further force or effect.]</w:t>
      </w:r>
    </w:p>
    <w:p w14:paraId="141BFBD0" w14:textId="77777777" w:rsidR="00D846C8" w:rsidRPr="00466333" w:rsidRDefault="0031133E" w:rsidP="00D846C8">
      <w:pPr>
        <w:pStyle w:val="Heading3"/>
        <w:widowControl/>
        <w:numPr>
          <w:ilvl w:val="2"/>
          <w:numId w:val="0"/>
        </w:numPr>
        <w:tabs>
          <w:tab w:val="num" w:pos="720"/>
          <w:tab w:val="left" w:pos="1560"/>
        </w:tabs>
        <w:ind w:left="1560" w:hanging="851"/>
        <w:jc w:val="both"/>
        <w:rPr>
          <w:rFonts w:ascii="Arial" w:hAnsi="Arial" w:cs="Arial"/>
        </w:rPr>
      </w:pPr>
      <w:r>
        <w:rPr>
          <w:rFonts w:ascii="Arial" w:hAnsi="Arial" w:cs="Arial"/>
        </w:rPr>
        <w:t>1.2.6</w:t>
      </w:r>
      <w:r>
        <w:rPr>
          <w:rFonts w:ascii="Arial" w:hAnsi="Arial" w:cs="Arial"/>
        </w:rPr>
        <w:tab/>
      </w:r>
      <w:r w:rsidR="00D846C8">
        <w:rPr>
          <w:rFonts w:ascii="Arial" w:hAnsi="Arial" w:cs="Arial"/>
        </w:rPr>
        <w:t xml:space="preserve">[The rights and obligations of the </w:t>
      </w:r>
      <w:r w:rsidR="00D846C8">
        <w:rPr>
          <w:rFonts w:ascii="Arial" w:hAnsi="Arial" w:cs="Arial"/>
          <w:b/>
          <w:bCs/>
        </w:rPr>
        <w:t>User</w:t>
      </w:r>
      <w:r w:rsidR="00D846C8">
        <w:rPr>
          <w:rFonts w:ascii="Arial" w:hAnsi="Arial" w:cs="Arial"/>
        </w:rPr>
        <w:t xml:space="preserve"> and </w:t>
      </w:r>
      <w:r w:rsidR="00D846C8">
        <w:rPr>
          <w:rFonts w:ascii="Arial" w:hAnsi="Arial" w:cs="Arial"/>
          <w:b/>
          <w:bCs/>
        </w:rPr>
        <w:t>The Company</w:t>
      </w:r>
      <w:r w:rsidR="00D846C8">
        <w:rPr>
          <w:rFonts w:ascii="Arial" w:hAnsi="Arial" w:cs="Arial"/>
        </w:rPr>
        <w:t xml:space="preserve"> under this </w:t>
      </w:r>
      <w:r w:rsidR="00D846C8">
        <w:rPr>
          <w:rFonts w:ascii="Arial" w:hAnsi="Arial" w:cs="Arial"/>
          <w:b/>
          <w:bCs/>
        </w:rPr>
        <w:t>Construction Agreement</w:t>
      </w:r>
      <w:r w:rsidR="00D846C8">
        <w:rPr>
          <w:rFonts w:ascii="Arial" w:hAnsi="Arial" w:cs="Arial"/>
        </w:rPr>
        <w:t xml:space="preserve"> (</w:t>
      </w:r>
      <w:proofErr w:type="gramStart"/>
      <w:r w:rsidR="00D846C8">
        <w:rPr>
          <w:rFonts w:ascii="Arial" w:hAnsi="Arial" w:cs="Arial"/>
        </w:rPr>
        <w:t>with the exception of</w:t>
      </w:r>
      <w:proofErr w:type="gramEnd"/>
      <w:r w:rsidR="00D846C8">
        <w:rPr>
          <w:rFonts w:ascii="Arial" w:hAnsi="Arial" w:cs="Arial"/>
        </w:rPr>
        <w:t xml:space="preserve"> those rights and obligations under or referred to in this Clause 1.2 and Clause 1.3) are subject to the above provisions of this Clause 1.2 (and neither party shall have any rights or obligations under any other provisions of this </w:t>
      </w:r>
      <w:r w:rsidR="00D846C8">
        <w:rPr>
          <w:rFonts w:ascii="Arial" w:hAnsi="Arial" w:cs="Arial"/>
          <w:b/>
          <w:bCs/>
        </w:rPr>
        <w:t xml:space="preserve">Construction Agreement </w:t>
      </w:r>
      <w:r w:rsidR="00D846C8">
        <w:rPr>
          <w:rFonts w:ascii="Arial" w:hAnsi="Arial" w:cs="Arial"/>
        </w:rPr>
        <w:t xml:space="preserve">until the </w:t>
      </w:r>
      <w:r w:rsidR="00D846C8" w:rsidRPr="00466333">
        <w:rPr>
          <w:rFonts w:ascii="Arial" w:hAnsi="Arial" w:cs="Arial"/>
        </w:rPr>
        <w:t xml:space="preserve">provisions of sub-clause 1.2.5 have been fulfilled)] </w:t>
      </w:r>
    </w:p>
    <w:p w14:paraId="10980F64" w14:textId="77777777" w:rsidR="00D846C8" w:rsidRPr="00466333" w:rsidRDefault="00D846C8" w:rsidP="00D846C8">
      <w:pPr>
        <w:pStyle w:val="Heading3"/>
        <w:numPr>
          <w:ilvl w:val="0"/>
          <w:numId w:val="0"/>
        </w:numPr>
        <w:tabs>
          <w:tab w:val="left" w:pos="1560"/>
        </w:tabs>
        <w:ind w:left="1560"/>
        <w:jc w:val="both"/>
        <w:rPr>
          <w:rFonts w:ascii="Arial" w:hAnsi="Arial" w:cs="Arial"/>
        </w:rPr>
      </w:pPr>
      <w:r w:rsidRPr="00466333">
        <w:rPr>
          <w:rFonts w:ascii="Arial" w:hAnsi="Arial" w:cs="Arial"/>
        </w:rPr>
        <w:lastRenderedPageBreak/>
        <w:t>OR</w:t>
      </w:r>
    </w:p>
    <w:p w14:paraId="349324FA" w14:textId="77777777" w:rsidR="00D846C8" w:rsidRDefault="00D846C8" w:rsidP="00D846C8">
      <w:pPr>
        <w:pStyle w:val="Heading3"/>
        <w:numPr>
          <w:ilvl w:val="0"/>
          <w:numId w:val="0"/>
        </w:numPr>
        <w:tabs>
          <w:tab w:val="left" w:pos="1560"/>
        </w:tabs>
        <w:ind w:left="1560" w:hanging="851"/>
        <w:jc w:val="both"/>
      </w:pPr>
      <w:r>
        <w:rPr>
          <w:rFonts w:ascii="Arial" w:hAnsi="Arial" w:cs="Arial"/>
        </w:rPr>
        <w:tab/>
        <w:t xml:space="preserve">[The rights and obligations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under this </w:t>
      </w:r>
      <w:r>
        <w:rPr>
          <w:rFonts w:ascii="Arial" w:hAnsi="Arial" w:cs="Arial"/>
          <w:b/>
          <w:bCs/>
        </w:rPr>
        <w:t>Construction Agreement</w:t>
      </w:r>
      <w:r>
        <w:rPr>
          <w:rFonts w:ascii="Arial" w:hAnsi="Arial" w:cs="Arial"/>
        </w:rPr>
        <w:t xml:space="preserve"> (</w:t>
      </w:r>
      <w:proofErr w:type="gramStart"/>
      <w:r>
        <w:rPr>
          <w:rFonts w:ascii="Arial" w:hAnsi="Arial" w:cs="Arial"/>
        </w:rPr>
        <w:t>with the exception of</w:t>
      </w:r>
      <w:proofErr w:type="gramEnd"/>
      <w:r>
        <w:rPr>
          <w:rFonts w:ascii="Arial" w:hAnsi="Arial" w:cs="Arial"/>
        </w:rPr>
        <w:t xml:space="preserve"> those rights and obligations under or referred to in this Clause 1.2 and Clause 1.3) and Clauses 2.2, 2.3 and 2.4, and rights and obligations flowing from those Clauses) are subject to the above provisions of this Clause 1.2.]</w:t>
      </w:r>
      <w:r>
        <w:rPr>
          <w:rStyle w:val="FootnoteReference"/>
        </w:rPr>
        <w:t xml:space="preserve"> </w:t>
      </w:r>
    </w:p>
    <w:p w14:paraId="0BFE66C3" w14:textId="77777777" w:rsidR="00D846C8" w:rsidRPr="00BF06A8" w:rsidRDefault="00D846C8" w:rsidP="00D846C8">
      <w:pPr>
        <w:pStyle w:val="Heading2"/>
        <w:widowControl/>
        <w:numPr>
          <w:ilvl w:val="0"/>
          <w:numId w:val="0"/>
        </w:numPr>
        <w:ind w:left="720" w:hanging="720"/>
        <w:jc w:val="both"/>
        <w:rPr>
          <w:rStyle w:val="DeltaViewInsertion"/>
          <w:rFonts w:ascii="Arial" w:hAnsi="Arial" w:cs="Arial"/>
          <w:color w:val="auto"/>
        </w:rPr>
      </w:pPr>
      <w:bookmarkStart w:id="67" w:name="_DV_M41"/>
      <w:bookmarkEnd w:id="67"/>
      <w:r w:rsidRPr="00BF06A8">
        <w:rPr>
          <w:rFonts w:ascii="Arial" w:hAnsi="Arial" w:cs="Arial"/>
          <w:b w:val="0"/>
          <w:bCs w:val="0"/>
        </w:rPr>
        <w:t>1.3</w:t>
      </w:r>
      <w:r w:rsidRPr="00BF06A8">
        <w:rPr>
          <w:rFonts w:ascii="Arial" w:hAnsi="Arial" w:cs="Arial"/>
          <w:b w:val="0"/>
          <w:bCs w:val="0"/>
        </w:rPr>
        <w:tab/>
        <w:t xml:space="preserve">The </w:t>
      </w:r>
      <w:r w:rsidRPr="00BF06A8">
        <w:rPr>
          <w:rFonts w:ascii="Arial" w:hAnsi="Arial" w:cs="Arial"/>
        </w:rPr>
        <w:t xml:space="preserve">User </w:t>
      </w:r>
      <w:r w:rsidRPr="00BF06A8">
        <w:rPr>
          <w:rFonts w:ascii="Arial" w:hAnsi="Arial" w:cs="Arial"/>
          <w:b w:val="0"/>
          <w:bCs w:val="0"/>
        </w:rPr>
        <w:t xml:space="preserve">shall confirm that the </w:t>
      </w:r>
      <w:r w:rsidRPr="00BF06A8">
        <w:rPr>
          <w:rFonts w:ascii="Arial" w:hAnsi="Arial" w:cs="Arial"/>
        </w:rPr>
        <w:t>User Data</w:t>
      </w:r>
      <w:r w:rsidRPr="00BF06A8">
        <w:rPr>
          <w:rFonts w:ascii="Arial" w:hAnsi="Arial" w:cs="Arial"/>
          <w:b w:val="0"/>
          <w:bCs w:val="0"/>
        </w:rPr>
        <w:t xml:space="preserve"> remains the same prior to the start of the </w:t>
      </w:r>
      <w:r w:rsidRPr="00BF06A8">
        <w:rPr>
          <w:rFonts w:ascii="Arial" w:hAnsi="Arial" w:cs="Arial"/>
        </w:rPr>
        <w:t>Offshore Tender Process</w:t>
      </w:r>
      <w:r w:rsidRPr="00BF06A8">
        <w:rPr>
          <w:rFonts w:ascii="Arial" w:hAnsi="Arial" w:cs="Arial"/>
          <w:b w:val="0"/>
          <w:bCs w:val="0"/>
        </w:rPr>
        <w:t>.</w:t>
      </w:r>
      <w:bookmarkStart w:id="68" w:name="_DV_C45"/>
    </w:p>
    <w:bookmarkEnd w:id="68"/>
    <w:p w14:paraId="39B8F572" w14:textId="77777777" w:rsidR="0031133E" w:rsidRDefault="00D846C8" w:rsidP="0031133E">
      <w:pPr>
        <w:pStyle w:val="Heading2"/>
        <w:numPr>
          <w:ilvl w:val="0"/>
          <w:numId w:val="0"/>
        </w:numPr>
        <w:jc w:val="both"/>
        <w:rPr>
          <w:rFonts w:ascii="Arial" w:hAnsi="Arial" w:cs="Arial"/>
        </w:rPr>
      </w:pPr>
      <w:r w:rsidRPr="00A525F6">
        <w:rPr>
          <w:rStyle w:val="DeltaViewInsertion"/>
          <w:rFonts w:ascii="Arial" w:hAnsi="Arial" w:cs="Arial"/>
          <w:b w:val="0"/>
          <w:color w:val="auto"/>
          <w:u w:val="none"/>
        </w:rPr>
        <w:t>[</w:t>
      </w:r>
      <w:r w:rsidRPr="00F55F38">
        <w:rPr>
          <w:rStyle w:val="DeltaViewInsertion"/>
          <w:rFonts w:ascii="Arial" w:hAnsi="Arial" w:cs="Arial"/>
          <w:b w:val="0"/>
          <w:bCs w:val="0"/>
          <w:color w:val="auto"/>
          <w:u w:val="none"/>
        </w:rPr>
        <w:t>1.</w:t>
      </w:r>
      <w:r w:rsidR="00A525F6">
        <w:rPr>
          <w:rStyle w:val="DeltaViewInsertion"/>
          <w:rFonts w:ascii="Arial" w:hAnsi="Arial" w:cs="Arial"/>
          <w:b w:val="0"/>
          <w:bCs w:val="0"/>
          <w:color w:val="auto"/>
          <w:u w:val="none"/>
        </w:rPr>
        <w:t>4</w:t>
      </w:r>
      <w:r w:rsidRPr="00F55F38">
        <w:rPr>
          <w:rStyle w:val="DeltaViewInsertion"/>
          <w:rFonts w:ascii="Arial" w:hAnsi="Arial" w:cs="Arial"/>
          <w:b w:val="0"/>
          <w:bCs w:val="0"/>
          <w:color w:val="auto"/>
          <w:u w:val="none"/>
        </w:rPr>
        <w:tab/>
        <w:t xml:space="preserve">Where the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comprise only the design, planning and/or consenting of (and/or other pre-construction activities relating to) the [</w:t>
      </w:r>
      <w:r w:rsidRPr="00F55F38">
        <w:rPr>
          <w:rStyle w:val="DeltaViewInsertion"/>
          <w:rFonts w:ascii="Arial" w:hAnsi="Arial" w:cs="Arial"/>
          <w:color w:val="auto"/>
          <w:u w:val="none"/>
        </w:rPr>
        <w:t>Offshore Transmission System</w:t>
      </w:r>
      <w:r w:rsidRPr="00F55F38">
        <w:rPr>
          <w:rStyle w:val="DeltaViewInsertion"/>
          <w:rFonts w:ascii="Arial" w:hAnsi="Arial" w:cs="Arial"/>
          <w:b w:val="0"/>
          <w:bCs w:val="0"/>
          <w:color w:val="auto"/>
          <w:u w:val="none"/>
        </w:rPr>
        <w:t xml:space="preserve">], and do not comprise works for construction and installation, </w:t>
      </w:r>
      <w:r>
        <w:rPr>
          <w:rStyle w:val="DeltaViewInsertion"/>
          <w:rFonts w:ascii="Arial" w:hAnsi="Arial" w:cs="Arial"/>
          <w:b w:val="0"/>
          <w:bCs w:val="0"/>
          <w:color w:val="auto"/>
          <w:u w:val="none"/>
        </w:rPr>
        <w:t xml:space="preserve">direct or indirect </w:t>
      </w:r>
      <w:r w:rsidRPr="00F55F38">
        <w:rPr>
          <w:rStyle w:val="DeltaViewInsertion"/>
          <w:rFonts w:ascii="Arial" w:hAnsi="Arial" w:cs="Arial"/>
          <w:b w:val="0"/>
          <w:bCs w:val="0"/>
          <w:color w:val="auto"/>
          <w:u w:val="none"/>
        </w:rPr>
        <w:t xml:space="preserve">references to the </w:t>
      </w:r>
      <w:r w:rsidRPr="00F55F38">
        <w:rPr>
          <w:rStyle w:val="DeltaViewInsertion"/>
          <w:rFonts w:ascii="Arial" w:hAnsi="Arial" w:cs="Arial"/>
          <w:color w:val="auto"/>
          <w:u w:val="none"/>
        </w:rPr>
        <w:t xml:space="preserve">User's Works </w:t>
      </w:r>
      <w:r w:rsidRPr="00F55F38">
        <w:rPr>
          <w:rStyle w:val="DeltaViewInsertion"/>
          <w:rFonts w:ascii="Arial" w:hAnsi="Arial" w:cs="Arial"/>
          <w:b w:val="0"/>
          <w:bCs w:val="0"/>
          <w:color w:val="auto"/>
          <w:u w:val="none"/>
        </w:rPr>
        <w:t xml:space="preserve">shall be deemed to include the </w:t>
      </w:r>
      <w:r w:rsidRPr="00F55F38">
        <w:rPr>
          <w:rStyle w:val="DeltaViewInsertion"/>
          <w:rFonts w:ascii="Arial" w:hAnsi="Arial" w:cs="Arial"/>
          <w:color w:val="auto"/>
          <w:u w:val="none"/>
        </w:rPr>
        <w:t xml:space="preserve">Offshore Construction Works </w:t>
      </w:r>
      <w:r w:rsidRPr="00F55F38">
        <w:rPr>
          <w:rStyle w:val="DeltaViewInsertion"/>
          <w:rFonts w:ascii="Arial" w:hAnsi="Arial" w:cs="Arial"/>
          <w:b w:val="0"/>
          <w:bCs w:val="0"/>
          <w:color w:val="auto"/>
          <w:u w:val="none"/>
        </w:rPr>
        <w:t xml:space="preserve">for the purposes only of (and to the extent so provided in the description of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Clauses 2.2, 2.3 and 2.4 of this </w:t>
      </w:r>
      <w:r w:rsidRPr="00F55F38">
        <w:rPr>
          <w:rStyle w:val="DeltaViewInsertion"/>
          <w:rFonts w:ascii="Arial" w:hAnsi="Arial" w:cs="Arial"/>
          <w:color w:val="auto"/>
          <w:u w:val="none"/>
        </w:rPr>
        <w:t>Construction Agreement</w:t>
      </w:r>
      <w:r w:rsidRPr="00F55F38">
        <w:rPr>
          <w:rStyle w:val="DeltaViewInsertion"/>
          <w:rFonts w:ascii="Arial" w:hAnsi="Arial" w:cs="Arial"/>
          <w:b w:val="0"/>
          <w:bCs w:val="0"/>
          <w:color w:val="auto"/>
          <w:u w:val="none"/>
        </w:rPr>
        <w:t>.</w:t>
      </w:r>
      <w:r w:rsidRPr="00A525F6">
        <w:rPr>
          <w:rStyle w:val="DeltaViewInsertion"/>
          <w:rFonts w:ascii="Arial" w:hAnsi="Arial" w:cs="Arial"/>
          <w:b w:val="0"/>
          <w:color w:val="auto"/>
          <w:u w:val="none"/>
        </w:rPr>
        <w:t>]</w:t>
      </w:r>
      <w:bookmarkStart w:id="69" w:name="_DV_M42"/>
      <w:bookmarkEnd w:id="69"/>
      <w:r w:rsidRPr="00F55F38">
        <w:rPr>
          <w:rFonts w:ascii="Arial" w:hAnsi="Arial" w:cs="Arial"/>
        </w:rPr>
        <w:tab/>
      </w:r>
    </w:p>
    <w:p w14:paraId="07ACEF82" w14:textId="77777777" w:rsidR="00D846C8" w:rsidRDefault="0031133E" w:rsidP="0031133E">
      <w:pPr>
        <w:pStyle w:val="Heading2"/>
        <w:numPr>
          <w:ilvl w:val="0"/>
          <w:numId w:val="0"/>
        </w:numPr>
        <w:jc w:val="both"/>
        <w:rPr>
          <w:rFonts w:ascii="Arial" w:hAnsi="Arial" w:cs="Arial"/>
        </w:rPr>
      </w:pPr>
      <w:r>
        <w:rPr>
          <w:rFonts w:ascii="Arial" w:hAnsi="Arial" w:cs="Arial"/>
        </w:rPr>
        <w:t>2.</w:t>
      </w:r>
      <w:r>
        <w:rPr>
          <w:rFonts w:ascii="Arial" w:hAnsi="Arial" w:cs="Arial"/>
        </w:rPr>
        <w:tab/>
      </w:r>
      <w:r w:rsidR="00D846C8">
        <w:rPr>
          <w:rFonts w:ascii="Arial" w:hAnsi="Arial" w:cs="Arial"/>
        </w:rPr>
        <w:t>CARRYING OUT OF THE WORKS</w:t>
      </w:r>
    </w:p>
    <w:p w14:paraId="106D0095" w14:textId="77777777" w:rsidR="00D846C8" w:rsidRPr="0031133E" w:rsidRDefault="0031133E" w:rsidP="0031133E">
      <w:pPr>
        <w:pStyle w:val="Heading3"/>
        <w:numPr>
          <w:ilvl w:val="0"/>
          <w:numId w:val="0"/>
        </w:numPr>
        <w:ind w:left="851" w:hanging="851"/>
        <w:rPr>
          <w:rFonts w:ascii="Arial" w:hAnsi="Arial" w:cs="Arial"/>
        </w:rPr>
      </w:pPr>
      <w:bookmarkStart w:id="70" w:name="_DV_M43"/>
      <w:bookmarkEnd w:id="70"/>
      <w:r w:rsidRPr="0031133E">
        <w:rPr>
          <w:rFonts w:ascii="Arial" w:hAnsi="Arial" w:cs="Arial"/>
          <w:b/>
        </w:rPr>
        <w:t>2.1</w:t>
      </w:r>
      <w:r w:rsidRPr="0031133E">
        <w:rPr>
          <w:rFonts w:ascii="Arial" w:hAnsi="Arial" w:cs="Arial"/>
        </w:rPr>
        <w:tab/>
      </w:r>
      <w:r w:rsidR="00D846C8" w:rsidRPr="0031133E">
        <w:rPr>
          <w:rFonts w:ascii="Arial" w:hAnsi="Arial" w:cs="Arial"/>
        </w:rPr>
        <w:t>Forthwith following the date of [the Offshore Agreement to Vary</w:t>
      </w:r>
      <w:bookmarkStart w:id="71" w:name="_DV_C47"/>
      <w:r w:rsidR="00D846C8" w:rsidRPr="0031133E">
        <w:rPr>
          <w:rStyle w:val="DeltaViewInsertion"/>
          <w:rFonts w:ascii="Arial" w:hAnsi="Arial" w:cs="Arial"/>
          <w:color w:val="auto"/>
          <w:u w:val="none"/>
        </w:rPr>
        <w:t xml:space="preserve">] </w:t>
      </w:r>
      <w:bookmarkEnd w:id="71"/>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72" w:name="_DV_M44"/>
      <w:bookmarkEnd w:id="72"/>
      <w:r w:rsidR="00D846C8" w:rsidRPr="0031133E">
        <w:rPr>
          <w:rFonts w:ascii="Arial" w:hAnsi="Arial" w:cs="Arial"/>
        </w:rPr>
        <w:t>] the User shall agree with the [Relevant Transmission Licensee] [Onshore Transmission Licensee] the Safety Rules and Local Safety Instructions to apply at the [Connection Site] [Transmission Interface Site] during the Construction Programme and Commissioning Programme</w:t>
      </w:r>
      <w:bookmarkStart w:id="73" w:name="_DV_M45"/>
      <w:bookmarkEnd w:id="73"/>
      <w:r w:rsidR="00D846C8" w:rsidRPr="0031133E">
        <w:rPr>
          <w:rFonts w:ascii="Arial" w:hAnsi="Arial" w:cs="Arial"/>
        </w:rPr>
        <w:t xml:space="preserve"> </w:t>
      </w:r>
      <w:r w:rsidR="00D846C8" w:rsidRPr="0031133E">
        <w:rPr>
          <w:rStyle w:val="DeltaViewInsertion"/>
          <w:rFonts w:ascii="Arial" w:hAnsi="Arial" w:cs="Arial"/>
          <w:color w:val="auto"/>
          <w:u w:val="none"/>
        </w:rPr>
        <w:t xml:space="preserve">[and until the </w:t>
      </w:r>
      <w:r w:rsidR="00D846C8" w:rsidRPr="0031133E">
        <w:rPr>
          <w:rStyle w:val="DeltaViewInsertion"/>
          <w:rFonts w:ascii="Arial" w:hAnsi="Arial" w:cs="Arial"/>
          <w:b/>
          <w:bCs/>
          <w:color w:val="auto"/>
          <w:u w:val="none"/>
        </w:rPr>
        <w:t>OTSUA Transfer Time</w:t>
      </w:r>
      <w:r w:rsidR="00D846C8" w:rsidRPr="0031133E">
        <w:rPr>
          <w:rStyle w:val="DeltaViewInsertion"/>
          <w:rFonts w:ascii="Arial" w:hAnsi="Arial" w:cs="Arial"/>
          <w:color w:val="auto"/>
          <w:u w:val="none"/>
        </w:rPr>
        <w:t>]</w:t>
      </w:r>
      <w:r w:rsidR="00D846C8" w:rsidRPr="0031133E">
        <w:rPr>
          <w:rFonts w:ascii="Arial" w:hAnsi="Arial" w:cs="Arial"/>
        </w:rPr>
        <w:t xml:space="preserve">.  Failing agreement within three months of such date the matter shall be referred to the Independent Engineer for determination in accordance with Clause 6 of the Construction Agreement. </w:t>
      </w:r>
    </w:p>
    <w:p w14:paraId="40BC0A01" w14:textId="77777777" w:rsidR="00D846C8" w:rsidRDefault="0031133E" w:rsidP="0031133E">
      <w:pPr>
        <w:pStyle w:val="Heading3"/>
        <w:numPr>
          <w:ilvl w:val="0"/>
          <w:numId w:val="0"/>
        </w:numPr>
        <w:ind w:left="851" w:hanging="851"/>
        <w:rPr>
          <w:b/>
          <w:bCs/>
        </w:rPr>
      </w:pPr>
      <w:bookmarkStart w:id="74" w:name="_DV_M46"/>
      <w:bookmarkEnd w:id="74"/>
      <w:r w:rsidRPr="0031133E">
        <w:rPr>
          <w:rFonts w:ascii="Arial" w:hAnsi="Arial" w:cs="Arial"/>
          <w:b/>
        </w:rPr>
        <w:t>2.2</w:t>
      </w:r>
      <w:r w:rsidRPr="0031133E">
        <w:rPr>
          <w:rFonts w:ascii="Arial" w:hAnsi="Arial" w:cs="Arial"/>
        </w:rPr>
        <w:tab/>
      </w:r>
      <w:r w:rsidR="00D846C8" w:rsidRPr="0031133E">
        <w:rPr>
          <w:rFonts w:ascii="Arial" w:hAnsi="Arial" w:cs="Arial"/>
        </w:rPr>
        <w:t xml:space="preserve">Subject to Clauses 2.3 and 2.4 of this </w:t>
      </w:r>
      <w:r w:rsidR="00D846C8" w:rsidRPr="0031133E">
        <w:rPr>
          <w:rFonts w:ascii="Arial" w:hAnsi="Arial" w:cs="Arial"/>
          <w:b/>
          <w:bCs/>
        </w:rPr>
        <w:t>Construction Agreement</w:t>
      </w:r>
      <w:r w:rsidR="00D846C8" w:rsidRPr="0031133E">
        <w:rPr>
          <w:rFonts w:ascii="Arial" w:hAnsi="Arial" w:cs="Arial"/>
        </w:rPr>
        <w:t xml:space="preserve"> forthwith following the date of [the </w:t>
      </w:r>
      <w:r w:rsidR="00D846C8" w:rsidRPr="0031133E">
        <w:rPr>
          <w:rFonts w:ascii="Arial" w:hAnsi="Arial" w:cs="Arial"/>
          <w:b/>
          <w:bCs/>
        </w:rPr>
        <w:t>Offshore</w:t>
      </w:r>
      <w:r w:rsidR="00D846C8" w:rsidRPr="0031133E">
        <w:rPr>
          <w:rFonts w:ascii="Arial" w:hAnsi="Arial" w:cs="Arial"/>
        </w:rPr>
        <w:t xml:space="preserve"> </w:t>
      </w:r>
      <w:r w:rsidR="00D846C8" w:rsidRPr="0031133E">
        <w:rPr>
          <w:rFonts w:ascii="Arial" w:hAnsi="Arial" w:cs="Arial"/>
          <w:b/>
          <w:bCs/>
        </w:rPr>
        <w:t>Agreement to Vary</w:t>
      </w:r>
      <w:bookmarkStart w:id="75" w:name="_DV_C49"/>
      <w:r w:rsidR="00D846C8" w:rsidRPr="0031133E">
        <w:rPr>
          <w:rStyle w:val="DeltaViewInsertion"/>
          <w:rFonts w:ascii="Arial" w:hAnsi="Arial" w:cs="Arial"/>
          <w:color w:val="auto"/>
          <w:u w:val="none"/>
        </w:rPr>
        <w:t xml:space="preserve">] </w:t>
      </w:r>
      <w:bookmarkEnd w:id="75"/>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76" w:name="_DV_M47"/>
      <w:bookmarkEnd w:id="76"/>
      <w:r w:rsidR="00D846C8" w:rsidRPr="0031133E">
        <w:rPr>
          <w:rFonts w:ascii="Arial" w:hAnsi="Arial" w:cs="Arial"/>
        </w:rPr>
        <w:t>] The</w:t>
      </w:r>
      <w:r w:rsidR="00D846C8" w:rsidRPr="0031133E">
        <w:rPr>
          <w:rFonts w:ascii="Arial" w:hAnsi="Arial" w:cs="Arial"/>
          <w:b/>
          <w:bCs/>
        </w:rPr>
        <w:t xml:space="preserve"> Company</w:t>
      </w:r>
      <w:r w:rsidR="00D846C8" w:rsidRPr="0031133E">
        <w:rPr>
          <w:rFonts w:ascii="Arial" w:hAnsi="Arial" w:cs="Arial"/>
        </w:rPr>
        <w:t xml:space="preserve"> shall use its best endeavours to obtain in relation to the </w:t>
      </w:r>
      <w:r w:rsidR="00D846C8" w:rsidRPr="0031133E">
        <w:rPr>
          <w:rFonts w:ascii="Arial" w:hAnsi="Arial" w:cs="Arial"/>
          <w:b/>
          <w:bCs/>
        </w:rPr>
        <w:t xml:space="preserve">Construction Works, </w:t>
      </w:r>
      <w:r w:rsidR="00D846C8" w:rsidRPr="0031133E">
        <w:rPr>
          <w:rFonts w:ascii="Arial" w:hAnsi="Arial" w:cs="Arial"/>
        </w:rPr>
        <w:t>excluding the</w:t>
      </w:r>
      <w:r w:rsidR="00D846C8" w:rsidRPr="0031133E">
        <w:rPr>
          <w:rFonts w:ascii="Arial" w:hAnsi="Arial" w:cs="Arial"/>
          <w:b/>
          <w:bCs/>
        </w:rPr>
        <w:t xml:space="preserve"> Wider Transmission Reinforcement Works </w:t>
      </w:r>
      <w:bookmarkStart w:id="77" w:name="_DV_M48"/>
      <w:bookmarkEnd w:id="77"/>
      <w:r w:rsidR="00D846C8" w:rsidRPr="0031133E">
        <w:rPr>
          <w:rFonts w:ascii="Arial" w:hAnsi="Arial" w:cs="Arial"/>
        </w:rPr>
        <w:t xml:space="preserve"> and the </w:t>
      </w:r>
      <w:r w:rsidR="00D846C8" w:rsidRPr="0031133E">
        <w:rPr>
          <w:rFonts w:ascii="Arial" w:hAnsi="Arial" w:cs="Arial"/>
          <w:b/>
          <w:bCs/>
        </w:rPr>
        <w:t>User</w:t>
      </w:r>
      <w:r w:rsidR="00D846C8" w:rsidRPr="0031133E">
        <w:rPr>
          <w:rFonts w:ascii="Arial" w:hAnsi="Arial" w:cs="Arial"/>
        </w:rPr>
        <w:t xml:space="preserve"> shall use its best endeavours to obtain in relation to the </w:t>
      </w:r>
      <w:r w:rsidR="00D846C8" w:rsidRPr="0031133E">
        <w:rPr>
          <w:rFonts w:ascii="Arial" w:hAnsi="Arial" w:cs="Arial"/>
          <w:b/>
          <w:bCs/>
        </w:rPr>
        <w:t>User's</w:t>
      </w:r>
      <w:r w:rsidR="00D846C8" w:rsidRPr="0031133E">
        <w:rPr>
          <w:rFonts w:ascii="Arial" w:hAnsi="Arial" w:cs="Arial"/>
        </w:rPr>
        <w:t xml:space="preserve"> </w:t>
      </w:r>
      <w:r w:rsidR="00D846C8" w:rsidRPr="0031133E">
        <w:rPr>
          <w:rFonts w:ascii="Arial" w:hAnsi="Arial" w:cs="Arial"/>
          <w:b/>
          <w:bCs/>
        </w:rPr>
        <w:t xml:space="preserve">Works,  </w:t>
      </w:r>
      <w:bookmarkStart w:id="78" w:name="_DV_M50"/>
      <w:bookmarkEnd w:id="78"/>
      <w:r w:rsidR="00D846C8" w:rsidRPr="0031133E">
        <w:rPr>
          <w:rFonts w:ascii="Arial" w:hAnsi="Arial" w:cs="Arial"/>
        </w:rPr>
        <w:t xml:space="preserve">all </w:t>
      </w:r>
      <w:r w:rsidR="00D846C8" w:rsidRPr="0031133E">
        <w:rPr>
          <w:rFonts w:ascii="Arial" w:hAnsi="Arial" w:cs="Arial"/>
          <w:b/>
          <w:bCs/>
        </w:rPr>
        <w:t>Consents.</w:t>
      </w:r>
      <w:r w:rsidR="00D846C8" w:rsidRPr="0031133E">
        <w:rPr>
          <w:rFonts w:ascii="Arial" w:hAnsi="Arial" w:cs="Arial"/>
        </w:rPr>
        <w:t xml:space="preserve"> </w:t>
      </w:r>
      <w:bookmarkStart w:id="79" w:name="_DV_M51"/>
      <w:bookmarkEnd w:id="79"/>
      <w:r w:rsidR="00D846C8" w:rsidRPr="0031133E">
        <w:rPr>
          <w:rFonts w:ascii="Arial" w:hAnsi="Arial" w:cs="Arial"/>
          <w:b/>
          <w:bCs/>
        </w:rPr>
        <w:t xml:space="preserve"> </w:t>
      </w:r>
      <w:r w:rsidR="00D846C8" w:rsidRPr="0031133E">
        <w:rPr>
          <w:rFonts w:ascii="Arial" w:hAnsi="Arial" w:cs="Arial"/>
        </w:rPr>
        <w:t xml:space="preserve">Each shall give advice and assistance to the other to the extent reasonably required by the other in the furtherance of these obligations.  Further, the </w:t>
      </w:r>
      <w:r w:rsidR="00D846C8" w:rsidRPr="0031133E">
        <w:rPr>
          <w:rFonts w:ascii="Arial" w:hAnsi="Arial" w:cs="Arial"/>
          <w:b/>
          <w:bCs/>
        </w:rPr>
        <w:t>User</w:t>
      </w:r>
      <w:r w:rsidR="00D846C8" w:rsidRPr="0031133E">
        <w:rPr>
          <w:rFonts w:ascii="Arial" w:hAnsi="Arial" w:cs="Arial"/>
        </w:rPr>
        <w:t xml:space="preserve"> and the</w:t>
      </w:r>
      <w:r w:rsidR="00D846C8" w:rsidRPr="00A525F6">
        <w:rPr>
          <w:rFonts w:ascii="Arial" w:hAnsi="Arial" w:cs="Arial"/>
        </w:rPr>
        <w:t xml:space="preserve"> </w:t>
      </w:r>
      <w:r w:rsidR="00D846C8" w:rsidRPr="00A525F6">
        <w:rPr>
          <w:rFonts w:ascii="Arial" w:hAnsi="Arial" w:cs="Arial"/>
          <w:bCs/>
        </w:rPr>
        <w:t>[</w:t>
      </w:r>
      <w:r w:rsidR="00D846C8" w:rsidRPr="0031133E">
        <w:rPr>
          <w:rFonts w:ascii="Arial" w:hAnsi="Arial" w:cs="Arial"/>
          <w:b/>
          <w:bCs/>
        </w:rPr>
        <w:t>Relevant Transmission Licensee</w:t>
      </w:r>
      <w:r w:rsidR="00D846C8" w:rsidRPr="00A525F6">
        <w:rPr>
          <w:rFonts w:ascii="Arial" w:hAnsi="Arial" w:cs="Arial"/>
          <w:bCs/>
        </w:rPr>
        <w:t>] [</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shall, so far as it is legally able to do so, grant to, the other in respect of the </w:t>
      </w:r>
      <w:bookmarkStart w:id="80" w:name="_DV_M53"/>
      <w:bookmarkEnd w:id="80"/>
      <w:r w:rsidR="00D846C8" w:rsidRPr="0031133E">
        <w:rPr>
          <w:rFonts w:ascii="Arial" w:hAnsi="Arial" w:cs="Arial"/>
        </w:rPr>
        <w:t>[</w:t>
      </w:r>
      <w:r w:rsidR="00D846C8" w:rsidRPr="0031133E">
        <w:rPr>
          <w:rFonts w:ascii="Arial" w:hAnsi="Arial" w:cs="Arial"/>
          <w:b/>
          <w:bCs/>
        </w:rPr>
        <w:t>Connection Site</w:t>
      </w:r>
      <w:bookmarkStart w:id="81" w:name="_DV_M54"/>
      <w:bookmarkStart w:id="82" w:name="_DV_C51"/>
      <w:bookmarkEnd w:id="81"/>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 xml:space="preserve"> </w:t>
      </w:r>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Transmission Interface Site</w:t>
      </w:r>
      <w:r w:rsidR="00D846C8" w:rsidRPr="0031133E">
        <w:rPr>
          <w:rStyle w:val="DeltaViewInsertion"/>
          <w:rFonts w:ascii="Arial" w:hAnsi="Arial" w:cs="Arial"/>
          <w:color w:val="auto"/>
          <w:u w:val="none"/>
        </w:rPr>
        <w:t>]</w:t>
      </w:r>
      <w:bookmarkEnd w:id="82"/>
      <w:r w:rsidR="00D846C8" w:rsidRPr="0031133E">
        <w:rPr>
          <w:rFonts w:ascii="Arial" w:hAnsi="Arial" w:cs="Arial"/>
          <w:b/>
          <w:bCs/>
        </w:rPr>
        <w:t xml:space="preserve"> </w:t>
      </w:r>
      <w:r w:rsidR="00D846C8" w:rsidRPr="0031133E">
        <w:rPr>
          <w:rFonts w:ascii="Arial" w:hAnsi="Arial" w:cs="Arial"/>
        </w:rPr>
        <w:t xml:space="preserve">all such wayleaves, easements, servitude rights, rights over or interests in land or any other consents reasonably required by the </w:t>
      </w:r>
      <w:r w:rsidR="00D846C8" w:rsidRPr="0031133E">
        <w:rPr>
          <w:rFonts w:ascii="Arial" w:hAnsi="Arial" w:cs="Arial"/>
          <w:b/>
          <w:bCs/>
        </w:rPr>
        <w:t>User</w:t>
      </w:r>
      <w:r w:rsidR="00D846C8" w:rsidRPr="0031133E">
        <w:rPr>
          <w:rFonts w:ascii="Arial" w:hAnsi="Arial" w:cs="Arial"/>
        </w:rPr>
        <w:t xml:space="preserve"> or [</w:t>
      </w:r>
      <w:r w:rsidR="00D846C8" w:rsidRPr="0031133E">
        <w:rPr>
          <w:rFonts w:ascii="Arial" w:hAnsi="Arial" w:cs="Arial"/>
          <w:b/>
          <w:bCs/>
        </w:rPr>
        <w:t>Relevant Transmission Licensee</w:t>
      </w:r>
      <w:r w:rsidR="00D846C8" w:rsidRPr="00A525F6">
        <w:rPr>
          <w:rFonts w:ascii="Arial" w:hAnsi="Arial" w:cs="Arial"/>
          <w:bCs/>
        </w:rPr>
        <w:t>]</w:t>
      </w:r>
      <w:r w:rsidR="00D846C8" w:rsidRPr="0031133E">
        <w:rPr>
          <w:rFonts w:ascii="Arial" w:hAnsi="Arial" w:cs="Arial"/>
        </w:rPr>
        <w:t xml:space="preserve"> </w:t>
      </w:r>
      <w:r w:rsidR="00D846C8" w:rsidRPr="00A525F6">
        <w:rPr>
          <w:rFonts w:ascii="Arial" w:hAnsi="Arial" w:cs="Arial"/>
          <w:bCs/>
        </w:rPr>
        <w:t>[</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in order to enable the </w:t>
      </w:r>
      <w:r w:rsidR="00D846C8" w:rsidRPr="0031133E">
        <w:rPr>
          <w:rFonts w:ascii="Arial" w:hAnsi="Arial" w:cs="Arial"/>
          <w:b/>
          <w:bCs/>
        </w:rPr>
        <w:t xml:space="preserve">Works </w:t>
      </w:r>
      <w:bookmarkStart w:id="83" w:name="_DV_M55"/>
      <w:bookmarkStart w:id="84" w:name="OLE_LINK1"/>
      <w:bookmarkStart w:id="85" w:name="OLE_LINK2"/>
      <w:bookmarkEnd w:id="83"/>
      <w:r w:rsidR="00D846C8" w:rsidRPr="0031133E">
        <w:rPr>
          <w:rFonts w:ascii="Arial" w:hAnsi="Arial" w:cs="Arial"/>
        </w:rPr>
        <w:t>excluding the</w:t>
      </w:r>
      <w:r w:rsidR="00D846C8" w:rsidRPr="0031133E">
        <w:rPr>
          <w:rFonts w:ascii="Arial" w:hAnsi="Arial" w:cs="Arial"/>
          <w:b/>
          <w:bCs/>
        </w:rPr>
        <w:t xml:space="preserve"> Wider Transmission Reinforcement Works</w:t>
      </w:r>
      <w:bookmarkEnd w:id="84"/>
      <w:bookmarkEnd w:id="85"/>
      <w:r w:rsidR="00D846C8" w:rsidRPr="0031133E">
        <w:rPr>
          <w:rFonts w:ascii="Arial" w:hAnsi="Arial" w:cs="Arial"/>
          <w:b/>
          <w:bCs/>
        </w:rPr>
        <w:t xml:space="preserve"> </w:t>
      </w:r>
      <w:bookmarkStart w:id="86" w:name="_DV_M56"/>
      <w:bookmarkEnd w:id="86"/>
      <w:r w:rsidR="00D846C8" w:rsidRPr="0031133E">
        <w:rPr>
          <w:rFonts w:ascii="Arial" w:hAnsi="Arial" w:cs="Arial"/>
        </w:rPr>
        <w:t xml:space="preserve"> to be expeditiously completed and to enable that other to carry out its obligations to the other under this </w:t>
      </w:r>
      <w:r w:rsidR="00D846C8" w:rsidRPr="0031133E">
        <w:rPr>
          <w:rFonts w:ascii="Arial" w:hAnsi="Arial" w:cs="Arial"/>
          <w:b/>
          <w:bCs/>
        </w:rPr>
        <w:t>Construction Agreement</w:t>
      </w:r>
      <w:r w:rsidR="00D846C8" w:rsidRPr="0031133E">
        <w:rPr>
          <w:rFonts w:ascii="Arial" w:hAnsi="Arial" w:cs="Arial"/>
        </w:rPr>
        <w:t xml:space="preserve"> and in all cases subject to such terms </w:t>
      </w:r>
      <w:r w:rsidR="00D846C8" w:rsidRPr="0031133E">
        <w:rPr>
          <w:rFonts w:ascii="Arial" w:hAnsi="Arial" w:cs="Arial"/>
        </w:rPr>
        <w:lastRenderedPageBreak/>
        <w:t>and conditions as are reasonable.</w:t>
      </w:r>
      <w:r w:rsidR="00D846C8">
        <w:t xml:space="preserve"> </w:t>
      </w:r>
    </w:p>
    <w:p w14:paraId="08D892D8" w14:textId="77777777" w:rsidR="00D846C8" w:rsidRDefault="0031133E" w:rsidP="0031133E">
      <w:pPr>
        <w:pStyle w:val="Heading3"/>
        <w:numPr>
          <w:ilvl w:val="0"/>
          <w:numId w:val="0"/>
        </w:numPr>
        <w:ind w:left="709" w:hanging="709"/>
        <w:jc w:val="both"/>
        <w:rPr>
          <w:rFonts w:ascii="Arial" w:hAnsi="Arial" w:cs="Arial"/>
          <w:b/>
          <w:bCs/>
        </w:rPr>
      </w:pPr>
      <w:bookmarkStart w:id="87" w:name="_DV_M57"/>
      <w:bookmarkEnd w:id="87"/>
      <w:r w:rsidRPr="0031133E">
        <w:rPr>
          <w:rFonts w:ascii="Arial" w:hAnsi="Arial" w:cs="Arial"/>
          <w:b/>
        </w:rPr>
        <w:t>2.3</w:t>
      </w:r>
      <w:r w:rsidR="00D846C8">
        <w:rPr>
          <w:rFonts w:ascii="Arial" w:hAnsi="Arial" w:cs="Arial"/>
        </w:rPr>
        <w:tab/>
      </w:r>
      <w:r>
        <w:rPr>
          <w:rFonts w:ascii="Arial" w:hAnsi="Arial" w:cs="Arial"/>
        </w:rPr>
        <w:tab/>
      </w:r>
      <w:r w:rsidR="00D846C8">
        <w:rPr>
          <w:rFonts w:ascii="Arial" w:hAnsi="Arial" w:cs="Arial"/>
        </w:rPr>
        <w:t xml:space="preserve">The following additional provisions shall apply in respect of the </w:t>
      </w:r>
      <w:r w:rsidR="00D846C8">
        <w:rPr>
          <w:rFonts w:ascii="Arial" w:hAnsi="Arial" w:cs="Arial"/>
          <w:b/>
          <w:bCs/>
        </w:rPr>
        <w:t>Consents</w:t>
      </w:r>
      <w:r w:rsidR="00D846C8">
        <w:rPr>
          <w:rFonts w:ascii="Arial" w:hAnsi="Arial" w:cs="Arial"/>
        </w:rPr>
        <w:t xml:space="preserve"> and</w:t>
      </w:r>
      <w:r w:rsidR="00D846C8">
        <w:rPr>
          <w:rFonts w:ascii="Arial" w:hAnsi="Arial" w:cs="Arial"/>
        </w:rPr>
        <w:tab/>
        <w:t xml:space="preserve"> </w:t>
      </w:r>
      <w:r w:rsidR="00D846C8">
        <w:rPr>
          <w:rFonts w:ascii="Arial" w:hAnsi="Arial" w:cs="Arial"/>
          <w:b/>
          <w:bCs/>
        </w:rPr>
        <w:t>Construction</w:t>
      </w:r>
      <w:r w:rsidR="00D846C8">
        <w:rPr>
          <w:rFonts w:ascii="Arial" w:hAnsi="Arial" w:cs="Arial"/>
        </w:rPr>
        <w:t xml:space="preserve"> </w:t>
      </w:r>
      <w:r w:rsidR="00D846C8">
        <w:rPr>
          <w:rFonts w:ascii="Arial" w:hAnsi="Arial" w:cs="Arial"/>
          <w:b/>
          <w:bCs/>
        </w:rPr>
        <w:t xml:space="preserve">Works </w:t>
      </w:r>
      <w:bookmarkStart w:id="88" w:name="_DV_M58"/>
      <w:bookmarkStart w:id="89" w:name="_DV_C52"/>
      <w:bookmarkEnd w:id="88"/>
      <w:r w:rsidR="00D846C8" w:rsidRPr="00F55F38">
        <w:rPr>
          <w:rStyle w:val="DeltaViewInsertion"/>
          <w:rFonts w:ascii="Arial" w:hAnsi="Arial" w:cs="Arial"/>
          <w:color w:val="auto"/>
          <w:u w:val="none"/>
        </w:rPr>
        <w:t xml:space="preserve">[and </w:t>
      </w:r>
      <w:r w:rsidR="00D846C8" w:rsidRPr="00F55F38">
        <w:rPr>
          <w:rStyle w:val="DeltaViewInsertion"/>
          <w:rFonts w:ascii="Arial" w:hAnsi="Arial" w:cs="Arial"/>
          <w:b/>
          <w:bCs/>
          <w:color w:val="auto"/>
          <w:u w:val="none"/>
        </w:rPr>
        <w:t>OTSDUW</w:t>
      </w:r>
      <w:r w:rsidR="00D846C8" w:rsidRPr="00F55F38">
        <w:rPr>
          <w:rStyle w:val="DeltaViewInsertion"/>
          <w:rFonts w:ascii="Arial" w:hAnsi="Arial" w:cs="Arial"/>
          <w:color w:val="auto"/>
          <w:u w:val="none"/>
        </w:rPr>
        <w:t>]</w:t>
      </w:r>
      <w:r w:rsidR="00D846C8" w:rsidRPr="00F55F38">
        <w:t xml:space="preserve"> </w:t>
      </w:r>
      <w:bookmarkEnd w:id="89"/>
      <w:r w:rsidR="00D846C8">
        <w:rPr>
          <w:rFonts w:ascii="Arial" w:hAnsi="Arial" w:cs="Arial"/>
        </w:rPr>
        <w:t>excluding the</w:t>
      </w:r>
      <w:r w:rsidR="00D846C8">
        <w:rPr>
          <w:rFonts w:ascii="Arial" w:hAnsi="Arial" w:cs="Arial"/>
          <w:b/>
          <w:bCs/>
        </w:rPr>
        <w:t xml:space="preserve"> Wide</w:t>
      </w:r>
      <w:r w:rsidR="00D43168">
        <w:rPr>
          <w:rFonts w:ascii="Arial" w:hAnsi="Arial" w:cs="Arial"/>
          <w:b/>
          <w:bCs/>
        </w:rPr>
        <w:t xml:space="preserve">r Transmission Reinforcement </w:t>
      </w:r>
      <w:r w:rsidR="00D846C8">
        <w:rPr>
          <w:rFonts w:ascii="Arial" w:hAnsi="Arial" w:cs="Arial"/>
          <w:b/>
          <w:bCs/>
        </w:rPr>
        <w:t>Works</w:t>
      </w:r>
      <w:r w:rsidR="00D846C8">
        <w:rPr>
          <w:rFonts w:ascii="Arial" w:hAnsi="Arial" w:cs="Arial"/>
        </w:rPr>
        <w:t>:-</w:t>
      </w:r>
    </w:p>
    <w:p w14:paraId="77863112" w14:textId="77777777" w:rsidR="00D846C8" w:rsidRDefault="0031133E" w:rsidP="0031133E">
      <w:pPr>
        <w:pStyle w:val="Heading4"/>
        <w:numPr>
          <w:ilvl w:val="0"/>
          <w:numId w:val="0"/>
        </w:numPr>
        <w:ind w:left="1440" w:hanging="731"/>
        <w:jc w:val="both"/>
        <w:rPr>
          <w:rFonts w:ascii="Arial" w:hAnsi="Arial" w:cs="Arial"/>
          <w:b/>
          <w:bCs/>
        </w:rPr>
      </w:pPr>
      <w:bookmarkStart w:id="90" w:name="_DV_M59"/>
      <w:bookmarkEnd w:id="90"/>
      <w:r w:rsidRPr="0031133E">
        <w:rPr>
          <w:rFonts w:ascii="Arial" w:hAnsi="Arial" w:cs="Arial"/>
          <w:b/>
        </w:rPr>
        <w:t>2.3.1</w:t>
      </w:r>
      <w:r>
        <w:rPr>
          <w:rFonts w:ascii="Arial" w:hAnsi="Arial" w:cs="Arial"/>
        </w:rPr>
        <w:tab/>
      </w:r>
      <w:r w:rsidR="00D846C8">
        <w:rPr>
          <w:rFonts w:ascii="Arial" w:hAnsi="Arial" w:cs="Arial"/>
        </w:rPr>
        <w:t xml:space="preserve">All dates specified in this </w:t>
      </w:r>
      <w:r w:rsidR="00D846C8">
        <w:rPr>
          <w:rFonts w:ascii="Arial" w:hAnsi="Arial" w:cs="Arial"/>
          <w:b/>
          <w:bCs/>
        </w:rPr>
        <w:t>Construction Agreement</w:t>
      </w:r>
      <w:r w:rsidR="00D846C8">
        <w:rPr>
          <w:rFonts w:ascii="Arial" w:hAnsi="Arial" w:cs="Arial"/>
        </w:rPr>
        <w:t xml:space="preserve"> are subject to </w:t>
      </w:r>
      <w:r w:rsidR="00D846C8">
        <w:rPr>
          <w:rFonts w:ascii="Arial" w:hAnsi="Arial" w:cs="Arial"/>
          <w:b/>
          <w:bCs/>
        </w:rPr>
        <w:t>The Company</w:t>
      </w:r>
      <w:r w:rsidR="00D846C8">
        <w:rPr>
          <w:rFonts w:ascii="Arial" w:hAnsi="Arial" w:cs="Arial"/>
        </w:rPr>
        <w:t xml:space="preserve"> obtaining </w:t>
      </w:r>
      <w:r w:rsidR="00D846C8">
        <w:rPr>
          <w:rFonts w:ascii="Arial" w:hAnsi="Arial" w:cs="Arial"/>
          <w:b/>
          <w:bCs/>
        </w:rPr>
        <w:t xml:space="preserve">Consents </w:t>
      </w:r>
      <w:r w:rsidR="00D846C8">
        <w:rPr>
          <w:rFonts w:ascii="Arial" w:hAnsi="Arial" w:cs="Arial"/>
        </w:rPr>
        <w:t xml:space="preserve">for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 a form </w:t>
      </w:r>
      <w:r w:rsidR="00D846C8" w:rsidRPr="00BF06A8">
        <w:rPr>
          <w:rFonts w:ascii="Arial" w:hAnsi="Arial" w:cs="Arial"/>
        </w:rPr>
        <w:t xml:space="preserve">acceptable to it within the time required to carry out the </w:t>
      </w:r>
      <w:r w:rsidR="00D846C8" w:rsidRPr="00BF06A8">
        <w:rPr>
          <w:rFonts w:ascii="Arial" w:hAnsi="Arial" w:cs="Arial"/>
          <w:b/>
          <w:bCs/>
        </w:rPr>
        <w:t>Construction</w:t>
      </w:r>
      <w:r w:rsidR="00D846C8" w:rsidRPr="00BF06A8">
        <w:rPr>
          <w:rFonts w:ascii="Arial" w:hAnsi="Arial" w:cs="Arial"/>
        </w:rPr>
        <w:t xml:space="preserve"> </w:t>
      </w:r>
      <w:r w:rsidR="00D846C8" w:rsidRPr="00BF06A8">
        <w:rPr>
          <w:rFonts w:ascii="Arial" w:hAnsi="Arial" w:cs="Arial"/>
          <w:b/>
          <w:bCs/>
        </w:rPr>
        <w:t>Works</w:t>
      </w:r>
      <w:r w:rsidR="00D846C8" w:rsidRPr="00BF06A8">
        <w:rPr>
          <w:rFonts w:ascii="Arial" w:hAnsi="Arial" w:cs="Arial"/>
        </w:rPr>
        <w:t xml:space="preserve"> </w:t>
      </w:r>
      <w:bookmarkStart w:id="91" w:name="_DV_M60"/>
      <w:bookmarkEnd w:id="91"/>
      <w:r w:rsidR="00D846C8" w:rsidRPr="00BF06A8">
        <w:rPr>
          <w:rFonts w:ascii="Arial" w:hAnsi="Arial" w:cs="Arial"/>
        </w:rPr>
        <w:t>excluding the</w:t>
      </w:r>
      <w:r w:rsidR="00D846C8" w:rsidRPr="00BF06A8">
        <w:rPr>
          <w:rFonts w:ascii="Arial" w:hAnsi="Arial" w:cs="Arial"/>
          <w:b/>
          <w:bCs/>
        </w:rPr>
        <w:t xml:space="preserve"> Wider Transmission Reinforcement Works</w:t>
      </w:r>
      <w:r w:rsidR="00D846C8" w:rsidRPr="00BF06A8">
        <w:rPr>
          <w:rFonts w:ascii="Arial" w:hAnsi="Arial" w:cs="Arial"/>
        </w:rPr>
        <w:t xml:space="preserve"> </w:t>
      </w:r>
      <w:r w:rsidR="00D846C8" w:rsidRPr="00A525F6">
        <w:rPr>
          <w:rStyle w:val="DeltaViewInsertion"/>
          <w:rFonts w:ascii="Arial" w:hAnsi="Arial" w:cs="Arial"/>
          <w:bCs/>
          <w:color w:val="auto"/>
          <w:u w:val="none"/>
        </w:rPr>
        <w:t>[</w:t>
      </w:r>
      <w:r w:rsidR="00D846C8" w:rsidRPr="00BF06A8">
        <w:rPr>
          <w:rStyle w:val="DeltaViewInsertion"/>
          <w:rFonts w:ascii="Arial" w:hAnsi="Arial" w:cs="Arial"/>
          <w:color w:val="auto"/>
          <w:u w:val="none"/>
        </w:rPr>
        <w:t xml:space="preserve">and the </w:t>
      </w:r>
      <w:r w:rsidR="00D846C8" w:rsidRPr="00BF06A8">
        <w:rPr>
          <w:rStyle w:val="DeltaViewInsertion"/>
          <w:rFonts w:ascii="Arial" w:hAnsi="Arial" w:cs="Arial"/>
          <w:b/>
          <w:bCs/>
          <w:color w:val="auto"/>
          <w:u w:val="none"/>
        </w:rPr>
        <w:t xml:space="preserve">User </w:t>
      </w:r>
      <w:r w:rsidR="00D846C8" w:rsidRPr="00BF06A8">
        <w:rPr>
          <w:rStyle w:val="DeltaViewInsertion"/>
          <w:rFonts w:ascii="Arial" w:hAnsi="Arial" w:cs="Arial"/>
          <w:color w:val="auto"/>
          <w:u w:val="none"/>
        </w:rPr>
        <w:t xml:space="preserve">obtaining </w:t>
      </w:r>
      <w:r w:rsidR="00D846C8" w:rsidRPr="00BF06A8">
        <w:rPr>
          <w:rStyle w:val="DeltaViewInsertion"/>
          <w:rFonts w:ascii="Arial" w:hAnsi="Arial" w:cs="Arial"/>
          <w:b/>
          <w:bCs/>
          <w:color w:val="auto"/>
          <w:u w:val="none"/>
        </w:rPr>
        <w:t>Consents</w:t>
      </w:r>
      <w:r w:rsidR="00D846C8" w:rsidRPr="00BF06A8">
        <w:rPr>
          <w:rStyle w:val="DeltaViewInsertion"/>
          <w:rFonts w:ascii="Arial" w:hAnsi="Arial" w:cs="Arial"/>
          <w:color w:val="auto"/>
          <w:u w:val="none"/>
        </w:rPr>
        <w:t xml:space="preserve"> for the </w:t>
      </w:r>
      <w:r w:rsidR="00D846C8" w:rsidRPr="00BF06A8">
        <w:rPr>
          <w:rStyle w:val="DeltaViewInsertion"/>
          <w:rFonts w:ascii="Arial" w:hAnsi="Arial" w:cs="Arial"/>
          <w:b/>
          <w:bCs/>
          <w:color w:val="auto"/>
          <w:u w:val="none"/>
        </w:rPr>
        <w:t>OTSDUW</w:t>
      </w:r>
      <w:r w:rsidR="00D846C8" w:rsidRPr="00A525F6">
        <w:rPr>
          <w:rStyle w:val="DeltaViewInsertion"/>
          <w:rFonts w:ascii="Arial" w:hAnsi="Arial" w:cs="Arial"/>
          <w:bCs/>
          <w:color w:val="auto"/>
          <w:u w:val="none"/>
        </w:rPr>
        <w:t>]</w:t>
      </w:r>
      <w:r w:rsidR="00D846C8" w:rsidRPr="00BF06A8">
        <w:rPr>
          <w:rStyle w:val="CommentReference"/>
          <w:rFonts w:ascii="Times New Roman" w:hAnsi="Times New Roman"/>
          <w:lang w:val="en-US"/>
        </w:rPr>
        <w:t xml:space="preserve"> </w:t>
      </w:r>
      <w:r w:rsidR="00D846C8" w:rsidRPr="00BF06A8">
        <w:rPr>
          <w:rFonts w:ascii="Arial" w:hAnsi="Arial" w:cs="Arial"/>
        </w:rPr>
        <w:t>in</w:t>
      </w:r>
      <w:r w:rsidR="00D846C8">
        <w:rPr>
          <w:rFonts w:ascii="Arial" w:hAnsi="Arial" w:cs="Arial"/>
        </w:rPr>
        <w:t xml:space="preserve"> accordance with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w:t>
      </w:r>
      <w:r w:rsidR="00D846C8">
        <w:rPr>
          <w:rFonts w:ascii="Arial" w:hAnsi="Arial" w:cs="Arial"/>
          <w:b/>
          <w:bCs/>
        </w:rPr>
        <w:t xml:space="preserve"> </w:t>
      </w:r>
    </w:p>
    <w:p w14:paraId="7215801D" w14:textId="77777777" w:rsidR="00D846C8" w:rsidRDefault="0031133E" w:rsidP="0031133E">
      <w:pPr>
        <w:pStyle w:val="Heading4"/>
        <w:numPr>
          <w:ilvl w:val="0"/>
          <w:numId w:val="0"/>
        </w:numPr>
        <w:ind w:firstLine="709"/>
        <w:jc w:val="both"/>
        <w:rPr>
          <w:rFonts w:ascii="Arial" w:hAnsi="Arial" w:cs="Arial"/>
          <w:b/>
          <w:bCs/>
        </w:rPr>
      </w:pPr>
      <w:bookmarkStart w:id="92" w:name="_DV_M61"/>
      <w:bookmarkEnd w:id="92"/>
      <w:r w:rsidRPr="0031133E">
        <w:rPr>
          <w:rFonts w:ascii="Arial" w:hAnsi="Arial" w:cs="Arial"/>
          <w:b/>
        </w:rPr>
        <w:t>2.3.2</w:t>
      </w:r>
      <w:r w:rsidR="00D846C8">
        <w:rPr>
          <w:rFonts w:ascii="Arial" w:hAnsi="Arial" w:cs="Arial"/>
        </w:rPr>
        <w:tab/>
        <w:t>In the event of:-</w:t>
      </w:r>
    </w:p>
    <w:p w14:paraId="3DE0CD0D" w14:textId="77777777" w:rsidR="00D846C8" w:rsidRDefault="00D846C8" w:rsidP="00D846C8">
      <w:pPr>
        <w:pStyle w:val="Heading5"/>
        <w:ind w:left="2160" w:hanging="720"/>
        <w:jc w:val="both"/>
        <w:rPr>
          <w:rFonts w:ascii="Arial" w:hAnsi="Arial" w:cs="Arial"/>
          <w:b/>
          <w:bCs/>
        </w:rPr>
      </w:pPr>
      <w:bookmarkStart w:id="93" w:name="_DV_M62"/>
      <w:bookmarkEnd w:id="93"/>
      <w:r>
        <w:rPr>
          <w:rFonts w:ascii="Arial" w:hAnsi="Arial" w:cs="Arial"/>
        </w:rPr>
        <w:t xml:space="preserve">the </w:t>
      </w:r>
      <w:r>
        <w:rPr>
          <w:rFonts w:ascii="Arial" w:hAnsi="Arial" w:cs="Arial"/>
          <w:b/>
          <w:bCs/>
        </w:rPr>
        <w:t>Consents</w:t>
      </w:r>
      <w:r>
        <w:rPr>
          <w:rFonts w:ascii="Arial" w:hAnsi="Arial" w:cs="Arial"/>
        </w:rPr>
        <w:t xml:space="preserve"> not being obtained</w:t>
      </w:r>
      <w:bookmarkStart w:id="94" w:name="_DV_M63"/>
      <w:bookmarkEnd w:id="94"/>
      <w:r>
        <w:rPr>
          <w:rFonts w:ascii="Arial" w:hAnsi="Arial" w:cs="Arial"/>
        </w:rPr>
        <w:t xml:space="preserve"> by the required date; or </w:t>
      </w:r>
    </w:p>
    <w:p w14:paraId="74273094" w14:textId="77777777" w:rsidR="00D846C8" w:rsidRDefault="00D846C8" w:rsidP="00D846C8">
      <w:pPr>
        <w:pStyle w:val="Heading5"/>
        <w:ind w:left="2160" w:hanging="720"/>
        <w:jc w:val="both"/>
        <w:rPr>
          <w:rFonts w:ascii="Arial" w:hAnsi="Arial" w:cs="Arial"/>
          <w:b/>
          <w:bCs/>
        </w:rPr>
      </w:pPr>
      <w:bookmarkStart w:id="95" w:name="_DV_M64"/>
      <w:bookmarkEnd w:id="95"/>
      <w:r>
        <w:rPr>
          <w:rFonts w:ascii="Arial" w:hAnsi="Arial" w:cs="Arial"/>
        </w:rPr>
        <w:t xml:space="preserve">the </w:t>
      </w:r>
      <w:r>
        <w:rPr>
          <w:rFonts w:ascii="Arial" w:hAnsi="Arial" w:cs="Arial"/>
          <w:b/>
          <w:bCs/>
        </w:rPr>
        <w:t>Consents</w:t>
      </w:r>
      <w:r>
        <w:rPr>
          <w:rFonts w:ascii="Arial" w:hAnsi="Arial" w:cs="Arial"/>
        </w:rPr>
        <w:t xml:space="preserve"> being subject to conditions which affect the dates; or </w:t>
      </w:r>
    </w:p>
    <w:p w14:paraId="1E7F9B33" w14:textId="77777777" w:rsidR="00D846C8" w:rsidRDefault="00D846C8" w:rsidP="00D846C8">
      <w:pPr>
        <w:pStyle w:val="Heading5"/>
        <w:ind w:left="2160" w:hanging="742"/>
        <w:jc w:val="both"/>
        <w:rPr>
          <w:rFonts w:ascii="Arial" w:hAnsi="Arial" w:cs="Arial"/>
          <w:b/>
          <w:bCs/>
        </w:rPr>
      </w:pPr>
      <w:bookmarkStart w:id="96" w:name="_DV_M65"/>
      <w:bookmarkEnd w:id="96"/>
      <w:r>
        <w:rPr>
          <w:rFonts w:ascii="Arial" w:hAnsi="Arial" w:cs="Arial"/>
          <w:b/>
          <w:bCs/>
        </w:rPr>
        <w:t>The Company</w:t>
      </w:r>
      <w:r>
        <w:rPr>
          <w:rFonts w:ascii="Arial" w:hAnsi="Arial" w:cs="Arial"/>
        </w:rPr>
        <w:t xml:space="preserve"> wishing to amend the </w:t>
      </w:r>
      <w:r>
        <w:rPr>
          <w:rFonts w:ascii="Arial" w:hAnsi="Arial" w:cs="Arial"/>
          <w:b/>
          <w:bCs/>
        </w:rPr>
        <w:t>Construction</w:t>
      </w:r>
      <w:r>
        <w:rPr>
          <w:rFonts w:ascii="Arial" w:hAnsi="Arial" w:cs="Arial"/>
        </w:rPr>
        <w:t xml:space="preserve"> </w:t>
      </w:r>
      <w:r>
        <w:rPr>
          <w:rFonts w:ascii="Arial" w:hAnsi="Arial" w:cs="Arial"/>
          <w:b/>
          <w:bCs/>
        </w:rPr>
        <w:t xml:space="preserve">Works </w:t>
      </w:r>
      <w:r>
        <w:rPr>
          <w:rFonts w:ascii="Arial" w:hAnsi="Arial" w:cs="Arial"/>
        </w:rPr>
        <w:t>excluding the</w:t>
      </w:r>
      <w:r>
        <w:rPr>
          <w:rFonts w:ascii="Arial" w:hAnsi="Arial" w:cs="Arial"/>
          <w:b/>
          <w:bCs/>
        </w:rPr>
        <w:t xml:space="preserve"> Wider Transmission Reinforcement Works</w:t>
      </w:r>
      <w:r>
        <w:rPr>
          <w:rFonts w:ascii="Arial" w:hAnsi="Arial" w:cs="Arial"/>
        </w:rPr>
        <w:t xml:space="preserve"> [or the </w:t>
      </w:r>
      <w:r>
        <w:rPr>
          <w:rFonts w:ascii="Arial" w:hAnsi="Arial" w:cs="Arial"/>
          <w:b/>
        </w:rPr>
        <w:t>User</w:t>
      </w:r>
      <w:r>
        <w:rPr>
          <w:rFonts w:ascii="Arial" w:hAnsi="Arial" w:cs="Arial"/>
        </w:rPr>
        <w:t xml:space="preserve"> wishing to amend </w:t>
      </w:r>
      <w:r>
        <w:rPr>
          <w:rFonts w:ascii="Arial" w:hAnsi="Arial" w:cs="Arial"/>
          <w:b/>
        </w:rPr>
        <w:t>OTSDUW</w:t>
      </w:r>
      <w:r w:rsidRPr="00A525F6">
        <w:rPr>
          <w:rFonts w:ascii="Arial" w:hAnsi="Arial" w:cs="Arial"/>
        </w:rPr>
        <w:t>]</w:t>
      </w:r>
      <w:r>
        <w:rPr>
          <w:rFonts w:ascii="Arial" w:hAnsi="Arial" w:cs="Arial"/>
        </w:rPr>
        <w:t xml:space="preserve"> to facilitate the granting of the </w:t>
      </w:r>
      <w:r>
        <w:rPr>
          <w:rFonts w:ascii="Arial" w:hAnsi="Arial" w:cs="Arial"/>
          <w:b/>
          <w:bCs/>
        </w:rPr>
        <w:t>Consents</w:t>
      </w:r>
      <w:r>
        <w:rPr>
          <w:rFonts w:ascii="Arial" w:hAnsi="Arial" w:cs="Arial"/>
        </w:rPr>
        <w:t>,</w:t>
      </w:r>
    </w:p>
    <w:p w14:paraId="2071A9B4" w14:textId="77777777" w:rsidR="0031133E" w:rsidRPr="00A16B09" w:rsidRDefault="00D846C8" w:rsidP="0031133E">
      <w:pPr>
        <w:pStyle w:val="Heading4"/>
        <w:numPr>
          <w:ilvl w:val="0"/>
          <w:numId w:val="0"/>
        </w:numPr>
        <w:ind w:left="1418"/>
        <w:jc w:val="both"/>
        <w:rPr>
          <w:rFonts w:ascii="Arial" w:hAnsi="Arial" w:cs="Arial"/>
          <w:bCs/>
        </w:rPr>
      </w:pPr>
      <w:bookmarkStart w:id="97" w:name="_DV_M66"/>
      <w:bookmarkEnd w:id="97"/>
      <w:r>
        <w:rPr>
          <w:rFonts w:ascii="Arial" w:hAnsi="Arial" w:cs="Arial"/>
        </w:rPr>
        <w:t xml:space="preserve">then, in the case of </w:t>
      </w:r>
      <w:r>
        <w:rPr>
          <w:rFonts w:ascii="Arial" w:hAnsi="Arial" w:cs="Arial"/>
          <w:b/>
          <w:bCs/>
        </w:rPr>
        <w:t xml:space="preserve">Construction Works </w:t>
      </w:r>
      <w:r>
        <w:rPr>
          <w:rFonts w:ascii="Arial" w:hAnsi="Arial" w:cs="Arial"/>
        </w:rPr>
        <w:t xml:space="preserve">and </w:t>
      </w:r>
      <w:r>
        <w:rPr>
          <w:rFonts w:ascii="Arial" w:hAnsi="Arial" w:cs="Arial"/>
          <w:b/>
          <w:bCs/>
        </w:rPr>
        <w:t xml:space="preserve">Consents </w:t>
      </w:r>
      <w:r>
        <w:rPr>
          <w:rFonts w:ascii="Arial" w:hAnsi="Arial" w:cs="Arial"/>
        </w:rPr>
        <w:t xml:space="preserve">therefor, </w:t>
      </w:r>
      <w:r>
        <w:rPr>
          <w:rFonts w:ascii="Arial" w:hAnsi="Arial" w:cs="Arial"/>
          <w:b/>
          <w:bCs/>
        </w:rPr>
        <w:t>The Company</w:t>
      </w:r>
      <w:r>
        <w:rPr>
          <w:rFonts w:ascii="Arial" w:hAnsi="Arial" w:cs="Arial"/>
        </w:rPr>
        <w:t xml:space="preserve"> shall be entitled to revise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(and </w:t>
      </w:r>
      <w:proofErr w:type="gramStart"/>
      <w:r>
        <w:rPr>
          <w:rFonts w:ascii="Arial" w:hAnsi="Arial" w:cs="Arial"/>
        </w:rPr>
        <w:t>as a consequence</w:t>
      </w:r>
      <w:proofErr w:type="gramEnd"/>
      <w:r>
        <w:rPr>
          <w:rFonts w:ascii="Arial" w:hAnsi="Arial" w:cs="Arial"/>
        </w:rPr>
        <w:t xml:space="preserve"> Appendix A to the </w:t>
      </w:r>
      <w:r>
        <w:rPr>
          <w:rFonts w:ascii="Arial" w:hAnsi="Arial" w:cs="Arial"/>
          <w:b/>
          <w:bCs/>
        </w:rPr>
        <w:t>Bilateral Connection Agreement</w:t>
      </w:r>
      <w:r>
        <w:rPr>
          <w:rFonts w:ascii="Arial" w:hAnsi="Arial" w:cs="Arial"/>
        </w:rPr>
        <w:t xml:space="preserve">) and all dates specified in this </w:t>
      </w:r>
      <w:r>
        <w:rPr>
          <w:rFonts w:ascii="Arial" w:hAnsi="Arial" w:cs="Arial"/>
          <w:b/>
          <w:bCs/>
        </w:rPr>
        <w:t xml:space="preserve">Construction Agreement </w:t>
      </w:r>
      <w:r>
        <w:rPr>
          <w:rFonts w:ascii="Arial" w:hAnsi="Arial" w:cs="Arial"/>
          <w:bCs/>
        </w:rPr>
        <w:t>in relation to those</w:t>
      </w:r>
      <w:r>
        <w:rPr>
          <w:rFonts w:ascii="Arial" w:hAnsi="Arial" w:cs="Arial"/>
          <w:b/>
          <w:bCs/>
        </w:rPr>
        <w:t xml:space="preserve"> Construction Works </w:t>
      </w:r>
      <w:r>
        <w:rPr>
          <w:rFonts w:ascii="Arial" w:hAnsi="Arial" w:cs="Arial"/>
        </w:rPr>
        <w:t xml:space="preserve">and the charges specified in Appendix B to the </w:t>
      </w:r>
      <w:r>
        <w:rPr>
          <w:rFonts w:ascii="Arial" w:hAnsi="Arial" w:cs="Arial"/>
          <w:b/>
          <w:bCs/>
        </w:rPr>
        <w:t>Bilateral Connection Agreement</w:t>
      </w:r>
      <w:r>
        <w:rPr>
          <w:rFonts w:ascii="Arial" w:hAnsi="Arial" w:cs="Arial"/>
        </w:rPr>
        <w:t xml:space="preserve">.  For the avoidance of doubt such revisions shall be at </w:t>
      </w:r>
      <w:r w:rsidR="00A16B09">
        <w:rPr>
          <w:rFonts w:ascii="Arial" w:hAnsi="Arial" w:cs="Arial"/>
          <w:b/>
          <w:bCs/>
        </w:rPr>
        <w:t>The Company</w:t>
      </w:r>
      <w:r>
        <w:rPr>
          <w:rFonts w:ascii="Arial" w:hAnsi="Arial" w:cs="Arial"/>
          <w:b/>
          <w:bCs/>
        </w:rPr>
        <w:t>'s</w:t>
      </w:r>
      <w:r>
        <w:rPr>
          <w:rFonts w:ascii="Arial" w:hAnsi="Arial" w:cs="Arial"/>
        </w:rPr>
        <w:t xml:space="preserve"> absolute discretion and the consent of </w:t>
      </w:r>
      <w:r w:rsidRPr="00BF06A8">
        <w:rPr>
          <w:rFonts w:ascii="Arial" w:hAnsi="Arial" w:cs="Arial"/>
        </w:rPr>
        <w:t xml:space="preserve">the </w:t>
      </w:r>
      <w:r w:rsidRPr="00BF06A8">
        <w:rPr>
          <w:rFonts w:ascii="Arial" w:hAnsi="Arial" w:cs="Arial"/>
          <w:b/>
          <w:bCs/>
        </w:rPr>
        <w:t>User</w:t>
      </w:r>
      <w:r w:rsidRPr="00BF06A8">
        <w:rPr>
          <w:rFonts w:ascii="Arial" w:hAnsi="Arial" w:cs="Arial"/>
        </w:rPr>
        <w:t xml:space="preserve"> is not required. </w:t>
      </w:r>
      <w:r w:rsidRPr="00BF06A8">
        <w:rPr>
          <w:rFonts w:ascii="Arial" w:hAnsi="Arial" w:cs="Arial"/>
          <w:b/>
          <w:bCs/>
        </w:rPr>
        <w:t>[</w:t>
      </w:r>
      <w:r w:rsidRPr="00BF06A8">
        <w:rPr>
          <w:rFonts w:ascii="Arial" w:hAnsi="Arial" w:cs="Arial"/>
        </w:rPr>
        <w:t xml:space="preserve">In the case of </w:t>
      </w:r>
      <w:r w:rsidRPr="00BF06A8">
        <w:rPr>
          <w:rFonts w:ascii="Arial" w:hAnsi="Arial" w:cs="Arial"/>
          <w:b/>
          <w:bCs/>
        </w:rPr>
        <w:t>OTSDUW</w:t>
      </w:r>
      <w:r w:rsidR="00A16B09">
        <w:rPr>
          <w:rFonts w:ascii="Arial" w:hAnsi="Arial" w:cs="Arial"/>
          <w:b/>
          <w:bCs/>
        </w:rPr>
        <w:t xml:space="preserve"> </w:t>
      </w:r>
      <w:r w:rsidR="00A16B09">
        <w:rPr>
          <w:rFonts w:ascii="Arial" w:hAnsi="Arial" w:cs="Arial"/>
          <w:bCs/>
        </w:rPr>
        <w:t xml:space="preserve">and </w:t>
      </w:r>
      <w:r w:rsidR="00A16B09">
        <w:rPr>
          <w:rFonts w:ascii="Arial" w:hAnsi="Arial" w:cs="Arial"/>
          <w:b/>
          <w:bCs/>
        </w:rPr>
        <w:t xml:space="preserve">Consents </w:t>
      </w:r>
      <w:r w:rsidR="00A16B09">
        <w:rPr>
          <w:rFonts w:ascii="Arial" w:hAnsi="Arial" w:cs="Arial"/>
          <w:bCs/>
        </w:rPr>
        <w:t>therefore,</w:t>
      </w:r>
      <w:r>
        <w:rPr>
          <w:rFonts w:ascii="Arial" w:hAnsi="Arial" w:cs="Arial"/>
          <w:b/>
          <w:bCs/>
        </w:rPr>
        <w:t xml:space="preserve"> </w:t>
      </w:r>
      <w:r w:rsidRPr="00BF06A8">
        <w:rPr>
          <w:rFonts w:ascii="Arial" w:hAnsi="Arial" w:cs="Arial"/>
        </w:rPr>
        <w:t xml:space="preserve">the </w:t>
      </w:r>
      <w:r w:rsidRPr="00BF06A8">
        <w:rPr>
          <w:rFonts w:ascii="Arial" w:hAnsi="Arial" w:cs="Arial"/>
          <w:b/>
        </w:rPr>
        <w:t>User</w:t>
      </w:r>
      <w:r w:rsidRPr="00BF06A8">
        <w:rPr>
          <w:rFonts w:ascii="Arial" w:hAnsi="Arial" w:cs="Arial"/>
        </w:rPr>
        <w:t xml:space="preserve"> shall be entitled to revise the </w:t>
      </w:r>
      <w:r>
        <w:rPr>
          <w:rFonts w:ascii="Arial" w:hAnsi="Arial" w:cs="Arial"/>
          <w:b/>
          <w:bCs/>
        </w:rPr>
        <w:t>OTSDUW</w:t>
      </w:r>
      <w:r>
        <w:rPr>
          <w:rFonts w:ascii="Arial" w:hAnsi="Arial" w:cs="Arial"/>
        </w:rPr>
        <w:t xml:space="preserve"> </w:t>
      </w:r>
      <w:r w:rsidR="00A16B09" w:rsidRPr="00750EFA">
        <w:rPr>
          <w:rFonts w:ascii="Arial" w:hAnsi="Arial" w:cs="Arial"/>
        </w:rPr>
        <w:t>(including any changes to the</w:t>
      </w:r>
      <w:r w:rsidR="00A16B09" w:rsidRPr="00750EFA">
        <w:rPr>
          <w:rFonts w:ascii="Arial" w:hAnsi="Arial" w:cs="Arial"/>
          <w:b/>
        </w:rPr>
        <w:t xml:space="preserve"> Offshore Works Assumptions</w:t>
      </w:r>
      <w:r w:rsidR="00A16B09" w:rsidRPr="00F65EF9">
        <w:rPr>
          <w:rFonts w:ascii="Arial" w:hAnsi="Arial" w:cs="Arial"/>
        </w:rPr>
        <w:t>)</w:t>
      </w:r>
      <w:r w:rsidR="00A16B09">
        <w:rPr>
          <w:rFonts w:ascii="Arial" w:hAnsi="Arial" w:cs="Arial"/>
        </w:rPr>
        <w:t xml:space="preserve"> </w:t>
      </w:r>
      <w:r>
        <w:rPr>
          <w:rFonts w:ascii="Arial" w:hAnsi="Arial" w:cs="Arial"/>
        </w:rPr>
        <w:t xml:space="preserve">and the </w:t>
      </w:r>
      <w:r w:rsidRPr="00BF06A8">
        <w:rPr>
          <w:rFonts w:ascii="Arial" w:hAnsi="Arial" w:cs="Arial"/>
        </w:rPr>
        <w:t xml:space="preserve">dates specified in this </w:t>
      </w:r>
      <w:r w:rsidRPr="00BF06A8">
        <w:rPr>
          <w:rFonts w:ascii="Arial" w:hAnsi="Arial" w:cs="Arial"/>
          <w:b/>
        </w:rPr>
        <w:t>Construction Agreement</w:t>
      </w:r>
      <w:r w:rsidRPr="00BF06A8">
        <w:rPr>
          <w:rFonts w:ascii="Arial" w:hAnsi="Arial" w:cs="Arial"/>
        </w:rPr>
        <w:t xml:space="preserve"> in relation to </w:t>
      </w:r>
      <w:r w:rsidRPr="00BF06A8">
        <w:rPr>
          <w:rFonts w:ascii="Arial" w:hAnsi="Arial" w:cs="Arial"/>
          <w:b/>
        </w:rPr>
        <w:t>OTSDUW</w:t>
      </w:r>
      <w:r w:rsidRPr="00BF06A8">
        <w:rPr>
          <w:rFonts w:ascii="Arial" w:hAnsi="Arial" w:cs="Arial"/>
          <w:bCs/>
        </w:rPr>
        <w:t xml:space="preserve">, in which case </w:t>
      </w:r>
      <w:r w:rsidRPr="00BF06A8">
        <w:rPr>
          <w:rFonts w:ascii="Arial" w:hAnsi="Arial" w:cs="Arial"/>
        </w:rPr>
        <w:t xml:space="preserve">the </w:t>
      </w:r>
      <w:r w:rsidRPr="00BF06A8">
        <w:rPr>
          <w:rFonts w:ascii="Arial" w:hAnsi="Arial" w:cs="Arial"/>
          <w:b/>
          <w:bCs/>
        </w:rPr>
        <w:t xml:space="preserve">User </w:t>
      </w:r>
      <w:r w:rsidRPr="00BF06A8">
        <w:rPr>
          <w:rFonts w:ascii="Arial" w:hAnsi="Arial" w:cs="Arial"/>
        </w:rPr>
        <w:t>shall propose such revision</w:t>
      </w:r>
      <w:r>
        <w:rPr>
          <w:rFonts w:ascii="Arial" w:hAnsi="Arial" w:cs="Arial"/>
        </w:rPr>
        <w:t>s</w:t>
      </w:r>
      <w:r w:rsidRPr="00BF06A8">
        <w:rPr>
          <w:rFonts w:ascii="Arial" w:hAnsi="Arial" w:cs="Arial"/>
        </w:rPr>
        <w:t xml:space="preserve"> to </w:t>
      </w:r>
      <w:r w:rsidRPr="00BF06A8">
        <w:rPr>
          <w:rFonts w:ascii="Arial" w:hAnsi="Arial" w:cs="Arial"/>
          <w:b/>
          <w:bCs/>
        </w:rPr>
        <w:t xml:space="preserve">The Company </w:t>
      </w:r>
      <w:r w:rsidRPr="00BF06A8">
        <w:rPr>
          <w:rFonts w:ascii="Arial" w:hAnsi="Arial" w:cs="Arial"/>
        </w:rPr>
        <w:t xml:space="preserve">and the parties shall </w:t>
      </w:r>
      <w:r>
        <w:rPr>
          <w:rFonts w:ascii="Arial" w:hAnsi="Arial" w:cs="Arial"/>
        </w:rPr>
        <w:t xml:space="preserve">(without prejudice to paragraph 6.9.2) </w:t>
      </w:r>
      <w:r w:rsidRPr="00BF06A8">
        <w:rPr>
          <w:rFonts w:ascii="Arial" w:hAnsi="Arial" w:cs="Arial"/>
        </w:rPr>
        <w:t xml:space="preserve">agree such amendments to this </w:t>
      </w:r>
      <w:r w:rsidRPr="00BF06A8">
        <w:rPr>
          <w:rFonts w:ascii="Arial" w:hAnsi="Arial" w:cs="Arial"/>
          <w:b/>
          <w:bCs/>
        </w:rPr>
        <w:t>Construction Agreement</w:t>
      </w:r>
      <w:r w:rsidRPr="00BF06A8">
        <w:rPr>
          <w:rFonts w:ascii="Arial" w:hAnsi="Arial" w:cs="Arial"/>
        </w:rPr>
        <w:t xml:space="preserve"> as are necessary to reflect such revisions.  The parties acknowledge that any dispute regarding such amendments shall be </w:t>
      </w:r>
      <w:proofErr w:type="spellStart"/>
      <w:r w:rsidRPr="00BF06A8">
        <w:rPr>
          <w:rFonts w:ascii="Arial" w:hAnsi="Arial" w:cs="Arial"/>
        </w:rPr>
        <w:t>referable</w:t>
      </w:r>
      <w:proofErr w:type="spellEnd"/>
      <w:r w:rsidRPr="00BF06A8">
        <w:rPr>
          <w:rFonts w:ascii="Arial" w:hAnsi="Arial" w:cs="Arial"/>
        </w:rPr>
        <w:t xml:space="preserve"> to and determined by the </w:t>
      </w:r>
      <w:r w:rsidRPr="00BF06A8">
        <w:rPr>
          <w:rFonts w:ascii="Arial" w:hAnsi="Arial" w:cs="Arial"/>
          <w:b/>
          <w:bCs/>
        </w:rPr>
        <w:t>Authority</w:t>
      </w:r>
      <w:r w:rsidRPr="00BF06A8">
        <w:rPr>
          <w:rFonts w:ascii="Arial" w:hAnsi="Arial" w:cs="Arial"/>
        </w:rPr>
        <w:t xml:space="preserve"> under the provisions of Standard Condition C9 Paragraph 4 of the </w:t>
      </w:r>
      <w:r w:rsidRPr="00BF06A8">
        <w:rPr>
          <w:rFonts w:ascii="Arial" w:hAnsi="Arial" w:cs="Arial"/>
          <w:b/>
          <w:bCs/>
        </w:rPr>
        <w:t>Transmission Licence</w:t>
      </w:r>
      <w:r w:rsidRPr="00BF06A8">
        <w:rPr>
          <w:rFonts w:ascii="Arial" w:hAnsi="Arial" w:cs="Arial"/>
        </w:rPr>
        <w:t xml:space="preserve">, and where such application is made, the parties shall take into account any determination or other direction from the </w:t>
      </w:r>
      <w:r w:rsidRPr="00BF06A8">
        <w:rPr>
          <w:rFonts w:ascii="Arial" w:hAnsi="Arial" w:cs="Arial"/>
          <w:b/>
          <w:bCs/>
        </w:rPr>
        <w:t>Authority</w:t>
      </w:r>
      <w:r>
        <w:rPr>
          <w:rFonts w:ascii="Arial" w:hAnsi="Arial" w:cs="Arial"/>
          <w:b/>
          <w:bCs/>
        </w:rPr>
        <w:t>.</w:t>
      </w:r>
      <w:bookmarkStart w:id="98" w:name="_DV_M67"/>
      <w:bookmarkEnd w:id="98"/>
      <w:r w:rsidR="00A16B09">
        <w:rPr>
          <w:rFonts w:ascii="Arial" w:hAnsi="Arial" w:cs="Arial"/>
          <w:bCs/>
        </w:rPr>
        <w:t>]</w:t>
      </w:r>
    </w:p>
    <w:p w14:paraId="43881E61" w14:textId="77777777" w:rsidR="00D846C8" w:rsidRPr="00BF06A8" w:rsidRDefault="0031133E" w:rsidP="005E54AA">
      <w:pPr>
        <w:pStyle w:val="Heading4"/>
        <w:numPr>
          <w:ilvl w:val="0"/>
          <w:numId w:val="0"/>
        </w:numPr>
        <w:ind w:left="1440" w:hanging="720"/>
        <w:jc w:val="both"/>
        <w:rPr>
          <w:rFonts w:ascii="Arial" w:hAnsi="Arial" w:cs="Arial"/>
          <w:b/>
          <w:bCs/>
        </w:rPr>
      </w:pPr>
      <w:r w:rsidRPr="005E54AA">
        <w:rPr>
          <w:rFonts w:ascii="Arial" w:hAnsi="Arial" w:cs="Arial"/>
          <w:b/>
        </w:rPr>
        <w:t>2.3.3</w:t>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be regularly updated by</w:t>
      </w:r>
      <w:r w:rsidR="00D846C8">
        <w:rPr>
          <w:rFonts w:ascii="Arial" w:hAnsi="Arial" w:cs="Arial"/>
          <w:b/>
          <w:bCs/>
        </w:rPr>
        <w:t xml:space="preserve"> The Company</w:t>
      </w:r>
      <w:r w:rsidR="00D846C8">
        <w:rPr>
          <w:rFonts w:ascii="Arial" w:hAnsi="Arial" w:cs="Arial"/>
        </w:rPr>
        <w:t xml:space="preserve"> in writing or by </w:t>
      </w:r>
      <w:r w:rsidR="00D846C8" w:rsidRPr="00BF06A8">
        <w:rPr>
          <w:rFonts w:ascii="Arial" w:hAnsi="Arial" w:cs="Arial"/>
        </w:rPr>
        <w:t>such other means as the parties may agree as to progress made by</w:t>
      </w:r>
      <w:r w:rsidR="00D846C8" w:rsidRPr="00BF06A8">
        <w:rPr>
          <w:rFonts w:ascii="Arial" w:hAnsi="Arial" w:cs="Arial"/>
          <w:b/>
          <w:bCs/>
        </w:rPr>
        <w:t xml:space="preserve"> The Company</w:t>
      </w:r>
      <w:r w:rsidR="00D846C8" w:rsidRPr="00BF06A8">
        <w:rPr>
          <w:rFonts w:ascii="Arial" w:hAnsi="Arial" w:cs="Arial"/>
        </w:rPr>
        <w:t xml:space="preserve"> from time to time in the obtaining of relevant </w:t>
      </w:r>
      <w:r w:rsidR="00D846C8" w:rsidRPr="00BF06A8">
        <w:rPr>
          <w:rFonts w:ascii="Arial" w:hAnsi="Arial" w:cs="Arial"/>
          <w:b/>
          <w:bCs/>
        </w:rPr>
        <w:t>Consents</w:t>
      </w:r>
      <w:r w:rsidR="00D846C8" w:rsidRPr="00BF06A8">
        <w:rPr>
          <w:rFonts w:ascii="Arial" w:hAnsi="Arial" w:cs="Arial"/>
        </w:rPr>
        <w:t xml:space="preserve"> pursuant to its obligations under Clause 2.2 or 2.3 of this </w:t>
      </w:r>
      <w:r w:rsidR="00D846C8" w:rsidRPr="00BF06A8">
        <w:rPr>
          <w:rFonts w:ascii="Arial" w:hAnsi="Arial" w:cs="Arial"/>
          <w:b/>
          <w:bCs/>
        </w:rPr>
        <w:t>Construction Agreement</w:t>
      </w:r>
      <w:r w:rsidR="00D846C8" w:rsidRPr="00BF06A8">
        <w:rPr>
          <w:rFonts w:ascii="Arial" w:hAnsi="Arial" w:cs="Arial"/>
        </w:rPr>
        <w:t>.</w:t>
      </w:r>
      <w:bookmarkStart w:id="99" w:name="_DV_C55"/>
    </w:p>
    <w:p w14:paraId="58024DB9" w14:textId="77777777" w:rsidR="00D846C8" w:rsidRPr="00BF06A8" w:rsidRDefault="005E54AA" w:rsidP="005E54AA">
      <w:pPr>
        <w:pStyle w:val="Heading4"/>
        <w:numPr>
          <w:ilvl w:val="0"/>
          <w:numId w:val="0"/>
        </w:numPr>
        <w:ind w:left="1440" w:hanging="731"/>
        <w:rPr>
          <w:b/>
          <w:bCs/>
        </w:rPr>
      </w:pPr>
      <w:bookmarkStart w:id="100" w:name="_DV_C56"/>
      <w:bookmarkEnd w:id="99"/>
      <w:r>
        <w:rPr>
          <w:rStyle w:val="DeltaViewInsertion"/>
          <w:rFonts w:ascii="Arial" w:hAnsi="Arial" w:cs="Arial"/>
          <w:b/>
          <w:bCs/>
          <w:color w:val="auto"/>
          <w:u w:val="none"/>
        </w:rPr>
        <w:lastRenderedPageBreak/>
        <w:t>2.3.4</w:t>
      </w:r>
      <w:r>
        <w:rPr>
          <w:rStyle w:val="DeltaViewInsertion"/>
          <w:rFonts w:ascii="Arial" w:hAnsi="Arial" w:cs="Arial"/>
          <w:b/>
          <w:bCs/>
          <w:color w:val="auto"/>
          <w:u w:val="none"/>
        </w:rPr>
        <w:tab/>
      </w:r>
      <w:r w:rsidR="00D846C8" w:rsidRPr="00A16B09">
        <w:rPr>
          <w:rStyle w:val="DeltaViewInsertion"/>
          <w:rFonts w:ascii="Arial" w:hAnsi="Arial" w:cs="Arial"/>
          <w:bCs/>
          <w:color w:val="auto"/>
          <w:u w:val="none"/>
        </w:rPr>
        <w:t>[</w:t>
      </w:r>
      <w:bookmarkEnd w:id="100"/>
      <w:r w:rsidR="00D846C8" w:rsidRPr="005E54AA">
        <w:rPr>
          <w:rStyle w:val="DeltaViewInsertion"/>
          <w:rFonts w:ascii="Arial" w:hAnsi="Arial" w:cs="Arial"/>
          <w:b/>
          <w:bCs/>
          <w:color w:val="auto"/>
          <w:u w:val="none"/>
        </w:rPr>
        <w:t>The Company</w:t>
      </w:r>
      <w:r w:rsidR="00D846C8" w:rsidRPr="005E54AA">
        <w:rPr>
          <w:rStyle w:val="DeltaViewInsertion"/>
          <w:rFonts w:ascii="Arial" w:hAnsi="Arial" w:cs="Arial"/>
          <w:color w:val="auto"/>
          <w:u w:val="none"/>
        </w:rPr>
        <w:t xml:space="preserve"> shall be regularly updated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in writing or by such other means as the parties may agree as to progress made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from time to time in the obtaining of relevant  </w:t>
      </w:r>
      <w:r w:rsidR="00D846C8" w:rsidRPr="005E54AA">
        <w:rPr>
          <w:rStyle w:val="DeltaViewInsertion"/>
          <w:rFonts w:ascii="Arial" w:hAnsi="Arial" w:cs="Arial"/>
          <w:b/>
          <w:bCs/>
          <w:color w:val="auto"/>
          <w:u w:val="none"/>
        </w:rPr>
        <w:t>Consents</w:t>
      </w:r>
      <w:r w:rsidR="00D846C8" w:rsidRPr="005E54AA">
        <w:rPr>
          <w:rStyle w:val="DeltaViewInsertion"/>
          <w:rFonts w:ascii="Arial" w:hAnsi="Arial" w:cs="Arial"/>
          <w:color w:val="auto"/>
          <w:u w:val="none"/>
        </w:rPr>
        <w:t xml:space="preserve"> for the </w:t>
      </w:r>
      <w:r w:rsidR="00D846C8" w:rsidRPr="005E54AA">
        <w:rPr>
          <w:rStyle w:val="DeltaViewInsertion"/>
          <w:rFonts w:ascii="Arial" w:hAnsi="Arial" w:cs="Arial"/>
          <w:b/>
          <w:bCs/>
          <w:color w:val="auto"/>
          <w:u w:val="none"/>
        </w:rPr>
        <w:t>OTSDUW</w:t>
      </w:r>
      <w:r w:rsidR="00D846C8" w:rsidRPr="005E54AA">
        <w:rPr>
          <w:rFonts w:ascii="Arial" w:hAnsi="Arial" w:cs="Arial"/>
        </w:rPr>
        <w:t xml:space="preserve"> pursuant to its obligations under Clause 2.2 or 2.3 of this </w:t>
      </w:r>
      <w:r w:rsidR="00D846C8" w:rsidRPr="005E54AA">
        <w:rPr>
          <w:rFonts w:ascii="Arial" w:hAnsi="Arial" w:cs="Arial"/>
          <w:b/>
          <w:bCs/>
        </w:rPr>
        <w:t>Construction Agreement</w:t>
      </w:r>
      <w:r w:rsidR="00D846C8" w:rsidRPr="005E54AA">
        <w:rPr>
          <w:rStyle w:val="DeltaViewInsertion"/>
          <w:rFonts w:ascii="Arial" w:hAnsi="Arial" w:cs="Arial"/>
          <w:color w:val="auto"/>
          <w:u w:val="none"/>
        </w:rPr>
        <w:t>.</w:t>
      </w:r>
      <w:r w:rsidR="00D846C8" w:rsidRPr="00A16B09">
        <w:rPr>
          <w:rStyle w:val="DeltaViewInsertion"/>
          <w:rFonts w:ascii="Arial" w:hAnsi="Arial" w:cs="Arial"/>
          <w:bCs/>
          <w:color w:val="auto"/>
          <w:u w:val="none"/>
        </w:rPr>
        <w:t>]</w:t>
      </w:r>
    </w:p>
    <w:p w14:paraId="6B6C8DEB" w14:textId="77777777" w:rsidR="00D846C8" w:rsidRDefault="00D846C8" w:rsidP="0061281A">
      <w:pPr>
        <w:pStyle w:val="clauseindent"/>
        <w:widowControl/>
        <w:ind w:left="720" w:hanging="720"/>
        <w:jc w:val="both"/>
        <w:rPr>
          <w:rFonts w:ascii="Arial" w:hAnsi="Arial" w:cs="Arial"/>
          <w:b/>
          <w:bCs/>
        </w:rPr>
      </w:pPr>
      <w:bookmarkStart w:id="101" w:name="_DV_M68"/>
      <w:bookmarkStart w:id="102" w:name="_DV_M73"/>
      <w:bookmarkEnd w:id="101"/>
      <w:bookmarkEnd w:id="102"/>
      <w:r>
        <w:rPr>
          <w:rFonts w:ascii="Arial" w:hAnsi="Arial" w:cs="Arial"/>
        </w:rPr>
        <w:t>2.4</w:t>
      </w:r>
      <w:r>
        <w:rPr>
          <w:rFonts w:ascii="Arial" w:hAnsi="Arial" w:cs="Arial"/>
        </w:rPr>
        <w:tab/>
        <w:t xml:space="preserve">Paragraphs 11.2.3 to 11.2.5 of the </w:t>
      </w:r>
      <w:r>
        <w:rPr>
          <w:rFonts w:ascii="Arial" w:hAnsi="Arial" w:cs="Arial"/>
          <w:b/>
          <w:bCs/>
        </w:rPr>
        <w:t xml:space="preserve">CUSC </w:t>
      </w:r>
      <w:r>
        <w:rPr>
          <w:rFonts w:ascii="Arial" w:hAnsi="Arial" w:cs="Arial"/>
        </w:rPr>
        <w:t xml:space="preserve">relating to </w:t>
      </w:r>
      <w:r>
        <w:rPr>
          <w:rFonts w:ascii="Arial" w:hAnsi="Arial" w:cs="Arial"/>
          <w:b/>
          <w:bCs/>
        </w:rPr>
        <w:t>Consents</w:t>
      </w:r>
      <w:r>
        <w:rPr>
          <w:rFonts w:ascii="Arial" w:hAnsi="Arial" w:cs="Arial"/>
        </w:rPr>
        <w:t xml:space="preserve"> shall apply to the </w:t>
      </w:r>
      <w:r>
        <w:rPr>
          <w:rFonts w:ascii="Arial" w:hAnsi="Arial" w:cs="Arial"/>
          <w:b/>
          <w:bCs/>
        </w:rPr>
        <w:t>Construction Agreement</w:t>
      </w:r>
      <w:r>
        <w:rPr>
          <w:rFonts w:ascii="Arial" w:hAnsi="Arial" w:cs="Arial"/>
        </w:rPr>
        <w:t xml:space="preserve"> as if set out here in full.</w:t>
      </w:r>
    </w:p>
    <w:p w14:paraId="3E8D56CC" w14:textId="77777777" w:rsidR="00D846C8" w:rsidRPr="00C36B0A" w:rsidRDefault="00D846C8" w:rsidP="006D32DA">
      <w:pPr>
        <w:pStyle w:val="BodyText"/>
        <w:widowControl/>
        <w:ind w:left="709" w:hanging="709"/>
        <w:jc w:val="both"/>
        <w:rPr>
          <w:rFonts w:ascii="Arial" w:hAnsi="Arial" w:cs="Arial"/>
          <w:strike/>
          <w:color w:val="FF0000"/>
        </w:rPr>
      </w:pPr>
      <w:bookmarkStart w:id="103" w:name="_DV_M74"/>
      <w:bookmarkEnd w:id="103"/>
      <w:r>
        <w:rPr>
          <w:rFonts w:ascii="Arial" w:hAnsi="Arial" w:cs="Arial"/>
        </w:rPr>
        <w:t>2.5</w:t>
      </w:r>
      <w:r>
        <w:rPr>
          <w:rFonts w:ascii="Arial" w:hAnsi="Arial" w:cs="Arial"/>
        </w:rPr>
        <w:tab/>
        <w:t xml:space="preserve">Prior to the commencement of the </w:t>
      </w:r>
      <w:bookmarkStart w:id="104" w:name="_DV_M75"/>
      <w:bookmarkEnd w:id="104"/>
      <w:r>
        <w:rPr>
          <w:rFonts w:ascii="Arial" w:hAnsi="Arial" w:cs="Arial"/>
          <w:b/>
          <w:bCs/>
        </w:rPr>
        <w:t>Transmission Connection Asset Works</w:t>
      </w:r>
      <w:bookmarkStart w:id="105" w:name="_DV_M76"/>
      <w:bookmarkEnd w:id="105"/>
      <w:r>
        <w:rPr>
          <w:rFonts w:ascii="Arial" w:hAnsi="Arial" w:cs="Arial"/>
          <w:b/>
          <w:bCs/>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 </w:t>
      </w:r>
      <w:proofErr w:type="gramStart"/>
      <w:r>
        <w:rPr>
          <w:rFonts w:ascii="Arial" w:hAnsi="Arial" w:cs="Arial"/>
          <w:b/>
          <w:bCs/>
        </w:rPr>
        <w:t>One Off</w:t>
      </w:r>
      <w:proofErr w:type="gramEnd"/>
      <w:r>
        <w:rPr>
          <w:rFonts w:ascii="Arial" w:hAnsi="Arial" w:cs="Arial"/>
          <w:b/>
          <w:bCs/>
        </w:rPr>
        <w:t xml:space="preserve"> Works</w:t>
      </w:r>
      <w:r w:rsidRPr="00A16B09">
        <w:rPr>
          <w:rFonts w:ascii="Arial" w:hAnsi="Arial" w:cs="Arial"/>
          <w:bCs/>
        </w:rPr>
        <w:t>]</w:t>
      </w:r>
      <w:r>
        <w:rPr>
          <w:rFonts w:ascii="Arial" w:hAnsi="Arial" w:cs="Arial"/>
        </w:rPr>
        <w:t xml:space="preserve"> the </w:t>
      </w:r>
      <w:r>
        <w:rPr>
          <w:rFonts w:ascii="Arial" w:hAnsi="Arial" w:cs="Arial"/>
          <w:b/>
          <w:bCs/>
        </w:rPr>
        <w:t>User</w:t>
      </w:r>
      <w:r>
        <w:rPr>
          <w:rFonts w:ascii="Arial" w:hAnsi="Arial" w:cs="Arial"/>
        </w:rPr>
        <w:t xml:space="preserve"> shall have the right to terminate this </w:t>
      </w:r>
      <w:r>
        <w:rPr>
          <w:rFonts w:ascii="Arial" w:hAnsi="Arial" w:cs="Arial"/>
          <w:b/>
          <w:bCs/>
        </w:rPr>
        <w:t>Construction Agreement</w:t>
      </w:r>
      <w:r>
        <w:rPr>
          <w:rFonts w:ascii="Arial" w:hAnsi="Arial" w:cs="Arial"/>
        </w:rPr>
        <w:t xml:space="preserve"> upon giving not less than 7 (seven) </w:t>
      </w:r>
      <w:proofErr w:type="spellStart"/>
      <w:r>
        <w:rPr>
          <w:rFonts w:ascii="Arial" w:hAnsi="Arial" w:cs="Arial"/>
        </w:rPr>
        <w:t>days notice</w:t>
      </w:r>
      <w:proofErr w:type="spellEnd"/>
      <w:r>
        <w:rPr>
          <w:rFonts w:ascii="Arial" w:hAnsi="Arial" w:cs="Arial"/>
        </w:rPr>
        <w:t xml:space="preserve"> in writing to </w:t>
      </w:r>
      <w:r>
        <w:rPr>
          <w:rFonts w:ascii="Arial" w:hAnsi="Arial" w:cs="Arial"/>
          <w:b/>
          <w:bCs/>
        </w:rPr>
        <w:t>The Company</w:t>
      </w:r>
      <w:r>
        <w:rPr>
          <w:rFonts w:ascii="Arial" w:hAnsi="Arial" w:cs="Arial"/>
        </w:rPr>
        <w:t xml:space="preserve">.  In the event of the </w:t>
      </w:r>
      <w:r>
        <w:rPr>
          <w:rFonts w:ascii="Arial" w:hAnsi="Arial" w:cs="Arial"/>
          <w:b/>
          <w:bCs/>
        </w:rPr>
        <w:t>User</w:t>
      </w:r>
      <w:r>
        <w:rPr>
          <w:rFonts w:ascii="Arial" w:hAnsi="Arial" w:cs="Arial"/>
        </w:rPr>
        <w:t xml:space="preserve"> terminating this </w:t>
      </w:r>
      <w:r>
        <w:rPr>
          <w:rFonts w:ascii="Arial" w:hAnsi="Arial" w:cs="Arial"/>
          <w:b/>
          <w:bCs/>
        </w:rPr>
        <w:t>Construction Agreement</w:t>
      </w:r>
      <w:r>
        <w:rPr>
          <w:rFonts w:ascii="Arial" w:hAnsi="Arial" w:cs="Arial"/>
        </w:rPr>
        <w:t xml:space="preserve"> in terms of this Clause 2</w:t>
      </w:r>
      <w:r w:rsidRPr="0032756E">
        <w:rPr>
          <w:rFonts w:ascii="Arial" w:hAnsi="Arial" w:cs="Arial"/>
        </w:rPr>
        <w:t>.</w:t>
      </w:r>
      <w:r w:rsidR="00C36B0A" w:rsidRPr="0032756E">
        <w:rPr>
          <w:rFonts w:ascii="Arial" w:hAnsi="Arial" w:cs="Arial"/>
        </w:rPr>
        <w:t>5</w:t>
      </w:r>
      <w:r w:rsidR="00DA220A" w:rsidRPr="0032756E">
        <w:rPr>
          <w:rFonts w:ascii="Arial" w:hAnsi="Arial" w:cs="Arial"/>
        </w:rPr>
        <w:t xml:space="preserve"> the provisions of Clause 11 shall apply</w:t>
      </w:r>
      <w:r w:rsidR="00DA220A" w:rsidRPr="00C36B0A">
        <w:rPr>
          <w:rFonts w:ascii="Arial" w:hAnsi="Arial" w:cs="Arial"/>
          <w:color w:val="0000FF"/>
        </w:rPr>
        <w:t>.</w:t>
      </w:r>
    </w:p>
    <w:p w14:paraId="4F47B5A3" w14:textId="77777777" w:rsidR="00D846C8" w:rsidRPr="00C36B0A" w:rsidRDefault="00D846C8" w:rsidP="00D846C8">
      <w:pPr>
        <w:pStyle w:val="BodyText"/>
        <w:widowControl/>
        <w:ind w:left="709" w:hanging="709"/>
        <w:jc w:val="both"/>
        <w:rPr>
          <w:rFonts w:ascii="Arial" w:hAnsi="Arial" w:cs="Arial"/>
          <w:strike/>
          <w:color w:val="FF0000"/>
        </w:rPr>
      </w:pPr>
      <w:bookmarkStart w:id="106" w:name="_DV_M80"/>
      <w:bookmarkEnd w:id="106"/>
      <w:r w:rsidRPr="00BF06A8">
        <w:rPr>
          <w:rFonts w:ascii="Arial" w:hAnsi="Arial" w:cs="Arial"/>
        </w:rPr>
        <w:t>2.6</w:t>
      </w:r>
      <w:r w:rsidRPr="00BF06A8">
        <w:rPr>
          <w:rFonts w:ascii="Arial" w:hAnsi="Arial" w:cs="Arial"/>
        </w:rPr>
        <w:tab/>
        <w:t xml:space="preserve">If the </w:t>
      </w:r>
      <w:r w:rsidRPr="00BF06A8">
        <w:rPr>
          <w:rFonts w:ascii="Arial" w:hAnsi="Arial" w:cs="Arial"/>
          <w:b/>
          <w:bCs/>
        </w:rPr>
        <w:t>User</w:t>
      </w:r>
      <w:r w:rsidRPr="00BF06A8">
        <w:rPr>
          <w:rFonts w:ascii="Arial" w:hAnsi="Arial" w:cs="Arial"/>
        </w:rPr>
        <w:t xml:space="preserve"> fails to obtain all </w:t>
      </w:r>
      <w:r w:rsidRPr="00BF06A8">
        <w:rPr>
          <w:rFonts w:ascii="Arial" w:hAnsi="Arial" w:cs="Arial"/>
          <w:b/>
          <w:bCs/>
        </w:rPr>
        <w:t>Consents</w:t>
      </w:r>
      <w:r w:rsidRPr="00BF06A8">
        <w:rPr>
          <w:rFonts w:ascii="Arial" w:hAnsi="Arial" w:cs="Arial"/>
        </w:rPr>
        <w:t xml:space="preserve"> for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having complied with the obligations in Clause 2.2 of this </w:t>
      </w:r>
      <w:r w:rsidRPr="00BF06A8">
        <w:rPr>
          <w:rFonts w:ascii="Arial" w:hAnsi="Arial" w:cs="Arial"/>
          <w:b/>
          <w:bCs/>
        </w:rPr>
        <w:t>Construction Agreement</w:t>
      </w:r>
      <w:r w:rsidRPr="00BF06A8">
        <w:rPr>
          <w:rFonts w:ascii="Arial" w:hAnsi="Arial" w:cs="Arial"/>
        </w:rPr>
        <w:t xml:space="preserve"> the obligation on the </w:t>
      </w:r>
      <w:r w:rsidRPr="00BF06A8">
        <w:rPr>
          <w:rFonts w:ascii="Arial" w:hAnsi="Arial" w:cs="Arial"/>
          <w:b/>
          <w:bCs/>
        </w:rPr>
        <w:t>User</w:t>
      </w:r>
      <w:r w:rsidRPr="00BF06A8">
        <w:rPr>
          <w:rFonts w:ascii="Arial" w:hAnsi="Arial" w:cs="Arial"/>
        </w:rPr>
        <w:t xml:space="preserve"> to complete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shall cease and the </w:t>
      </w:r>
      <w:r w:rsidRPr="00BF06A8">
        <w:rPr>
          <w:rFonts w:ascii="Arial" w:hAnsi="Arial" w:cs="Arial"/>
          <w:b/>
          <w:bCs/>
        </w:rPr>
        <w:t>User</w:t>
      </w:r>
      <w:r w:rsidRPr="00BF06A8">
        <w:rPr>
          <w:rFonts w:ascii="Arial" w:hAnsi="Arial" w:cs="Arial"/>
        </w:rPr>
        <w:t xml:space="preserve"> may by written notice to </w:t>
      </w:r>
      <w:r w:rsidRPr="00BF06A8">
        <w:rPr>
          <w:rFonts w:ascii="Arial" w:hAnsi="Arial" w:cs="Arial"/>
          <w:b/>
          <w:bCs/>
        </w:rPr>
        <w:t>The Company</w:t>
      </w:r>
      <w:r w:rsidRPr="00BF06A8">
        <w:rPr>
          <w:rFonts w:ascii="Arial" w:hAnsi="Arial" w:cs="Arial"/>
        </w:rPr>
        <w:t xml:space="preserve"> terminate this </w:t>
      </w:r>
      <w:r w:rsidRPr="00BF06A8">
        <w:rPr>
          <w:rFonts w:ascii="Arial" w:hAnsi="Arial" w:cs="Arial"/>
          <w:b/>
          <w:bCs/>
        </w:rPr>
        <w:t>Construction Agreement</w:t>
      </w:r>
      <w:r w:rsidR="00C36B0A">
        <w:rPr>
          <w:rFonts w:ascii="Arial" w:hAnsi="Arial" w:cs="Arial"/>
          <w:bCs/>
        </w:rPr>
        <w:t xml:space="preserve">. </w:t>
      </w:r>
      <w:r w:rsidR="00C36B0A" w:rsidRPr="0032756E">
        <w:rPr>
          <w:rFonts w:ascii="Arial" w:hAnsi="Arial" w:cs="Arial"/>
          <w:bCs/>
        </w:rPr>
        <w:t xml:space="preserve">In the event of the </w:t>
      </w:r>
      <w:r w:rsidR="00C36B0A" w:rsidRPr="0032756E">
        <w:rPr>
          <w:rFonts w:ascii="Arial" w:hAnsi="Arial" w:cs="Arial"/>
          <w:b/>
          <w:bCs/>
        </w:rPr>
        <w:t>User</w:t>
      </w:r>
      <w:r w:rsidR="00C36B0A" w:rsidRPr="0032756E">
        <w:rPr>
          <w:rFonts w:ascii="Arial" w:hAnsi="Arial" w:cs="Arial"/>
          <w:bCs/>
        </w:rPr>
        <w:t xml:space="preserve"> terminating this </w:t>
      </w:r>
      <w:r w:rsidR="00C36B0A" w:rsidRPr="0032756E">
        <w:rPr>
          <w:rFonts w:ascii="Arial" w:hAnsi="Arial" w:cs="Arial"/>
          <w:b/>
          <w:bCs/>
        </w:rPr>
        <w:t xml:space="preserve">Construction Agreement </w:t>
      </w:r>
      <w:r w:rsidR="00C36B0A" w:rsidRPr="0032756E">
        <w:rPr>
          <w:rFonts w:ascii="Arial" w:hAnsi="Arial" w:cs="Arial"/>
          <w:bCs/>
        </w:rPr>
        <w:t>in terms of this Clause 2.6</w:t>
      </w:r>
      <w:r w:rsidR="00DA220A" w:rsidRPr="0032756E">
        <w:rPr>
          <w:rFonts w:ascii="Arial" w:hAnsi="Arial" w:cs="Arial"/>
          <w:bCs/>
        </w:rPr>
        <w:t xml:space="preserve"> the provisions of Clause 11 shall apply</w:t>
      </w:r>
    </w:p>
    <w:p w14:paraId="0D100CC7" w14:textId="77777777" w:rsidR="00D846C8" w:rsidRPr="00BF06A8" w:rsidRDefault="00D846C8" w:rsidP="00D846C8">
      <w:pPr>
        <w:pStyle w:val="BodyText"/>
        <w:widowControl/>
        <w:ind w:left="709" w:hanging="709"/>
        <w:jc w:val="both"/>
        <w:rPr>
          <w:rFonts w:ascii="Arial" w:hAnsi="Arial" w:cs="Arial"/>
          <w:b/>
          <w:bCs/>
        </w:rPr>
      </w:pPr>
      <w:bookmarkStart w:id="107" w:name="_DV_M82"/>
      <w:bookmarkStart w:id="108" w:name="_DV_M90"/>
      <w:bookmarkEnd w:id="107"/>
      <w:bookmarkEnd w:id="108"/>
      <w:r w:rsidRPr="00BF06A8">
        <w:rPr>
          <w:rFonts w:ascii="Arial" w:hAnsi="Arial" w:cs="Arial"/>
        </w:rPr>
        <w:t>2.7</w:t>
      </w:r>
      <w:r w:rsidRPr="00BF06A8">
        <w:rPr>
          <w:rFonts w:ascii="Arial" w:hAnsi="Arial" w:cs="Arial"/>
        </w:rPr>
        <w:tab/>
        <w:t xml:space="preserve">Both parties shall be entitled to contract or sub-contract for the carrying out of their respective parts of the </w:t>
      </w:r>
      <w:r w:rsidRPr="00BF06A8">
        <w:rPr>
          <w:rFonts w:ascii="Arial" w:hAnsi="Arial" w:cs="Arial"/>
          <w:b/>
          <w:bCs/>
        </w:rPr>
        <w:t xml:space="preserve">Works </w:t>
      </w:r>
      <w:r w:rsidRPr="00BF06A8">
        <w:rPr>
          <w:rFonts w:ascii="Arial" w:hAnsi="Arial" w:cs="Arial"/>
        </w:rPr>
        <w:t>excluding the</w:t>
      </w:r>
      <w:r w:rsidRPr="00BF06A8">
        <w:rPr>
          <w:rFonts w:ascii="Arial" w:hAnsi="Arial" w:cs="Arial"/>
          <w:b/>
          <w:bCs/>
        </w:rPr>
        <w:t xml:space="preserve"> Wider Transmission Reinforcement Works</w:t>
      </w:r>
      <w:r w:rsidRPr="00BF06A8">
        <w:rPr>
          <w:rFonts w:ascii="Arial" w:hAnsi="Arial" w:cs="Arial"/>
        </w:rPr>
        <w:t xml:space="preserve"> (which in the case of </w:t>
      </w:r>
      <w:r w:rsidRPr="00BF06A8">
        <w:rPr>
          <w:rFonts w:ascii="Arial" w:hAnsi="Arial" w:cs="Arial"/>
          <w:b/>
          <w:bCs/>
        </w:rPr>
        <w:t>The Company</w:t>
      </w:r>
      <w:r w:rsidRPr="00BF06A8">
        <w:rPr>
          <w:rFonts w:ascii="Arial" w:hAnsi="Arial" w:cs="Arial"/>
        </w:rPr>
        <w:t xml:space="preserve"> shall include work carried out by a </w:t>
      </w:r>
      <w:r w:rsidRPr="00BF06A8">
        <w:rPr>
          <w:rFonts w:ascii="Arial" w:hAnsi="Arial" w:cs="Arial"/>
          <w:b/>
          <w:bCs/>
        </w:rPr>
        <w:t>Relevant Transmission Licensee</w:t>
      </w:r>
      <w:r w:rsidRPr="00BF06A8">
        <w:rPr>
          <w:rFonts w:ascii="Arial" w:hAnsi="Arial" w:cs="Arial"/>
        </w:rPr>
        <w:t xml:space="preserve"> or its contractors or sub-contractors).  The </w:t>
      </w:r>
      <w:r w:rsidRPr="00BF06A8">
        <w:rPr>
          <w:rFonts w:ascii="Arial" w:hAnsi="Arial" w:cs="Arial"/>
          <w:b/>
          <w:bCs/>
        </w:rPr>
        <w:t>User</w:t>
      </w:r>
      <w:r w:rsidRPr="00BF06A8">
        <w:rPr>
          <w:rFonts w:ascii="Arial" w:hAnsi="Arial" w:cs="Arial"/>
        </w:rPr>
        <w:t xml:space="preserve"> or any contractor on its behalf shall be responsible for commencing and for carrying out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 Programme</w:t>
      </w:r>
      <w:r w:rsidRPr="00BF06A8">
        <w:rPr>
          <w:rFonts w:ascii="Arial" w:hAnsi="Arial" w:cs="Arial"/>
        </w:rPr>
        <w:t xml:space="preserve"> and </w:t>
      </w:r>
      <w:r w:rsidRPr="00BF06A8">
        <w:rPr>
          <w:rFonts w:ascii="Arial" w:hAnsi="Arial" w:cs="Arial"/>
          <w:b/>
          <w:bCs/>
        </w:rPr>
        <w:t xml:space="preserve">The Company </w:t>
      </w:r>
      <w:r w:rsidRPr="00BF06A8">
        <w:rPr>
          <w:rFonts w:ascii="Arial" w:hAnsi="Arial" w:cs="Arial"/>
        </w:rPr>
        <w:t xml:space="preserve">or any contractor on its behalf shall be responsible for commencing and carrying 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excluding the</w:t>
      </w:r>
      <w:r w:rsidRPr="00BF06A8">
        <w:rPr>
          <w:rFonts w:ascii="Arial" w:hAnsi="Arial" w:cs="Arial"/>
          <w:b/>
          <w:bCs/>
        </w:rPr>
        <w:t xml:space="preserve"> Wider Transmission Reinforcement 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w:t>
      </w:r>
    </w:p>
    <w:p w14:paraId="3BC6EA9C" w14:textId="77777777" w:rsidR="00D846C8" w:rsidRPr="00BF06A8" w:rsidRDefault="00D846C8" w:rsidP="00D846C8">
      <w:pPr>
        <w:pStyle w:val="BodyText"/>
        <w:widowControl/>
        <w:ind w:left="709" w:hanging="709"/>
        <w:jc w:val="both"/>
        <w:rPr>
          <w:rFonts w:ascii="Arial" w:hAnsi="Arial" w:cs="Arial"/>
        </w:rPr>
      </w:pPr>
      <w:bookmarkStart w:id="109" w:name="_DV_M91"/>
      <w:bookmarkEnd w:id="109"/>
      <w:r w:rsidRPr="00BF06A8">
        <w:rPr>
          <w:rFonts w:ascii="Arial" w:hAnsi="Arial" w:cs="Arial"/>
        </w:rPr>
        <w:t>2.8</w:t>
      </w:r>
      <w:r w:rsidRPr="00BF06A8">
        <w:rPr>
          <w:rFonts w:ascii="Arial" w:hAnsi="Arial" w:cs="Arial"/>
        </w:rPr>
        <w:tab/>
        <w:t xml:space="preserve">The parties shall continuously liaise throughout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each shall provide to the other all information relating to its own </w:t>
      </w:r>
      <w:r w:rsidRPr="00BF06A8">
        <w:rPr>
          <w:rFonts w:ascii="Arial" w:hAnsi="Arial" w:cs="Arial"/>
          <w:b/>
          <w:bCs/>
        </w:rPr>
        <w:t>Works</w:t>
      </w:r>
      <w:r w:rsidRPr="00BF06A8">
        <w:rPr>
          <w:rFonts w:ascii="Arial" w:hAnsi="Arial" w:cs="Arial"/>
        </w:rPr>
        <w:t xml:space="preserve"> reasonably necessary to assist the other in performance of that other’s part of the </w:t>
      </w:r>
      <w:r w:rsidRPr="00BF06A8">
        <w:rPr>
          <w:rFonts w:ascii="Arial" w:hAnsi="Arial" w:cs="Arial"/>
          <w:b/>
          <w:bCs/>
        </w:rPr>
        <w:t>Works</w:t>
      </w:r>
      <w:r w:rsidRPr="00BF06A8">
        <w:rPr>
          <w:rFonts w:ascii="Arial" w:hAnsi="Arial" w:cs="Arial"/>
        </w:rPr>
        <w:t xml:space="preserve">, </w:t>
      </w:r>
      <w:bookmarkStart w:id="110" w:name="_DV_M92"/>
      <w:bookmarkStart w:id="111" w:name="_DV_C69"/>
      <w:bookmarkEnd w:id="110"/>
      <w:r w:rsidRPr="00BF06A8">
        <w:rPr>
          <w:rStyle w:val="DeltaViewInsertion"/>
          <w:rFonts w:ascii="Arial" w:hAnsi="Arial" w:cs="Arial"/>
          <w:color w:val="auto"/>
          <w:u w:val="none"/>
        </w:rPr>
        <w:t xml:space="preserve">[and where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is undertaking</w:t>
      </w:r>
      <w:r w:rsidRPr="00BF06A8">
        <w:rPr>
          <w:rStyle w:val="DeltaViewInsertion"/>
          <w:rFonts w:ascii="Arial" w:hAnsi="Arial" w:cs="Arial"/>
          <w:b/>
          <w:bCs/>
          <w:color w:val="auto"/>
          <w:u w:val="none"/>
        </w:rPr>
        <w:t xml:space="preserve"> OTSDUW </w:t>
      </w:r>
      <w:r w:rsidRPr="00BF06A8">
        <w:rPr>
          <w:rStyle w:val="DeltaViewInsertion"/>
          <w:rFonts w:ascii="Arial" w:hAnsi="Arial" w:cs="Arial"/>
          <w:color w:val="auto"/>
          <w:u w:val="none"/>
        </w:rPr>
        <w:t xml:space="preserve">such additional information as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require</w:t>
      </w:r>
      <w:r>
        <w:rPr>
          <w:rStyle w:val="DeltaViewInsertion"/>
          <w:rFonts w:ascii="Arial" w:hAnsi="Arial" w:cs="Arial"/>
          <w:color w:val="auto"/>
          <w:u w:val="none"/>
        </w:rPr>
        <w:t xml:space="preserve"> </w:t>
      </w:r>
      <w:r w:rsidRPr="00BF06A8">
        <w:rPr>
          <w:rStyle w:val="DeltaViewInsertion"/>
          <w:rFonts w:ascii="Arial" w:hAnsi="Arial" w:cs="Arial"/>
          <w:color w:val="auto"/>
          <w:u w:val="none"/>
        </w:rPr>
        <w:t xml:space="preserve">in order to perform its obligations under the </w:t>
      </w:r>
      <w:r w:rsidRPr="00BF06A8">
        <w:rPr>
          <w:rStyle w:val="DeltaViewInsertion"/>
          <w:rFonts w:ascii="Arial" w:hAnsi="Arial" w:cs="Arial"/>
          <w:b/>
          <w:bCs/>
          <w:color w:val="auto"/>
          <w:u w:val="none"/>
        </w:rPr>
        <w:t xml:space="preserve">STC </w:t>
      </w:r>
      <w:r w:rsidRPr="00BF06A8">
        <w:rPr>
          <w:rStyle w:val="DeltaViewInsertion"/>
          <w:rFonts w:ascii="Arial" w:hAnsi="Arial" w:cs="Arial"/>
          <w:color w:val="auto"/>
          <w:u w:val="none"/>
        </w:rPr>
        <w:t xml:space="preserve">provided that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not request information greater in scope than that which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would be entitled to receive from a</w:t>
      </w:r>
      <w:r w:rsidRPr="00BF06A8">
        <w:rPr>
          <w:rStyle w:val="DeltaViewInsertion"/>
          <w:rFonts w:ascii="Arial" w:hAnsi="Arial" w:cs="Arial"/>
          <w:b/>
          <w:bCs/>
          <w:color w:val="auto"/>
          <w:u w:val="none"/>
        </w:rPr>
        <w:t xml:space="preserve"> Relevant Transmission Licensee</w:t>
      </w:r>
      <w:r w:rsidRPr="00BF06A8">
        <w:rPr>
          <w:rStyle w:val="DeltaViewInsertion"/>
          <w:rFonts w:ascii="Arial" w:hAnsi="Arial" w:cs="Arial"/>
          <w:color w:val="auto"/>
          <w:u w:val="none"/>
        </w:rPr>
        <w:t xml:space="preserve"> were it undertaking the </w:t>
      </w:r>
      <w:r w:rsidRPr="00BF06A8">
        <w:rPr>
          <w:rStyle w:val="DeltaViewInsertion"/>
          <w:rFonts w:ascii="Arial" w:hAnsi="Arial" w:cs="Arial"/>
          <w:b/>
          <w:bCs/>
          <w:color w:val="auto"/>
          <w:u w:val="none"/>
        </w:rPr>
        <w:t>OTSDUW</w:t>
      </w:r>
      <w:r>
        <w:rPr>
          <w:rStyle w:val="DeltaViewInsertion"/>
          <w:rFonts w:ascii="Arial" w:hAnsi="Arial" w:cs="Arial"/>
          <w:b/>
          <w:bCs/>
          <w:color w:val="auto"/>
          <w:u w:val="none"/>
        </w:rPr>
        <w:t>,</w:t>
      </w:r>
      <w:r w:rsidRPr="00BF06A8">
        <w:rPr>
          <w:rStyle w:val="DeltaViewInsertion"/>
          <w:rFonts w:ascii="Arial" w:hAnsi="Arial" w:cs="Arial"/>
          <w:color w:val="auto"/>
          <w:u w:val="none"/>
        </w:rPr>
        <w:t xml:space="preserve">] </w:t>
      </w:r>
      <w:bookmarkEnd w:id="111"/>
      <w:r w:rsidRPr="00BF06A8">
        <w:rPr>
          <w:rFonts w:ascii="Arial" w:hAnsi="Arial" w:cs="Arial"/>
        </w:rPr>
        <w:t xml:space="preserve">and shall use all reasonable endeavours to coordinate and integrate their respective part of the </w:t>
      </w:r>
      <w:r w:rsidRPr="00BF06A8">
        <w:rPr>
          <w:rFonts w:ascii="Arial" w:hAnsi="Arial" w:cs="Arial"/>
          <w:b/>
          <w:bCs/>
        </w:rPr>
        <w:t>Works</w:t>
      </w:r>
      <w:r w:rsidRPr="00BF06A8">
        <w:rPr>
          <w:rFonts w:ascii="Arial" w:hAnsi="Arial" w:cs="Arial"/>
        </w:rPr>
        <w:t>.  There shall be meetings between representatives of the parties at intervals to be agreed between the parties.  Each party shall deliver to the other party a written report of progress during each calendar quarter within 7 days of the end of that quarter.</w:t>
      </w:r>
    </w:p>
    <w:p w14:paraId="592344FA" w14:textId="77777777" w:rsidR="00D846C8" w:rsidRDefault="00D846C8" w:rsidP="00D846C8">
      <w:pPr>
        <w:pStyle w:val="BodyText"/>
        <w:widowControl/>
        <w:ind w:left="709" w:hanging="709"/>
        <w:jc w:val="both"/>
        <w:rPr>
          <w:rFonts w:ascii="Arial" w:hAnsi="Arial" w:cs="Arial"/>
          <w:b/>
          <w:bCs/>
          <w:i/>
          <w:iCs/>
        </w:rPr>
      </w:pPr>
      <w:bookmarkStart w:id="112" w:name="_DV_M93"/>
      <w:bookmarkEnd w:id="112"/>
      <w:r w:rsidRPr="00BF06A8">
        <w:rPr>
          <w:rFonts w:ascii="Arial" w:hAnsi="Arial" w:cs="Arial"/>
        </w:rPr>
        <w:lastRenderedPageBreak/>
        <w:t>2.9</w:t>
      </w:r>
      <w:r w:rsidRPr="00BF06A8">
        <w:rPr>
          <w:rFonts w:ascii="Arial" w:hAnsi="Arial" w:cs="Arial"/>
        </w:rPr>
        <w:tab/>
        <w:t xml:space="preserve">During the period of and at the times and otherwise as provided in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the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w:t>
      </w:r>
      <w:r w:rsidRPr="00BF06A8">
        <w:rPr>
          <w:rFonts w:ascii="Arial" w:hAnsi="Arial" w:cs="Arial"/>
          <w:b/>
          <w:bCs/>
        </w:rPr>
        <w:t>The Company</w:t>
      </w:r>
      <w:r w:rsidRPr="00BF06A8">
        <w:rPr>
          <w:rFonts w:ascii="Arial" w:hAnsi="Arial" w:cs="Arial"/>
        </w:rPr>
        <w:t xml:space="preserve"> shall allow the </w:t>
      </w:r>
      <w:r w:rsidRPr="00BF06A8">
        <w:rPr>
          <w:rFonts w:ascii="Arial" w:hAnsi="Arial" w:cs="Arial"/>
          <w:b/>
          <w:bCs/>
        </w:rPr>
        <w:t>User</w:t>
      </w:r>
      <w:r w:rsidRPr="00BF06A8">
        <w:rPr>
          <w:rFonts w:ascii="Arial" w:hAnsi="Arial" w:cs="Arial"/>
        </w:rPr>
        <w:t>, its employees, agents, suppliers, contractors and sub-contractors necessary access to the [</w:t>
      </w:r>
      <w:r w:rsidRPr="00BF06A8">
        <w:rPr>
          <w:rFonts w:ascii="Arial" w:hAnsi="Arial" w:cs="Arial"/>
          <w:b/>
          <w:bCs/>
        </w:rPr>
        <w:t>Construction Site</w:t>
      </w:r>
      <w:r w:rsidRPr="00BF06A8">
        <w:rPr>
          <w:rFonts w:ascii="Arial" w:hAnsi="Arial" w:cs="Arial"/>
        </w:rPr>
        <w:t>]</w:t>
      </w:r>
      <w:r w:rsidRPr="00BF06A8">
        <w:rPr>
          <w:rFonts w:ascii="Arial" w:hAnsi="Arial" w:cs="Arial"/>
          <w:b/>
          <w:bCs/>
        </w:rPr>
        <w:t xml:space="preserve"> </w:t>
      </w:r>
      <w:bookmarkStart w:id="113" w:name="_DV_M94"/>
      <w:bookmarkEnd w:id="113"/>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Transmission Interface Site</w:t>
      </w:r>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 xml:space="preserve"> </w:t>
      </w:r>
      <w:r w:rsidRPr="00BF06A8">
        <w:rPr>
          <w:rFonts w:ascii="Arial" w:hAnsi="Arial" w:cs="Arial"/>
        </w:rPr>
        <w:t xml:space="preserve">and the </w:t>
      </w:r>
      <w:bookmarkStart w:id="114" w:name="_DV_M95"/>
      <w:bookmarkEnd w:id="114"/>
      <w:r w:rsidRPr="00BF06A8">
        <w:rPr>
          <w:rFonts w:ascii="Arial" w:hAnsi="Arial" w:cs="Arial"/>
          <w:b/>
          <w:bCs/>
        </w:rPr>
        <w:t>User</w:t>
      </w:r>
      <w:r w:rsidRPr="00BF06A8">
        <w:rPr>
          <w:rFonts w:ascii="Arial" w:hAnsi="Arial" w:cs="Arial"/>
        </w:rPr>
        <w:t xml:space="preserve"> shall allow the </w:t>
      </w:r>
      <w:r w:rsidRPr="00BF06A8">
        <w:rPr>
          <w:rFonts w:ascii="Arial" w:hAnsi="Arial" w:cs="Arial"/>
          <w:b/>
          <w:bCs/>
        </w:rPr>
        <w:t>Relevant Transmission Licensee</w:t>
      </w:r>
      <w:r w:rsidRPr="00BF06A8">
        <w:rPr>
          <w:rFonts w:ascii="Arial" w:hAnsi="Arial" w:cs="Arial"/>
        </w:rPr>
        <w:t xml:space="preserve">  </w:t>
      </w:r>
      <w:bookmarkStart w:id="115" w:name="_DV_M97"/>
      <w:bookmarkEnd w:id="115"/>
      <w:r w:rsidRPr="00BF06A8">
        <w:rPr>
          <w:rFonts w:ascii="Arial" w:hAnsi="Arial" w:cs="Arial"/>
        </w:rPr>
        <w:t xml:space="preserve">and in either case their employees, agents, suppliers, contractors and sub-contractors necessary access to its site to enable each to carry out the </w:t>
      </w:r>
      <w:bookmarkStart w:id="116" w:name="_DV_M98"/>
      <w:bookmarkEnd w:id="116"/>
      <w:r w:rsidRPr="00BF06A8">
        <w:rPr>
          <w:rFonts w:ascii="Arial" w:hAnsi="Arial" w:cs="Arial"/>
        </w:rPr>
        <w:t>[</w:t>
      </w:r>
      <w:r w:rsidRPr="00BF06A8">
        <w:rPr>
          <w:rFonts w:ascii="Arial" w:hAnsi="Arial" w:cs="Arial"/>
          <w:b/>
          <w:bCs/>
        </w:rPr>
        <w:t>Transmission</w:t>
      </w:r>
      <w:r w:rsidRPr="00BF06A8">
        <w:rPr>
          <w:rFonts w:ascii="Arial" w:hAnsi="Arial" w:cs="Arial"/>
        </w:rPr>
        <w:t xml:space="preserve"> </w:t>
      </w:r>
      <w:r w:rsidRPr="00BF06A8">
        <w:rPr>
          <w:rFonts w:ascii="Arial" w:hAnsi="Arial" w:cs="Arial"/>
          <w:b/>
          <w:bCs/>
        </w:rPr>
        <w:t>Connection</w:t>
      </w:r>
      <w:r w:rsidRPr="00BF06A8">
        <w:rPr>
          <w:rFonts w:ascii="Arial" w:hAnsi="Arial" w:cs="Arial"/>
        </w:rPr>
        <w:t xml:space="preserve"> </w:t>
      </w:r>
      <w:r w:rsidRPr="00BF06A8">
        <w:rPr>
          <w:rFonts w:ascii="Arial" w:hAnsi="Arial" w:cs="Arial"/>
          <w:b/>
          <w:bCs/>
        </w:rPr>
        <w:t>Asset</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w:t>
      </w:r>
      <w:r w:rsidRPr="00BF06A8">
        <w:rPr>
          <w:rFonts w:ascii="Arial" w:hAnsi="Arial" w:cs="Arial"/>
        </w:rPr>
        <w:t xml:space="preserve"> </w:t>
      </w:r>
      <w:r w:rsidRPr="00BF06A8">
        <w:rPr>
          <w:rFonts w:ascii="Arial" w:hAnsi="Arial" w:cs="Arial"/>
          <w:b/>
          <w:bCs/>
        </w:rPr>
        <w:t>One</w:t>
      </w:r>
      <w:r w:rsidRPr="00BF06A8">
        <w:rPr>
          <w:rFonts w:ascii="Arial" w:hAnsi="Arial" w:cs="Arial"/>
        </w:rPr>
        <w:t xml:space="preserve"> </w:t>
      </w:r>
      <w:r w:rsidRPr="00BF06A8">
        <w:rPr>
          <w:rFonts w:ascii="Arial" w:hAnsi="Arial" w:cs="Arial"/>
          <w:b/>
          <w:bCs/>
        </w:rPr>
        <w:t>Off</w:t>
      </w:r>
      <w:r w:rsidRPr="00BF06A8">
        <w:rPr>
          <w:rFonts w:ascii="Arial" w:hAnsi="Arial" w:cs="Arial"/>
        </w:rPr>
        <w:t xml:space="preserve"> </w:t>
      </w:r>
      <w:r w:rsidRPr="00BF06A8">
        <w:rPr>
          <w:rFonts w:ascii="Arial" w:hAnsi="Arial" w:cs="Arial"/>
          <w:b/>
          <w:bCs/>
        </w:rPr>
        <w:t>Works</w:t>
      </w:r>
      <w:bookmarkStart w:id="117" w:name="_DV_C73"/>
      <w:r w:rsidRPr="00A16B09">
        <w:rPr>
          <w:rFonts w:ascii="Arial" w:hAnsi="Arial" w:cs="Arial"/>
          <w:bCs/>
        </w:rPr>
        <w:t>]</w:t>
      </w:r>
      <w:r w:rsidRPr="00BF06A8">
        <w:rPr>
          <w:rFonts w:ascii="Arial" w:hAnsi="Arial" w:cs="Arial"/>
          <w:b/>
          <w:bCs/>
        </w:rPr>
        <w:t xml:space="preserve"> </w:t>
      </w:r>
      <w:bookmarkStart w:id="118" w:name="_DV_M99"/>
      <w:bookmarkEnd w:id="117"/>
      <w:bookmarkEnd w:id="118"/>
      <w:r w:rsidRPr="008F2885">
        <w:rPr>
          <w:rStyle w:val="DeltaViewInsertion"/>
          <w:rFonts w:ascii="Arial" w:hAnsi="Arial" w:cs="Arial"/>
          <w:color w:val="auto"/>
          <w:u w:val="none"/>
        </w:rPr>
        <w:t xml:space="preserve">or </w:t>
      </w:r>
      <w:r w:rsidRPr="00BF06A8">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but not so as to disrupt or  delay the construction and completion of the other’s </w:t>
      </w:r>
      <w:r>
        <w:rPr>
          <w:rFonts w:ascii="Arial" w:hAnsi="Arial" w:cs="Arial"/>
          <w:b/>
          <w:bCs/>
        </w:rPr>
        <w:t>Works</w:t>
      </w:r>
      <w:r>
        <w:rPr>
          <w:rFonts w:ascii="Arial" w:hAnsi="Arial" w:cs="Arial"/>
        </w:rPr>
        <w:t xml:space="preserve"> on the said sites or the operation of the other’s </w:t>
      </w:r>
      <w:r>
        <w:rPr>
          <w:rFonts w:ascii="Arial" w:hAnsi="Arial" w:cs="Arial"/>
          <w:b/>
          <w:bCs/>
        </w:rPr>
        <w:t>Plant</w:t>
      </w:r>
      <w:r>
        <w:rPr>
          <w:rFonts w:ascii="Arial" w:hAnsi="Arial" w:cs="Arial"/>
        </w:rPr>
        <w:t xml:space="preserve"> and </w:t>
      </w:r>
      <w:r>
        <w:rPr>
          <w:rFonts w:ascii="Arial" w:hAnsi="Arial" w:cs="Arial"/>
          <w:b/>
          <w:bCs/>
        </w:rPr>
        <w:t>Apparatus</w:t>
      </w:r>
      <w:r>
        <w:rPr>
          <w:rFonts w:ascii="Arial" w:hAnsi="Arial" w:cs="Arial"/>
        </w:rPr>
        <w:t xml:space="preserve"> located thereon, such access to be in accordance with any reasonable regulations relating thereto made by the site owner or occupier. </w:t>
      </w:r>
    </w:p>
    <w:p w14:paraId="391A10A6" w14:textId="77777777" w:rsidR="00D846C8" w:rsidRDefault="00D846C8" w:rsidP="00D846C8">
      <w:pPr>
        <w:pStyle w:val="BodyText"/>
        <w:widowControl/>
        <w:ind w:left="709" w:hanging="709"/>
        <w:jc w:val="both"/>
        <w:rPr>
          <w:rFonts w:ascii="Arial" w:hAnsi="Arial" w:cs="Arial"/>
          <w:b/>
          <w:bCs/>
          <w:i/>
          <w:iCs/>
        </w:rPr>
      </w:pPr>
      <w:bookmarkStart w:id="119" w:name="_DV_M100"/>
      <w:bookmarkEnd w:id="119"/>
      <w:r>
        <w:rPr>
          <w:rFonts w:ascii="Arial" w:hAnsi="Arial" w:cs="Arial"/>
        </w:rPr>
        <w:t>2.10</w:t>
      </w:r>
      <w:r>
        <w:rPr>
          <w:rFonts w:ascii="Arial" w:hAnsi="Arial" w:cs="Arial"/>
        </w:rPr>
        <w:tab/>
        <w:t xml:space="preserve">Not later than six months prior to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t>
      </w:r>
      <w:r>
        <w:rPr>
          <w:rFonts w:ascii="Arial" w:hAnsi="Arial" w:cs="Arial"/>
          <w:b/>
          <w:bCs/>
        </w:rPr>
        <w:t>Commencement</w:t>
      </w:r>
      <w:r>
        <w:rPr>
          <w:rFonts w:ascii="Arial" w:hAnsi="Arial" w:cs="Arial"/>
        </w:rPr>
        <w:t xml:space="preserve"> </w:t>
      </w:r>
      <w:r>
        <w:rPr>
          <w:rFonts w:ascii="Arial" w:hAnsi="Arial" w:cs="Arial"/>
          <w:b/>
          <w:bCs/>
        </w:rPr>
        <w:t>Date</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provide the </w:t>
      </w:r>
      <w:r>
        <w:rPr>
          <w:rFonts w:ascii="Arial" w:hAnsi="Arial" w:cs="Arial"/>
          <w:b/>
          <w:bCs/>
        </w:rPr>
        <w:t>User</w:t>
      </w:r>
      <w:r>
        <w:rPr>
          <w:rFonts w:ascii="Arial" w:hAnsi="Arial" w:cs="Arial"/>
        </w:rPr>
        <w:t xml:space="preserve"> with a draft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for the </w:t>
      </w:r>
      <w:r>
        <w:rPr>
          <w:rFonts w:ascii="Arial" w:hAnsi="Arial" w:cs="Arial"/>
          <w:b/>
          <w:bCs/>
        </w:rPr>
        <w:t>Commissioning</w:t>
      </w:r>
      <w:r>
        <w:rPr>
          <w:rFonts w:ascii="Arial" w:hAnsi="Arial" w:cs="Arial"/>
        </w:rPr>
        <w:t xml:space="preserve"> of the </w:t>
      </w:r>
      <w:r w:rsidRPr="00A16B09">
        <w:rPr>
          <w:rFonts w:ascii="Arial" w:hAnsi="Arial" w:cs="Arial"/>
          <w:bCs/>
        </w:rPr>
        <w:t>[</w:t>
      </w:r>
      <w:r>
        <w:rPr>
          <w:rFonts w:ascii="Arial" w:hAnsi="Arial" w:cs="Arial"/>
          <w:b/>
          <w:bCs/>
        </w:rPr>
        <w:t>Transmission</w:t>
      </w:r>
      <w:r>
        <w:rPr>
          <w:rFonts w:ascii="Arial" w:hAnsi="Arial" w:cs="Arial"/>
        </w:rPr>
        <w:t xml:space="preserve"> </w:t>
      </w:r>
      <w:r>
        <w:rPr>
          <w:rFonts w:ascii="Arial" w:hAnsi="Arial" w:cs="Arial"/>
          <w:b/>
          <w:bCs/>
        </w:rPr>
        <w:t>Connection</w:t>
      </w:r>
      <w:r>
        <w:rPr>
          <w:rFonts w:ascii="Arial" w:hAnsi="Arial" w:cs="Arial"/>
        </w:rPr>
        <w:t xml:space="preserve"> </w:t>
      </w:r>
      <w:r>
        <w:rPr>
          <w:rFonts w:ascii="Arial" w:hAnsi="Arial" w:cs="Arial"/>
          <w:b/>
          <w:bCs/>
        </w:rPr>
        <w:t>Assets</w:t>
      </w:r>
      <w:bookmarkStart w:id="120" w:name="_DV_C74"/>
      <w:r w:rsidRPr="00A16B09">
        <w:rPr>
          <w:rFonts w:ascii="Arial" w:hAnsi="Arial" w:cs="Arial"/>
          <w:bCs/>
        </w:rPr>
        <w:t>] [</w:t>
      </w:r>
      <w:r>
        <w:rPr>
          <w:rFonts w:ascii="Arial" w:hAnsi="Arial" w:cs="Arial"/>
          <w:b/>
          <w:bCs/>
        </w:rPr>
        <w:t>OTSUA</w:t>
      </w:r>
      <w:r w:rsidRPr="00A16B09">
        <w:rPr>
          <w:rFonts w:ascii="Arial" w:hAnsi="Arial" w:cs="Arial"/>
          <w:bCs/>
        </w:rPr>
        <w:t>]</w:t>
      </w:r>
      <w:r>
        <w:rPr>
          <w:rFonts w:ascii="Arial" w:hAnsi="Arial" w:cs="Arial"/>
        </w:rPr>
        <w:t>,</w:t>
      </w:r>
      <w:bookmarkStart w:id="121" w:name="_DV_M101"/>
      <w:bookmarkEnd w:id="120"/>
      <w:bookmarkEnd w:id="121"/>
      <w:r>
        <w:rPr>
          <w:rFonts w:ascii="Arial" w:hAnsi="Arial" w:cs="Arial"/>
        </w:rPr>
        <w:t xml:space="preserve"> and the </w:t>
      </w:r>
      <w:bookmarkStart w:id="122" w:name="_DV_M102"/>
      <w:bookmarkEnd w:id="122"/>
      <w:r>
        <w:rPr>
          <w:rFonts w:ascii="Arial" w:hAnsi="Arial" w:cs="Arial"/>
          <w:b/>
          <w:bCs/>
        </w:rPr>
        <w:t>User's</w:t>
      </w:r>
      <w:r>
        <w:rPr>
          <w:rFonts w:ascii="Arial" w:hAnsi="Arial" w:cs="Arial"/>
        </w:rPr>
        <w:t xml:space="preserve"> </w:t>
      </w:r>
      <w:r>
        <w:rPr>
          <w:rFonts w:ascii="Arial" w:hAnsi="Arial" w:cs="Arial"/>
          <w:b/>
          <w:bCs/>
        </w:rPr>
        <w:t>Equipment</w:t>
      </w:r>
      <w:bookmarkStart w:id="123" w:name="_DV_M103"/>
      <w:bookmarkEnd w:id="123"/>
      <w:r>
        <w:rPr>
          <w:rFonts w:ascii="Arial" w:hAnsi="Arial" w:cs="Arial"/>
        </w:rPr>
        <w:t xml:space="preserve">.  The </w:t>
      </w:r>
      <w:r>
        <w:rPr>
          <w:rFonts w:ascii="Arial" w:hAnsi="Arial" w:cs="Arial"/>
          <w:b/>
          <w:bCs/>
        </w:rPr>
        <w:t>User</w:t>
      </w:r>
      <w:r>
        <w:rPr>
          <w:rFonts w:ascii="Arial" w:hAnsi="Arial" w:cs="Arial"/>
        </w:rPr>
        <w:t xml:space="preserve"> shall, as quickly as practicable and in any event within three months of receipt thereof, determine whether or not to approve the proposed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(which approval shall not be unreasonably withheld or delayed) and shall within such three month period either notify </w:t>
      </w:r>
      <w:r>
        <w:rPr>
          <w:rFonts w:ascii="Arial" w:hAnsi="Arial" w:cs="Arial"/>
          <w:b/>
          <w:bCs/>
        </w:rPr>
        <w:t xml:space="preserve">The Company </w:t>
      </w:r>
      <w:r>
        <w:rPr>
          <w:rFonts w:ascii="Arial" w:hAnsi="Arial" w:cs="Arial"/>
        </w:rPr>
        <w:t xml:space="preserve">of its approval or, in the event that the </w:t>
      </w:r>
      <w:r>
        <w:rPr>
          <w:rFonts w:ascii="Arial" w:hAnsi="Arial" w:cs="Arial"/>
          <w:b/>
          <w:bCs/>
        </w:rPr>
        <w:t>User</w:t>
      </w:r>
      <w:r>
        <w:rPr>
          <w:rFonts w:ascii="Arial" w:hAnsi="Arial" w:cs="Arial"/>
        </w:rPr>
        <w:t xml:space="preserve"> reasonably withholds its approval, notify </w:t>
      </w:r>
      <w:r>
        <w:rPr>
          <w:rFonts w:ascii="Arial" w:hAnsi="Arial" w:cs="Arial"/>
          <w:b/>
          <w:bCs/>
        </w:rPr>
        <w:t>The Company</w:t>
      </w:r>
      <w:r>
        <w:rPr>
          <w:rFonts w:ascii="Arial" w:hAnsi="Arial" w:cs="Arial"/>
        </w:rPr>
        <w:t xml:space="preserve"> of any changes or variations to the proposed commissioning programme recommended by the </w:t>
      </w:r>
      <w:r>
        <w:rPr>
          <w:rFonts w:ascii="Arial" w:hAnsi="Arial" w:cs="Arial"/>
          <w:b/>
          <w:bCs/>
        </w:rPr>
        <w:t>User</w:t>
      </w:r>
      <w:r>
        <w:rPr>
          <w:rFonts w:ascii="Arial" w:hAnsi="Arial" w:cs="Arial"/>
        </w:rPr>
        <w:t xml:space="preserve">.  If </w:t>
      </w:r>
      <w:r>
        <w:rPr>
          <w:rFonts w:ascii="Arial" w:hAnsi="Arial" w:cs="Arial"/>
          <w:b/>
          <w:bCs/>
        </w:rPr>
        <w:t>The Company</w:t>
      </w:r>
      <w:r>
        <w:rPr>
          <w:rFonts w:ascii="Arial" w:hAnsi="Arial" w:cs="Arial"/>
        </w:rPr>
        <w:t xml:space="preserve"> does not accept such changes or variations submitted by the </w:t>
      </w:r>
      <w:r>
        <w:rPr>
          <w:rFonts w:ascii="Arial" w:hAnsi="Arial" w:cs="Arial"/>
          <w:b/>
          <w:bCs/>
        </w:rPr>
        <w:t>User</w:t>
      </w:r>
      <w:r>
        <w:rPr>
          <w:rFonts w:ascii="Arial" w:hAnsi="Arial" w:cs="Arial"/>
        </w:rPr>
        <w:t xml:space="preserve"> any dispute shall be referred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for determination.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agreed between the parties or determined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as the case </w:t>
      </w:r>
      <w:proofErr w:type="gramStart"/>
      <w:r>
        <w:rPr>
          <w:rFonts w:ascii="Arial" w:hAnsi="Arial" w:cs="Arial"/>
        </w:rPr>
        <w:t>may be shall be</w:t>
      </w:r>
      <w:proofErr w:type="gramEnd"/>
      <w:r>
        <w:rPr>
          <w:rFonts w:ascii="Arial" w:hAnsi="Arial" w:cs="Arial"/>
        </w:rPr>
        <w:t xml:space="preserve"> implemented by the parties and their sub-contractors in accordance with its terms. </w:t>
      </w:r>
    </w:p>
    <w:p w14:paraId="37FD8460" w14:textId="77777777" w:rsidR="00D846C8" w:rsidRDefault="00D846C8" w:rsidP="00D846C8">
      <w:pPr>
        <w:pStyle w:val="BodyText"/>
        <w:widowControl/>
        <w:ind w:left="709" w:hanging="709"/>
        <w:jc w:val="both"/>
        <w:rPr>
          <w:rFonts w:ascii="Arial" w:hAnsi="Arial" w:cs="Arial"/>
          <w:b/>
          <w:bCs/>
          <w:i/>
          <w:iCs/>
        </w:rPr>
      </w:pPr>
      <w:bookmarkStart w:id="124" w:name="_DV_M104"/>
      <w:bookmarkEnd w:id="124"/>
      <w:r>
        <w:rPr>
          <w:rFonts w:ascii="Arial" w:hAnsi="Arial" w:cs="Arial"/>
        </w:rPr>
        <w:t>2.11</w:t>
      </w:r>
      <w:r>
        <w:rPr>
          <w:rFonts w:ascii="Arial" w:hAnsi="Arial" w:cs="Arial"/>
        </w:rPr>
        <w:tab/>
        <w:t xml:space="preserve">If at any time prior to the </w:t>
      </w:r>
      <w:r>
        <w:rPr>
          <w:rFonts w:ascii="Arial" w:hAnsi="Arial" w:cs="Arial"/>
          <w:b/>
          <w:bCs/>
        </w:rPr>
        <w:t>Completion</w:t>
      </w:r>
      <w:r>
        <w:rPr>
          <w:rFonts w:ascii="Arial" w:hAnsi="Arial" w:cs="Arial"/>
        </w:rPr>
        <w:t xml:space="preserve"> </w:t>
      </w:r>
      <w:r>
        <w:rPr>
          <w:rFonts w:ascii="Arial" w:hAnsi="Arial" w:cs="Arial"/>
          <w:b/>
          <w:bCs/>
        </w:rPr>
        <w:t>Date</w:t>
      </w:r>
      <w:r>
        <w:rPr>
          <w:rFonts w:ascii="Arial" w:hAnsi="Arial" w:cs="Arial"/>
        </w:rPr>
        <w:t xml:space="preserve"> it is necessary for </w:t>
      </w:r>
      <w:r>
        <w:rPr>
          <w:rFonts w:ascii="Arial" w:hAnsi="Arial" w:cs="Arial"/>
          <w:b/>
          <w:bCs/>
        </w:rPr>
        <w:t>The Company</w:t>
      </w:r>
      <w:r>
        <w:rPr>
          <w:rFonts w:ascii="Arial" w:hAnsi="Arial" w:cs="Arial"/>
        </w:rPr>
        <w:t xml:space="preserve"> or </w:t>
      </w:r>
      <w:r>
        <w:rPr>
          <w:rFonts w:ascii="Arial" w:hAnsi="Arial" w:cs="Arial"/>
          <w:b/>
          <w:bCs/>
        </w:rPr>
        <w:t>The Company</w:t>
      </w:r>
      <w:r>
        <w:rPr>
          <w:rFonts w:ascii="Arial" w:hAnsi="Arial" w:cs="Arial"/>
        </w:rPr>
        <w:t xml:space="preserve"> in its reasonable discretion wishes to make any addition to or omission from or amendment to the </w:t>
      </w:r>
      <w:r w:rsidRPr="00A16B09">
        <w:rPr>
          <w:rFonts w:ascii="Arial" w:hAnsi="Arial" w:cs="Arial"/>
          <w:bCs/>
        </w:rPr>
        <w:t>[</w:t>
      </w:r>
      <w:r>
        <w:rPr>
          <w:rFonts w:ascii="Arial" w:hAnsi="Arial" w:cs="Arial"/>
          <w:b/>
          <w:bCs/>
        </w:rPr>
        <w:t>Transmission Connection Asset Works</w:t>
      </w:r>
      <w:r>
        <w:rPr>
          <w:rFonts w:ascii="Arial" w:hAnsi="Arial" w:cs="Arial"/>
        </w:rPr>
        <w:t xml:space="preserve"> and/or</w:t>
      </w:r>
      <w:r w:rsidRPr="00A16B09">
        <w:rPr>
          <w:rFonts w:ascii="Arial" w:hAnsi="Arial" w:cs="Arial"/>
          <w:bCs/>
        </w:rPr>
        <w:t>]</w:t>
      </w:r>
      <w:r>
        <w:rPr>
          <w:rFonts w:ascii="Arial" w:hAnsi="Arial" w:cs="Arial"/>
        </w:rPr>
        <w:t xml:space="preserve"> </w:t>
      </w:r>
      <w:r>
        <w:rPr>
          <w:rFonts w:ascii="Arial" w:hAnsi="Arial" w:cs="Arial"/>
          <w:b/>
          <w:bCs/>
        </w:rPr>
        <w:t>Transmission</w:t>
      </w:r>
      <w:r>
        <w:rPr>
          <w:rFonts w:ascii="Arial" w:hAnsi="Arial" w:cs="Arial"/>
        </w:rPr>
        <w:t xml:space="preserve"> </w:t>
      </w:r>
      <w:r>
        <w:rPr>
          <w:rFonts w:ascii="Arial" w:hAnsi="Arial" w:cs="Arial"/>
          <w:b/>
          <w:bCs/>
        </w:rPr>
        <w:t>Reinforcement</w:t>
      </w:r>
      <w:r>
        <w:rPr>
          <w:rFonts w:ascii="Arial" w:hAnsi="Arial" w:cs="Arial"/>
        </w:rPr>
        <w:t xml:space="preserve"> </w:t>
      </w:r>
      <w:r>
        <w:rPr>
          <w:rFonts w:ascii="Arial" w:hAnsi="Arial" w:cs="Arial"/>
          <w:b/>
          <w:bCs/>
        </w:rPr>
        <w:t>Works</w:t>
      </w:r>
      <w:r>
        <w:rPr>
          <w:rFonts w:ascii="Arial" w:hAnsi="Arial" w:cs="Arial"/>
        </w:rPr>
        <w:t xml:space="preserve"> and/or the </w:t>
      </w:r>
      <w:r>
        <w:rPr>
          <w:rFonts w:ascii="Arial" w:hAnsi="Arial" w:cs="Arial"/>
          <w:b/>
          <w:bCs/>
        </w:rPr>
        <w:t>One Off Works</w:t>
      </w:r>
      <w:r>
        <w:rPr>
          <w:rFonts w:ascii="Arial" w:hAnsi="Arial" w:cs="Arial"/>
        </w:rPr>
        <w:t xml:space="preserve"> and/or the </w:t>
      </w:r>
      <w:r>
        <w:rPr>
          <w:rFonts w:ascii="Arial" w:hAnsi="Arial" w:cs="Arial"/>
          <w:b/>
          <w:bCs/>
        </w:rPr>
        <w:t>Third Party Works</w:t>
      </w:r>
      <w:r>
        <w:rPr>
          <w:rFonts w:ascii="Arial" w:hAnsi="Arial" w:cs="Arial"/>
        </w:rPr>
        <w:t xml:space="preserve"> </w:t>
      </w:r>
      <w:r>
        <w:rPr>
          <w:rFonts w:ascii="Arial" w:hAnsi="Arial" w:cs="Arial"/>
          <w:b/>
          <w:bCs/>
        </w:rPr>
        <w:t>The Company</w:t>
      </w:r>
      <w:r>
        <w:rPr>
          <w:rFonts w:ascii="Arial" w:hAnsi="Arial" w:cs="Arial"/>
        </w:rPr>
        <w:t xml:space="preserve"> shall notify the </w:t>
      </w:r>
      <w:r>
        <w:rPr>
          <w:rFonts w:ascii="Arial" w:hAnsi="Arial" w:cs="Arial"/>
          <w:b/>
          <w:bCs/>
        </w:rPr>
        <w:t>User</w:t>
      </w:r>
      <w:r>
        <w:rPr>
          <w:rFonts w:ascii="Arial" w:hAnsi="Arial" w:cs="Arial"/>
        </w:rPr>
        <w:t xml:space="preserve"> in writing of such addition, omission or amendment and Appendices [B1 (One Off Works), </w:t>
      </w:r>
      <w:r w:rsidRPr="00A16B09">
        <w:rPr>
          <w:rFonts w:ascii="Arial" w:hAnsi="Arial" w:cs="Arial"/>
          <w:bCs/>
        </w:rPr>
        <w:t>[</w:t>
      </w:r>
      <w:r>
        <w:rPr>
          <w:rFonts w:ascii="Arial" w:hAnsi="Arial" w:cs="Arial"/>
        </w:rPr>
        <w:t>G (</w:t>
      </w:r>
      <w:r>
        <w:rPr>
          <w:rFonts w:ascii="Arial" w:hAnsi="Arial" w:cs="Arial"/>
          <w:b/>
          <w:bCs/>
        </w:rPr>
        <w:t>Transmission Connection Asset Works</w:t>
      </w:r>
      <w:r>
        <w:rPr>
          <w:rFonts w:ascii="Arial" w:hAnsi="Arial" w:cs="Arial"/>
        </w:rPr>
        <w:t>)</w:t>
      </w:r>
      <w:r w:rsidRPr="00A16B09">
        <w:rPr>
          <w:rFonts w:ascii="Arial" w:hAnsi="Arial" w:cs="Arial"/>
          <w:bCs/>
        </w:rPr>
        <w:t>]</w:t>
      </w:r>
      <w:r>
        <w:rPr>
          <w:rFonts w:ascii="Arial" w:hAnsi="Arial" w:cs="Arial"/>
        </w:rPr>
        <w:t xml:space="preserve"> H (</w:t>
      </w:r>
      <w:r>
        <w:rPr>
          <w:rFonts w:ascii="Arial" w:hAnsi="Arial" w:cs="Arial"/>
          <w:b/>
          <w:bCs/>
        </w:rPr>
        <w:t>Transmission Reinforcement Works</w:t>
      </w:r>
      <w:r>
        <w:rPr>
          <w:rFonts w:ascii="Arial" w:hAnsi="Arial" w:cs="Arial"/>
        </w:rPr>
        <w:t>)</w:t>
      </w:r>
      <w:r w:rsidR="00DA220A" w:rsidRPr="00C36B0A">
        <w:rPr>
          <w:rFonts w:ascii="Arial" w:hAnsi="Arial" w:cs="Arial"/>
          <w:color w:val="0000FF"/>
        </w:rPr>
        <w:t xml:space="preserve">, </w:t>
      </w:r>
      <w:r w:rsidR="00DA220A" w:rsidRPr="0032756E">
        <w:rPr>
          <w:rFonts w:ascii="Arial" w:hAnsi="Arial" w:cs="Arial"/>
        </w:rPr>
        <w:t>MM (</w:t>
      </w:r>
      <w:r w:rsidR="00DA220A" w:rsidRPr="0032756E">
        <w:rPr>
          <w:rFonts w:ascii="Arial" w:hAnsi="Arial" w:cs="Arial"/>
          <w:b/>
        </w:rPr>
        <w:t>Attributable Works</w:t>
      </w:r>
      <w:r w:rsidR="00DA220A" w:rsidRPr="0032756E">
        <w:rPr>
          <w:rFonts w:ascii="Arial" w:hAnsi="Arial" w:cs="Arial"/>
        </w:rPr>
        <w:t>)</w:t>
      </w:r>
      <w:r>
        <w:rPr>
          <w:rFonts w:ascii="Arial" w:hAnsi="Arial" w:cs="Arial"/>
        </w:rPr>
        <w:t xml:space="preserve"> and N (</w:t>
      </w:r>
      <w:r>
        <w:rPr>
          <w:rFonts w:ascii="Arial" w:hAnsi="Arial" w:cs="Arial"/>
          <w:b/>
          <w:bCs/>
        </w:rPr>
        <w:t>Third Party Works</w:t>
      </w:r>
      <w:r>
        <w:rPr>
          <w:rFonts w:ascii="Arial" w:hAnsi="Arial" w:cs="Arial"/>
        </w:rPr>
        <w:t xml:space="preserve">)] to this </w:t>
      </w:r>
      <w:r>
        <w:rPr>
          <w:rFonts w:ascii="Arial" w:hAnsi="Arial" w:cs="Arial"/>
          <w:b/>
          <w:bCs/>
        </w:rPr>
        <w:t>Construction Agreement</w:t>
      </w:r>
      <w:r>
        <w:rPr>
          <w:rFonts w:ascii="Arial" w:hAnsi="Arial" w:cs="Arial"/>
        </w:rPr>
        <w:t xml:space="preserve"> and consequently Appendices [A (</w:t>
      </w:r>
      <w:r>
        <w:rPr>
          <w:rFonts w:ascii="Arial" w:hAnsi="Arial" w:cs="Arial"/>
          <w:b/>
          <w:bCs/>
        </w:rPr>
        <w:t>Transmission Connection Assets</w:t>
      </w:r>
      <w:r>
        <w:rPr>
          <w:rFonts w:ascii="Arial" w:hAnsi="Arial" w:cs="Arial"/>
        </w:rPr>
        <w:t>) and B (</w:t>
      </w:r>
      <w:r>
        <w:rPr>
          <w:rFonts w:ascii="Arial" w:hAnsi="Arial" w:cs="Arial"/>
          <w:b/>
          <w:bCs/>
        </w:rPr>
        <w:t xml:space="preserve">Connection Charges </w:t>
      </w:r>
      <w:r>
        <w:rPr>
          <w:rFonts w:ascii="Arial" w:hAnsi="Arial" w:cs="Arial"/>
        </w:rPr>
        <w:t xml:space="preserve">and </w:t>
      </w:r>
      <w:r>
        <w:rPr>
          <w:rFonts w:ascii="Arial" w:hAnsi="Arial" w:cs="Arial"/>
          <w:b/>
          <w:bCs/>
        </w:rPr>
        <w:t>One Off</w:t>
      </w:r>
      <w:r>
        <w:rPr>
          <w:rFonts w:ascii="Arial" w:hAnsi="Arial" w:cs="Arial"/>
        </w:rPr>
        <w:t xml:space="preserve"> </w:t>
      </w:r>
      <w:r>
        <w:rPr>
          <w:rFonts w:ascii="Arial" w:hAnsi="Arial" w:cs="Arial"/>
          <w:b/>
          <w:bCs/>
        </w:rPr>
        <w:t>Charges</w:t>
      </w:r>
      <w:r>
        <w:rPr>
          <w:rFonts w:ascii="Arial" w:hAnsi="Arial" w:cs="Arial"/>
        </w:rPr>
        <w:t xml:space="preserve">)] to the associated </w:t>
      </w:r>
      <w:r>
        <w:rPr>
          <w:rFonts w:ascii="Arial" w:hAnsi="Arial" w:cs="Arial"/>
          <w:b/>
          <w:bCs/>
        </w:rPr>
        <w:t xml:space="preserve">Bilateral Connection Agreement </w:t>
      </w:r>
      <w:r>
        <w:rPr>
          <w:rFonts w:ascii="Arial" w:hAnsi="Arial" w:cs="Arial"/>
        </w:rPr>
        <w:t xml:space="preserve">shall be automatically amended to reflect the change. </w:t>
      </w:r>
      <w:r w:rsidR="00BF2057" w:rsidRPr="0032756E">
        <w:rPr>
          <w:rFonts w:ascii="Arial" w:hAnsi="Arial"/>
        </w:rPr>
        <w:t xml:space="preserve">Provided that where a </w:t>
      </w:r>
      <w:r w:rsidR="00BF2057" w:rsidRPr="0032756E">
        <w:rPr>
          <w:rFonts w:ascii="Arial" w:hAnsi="Arial"/>
          <w:b/>
        </w:rPr>
        <w:t>User</w:t>
      </w:r>
      <w:r w:rsidR="00BF2057" w:rsidRPr="0032756E">
        <w:rPr>
          <w:rFonts w:ascii="Arial" w:hAnsi="Arial"/>
        </w:rPr>
        <w:t xml:space="preserve"> has elected for the </w:t>
      </w:r>
      <w:r w:rsidR="00727BC5" w:rsidRPr="0032756E">
        <w:rPr>
          <w:rFonts w:ascii="Arial" w:hAnsi="Arial"/>
          <w:b/>
        </w:rPr>
        <w:t>Local Cance</w:t>
      </w:r>
      <w:r w:rsidR="00BF2057" w:rsidRPr="0032756E">
        <w:rPr>
          <w:rFonts w:ascii="Arial" w:hAnsi="Arial"/>
          <w:b/>
        </w:rPr>
        <w:t>llation Amount</w:t>
      </w:r>
      <w:r w:rsidR="00BF2057" w:rsidRPr="0032756E">
        <w:rPr>
          <w:rFonts w:ascii="Arial" w:hAnsi="Arial"/>
        </w:rPr>
        <w:t xml:space="preserve"> to be based on the </w:t>
      </w:r>
      <w:r w:rsidR="00BF2057" w:rsidRPr="0032756E">
        <w:rPr>
          <w:rFonts w:ascii="Arial" w:hAnsi="Arial"/>
          <w:b/>
        </w:rPr>
        <w:t>Fixed Local Cancellation Charge Methodology</w:t>
      </w:r>
      <w:r w:rsidR="00BF2057" w:rsidRPr="0032756E">
        <w:rPr>
          <w:rFonts w:ascii="Arial" w:hAnsi="Arial"/>
        </w:rPr>
        <w:t xml:space="preserve"> the </w:t>
      </w:r>
      <w:r w:rsidR="00BF2057" w:rsidRPr="0032756E">
        <w:rPr>
          <w:rFonts w:ascii="Arial" w:hAnsi="Arial"/>
          <w:b/>
        </w:rPr>
        <w:t>Attributable Works</w:t>
      </w:r>
      <w:r w:rsidR="00BF2057" w:rsidRPr="0032756E">
        <w:rPr>
          <w:rFonts w:ascii="Arial" w:hAnsi="Arial"/>
        </w:rPr>
        <w:t xml:space="preserve"> can only be changed after the </w:t>
      </w:r>
      <w:r w:rsidR="00BF2057" w:rsidRPr="0032756E">
        <w:rPr>
          <w:rFonts w:ascii="Arial" w:hAnsi="Arial"/>
          <w:b/>
        </w:rPr>
        <w:t>Trigger Date</w:t>
      </w:r>
      <w:r w:rsidR="00BF2057" w:rsidRPr="0032756E">
        <w:rPr>
          <w:rFonts w:ascii="Arial" w:hAnsi="Arial"/>
        </w:rPr>
        <w:t xml:space="preserve"> as provided for in </w:t>
      </w:r>
      <w:r w:rsidR="00BF2057" w:rsidRPr="0032756E">
        <w:rPr>
          <w:rFonts w:ascii="Arial" w:hAnsi="Arial"/>
          <w:b/>
        </w:rPr>
        <w:t>CUSC</w:t>
      </w:r>
      <w:r w:rsidR="00BF2057" w:rsidRPr="0032756E">
        <w:rPr>
          <w:rFonts w:ascii="Arial" w:hAnsi="Arial"/>
        </w:rPr>
        <w:t xml:space="preserve"> Section 15.</w:t>
      </w:r>
      <w:r>
        <w:rPr>
          <w:rFonts w:ascii="Arial" w:hAnsi="Arial" w:cs="Arial"/>
        </w:rPr>
        <w:t xml:space="preserve"> [If at any time prior to the </w:t>
      </w:r>
      <w:r>
        <w:rPr>
          <w:rFonts w:ascii="Arial" w:hAnsi="Arial" w:cs="Arial"/>
          <w:b/>
        </w:rPr>
        <w:t>Completion Date</w:t>
      </w:r>
      <w:r>
        <w:rPr>
          <w:rFonts w:ascii="Arial" w:hAnsi="Arial" w:cs="Arial"/>
        </w:rPr>
        <w:t xml:space="preserve"> it is necessary for the </w:t>
      </w:r>
      <w:r>
        <w:rPr>
          <w:rFonts w:ascii="Arial" w:hAnsi="Arial" w:cs="Arial"/>
          <w:b/>
        </w:rPr>
        <w:t>User</w:t>
      </w:r>
      <w:r>
        <w:rPr>
          <w:rFonts w:ascii="Arial" w:hAnsi="Arial" w:cs="Arial"/>
        </w:rPr>
        <w:t xml:space="preserve"> or the </w:t>
      </w:r>
      <w:r>
        <w:rPr>
          <w:rFonts w:ascii="Arial" w:hAnsi="Arial" w:cs="Arial"/>
          <w:b/>
        </w:rPr>
        <w:t>User</w:t>
      </w:r>
      <w:r>
        <w:rPr>
          <w:rFonts w:ascii="Arial" w:hAnsi="Arial" w:cs="Arial"/>
        </w:rPr>
        <w:t xml:space="preserve"> in its reasonable discretion wishes to make any addition to or omission from or amendment to the </w:t>
      </w:r>
      <w:r>
        <w:rPr>
          <w:rFonts w:ascii="Arial" w:hAnsi="Arial" w:cs="Arial"/>
          <w:b/>
          <w:bCs/>
        </w:rPr>
        <w:t xml:space="preserve">OTSDUW </w:t>
      </w:r>
      <w:r>
        <w:rPr>
          <w:rFonts w:ascii="Arial" w:hAnsi="Arial" w:cs="Arial"/>
        </w:rPr>
        <w:t xml:space="preserve">(including any changes to the </w:t>
      </w:r>
      <w:r>
        <w:rPr>
          <w:rFonts w:ascii="Arial" w:hAnsi="Arial" w:cs="Arial"/>
          <w:b/>
          <w:bCs/>
        </w:rPr>
        <w:t>Offshore Works Assumptions</w:t>
      </w:r>
      <w:r>
        <w:rPr>
          <w:rFonts w:ascii="Arial" w:hAnsi="Arial" w:cs="Arial"/>
        </w:rPr>
        <w:t xml:space="preserve">), the </w:t>
      </w:r>
      <w:r w:rsidRPr="00A16B09">
        <w:rPr>
          <w:rFonts w:ascii="Arial" w:hAnsi="Arial" w:cs="Arial"/>
          <w:b/>
        </w:rPr>
        <w:t>User</w:t>
      </w:r>
      <w:r>
        <w:rPr>
          <w:rFonts w:ascii="Arial" w:hAnsi="Arial" w:cs="Arial"/>
        </w:rPr>
        <w:t xml:space="preserve"> shall propose such revision to </w:t>
      </w:r>
      <w:r>
        <w:rPr>
          <w:rFonts w:ascii="Arial" w:hAnsi="Arial" w:cs="Arial"/>
          <w:b/>
        </w:rPr>
        <w:t>The Company</w:t>
      </w:r>
      <w:r>
        <w:rPr>
          <w:rFonts w:ascii="Arial" w:hAnsi="Arial" w:cs="Arial"/>
        </w:rPr>
        <w:t xml:space="preserve"> and the </w:t>
      </w:r>
      <w:r>
        <w:rPr>
          <w:rFonts w:ascii="Arial" w:hAnsi="Arial" w:cs="Arial"/>
        </w:rPr>
        <w:lastRenderedPageBreak/>
        <w:t xml:space="preserve">parties shall (without prejudice to paragraph 6.9.2) agree changes to this </w:t>
      </w:r>
      <w:r>
        <w:rPr>
          <w:rFonts w:ascii="Arial" w:hAnsi="Arial" w:cs="Arial"/>
          <w:b/>
          <w:bCs/>
        </w:rPr>
        <w:t>Construction Agreement</w:t>
      </w:r>
      <w:r>
        <w:rPr>
          <w:rFonts w:ascii="Arial" w:hAnsi="Arial" w:cs="Arial"/>
        </w:rPr>
        <w:t xml:space="preserve"> as are necessary to reflect such revision.  The parties acknowledge that any dispute regarding such amendments shall be </w:t>
      </w:r>
      <w:proofErr w:type="spellStart"/>
      <w:r>
        <w:rPr>
          <w:rFonts w:ascii="Arial" w:hAnsi="Arial" w:cs="Arial"/>
        </w:rPr>
        <w:t>referable</w:t>
      </w:r>
      <w:proofErr w:type="spellEnd"/>
      <w:r>
        <w:rPr>
          <w:rFonts w:ascii="Arial" w:hAnsi="Arial" w:cs="Arial"/>
        </w:rPr>
        <w:t xml:space="preserve"> to and determined by the </w:t>
      </w:r>
      <w:r>
        <w:rPr>
          <w:rFonts w:ascii="Arial" w:hAnsi="Arial" w:cs="Arial"/>
          <w:b/>
          <w:bCs/>
        </w:rPr>
        <w:t xml:space="preserve">Authority </w:t>
      </w:r>
      <w:r>
        <w:rPr>
          <w:rFonts w:ascii="Arial" w:hAnsi="Arial" w:cs="Arial"/>
        </w:rPr>
        <w:t xml:space="preserve">under the provisions of Standard Condition C9 Paragraph 4 of the </w:t>
      </w:r>
      <w:r>
        <w:rPr>
          <w:rFonts w:ascii="Arial" w:hAnsi="Arial" w:cs="Arial"/>
          <w:b/>
          <w:bCs/>
        </w:rPr>
        <w:t>Transmission Licence</w:t>
      </w:r>
      <w:r>
        <w:rPr>
          <w:rFonts w:ascii="Arial" w:hAnsi="Arial" w:cs="Arial"/>
        </w:rPr>
        <w:t xml:space="preserve">, and where such application is made, the parties shall take into account any determination or other direction from the </w:t>
      </w:r>
      <w:r>
        <w:rPr>
          <w:rFonts w:ascii="Arial" w:hAnsi="Arial" w:cs="Arial"/>
          <w:b/>
          <w:bCs/>
        </w:rPr>
        <w:t>Authority</w:t>
      </w:r>
      <w:r>
        <w:rPr>
          <w:rFonts w:ascii="Arial" w:hAnsi="Arial" w:cs="Arial"/>
        </w:rPr>
        <w:t xml:space="preserve">.] </w:t>
      </w:r>
    </w:p>
    <w:p w14:paraId="13CC2913" w14:textId="77777777" w:rsidR="00D846C8" w:rsidRDefault="00D846C8" w:rsidP="00D846C8">
      <w:pPr>
        <w:pStyle w:val="Heading3"/>
        <w:widowControl/>
        <w:numPr>
          <w:ilvl w:val="0"/>
          <w:numId w:val="0"/>
        </w:numPr>
        <w:ind w:left="709" w:hanging="709"/>
        <w:jc w:val="both"/>
        <w:rPr>
          <w:b/>
          <w:bCs/>
          <w:i/>
          <w:iCs/>
        </w:rPr>
      </w:pPr>
      <w:bookmarkStart w:id="125" w:name="_DV_M105"/>
      <w:bookmarkEnd w:id="125"/>
      <w:r>
        <w:rPr>
          <w:rFonts w:ascii="Arial" w:hAnsi="Arial" w:cs="Arial"/>
        </w:rPr>
        <w:t>2.12</w:t>
      </w:r>
      <w:r>
        <w:rPr>
          <w:rFonts w:ascii="Arial" w:hAnsi="Arial" w:cs="Arial"/>
        </w:rPr>
        <w:tab/>
      </w:r>
      <w:bookmarkStart w:id="126" w:name="_DV_C78"/>
      <w:r>
        <w:rPr>
          <w:rFonts w:ascii="Arial" w:hAnsi="Arial" w:cs="Arial"/>
        </w:rPr>
        <w:t xml:space="preserve">The </w:t>
      </w:r>
      <w:bookmarkEnd w:id="126"/>
      <w:r>
        <w:rPr>
          <w:rFonts w:ascii="Arial" w:hAnsi="Arial" w:cs="Arial"/>
          <w:b/>
          <w:bCs/>
        </w:rPr>
        <w:t>User</w:t>
      </w:r>
      <w:r>
        <w:rPr>
          <w:rFonts w:ascii="Arial" w:hAnsi="Arial" w:cs="Arial"/>
        </w:rPr>
        <w:t xml:space="preserve"> shall</w:t>
      </w:r>
      <w:bookmarkStart w:id="127" w:name="_DV_C79"/>
      <w:r>
        <w:rPr>
          <w:rFonts w:ascii="Arial" w:hAnsi="Arial" w:cs="Arial"/>
        </w:rPr>
        <w:t xml:space="preserve"> apply to the Secretary of State for Trade and Industry </w:t>
      </w:r>
      <w:bookmarkEnd w:id="127"/>
      <w:r>
        <w:rPr>
          <w:rFonts w:ascii="Arial" w:hAnsi="Arial" w:cs="Arial"/>
        </w:rPr>
        <w:t xml:space="preserve">as part of </w:t>
      </w:r>
      <w:bookmarkStart w:id="128" w:name="_DV_C80"/>
      <w:r>
        <w:rPr>
          <w:rFonts w:ascii="Arial" w:hAnsi="Arial" w:cs="Arial"/>
        </w:rPr>
        <w:t xml:space="preserve">its application under Section 36 of the Act </w:t>
      </w:r>
      <w:bookmarkEnd w:id="128"/>
      <w:r>
        <w:rPr>
          <w:rFonts w:ascii="Arial" w:hAnsi="Arial" w:cs="Arial"/>
        </w:rPr>
        <w:t xml:space="preserve">for its generating station, </w:t>
      </w:r>
      <w:bookmarkStart w:id="129" w:name="_DV_C82"/>
      <w:r>
        <w:rPr>
          <w:rFonts w:ascii="Arial" w:hAnsi="Arial" w:cs="Arial"/>
        </w:rPr>
        <w:t xml:space="preserve">for deemed </w:t>
      </w:r>
      <w:bookmarkStart w:id="130" w:name="_DV_M109"/>
      <w:bookmarkEnd w:id="129"/>
      <w:bookmarkEnd w:id="130"/>
      <w:r>
        <w:rPr>
          <w:rFonts w:ascii="Arial" w:hAnsi="Arial" w:cs="Arial"/>
        </w:rPr>
        <w:t xml:space="preserve">planning </w:t>
      </w:r>
      <w:bookmarkStart w:id="131" w:name="_DV_C84"/>
      <w:r>
        <w:rPr>
          <w:rFonts w:ascii="Arial" w:hAnsi="Arial" w:cs="Arial"/>
        </w:rPr>
        <w:t xml:space="preserve">permission in relation to </w:t>
      </w:r>
      <w:bookmarkEnd w:id="131"/>
      <w:r>
        <w:rPr>
          <w:rFonts w:ascii="Arial" w:hAnsi="Arial" w:cs="Arial"/>
        </w:rPr>
        <w:t xml:space="preserve">the substation forming part of the </w:t>
      </w:r>
      <w:bookmarkStart w:id="132" w:name="_DV_C86"/>
      <w:r>
        <w:rPr>
          <w:rFonts w:ascii="Arial" w:hAnsi="Arial" w:cs="Arial"/>
          <w:b/>
          <w:bCs/>
        </w:rPr>
        <w:t xml:space="preserve">Transmission Connection Asset </w:t>
      </w:r>
      <w:bookmarkEnd w:id="132"/>
      <w:r>
        <w:rPr>
          <w:rFonts w:ascii="Arial" w:hAnsi="Arial" w:cs="Arial"/>
          <w:b/>
          <w:bCs/>
        </w:rPr>
        <w:t>Works</w:t>
      </w:r>
      <w:r>
        <w:rPr>
          <w:rFonts w:ascii="Arial" w:hAnsi="Arial" w:cs="Arial"/>
        </w:rPr>
        <w:t xml:space="preserve">.  The </w:t>
      </w:r>
      <w:r>
        <w:rPr>
          <w:rFonts w:ascii="Arial" w:hAnsi="Arial" w:cs="Arial"/>
          <w:b/>
          <w:bCs/>
        </w:rPr>
        <w:t>User</w:t>
      </w:r>
      <w:r>
        <w:rPr>
          <w:rFonts w:ascii="Arial" w:hAnsi="Arial" w:cs="Arial"/>
        </w:rPr>
        <w:t xml:space="preserve"> shall use its best endeavours to procure that the said </w:t>
      </w:r>
      <w:bookmarkStart w:id="133" w:name="_DV_C88"/>
      <w:r>
        <w:rPr>
          <w:rFonts w:ascii="Arial" w:hAnsi="Arial" w:cs="Arial"/>
        </w:rPr>
        <w:t xml:space="preserve">deemed planning permission </w:t>
      </w:r>
      <w:bookmarkEnd w:id="133"/>
      <w:r>
        <w:rPr>
          <w:rFonts w:ascii="Arial" w:hAnsi="Arial" w:cs="Arial"/>
        </w:rPr>
        <w:t xml:space="preserve">is so obtained.  </w:t>
      </w:r>
      <w:r>
        <w:rPr>
          <w:rFonts w:ascii="Arial" w:hAnsi="Arial" w:cs="Arial"/>
          <w:b/>
          <w:bCs/>
        </w:rPr>
        <w:t>The Company's</w:t>
      </w:r>
      <w:r>
        <w:rPr>
          <w:rFonts w:ascii="Arial" w:hAnsi="Arial" w:cs="Arial"/>
        </w:rPr>
        <w:t xml:space="preserve"> obligations under Clause 2.2 of this </w:t>
      </w:r>
      <w:r>
        <w:rPr>
          <w:rFonts w:ascii="Arial" w:hAnsi="Arial" w:cs="Arial"/>
          <w:b/>
          <w:bCs/>
        </w:rPr>
        <w:t>Construction Agreement</w:t>
      </w:r>
      <w:r>
        <w:rPr>
          <w:rFonts w:ascii="Arial" w:hAnsi="Arial" w:cs="Arial"/>
        </w:rPr>
        <w:t xml:space="preserve"> shall not require it to obtain planning consent for the said substation unless </w:t>
      </w:r>
      <w:bookmarkStart w:id="134" w:name="_DV_C90"/>
      <w:r>
        <w:rPr>
          <w:rFonts w:ascii="Arial" w:hAnsi="Arial" w:cs="Arial"/>
        </w:rPr>
        <w:t xml:space="preserve">and until the </w:t>
      </w:r>
      <w:r w:rsidR="00D829E7">
        <w:rPr>
          <w:rFonts w:ascii="Arial" w:hAnsi="Arial" w:cs="Arial"/>
        </w:rPr>
        <w:t xml:space="preserve">relevant </w:t>
      </w:r>
      <w:r>
        <w:rPr>
          <w:rFonts w:ascii="Arial" w:hAnsi="Arial" w:cs="Arial"/>
        </w:rPr>
        <w:t>Secretary of State shall for whatever reason refuse to deem the grant of planning permission in respect of the same</w:t>
      </w:r>
      <w:bookmarkStart w:id="135" w:name="_DV_M113"/>
      <w:bookmarkEnd w:id="134"/>
      <w:bookmarkEnd w:id="135"/>
      <w:r>
        <w:rPr>
          <w:rFonts w:ascii="Arial" w:hAnsi="Arial" w:cs="Arial"/>
        </w:rPr>
        <w:t xml:space="preserve">.  The </w:t>
      </w:r>
      <w:r>
        <w:rPr>
          <w:rFonts w:ascii="Arial" w:hAnsi="Arial" w:cs="Arial"/>
          <w:b/>
          <w:bCs/>
        </w:rPr>
        <w:t>User</w:t>
      </w:r>
      <w:r>
        <w:rPr>
          <w:rFonts w:ascii="Arial" w:hAnsi="Arial" w:cs="Arial"/>
        </w:rPr>
        <w:t xml:space="preserve"> shall liaise with</w:t>
      </w:r>
      <w:r>
        <w:rPr>
          <w:rFonts w:ascii="Arial" w:hAnsi="Arial" w:cs="Arial"/>
          <w:b/>
          <w:bCs/>
        </w:rPr>
        <w:t xml:space="preserve"> The Company</w:t>
      </w:r>
      <w:r>
        <w:rPr>
          <w:rFonts w:ascii="Arial" w:hAnsi="Arial" w:cs="Arial"/>
        </w:rPr>
        <w:t xml:space="preserve"> as to its construction and operational requirements and shall ensure that the said application meets</w:t>
      </w:r>
      <w:r>
        <w:rPr>
          <w:rFonts w:ascii="Arial" w:hAnsi="Arial" w:cs="Arial"/>
          <w:b/>
          <w:bCs/>
        </w:rPr>
        <w:t xml:space="preserve"> The Company's</w:t>
      </w:r>
      <w:r>
        <w:rPr>
          <w:rFonts w:ascii="Arial" w:hAnsi="Arial" w:cs="Arial"/>
        </w:rPr>
        <w:t xml:space="preserve"> requirements.  </w:t>
      </w:r>
      <w:r>
        <w:rPr>
          <w:rFonts w:ascii="Arial" w:hAnsi="Arial" w:cs="Arial"/>
          <w:b/>
          <w:bCs/>
        </w:rPr>
        <w:t>The Company</w:t>
      </w:r>
      <w:r>
        <w:rPr>
          <w:rFonts w:ascii="Arial" w:hAnsi="Arial" w:cs="Arial"/>
        </w:rPr>
        <w:t xml:space="preserve"> shall provide the </w:t>
      </w:r>
      <w:r>
        <w:rPr>
          <w:rFonts w:ascii="Arial" w:hAnsi="Arial" w:cs="Arial"/>
          <w:b/>
          <w:bCs/>
        </w:rPr>
        <w:t>User</w:t>
      </w:r>
      <w:r>
        <w:rPr>
          <w:rFonts w:ascii="Arial" w:hAnsi="Arial" w:cs="Arial"/>
        </w:rPr>
        <w:t xml:space="preserve"> with all information reasonably required by it in relation to the application and the </w:t>
      </w:r>
      <w:r>
        <w:rPr>
          <w:rFonts w:ascii="Arial" w:hAnsi="Arial" w:cs="Arial"/>
          <w:b/>
          <w:bCs/>
        </w:rPr>
        <w:t>User</w:t>
      </w:r>
      <w:r>
        <w:rPr>
          <w:rFonts w:ascii="Arial" w:hAnsi="Arial" w:cs="Arial"/>
        </w:rPr>
        <w:t xml:space="preserve"> shall ensure that all requirements of</w:t>
      </w:r>
      <w:r>
        <w:rPr>
          <w:rFonts w:ascii="Arial" w:hAnsi="Arial" w:cs="Arial"/>
          <w:b/>
          <w:bCs/>
        </w:rPr>
        <w:t xml:space="preserve"> The Company</w:t>
      </w:r>
      <w:r>
        <w:rPr>
          <w:rFonts w:ascii="Arial" w:hAnsi="Arial" w:cs="Arial"/>
        </w:rPr>
        <w:t xml:space="preserve"> are incorporated in the application for deemed planning consent. </w:t>
      </w:r>
    </w:p>
    <w:p w14:paraId="1A507B59" w14:textId="77777777" w:rsidR="00D846C8" w:rsidRDefault="00D846C8" w:rsidP="00D846C8">
      <w:pPr>
        <w:pStyle w:val="BodyText"/>
        <w:widowControl/>
        <w:ind w:left="709" w:hanging="709"/>
        <w:jc w:val="both"/>
        <w:rPr>
          <w:rFonts w:ascii="Arial" w:hAnsi="Arial" w:cs="Arial"/>
          <w:b/>
          <w:bCs/>
        </w:rPr>
      </w:pPr>
      <w:bookmarkStart w:id="136" w:name="_DV_M114"/>
      <w:bookmarkEnd w:id="136"/>
      <w:r>
        <w:rPr>
          <w:rFonts w:ascii="Arial" w:hAnsi="Arial" w:cs="Arial"/>
        </w:rPr>
        <w:t>2.13</w:t>
      </w:r>
      <w:r>
        <w:rPr>
          <w:rFonts w:ascii="Arial" w:hAnsi="Arial" w:cs="Arial"/>
        </w:rPr>
        <w:tab/>
        <w:t xml:space="preserve">[The Enabling Works are conditional on British Energy Generation Limited and/or Magnox Electric plc (as the case may be)granting approval to the carrying out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in terms of the Nuclear Site Licence Provisions Agreement being an agreement dated 30 March 1990 between </w:t>
      </w:r>
      <w:r>
        <w:rPr>
          <w:rFonts w:ascii="Arial" w:hAnsi="Arial" w:cs="Arial"/>
          <w:b/>
          <w:bCs/>
        </w:rPr>
        <w:t>The Company</w:t>
      </w:r>
      <w:r>
        <w:rPr>
          <w:rFonts w:ascii="Arial" w:hAnsi="Arial" w:cs="Arial"/>
        </w:rPr>
        <w:t xml:space="preserve">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Pr>
          <w:rFonts w:ascii="Arial" w:hAnsi="Arial" w:cs="Arial"/>
          <w:b/>
          <w:bCs/>
        </w:rPr>
        <w:t>The Company</w:t>
      </w:r>
      <w:r>
        <w:rPr>
          <w:rFonts w:ascii="Arial" w:hAnsi="Arial" w:cs="Arial"/>
        </w:rPr>
        <w:t xml:space="preserve"> shall be entitled to change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the </w:t>
      </w:r>
      <w:r>
        <w:rPr>
          <w:rFonts w:ascii="Arial" w:hAnsi="Arial" w:cs="Arial"/>
          <w:b/>
          <w:bCs/>
        </w:rPr>
        <w:t>Construction</w:t>
      </w:r>
      <w:r>
        <w:rPr>
          <w:rFonts w:ascii="Arial" w:hAnsi="Arial" w:cs="Arial"/>
        </w:rPr>
        <w:t xml:space="preserve"> </w:t>
      </w:r>
      <w:r>
        <w:rPr>
          <w:rFonts w:ascii="Arial" w:hAnsi="Arial" w:cs="Arial"/>
          <w:b/>
          <w:bCs/>
        </w:rPr>
        <w:t>Programme</w:t>
      </w:r>
      <w:r>
        <w:rPr>
          <w:rFonts w:ascii="Arial" w:hAnsi="Arial" w:cs="Arial"/>
        </w:rPr>
        <w:t xml:space="preserve"> and all dates specified in this </w:t>
      </w:r>
      <w:r>
        <w:rPr>
          <w:rFonts w:ascii="Arial" w:hAnsi="Arial" w:cs="Arial"/>
          <w:b/>
          <w:bCs/>
        </w:rPr>
        <w:t>Construction Agreement</w:t>
      </w:r>
      <w:r>
        <w:rPr>
          <w:rFonts w:ascii="Arial" w:hAnsi="Arial" w:cs="Arial"/>
        </w:rPr>
        <w:t xml:space="preserve">.] </w:t>
      </w:r>
    </w:p>
    <w:p w14:paraId="1C98B6B6" w14:textId="77777777" w:rsidR="00D846C8" w:rsidRDefault="00D846C8" w:rsidP="00D846C8">
      <w:pPr>
        <w:pStyle w:val="BodyText"/>
        <w:widowControl/>
        <w:ind w:left="709" w:hanging="709"/>
        <w:jc w:val="both"/>
        <w:rPr>
          <w:rFonts w:ascii="Arial" w:hAnsi="Arial" w:cs="Arial"/>
          <w:b/>
          <w:bCs/>
        </w:rPr>
      </w:pPr>
      <w:bookmarkStart w:id="137" w:name="_DV_M115"/>
      <w:bookmarkEnd w:id="137"/>
      <w:r>
        <w:rPr>
          <w:rFonts w:ascii="Arial" w:hAnsi="Arial" w:cs="Arial"/>
        </w:rPr>
        <w:t>2.14</w:t>
      </w:r>
      <w:r>
        <w:rPr>
          <w:rFonts w:ascii="Arial" w:hAnsi="Arial" w:cs="Arial"/>
        </w:rPr>
        <w:tab/>
        <w:t xml:space="preserve">[It is hereby agreed and declared for the purposes of the Construction (Design and Management) Regulations </w:t>
      </w:r>
      <w:bookmarkStart w:id="138" w:name="_DV_M116"/>
      <w:bookmarkEnd w:id="138"/>
      <w:r>
        <w:rPr>
          <w:rFonts w:ascii="Arial" w:hAnsi="Arial" w:cs="Arial"/>
        </w:rPr>
        <w:t xml:space="preserve">1994 that the </w:t>
      </w:r>
      <w:r>
        <w:rPr>
          <w:rFonts w:ascii="Arial" w:hAnsi="Arial" w:cs="Arial"/>
          <w:b/>
          <w:bCs/>
        </w:rPr>
        <w:t>User</w:t>
      </w:r>
      <w:r>
        <w:rPr>
          <w:rFonts w:ascii="Arial" w:hAnsi="Arial" w:cs="Arial"/>
        </w:rPr>
        <w:t xml:space="preserve"> is the only client in respect of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The Company</w:t>
      </w:r>
      <w:r>
        <w:rPr>
          <w:rFonts w:ascii="Arial" w:hAnsi="Arial" w:cs="Arial"/>
        </w:rPr>
        <w:t xml:space="preserve"> is the only client in respect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and each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shall accordingly discharge all the duties of clients under the said </w:t>
      </w:r>
      <w:r>
        <w:rPr>
          <w:rFonts w:ascii="Arial" w:hAnsi="Arial" w:cs="Arial"/>
          <w:b/>
          <w:bCs/>
        </w:rPr>
        <w:t>Regulations</w:t>
      </w:r>
      <w:r>
        <w:rPr>
          <w:rFonts w:ascii="Arial" w:hAnsi="Arial" w:cs="Arial"/>
        </w:rPr>
        <w:t>.]</w:t>
      </w:r>
    </w:p>
    <w:p w14:paraId="29A6327E" w14:textId="77777777" w:rsidR="00D846C8" w:rsidRDefault="00D846C8" w:rsidP="00D846C8">
      <w:pPr>
        <w:pStyle w:val="BodyText"/>
        <w:widowControl/>
        <w:ind w:left="709" w:hanging="709"/>
        <w:jc w:val="both"/>
        <w:rPr>
          <w:rFonts w:ascii="Arial" w:hAnsi="Arial" w:cs="Arial"/>
        </w:rPr>
      </w:pPr>
      <w:bookmarkStart w:id="139" w:name="_DV_M117"/>
      <w:bookmarkEnd w:id="139"/>
      <w:r>
        <w:rPr>
          <w:rFonts w:ascii="Arial" w:hAnsi="Arial" w:cs="Arial"/>
        </w:rPr>
        <w:t>2.15</w:t>
      </w:r>
      <w:r>
        <w:rPr>
          <w:rFonts w:ascii="Arial" w:hAnsi="Arial" w:cs="Arial"/>
        </w:rPr>
        <w:tab/>
        <w:t>[</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hereby agree and acknowledge that this </w:t>
      </w:r>
      <w:r>
        <w:rPr>
          <w:rFonts w:ascii="Arial" w:hAnsi="Arial" w:cs="Arial"/>
          <w:b/>
          <w:bCs/>
        </w:rPr>
        <w:t>Construction Agreement</w:t>
      </w:r>
      <w:r>
        <w:rPr>
          <w:rFonts w:ascii="Arial" w:hAnsi="Arial" w:cs="Arial"/>
        </w:rPr>
        <w:t xml:space="preserve"> is not to be treated as a construction contract within the meaning of section 104 of the Housing Grants, Construction and Re-generation Act 1996 and sections 104 to 113 of the said Act shall have no application either to the </w:t>
      </w:r>
      <w:r>
        <w:rPr>
          <w:rFonts w:ascii="Arial" w:hAnsi="Arial" w:cs="Arial"/>
          <w:b/>
          <w:bCs/>
        </w:rPr>
        <w:t>Construction</w:t>
      </w:r>
      <w:r>
        <w:rPr>
          <w:rFonts w:ascii="Arial" w:hAnsi="Arial" w:cs="Arial"/>
        </w:rPr>
        <w:t xml:space="preserve"> Works or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the parties’ rights and obligations with regard to matters of dispute resolution and payment procedures are as expressly set out herein.</w:t>
      </w:r>
    </w:p>
    <w:p w14:paraId="67EBE576" w14:textId="77777777" w:rsidR="00D846C8" w:rsidRDefault="00D846C8" w:rsidP="00D846C8">
      <w:pPr>
        <w:widowControl/>
        <w:jc w:val="both"/>
      </w:pPr>
      <w:bookmarkStart w:id="140" w:name="_DV_M118"/>
      <w:bookmarkEnd w:id="140"/>
      <w:r>
        <w:t>2.16</w:t>
      </w:r>
      <w:r>
        <w:tab/>
      </w:r>
      <w:r>
        <w:rPr>
          <w:b/>
          <w:bCs/>
        </w:rPr>
        <w:t>Third Party Works</w:t>
      </w:r>
    </w:p>
    <w:p w14:paraId="5FCEC9F7" w14:textId="77777777" w:rsidR="00D846C8" w:rsidRDefault="00D846C8" w:rsidP="00D846C8">
      <w:pPr>
        <w:widowControl/>
        <w:jc w:val="both"/>
      </w:pPr>
    </w:p>
    <w:p w14:paraId="1B26EA5D" w14:textId="77777777" w:rsidR="00D846C8" w:rsidRDefault="00D846C8" w:rsidP="00D846C8">
      <w:pPr>
        <w:widowControl/>
        <w:ind w:left="720" w:hanging="720"/>
        <w:jc w:val="both"/>
      </w:pPr>
      <w:bookmarkStart w:id="141" w:name="_DV_M119"/>
      <w:bookmarkEnd w:id="141"/>
      <w:r>
        <w:t>2.16.1</w:t>
      </w:r>
      <w:r>
        <w:tab/>
        <w:t xml:space="preserve">The </w:t>
      </w:r>
      <w:r>
        <w:rPr>
          <w:b/>
          <w:bCs/>
        </w:rPr>
        <w:t>User</w:t>
      </w:r>
      <w:r>
        <w:t xml:space="preserve"> shall be responsible for carrying out or procuring that the </w:t>
      </w:r>
      <w:r>
        <w:rPr>
          <w:b/>
          <w:bCs/>
        </w:rPr>
        <w:t xml:space="preserve">Third Party </w:t>
      </w:r>
      <w:proofErr w:type="gramStart"/>
      <w:r>
        <w:rPr>
          <w:b/>
          <w:bCs/>
        </w:rPr>
        <w:t>Works</w:t>
      </w:r>
      <w:proofErr w:type="gramEnd"/>
      <w:r>
        <w:t xml:space="preserve"> are carried out and shall carry them out or procure that they are carried out in accordance with the timescales specified in the </w:t>
      </w:r>
      <w:r>
        <w:rPr>
          <w:b/>
          <w:bCs/>
        </w:rPr>
        <w:t>Construction Programme</w:t>
      </w:r>
      <w:r>
        <w:t xml:space="preserve">. The </w:t>
      </w:r>
      <w:r>
        <w:rPr>
          <w:b/>
          <w:bCs/>
        </w:rPr>
        <w:t>User</w:t>
      </w:r>
      <w:r>
        <w:t xml:space="preserve"> shall confirm to </w:t>
      </w:r>
      <w:r>
        <w:rPr>
          <w:b/>
          <w:bCs/>
        </w:rPr>
        <w:t>The Company</w:t>
      </w:r>
      <w:r>
        <w:t xml:space="preserve"> or, where requested to do so by </w:t>
      </w:r>
      <w:r>
        <w:rPr>
          <w:b/>
          <w:bCs/>
        </w:rPr>
        <w:t>The Company</w:t>
      </w:r>
      <w:r>
        <w:t xml:space="preserve">, provide confirmation from the third party that the </w:t>
      </w:r>
      <w:proofErr w:type="gramStart"/>
      <w:r>
        <w:rPr>
          <w:b/>
          <w:bCs/>
        </w:rPr>
        <w:t>Third Party</w:t>
      </w:r>
      <w:proofErr w:type="gramEnd"/>
      <w:r>
        <w:rPr>
          <w:b/>
          <w:bCs/>
        </w:rPr>
        <w:t xml:space="preserve"> Works</w:t>
      </w:r>
      <w:r>
        <w:t xml:space="preserve"> have been completed.</w:t>
      </w:r>
    </w:p>
    <w:p w14:paraId="3EF9BF43" w14:textId="77777777" w:rsidR="00D846C8" w:rsidRDefault="00D846C8" w:rsidP="00D846C8">
      <w:pPr>
        <w:widowControl/>
        <w:ind w:left="720" w:hanging="720"/>
        <w:jc w:val="both"/>
      </w:pPr>
    </w:p>
    <w:p w14:paraId="0E2B4024" w14:textId="77777777" w:rsidR="00D846C8" w:rsidRDefault="00D846C8" w:rsidP="00D846C8">
      <w:pPr>
        <w:widowControl/>
        <w:ind w:left="720" w:hanging="720"/>
        <w:jc w:val="both"/>
      </w:pPr>
      <w:bookmarkStart w:id="142" w:name="_DV_M120"/>
      <w:bookmarkEnd w:id="142"/>
      <w:r>
        <w:t>2.16.2</w:t>
      </w:r>
      <w:r>
        <w:tab/>
        <w:t xml:space="preserve">Given the nature of these works it may not be possible to fully identify the works required or the third parties they relate to at the date hereof. Where this is the </w:t>
      </w:r>
      <w:proofErr w:type="gramStart"/>
      <w:r>
        <w:t>case</w:t>
      </w:r>
      <w:proofErr w:type="gramEnd"/>
      <w:r>
        <w:t xml:space="preserve"> </w:t>
      </w:r>
      <w:r>
        <w:rPr>
          <w:b/>
          <w:bCs/>
        </w:rPr>
        <w:t>The Company</w:t>
      </w:r>
      <w:r>
        <w:t xml:space="preserve"> shall, subject to 2.x.3 below, advise the </w:t>
      </w:r>
      <w:r>
        <w:rPr>
          <w:b/>
          <w:bCs/>
        </w:rPr>
        <w:t>User</w:t>
      </w:r>
      <w:r>
        <w:t xml:space="preserve"> as soon as practicable and in any event by [  ] of the </w:t>
      </w:r>
      <w:r>
        <w:rPr>
          <w:b/>
          <w:bCs/>
        </w:rPr>
        <w:t>Third Party Works</w:t>
      </w:r>
      <w:r>
        <w:t xml:space="preserve"> and shall be entitled to revise Appendix N and as a consequence the </w:t>
      </w:r>
      <w:r>
        <w:rPr>
          <w:b/>
          <w:bCs/>
        </w:rPr>
        <w:t>Construction Programme</w:t>
      </w:r>
      <w:r>
        <w:t xml:space="preserve"> as necessary to reflect this. </w:t>
      </w:r>
    </w:p>
    <w:p w14:paraId="2C484D8A" w14:textId="77777777" w:rsidR="00D846C8" w:rsidRDefault="00D846C8" w:rsidP="00D846C8">
      <w:pPr>
        <w:widowControl/>
        <w:ind w:left="720" w:hanging="720"/>
        <w:jc w:val="both"/>
        <w:rPr>
          <w:i/>
          <w:iCs/>
        </w:rPr>
      </w:pPr>
    </w:p>
    <w:p w14:paraId="6CD38444" w14:textId="77777777" w:rsidR="00D846C8" w:rsidRDefault="00D846C8" w:rsidP="00D846C8">
      <w:pPr>
        <w:widowControl/>
        <w:ind w:left="720" w:hanging="720"/>
        <w:jc w:val="both"/>
      </w:pPr>
      <w:bookmarkStart w:id="143" w:name="_DV_M121"/>
      <w:bookmarkEnd w:id="143"/>
      <w:r>
        <w:t xml:space="preserve">[2.16.3 </w:t>
      </w:r>
      <w:r>
        <w:tab/>
        <w:t xml:space="preserve">Where </w:t>
      </w:r>
      <w:r>
        <w:rPr>
          <w:b/>
          <w:bCs/>
        </w:rPr>
        <w:t>Third Party Works</w:t>
      </w:r>
      <w:r>
        <w:t xml:space="preserve"> are likely to be </w:t>
      </w:r>
      <w:r>
        <w:rPr>
          <w:b/>
          <w:bCs/>
        </w:rPr>
        <w:t>Modifications</w:t>
      </w:r>
      <w:r>
        <w:t xml:space="preserve"> required to be made by another user(s) (“the “</w:t>
      </w:r>
      <w:r>
        <w:rPr>
          <w:b/>
          <w:bCs/>
        </w:rPr>
        <w:t>First User(s)</w:t>
      </w:r>
      <w:r>
        <w:t xml:space="preserve">”) as a consequence of </w:t>
      </w:r>
      <w:r>
        <w:rPr>
          <w:b/>
          <w:bCs/>
        </w:rPr>
        <w:t>Modifications</w:t>
      </w:r>
      <w:r>
        <w:t xml:space="preserve"> to the </w:t>
      </w:r>
      <w:r>
        <w:rPr>
          <w:b/>
          <w:bCs/>
        </w:rPr>
        <w:t>National Electricity Transmission</w:t>
      </w:r>
      <w:r>
        <w:t xml:space="preserve"> </w:t>
      </w:r>
      <w:r>
        <w:rPr>
          <w:b/>
          <w:bCs/>
        </w:rPr>
        <w:t>System</w:t>
      </w:r>
      <w:r>
        <w:t xml:space="preserve"> to be undertaken by </w:t>
      </w:r>
      <w:r>
        <w:rPr>
          <w:b/>
          <w:bCs/>
        </w:rPr>
        <w:t>The Company</w:t>
      </w:r>
      <w:r>
        <w:t xml:space="preserve"> under this </w:t>
      </w:r>
      <w:r>
        <w:rPr>
          <w:b/>
          <w:bCs/>
        </w:rPr>
        <w:t xml:space="preserve">Construction Agreement </w:t>
      </w:r>
      <w:proofErr w:type="gramStart"/>
      <w:r>
        <w:rPr>
          <w:b/>
          <w:bCs/>
        </w:rPr>
        <w:t>The</w:t>
      </w:r>
      <w:proofErr w:type="gramEnd"/>
      <w:r>
        <w:rPr>
          <w:b/>
          <w:bCs/>
        </w:rPr>
        <w:t xml:space="preserve"> Company </w:t>
      </w:r>
      <w:r>
        <w:t>shall as soon as practicable after the date hereof</w:t>
      </w:r>
      <w:r>
        <w:rPr>
          <w:b/>
          <w:bCs/>
        </w:rPr>
        <w:t xml:space="preserve"> </w:t>
      </w:r>
      <w:r>
        <w:t>issue the notification to such</w:t>
      </w:r>
      <w:r>
        <w:rPr>
          <w:b/>
          <w:bCs/>
        </w:rPr>
        <w:t xml:space="preserve"> First User’s </w:t>
      </w:r>
      <w:r>
        <w:t>in accordance with</w:t>
      </w:r>
      <w:r>
        <w:rPr>
          <w:b/>
          <w:bCs/>
        </w:rPr>
        <w:t xml:space="preserve"> CUSC </w:t>
      </w:r>
      <w:r>
        <w:t>Paragraph 6.9.3.1. The</w:t>
      </w:r>
      <w:r>
        <w:rPr>
          <w:b/>
          <w:bCs/>
        </w:rPr>
        <w:t xml:space="preserve"> User </w:t>
      </w:r>
      <w:r>
        <w:t>should note its obligations under</w:t>
      </w:r>
      <w:r>
        <w:rPr>
          <w:b/>
          <w:bCs/>
        </w:rPr>
        <w:t xml:space="preserve"> CUSC </w:t>
      </w:r>
      <w:r>
        <w:t xml:space="preserve">Paragraph 6.10.3 in respect of the costs of any </w:t>
      </w:r>
      <w:r>
        <w:rPr>
          <w:b/>
          <w:bCs/>
        </w:rPr>
        <w:t>Modifications</w:t>
      </w:r>
      <w:r>
        <w:t xml:space="preserve"> required by the </w:t>
      </w:r>
      <w:r>
        <w:rPr>
          <w:b/>
          <w:bCs/>
        </w:rPr>
        <w:t>First User(s</w:t>
      </w:r>
      <w:r>
        <w:t>).]</w:t>
      </w:r>
    </w:p>
    <w:p w14:paraId="09861C71" w14:textId="77777777" w:rsidR="00D846C8" w:rsidRDefault="00D846C8" w:rsidP="00D846C8">
      <w:pPr>
        <w:widowControl/>
        <w:ind w:left="720" w:hanging="720"/>
        <w:jc w:val="both"/>
      </w:pPr>
    </w:p>
    <w:p w14:paraId="78FDD8B7" w14:textId="77777777" w:rsidR="00D846C8" w:rsidRDefault="00D846C8" w:rsidP="00D846C8">
      <w:pPr>
        <w:widowControl/>
        <w:ind w:left="720" w:hanging="720"/>
        <w:jc w:val="both"/>
      </w:pPr>
      <w:bookmarkStart w:id="144" w:name="_DV_M122"/>
      <w:bookmarkEnd w:id="144"/>
      <w:r>
        <w:t>2.16.4</w:t>
      </w:r>
      <w:r>
        <w:tab/>
        <w:t xml:space="preserve">In the event that the </w:t>
      </w:r>
      <w:r>
        <w:rPr>
          <w:b/>
          <w:bCs/>
        </w:rPr>
        <w:t xml:space="preserve">Third Party Works </w:t>
      </w:r>
      <w:r>
        <w:t xml:space="preserve">have not been completed by the date specified in the </w:t>
      </w:r>
      <w:r>
        <w:rPr>
          <w:b/>
          <w:bCs/>
        </w:rPr>
        <w:t xml:space="preserve">Construction Programme </w:t>
      </w:r>
      <w:r>
        <w:t>or, in</w:t>
      </w:r>
      <w:r>
        <w:rPr>
          <w:b/>
          <w:bCs/>
        </w:rPr>
        <w:t xml:space="preserve"> The Company’s </w:t>
      </w:r>
      <w:r>
        <w:t>reasonable opinion are unlikely to be completed by such date,</w:t>
      </w:r>
      <w:r>
        <w:rPr>
          <w:b/>
          <w:bCs/>
        </w:rPr>
        <w:t xml:space="preserve"> The Company</w:t>
      </w:r>
      <w:r>
        <w:t xml:space="preserve"> shall be entitled to revise the </w:t>
      </w:r>
      <w:r>
        <w:rPr>
          <w:b/>
          <w:bCs/>
        </w:rPr>
        <w:t>Construction</w:t>
      </w:r>
      <w:r>
        <w:t xml:space="preserve"> </w:t>
      </w:r>
      <w:r>
        <w:rPr>
          <w:b/>
          <w:bCs/>
        </w:rPr>
        <w:t xml:space="preserve">Programme </w:t>
      </w:r>
      <w:r>
        <w:t xml:space="preserve">as necessary to reflect such delay and also, where </w:t>
      </w:r>
      <w:r>
        <w:rPr>
          <w:b/>
          <w:bCs/>
        </w:rPr>
        <w:t>The Company</w:t>
      </w:r>
      <w:r>
        <w:t xml:space="preserve"> considers it necessary to do so, shall be entitled to revise the</w:t>
      </w:r>
      <w:r>
        <w:rPr>
          <w:b/>
          <w:bCs/>
        </w:rPr>
        <w:t xml:space="preserve"> Construction Works</w:t>
      </w:r>
      <w:r>
        <w:t xml:space="preserve"> excluding the</w:t>
      </w:r>
      <w:r>
        <w:rPr>
          <w:b/>
          <w:bCs/>
        </w:rPr>
        <w:t xml:space="preserve"> Wider Transmission Reinforcement Works</w:t>
      </w:r>
      <w:r>
        <w:t xml:space="preserve"> (and as a consequence Appendices A and B to the </w:t>
      </w:r>
      <w:r>
        <w:rPr>
          <w:b/>
          <w:bCs/>
        </w:rPr>
        <w:t>Bilateral Connection Agreement</w:t>
      </w:r>
      <w:r>
        <w:t>).</w:t>
      </w:r>
      <w:r>
        <w:rPr>
          <w:b/>
          <w:bCs/>
        </w:rPr>
        <w:t xml:space="preserve"> </w:t>
      </w:r>
      <w:r>
        <w:t xml:space="preserve">For the avoidance of doubt such revisions shall be at </w:t>
      </w:r>
      <w:r>
        <w:rPr>
          <w:b/>
          <w:bCs/>
        </w:rPr>
        <w:t>The Company's</w:t>
      </w:r>
      <w:r>
        <w:t xml:space="preserve"> absolute discretion and the consent of the </w:t>
      </w:r>
      <w:r>
        <w:rPr>
          <w:b/>
          <w:bCs/>
        </w:rPr>
        <w:t>User</w:t>
      </w:r>
      <w:r>
        <w:t xml:space="preserve"> is not required.</w:t>
      </w:r>
      <w:r>
        <w:rPr>
          <w:sz w:val="20"/>
          <w:szCs w:val="20"/>
        </w:rPr>
        <w:t xml:space="preserve"> </w:t>
      </w:r>
      <w:r>
        <w:t xml:space="preserve">Further, in the event that the </w:t>
      </w:r>
      <w:proofErr w:type="gramStart"/>
      <w:r>
        <w:rPr>
          <w:b/>
          <w:bCs/>
        </w:rPr>
        <w:t>Third Party</w:t>
      </w:r>
      <w:proofErr w:type="gramEnd"/>
      <w:r>
        <w:rPr>
          <w:b/>
          <w:bCs/>
        </w:rPr>
        <w:t xml:space="preserve"> Works</w:t>
      </w:r>
      <w:r>
        <w:t xml:space="preserve"> have not been completed by [   ] </w:t>
      </w:r>
      <w:r>
        <w:rPr>
          <w:b/>
          <w:bCs/>
        </w:rPr>
        <w:t>The Company</w:t>
      </w:r>
      <w:r>
        <w:t xml:space="preserve"> shall have the right to terminate this </w:t>
      </w:r>
      <w:r>
        <w:rPr>
          <w:b/>
          <w:bCs/>
        </w:rPr>
        <w:t>Construction Agreement</w:t>
      </w:r>
      <w:r>
        <w:t xml:space="preserve"> upon giving notice in writing to the </w:t>
      </w:r>
      <w:r>
        <w:rPr>
          <w:b/>
          <w:bCs/>
        </w:rPr>
        <w:t xml:space="preserve">User </w:t>
      </w:r>
      <w:r>
        <w:t xml:space="preserve">and in this event the provisions of Clause 11 of this </w:t>
      </w:r>
      <w:r>
        <w:rPr>
          <w:b/>
          <w:bCs/>
        </w:rPr>
        <w:t>Construction Agreement</w:t>
      </w:r>
      <w:r>
        <w:t xml:space="preserve"> shall apply. </w:t>
      </w:r>
    </w:p>
    <w:p w14:paraId="3D6FD121" w14:textId="77777777" w:rsidR="00D846C8" w:rsidRDefault="00D846C8" w:rsidP="00D846C8">
      <w:pPr>
        <w:widowControl/>
        <w:ind w:left="720" w:hanging="720"/>
        <w:jc w:val="both"/>
      </w:pPr>
    </w:p>
    <w:p w14:paraId="05B6A127" w14:textId="77777777" w:rsidR="00C94038" w:rsidRPr="00C94038" w:rsidRDefault="00D846C8" w:rsidP="00C94038">
      <w:pPr>
        <w:widowControl/>
        <w:ind w:left="720" w:hanging="720"/>
        <w:jc w:val="both"/>
      </w:pPr>
      <w:bookmarkStart w:id="145" w:name="_DV_M123"/>
      <w:bookmarkEnd w:id="145"/>
      <w:r>
        <w:t>2.17</w:t>
      </w:r>
      <w:r>
        <w:tab/>
        <w:t xml:space="preserve">Not later than 6 months prior to the </w:t>
      </w:r>
      <w:r>
        <w:rPr>
          <w:b/>
          <w:bCs/>
        </w:rPr>
        <w:t>Completion Date</w:t>
      </w:r>
      <w:r>
        <w:t xml:space="preserve"> or such other period as the parties shall agree the </w:t>
      </w:r>
      <w:r>
        <w:rPr>
          <w:b/>
          <w:bCs/>
        </w:rPr>
        <w:t>User</w:t>
      </w:r>
      <w:r>
        <w:t xml:space="preserve"> shall enter into the </w:t>
      </w:r>
      <w:r>
        <w:rPr>
          <w:b/>
          <w:bCs/>
        </w:rPr>
        <w:t>Interface Agreement</w:t>
      </w:r>
      <w:r>
        <w:t xml:space="preserve"> with the </w:t>
      </w:r>
      <w:r>
        <w:rPr>
          <w:b/>
          <w:bCs/>
        </w:rPr>
        <w:t>Relevant Transmission Licensee</w:t>
      </w:r>
      <w:r>
        <w:t xml:space="preserve"> to reflect the </w:t>
      </w:r>
      <w:r>
        <w:rPr>
          <w:b/>
          <w:bCs/>
        </w:rPr>
        <w:t xml:space="preserve">Works </w:t>
      </w:r>
      <w:r>
        <w:t>excluding the</w:t>
      </w:r>
      <w:r>
        <w:rPr>
          <w:b/>
          <w:bCs/>
        </w:rPr>
        <w:t xml:space="preserve"> Wider Transmission Reinforcement Works</w:t>
      </w:r>
      <w:bookmarkStart w:id="146" w:name="_DV_C41"/>
      <w:r w:rsidR="00C94038" w:rsidRPr="00C94038">
        <w:rPr>
          <w:rStyle w:val="DeltaViewInsertion"/>
          <w:rFonts w:ascii="Garamond MT" w:hAnsi="Garamond MT" w:cs="Garamond MT"/>
          <w:bCs/>
          <w:color w:val="auto"/>
          <w:sz w:val="20"/>
          <w:szCs w:val="20"/>
          <w:u w:val="none"/>
          <w:vertAlign w:val="superscript"/>
        </w:rPr>
        <w:t>1</w:t>
      </w:r>
      <w:r w:rsidR="00C94038" w:rsidRPr="00C94038">
        <w:rPr>
          <w:rStyle w:val="DeltaViewInsertion"/>
          <w:rFonts w:ascii="Garamond MT" w:hAnsi="Garamond MT" w:cs="Garamond MT"/>
          <w:bCs/>
          <w:color w:val="auto"/>
          <w:sz w:val="20"/>
          <w:szCs w:val="20"/>
          <w:u w:val="none"/>
          <w:vertAlign w:val="superscript"/>
        </w:rPr>
        <w:footnoteReference w:customMarkFollows="1" w:id="15"/>
        <w:t>4</w:t>
      </w:r>
      <w:bookmarkStart w:id="148" w:name="_DV_C43"/>
      <w:bookmarkEnd w:id="146"/>
      <w:r w:rsidR="00C94038" w:rsidRPr="00C94038">
        <w:rPr>
          <w:rStyle w:val="DeltaViewInsertion"/>
          <w:bCs/>
          <w:color w:val="auto"/>
          <w:u w:val="none"/>
        </w:rPr>
        <w:t>]</w:t>
      </w:r>
      <w:r w:rsidR="00C94038" w:rsidRPr="00C94038">
        <w:rPr>
          <w:rStyle w:val="DeltaViewInsertion"/>
          <w:color w:val="auto"/>
          <w:u w:val="none"/>
        </w:rPr>
        <w:t xml:space="preserve">. [Not later than 6 months prior to the </w:t>
      </w:r>
      <w:r w:rsidR="00C94038" w:rsidRPr="00C94038">
        <w:rPr>
          <w:rStyle w:val="DeltaViewInsertion"/>
          <w:b/>
          <w:bCs/>
          <w:color w:val="auto"/>
          <w:u w:val="none"/>
        </w:rPr>
        <w:t>Completion Date</w:t>
      </w:r>
      <w:r w:rsidR="00C94038" w:rsidRPr="00C94038">
        <w:rPr>
          <w:rStyle w:val="DeltaViewInsertion"/>
          <w:color w:val="auto"/>
          <w:u w:val="none"/>
        </w:rPr>
        <w:t xml:space="preserve"> or such other period as the parties shall agree the </w:t>
      </w:r>
      <w:r w:rsidR="00C94038" w:rsidRPr="00C94038">
        <w:rPr>
          <w:rStyle w:val="DeltaViewInsertion"/>
          <w:b/>
          <w:bCs/>
          <w:color w:val="auto"/>
          <w:u w:val="none"/>
        </w:rPr>
        <w:t>User</w:t>
      </w:r>
      <w:r w:rsidR="00C94038" w:rsidRPr="00C94038">
        <w:rPr>
          <w:rStyle w:val="DeltaViewInsertion"/>
          <w:color w:val="auto"/>
          <w:u w:val="none"/>
        </w:rPr>
        <w:t xml:space="preserve"> shall enter into an agreement (in similar form to the </w:t>
      </w:r>
      <w:r w:rsidR="00C94038" w:rsidRPr="00C94038">
        <w:rPr>
          <w:rStyle w:val="DeltaViewInsertion"/>
          <w:b/>
          <w:bCs/>
          <w:color w:val="auto"/>
          <w:u w:val="none"/>
        </w:rPr>
        <w:t>Interface Agreement</w:t>
      </w:r>
      <w:r w:rsidR="00C94038" w:rsidRPr="00C94038">
        <w:rPr>
          <w:rStyle w:val="DeltaViewInsertion"/>
          <w:color w:val="auto"/>
          <w:u w:val="none"/>
        </w:rPr>
        <w:t xml:space="preserve">) with the </w:t>
      </w:r>
      <w:r w:rsidR="00C94038" w:rsidRPr="00C94038">
        <w:rPr>
          <w:rStyle w:val="DeltaViewInsertion"/>
          <w:b/>
          <w:bCs/>
          <w:color w:val="auto"/>
          <w:u w:val="none"/>
        </w:rPr>
        <w:t>Onshore Transmission Licensee</w:t>
      </w:r>
      <w:r w:rsidR="00C94038" w:rsidRPr="00C94038">
        <w:rPr>
          <w:rStyle w:val="DeltaViewInsertion"/>
          <w:color w:val="auto"/>
          <w:u w:val="none"/>
        </w:rPr>
        <w:t xml:space="preserve"> to reflect the </w:t>
      </w:r>
      <w:r w:rsidR="00C94038" w:rsidRPr="00C94038">
        <w:rPr>
          <w:rStyle w:val="DeltaViewInsertion"/>
          <w:b/>
          <w:bCs/>
          <w:color w:val="auto"/>
          <w:u w:val="none"/>
        </w:rPr>
        <w:t xml:space="preserve">Works </w:t>
      </w:r>
      <w:r w:rsidR="00C94038" w:rsidRPr="00C94038">
        <w:rPr>
          <w:rStyle w:val="DeltaViewInsertion"/>
          <w:color w:val="auto"/>
          <w:u w:val="none"/>
        </w:rPr>
        <w:t>excluding the</w:t>
      </w:r>
      <w:r w:rsidR="00C94038" w:rsidRPr="00C94038">
        <w:rPr>
          <w:rStyle w:val="DeltaViewInsertion"/>
          <w:b/>
          <w:bCs/>
          <w:color w:val="auto"/>
          <w:u w:val="none"/>
        </w:rPr>
        <w:t xml:space="preserve"> Wider Transmission Reinforcement Works </w:t>
      </w:r>
      <w:r w:rsidR="00C94038" w:rsidRPr="00C94038">
        <w:rPr>
          <w:rStyle w:val="DeltaViewInsertion"/>
          <w:color w:val="auto"/>
          <w:u w:val="none"/>
        </w:rPr>
        <w:t xml:space="preserve">at the </w:t>
      </w:r>
      <w:r w:rsidR="00C94038" w:rsidRPr="00C94038">
        <w:rPr>
          <w:rStyle w:val="DeltaViewInsertion"/>
          <w:b/>
          <w:bCs/>
          <w:color w:val="auto"/>
          <w:u w:val="none"/>
        </w:rPr>
        <w:t>Transmission Interface Site</w:t>
      </w:r>
      <w:r w:rsidR="00C94038" w:rsidRPr="00C94038">
        <w:rPr>
          <w:rStyle w:val="DeltaViewInsertion"/>
          <w:color w:val="auto"/>
          <w:u w:val="none"/>
        </w:rPr>
        <w:t xml:space="preserve"> for the period up to and including the </w:t>
      </w:r>
      <w:r w:rsidR="00C94038" w:rsidRPr="00C94038">
        <w:rPr>
          <w:rStyle w:val="DeltaViewInsertion"/>
          <w:b/>
          <w:bCs/>
          <w:color w:val="auto"/>
          <w:u w:val="none"/>
        </w:rPr>
        <w:t>OTSUA Transfer Time</w:t>
      </w:r>
      <w:r w:rsidR="00C94038" w:rsidRPr="00C94038">
        <w:rPr>
          <w:rStyle w:val="DeltaViewInsertion"/>
          <w:color w:val="auto"/>
          <w:u w:val="none"/>
        </w:rPr>
        <w:t>.</w:t>
      </w:r>
      <w:r w:rsidR="00C94038" w:rsidRPr="00C94038">
        <w:rPr>
          <w:rStyle w:val="DeltaViewInsertion"/>
          <w:rFonts w:ascii="Garamond MT" w:hAnsi="Garamond MT" w:cs="Garamond MT"/>
          <w:color w:val="auto"/>
          <w:sz w:val="20"/>
          <w:szCs w:val="20"/>
          <w:u w:val="none"/>
          <w:vertAlign w:val="superscript"/>
        </w:rPr>
        <w:t>1</w:t>
      </w:r>
      <w:r w:rsidR="00C94038" w:rsidRPr="00C94038">
        <w:rPr>
          <w:rStyle w:val="DeltaViewInsertion"/>
          <w:rFonts w:ascii="Garamond MT" w:hAnsi="Garamond MT" w:cs="Garamond MT"/>
          <w:color w:val="auto"/>
          <w:sz w:val="20"/>
          <w:szCs w:val="20"/>
          <w:u w:val="none"/>
          <w:vertAlign w:val="superscript"/>
        </w:rPr>
        <w:footnoteReference w:customMarkFollows="1" w:id="16"/>
        <w:t>5</w:t>
      </w:r>
      <w:bookmarkEnd w:id="148"/>
      <w:r w:rsidR="00C94038" w:rsidRPr="00C94038">
        <w:rPr>
          <w:rStyle w:val="DeltaViewInsertion"/>
          <w:color w:val="auto"/>
          <w:u w:val="none"/>
        </w:rPr>
        <w:t>]</w:t>
      </w:r>
    </w:p>
    <w:p w14:paraId="4A51178E" w14:textId="77777777" w:rsidR="00D846C8" w:rsidRDefault="00D846C8" w:rsidP="00D846C8">
      <w:pPr>
        <w:widowControl/>
        <w:ind w:left="720" w:hanging="720"/>
        <w:jc w:val="both"/>
      </w:pPr>
    </w:p>
    <w:p w14:paraId="240179E1" w14:textId="77777777" w:rsidR="00D846C8" w:rsidRDefault="00D846C8" w:rsidP="00D846C8">
      <w:pPr>
        <w:widowControl/>
        <w:ind w:left="720" w:hanging="720"/>
        <w:jc w:val="both"/>
      </w:pPr>
    </w:p>
    <w:p w14:paraId="67AD77AA" w14:textId="77777777" w:rsidR="00D846C8" w:rsidRDefault="00D846C8" w:rsidP="00D846C8">
      <w:pPr>
        <w:widowControl/>
        <w:ind w:left="720" w:hanging="720"/>
        <w:jc w:val="both"/>
      </w:pPr>
      <w:bookmarkStart w:id="149" w:name="_DV_M124"/>
      <w:bookmarkEnd w:id="149"/>
      <w:r>
        <w:t>2.18</w:t>
      </w:r>
      <w:r>
        <w:tab/>
        <w:t xml:space="preserve">In the event that there are any [material] changes to the </w:t>
      </w:r>
      <w:r>
        <w:rPr>
          <w:b/>
          <w:bCs/>
        </w:rPr>
        <w:t>Offshore Works Assumptions</w:t>
      </w:r>
      <w:bookmarkStart w:id="150" w:name="_DV_M125"/>
      <w:bookmarkEnd w:id="150"/>
      <w:r>
        <w:rPr>
          <w:b/>
          <w:bCs/>
        </w:rPr>
        <w:t>]</w:t>
      </w:r>
      <w:r>
        <w:t xml:space="preserve"> </w:t>
      </w:r>
      <w:r>
        <w:rPr>
          <w:b/>
          <w:bCs/>
        </w:rPr>
        <w:t xml:space="preserve">The Company </w:t>
      </w:r>
      <w:r>
        <w:t>shall be entitled to revise the</w:t>
      </w:r>
      <w:r>
        <w:rPr>
          <w:b/>
          <w:bCs/>
        </w:rPr>
        <w:t xml:space="preserve"> Construction Works </w:t>
      </w:r>
      <w:r>
        <w:t>excluding the</w:t>
      </w:r>
      <w:r>
        <w:rPr>
          <w:b/>
          <w:bCs/>
        </w:rPr>
        <w:t xml:space="preserve"> Wider Transmission Reinforcement Works</w:t>
      </w:r>
      <w:r>
        <w:t xml:space="preserve"> and</w:t>
      </w:r>
      <w:r>
        <w:rPr>
          <w:b/>
          <w:bCs/>
        </w:rPr>
        <w:t xml:space="preserve"> Construction Programme </w:t>
      </w:r>
      <w:r>
        <w:t xml:space="preserve">and </w:t>
      </w:r>
      <w:proofErr w:type="gramStart"/>
      <w:r>
        <w:t>as a consequence</w:t>
      </w:r>
      <w:proofErr w:type="gramEnd"/>
      <w:r>
        <w:rPr>
          <w:b/>
          <w:bCs/>
        </w:rPr>
        <w:t xml:space="preserve"> </w:t>
      </w:r>
      <w:r>
        <w:t>Appendices A, B, C and</w:t>
      </w:r>
      <w:r>
        <w:rPr>
          <w:b/>
          <w:bCs/>
        </w:rPr>
        <w:t xml:space="preserve"> </w:t>
      </w:r>
      <w:r>
        <w:t>F3 to F5</w:t>
      </w:r>
      <w:r>
        <w:rPr>
          <w:b/>
          <w:bCs/>
        </w:rPr>
        <w:t xml:space="preserve"> </w:t>
      </w:r>
      <w:r>
        <w:t>in the</w:t>
      </w:r>
      <w:r>
        <w:rPr>
          <w:b/>
          <w:bCs/>
        </w:rPr>
        <w:t xml:space="preserve"> Bilateral Connection Agreement </w:t>
      </w:r>
      <w:r>
        <w:t xml:space="preserve">as necessary to reflect such change. </w:t>
      </w:r>
      <w:r>
        <w:rPr>
          <w:b/>
          <w:bCs/>
        </w:rPr>
        <w:t xml:space="preserve">The Company </w:t>
      </w:r>
      <w:r>
        <w:t xml:space="preserve">shall notify the </w:t>
      </w:r>
      <w:r>
        <w:rPr>
          <w:b/>
          <w:bCs/>
        </w:rPr>
        <w:t>User</w:t>
      </w:r>
      <w:r>
        <w:t xml:space="preserve"> as soon as practicable upon it becoming aware that it may need to exercise its rights under this Clause</w:t>
      </w:r>
      <w:bookmarkStart w:id="151" w:name="_DV_M127"/>
      <w:bookmarkEnd w:id="151"/>
      <w:r>
        <w:t xml:space="preserve"> and provide the </w:t>
      </w:r>
      <w:r>
        <w:rPr>
          <w:b/>
          <w:bCs/>
        </w:rPr>
        <w:t>User</w:t>
      </w:r>
      <w:r>
        <w:t xml:space="preserve"> with an indication of the nature and scope of the changes required and the reasons for the same.</w:t>
      </w:r>
    </w:p>
    <w:p w14:paraId="04D4A72D" w14:textId="77777777" w:rsidR="00D846C8" w:rsidRDefault="00D846C8" w:rsidP="00D846C8">
      <w:pPr>
        <w:widowControl/>
        <w:ind w:left="720" w:hanging="720"/>
        <w:jc w:val="both"/>
      </w:pPr>
    </w:p>
    <w:p w14:paraId="6D1E2AD5" w14:textId="77777777" w:rsidR="00D846C8" w:rsidRDefault="00D846C8" w:rsidP="00D846C8">
      <w:pPr>
        <w:widowControl/>
        <w:ind w:left="720" w:hanging="720"/>
        <w:jc w:val="both"/>
      </w:pPr>
      <w:bookmarkStart w:id="152" w:name="_DV_M129"/>
      <w:bookmarkEnd w:id="152"/>
      <w:r>
        <w:t>2.19.1</w:t>
      </w:r>
      <w:r>
        <w:tab/>
      </w:r>
      <w:r>
        <w:rPr>
          <w:b/>
          <w:bCs/>
        </w:rPr>
        <w:t>The Company</w:t>
      </w:r>
      <w:r>
        <w:t xml:space="preserve"> shall keep the </w:t>
      </w:r>
      <w:r>
        <w:rPr>
          <w:b/>
          <w:bCs/>
        </w:rPr>
        <w:t xml:space="preserve">User </w:t>
      </w:r>
      <w:r>
        <w:t xml:space="preserve">advised as to progress on the </w:t>
      </w:r>
      <w:r>
        <w:rPr>
          <w:b/>
          <w:bCs/>
        </w:rPr>
        <w:t>Wider Transmission Reinforcement Works</w:t>
      </w:r>
      <w:r>
        <w:t xml:space="preserve"> and shall include information on these in the reports produced pursuant to Clause 2.8. </w:t>
      </w:r>
    </w:p>
    <w:p w14:paraId="395E2424" w14:textId="77777777" w:rsidR="00D846C8" w:rsidRDefault="00D846C8" w:rsidP="00D846C8">
      <w:pPr>
        <w:widowControl/>
        <w:ind w:left="720" w:hanging="720"/>
        <w:jc w:val="both"/>
      </w:pPr>
    </w:p>
    <w:p w14:paraId="6B9D4F2B" w14:textId="77777777" w:rsidR="00D846C8" w:rsidRDefault="005E54AA" w:rsidP="005E54AA">
      <w:pPr>
        <w:pStyle w:val="Heading2"/>
        <w:numPr>
          <w:ilvl w:val="0"/>
          <w:numId w:val="0"/>
        </w:numPr>
        <w:jc w:val="both"/>
        <w:rPr>
          <w:rFonts w:ascii="Arial" w:hAnsi="Arial" w:cs="Arial"/>
        </w:rPr>
      </w:pPr>
      <w:bookmarkStart w:id="153" w:name="_DV_M130"/>
      <w:bookmarkStart w:id="154" w:name="_DV_M131"/>
      <w:bookmarkEnd w:id="153"/>
      <w:bookmarkEnd w:id="154"/>
      <w:r>
        <w:rPr>
          <w:rFonts w:ascii="Arial" w:hAnsi="Arial" w:cs="Arial"/>
        </w:rPr>
        <w:t>3</w:t>
      </w:r>
      <w:r w:rsidR="00D846C8">
        <w:rPr>
          <w:rFonts w:ascii="Arial" w:hAnsi="Arial" w:cs="Arial"/>
        </w:rPr>
        <w:tab/>
        <w:t>DELAYS</w:t>
      </w:r>
    </w:p>
    <w:p w14:paraId="0CF31983" w14:textId="77777777" w:rsidR="00D846C8" w:rsidRDefault="005E54AA" w:rsidP="005E54AA">
      <w:pPr>
        <w:pStyle w:val="Heading3"/>
        <w:numPr>
          <w:ilvl w:val="0"/>
          <w:numId w:val="0"/>
        </w:numPr>
        <w:ind w:left="720" w:hanging="720"/>
        <w:jc w:val="both"/>
        <w:rPr>
          <w:rFonts w:ascii="Arial" w:hAnsi="Arial" w:cs="Arial"/>
          <w:b/>
          <w:bCs/>
        </w:rPr>
      </w:pPr>
      <w:bookmarkStart w:id="155" w:name="_DV_M132"/>
      <w:bookmarkEnd w:id="155"/>
      <w:r w:rsidRPr="005E54AA">
        <w:rPr>
          <w:rFonts w:ascii="Arial" w:hAnsi="Arial" w:cs="Arial"/>
          <w:b/>
        </w:rPr>
        <w:t>3.1</w:t>
      </w:r>
      <w:r>
        <w:rPr>
          <w:rFonts w:ascii="Arial" w:hAnsi="Arial" w:cs="Arial"/>
        </w:rPr>
        <w:tab/>
      </w:r>
      <w:r w:rsidR="00D846C8">
        <w:rPr>
          <w:rFonts w:ascii="Arial" w:hAnsi="Arial" w:cs="Arial"/>
        </w:rPr>
        <w:t>If either party shall hav</w:t>
      </w:r>
      <w:r w:rsidR="00D43168">
        <w:rPr>
          <w:rFonts w:ascii="Arial" w:hAnsi="Arial" w:cs="Arial"/>
        </w:rPr>
        <w:t xml:space="preserve">e reason to believe that it is </w:t>
      </w:r>
      <w:r w:rsidR="00D846C8">
        <w:rPr>
          <w:rFonts w:ascii="Arial" w:hAnsi="Arial" w:cs="Arial"/>
        </w:rPr>
        <w:t xml:space="preserve">being delayed or will be delayed in carrying out that party’s </w:t>
      </w:r>
      <w:r w:rsidR="00D846C8">
        <w:rPr>
          <w:rFonts w:ascii="Arial" w:hAnsi="Arial" w:cs="Arial"/>
          <w:b/>
          <w:bCs/>
        </w:rPr>
        <w:t>Works</w:t>
      </w:r>
      <w:r w:rsidR="00D846C8">
        <w:rPr>
          <w:rFonts w:ascii="Arial" w:hAnsi="Arial" w:cs="Arial"/>
        </w:rPr>
        <w:t xml:space="preserve"> </w:t>
      </w:r>
      <w:bookmarkStart w:id="156" w:name="_DV_M133"/>
      <w:bookmarkEnd w:id="156"/>
      <w:r w:rsidR="00D846C8">
        <w:rPr>
          <w:rFonts w:ascii="Arial" w:hAnsi="Arial" w:cs="Arial"/>
        </w:rPr>
        <w:t>excluding the</w:t>
      </w:r>
      <w:r w:rsidR="00D846C8">
        <w:rPr>
          <w:rFonts w:ascii="Arial" w:hAnsi="Arial" w:cs="Arial"/>
          <w:b/>
          <w:bCs/>
        </w:rPr>
        <w:t xml:space="preserve"> Wider Transmission Reinforcement Works</w:t>
      </w:r>
      <w:r w:rsidR="00D846C8">
        <w:rPr>
          <w:rFonts w:ascii="Arial" w:hAnsi="Arial" w:cs="Arial"/>
        </w:rPr>
        <w:t xml:space="preserve"> for any reason (whether it is one entitling it to the fixing of a new date under Clause 3.2 of this </w:t>
      </w:r>
      <w:r w:rsidR="00D846C8">
        <w:rPr>
          <w:rFonts w:ascii="Arial" w:hAnsi="Arial" w:cs="Arial"/>
          <w:b/>
          <w:bCs/>
        </w:rPr>
        <w:t>Construction Agreement</w:t>
      </w:r>
      <w:r w:rsidR="00D846C8">
        <w:rPr>
          <w:rFonts w:ascii="Arial" w:hAnsi="Arial" w:cs="Arial"/>
        </w:rPr>
        <w:t xml:space="preserve"> or </w:t>
      </w:r>
      <w:r w:rsidR="00D43168">
        <w:rPr>
          <w:rFonts w:ascii="Arial" w:hAnsi="Arial" w:cs="Arial"/>
        </w:rPr>
        <w:t xml:space="preserve">not) it shall forthwith notify </w:t>
      </w:r>
      <w:r w:rsidR="00D846C8">
        <w:rPr>
          <w:rFonts w:ascii="Arial" w:hAnsi="Arial" w:cs="Arial"/>
        </w:rPr>
        <w:t>the other party in writing of the circumstances giving   rise to the delay and of t</w:t>
      </w:r>
      <w:r w:rsidR="00D43168">
        <w:rPr>
          <w:rFonts w:ascii="Arial" w:hAnsi="Arial" w:cs="Arial"/>
        </w:rPr>
        <w:t xml:space="preserve">he extent of the actual and/or </w:t>
      </w:r>
      <w:r w:rsidR="00D846C8">
        <w:rPr>
          <w:rFonts w:ascii="Arial" w:hAnsi="Arial" w:cs="Arial"/>
        </w:rPr>
        <w:t>anticipated delay.</w:t>
      </w:r>
    </w:p>
    <w:p w14:paraId="652677DA" w14:textId="77777777" w:rsidR="00D846C8" w:rsidRDefault="005E54AA" w:rsidP="005E54AA">
      <w:pPr>
        <w:pStyle w:val="Heading3"/>
        <w:numPr>
          <w:ilvl w:val="0"/>
          <w:numId w:val="0"/>
        </w:numPr>
        <w:ind w:left="720" w:hanging="720"/>
        <w:jc w:val="both"/>
        <w:rPr>
          <w:rFonts w:ascii="Arial" w:hAnsi="Arial" w:cs="Arial"/>
          <w:b/>
          <w:bCs/>
        </w:rPr>
      </w:pPr>
      <w:bookmarkStart w:id="157" w:name="_DV_M134"/>
      <w:bookmarkEnd w:id="157"/>
      <w:r w:rsidRPr="005E54AA">
        <w:rPr>
          <w:rFonts w:ascii="Arial" w:hAnsi="Arial" w:cs="Arial"/>
          <w:b/>
        </w:rPr>
        <w:t>3.2</w:t>
      </w:r>
      <w:r>
        <w:rPr>
          <w:rFonts w:ascii="Arial" w:hAnsi="Arial" w:cs="Arial"/>
        </w:rPr>
        <w:tab/>
      </w:r>
      <w:r w:rsidR="00D846C8">
        <w:rPr>
          <w:rFonts w:ascii="Arial" w:hAnsi="Arial" w:cs="Arial"/>
        </w:rPr>
        <w:t xml:space="preserve">If prior to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 party (in this Clause 3.2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delayed in carrying out any of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(including their commissioning) by reason of any act, default or omission on the part of the other Party (in this Clause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or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employees, agents, contractors or sub-contractors or by reason of an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entitled to have such later date or dates fixed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and/or (as the case may be)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may be fair and reasonable in the circumstances provided that it shall have notified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writing of such act, default or omission or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within 28 days of it becoming aware of the occurrence giving rise to the delay together with an estimate of the proposed delay which it will cause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the event of a dispute between the parties over what is or are any fair and reasonable new date or dates to be fixed in the circumstances this shall be promptly referred to and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Once the new date or dates are fixed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and/or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be deemed automatically amended as appropriate.</w:t>
      </w:r>
    </w:p>
    <w:p w14:paraId="0FD0C80E" w14:textId="77777777" w:rsidR="00D846C8" w:rsidRDefault="005E54AA" w:rsidP="005E54AA">
      <w:pPr>
        <w:pStyle w:val="Heading2"/>
        <w:numPr>
          <w:ilvl w:val="0"/>
          <w:numId w:val="0"/>
        </w:numPr>
        <w:ind w:left="720" w:hanging="720"/>
        <w:jc w:val="both"/>
        <w:rPr>
          <w:rFonts w:ascii="Arial" w:hAnsi="Arial" w:cs="Arial"/>
        </w:rPr>
      </w:pPr>
      <w:bookmarkStart w:id="158" w:name="_DV_M135"/>
      <w:bookmarkEnd w:id="158"/>
      <w:r>
        <w:rPr>
          <w:rFonts w:ascii="Arial" w:hAnsi="Arial" w:cs="Arial"/>
        </w:rPr>
        <w:t>4</w:t>
      </w:r>
      <w:r>
        <w:rPr>
          <w:rFonts w:ascii="Arial" w:hAnsi="Arial" w:cs="Arial"/>
        </w:rPr>
        <w:tab/>
      </w:r>
      <w:r w:rsidR="00D846C8">
        <w:rPr>
          <w:rFonts w:ascii="Arial" w:hAnsi="Arial" w:cs="Arial"/>
        </w:rPr>
        <w:t>COMMISSIONING PROGRAMME AND LIQUIDATED DAMAGES</w:t>
      </w:r>
    </w:p>
    <w:p w14:paraId="57977D1A" w14:textId="77777777" w:rsidR="00D846C8" w:rsidRDefault="005E54AA" w:rsidP="005E54AA">
      <w:pPr>
        <w:pStyle w:val="Heading3"/>
        <w:numPr>
          <w:ilvl w:val="0"/>
          <w:numId w:val="0"/>
        </w:numPr>
        <w:ind w:left="720" w:hanging="720"/>
        <w:jc w:val="both"/>
        <w:rPr>
          <w:rFonts w:ascii="Arial" w:hAnsi="Arial" w:cs="Arial"/>
          <w:b/>
          <w:bCs/>
        </w:rPr>
      </w:pPr>
      <w:bookmarkStart w:id="159" w:name="_DV_M136"/>
      <w:bookmarkEnd w:id="159"/>
      <w:r w:rsidRPr="005E54AA">
        <w:rPr>
          <w:rFonts w:ascii="Arial" w:hAnsi="Arial" w:cs="Arial"/>
          <w:b/>
        </w:rPr>
        <w:t>4.1</w:t>
      </w:r>
      <w:r>
        <w:rPr>
          <w:rFonts w:ascii="Arial" w:hAnsi="Arial" w:cs="Arial"/>
        </w:rPr>
        <w:tab/>
      </w:r>
      <w:r w:rsidR="00D846C8">
        <w:rPr>
          <w:rFonts w:ascii="Arial" w:hAnsi="Arial" w:cs="Arial"/>
        </w:rPr>
        <w:t xml:space="preserve">Each party shall give written notice to the other declaring its readiness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when this is the case.</w:t>
      </w:r>
    </w:p>
    <w:p w14:paraId="69A73B3D" w14:textId="77777777" w:rsidR="00D846C8" w:rsidRDefault="005E54AA" w:rsidP="005E54AA">
      <w:pPr>
        <w:pStyle w:val="Heading3"/>
        <w:numPr>
          <w:ilvl w:val="0"/>
          <w:numId w:val="0"/>
        </w:numPr>
        <w:ind w:left="720" w:hanging="720"/>
        <w:jc w:val="both"/>
        <w:rPr>
          <w:rFonts w:ascii="Arial" w:hAnsi="Arial" w:cs="Arial"/>
          <w:b/>
          <w:bCs/>
        </w:rPr>
      </w:pPr>
      <w:bookmarkStart w:id="160" w:name="_DV_M137"/>
      <w:bookmarkEnd w:id="160"/>
      <w:r w:rsidRPr="005E54AA">
        <w:rPr>
          <w:rFonts w:ascii="Arial" w:hAnsi="Arial" w:cs="Arial"/>
          <w:b/>
        </w:rPr>
        <w:lastRenderedPageBreak/>
        <w:t>4.2</w:t>
      </w:r>
      <w:r>
        <w:rPr>
          <w:rFonts w:ascii="Arial" w:hAnsi="Arial" w:cs="Arial"/>
        </w:rPr>
        <w:tab/>
      </w:r>
      <w:r w:rsidR="00D846C8">
        <w:rPr>
          <w:rFonts w:ascii="Arial" w:hAnsi="Arial" w:cs="Arial"/>
        </w:rPr>
        <w:t xml:space="preserve">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commence forthwith once both parties have given written notice to the other under Clause 4.1.</w:t>
      </w:r>
    </w:p>
    <w:p w14:paraId="4F988979" w14:textId="77777777" w:rsidR="00D846C8" w:rsidRDefault="005E54AA" w:rsidP="005E54AA">
      <w:pPr>
        <w:pStyle w:val="Heading3"/>
        <w:numPr>
          <w:ilvl w:val="0"/>
          <w:numId w:val="0"/>
        </w:numPr>
        <w:ind w:left="720" w:hanging="720"/>
        <w:jc w:val="both"/>
        <w:rPr>
          <w:rFonts w:ascii="Arial" w:hAnsi="Arial" w:cs="Arial"/>
          <w:b/>
          <w:bCs/>
        </w:rPr>
      </w:pPr>
      <w:bookmarkStart w:id="161" w:name="_DV_M138"/>
      <w:bookmarkEnd w:id="161"/>
      <w:r w:rsidRPr="005E54AA">
        <w:rPr>
          <w:rFonts w:ascii="Arial" w:hAnsi="Arial" w:cs="Arial"/>
          <w:b/>
        </w:rPr>
        <w:t>4.3</w:t>
      </w:r>
      <w:r>
        <w:rPr>
          <w:rFonts w:ascii="Arial" w:hAnsi="Arial" w:cs="Arial"/>
        </w:rPr>
        <w:tab/>
      </w:r>
      <w:r w:rsidR="00D846C8">
        <w:rPr>
          <w:rFonts w:ascii="Arial" w:hAnsi="Arial" w:cs="Arial"/>
        </w:rPr>
        <w:t xml:space="preserve">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shall be deemed to have been </w:t>
      </w:r>
      <w:r w:rsidR="00D846C8">
        <w:rPr>
          <w:rFonts w:ascii="Arial" w:hAnsi="Arial" w:cs="Arial"/>
          <w:b/>
          <w:bCs/>
        </w:rPr>
        <w:t>Commissioned</w:t>
      </w:r>
      <w:r w:rsidR="00D846C8">
        <w:rPr>
          <w:rFonts w:ascii="Arial" w:hAnsi="Arial" w:cs="Arial"/>
        </w:rPr>
        <w:t xml:space="preserve"> on the date that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certifies in writing to that effect.</w:t>
      </w:r>
    </w:p>
    <w:p w14:paraId="29DEB988" w14:textId="77777777" w:rsidR="00D846C8" w:rsidRDefault="005E54AA" w:rsidP="005E54AA">
      <w:pPr>
        <w:pStyle w:val="Heading3"/>
        <w:numPr>
          <w:ilvl w:val="0"/>
          <w:numId w:val="0"/>
        </w:numPr>
        <w:ind w:left="720" w:hanging="720"/>
        <w:jc w:val="both"/>
        <w:rPr>
          <w:rFonts w:ascii="Arial" w:hAnsi="Arial" w:cs="Arial"/>
          <w:b/>
          <w:bCs/>
        </w:rPr>
      </w:pPr>
      <w:bookmarkStart w:id="162" w:name="_DV_M139"/>
      <w:bookmarkEnd w:id="162"/>
      <w:r w:rsidRPr="005E54AA">
        <w:rPr>
          <w:rFonts w:ascii="Arial" w:hAnsi="Arial" w:cs="Arial"/>
          <w:b/>
        </w:rPr>
        <w:t>4.4</w:t>
      </w:r>
      <w:r>
        <w:rPr>
          <w:rFonts w:ascii="Arial" w:hAnsi="Arial" w:cs="Arial"/>
        </w:rPr>
        <w:tab/>
      </w:r>
      <w:r w:rsidR="00D846C8">
        <w:rPr>
          <w:rFonts w:ascii="Arial" w:hAnsi="Arial" w:cs="Arial"/>
        </w:rPr>
        <w:t xml:space="preserve">In the event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commissioning beyond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declared and agreed that such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cease to be payable in respect of any period after the date of actual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p>
    <w:p w14:paraId="60805053" w14:textId="77777777" w:rsidR="00D846C8" w:rsidRDefault="005E54AA" w:rsidP="005E54AA">
      <w:pPr>
        <w:pStyle w:val="Heading3"/>
        <w:numPr>
          <w:ilvl w:val="0"/>
          <w:numId w:val="0"/>
        </w:numPr>
        <w:ind w:left="720" w:hanging="720"/>
        <w:jc w:val="both"/>
        <w:rPr>
          <w:rFonts w:ascii="Arial" w:hAnsi="Arial" w:cs="Arial"/>
          <w:b/>
          <w:bCs/>
        </w:rPr>
      </w:pPr>
      <w:bookmarkStart w:id="163" w:name="_DV_M140"/>
      <w:bookmarkEnd w:id="163"/>
      <w:r w:rsidRPr="005E54AA">
        <w:rPr>
          <w:rFonts w:ascii="Arial" w:hAnsi="Arial" w:cs="Arial"/>
          <w:b/>
        </w:rPr>
        <w:t>4.5</w:t>
      </w:r>
      <w:r>
        <w:rPr>
          <w:rFonts w:ascii="Arial" w:hAnsi="Arial" w:cs="Arial"/>
        </w:rPr>
        <w:tab/>
      </w:r>
      <w:r w:rsidR="00D846C8">
        <w:rPr>
          <w:rFonts w:ascii="Arial" w:hAnsi="Arial" w:cs="Arial"/>
        </w:rPr>
        <w:t xml:space="preserve">In the event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completion beyond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hereby agreed and declared that such </w:t>
      </w:r>
      <w:r w:rsidR="00D846C8">
        <w:rPr>
          <w:rFonts w:ascii="Arial" w:hAnsi="Arial" w:cs="Arial"/>
          <w:b/>
          <w:bCs/>
        </w:rPr>
        <w:t>Liquidated Damages</w:t>
      </w:r>
      <w:r w:rsidR="00D846C8">
        <w:rPr>
          <w:rFonts w:ascii="Arial" w:hAnsi="Arial" w:cs="Arial"/>
        </w:rPr>
        <w:t xml:space="preserve"> shall cease to be payable in respect of any period after completion of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w:t>
      </w:r>
    </w:p>
    <w:p w14:paraId="359669A7" w14:textId="77777777" w:rsidR="00D846C8" w:rsidRDefault="005E54AA" w:rsidP="005E54AA">
      <w:pPr>
        <w:pStyle w:val="Heading3"/>
        <w:numPr>
          <w:ilvl w:val="0"/>
          <w:numId w:val="0"/>
        </w:numPr>
        <w:ind w:left="720" w:hanging="720"/>
        <w:jc w:val="both"/>
        <w:rPr>
          <w:rFonts w:ascii="Arial" w:hAnsi="Arial" w:cs="Arial"/>
          <w:b/>
          <w:bCs/>
        </w:rPr>
      </w:pPr>
      <w:bookmarkStart w:id="164" w:name="_DV_M141"/>
      <w:bookmarkEnd w:id="164"/>
      <w:r>
        <w:rPr>
          <w:rFonts w:ascii="Arial" w:hAnsi="Arial" w:cs="Arial"/>
          <w:b/>
          <w:bCs/>
        </w:rPr>
        <w:t>4.6</w:t>
      </w:r>
      <w:r>
        <w:rPr>
          <w:rFonts w:ascii="Arial" w:hAnsi="Arial" w:cs="Arial"/>
          <w:b/>
          <w:bCs/>
        </w:rPr>
        <w:tab/>
      </w:r>
      <w:r w:rsidR="00D846C8">
        <w:rPr>
          <w:rFonts w:ascii="Arial" w:hAnsi="Arial" w:cs="Arial"/>
          <w:b/>
          <w:bCs/>
        </w:rPr>
        <w:t>Liquidated Damages</w:t>
      </w:r>
      <w:r w:rsidR="00D846C8">
        <w:rPr>
          <w:rFonts w:ascii="Arial" w:hAnsi="Arial" w:cs="Arial"/>
        </w:rPr>
        <w:t xml:space="preserve"> payable under Clauses 4.4 and 4.5 of this </w:t>
      </w:r>
      <w:r w:rsidR="00D846C8">
        <w:rPr>
          <w:rFonts w:ascii="Arial" w:hAnsi="Arial" w:cs="Arial"/>
          <w:b/>
          <w:bCs/>
        </w:rPr>
        <w:t>Construction Agreement</w:t>
      </w:r>
      <w:r w:rsidR="00D846C8">
        <w:rPr>
          <w:rFonts w:ascii="Arial" w:hAnsi="Arial" w:cs="Arial"/>
        </w:rPr>
        <w:t xml:space="preserve"> shall accumulate </w:t>
      </w:r>
      <w:proofErr w:type="gramStart"/>
      <w:r w:rsidR="00D846C8">
        <w:rPr>
          <w:rFonts w:ascii="Arial" w:hAnsi="Arial" w:cs="Arial"/>
        </w:rPr>
        <w:t>on a daily basis</w:t>
      </w:r>
      <w:proofErr w:type="gramEnd"/>
      <w:r w:rsidR="00D846C8">
        <w:rPr>
          <w:rFonts w:ascii="Arial" w:hAnsi="Arial" w:cs="Arial"/>
        </w:rPr>
        <w:t xml:space="preserve"> but shall be payable calendar monthly.  On or before the 15th day of each month the party entitled to receive the payment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send to the other party a statement of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which have accrued due in the previous calendar month.  The party receiving such statement shall in the absence of manifest error pay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shown on the statement within 28 days of the date upon which the statement is received.</w:t>
      </w:r>
    </w:p>
    <w:p w14:paraId="665FFBEA" w14:textId="77777777" w:rsidR="00D846C8" w:rsidRDefault="005E54AA" w:rsidP="005E54AA">
      <w:pPr>
        <w:pStyle w:val="Heading3"/>
        <w:numPr>
          <w:ilvl w:val="0"/>
          <w:numId w:val="0"/>
        </w:numPr>
        <w:ind w:left="720" w:hanging="720"/>
        <w:jc w:val="both"/>
        <w:rPr>
          <w:rFonts w:ascii="Arial" w:hAnsi="Arial" w:cs="Arial"/>
          <w:b/>
          <w:bCs/>
        </w:rPr>
      </w:pPr>
      <w:bookmarkStart w:id="165" w:name="_DV_M142"/>
      <w:bookmarkEnd w:id="165"/>
      <w:r w:rsidRPr="005E54AA">
        <w:rPr>
          <w:rFonts w:ascii="Arial" w:hAnsi="Arial" w:cs="Arial"/>
          <w:b/>
        </w:rPr>
        <w:t>4.7</w:t>
      </w:r>
      <w:r>
        <w:rPr>
          <w:rFonts w:ascii="Arial" w:hAnsi="Arial" w:cs="Arial"/>
        </w:rPr>
        <w:tab/>
      </w:r>
      <w:r w:rsidR="00D846C8">
        <w:rPr>
          <w:rFonts w:ascii="Arial" w:hAnsi="Arial" w:cs="Arial"/>
        </w:rPr>
        <w:t xml:space="preserve">Without prejudice to and in addition to the obligation of the </w:t>
      </w:r>
      <w:r w:rsidR="00D846C8">
        <w:rPr>
          <w:rFonts w:ascii="Arial" w:hAnsi="Arial" w:cs="Arial"/>
          <w:b/>
          <w:bCs/>
        </w:rPr>
        <w:t>User</w:t>
      </w:r>
      <w:r w:rsidR="00D846C8">
        <w:rPr>
          <w:rFonts w:ascii="Arial" w:hAnsi="Arial" w:cs="Arial"/>
        </w:rPr>
        <w:t xml:space="preserve"> pursuant to Clause 2.4 of this </w:t>
      </w:r>
      <w:r w:rsidR="00D846C8">
        <w:rPr>
          <w:rFonts w:ascii="Arial" w:hAnsi="Arial" w:cs="Arial"/>
          <w:b/>
          <w:bCs/>
        </w:rPr>
        <w:t>Construction Agreement</w:t>
      </w:r>
      <w:r w:rsidR="00D846C8">
        <w:rPr>
          <w:rFonts w:ascii="Arial" w:hAnsi="Arial" w:cs="Arial"/>
        </w:rPr>
        <w:t xml:space="preserve">, the payment or allowance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pursuant to this Clause 4 shall be in full satisfaction of </w:t>
      </w:r>
      <w:r w:rsidR="00D846C8">
        <w:rPr>
          <w:rFonts w:ascii="Arial" w:hAnsi="Arial" w:cs="Arial"/>
          <w:b/>
          <w:bCs/>
        </w:rPr>
        <w:t>The Company's</w:t>
      </w:r>
      <w:r w:rsidR="00D846C8">
        <w:rPr>
          <w:rFonts w:ascii="Arial" w:hAnsi="Arial" w:cs="Arial"/>
        </w:rPr>
        <w:t xml:space="preserve"> liability for failure to perform its obligations by the </w:t>
      </w:r>
      <w:r w:rsidR="00D846C8">
        <w:rPr>
          <w:rFonts w:ascii="Arial" w:hAnsi="Arial" w:cs="Arial"/>
          <w:b/>
          <w:bCs/>
        </w:rPr>
        <w:t>Commissioning Programme Commencement Date</w:t>
      </w:r>
      <w:r w:rsidR="00D846C8">
        <w:rPr>
          <w:rFonts w:ascii="Arial" w:hAnsi="Arial" w:cs="Arial"/>
        </w:rPr>
        <w:t xml:space="preserve"> and/or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appropriate.</w:t>
      </w:r>
    </w:p>
    <w:p w14:paraId="0B502E75" w14:textId="77777777" w:rsidR="00D846C8" w:rsidRPr="00727BC5" w:rsidRDefault="005E54AA" w:rsidP="005E54AA">
      <w:pPr>
        <w:pStyle w:val="Heading3"/>
        <w:numPr>
          <w:ilvl w:val="0"/>
          <w:numId w:val="0"/>
        </w:numPr>
        <w:ind w:left="720" w:hanging="720"/>
        <w:jc w:val="both"/>
        <w:rPr>
          <w:rFonts w:ascii="Arial" w:hAnsi="Arial" w:cs="Arial"/>
          <w:b/>
          <w:bCs/>
          <w:strike/>
          <w:color w:val="FF0000"/>
        </w:rPr>
      </w:pPr>
      <w:bookmarkStart w:id="166" w:name="_DV_M143"/>
      <w:bookmarkEnd w:id="166"/>
      <w:r w:rsidRPr="005E54AA">
        <w:rPr>
          <w:rFonts w:ascii="Arial" w:hAnsi="Arial" w:cs="Arial"/>
          <w:b/>
        </w:rPr>
        <w:t>4.8</w:t>
      </w:r>
      <w:r>
        <w:rPr>
          <w:rFonts w:ascii="Arial" w:hAnsi="Arial" w:cs="Arial"/>
        </w:rPr>
        <w:tab/>
      </w:r>
      <w:r w:rsidR="00D846C8">
        <w:rPr>
          <w:rFonts w:ascii="Arial" w:hAnsi="Arial" w:cs="Arial"/>
        </w:rPr>
        <w:t xml:space="preserve">In the event that the </w:t>
      </w:r>
      <w:r w:rsidR="00D846C8">
        <w:rPr>
          <w:rFonts w:ascii="Arial" w:hAnsi="Arial" w:cs="Arial"/>
          <w:b/>
          <w:bCs/>
        </w:rPr>
        <w:t>User</w:t>
      </w:r>
      <w:r w:rsidR="00D846C8">
        <w:rPr>
          <w:rFonts w:ascii="Arial" w:hAnsi="Arial" w:cs="Arial"/>
        </w:rPr>
        <w:t xml:space="preserve"> shall have failed, in circumstances not entitling it to the fixing of a new date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pursuant to Clause 3.2, to complete the </w:t>
      </w:r>
      <w:r w:rsidR="00D846C8">
        <w:rPr>
          <w:rFonts w:ascii="Arial" w:hAnsi="Arial" w:cs="Arial"/>
          <w:b/>
          <w:bCs/>
        </w:rPr>
        <w:t>User's</w:t>
      </w:r>
      <w:r w:rsidR="00D846C8">
        <w:rPr>
          <w:rFonts w:ascii="Arial" w:hAnsi="Arial" w:cs="Arial"/>
        </w:rPr>
        <w:t xml:space="preserve"> </w:t>
      </w:r>
      <w:r w:rsidR="00D846C8">
        <w:rPr>
          <w:rFonts w:ascii="Arial" w:hAnsi="Arial" w:cs="Arial"/>
          <w:b/>
          <w:bCs/>
        </w:rPr>
        <w:t xml:space="preserve">Works </w:t>
      </w:r>
      <w:r w:rsidR="00D846C8">
        <w:rPr>
          <w:rFonts w:ascii="Arial" w:hAnsi="Arial" w:cs="Arial"/>
        </w:rPr>
        <w:t xml:space="preserve">by [  ] to a stage where the </w:t>
      </w:r>
      <w:r w:rsidR="00D846C8">
        <w:rPr>
          <w:rFonts w:ascii="Arial" w:hAnsi="Arial" w:cs="Arial"/>
          <w:b/>
          <w:bCs/>
        </w:rPr>
        <w:t>User</w:t>
      </w:r>
      <w:r w:rsidR="00D846C8">
        <w:rPr>
          <w:rFonts w:ascii="Arial" w:hAnsi="Arial" w:cs="Arial"/>
        </w:rPr>
        <w:t xml:space="preserve"> is ready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shall have the right to terminate this </w:t>
      </w:r>
      <w:r w:rsidR="00D846C8">
        <w:rPr>
          <w:rFonts w:ascii="Arial" w:hAnsi="Arial" w:cs="Arial"/>
          <w:b/>
          <w:bCs/>
        </w:rPr>
        <w:t>Construction Agreement</w:t>
      </w:r>
      <w:r w:rsidR="00D846C8">
        <w:rPr>
          <w:rFonts w:ascii="Arial" w:hAnsi="Arial" w:cs="Arial"/>
        </w:rPr>
        <w:t xml:space="preserve"> upon </w:t>
      </w:r>
      <w:r w:rsidR="00D846C8">
        <w:rPr>
          <w:rFonts w:ascii="Arial" w:hAnsi="Arial" w:cs="Arial"/>
        </w:rPr>
        <w:lastRenderedPageBreak/>
        <w:t xml:space="preserve">giving notice in writing to the </w:t>
      </w:r>
      <w:r w:rsidR="00D846C8">
        <w:rPr>
          <w:rFonts w:ascii="Arial" w:hAnsi="Arial" w:cs="Arial"/>
          <w:b/>
          <w:bCs/>
        </w:rPr>
        <w:t>User</w:t>
      </w:r>
      <w:r w:rsidR="005E7A2B" w:rsidRPr="00727BC5">
        <w:rPr>
          <w:rFonts w:ascii="Arial" w:hAnsi="Arial" w:cs="Arial"/>
          <w:b/>
          <w:bCs/>
          <w:color w:val="0000FF"/>
        </w:rPr>
        <w:t xml:space="preserve"> </w:t>
      </w:r>
      <w:r w:rsidR="005E7A2B" w:rsidRPr="0032756E">
        <w:rPr>
          <w:rFonts w:ascii="Arial" w:hAnsi="Arial" w:cs="Arial"/>
          <w:bCs/>
        </w:rPr>
        <w:t>and the provisions of Clause 11 shall apply</w:t>
      </w:r>
      <w:r w:rsidR="00D846C8" w:rsidRPr="0032756E">
        <w:rPr>
          <w:rFonts w:ascii="Arial" w:hAnsi="Arial" w:cs="Arial"/>
        </w:rPr>
        <w:t>.</w:t>
      </w:r>
      <w:r w:rsidR="00D846C8" w:rsidRPr="0032756E">
        <w:rPr>
          <w:rStyle w:val="FootnoteReference"/>
        </w:rPr>
        <w:t xml:space="preserve"> </w:t>
      </w:r>
      <w:r w:rsidR="00D846C8" w:rsidRPr="0032756E">
        <w:rPr>
          <w:rFonts w:ascii="Arial" w:hAnsi="Arial" w:cs="Arial"/>
        </w:rPr>
        <w:t xml:space="preserve"> </w:t>
      </w:r>
      <w:bookmarkStart w:id="167" w:name="_DV_M144"/>
      <w:bookmarkStart w:id="168" w:name="_DV_M146"/>
      <w:bookmarkStart w:id="169" w:name="_DV_M147"/>
      <w:bookmarkStart w:id="170" w:name="_DV_M152"/>
      <w:bookmarkEnd w:id="167"/>
      <w:bookmarkEnd w:id="168"/>
      <w:bookmarkEnd w:id="169"/>
      <w:bookmarkEnd w:id="170"/>
    </w:p>
    <w:p w14:paraId="1E12E7F1" w14:textId="77777777" w:rsidR="00D846C8" w:rsidRDefault="008624CA" w:rsidP="008624CA">
      <w:pPr>
        <w:pStyle w:val="Heading2"/>
        <w:numPr>
          <w:ilvl w:val="0"/>
          <w:numId w:val="0"/>
        </w:numPr>
        <w:jc w:val="both"/>
        <w:rPr>
          <w:rFonts w:ascii="Arial" w:hAnsi="Arial" w:cs="Arial"/>
        </w:rPr>
      </w:pPr>
      <w:r>
        <w:rPr>
          <w:rFonts w:ascii="Arial" w:hAnsi="Arial" w:cs="Arial"/>
        </w:rPr>
        <w:t>5</w:t>
      </w:r>
      <w:r w:rsidR="00D846C8">
        <w:rPr>
          <w:rFonts w:ascii="Arial" w:hAnsi="Arial" w:cs="Arial"/>
        </w:rPr>
        <w:tab/>
      </w:r>
      <w:proofErr w:type="gramStart"/>
      <w:r w:rsidR="00D846C8">
        <w:rPr>
          <w:rFonts w:ascii="Arial" w:hAnsi="Arial" w:cs="Arial"/>
        </w:rPr>
        <w:t>APPROVAL</w:t>
      </w:r>
      <w:proofErr w:type="gramEnd"/>
      <w:r w:rsidR="00D846C8">
        <w:rPr>
          <w:rFonts w:ascii="Arial" w:hAnsi="Arial" w:cs="Arial"/>
        </w:rPr>
        <w:t xml:space="preserve"> TO CONNECT/ENERGISE/BECOME OPERATIONAL </w:t>
      </w:r>
    </w:p>
    <w:p w14:paraId="5658CD2F" w14:textId="77777777" w:rsidR="00D846C8" w:rsidRDefault="008624CA" w:rsidP="008624CA">
      <w:pPr>
        <w:pStyle w:val="Heading3"/>
        <w:numPr>
          <w:ilvl w:val="0"/>
          <w:numId w:val="0"/>
        </w:numPr>
        <w:ind w:left="720" w:hanging="720"/>
        <w:jc w:val="both"/>
        <w:rPr>
          <w:rFonts w:ascii="Arial" w:hAnsi="Arial" w:cs="Arial"/>
          <w:b/>
          <w:bCs/>
        </w:rPr>
      </w:pPr>
      <w:bookmarkStart w:id="171" w:name="_DV_M153"/>
      <w:bookmarkEnd w:id="171"/>
      <w:r w:rsidRPr="008624CA">
        <w:rPr>
          <w:rFonts w:ascii="Arial" w:hAnsi="Arial" w:cs="Arial"/>
          <w:b/>
        </w:rPr>
        <w:t>5.1</w:t>
      </w:r>
      <w:r>
        <w:rPr>
          <w:rFonts w:ascii="Arial" w:hAnsi="Arial" w:cs="Arial"/>
        </w:rPr>
        <w:tab/>
      </w:r>
      <w:r w:rsidR="00D846C8">
        <w:rPr>
          <w:rFonts w:ascii="Arial" w:hAnsi="Arial" w:cs="Arial"/>
        </w:rPr>
        <w:t xml:space="preserve">Not later than 4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7.4.7 and 7.4.10 and likewise the </w:t>
      </w:r>
      <w:r w:rsidR="00D846C8">
        <w:rPr>
          <w:rFonts w:ascii="Arial" w:hAnsi="Arial" w:cs="Arial"/>
          <w:b/>
          <w:bCs/>
        </w:rPr>
        <w:t>Site Common Drawings</w:t>
      </w:r>
      <w:r w:rsidR="00D846C8">
        <w:rPr>
          <w:rFonts w:ascii="Arial" w:hAnsi="Arial" w:cs="Arial"/>
        </w:rPr>
        <w:t xml:space="preserve"> required under CC 7.5.2 and 7.5.4 and, if necessary, </w:t>
      </w:r>
      <w:r w:rsidR="00D846C8">
        <w:rPr>
          <w:rFonts w:ascii="Arial" w:hAnsi="Arial" w:cs="Arial"/>
          <w:b/>
          <w:bCs/>
        </w:rPr>
        <w:t>Gas</w:t>
      </w:r>
      <w:r w:rsidR="00D846C8">
        <w:rPr>
          <w:rFonts w:ascii="Arial" w:hAnsi="Arial" w:cs="Arial"/>
        </w:rPr>
        <w:t xml:space="preserve"> </w:t>
      </w:r>
      <w:r w:rsidR="00D846C8">
        <w:rPr>
          <w:rFonts w:ascii="Arial" w:hAnsi="Arial" w:cs="Arial"/>
          <w:b/>
          <w:bCs/>
        </w:rPr>
        <w:t>Zone</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referred to in CC 7.4.9 and 7.4.12.</w:t>
      </w:r>
    </w:p>
    <w:p w14:paraId="27C46C9A" w14:textId="77777777" w:rsidR="00D846C8" w:rsidRDefault="008624CA" w:rsidP="008624CA">
      <w:pPr>
        <w:pStyle w:val="Heading3"/>
        <w:numPr>
          <w:ilvl w:val="0"/>
          <w:numId w:val="0"/>
        </w:numPr>
        <w:ind w:left="720" w:hanging="720"/>
        <w:jc w:val="both"/>
        <w:rPr>
          <w:rFonts w:ascii="Arial" w:hAnsi="Arial" w:cs="Arial"/>
          <w:b/>
          <w:bCs/>
        </w:rPr>
      </w:pPr>
      <w:bookmarkStart w:id="172" w:name="_DV_M154"/>
      <w:bookmarkEnd w:id="172"/>
      <w:r w:rsidRPr="008624CA">
        <w:rPr>
          <w:rFonts w:ascii="Arial" w:hAnsi="Arial" w:cs="Arial"/>
          <w:b/>
        </w:rPr>
        <w:t>5.2</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7.4.8 and 7.4.11 and likewise the S</w:t>
      </w:r>
      <w:r w:rsidR="00D846C8">
        <w:rPr>
          <w:rFonts w:ascii="Arial" w:hAnsi="Arial" w:cs="Arial"/>
          <w:b/>
          <w:bCs/>
        </w:rPr>
        <w:t>i</w:t>
      </w:r>
      <w:r w:rsidR="00D846C8">
        <w:rPr>
          <w:rFonts w:ascii="Arial" w:hAnsi="Arial" w:cs="Arial"/>
        </w:rPr>
        <w:t xml:space="preserve">te </w:t>
      </w:r>
      <w:r w:rsidR="00D846C8">
        <w:rPr>
          <w:rFonts w:ascii="Arial" w:hAnsi="Arial" w:cs="Arial"/>
          <w:b/>
          <w:bCs/>
        </w:rPr>
        <w:t>Common</w:t>
      </w:r>
      <w:r w:rsidR="00D846C8">
        <w:rPr>
          <w:rFonts w:ascii="Arial" w:hAnsi="Arial" w:cs="Arial"/>
        </w:rPr>
        <w:t xml:space="preserve"> </w:t>
      </w:r>
      <w:r w:rsidR="00D846C8">
        <w:rPr>
          <w:rFonts w:ascii="Arial" w:hAnsi="Arial" w:cs="Arial"/>
          <w:b/>
          <w:bCs/>
        </w:rPr>
        <w:t>Drawings</w:t>
      </w:r>
      <w:r w:rsidR="00D846C8">
        <w:rPr>
          <w:rFonts w:ascii="Arial" w:hAnsi="Arial" w:cs="Arial"/>
        </w:rPr>
        <w:t xml:space="preserve"> required under CC 7.5.3 and 7.5.5.</w:t>
      </w:r>
    </w:p>
    <w:p w14:paraId="35871255" w14:textId="77777777" w:rsidR="00D846C8" w:rsidRDefault="008624CA" w:rsidP="008624CA">
      <w:pPr>
        <w:pStyle w:val="Heading3"/>
        <w:numPr>
          <w:ilvl w:val="0"/>
          <w:numId w:val="0"/>
        </w:numPr>
        <w:ind w:left="720" w:hanging="720"/>
        <w:jc w:val="both"/>
        <w:rPr>
          <w:rFonts w:ascii="Arial" w:hAnsi="Arial" w:cs="Arial"/>
          <w:b/>
          <w:bCs/>
        </w:rPr>
      </w:pPr>
      <w:bookmarkStart w:id="173" w:name="_DV_M155"/>
      <w:bookmarkEnd w:id="173"/>
      <w:r w:rsidRPr="008624CA">
        <w:rPr>
          <w:rFonts w:ascii="Arial" w:hAnsi="Arial" w:cs="Arial"/>
          <w:b/>
        </w:rPr>
        <w:t>5.3</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w:t>
      </w:r>
    </w:p>
    <w:p w14:paraId="19D71E2C" w14:textId="77777777" w:rsidR="00D846C8" w:rsidRDefault="008624CA" w:rsidP="008624CA">
      <w:pPr>
        <w:pStyle w:val="Heading4"/>
        <w:numPr>
          <w:ilvl w:val="0"/>
          <w:numId w:val="0"/>
        </w:numPr>
        <w:ind w:left="2156" w:hanging="1447"/>
        <w:jc w:val="both"/>
        <w:rPr>
          <w:rFonts w:ascii="Arial" w:hAnsi="Arial" w:cs="Arial"/>
          <w:b/>
          <w:bCs/>
        </w:rPr>
      </w:pPr>
      <w:bookmarkStart w:id="174" w:name="_DV_M156"/>
      <w:bookmarkEnd w:id="174"/>
      <w:r w:rsidRPr="008624CA">
        <w:rPr>
          <w:rFonts w:ascii="Arial" w:hAnsi="Arial" w:cs="Arial"/>
          <w:b/>
        </w:rPr>
        <w:t>5.3.1</w:t>
      </w:r>
      <w:r>
        <w:rPr>
          <w:rFonts w:ascii="Arial" w:hAnsi="Arial" w:cs="Arial"/>
        </w:rPr>
        <w:tab/>
      </w:r>
      <w:r>
        <w:rPr>
          <w:rFonts w:ascii="Arial" w:hAnsi="Arial" w:cs="Arial"/>
        </w:rPr>
        <w:tab/>
      </w:r>
      <w:r w:rsidR="00D846C8">
        <w:rPr>
          <w:rFonts w:ascii="Arial" w:hAnsi="Arial" w:cs="Arial"/>
        </w:rPr>
        <w:t xml:space="preserve">each party shall submit to the other data within its possession needed to enable the completion of Appendices F3 and F4 to the </w:t>
      </w:r>
      <w:r w:rsidR="00D846C8">
        <w:rPr>
          <w:rFonts w:ascii="Arial" w:hAnsi="Arial" w:cs="Arial"/>
          <w:b/>
          <w:bCs/>
        </w:rPr>
        <w:t>Bilateral Connection Agreement</w:t>
      </w:r>
      <w:r w:rsidR="00D846C8">
        <w:rPr>
          <w:rFonts w:ascii="Arial" w:hAnsi="Arial" w:cs="Arial"/>
        </w:rPr>
        <w:t>; and</w:t>
      </w:r>
    </w:p>
    <w:p w14:paraId="6CAD48E9" w14:textId="77777777" w:rsidR="00D846C8" w:rsidRDefault="008624CA" w:rsidP="008624CA">
      <w:pPr>
        <w:pStyle w:val="Heading4"/>
        <w:numPr>
          <w:ilvl w:val="0"/>
          <w:numId w:val="0"/>
        </w:numPr>
        <w:ind w:left="2156" w:hanging="1436"/>
        <w:jc w:val="both"/>
        <w:rPr>
          <w:rFonts w:ascii="Arial" w:hAnsi="Arial" w:cs="Arial"/>
          <w:b/>
          <w:bCs/>
        </w:rPr>
      </w:pPr>
      <w:bookmarkStart w:id="175" w:name="_DV_M157"/>
      <w:bookmarkEnd w:id="175"/>
      <w:r w:rsidRPr="008624CA">
        <w:rPr>
          <w:rFonts w:ascii="Arial" w:hAnsi="Arial" w:cs="Arial"/>
          <w:b/>
        </w:rPr>
        <w:t>5.3.2</w:t>
      </w:r>
      <w:r>
        <w:rPr>
          <w:rFonts w:ascii="Arial" w:hAnsi="Arial" w:cs="Arial"/>
        </w:rPr>
        <w:tab/>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submit to </w:t>
      </w:r>
      <w:r w:rsidR="00D846C8">
        <w:rPr>
          <w:rFonts w:ascii="Arial" w:hAnsi="Arial" w:cs="Arial"/>
          <w:b/>
          <w:bCs/>
        </w:rPr>
        <w:t>The Company</w:t>
      </w:r>
      <w:r w:rsidR="00D846C8">
        <w:rPr>
          <w:rFonts w:ascii="Arial" w:hAnsi="Arial" w:cs="Arial"/>
        </w:rPr>
        <w:t xml:space="preserve"> evidence satisfactory to </w:t>
      </w:r>
      <w:r w:rsidR="00D846C8">
        <w:rPr>
          <w:rFonts w:ascii="Arial" w:hAnsi="Arial" w:cs="Arial"/>
          <w:b/>
          <w:bCs/>
        </w:rPr>
        <w:t>The Company</w:t>
      </w:r>
      <w:r w:rsidR="00D846C8">
        <w:rPr>
          <w:rFonts w:ascii="Arial" w:hAnsi="Arial" w:cs="Arial"/>
        </w:rPr>
        <w:t xml:space="preserve">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w:t>
      </w:r>
      <w:bookmarkStart w:id="176" w:name="_DV_M158"/>
      <w:bookmarkStart w:id="177" w:name="_DV_C102"/>
      <w:bookmarkEnd w:id="176"/>
      <w:r w:rsidR="00D846C8" w:rsidRPr="00BF06A8">
        <w:rPr>
          <w:rStyle w:val="DeltaViewInsertion"/>
          <w:rFonts w:ascii="Arial" w:hAnsi="Arial" w:cs="Arial"/>
          <w:color w:val="auto"/>
          <w:u w:val="none"/>
        </w:rPr>
        <w:t xml:space="preserve">[and </w:t>
      </w:r>
      <w:r w:rsidR="00D846C8" w:rsidRPr="00BF06A8">
        <w:rPr>
          <w:rStyle w:val="DeltaViewInsertion"/>
          <w:rFonts w:ascii="Arial" w:hAnsi="Arial" w:cs="Arial"/>
          <w:b/>
          <w:bCs/>
          <w:color w:val="auto"/>
          <w:u w:val="none"/>
        </w:rPr>
        <w:t>OTSUA</w:t>
      </w:r>
      <w:r w:rsidR="00D846C8" w:rsidRPr="00BF06A8">
        <w:rPr>
          <w:rStyle w:val="DeltaViewInsertion"/>
          <w:rFonts w:ascii="Arial" w:hAnsi="Arial" w:cs="Arial"/>
          <w:color w:val="auto"/>
          <w:u w:val="none"/>
        </w:rPr>
        <w:t>]</w:t>
      </w:r>
      <w:r w:rsidR="00D846C8">
        <w:rPr>
          <w:rStyle w:val="DeltaViewInsertion"/>
          <w:rFonts w:ascii="Arial" w:hAnsi="Arial" w:cs="Arial"/>
        </w:rPr>
        <w:t xml:space="preserve"> </w:t>
      </w:r>
      <w:bookmarkEnd w:id="177"/>
      <w:r w:rsidR="00D846C8">
        <w:rPr>
          <w:rFonts w:ascii="Arial" w:hAnsi="Arial" w:cs="Arial"/>
        </w:rPr>
        <w:t xml:space="preserve">complies or will on completion of the </w:t>
      </w:r>
      <w:r w:rsidR="00D846C8">
        <w:rPr>
          <w:rFonts w:ascii="Arial" w:hAnsi="Arial" w:cs="Arial"/>
          <w:b/>
          <w:bCs/>
        </w:rPr>
        <w:t>User's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comply with Clause 8 of this </w:t>
      </w:r>
      <w:r w:rsidR="00D846C8">
        <w:rPr>
          <w:rFonts w:ascii="Arial" w:hAnsi="Arial" w:cs="Arial"/>
          <w:b/>
          <w:bCs/>
        </w:rPr>
        <w:t xml:space="preserve">Construction Agreement </w:t>
      </w:r>
      <w:r w:rsidR="00D846C8">
        <w:rPr>
          <w:rFonts w:ascii="Arial" w:hAnsi="Arial" w:cs="Arial"/>
        </w:rPr>
        <w:t xml:space="preserve">and Paragraphs 1.3.3(b), 2.9 and 6.7 of the </w:t>
      </w:r>
      <w:r w:rsidR="00D846C8">
        <w:rPr>
          <w:rFonts w:ascii="Arial" w:hAnsi="Arial" w:cs="Arial"/>
          <w:b/>
          <w:bCs/>
        </w:rPr>
        <w:t>CUSC</w:t>
      </w:r>
      <w:r w:rsidR="00D846C8">
        <w:rPr>
          <w:rFonts w:ascii="Arial" w:hAnsi="Arial" w:cs="Arial"/>
        </w:rPr>
        <w:t>.</w:t>
      </w:r>
    </w:p>
    <w:p w14:paraId="4ED3050F" w14:textId="77777777" w:rsidR="00D846C8" w:rsidRDefault="008624CA" w:rsidP="008624CA">
      <w:pPr>
        <w:pStyle w:val="Heading3"/>
        <w:numPr>
          <w:ilvl w:val="0"/>
          <w:numId w:val="0"/>
        </w:numPr>
        <w:ind w:left="720" w:hanging="720"/>
        <w:jc w:val="both"/>
        <w:rPr>
          <w:rFonts w:ascii="Arial" w:hAnsi="Arial" w:cs="Arial"/>
          <w:b/>
          <w:bCs/>
        </w:rPr>
      </w:pPr>
      <w:bookmarkStart w:id="178" w:name="_DV_M159"/>
      <w:bookmarkEnd w:id="178"/>
      <w:r w:rsidRPr="008624CA">
        <w:rPr>
          <w:rFonts w:ascii="Arial" w:hAnsi="Arial" w:cs="Arial"/>
          <w:b/>
        </w:rPr>
        <w:t>5.4</w:t>
      </w:r>
      <w:r>
        <w:rPr>
          <w:rFonts w:ascii="Arial" w:hAnsi="Arial" w:cs="Arial"/>
        </w:rPr>
        <w:tab/>
      </w:r>
      <w:r w:rsidR="00D846C8">
        <w:rPr>
          <w:rFonts w:ascii="Arial" w:hAnsi="Arial" w:cs="Arial"/>
        </w:rPr>
        <w:t xml:space="preserve">Not later than 8 weeks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each party shall submit to the other:</w:t>
      </w:r>
    </w:p>
    <w:p w14:paraId="1075F861" w14:textId="77777777" w:rsidR="00D846C8" w:rsidRDefault="008624CA" w:rsidP="008624CA">
      <w:pPr>
        <w:pStyle w:val="Heading4"/>
        <w:numPr>
          <w:ilvl w:val="0"/>
          <w:numId w:val="0"/>
        </w:numPr>
        <w:ind w:left="1440" w:hanging="731"/>
        <w:jc w:val="both"/>
        <w:rPr>
          <w:rFonts w:ascii="Arial" w:hAnsi="Arial" w:cs="Arial"/>
          <w:b/>
          <w:bCs/>
        </w:rPr>
      </w:pPr>
      <w:bookmarkStart w:id="179" w:name="_DV_M160"/>
      <w:bookmarkEnd w:id="179"/>
      <w:r w:rsidRPr="008624CA">
        <w:rPr>
          <w:rFonts w:ascii="Arial" w:hAnsi="Arial" w:cs="Arial"/>
          <w:b/>
        </w:rPr>
        <w:t>5.4.1</w:t>
      </w:r>
      <w:r>
        <w:rPr>
          <w:rFonts w:ascii="Arial" w:hAnsi="Arial" w:cs="Arial"/>
        </w:rPr>
        <w:tab/>
      </w:r>
      <w:r w:rsidR="00D846C8">
        <w:rPr>
          <w:rFonts w:ascii="Arial" w:hAnsi="Arial" w:cs="Arial"/>
        </w:rPr>
        <w:t xml:space="preserve">for the </w:t>
      </w:r>
      <w:r w:rsidR="00D846C8">
        <w:rPr>
          <w:rFonts w:ascii="Arial" w:hAnsi="Arial" w:cs="Arial"/>
          <w:b/>
          <w:bCs/>
        </w:rPr>
        <w:t xml:space="preserve">Connection Site </w:t>
      </w:r>
      <w:r w:rsidR="00D846C8">
        <w:rPr>
          <w:rFonts w:ascii="Arial" w:hAnsi="Arial" w:cs="Arial"/>
        </w:rPr>
        <w:t xml:space="preserve">information to enable preparation of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complying with the provisions of Appendix 1 to the </w:t>
      </w:r>
      <w:r w:rsidR="00D846C8">
        <w:rPr>
          <w:rFonts w:ascii="Arial" w:hAnsi="Arial" w:cs="Arial"/>
          <w:b/>
          <w:bCs/>
        </w:rPr>
        <w:t>Connection</w:t>
      </w:r>
      <w:r w:rsidR="00D846C8">
        <w:rPr>
          <w:rFonts w:ascii="Arial" w:hAnsi="Arial" w:cs="Arial"/>
        </w:rPr>
        <w:t xml:space="preserve">  </w:t>
      </w:r>
      <w:r w:rsidR="00D846C8">
        <w:rPr>
          <w:rFonts w:ascii="Arial" w:hAnsi="Arial" w:cs="Arial"/>
          <w:b/>
          <w:bCs/>
        </w:rPr>
        <w:t>Conditions</w:t>
      </w:r>
      <w:r w:rsidR="00D846C8">
        <w:rPr>
          <w:rFonts w:ascii="Arial" w:hAnsi="Arial" w:cs="Arial"/>
        </w:rPr>
        <w:t xml:space="preserve"> together with a list of managers who have been duly authorised by the </w:t>
      </w:r>
      <w:r w:rsidR="00D846C8">
        <w:rPr>
          <w:rFonts w:ascii="Arial" w:hAnsi="Arial" w:cs="Arial"/>
          <w:b/>
          <w:bCs/>
        </w:rPr>
        <w:t>User</w:t>
      </w:r>
      <w:r w:rsidR="00D846C8">
        <w:rPr>
          <w:rFonts w:ascii="Arial" w:hAnsi="Arial" w:cs="Arial"/>
        </w:rPr>
        <w:t xml:space="preserve"> to sign such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on the </w:t>
      </w:r>
      <w:r w:rsidR="00D846C8">
        <w:rPr>
          <w:rFonts w:ascii="Arial" w:hAnsi="Arial" w:cs="Arial"/>
          <w:b/>
          <w:bCs/>
        </w:rPr>
        <w:t>User's</w:t>
      </w:r>
      <w:r w:rsidR="00D846C8">
        <w:rPr>
          <w:rFonts w:ascii="Arial" w:hAnsi="Arial" w:cs="Arial"/>
        </w:rPr>
        <w:t xml:space="preserve"> </w:t>
      </w:r>
      <w:proofErr w:type="gramStart"/>
      <w:r w:rsidR="00D846C8">
        <w:rPr>
          <w:rFonts w:ascii="Arial" w:hAnsi="Arial" w:cs="Arial"/>
        </w:rPr>
        <w:t>behalf;</w:t>
      </w:r>
      <w:proofErr w:type="gramEnd"/>
    </w:p>
    <w:p w14:paraId="18C6523E" w14:textId="77777777" w:rsidR="00D846C8" w:rsidRDefault="008624CA" w:rsidP="008624CA">
      <w:pPr>
        <w:pStyle w:val="Heading4"/>
        <w:numPr>
          <w:ilvl w:val="0"/>
          <w:numId w:val="0"/>
        </w:numPr>
        <w:ind w:left="1440" w:hanging="720"/>
        <w:jc w:val="both"/>
        <w:rPr>
          <w:rFonts w:ascii="Arial" w:hAnsi="Arial" w:cs="Arial"/>
          <w:b/>
          <w:bCs/>
        </w:rPr>
      </w:pPr>
      <w:bookmarkStart w:id="180" w:name="_DV_M161"/>
      <w:bookmarkEnd w:id="180"/>
      <w:r w:rsidRPr="008624CA">
        <w:rPr>
          <w:rFonts w:ascii="Arial" w:hAnsi="Arial" w:cs="Arial"/>
          <w:b/>
        </w:rPr>
        <w:t>5.4.2</w:t>
      </w:r>
      <w:r>
        <w:rPr>
          <w:rFonts w:ascii="Arial" w:hAnsi="Arial" w:cs="Arial"/>
        </w:rPr>
        <w:tab/>
      </w:r>
      <w:r w:rsidR="00D846C8">
        <w:rPr>
          <w:rFonts w:ascii="Arial" w:hAnsi="Arial" w:cs="Arial"/>
        </w:rPr>
        <w:t xml:space="preserve">written confirmation as required under CC.5.2(g) that the list of </w:t>
      </w:r>
      <w:r w:rsidR="00D846C8">
        <w:rPr>
          <w:rFonts w:ascii="Arial" w:hAnsi="Arial" w:cs="Arial"/>
          <w:b/>
          <w:bCs/>
        </w:rPr>
        <w:t>Safety Co-ordinators</w:t>
      </w:r>
      <w:r w:rsidR="00D846C8">
        <w:rPr>
          <w:rFonts w:ascii="Arial" w:hAnsi="Arial" w:cs="Arial"/>
        </w:rPr>
        <w:t xml:space="preserve"> </w:t>
      </w:r>
      <w:proofErr w:type="gramStart"/>
      <w:r w:rsidR="00D846C8">
        <w:rPr>
          <w:rFonts w:ascii="Arial" w:hAnsi="Arial" w:cs="Arial"/>
        </w:rPr>
        <w:t>are</w:t>
      </w:r>
      <w:proofErr w:type="gramEnd"/>
      <w:r w:rsidR="00D846C8">
        <w:rPr>
          <w:rFonts w:ascii="Arial" w:hAnsi="Arial" w:cs="Arial"/>
        </w:rPr>
        <w:t xml:space="preserve"> authorised and competent [and a list of persons appointed pursuant to </w:t>
      </w:r>
      <w:r w:rsidR="00D846C8">
        <w:rPr>
          <w:rFonts w:ascii="Arial" w:hAnsi="Arial" w:cs="Arial"/>
          <w:b/>
          <w:bCs/>
        </w:rPr>
        <w:t xml:space="preserve">Grid Code </w:t>
      </w:r>
      <w:r w:rsidR="00D846C8">
        <w:rPr>
          <w:rFonts w:ascii="Arial" w:hAnsi="Arial" w:cs="Arial"/>
        </w:rPr>
        <w:t>CC5.2(m)];</w:t>
      </w:r>
    </w:p>
    <w:p w14:paraId="0B4DE66C" w14:textId="77777777" w:rsidR="00D846C8" w:rsidRDefault="008624CA" w:rsidP="008624CA">
      <w:pPr>
        <w:pStyle w:val="Heading4"/>
        <w:numPr>
          <w:ilvl w:val="0"/>
          <w:numId w:val="0"/>
        </w:numPr>
        <w:ind w:left="709"/>
        <w:jc w:val="both"/>
        <w:rPr>
          <w:rFonts w:ascii="Arial" w:hAnsi="Arial" w:cs="Arial"/>
          <w:b/>
          <w:bCs/>
        </w:rPr>
      </w:pPr>
      <w:bookmarkStart w:id="181" w:name="_DV_M162"/>
      <w:bookmarkEnd w:id="181"/>
      <w:r w:rsidRPr="008624CA">
        <w:rPr>
          <w:rFonts w:ascii="Arial" w:hAnsi="Arial" w:cs="Arial"/>
          <w:b/>
        </w:rPr>
        <w:t>5.4.3</w:t>
      </w:r>
      <w:r>
        <w:rPr>
          <w:rFonts w:ascii="Arial" w:hAnsi="Arial" w:cs="Arial"/>
        </w:rPr>
        <w:tab/>
      </w:r>
      <w:r w:rsidR="00D846C8">
        <w:rPr>
          <w:rFonts w:ascii="Arial" w:hAnsi="Arial" w:cs="Arial"/>
        </w:rPr>
        <w:t xml:space="preserve">a list of the telephone numbers for the facsimile machines referred to in </w:t>
      </w:r>
      <w:r>
        <w:rPr>
          <w:rFonts w:ascii="Arial" w:hAnsi="Arial" w:cs="Arial"/>
        </w:rPr>
        <w:tab/>
      </w:r>
      <w:r>
        <w:rPr>
          <w:rFonts w:ascii="Arial" w:hAnsi="Arial" w:cs="Arial"/>
        </w:rPr>
        <w:tab/>
      </w:r>
      <w:r w:rsidR="00D846C8">
        <w:rPr>
          <w:rFonts w:ascii="Arial" w:hAnsi="Arial" w:cs="Arial"/>
        </w:rPr>
        <w:t>CC6.5.9.</w:t>
      </w:r>
      <w:bookmarkStart w:id="182" w:name="_DV_C103"/>
    </w:p>
    <w:p w14:paraId="468D852A" w14:textId="77777777" w:rsidR="00D846C8" w:rsidRPr="00BF06A8" w:rsidRDefault="008624CA" w:rsidP="008624CA">
      <w:pPr>
        <w:pStyle w:val="Heading4"/>
        <w:numPr>
          <w:ilvl w:val="0"/>
          <w:numId w:val="0"/>
        </w:numPr>
        <w:ind w:left="1440" w:hanging="731"/>
        <w:jc w:val="both"/>
        <w:rPr>
          <w:rFonts w:ascii="Arial" w:hAnsi="Arial" w:cs="Arial"/>
          <w:b/>
          <w:bCs/>
        </w:rPr>
      </w:pPr>
      <w:bookmarkStart w:id="183" w:name="_DV_M163"/>
      <w:bookmarkStart w:id="184" w:name="_DV_C104"/>
      <w:bookmarkEnd w:id="182"/>
      <w:bookmarkEnd w:id="183"/>
      <w:r w:rsidRPr="008624CA">
        <w:rPr>
          <w:rStyle w:val="DeltaViewInsertion"/>
          <w:rFonts w:ascii="Arial" w:hAnsi="Arial" w:cs="Arial"/>
          <w:b/>
          <w:color w:val="auto"/>
          <w:u w:val="none"/>
        </w:rPr>
        <w:t>5.4.4</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[For the </w:t>
      </w:r>
      <w:r w:rsidR="00D846C8" w:rsidRPr="00BF06A8">
        <w:rPr>
          <w:rStyle w:val="DeltaViewInsertion"/>
          <w:rFonts w:ascii="Arial" w:hAnsi="Arial" w:cs="Arial"/>
          <w:b/>
          <w:bCs/>
          <w:color w:val="auto"/>
          <w:u w:val="none"/>
        </w:rPr>
        <w:t>Transmission Interface Site</w:t>
      </w:r>
      <w:r w:rsidR="00D846C8" w:rsidRPr="00BF06A8">
        <w:rPr>
          <w:rStyle w:val="DeltaViewInsertion"/>
          <w:rFonts w:ascii="Arial" w:hAnsi="Arial" w:cs="Arial"/>
          <w:color w:val="auto"/>
          <w:u w:val="none"/>
        </w:rPr>
        <w:t xml:space="preserve"> information to enable preparation of </w:t>
      </w:r>
      <w:r w:rsidR="00D846C8" w:rsidRPr="00BF06A8">
        <w:rPr>
          <w:rStyle w:val="DeltaViewInsertion"/>
          <w:rFonts w:ascii="Arial" w:hAnsi="Arial" w:cs="Arial"/>
          <w:b/>
          <w:bCs/>
          <w:color w:val="auto"/>
          <w:u w:val="none"/>
        </w:rPr>
        <w:t>Site Responsibility</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Schedules</w:t>
      </w:r>
      <w:r w:rsidR="00D846C8" w:rsidRPr="00BF06A8">
        <w:rPr>
          <w:rStyle w:val="DeltaViewInsertion"/>
          <w:rFonts w:ascii="Arial" w:hAnsi="Arial" w:cs="Arial"/>
          <w:color w:val="auto"/>
          <w:u w:val="none"/>
        </w:rPr>
        <w:t xml:space="preserve"> </w:t>
      </w:r>
      <w:r w:rsidR="000E7EDF">
        <w:rPr>
          <w:rStyle w:val="DeltaViewInsertion"/>
          <w:rFonts w:ascii="Arial" w:hAnsi="Arial" w:cs="Arial"/>
          <w:color w:val="auto"/>
          <w:u w:val="none"/>
        </w:rPr>
        <w:t xml:space="preserve">between the </w:t>
      </w:r>
      <w:r w:rsidR="000E7EDF" w:rsidRPr="000E7EDF">
        <w:rPr>
          <w:rStyle w:val="DeltaViewInsertion"/>
          <w:rFonts w:ascii="Arial" w:hAnsi="Arial" w:cs="Arial"/>
          <w:b/>
          <w:color w:val="auto"/>
          <w:u w:val="none"/>
        </w:rPr>
        <w:t>User</w:t>
      </w:r>
      <w:r w:rsidR="000E7EDF">
        <w:rPr>
          <w:rStyle w:val="DeltaViewInsertion"/>
          <w:rFonts w:ascii="Arial" w:hAnsi="Arial" w:cs="Arial"/>
          <w:color w:val="auto"/>
          <w:u w:val="none"/>
        </w:rPr>
        <w:t xml:space="preserve"> and the </w:t>
      </w:r>
      <w:r w:rsidR="000E7EDF" w:rsidRPr="000E7EDF">
        <w:rPr>
          <w:rStyle w:val="DeltaViewInsertion"/>
          <w:rFonts w:ascii="Arial" w:hAnsi="Arial" w:cs="Arial"/>
          <w:b/>
          <w:color w:val="auto"/>
          <w:u w:val="none"/>
        </w:rPr>
        <w:t xml:space="preserve">Onshore </w:t>
      </w:r>
      <w:r w:rsidR="000E7EDF" w:rsidRPr="000E7EDF">
        <w:rPr>
          <w:rStyle w:val="DeltaViewInsertion"/>
          <w:rFonts w:ascii="Arial" w:hAnsi="Arial" w:cs="Arial"/>
          <w:b/>
          <w:color w:val="auto"/>
          <w:u w:val="none"/>
        </w:rPr>
        <w:lastRenderedPageBreak/>
        <w:t>Transmission Licensee</w:t>
      </w:r>
      <w:r w:rsidR="000E7EDF">
        <w:rPr>
          <w:rStyle w:val="DeltaViewInsertion"/>
          <w:rFonts w:ascii="Arial" w:hAnsi="Arial" w:cs="Arial"/>
          <w:color w:val="auto"/>
          <w:u w:val="none"/>
        </w:rPr>
        <w:t xml:space="preserve"> for the period up to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and between the </w:t>
      </w:r>
      <w:r w:rsidR="000E7EDF" w:rsidRPr="000E7EDF">
        <w:rPr>
          <w:rStyle w:val="DeltaViewInsertion"/>
          <w:rFonts w:ascii="Arial" w:hAnsi="Arial" w:cs="Arial"/>
          <w:b/>
          <w:color w:val="auto"/>
          <w:u w:val="none"/>
        </w:rPr>
        <w:t>Onshore Transmission Licensee</w:t>
      </w:r>
      <w:r w:rsidR="000E7EDF">
        <w:rPr>
          <w:rStyle w:val="DeltaViewInsertion"/>
          <w:rFonts w:ascii="Arial" w:hAnsi="Arial" w:cs="Arial"/>
          <w:color w:val="auto"/>
          <w:u w:val="none"/>
        </w:rPr>
        <w:t xml:space="preserve"> and </w:t>
      </w:r>
      <w:r w:rsidR="000E7EDF" w:rsidRPr="000E7EDF">
        <w:rPr>
          <w:rStyle w:val="DeltaViewInsertion"/>
          <w:rFonts w:ascii="Arial" w:hAnsi="Arial" w:cs="Arial"/>
          <w:b/>
          <w:color w:val="auto"/>
          <w:u w:val="none"/>
        </w:rPr>
        <w:t>Relevant Transmission Licensee</w:t>
      </w:r>
      <w:r w:rsidR="000E7EDF">
        <w:rPr>
          <w:rStyle w:val="DeltaViewInsertion"/>
          <w:rFonts w:ascii="Arial" w:hAnsi="Arial" w:cs="Arial"/>
          <w:color w:val="auto"/>
          <w:u w:val="none"/>
        </w:rPr>
        <w:t xml:space="preserve"> for the period from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complying with the provisions of Appendix 1 to the </w:t>
      </w:r>
      <w:r w:rsidR="00D846C8" w:rsidRPr="00BF06A8">
        <w:rPr>
          <w:rStyle w:val="DeltaViewInsertion"/>
          <w:rFonts w:ascii="Arial" w:hAnsi="Arial" w:cs="Arial"/>
          <w:b/>
          <w:bCs/>
          <w:color w:val="auto"/>
          <w:u w:val="none"/>
        </w:rPr>
        <w:t>Connection</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Conditions</w:t>
      </w:r>
      <w:r w:rsidR="000E7EDF" w:rsidRPr="00FE5EF7">
        <w:rPr>
          <w:rStyle w:val="FootnoteReference"/>
          <w:bCs/>
        </w:rPr>
        <w:footnoteReference w:id="17"/>
      </w:r>
      <w:r w:rsidR="00D846C8" w:rsidRPr="00FE5EF7">
        <w:rPr>
          <w:rStyle w:val="DeltaViewInsertion"/>
          <w:rFonts w:ascii="Arial" w:hAnsi="Arial" w:cs="Arial"/>
          <w:color w:val="auto"/>
          <w:u w:val="none"/>
        </w:rPr>
        <w:t>]</w:t>
      </w:r>
      <w:r w:rsidR="00D846C8" w:rsidRPr="00BF06A8">
        <w:rPr>
          <w:rStyle w:val="DeltaViewInsertion"/>
          <w:rFonts w:ascii="Arial" w:hAnsi="Arial" w:cs="Arial"/>
          <w:b/>
          <w:bCs/>
          <w:color w:val="auto"/>
          <w:u w:val="none"/>
        </w:rPr>
        <w:t>.</w:t>
      </w:r>
      <w:bookmarkEnd w:id="184"/>
    </w:p>
    <w:p w14:paraId="3E3A847C" w14:textId="77777777" w:rsidR="00D846C8" w:rsidRDefault="008624CA" w:rsidP="008624CA">
      <w:pPr>
        <w:pStyle w:val="Heading3"/>
        <w:numPr>
          <w:ilvl w:val="0"/>
          <w:numId w:val="0"/>
        </w:numPr>
        <w:ind w:left="720" w:hanging="720"/>
        <w:jc w:val="both"/>
        <w:rPr>
          <w:rFonts w:ascii="Arial" w:hAnsi="Arial" w:cs="Arial"/>
          <w:b/>
          <w:bCs/>
        </w:rPr>
      </w:pPr>
      <w:r w:rsidRPr="008624CA">
        <w:rPr>
          <w:rFonts w:ascii="Arial" w:hAnsi="Arial" w:cs="Arial"/>
          <w:b/>
        </w:rPr>
        <w:t>5.5</w:t>
      </w:r>
      <w:r w:rsidRPr="008624CA">
        <w:rPr>
          <w:rFonts w:ascii="Arial" w:hAnsi="Arial" w:cs="Arial"/>
          <w:b/>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each party shall submit to the other a statement of readiness to complete the </w:t>
      </w:r>
      <w:r w:rsidR="00D846C8">
        <w:rPr>
          <w:rFonts w:ascii="Arial" w:hAnsi="Arial" w:cs="Arial"/>
          <w:b/>
          <w:bCs/>
        </w:rPr>
        <w:t>Commissioning Programme</w:t>
      </w:r>
      <w:r w:rsidR="00D846C8">
        <w:rPr>
          <w:rFonts w:ascii="Arial" w:hAnsi="Arial" w:cs="Arial"/>
        </w:rPr>
        <w:t xml:space="preserve"> in respect of 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and the statement submitted by the </w:t>
      </w:r>
      <w:r w:rsidR="00D846C8">
        <w:rPr>
          <w:rFonts w:ascii="Arial" w:hAnsi="Arial" w:cs="Arial"/>
          <w:b/>
          <w:bCs/>
        </w:rPr>
        <w:t>User</w:t>
      </w:r>
      <w:r w:rsidR="00D846C8">
        <w:rPr>
          <w:rFonts w:ascii="Arial" w:hAnsi="Arial" w:cs="Arial"/>
        </w:rPr>
        <w:t xml:space="preserve"> shall in addition contain relevant </w:t>
      </w:r>
      <w:r w:rsidR="00D846C8">
        <w:rPr>
          <w:rFonts w:ascii="Arial" w:hAnsi="Arial" w:cs="Arial"/>
          <w:b/>
          <w:bCs/>
        </w:rPr>
        <w:t>Connected Planning Data</w:t>
      </w:r>
      <w:r w:rsidR="00D846C8">
        <w:rPr>
          <w:rFonts w:ascii="Arial" w:hAnsi="Arial" w:cs="Arial"/>
        </w:rPr>
        <w:t xml:space="preserve"> and a report certifying to</w:t>
      </w:r>
      <w:r w:rsidR="00D846C8">
        <w:rPr>
          <w:rFonts w:ascii="Arial" w:hAnsi="Arial" w:cs="Arial"/>
          <w:b/>
          <w:bCs/>
        </w:rPr>
        <w:t xml:space="preserve"> The Company</w:t>
      </w:r>
      <w:r w:rsidR="00D846C8">
        <w:rPr>
          <w:rFonts w:ascii="Arial" w:hAnsi="Arial" w:cs="Arial"/>
        </w:rPr>
        <w:t xml:space="preserve"> that, to the best of the information, knowledge and belief of the </w:t>
      </w:r>
      <w:r w:rsidR="00D846C8">
        <w:rPr>
          <w:rFonts w:ascii="Arial" w:hAnsi="Arial" w:cs="Arial"/>
          <w:b/>
          <w:bCs/>
        </w:rPr>
        <w:t>User</w:t>
      </w:r>
      <w:r w:rsidR="00D846C8">
        <w:rPr>
          <w:rFonts w:ascii="Arial" w:hAnsi="Arial" w:cs="Arial"/>
        </w:rPr>
        <w:t xml:space="preserve">, all relevant </w:t>
      </w:r>
      <w:r w:rsidR="00D846C8">
        <w:rPr>
          <w:rFonts w:ascii="Arial" w:hAnsi="Arial" w:cs="Arial"/>
          <w:b/>
          <w:bCs/>
        </w:rPr>
        <w:t>Connection Conditions</w:t>
      </w:r>
      <w:r w:rsidR="00D846C8">
        <w:rPr>
          <w:rFonts w:ascii="Arial" w:hAnsi="Arial" w:cs="Arial"/>
        </w:rPr>
        <w:t xml:space="preserve"> applicable to the </w:t>
      </w:r>
      <w:r w:rsidR="00D846C8">
        <w:rPr>
          <w:rFonts w:ascii="Arial" w:hAnsi="Arial" w:cs="Arial"/>
          <w:b/>
          <w:bCs/>
        </w:rPr>
        <w:t>User</w:t>
      </w:r>
      <w:r w:rsidR="00D846C8">
        <w:rPr>
          <w:rFonts w:ascii="Arial" w:hAnsi="Arial" w:cs="Arial"/>
        </w:rPr>
        <w:t xml:space="preserve"> have been considered and complied with.  If</w:t>
      </w:r>
      <w:r w:rsidR="00D846C8">
        <w:rPr>
          <w:rFonts w:ascii="Arial" w:hAnsi="Arial" w:cs="Arial"/>
          <w:b/>
          <w:bCs/>
        </w:rPr>
        <w:t xml:space="preserve"> The Company</w:t>
      </w:r>
      <w:r w:rsidR="00D846C8">
        <w:rPr>
          <w:rFonts w:ascii="Arial" w:hAnsi="Arial" w:cs="Arial"/>
        </w:rPr>
        <w:t xml:space="preserve"> considers that it is necessary, it will require this latter report to be prepared by the </w:t>
      </w:r>
      <w:r w:rsidR="00D846C8">
        <w:rPr>
          <w:rFonts w:ascii="Arial" w:hAnsi="Arial" w:cs="Arial"/>
          <w:b/>
          <w:bCs/>
        </w:rPr>
        <w:t>Independent Engineer</w:t>
      </w:r>
      <w:r w:rsidR="00D846C8">
        <w:rPr>
          <w:rFonts w:ascii="Arial" w:hAnsi="Arial" w:cs="Arial"/>
        </w:rPr>
        <w:t>.  The report shall incorporate if requested by</w:t>
      </w:r>
      <w:r w:rsidR="00D846C8">
        <w:rPr>
          <w:rFonts w:ascii="Arial" w:hAnsi="Arial" w:cs="Arial"/>
          <w:b/>
          <w:bCs/>
        </w:rPr>
        <w:t xml:space="preserve"> The Company</w:t>
      </w:r>
      <w:r w:rsidR="00D846C8">
        <w:rPr>
          <w:rFonts w:ascii="Arial" w:hAnsi="Arial" w:cs="Arial"/>
        </w:rPr>
        <w:t xml:space="preserve"> type test reports and test certificates produced by the manufacturer showing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meets the criteria specified in CC6.</w:t>
      </w:r>
    </w:p>
    <w:p w14:paraId="65F955EC" w14:textId="77777777" w:rsidR="00D846C8" w:rsidRDefault="00D846C8" w:rsidP="00D846C8">
      <w:pPr>
        <w:pStyle w:val="Heading4"/>
        <w:widowControl/>
        <w:numPr>
          <w:ilvl w:val="0"/>
          <w:numId w:val="0"/>
        </w:numPr>
        <w:ind w:hanging="851"/>
      </w:pPr>
    </w:p>
    <w:p w14:paraId="29622683" w14:textId="77777777" w:rsidR="00D846C8" w:rsidRPr="0061281A" w:rsidRDefault="00D846C8" w:rsidP="00D846C8">
      <w:pPr>
        <w:pStyle w:val="BodyText"/>
        <w:widowControl/>
        <w:ind w:left="709" w:hanging="709"/>
        <w:jc w:val="both"/>
        <w:rPr>
          <w:rFonts w:ascii="Arial" w:hAnsi="Arial" w:cs="Arial"/>
          <w:b/>
        </w:rPr>
      </w:pPr>
      <w:bookmarkStart w:id="186" w:name="_DV_M164"/>
      <w:bookmarkEnd w:id="186"/>
      <w:r w:rsidRPr="0061281A">
        <w:rPr>
          <w:rFonts w:ascii="Arial" w:hAnsi="Arial" w:cs="Arial"/>
          <w:b/>
        </w:rPr>
        <w:t>INDEPENDENT ENGINEER</w:t>
      </w:r>
    </w:p>
    <w:p w14:paraId="356C3905" w14:textId="77777777" w:rsidR="00D846C8" w:rsidRDefault="00D846C8" w:rsidP="00D846C8">
      <w:pPr>
        <w:pStyle w:val="clauseindent"/>
        <w:widowControl/>
        <w:ind w:left="720"/>
        <w:jc w:val="both"/>
        <w:rPr>
          <w:rFonts w:ascii="Arial" w:hAnsi="Arial" w:cs="Arial"/>
          <w:b/>
          <w:bCs/>
        </w:rPr>
      </w:pPr>
      <w:bookmarkStart w:id="187" w:name="_DV_M165"/>
      <w:bookmarkEnd w:id="187"/>
      <w:r>
        <w:rPr>
          <w:rFonts w:ascii="Arial" w:hAnsi="Arial" w:cs="Arial"/>
        </w:rPr>
        <w:t xml:space="preserve">The parties agree and shall procure that the </w:t>
      </w:r>
      <w:r>
        <w:rPr>
          <w:rFonts w:ascii="Arial" w:hAnsi="Arial" w:cs="Arial"/>
          <w:b/>
          <w:bCs/>
        </w:rPr>
        <w:t>Independent Engineer</w:t>
      </w:r>
      <w:r>
        <w:rPr>
          <w:rFonts w:ascii="Arial" w:hAnsi="Arial" w:cs="Arial"/>
        </w:rPr>
        <w:t xml:space="preserve"> shall act as an expert and not as an arbitrator and shall decide those matters referred or reserved to </w:t>
      </w:r>
      <w:r w:rsidR="00E7226D">
        <w:rPr>
          <w:rFonts w:ascii="Arial" w:hAnsi="Arial" w:cs="Arial"/>
        </w:rPr>
        <w:t xml:space="preserve">them </w:t>
      </w:r>
      <w:r>
        <w:rPr>
          <w:rFonts w:ascii="Arial" w:hAnsi="Arial" w:cs="Arial"/>
        </w:rPr>
        <w:t xml:space="preserve">under this </w:t>
      </w:r>
      <w:r>
        <w:rPr>
          <w:rFonts w:ascii="Arial" w:hAnsi="Arial" w:cs="Arial"/>
          <w:b/>
          <w:bCs/>
        </w:rPr>
        <w:t>Construction Agreement</w:t>
      </w:r>
      <w:r>
        <w:rPr>
          <w:rFonts w:ascii="Arial" w:hAnsi="Arial" w:cs="Arial"/>
        </w:rPr>
        <w:t xml:space="preserve"> by reference to </w:t>
      </w:r>
      <w:r>
        <w:rPr>
          <w:rFonts w:ascii="Arial" w:hAnsi="Arial" w:cs="Arial"/>
          <w:b/>
          <w:bCs/>
        </w:rPr>
        <w:t>Good Industry Practice</w:t>
      </w:r>
      <w:r>
        <w:rPr>
          <w:rFonts w:ascii="Arial" w:hAnsi="Arial" w:cs="Arial"/>
        </w:rPr>
        <w:t xml:space="preserve"> using </w:t>
      </w:r>
      <w:r w:rsidR="00E7226D">
        <w:rPr>
          <w:rFonts w:ascii="Arial" w:hAnsi="Arial" w:cs="Arial"/>
        </w:rPr>
        <w:t xml:space="preserve">their </w:t>
      </w:r>
      <w:r>
        <w:rPr>
          <w:rFonts w:ascii="Arial" w:hAnsi="Arial" w:cs="Arial"/>
        </w:rPr>
        <w:t xml:space="preserve">skill, </w:t>
      </w:r>
      <w:proofErr w:type="gramStart"/>
      <w:r>
        <w:rPr>
          <w:rFonts w:ascii="Arial" w:hAnsi="Arial" w:cs="Arial"/>
        </w:rPr>
        <w:t>experience</w:t>
      </w:r>
      <w:proofErr w:type="gramEnd"/>
      <w:r>
        <w:rPr>
          <w:rFonts w:ascii="Arial" w:hAnsi="Arial" w:cs="Arial"/>
        </w:rPr>
        <w:t xml:space="preserve"> and knowledge and with rega</w:t>
      </w:r>
      <w:r w:rsidR="00136B13">
        <w:rPr>
          <w:rFonts w:ascii="Arial" w:hAnsi="Arial" w:cs="Arial"/>
        </w:rPr>
        <w:t>rd to such other matters as the</w:t>
      </w:r>
      <w:r>
        <w:rPr>
          <w:rFonts w:ascii="Arial" w:hAnsi="Arial" w:cs="Arial"/>
        </w:rPr>
        <w:t xml:space="preserve"> </w:t>
      </w:r>
      <w:r>
        <w:rPr>
          <w:rFonts w:ascii="Arial" w:hAnsi="Arial" w:cs="Arial"/>
          <w:b/>
          <w:bCs/>
        </w:rPr>
        <w:t>Independent Engineer</w:t>
      </w:r>
      <w:r>
        <w:rPr>
          <w:rFonts w:ascii="Arial" w:hAnsi="Arial" w:cs="Arial"/>
        </w:rPr>
        <w:t xml:space="preserve"> in </w:t>
      </w:r>
      <w:r w:rsidR="00E7226D">
        <w:rPr>
          <w:rFonts w:ascii="Arial" w:hAnsi="Arial" w:cs="Arial"/>
        </w:rPr>
        <w:t xml:space="preserve">their </w:t>
      </w:r>
      <w:r>
        <w:rPr>
          <w:rFonts w:ascii="Arial" w:hAnsi="Arial" w:cs="Arial"/>
        </w:rPr>
        <w:t xml:space="preserve">sole discretion considers appropriate.  All references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be made in writing by either party with notice to the other being given contemporaneously as soon as reasonably practicable and in any event within 14 days of the occurrence of the dispute to be referred to the </w:t>
      </w:r>
      <w:r>
        <w:rPr>
          <w:rFonts w:ascii="Arial" w:hAnsi="Arial" w:cs="Arial"/>
          <w:b/>
          <w:bCs/>
        </w:rPr>
        <w:t>Independent Engineer</w:t>
      </w:r>
      <w:r>
        <w:rPr>
          <w:rFonts w:ascii="Arial" w:hAnsi="Arial" w:cs="Arial"/>
        </w:rPr>
        <w:t xml:space="preserve">.  The parties shall promptly supply the </w:t>
      </w:r>
      <w:r>
        <w:rPr>
          <w:rFonts w:ascii="Arial" w:hAnsi="Arial" w:cs="Arial"/>
          <w:b/>
          <w:bCs/>
        </w:rPr>
        <w:t>Independent Engineer</w:t>
      </w:r>
      <w:r>
        <w:rPr>
          <w:rFonts w:ascii="Arial" w:hAnsi="Arial" w:cs="Arial"/>
        </w:rPr>
        <w:t xml:space="preserve"> with such documents and information as </w:t>
      </w:r>
      <w:r w:rsidR="00E7226D">
        <w:rPr>
          <w:rFonts w:ascii="Arial" w:hAnsi="Arial" w:cs="Arial"/>
        </w:rPr>
        <w:t xml:space="preserve">they </w:t>
      </w:r>
      <w:r>
        <w:rPr>
          <w:rFonts w:ascii="Arial" w:hAnsi="Arial" w:cs="Arial"/>
        </w:rPr>
        <w:t xml:space="preserve">may request when considering such question.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use </w:t>
      </w:r>
      <w:r w:rsidR="00E7226D">
        <w:rPr>
          <w:rFonts w:ascii="Arial" w:hAnsi="Arial" w:cs="Arial"/>
        </w:rPr>
        <w:t xml:space="preserve">their </w:t>
      </w:r>
      <w:r>
        <w:rPr>
          <w:rFonts w:ascii="Arial" w:hAnsi="Arial" w:cs="Arial"/>
        </w:rPr>
        <w:t xml:space="preserve">best endeavours to give </w:t>
      </w:r>
      <w:r w:rsidR="00E7226D">
        <w:rPr>
          <w:rFonts w:ascii="Arial" w:hAnsi="Arial" w:cs="Arial"/>
        </w:rPr>
        <w:t xml:space="preserve">their </w:t>
      </w:r>
      <w:r>
        <w:rPr>
          <w:rFonts w:ascii="Arial" w:hAnsi="Arial" w:cs="Arial"/>
        </w:rPr>
        <w:t xml:space="preserve">decision upon the question before </w:t>
      </w:r>
      <w:r w:rsidR="00E7226D">
        <w:rPr>
          <w:rFonts w:ascii="Arial" w:hAnsi="Arial" w:cs="Arial"/>
        </w:rPr>
        <w:t xml:space="preserve">them </w:t>
      </w:r>
      <w:r>
        <w:rPr>
          <w:rFonts w:ascii="Arial" w:hAnsi="Arial" w:cs="Arial"/>
        </w:rPr>
        <w:t>as soon as possible following its referral to</w:t>
      </w:r>
      <w:r w:rsidR="00E7226D">
        <w:rPr>
          <w:rFonts w:ascii="Arial" w:hAnsi="Arial" w:cs="Arial"/>
        </w:rPr>
        <w:t xml:space="preserve"> them</w:t>
      </w:r>
      <w:r>
        <w:rPr>
          <w:rFonts w:ascii="Arial" w:hAnsi="Arial" w:cs="Arial"/>
        </w:rPr>
        <w:t xml:space="preserve">.  The parties shall share equally the fees and expenses of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The parties expressly acknowledge that submission of disputes for resolution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does not preclude subsequent submission of disputes for resolution by arbitration as provided for in the </w:t>
      </w:r>
      <w:r>
        <w:rPr>
          <w:rFonts w:ascii="Arial" w:hAnsi="Arial" w:cs="Arial"/>
          <w:b/>
          <w:bCs/>
        </w:rPr>
        <w:t>Dispute Resolution Procedure</w:t>
      </w:r>
      <w:r>
        <w:rPr>
          <w:rFonts w:ascii="Arial" w:hAnsi="Arial" w:cs="Arial"/>
        </w:rPr>
        <w:t xml:space="preserve">.  Pending any such submission the parties shall treat the </w:t>
      </w:r>
      <w:r>
        <w:rPr>
          <w:rFonts w:ascii="Arial" w:hAnsi="Arial" w:cs="Arial"/>
          <w:b/>
          <w:bCs/>
        </w:rPr>
        <w:t>Independent</w:t>
      </w:r>
      <w:r>
        <w:rPr>
          <w:rFonts w:ascii="Arial" w:hAnsi="Arial" w:cs="Arial"/>
        </w:rPr>
        <w:t xml:space="preserve"> </w:t>
      </w:r>
      <w:r>
        <w:rPr>
          <w:rFonts w:ascii="Arial" w:hAnsi="Arial" w:cs="Arial"/>
          <w:b/>
          <w:bCs/>
        </w:rPr>
        <w:t>Engineer’s</w:t>
      </w:r>
      <w:r>
        <w:rPr>
          <w:rFonts w:ascii="Arial" w:hAnsi="Arial" w:cs="Arial"/>
        </w:rPr>
        <w:t xml:space="preserve"> decision as final and binding.</w:t>
      </w:r>
    </w:p>
    <w:p w14:paraId="13D44EF5" w14:textId="77777777" w:rsidR="00D846C8" w:rsidRDefault="00D846C8" w:rsidP="00D846C8">
      <w:pPr>
        <w:pStyle w:val="clauseindent"/>
        <w:widowControl/>
        <w:ind w:left="0"/>
        <w:jc w:val="both"/>
        <w:rPr>
          <w:rFonts w:ascii="Arial" w:hAnsi="Arial" w:cs="Arial"/>
          <w:b/>
          <w:bCs/>
        </w:rPr>
      </w:pPr>
      <w:bookmarkStart w:id="188" w:name="_DV_M166"/>
      <w:bookmarkEnd w:id="188"/>
      <w:r>
        <w:rPr>
          <w:rFonts w:ascii="Arial" w:hAnsi="Arial" w:cs="Arial"/>
          <w:b/>
          <w:bCs/>
        </w:rPr>
        <w:t>7</w:t>
      </w:r>
      <w:r>
        <w:rPr>
          <w:rFonts w:ascii="Arial" w:hAnsi="Arial" w:cs="Arial"/>
        </w:rPr>
        <w:t>.</w:t>
      </w:r>
      <w:r>
        <w:rPr>
          <w:rFonts w:ascii="Arial" w:hAnsi="Arial" w:cs="Arial"/>
          <w:b/>
          <w:bCs/>
        </w:rPr>
        <w:tab/>
        <w:t>BECOMING OPERATIONAL</w:t>
      </w:r>
    </w:p>
    <w:p w14:paraId="52E5D42F" w14:textId="77777777" w:rsidR="00D846C8" w:rsidRDefault="00D846C8" w:rsidP="00D846C8">
      <w:pPr>
        <w:pStyle w:val="clauseindent"/>
        <w:widowControl/>
        <w:ind w:left="720" w:hanging="720"/>
        <w:jc w:val="both"/>
        <w:rPr>
          <w:rFonts w:ascii="Arial" w:hAnsi="Arial" w:cs="Arial"/>
        </w:rPr>
      </w:pPr>
      <w:bookmarkStart w:id="189" w:name="_DV_M167"/>
      <w:bookmarkEnd w:id="189"/>
      <w:r>
        <w:rPr>
          <w:rFonts w:ascii="Arial" w:hAnsi="Arial" w:cs="Arial"/>
        </w:rPr>
        <w:t>7.1</w:t>
      </w:r>
      <w:r>
        <w:rPr>
          <w:rFonts w:ascii="Arial" w:hAnsi="Arial" w:cs="Arial"/>
          <w:b/>
          <w:bCs/>
        </w:rPr>
        <w:tab/>
        <w:t>The Company</w:t>
      </w:r>
      <w:r>
        <w:rPr>
          <w:rFonts w:ascii="Arial" w:hAnsi="Arial" w:cs="Arial"/>
        </w:rPr>
        <w:t xml:space="preserve"> shall connect and </w:t>
      </w:r>
      <w:r>
        <w:rPr>
          <w:rFonts w:ascii="Arial" w:hAnsi="Arial" w:cs="Arial"/>
          <w:b/>
          <w:bCs/>
        </w:rPr>
        <w:t>Energise</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at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w:t>
      </w:r>
      <w:bookmarkStart w:id="190" w:name="_DV_M168"/>
      <w:bookmarkStart w:id="191" w:name="_DV_C105"/>
      <w:bookmarkEnd w:id="190"/>
      <w:r w:rsidRPr="00BF06A8">
        <w:rPr>
          <w:rStyle w:val="DeltaViewInsertion"/>
          <w:rFonts w:ascii="Arial" w:hAnsi="Arial" w:cs="Arial"/>
          <w:color w:val="auto"/>
          <w:u w:val="none"/>
        </w:rPr>
        <w:t>[</w:t>
      </w:r>
      <w:r>
        <w:rPr>
          <w:rStyle w:val="DeltaViewInsertion"/>
          <w:rFonts w:ascii="Arial" w:hAnsi="Arial" w:cs="Arial"/>
          <w:color w:val="auto"/>
          <w:u w:val="none"/>
        </w:rPr>
        <w:t xml:space="preserve">and </w:t>
      </w:r>
      <w:r w:rsidRPr="00BF06A8">
        <w:rPr>
          <w:rStyle w:val="DeltaViewInsertion"/>
          <w:rFonts w:ascii="Arial" w:hAnsi="Arial" w:cs="Arial"/>
          <w:color w:val="auto"/>
          <w:u w:val="none"/>
        </w:rPr>
        <w:t>the</w:t>
      </w:r>
      <w:r w:rsidRPr="00BF06A8">
        <w:rPr>
          <w:rStyle w:val="DeltaViewInsertion"/>
          <w:rFonts w:ascii="Arial" w:hAnsi="Arial" w:cs="Arial"/>
          <w:b/>
          <w:bCs/>
          <w:color w:val="auto"/>
          <w:u w:val="none"/>
        </w:rPr>
        <w:t xml:space="preserve"> OTSUA </w:t>
      </w:r>
      <w:r w:rsidRPr="00BF06A8">
        <w:rPr>
          <w:rStyle w:val="DeltaViewInsertion"/>
          <w:rFonts w:ascii="Arial" w:hAnsi="Arial" w:cs="Arial"/>
          <w:color w:val="auto"/>
          <w:u w:val="none"/>
        </w:rPr>
        <w:t xml:space="preserve">at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w:t>
      </w:r>
      <w:bookmarkEnd w:id="191"/>
      <w:r>
        <w:rPr>
          <w:rStyle w:val="DeltaViewInsertion"/>
          <w:rFonts w:ascii="Arial" w:hAnsi="Arial" w:cs="Arial"/>
          <w:color w:val="auto"/>
          <w:u w:val="none"/>
        </w:rPr>
        <w:t xml:space="preserve"> </w:t>
      </w:r>
      <w:r>
        <w:rPr>
          <w:rFonts w:ascii="Arial" w:hAnsi="Arial" w:cs="Arial"/>
        </w:rPr>
        <w:t xml:space="preserve">during the course of and in accordance with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and </w:t>
      </w:r>
      <w:r>
        <w:rPr>
          <w:rFonts w:ascii="Arial" w:hAnsi="Arial" w:cs="Arial"/>
        </w:rPr>
        <w:lastRenderedPageBreak/>
        <w:t xml:space="preserve">thereafter upon compliance by the </w:t>
      </w:r>
      <w:r>
        <w:rPr>
          <w:rFonts w:ascii="Arial" w:hAnsi="Arial" w:cs="Arial"/>
          <w:b/>
          <w:bCs/>
        </w:rPr>
        <w:t>User</w:t>
      </w:r>
      <w:r>
        <w:rPr>
          <w:rFonts w:ascii="Arial" w:hAnsi="Arial" w:cs="Arial"/>
        </w:rPr>
        <w:t xml:space="preserve"> with the provisions of Clause 5 and provided (1)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excluding the </w:t>
      </w:r>
      <w:r>
        <w:rPr>
          <w:rFonts w:ascii="Arial" w:hAnsi="Arial" w:cs="Arial"/>
          <w:b/>
          <w:bCs/>
        </w:rPr>
        <w:t>Wider Transmission Reinforcement Works</w:t>
      </w:r>
      <w:r>
        <w:rPr>
          <w:rFonts w:ascii="Arial" w:hAnsi="Arial" w:cs="Arial"/>
        </w:rPr>
        <w:t xml:space="preserve"> and </w:t>
      </w:r>
      <w:r>
        <w:rPr>
          <w:rFonts w:ascii="Arial" w:hAnsi="Arial" w:cs="Arial"/>
          <w:b/>
          <w:bCs/>
        </w:rPr>
        <w:t>Seven Year Statement Works</w:t>
      </w:r>
      <w:r>
        <w:rPr>
          <w:rFonts w:ascii="Arial" w:hAnsi="Arial" w:cs="Arial"/>
        </w:rPr>
        <w:t xml:space="preserve"> </w:t>
      </w:r>
      <w:bookmarkStart w:id="192" w:name="_DV_M169"/>
      <w:bookmarkStart w:id="193" w:name="_DV_C106"/>
      <w:bookmarkEnd w:id="192"/>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w:t>
      </w:r>
      <w:bookmarkEnd w:id="193"/>
      <w:r>
        <w:rPr>
          <w:rFonts w:ascii="Arial" w:hAnsi="Arial" w:cs="Arial"/>
        </w:rPr>
        <w:t xml:space="preserve">shall be </w:t>
      </w:r>
      <w:r>
        <w:rPr>
          <w:rFonts w:ascii="Arial" w:hAnsi="Arial" w:cs="Arial"/>
          <w:b/>
          <w:bCs/>
        </w:rPr>
        <w:t>Commissioned</w:t>
      </w:r>
      <w:r>
        <w:rPr>
          <w:rFonts w:ascii="Arial" w:hAnsi="Arial" w:cs="Arial"/>
        </w:rPr>
        <w:t xml:space="preserve"> and (2) the </w:t>
      </w:r>
      <w:r>
        <w:rPr>
          <w:rFonts w:ascii="Arial" w:hAnsi="Arial" w:cs="Arial"/>
          <w:b/>
          <w:bCs/>
        </w:rPr>
        <w:t>Seven</w:t>
      </w:r>
      <w:r>
        <w:rPr>
          <w:rFonts w:ascii="Arial" w:hAnsi="Arial" w:cs="Arial"/>
        </w:rPr>
        <w:t xml:space="preserve"> </w:t>
      </w:r>
      <w:r>
        <w:rPr>
          <w:rFonts w:ascii="Arial" w:hAnsi="Arial" w:cs="Arial"/>
          <w:b/>
          <w:bCs/>
        </w:rPr>
        <w:t>Year</w:t>
      </w:r>
      <w:r>
        <w:rPr>
          <w:rFonts w:ascii="Arial" w:hAnsi="Arial" w:cs="Arial"/>
        </w:rPr>
        <w:t xml:space="preserve"> </w:t>
      </w:r>
      <w:r>
        <w:rPr>
          <w:rFonts w:ascii="Arial" w:hAnsi="Arial" w:cs="Arial"/>
          <w:b/>
          <w:bCs/>
        </w:rPr>
        <w:t>Statement</w:t>
      </w:r>
      <w:r>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Third Party Works</w:t>
      </w:r>
      <w:r>
        <w:rPr>
          <w:rFonts w:ascii="Arial" w:hAnsi="Arial" w:cs="Arial"/>
        </w:rPr>
        <w:t xml:space="preserve"> shall be completed.</w:t>
      </w:r>
      <w:r>
        <w:rPr>
          <w:rFonts w:ascii="Arial" w:hAnsi="Arial" w:cs="Arial"/>
          <w:b/>
          <w:bCs/>
        </w:rPr>
        <w:t xml:space="preserve"> </w:t>
      </w:r>
      <w:bookmarkStart w:id="194" w:name="_DV_M170"/>
      <w:bookmarkEnd w:id="194"/>
      <w:r>
        <w:rPr>
          <w:rFonts w:ascii="Arial" w:hAnsi="Arial" w:cs="Arial"/>
          <w:b/>
          <w:bCs/>
        </w:rPr>
        <w:t>The Company</w:t>
      </w:r>
      <w:r>
        <w:rPr>
          <w:rFonts w:ascii="Arial" w:hAnsi="Arial" w:cs="Arial"/>
        </w:rPr>
        <w:t xml:space="preserve"> shall forthwith notify the </w:t>
      </w:r>
      <w:r>
        <w:rPr>
          <w:rFonts w:ascii="Arial" w:hAnsi="Arial" w:cs="Arial"/>
          <w:b/>
          <w:bCs/>
        </w:rPr>
        <w:t>User</w:t>
      </w:r>
      <w:r>
        <w:rPr>
          <w:rFonts w:ascii="Arial" w:hAnsi="Arial" w:cs="Arial"/>
        </w:rPr>
        <w:t xml:space="preserve"> in writing that the </w:t>
      </w:r>
      <w:r>
        <w:rPr>
          <w:rFonts w:ascii="Arial" w:hAnsi="Arial" w:cs="Arial"/>
          <w:b/>
          <w:bCs/>
        </w:rPr>
        <w:t>Connection Site</w:t>
      </w:r>
      <w:r>
        <w:rPr>
          <w:rFonts w:ascii="Arial" w:hAnsi="Arial" w:cs="Arial"/>
        </w:rPr>
        <w:t xml:space="preserve"> </w:t>
      </w:r>
      <w:r w:rsidR="00FE5EF7">
        <w:rPr>
          <w:rFonts w:ascii="Arial" w:hAnsi="Arial" w:cs="Arial"/>
        </w:rPr>
        <w:t>[</w:t>
      </w:r>
      <w:r w:rsidR="00FE5EF7" w:rsidRPr="00FE5EF7">
        <w:rPr>
          <w:rFonts w:ascii="Arial" w:hAnsi="Arial" w:cs="Arial"/>
          <w:b/>
        </w:rPr>
        <w:t>Transmission Interface Site</w:t>
      </w:r>
      <w:r w:rsidR="00FE5EF7">
        <w:rPr>
          <w:rStyle w:val="FootnoteReference"/>
        </w:rPr>
        <w:footnoteReference w:id="18"/>
      </w:r>
      <w:r w:rsidR="00FE5EF7">
        <w:rPr>
          <w:rFonts w:ascii="Arial" w:hAnsi="Arial" w:cs="Arial"/>
        </w:rPr>
        <w:t xml:space="preserve">] </w:t>
      </w:r>
      <w:r>
        <w:rPr>
          <w:rFonts w:ascii="Arial" w:hAnsi="Arial" w:cs="Arial"/>
        </w:rPr>
        <w:t xml:space="preserve">shall become </w:t>
      </w:r>
      <w:r>
        <w:rPr>
          <w:rFonts w:ascii="Arial" w:hAnsi="Arial" w:cs="Arial"/>
          <w:b/>
          <w:bCs/>
        </w:rPr>
        <w:t>Operational</w:t>
      </w:r>
      <w:r>
        <w:rPr>
          <w:rFonts w:ascii="Arial" w:hAnsi="Arial" w:cs="Arial"/>
        </w:rPr>
        <w:t>.</w:t>
      </w:r>
    </w:p>
    <w:p w14:paraId="5609FE57" w14:textId="77777777" w:rsidR="00D846C8" w:rsidRDefault="00D846C8" w:rsidP="00D846C8">
      <w:pPr>
        <w:pStyle w:val="clauseindent"/>
        <w:widowControl/>
        <w:ind w:left="720" w:hanging="720"/>
        <w:jc w:val="both"/>
        <w:rPr>
          <w:rFonts w:ascii="Arial" w:hAnsi="Arial" w:cs="Arial"/>
        </w:rPr>
      </w:pPr>
      <w:bookmarkStart w:id="195" w:name="_DV_M171"/>
      <w:bookmarkEnd w:id="195"/>
      <w:r>
        <w:rPr>
          <w:rFonts w:ascii="Arial" w:hAnsi="Arial" w:cs="Arial"/>
        </w:rPr>
        <w:t>[7.2</w:t>
      </w:r>
      <w:r>
        <w:rPr>
          <w:rFonts w:ascii="Arial" w:hAnsi="Arial" w:cs="Arial"/>
        </w:rPr>
        <w:tab/>
        <w:t xml:space="preserve">If, on completion of the </w:t>
      </w:r>
      <w:r>
        <w:rPr>
          <w:rFonts w:ascii="Arial" w:hAnsi="Arial" w:cs="Arial"/>
          <w:b/>
          <w:bCs/>
        </w:rPr>
        <w:t>User's Works</w:t>
      </w:r>
      <w:r>
        <w:rPr>
          <w:rFonts w:ascii="Arial" w:hAnsi="Arial" w:cs="Arial"/>
        </w:rPr>
        <w:t xml:space="preserve"> in accordance with the terms of this </w:t>
      </w:r>
      <w:r>
        <w:rPr>
          <w:rFonts w:ascii="Arial" w:hAnsi="Arial" w:cs="Arial"/>
          <w:b/>
          <w:bCs/>
        </w:rPr>
        <w:t>Construction Agreement</w:t>
      </w:r>
      <w:r>
        <w:rPr>
          <w:rFonts w:ascii="Arial" w:hAnsi="Arial" w:cs="Arial"/>
        </w:rPr>
        <w:t xml:space="preserve"> the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is less than [</w:t>
      </w:r>
      <w:r>
        <w:rPr>
          <w:rFonts w:ascii="Arial" w:hAnsi="Arial" w:cs="Arial"/>
        </w:rPr>
        <w:tab/>
        <w:t xml:space="preserve">]MW, </w:t>
      </w:r>
      <w:r>
        <w:rPr>
          <w:rFonts w:ascii="Arial" w:hAnsi="Arial" w:cs="Arial"/>
          <w:b/>
          <w:bCs/>
        </w:rPr>
        <w:t>The Company</w:t>
      </w:r>
      <w:r>
        <w:rPr>
          <w:rFonts w:ascii="Arial" w:hAnsi="Arial" w:cs="Arial"/>
        </w:rPr>
        <w:t xml:space="preserve"> shall automatically have the right to amend Clause 7 and Appendix C to the </w:t>
      </w:r>
      <w:r>
        <w:rPr>
          <w:rFonts w:ascii="Arial" w:hAnsi="Arial" w:cs="Arial"/>
          <w:b/>
          <w:bCs/>
        </w:rPr>
        <w:t>Bilateral Connection Agreement</w:t>
      </w:r>
      <w:r>
        <w:rPr>
          <w:rFonts w:ascii="Arial" w:hAnsi="Arial" w:cs="Arial"/>
        </w:rPr>
        <w:t xml:space="preserve"> to reflect the actual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w:t>
      </w:r>
    </w:p>
    <w:p w14:paraId="586F45B1" w14:textId="77777777" w:rsidR="00D846C8" w:rsidRDefault="00D846C8" w:rsidP="00D846C8">
      <w:pPr>
        <w:widowControl/>
        <w:rPr>
          <w:b/>
          <w:bCs/>
          <w:i/>
          <w:iCs/>
        </w:rPr>
      </w:pPr>
      <w:bookmarkStart w:id="196" w:name="_DV_M172"/>
      <w:bookmarkEnd w:id="196"/>
      <w:r>
        <w:rPr>
          <w:b/>
          <w:bCs/>
          <w:i/>
          <w:iCs/>
        </w:rPr>
        <w:t>Users in the capacity of a Directly Connected Power Station or Embedded Power Station (other than those who are a BELLA) insert the following.</w:t>
      </w:r>
    </w:p>
    <w:p w14:paraId="3FD17B55" w14:textId="77777777" w:rsidR="00D846C8" w:rsidRDefault="00D846C8" w:rsidP="00D846C8">
      <w:pPr>
        <w:widowControl/>
      </w:pPr>
    </w:p>
    <w:p w14:paraId="62753229" w14:textId="77777777" w:rsidR="00D846C8" w:rsidRDefault="00D846C8" w:rsidP="00D846C8">
      <w:pPr>
        <w:pStyle w:val="clauseindent"/>
        <w:widowControl/>
        <w:spacing w:line="360" w:lineRule="auto"/>
        <w:ind w:left="0"/>
        <w:jc w:val="both"/>
        <w:rPr>
          <w:rFonts w:ascii="Arial" w:hAnsi="Arial" w:cs="Arial"/>
        </w:rPr>
      </w:pPr>
      <w:bookmarkStart w:id="197" w:name="_DV_M173"/>
      <w:bookmarkEnd w:id="197"/>
      <w:r>
        <w:rPr>
          <w:rFonts w:ascii="Arial" w:hAnsi="Arial" w:cs="Arial"/>
        </w:rPr>
        <w:t>7.3</w:t>
      </w:r>
      <w:r>
        <w:rPr>
          <w:rFonts w:ascii="Arial" w:hAnsi="Arial" w:cs="Arial"/>
        </w:rPr>
        <w:tab/>
      </w:r>
      <w:r>
        <w:rPr>
          <w:rFonts w:ascii="Arial" w:hAnsi="Arial" w:cs="Arial"/>
          <w:b/>
          <w:bCs/>
        </w:rPr>
        <w:t>Transmission Entry Capacity</w:t>
      </w:r>
      <w:r>
        <w:rPr>
          <w:rFonts w:ascii="Arial" w:hAnsi="Arial" w:cs="Arial"/>
          <w:i/>
          <w:iCs/>
        </w:rPr>
        <w:t xml:space="preserve"> </w:t>
      </w:r>
      <w:r>
        <w:rPr>
          <w:rFonts w:ascii="Arial" w:hAnsi="Arial" w:cs="Arial"/>
          <w:b/>
          <w:bCs/>
        </w:rPr>
        <w:t>Reduction</w:t>
      </w:r>
    </w:p>
    <w:p w14:paraId="45123745" w14:textId="77777777" w:rsidR="00D846C8" w:rsidRDefault="00D846C8" w:rsidP="00D846C8">
      <w:pPr>
        <w:pStyle w:val="clauseindent"/>
        <w:widowControl/>
        <w:ind w:left="1440" w:hanging="720"/>
        <w:jc w:val="both"/>
        <w:rPr>
          <w:rFonts w:ascii="Arial" w:hAnsi="Arial" w:cs="Arial"/>
          <w:b/>
          <w:bCs/>
          <w:i/>
          <w:iCs/>
        </w:rPr>
      </w:pPr>
      <w:bookmarkStart w:id="198" w:name="_DV_M174"/>
      <w:bookmarkEnd w:id="198"/>
      <w:r>
        <w:rPr>
          <w:rFonts w:ascii="Arial" w:hAnsi="Arial" w:cs="Arial"/>
        </w:rPr>
        <w:t>7.3.1</w:t>
      </w:r>
      <w:r>
        <w:rPr>
          <w:rFonts w:ascii="Arial" w:hAnsi="Arial" w:cs="Arial"/>
        </w:rPr>
        <w:tab/>
        <w:t xml:space="preserve">If, at any time prior to the </w:t>
      </w:r>
      <w:r>
        <w:rPr>
          <w:rFonts w:ascii="Arial" w:hAnsi="Arial" w:cs="Arial"/>
          <w:b/>
          <w:bCs/>
        </w:rPr>
        <w:t>Completion Date</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 </w:t>
      </w:r>
      <w:r>
        <w:rPr>
          <w:rFonts w:ascii="Arial" w:hAnsi="Arial" w:cs="Arial"/>
        </w:rPr>
        <w:t xml:space="preserve">reasonably believes from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the reports provided by the </w:t>
      </w:r>
      <w:r>
        <w:rPr>
          <w:rFonts w:ascii="Arial" w:hAnsi="Arial" w:cs="Arial"/>
          <w:b/>
          <w:bCs/>
        </w:rPr>
        <w:t xml:space="preserve">User </w:t>
      </w:r>
      <w:r>
        <w:rPr>
          <w:rFonts w:ascii="Arial" w:hAnsi="Arial" w:cs="Arial"/>
        </w:rPr>
        <w:t>pursuant to Clause 2.8. and Clause 5 of this</w:t>
      </w:r>
      <w:r>
        <w:rPr>
          <w:rFonts w:ascii="Arial" w:hAnsi="Arial" w:cs="Arial"/>
          <w:b/>
          <w:bCs/>
        </w:rPr>
        <w:t xml:space="preserve"> Construction Agreement</w:t>
      </w:r>
      <w:r>
        <w:rPr>
          <w:rFonts w:ascii="Arial" w:hAnsi="Arial" w:cs="Arial"/>
        </w:rPr>
        <w:t>,</w:t>
      </w:r>
      <w:r>
        <w:rPr>
          <w:rFonts w:ascii="Arial" w:hAnsi="Arial" w:cs="Arial"/>
          <w:b/>
          <w:bCs/>
        </w:rPr>
        <w:t xml:space="preserve"> </w:t>
      </w:r>
      <w:r>
        <w:rPr>
          <w:rFonts w:ascii="Arial" w:hAnsi="Arial" w:cs="Arial"/>
        </w:rPr>
        <w:t>the commissioning process</w:t>
      </w:r>
      <w:r>
        <w:rPr>
          <w:rFonts w:ascii="Arial" w:hAnsi="Arial" w:cs="Arial"/>
          <w:b/>
          <w:bCs/>
        </w:rPr>
        <w:t xml:space="preserve"> </w:t>
      </w:r>
      <w:r>
        <w:rPr>
          <w:rFonts w:ascii="Arial" w:hAnsi="Arial" w:cs="Arial"/>
        </w:rPr>
        <w:t xml:space="preserve">under the </w:t>
      </w:r>
      <w:r>
        <w:rPr>
          <w:rFonts w:ascii="Arial" w:hAnsi="Arial" w:cs="Arial"/>
          <w:b/>
          <w:bCs/>
        </w:rPr>
        <w:t>Construction Agreement</w:t>
      </w:r>
      <w:r>
        <w:rPr>
          <w:rFonts w:ascii="Arial" w:hAnsi="Arial" w:cs="Arial"/>
        </w:rPr>
        <w:t xml:space="preserve"> or otherwise that the</w:t>
      </w:r>
      <w:r>
        <w:rPr>
          <w:rFonts w:ascii="Arial" w:hAnsi="Arial" w:cs="Arial"/>
          <w:b/>
          <w:bCs/>
        </w:rPr>
        <w:t xml:space="preserve"> User’s Equipment </w:t>
      </w:r>
      <w:r>
        <w:rPr>
          <w:rFonts w:ascii="Arial" w:hAnsi="Arial" w:cs="Arial"/>
        </w:rPr>
        <w:t xml:space="preserve">will be such that it will not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 The Company</w:t>
      </w:r>
      <w:r>
        <w:rPr>
          <w:rFonts w:ascii="Arial" w:hAnsi="Arial" w:cs="Arial"/>
        </w:rPr>
        <w:t xml:space="preserve"> shall advise the </w:t>
      </w:r>
      <w:r>
        <w:rPr>
          <w:rFonts w:ascii="Arial" w:hAnsi="Arial" w:cs="Arial"/>
          <w:b/>
          <w:bCs/>
        </w:rPr>
        <w:t>User</w:t>
      </w:r>
      <w:r>
        <w:rPr>
          <w:rFonts w:ascii="Arial" w:hAnsi="Arial" w:cs="Arial"/>
        </w:rPr>
        <w:t xml:space="preserve"> accordingly in writing setting out its reasons for this belief, the source of the information giving rise to the concern and seeking clarification from the </w:t>
      </w:r>
      <w:r>
        <w:rPr>
          <w:rFonts w:ascii="Arial" w:hAnsi="Arial" w:cs="Arial"/>
          <w:b/>
          <w:bCs/>
        </w:rPr>
        <w:t>User</w:t>
      </w:r>
      <w:r>
        <w:rPr>
          <w:rFonts w:ascii="Arial" w:hAnsi="Arial" w:cs="Arial"/>
        </w:rPr>
        <w:t>.</w:t>
      </w:r>
    </w:p>
    <w:p w14:paraId="66DF2CE1" w14:textId="77777777" w:rsidR="00D846C8" w:rsidRDefault="00D846C8" w:rsidP="00D846C8">
      <w:pPr>
        <w:pStyle w:val="clauseindent"/>
        <w:widowControl/>
        <w:ind w:left="1440" w:hanging="720"/>
        <w:jc w:val="both"/>
        <w:rPr>
          <w:rFonts w:ascii="Arial" w:hAnsi="Arial" w:cs="Arial"/>
          <w:b/>
          <w:bCs/>
          <w:i/>
          <w:iCs/>
        </w:rPr>
      </w:pPr>
      <w:bookmarkStart w:id="199" w:name="_DV_M175"/>
      <w:bookmarkEnd w:id="199"/>
      <w:r>
        <w:rPr>
          <w:rFonts w:ascii="Arial" w:hAnsi="Arial" w:cs="Arial"/>
        </w:rPr>
        <w:t>7.3.2</w:t>
      </w:r>
      <w:r>
        <w:rPr>
          <w:rFonts w:ascii="Arial" w:hAnsi="Arial" w:cs="Arial"/>
        </w:rPr>
        <w:tab/>
        <w:t xml:space="preserve">The </w:t>
      </w:r>
      <w:r>
        <w:rPr>
          <w:rFonts w:ascii="Arial" w:hAnsi="Arial" w:cs="Arial"/>
          <w:b/>
          <w:bCs/>
        </w:rPr>
        <w:t>User</w:t>
      </w:r>
      <w:r>
        <w:rPr>
          <w:rFonts w:ascii="Arial" w:hAnsi="Arial" w:cs="Arial"/>
        </w:rPr>
        <w:t xml:space="preserve"> shall respond to </w:t>
      </w:r>
      <w:r>
        <w:rPr>
          <w:rFonts w:ascii="Arial" w:hAnsi="Arial" w:cs="Arial"/>
          <w:b/>
          <w:bCs/>
        </w:rPr>
        <w:t>The Company</w:t>
      </w:r>
      <w:r>
        <w:rPr>
          <w:rFonts w:ascii="Arial" w:hAnsi="Arial" w:cs="Arial"/>
        </w:rPr>
        <w:t xml:space="preserve"> 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Preliminary Request</w:t>
      </w:r>
      <w:r>
        <w:rPr>
          <w:rFonts w:ascii="Arial" w:hAnsi="Arial" w:cs="Arial"/>
        </w:rPr>
        <w:t xml:space="preserve"> providing such information or data as is necessary to satisfy </w:t>
      </w:r>
      <w:r>
        <w:rPr>
          <w:rFonts w:ascii="Arial" w:hAnsi="Arial" w:cs="Arial"/>
          <w:b/>
          <w:bCs/>
        </w:rPr>
        <w:t>The Company’s</w:t>
      </w:r>
      <w:r>
        <w:rPr>
          <w:rFonts w:ascii="Arial" w:hAnsi="Arial" w:cs="Arial"/>
        </w:rPr>
        <w:t xml:space="preserve"> concerns set out in the </w:t>
      </w:r>
      <w:r>
        <w:rPr>
          <w:rFonts w:ascii="Arial" w:hAnsi="Arial" w:cs="Arial"/>
          <w:b/>
          <w:bCs/>
        </w:rPr>
        <w:t>Preliminary Request</w:t>
      </w:r>
      <w:r>
        <w:rPr>
          <w:rFonts w:ascii="Arial" w:hAnsi="Arial" w:cs="Arial"/>
        </w:rPr>
        <w:t xml:space="preserve"> and making any amendments necessary to the report provided by the </w:t>
      </w:r>
      <w:r>
        <w:rPr>
          <w:rFonts w:ascii="Arial" w:hAnsi="Arial" w:cs="Arial"/>
          <w:b/>
          <w:bCs/>
        </w:rPr>
        <w:t>User</w:t>
      </w:r>
      <w:r>
        <w:rPr>
          <w:rFonts w:ascii="Arial" w:hAnsi="Arial" w:cs="Arial"/>
        </w:rPr>
        <w:t xml:space="preserve"> pursuant to Clause 2.8 and/or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to reflect this.</w:t>
      </w:r>
    </w:p>
    <w:p w14:paraId="1AC99346" w14:textId="77777777" w:rsidR="00D846C8" w:rsidRDefault="00D846C8" w:rsidP="00D846C8">
      <w:pPr>
        <w:pStyle w:val="clauseindent"/>
        <w:widowControl/>
        <w:ind w:left="1440" w:hanging="720"/>
        <w:jc w:val="both"/>
        <w:rPr>
          <w:rFonts w:ascii="Arial" w:hAnsi="Arial" w:cs="Arial"/>
          <w:b/>
          <w:bCs/>
          <w:i/>
          <w:iCs/>
        </w:rPr>
      </w:pPr>
      <w:bookmarkStart w:id="200" w:name="_DV_M176"/>
      <w:bookmarkEnd w:id="200"/>
      <w:r>
        <w:rPr>
          <w:rFonts w:ascii="Arial" w:hAnsi="Arial" w:cs="Arial"/>
        </w:rPr>
        <w:t>7.3.3</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7.3.2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i/>
          <w:iCs/>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4223AE9C" w14:textId="77777777" w:rsidR="00D846C8" w:rsidRDefault="00D846C8" w:rsidP="00D846C8">
      <w:pPr>
        <w:pStyle w:val="clauseindent"/>
        <w:widowControl/>
        <w:ind w:left="1440" w:hanging="720"/>
        <w:jc w:val="both"/>
        <w:rPr>
          <w:rFonts w:ascii="Arial" w:hAnsi="Arial" w:cs="Arial"/>
          <w:b/>
          <w:bCs/>
          <w:i/>
          <w:iCs/>
        </w:rPr>
      </w:pPr>
      <w:bookmarkStart w:id="201" w:name="_DV_M177"/>
      <w:bookmarkEnd w:id="201"/>
      <w:r>
        <w:rPr>
          <w:rFonts w:ascii="Arial" w:hAnsi="Arial" w:cs="Arial"/>
        </w:rPr>
        <w:t>7.3.4</w:t>
      </w:r>
      <w:r>
        <w:rPr>
          <w:rFonts w:ascii="Arial" w:hAnsi="Arial" w:cs="Arial"/>
        </w:rPr>
        <w:tab/>
        <w:t xml:space="preserve">In the event that the </w:t>
      </w:r>
      <w:r>
        <w:rPr>
          <w:rFonts w:ascii="Arial" w:hAnsi="Arial" w:cs="Arial"/>
          <w:b/>
          <w:bCs/>
        </w:rPr>
        <w:t xml:space="preserve">User </w:t>
      </w:r>
      <w:r>
        <w:rPr>
          <w:rFonts w:ascii="Arial" w:hAnsi="Arial" w:cs="Arial"/>
        </w:rPr>
        <w:t xml:space="preserve">does not respond to the </w:t>
      </w:r>
      <w:r>
        <w:rPr>
          <w:rFonts w:ascii="Arial" w:hAnsi="Arial" w:cs="Arial"/>
          <w:b/>
          <w:bCs/>
        </w:rPr>
        <w:t>Preliminary Request</w:t>
      </w:r>
      <w:r>
        <w:rPr>
          <w:rFonts w:ascii="Arial" w:hAnsi="Arial" w:cs="Arial"/>
        </w:rPr>
        <w:t xml:space="preserve"> or, notwithstanding the </w:t>
      </w:r>
      <w:r>
        <w:rPr>
          <w:rFonts w:ascii="Arial" w:hAnsi="Arial" w:cs="Arial"/>
          <w:b/>
          <w:bCs/>
        </w:rPr>
        <w:t>User’s</w:t>
      </w:r>
      <w:r>
        <w:rPr>
          <w:rFonts w:ascii="Arial" w:hAnsi="Arial" w:cs="Arial"/>
        </w:rPr>
        <w:t xml:space="preserve"> response,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will be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 xml:space="preserve">Transmission Entry </w:t>
      </w:r>
      <w:r>
        <w:rPr>
          <w:rFonts w:ascii="Arial" w:hAnsi="Arial" w:cs="Arial"/>
          <w:b/>
          <w:bCs/>
        </w:rPr>
        <w:lastRenderedPageBreak/>
        <w:t>Capacity</w:t>
      </w:r>
      <w:r>
        <w:rPr>
          <w:rFonts w:ascii="Arial" w:hAnsi="Arial" w:cs="Arial"/>
        </w:rPr>
        <w:t xml:space="preserve"> </w:t>
      </w:r>
      <w:r>
        <w:rPr>
          <w:rFonts w:ascii="Arial" w:hAnsi="Arial" w:cs="Arial"/>
          <w:b/>
          <w:bCs/>
        </w:rPr>
        <w:t>The Company</w:t>
      </w:r>
      <w:r>
        <w:rPr>
          <w:rFonts w:ascii="Arial" w:hAnsi="Arial" w:cs="Arial"/>
        </w:rPr>
        <w:t xml:space="preserve"> shall inform the </w:t>
      </w:r>
      <w:r>
        <w:rPr>
          <w:rFonts w:ascii="Arial" w:hAnsi="Arial" w:cs="Arial"/>
          <w:b/>
          <w:bCs/>
        </w:rPr>
        <w:t>User</w:t>
      </w:r>
      <w:r>
        <w:rPr>
          <w:rFonts w:ascii="Arial" w:hAnsi="Arial" w:cs="Arial"/>
        </w:rPr>
        <w:t xml:space="preserve"> in writing that it intends to amend Clause 7 and Appendix C to the </w:t>
      </w:r>
      <w:r>
        <w:rPr>
          <w:rFonts w:ascii="Arial" w:hAnsi="Arial" w:cs="Arial"/>
          <w:b/>
          <w:bCs/>
        </w:rPr>
        <w:t>Bilateral Connection Agreement</w:t>
      </w:r>
      <w:r>
        <w:rPr>
          <w:rFonts w:ascii="Arial" w:hAnsi="Arial" w:cs="Arial"/>
        </w:rPr>
        <w:t xml:space="preserve"> to reflect the </w:t>
      </w:r>
      <w:r>
        <w:rPr>
          <w:rFonts w:ascii="Arial" w:hAnsi="Arial" w:cs="Arial"/>
          <w:b/>
          <w:bCs/>
        </w:rPr>
        <w:t>Transmission Entry Capacity</w:t>
      </w:r>
      <w:r>
        <w:rPr>
          <w:rFonts w:ascii="Arial" w:hAnsi="Arial" w:cs="Arial"/>
        </w:rPr>
        <w:t xml:space="preserve"> that it reasonably believes to be the level of power that the </w:t>
      </w:r>
      <w:r>
        <w:rPr>
          <w:rFonts w:ascii="Arial" w:hAnsi="Arial" w:cs="Arial"/>
          <w:b/>
          <w:bCs/>
        </w:rPr>
        <w:t xml:space="preserve">User's Equipment </w:t>
      </w:r>
      <w:r>
        <w:rPr>
          <w:rFonts w:ascii="Arial" w:hAnsi="Arial" w:cs="Arial"/>
        </w:rPr>
        <w:t>will be capable of exporting .</w:t>
      </w:r>
    </w:p>
    <w:p w14:paraId="6DEE69C4" w14:textId="77777777" w:rsidR="00D846C8" w:rsidRDefault="00D846C8" w:rsidP="00D846C8">
      <w:pPr>
        <w:pStyle w:val="clauseindent"/>
        <w:widowControl/>
        <w:ind w:left="1440" w:hanging="720"/>
        <w:jc w:val="both"/>
        <w:rPr>
          <w:rFonts w:ascii="Arial" w:hAnsi="Arial" w:cs="Arial"/>
          <w:b/>
          <w:bCs/>
        </w:rPr>
      </w:pPr>
      <w:bookmarkStart w:id="202" w:name="_DV_M178"/>
      <w:bookmarkEnd w:id="202"/>
      <w:r>
        <w:rPr>
          <w:rFonts w:ascii="Arial" w:hAnsi="Arial" w:cs="Arial"/>
        </w:rPr>
        <w:t>7.3.5</w:t>
      </w:r>
      <w:r>
        <w:rPr>
          <w:rFonts w:ascii="Arial" w:hAnsi="Arial" w:cs="Arial"/>
        </w:rPr>
        <w:tab/>
        <w:t>The</w:t>
      </w:r>
      <w:r>
        <w:rPr>
          <w:rFonts w:ascii="Arial" w:hAnsi="Arial" w:cs="Arial"/>
          <w:b/>
          <w:bCs/>
        </w:rPr>
        <w:t xml:space="preserve"> User </w:t>
      </w:r>
      <w:r>
        <w:rPr>
          <w:rFonts w:ascii="Arial" w:hAnsi="Arial" w:cs="Arial"/>
        </w:rPr>
        <w:t>shall respond to the</w:t>
      </w:r>
      <w:r>
        <w:rPr>
          <w:rFonts w:ascii="Arial" w:hAnsi="Arial" w:cs="Arial"/>
          <w:b/>
          <w:bCs/>
        </w:rPr>
        <w:t xml:space="preserve"> Notice of Intent </w:t>
      </w:r>
      <w:r>
        <w:rPr>
          <w:rFonts w:ascii="Arial" w:hAnsi="Arial" w:cs="Arial"/>
        </w:rPr>
        <w:t xml:space="preserve">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Notice of Intent</w:t>
      </w:r>
      <w:r>
        <w:rPr>
          <w:rFonts w:ascii="Arial" w:hAnsi="Arial" w:cs="Arial"/>
        </w:rPr>
        <w:t xml:space="preserve"> explaining why it still reasonably believes that its </w:t>
      </w:r>
      <w:r>
        <w:rPr>
          <w:rFonts w:ascii="Arial" w:hAnsi="Arial" w:cs="Arial"/>
          <w:b/>
          <w:bCs/>
        </w:rPr>
        <w:t>User's Equipment</w:t>
      </w:r>
      <w:r>
        <w:rPr>
          <w:rFonts w:ascii="Arial" w:hAnsi="Arial" w:cs="Arial"/>
        </w:rPr>
        <w:t xml:space="preserve"> will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providing a reasonable explanation as to why this is not the case.</w:t>
      </w:r>
    </w:p>
    <w:p w14:paraId="6E5C6EE6" w14:textId="77777777" w:rsidR="00D846C8" w:rsidRDefault="00D846C8" w:rsidP="00D846C8">
      <w:pPr>
        <w:pStyle w:val="clauseindent"/>
        <w:widowControl/>
        <w:ind w:left="1440" w:hanging="720"/>
        <w:jc w:val="both"/>
        <w:rPr>
          <w:rFonts w:ascii="Arial" w:hAnsi="Arial" w:cs="Arial"/>
          <w:b/>
          <w:bCs/>
        </w:rPr>
      </w:pPr>
      <w:bookmarkStart w:id="203" w:name="_DV_M179"/>
      <w:bookmarkEnd w:id="203"/>
      <w:r>
        <w:rPr>
          <w:rFonts w:ascii="Arial" w:hAnsi="Arial" w:cs="Arial"/>
        </w:rPr>
        <w:t>7.3.6</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7.3.5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National Electricity Transmission System</w:t>
      </w:r>
      <w:r>
        <w:rPr>
          <w:rFonts w:ascii="Arial" w:hAnsi="Arial" w:cs="Arial"/>
        </w:rPr>
        <w:t xml:space="preserve"> up to the level of the </w:t>
      </w:r>
      <w:r>
        <w:rPr>
          <w:rFonts w:ascii="Arial" w:hAnsi="Arial" w:cs="Arial"/>
          <w:b/>
          <w:bCs/>
        </w:rPr>
        <w:t>Transmission Entry Capacity</w:t>
      </w:r>
      <w:r>
        <w:rPr>
          <w:rFonts w:ascii="Arial" w:hAnsi="Arial" w:cs="Arial"/>
          <w:i/>
          <w:iCs/>
        </w:rPr>
        <w:t xml:space="preserve"> </w:t>
      </w:r>
      <w:proofErr w:type="gramStart"/>
      <w:r>
        <w:rPr>
          <w:rFonts w:ascii="Arial" w:hAnsi="Arial" w:cs="Arial"/>
          <w:b/>
          <w:bCs/>
        </w:rPr>
        <w:t>The</w:t>
      </w:r>
      <w:proofErr w:type="gramEnd"/>
      <w:r>
        <w:rPr>
          <w:rFonts w:ascii="Arial" w:hAnsi="Arial" w:cs="Arial"/>
        </w:rPr>
        <w:t xml:space="preserve"> </w:t>
      </w:r>
      <w:r>
        <w:rPr>
          <w:rFonts w:ascii="Arial" w:hAnsi="Arial" w:cs="Arial"/>
          <w:b/>
          <w:bCs/>
        </w:rPr>
        <w:t>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6B176091" w14:textId="77777777" w:rsidR="00D846C8" w:rsidRDefault="00D846C8" w:rsidP="00D846C8">
      <w:pPr>
        <w:pStyle w:val="clauseindent"/>
        <w:widowControl/>
        <w:ind w:left="1440" w:hanging="720"/>
        <w:jc w:val="both"/>
        <w:rPr>
          <w:rFonts w:ascii="Arial" w:hAnsi="Arial" w:cs="Arial"/>
        </w:rPr>
      </w:pPr>
      <w:bookmarkStart w:id="204" w:name="_DV_M180"/>
      <w:bookmarkEnd w:id="204"/>
      <w:r>
        <w:rPr>
          <w:rFonts w:ascii="Arial" w:hAnsi="Arial" w:cs="Arial"/>
        </w:rPr>
        <w:t>7.3.7</w:t>
      </w:r>
      <w:r>
        <w:rPr>
          <w:rFonts w:ascii="Arial" w:hAnsi="Arial" w:cs="Arial"/>
        </w:rPr>
        <w:tab/>
        <w:t xml:space="preserve">Where notwithstanding the </w:t>
      </w:r>
      <w:r>
        <w:rPr>
          <w:rFonts w:ascii="Arial" w:hAnsi="Arial" w:cs="Arial"/>
          <w:b/>
          <w:bCs/>
        </w:rPr>
        <w:t>User’s</w:t>
      </w:r>
      <w:r>
        <w:rPr>
          <w:rFonts w:ascii="Arial" w:hAnsi="Arial" w:cs="Arial"/>
        </w:rPr>
        <w:t xml:space="preserve"> response to the </w:t>
      </w:r>
      <w:r>
        <w:rPr>
          <w:rFonts w:ascii="Arial" w:hAnsi="Arial" w:cs="Arial"/>
          <w:b/>
          <w:bCs/>
        </w:rPr>
        <w:t>Notice of Intent</w:t>
      </w:r>
      <w:r>
        <w:rPr>
          <w:rFonts w:ascii="Arial" w:hAnsi="Arial" w:cs="Arial"/>
        </w:rPr>
        <w:t xml:space="preserv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is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the </w:t>
      </w:r>
      <w:r>
        <w:rPr>
          <w:rFonts w:ascii="Arial" w:hAnsi="Arial" w:cs="Arial"/>
          <w:b/>
          <w:bCs/>
        </w:rPr>
        <w:t>User</w:t>
      </w:r>
      <w:r>
        <w:rPr>
          <w:rFonts w:ascii="Arial" w:hAnsi="Arial" w:cs="Arial"/>
        </w:rPr>
        <w:t xml:space="preserve"> does not provide a response that is satisfactory to </w:t>
      </w:r>
      <w:r>
        <w:rPr>
          <w:rFonts w:ascii="Arial" w:hAnsi="Arial" w:cs="Arial"/>
          <w:b/>
          <w:bCs/>
        </w:rPr>
        <w:t>The Company</w:t>
      </w:r>
      <w:r>
        <w:rPr>
          <w:rFonts w:ascii="Arial" w:hAnsi="Arial" w:cs="Arial"/>
        </w:rPr>
        <w:t xml:space="preserve"> within the timescale specified in 7.3.5 above </w:t>
      </w:r>
      <w:r>
        <w:rPr>
          <w:rFonts w:ascii="Arial" w:hAnsi="Arial" w:cs="Arial"/>
          <w:b/>
          <w:bCs/>
        </w:rPr>
        <w:t>The Company</w:t>
      </w:r>
      <w:r>
        <w:rPr>
          <w:rFonts w:ascii="Arial" w:hAnsi="Arial" w:cs="Arial"/>
        </w:rPr>
        <w:t xml:space="preserve"> will issue the </w:t>
      </w:r>
      <w:r>
        <w:rPr>
          <w:rFonts w:ascii="Arial" w:hAnsi="Arial" w:cs="Arial"/>
          <w:b/>
          <w:bCs/>
        </w:rPr>
        <w:t>Notice of</w:t>
      </w:r>
      <w:r>
        <w:rPr>
          <w:rFonts w:ascii="Arial" w:hAnsi="Arial" w:cs="Arial"/>
        </w:rPr>
        <w:t xml:space="preserve"> </w:t>
      </w:r>
      <w:r>
        <w:rPr>
          <w:rFonts w:ascii="Arial" w:hAnsi="Arial" w:cs="Arial"/>
          <w:b/>
          <w:bCs/>
        </w:rPr>
        <w:t>Reduction</w:t>
      </w:r>
      <w:r>
        <w:rPr>
          <w:rFonts w:ascii="Arial" w:hAnsi="Arial" w:cs="Arial"/>
        </w:rPr>
        <w:t xml:space="preserve"> to the </w:t>
      </w:r>
      <w:r>
        <w:rPr>
          <w:rFonts w:ascii="Arial" w:hAnsi="Arial" w:cs="Arial"/>
          <w:b/>
          <w:bCs/>
        </w:rPr>
        <w:t>User</w:t>
      </w:r>
      <w:r>
        <w:rPr>
          <w:rFonts w:ascii="Arial" w:hAnsi="Arial" w:cs="Arial"/>
        </w:rPr>
        <w:t xml:space="preserve"> and will send a copy of the same to the </w:t>
      </w:r>
      <w:r>
        <w:rPr>
          <w:rFonts w:ascii="Arial" w:hAnsi="Arial" w:cs="Arial"/>
          <w:b/>
          <w:bCs/>
        </w:rPr>
        <w:t>Authority</w:t>
      </w:r>
      <w:r>
        <w:rPr>
          <w:rFonts w:ascii="Arial" w:hAnsi="Arial" w:cs="Arial"/>
        </w:rPr>
        <w:t>.</w:t>
      </w:r>
    </w:p>
    <w:p w14:paraId="7AE093FB" w14:textId="77777777" w:rsidR="00D846C8" w:rsidRDefault="00D846C8" w:rsidP="00D846C8">
      <w:pPr>
        <w:pStyle w:val="clauseindent"/>
        <w:widowControl/>
        <w:ind w:left="1440" w:hanging="720"/>
        <w:jc w:val="both"/>
        <w:rPr>
          <w:rFonts w:ascii="Arial" w:hAnsi="Arial" w:cs="Arial"/>
        </w:rPr>
      </w:pPr>
      <w:bookmarkStart w:id="205" w:name="_DV_M181"/>
      <w:bookmarkEnd w:id="205"/>
      <w:r>
        <w:rPr>
          <w:rFonts w:ascii="Arial" w:hAnsi="Arial" w:cs="Arial"/>
        </w:rPr>
        <w:t>7.3.8</w:t>
      </w:r>
      <w:r>
        <w:rPr>
          <w:rFonts w:ascii="Arial" w:hAnsi="Arial" w:cs="Arial"/>
        </w:rPr>
        <w:tab/>
        <w:t xml:space="preserve">Unless during such period the matter has been referred by the </w:t>
      </w:r>
      <w:r>
        <w:rPr>
          <w:rFonts w:ascii="Arial" w:hAnsi="Arial" w:cs="Arial"/>
          <w:b/>
          <w:bCs/>
        </w:rPr>
        <w:t>User</w:t>
      </w:r>
      <w:r>
        <w:rPr>
          <w:rFonts w:ascii="Arial" w:hAnsi="Arial" w:cs="Arial"/>
        </w:rPr>
        <w:t xml:space="preserve"> to the </w:t>
      </w:r>
      <w:r>
        <w:rPr>
          <w:rFonts w:ascii="Arial" w:hAnsi="Arial" w:cs="Arial"/>
          <w:b/>
          <w:bCs/>
        </w:rPr>
        <w:t>Authority</w:t>
      </w:r>
      <w:r>
        <w:rPr>
          <w:rFonts w:ascii="Arial" w:hAnsi="Arial" w:cs="Arial"/>
        </w:rPr>
        <w:t xml:space="preserve"> for determination by the </w:t>
      </w:r>
      <w:r>
        <w:rPr>
          <w:rFonts w:ascii="Arial" w:hAnsi="Arial" w:cs="Arial"/>
          <w:b/>
          <w:bCs/>
        </w:rPr>
        <w:t>Authority</w:t>
      </w:r>
      <w:r>
        <w:rPr>
          <w:rFonts w:ascii="Arial" w:hAnsi="Arial" w:cs="Arial"/>
        </w:rPr>
        <w:t xml:space="preserve"> under the provisions of Standard Condition C9 Paragraph 4 of the </w:t>
      </w:r>
      <w:r>
        <w:rPr>
          <w:rFonts w:ascii="Arial" w:hAnsi="Arial" w:cs="Arial"/>
          <w:b/>
          <w:bCs/>
        </w:rPr>
        <w:t>Transmission Licence</w:t>
      </w:r>
      <w:r>
        <w:rPr>
          <w:rFonts w:ascii="Arial" w:hAnsi="Arial" w:cs="Arial"/>
        </w:rPr>
        <w:t>,</w:t>
      </w:r>
      <w:r>
        <w:rPr>
          <w:rFonts w:ascii="Arial" w:hAnsi="Arial" w:cs="Arial"/>
          <w:b/>
          <w:bCs/>
        </w:rPr>
        <w:t xml:space="preserve"> </w:t>
      </w:r>
      <w:r>
        <w:rPr>
          <w:rFonts w:ascii="Arial" w:hAnsi="Arial" w:cs="Arial"/>
        </w:rPr>
        <w:t xml:space="preserve">the </w:t>
      </w:r>
      <w:r>
        <w:rPr>
          <w:rFonts w:ascii="Arial" w:hAnsi="Arial" w:cs="Arial"/>
          <w:b/>
          <w:bCs/>
        </w:rPr>
        <w:t xml:space="preserve">Notice of Reduction </w:t>
      </w:r>
      <w:r>
        <w:rPr>
          <w:rFonts w:ascii="Arial" w:hAnsi="Arial" w:cs="Arial"/>
        </w:rPr>
        <w:t xml:space="preserve">shall take effect on the day 15 </w:t>
      </w:r>
      <w:r>
        <w:rPr>
          <w:rFonts w:ascii="Arial" w:hAnsi="Arial" w:cs="Arial"/>
          <w:b/>
          <w:bCs/>
        </w:rPr>
        <w:t>Business Days</w:t>
      </w:r>
      <w:r>
        <w:rPr>
          <w:rFonts w:ascii="Arial" w:hAnsi="Arial" w:cs="Arial"/>
        </w:rPr>
        <w:t xml:space="preserve"> after the date</w:t>
      </w:r>
      <w:r>
        <w:rPr>
          <w:rFonts w:ascii="Arial" w:hAnsi="Arial" w:cs="Arial"/>
          <w:i/>
          <w:iCs/>
        </w:rPr>
        <w:t xml:space="preserve"> </w:t>
      </w:r>
      <w:r>
        <w:rPr>
          <w:rFonts w:ascii="Arial" w:hAnsi="Arial" w:cs="Arial"/>
        </w:rPr>
        <w:t xml:space="preserve">of the </w:t>
      </w:r>
      <w:r>
        <w:rPr>
          <w:rFonts w:ascii="Arial" w:hAnsi="Arial" w:cs="Arial"/>
          <w:b/>
          <w:bCs/>
        </w:rPr>
        <w:t xml:space="preserve">Notice of Reduction </w:t>
      </w:r>
      <w:r>
        <w:rPr>
          <w:rFonts w:ascii="Arial" w:hAnsi="Arial" w:cs="Arial"/>
        </w:rPr>
        <w:t xml:space="preserve">and Appendix C of the </w:t>
      </w:r>
      <w:r>
        <w:rPr>
          <w:rFonts w:ascii="Arial" w:hAnsi="Arial" w:cs="Arial"/>
          <w:b/>
          <w:bCs/>
        </w:rPr>
        <w:t xml:space="preserve">Bilateral Connection Agreement </w:t>
      </w:r>
      <w:r>
        <w:rPr>
          <w:rFonts w:ascii="Arial" w:hAnsi="Arial" w:cs="Arial"/>
        </w:rPr>
        <w:t xml:space="preserve">shall be amended on that date in the manner set out in the </w:t>
      </w:r>
      <w:r>
        <w:rPr>
          <w:rFonts w:ascii="Arial" w:hAnsi="Arial" w:cs="Arial"/>
          <w:b/>
          <w:bCs/>
        </w:rPr>
        <w:t>Notice of Reduction</w:t>
      </w:r>
      <w:r>
        <w:rPr>
          <w:rFonts w:ascii="Arial" w:hAnsi="Arial" w:cs="Arial"/>
        </w:rPr>
        <w:t xml:space="preserve">. Where the matter has been referred the amendments of the </w:t>
      </w:r>
      <w:r>
        <w:rPr>
          <w:rFonts w:ascii="Arial" w:hAnsi="Arial" w:cs="Arial"/>
          <w:b/>
          <w:bCs/>
        </w:rPr>
        <w:t>Bilateral Connection</w:t>
      </w:r>
      <w:r>
        <w:rPr>
          <w:rFonts w:ascii="Arial" w:hAnsi="Arial" w:cs="Arial"/>
        </w:rPr>
        <w:t xml:space="preserve"> </w:t>
      </w:r>
      <w:r>
        <w:rPr>
          <w:rFonts w:ascii="Arial" w:hAnsi="Arial" w:cs="Arial"/>
          <w:b/>
          <w:bCs/>
        </w:rPr>
        <w:t>Agreement</w:t>
      </w:r>
      <w:r>
        <w:rPr>
          <w:rFonts w:ascii="Arial" w:hAnsi="Arial" w:cs="Arial"/>
        </w:rPr>
        <w:t xml:space="preserve"> and the </w:t>
      </w:r>
      <w:proofErr w:type="gramStart"/>
      <w:r>
        <w:rPr>
          <w:rFonts w:ascii="Arial" w:hAnsi="Arial" w:cs="Arial"/>
        </w:rPr>
        <w:t>date</w:t>
      </w:r>
      <w:proofErr w:type="gramEnd"/>
      <w:r>
        <w:rPr>
          <w:rFonts w:ascii="Arial" w:hAnsi="Arial" w:cs="Arial"/>
        </w:rPr>
        <w:t xml:space="preserve"> they take effect shall be as set out in the </w:t>
      </w:r>
      <w:r>
        <w:rPr>
          <w:rFonts w:ascii="Arial" w:hAnsi="Arial" w:cs="Arial"/>
          <w:b/>
          <w:bCs/>
        </w:rPr>
        <w:t>Authority’s</w:t>
      </w:r>
      <w:r>
        <w:rPr>
          <w:rFonts w:ascii="Arial" w:hAnsi="Arial" w:cs="Arial"/>
        </w:rPr>
        <w:t xml:space="preserve"> determination</w:t>
      </w:r>
    </w:p>
    <w:p w14:paraId="149A0763" w14:textId="77777777" w:rsidR="00D846C8" w:rsidRPr="0061281A" w:rsidRDefault="00D846C8" w:rsidP="00D846C8">
      <w:pPr>
        <w:pStyle w:val="clauseindent"/>
        <w:widowControl/>
        <w:ind w:left="1440" w:hanging="720"/>
        <w:jc w:val="both"/>
        <w:rPr>
          <w:rFonts w:ascii="Arial" w:hAnsi="Arial" w:cs="Arial"/>
          <w:color w:val="0000FF"/>
        </w:rPr>
      </w:pPr>
      <w:bookmarkStart w:id="206" w:name="_DV_M182"/>
      <w:bookmarkEnd w:id="206"/>
      <w:r>
        <w:rPr>
          <w:rFonts w:ascii="Arial" w:hAnsi="Arial" w:cs="Arial"/>
        </w:rPr>
        <w:t>7.3.9</w:t>
      </w:r>
      <w:r>
        <w:rPr>
          <w:rFonts w:ascii="Arial" w:hAnsi="Arial" w:cs="Arial"/>
        </w:rPr>
        <w:tab/>
        <w:t xml:space="preserve">After a </w:t>
      </w:r>
      <w:r>
        <w:rPr>
          <w:rFonts w:ascii="Arial" w:hAnsi="Arial" w:cs="Arial"/>
          <w:b/>
          <w:bCs/>
        </w:rPr>
        <w:t xml:space="preserve">Notice of Reduction </w:t>
      </w:r>
      <w:r>
        <w:rPr>
          <w:rFonts w:ascii="Arial" w:hAnsi="Arial" w:cs="Arial"/>
        </w:rPr>
        <w:t xml:space="preserve">has taken effect </w:t>
      </w:r>
      <w:r>
        <w:rPr>
          <w:rFonts w:ascii="Arial" w:hAnsi="Arial" w:cs="Arial"/>
          <w:b/>
          <w:bCs/>
        </w:rPr>
        <w:t>The Company</w:t>
      </w:r>
      <w:r>
        <w:rPr>
          <w:rFonts w:ascii="Arial" w:hAnsi="Arial" w:cs="Arial"/>
        </w:rPr>
        <w:t xml:space="preserve"> shall be entitled to make such amendments to this </w:t>
      </w:r>
      <w:r>
        <w:rPr>
          <w:rFonts w:ascii="Arial" w:hAnsi="Arial" w:cs="Arial"/>
          <w:b/>
          <w:bCs/>
        </w:rPr>
        <w:t>Construction Agreement</w:t>
      </w:r>
      <w:r>
        <w:rPr>
          <w:rFonts w:ascii="Arial" w:hAnsi="Arial" w:cs="Arial"/>
        </w:rPr>
        <w:t xml:space="preserve"> as are reasonably necessary </w:t>
      </w:r>
      <w:proofErr w:type="gramStart"/>
      <w:r>
        <w:rPr>
          <w:rFonts w:ascii="Arial" w:hAnsi="Arial" w:cs="Arial"/>
        </w:rPr>
        <w:t>as a result of</w:t>
      </w:r>
      <w:proofErr w:type="gramEnd"/>
      <w:r>
        <w:rPr>
          <w:rFonts w:ascii="Arial" w:hAnsi="Arial" w:cs="Arial"/>
        </w:rPr>
        <w:t xml:space="preserve"> the reduction in </w:t>
      </w:r>
      <w:r>
        <w:rPr>
          <w:rFonts w:ascii="Arial" w:hAnsi="Arial" w:cs="Arial"/>
          <w:b/>
          <w:bCs/>
        </w:rPr>
        <w:t>Transmission Entry Capacity</w:t>
      </w:r>
      <w:r>
        <w:rPr>
          <w:rFonts w:ascii="Arial" w:hAnsi="Arial" w:cs="Arial"/>
        </w:rPr>
        <w:t xml:space="preserve"> effected by the </w:t>
      </w:r>
      <w:r>
        <w:rPr>
          <w:rFonts w:ascii="Arial" w:hAnsi="Arial" w:cs="Arial"/>
          <w:b/>
          <w:bCs/>
        </w:rPr>
        <w:t>Notice of Reduction</w:t>
      </w:r>
      <w:r>
        <w:rPr>
          <w:rFonts w:ascii="Arial" w:hAnsi="Arial" w:cs="Arial"/>
        </w:rPr>
        <w:t xml:space="preserve"> and as a consequence to the </w:t>
      </w:r>
      <w:r>
        <w:rPr>
          <w:rFonts w:ascii="Arial" w:hAnsi="Arial" w:cs="Arial"/>
          <w:b/>
          <w:bCs/>
        </w:rPr>
        <w:t>Bilateral Connection Agreement</w:t>
      </w:r>
      <w:r>
        <w:rPr>
          <w:rFonts w:ascii="Arial" w:hAnsi="Arial" w:cs="Arial"/>
        </w:rPr>
        <w:t xml:space="preserve">. </w:t>
      </w:r>
      <w:r>
        <w:rPr>
          <w:rFonts w:ascii="Arial" w:hAnsi="Arial" w:cs="Arial"/>
          <w:b/>
          <w:bCs/>
        </w:rPr>
        <w:t>The Company</w:t>
      </w:r>
      <w:r>
        <w:rPr>
          <w:rFonts w:ascii="Arial" w:hAnsi="Arial" w:cs="Arial"/>
        </w:rPr>
        <w:t xml:space="preserve"> shall advise the </w:t>
      </w:r>
      <w:r>
        <w:rPr>
          <w:rFonts w:ascii="Arial" w:hAnsi="Arial" w:cs="Arial"/>
          <w:b/>
          <w:bCs/>
        </w:rPr>
        <w:t>User</w:t>
      </w:r>
      <w:r>
        <w:rPr>
          <w:rFonts w:ascii="Arial" w:hAnsi="Arial" w:cs="Arial"/>
        </w:rPr>
        <w:t xml:space="preserve"> as soon as practicable and in any event within 3 months of the date of the </w:t>
      </w:r>
      <w:r>
        <w:rPr>
          <w:rFonts w:ascii="Arial" w:hAnsi="Arial" w:cs="Arial"/>
          <w:b/>
          <w:bCs/>
        </w:rPr>
        <w:t xml:space="preserve">Notice of Reduction </w:t>
      </w:r>
      <w:r>
        <w:rPr>
          <w:rFonts w:ascii="Arial" w:hAnsi="Arial" w:cs="Arial"/>
        </w:rPr>
        <w:t xml:space="preserve">(or if the matter has been referred by the </w:t>
      </w:r>
      <w:r>
        <w:rPr>
          <w:rFonts w:ascii="Arial" w:hAnsi="Arial" w:cs="Arial"/>
          <w:b/>
          <w:bCs/>
        </w:rPr>
        <w:t>User</w:t>
      </w:r>
      <w:r>
        <w:rPr>
          <w:rFonts w:ascii="Arial" w:hAnsi="Arial" w:cs="Arial"/>
        </w:rPr>
        <w:t xml:space="preserve"> to the </w:t>
      </w:r>
      <w:r>
        <w:rPr>
          <w:rFonts w:ascii="Arial" w:hAnsi="Arial" w:cs="Arial"/>
          <w:b/>
          <w:bCs/>
        </w:rPr>
        <w:t xml:space="preserve">Authority </w:t>
      </w:r>
      <w:r>
        <w:rPr>
          <w:rFonts w:ascii="Arial" w:hAnsi="Arial" w:cs="Arial"/>
        </w:rPr>
        <w:t>for</w:t>
      </w:r>
      <w:r>
        <w:rPr>
          <w:rFonts w:ascii="Arial" w:hAnsi="Arial" w:cs="Arial"/>
          <w:b/>
          <w:bCs/>
        </w:rPr>
        <w:t xml:space="preserve"> </w:t>
      </w:r>
      <w:r>
        <w:rPr>
          <w:rFonts w:ascii="Arial" w:hAnsi="Arial" w:cs="Arial"/>
        </w:rPr>
        <w:t>determination, the date of determination)</w:t>
      </w:r>
      <w:r>
        <w:rPr>
          <w:rFonts w:ascii="Arial" w:hAnsi="Arial" w:cs="Arial"/>
          <w:b/>
          <w:bCs/>
        </w:rPr>
        <w:t xml:space="preserve"> </w:t>
      </w:r>
      <w:r>
        <w:rPr>
          <w:rFonts w:ascii="Arial" w:hAnsi="Arial" w:cs="Arial"/>
        </w:rPr>
        <w:t xml:space="preserve">of such amendments by way of offer of an agreement to </w:t>
      </w:r>
      <w:r>
        <w:rPr>
          <w:rFonts w:ascii="Arial" w:hAnsi="Arial" w:cs="Arial"/>
        </w:rPr>
        <w:lastRenderedPageBreak/>
        <w:t xml:space="preserve">vary the </w:t>
      </w:r>
      <w:r>
        <w:rPr>
          <w:rFonts w:ascii="Arial" w:hAnsi="Arial" w:cs="Arial"/>
          <w:b/>
          <w:bCs/>
        </w:rPr>
        <w:t>Construction Agreement</w:t>
      </w:r>
      <w:r>
        <w:rPr>
          <w:rFonts w:ascii="Arial" w:hAnsi="Arial" w:cs="Arial"/>
        </w:rPr>
        <w:t xml:space="preserve"> and </w:t>
      </w:r>
      <w:r>
        <w:rPr>
          <w:rFonts w:ascii="Arial" w:hAnsi="Arial" w:cs="Arial"/>
          <w:b/>
          <w:bCs/>
        </w:rPr>
        <w:t>Bilateral Connection Agreement</w:t>
      </w:r>
      <w:r>
        <w:rPr>
          <w:rFonts w:ascii="Arial" w:hAnsi="Arial" w:cs="Arial"/>
        </w:rPr>
        <w:t xml:space="preserve">. This agreement to vary will also provide for payment by the </w:t>
      </w:r>
      <w:r>
        <w:rPr>
          <w:rFonts w:ascii="Arial" w:hAnsi="Arial" w:cs="Arial"/>
          <w:b/>
          <w:bCs/>
        </w:rPr>
        <w:t>User</w:t>
      </w:r>
      <w:r>
        <w:rPr>
          <w:rFonts w:ascii="Arial" w:hAnsi="Arial" w:cs="Arial"/>
        </w:rPr>
        <w:t xml:space="preserve"> of the</w:t>
      </w:r>
      <w:r w:rsidR="0032756E">
        <w:rPr>
          <w:rFonts w:ascii="Arial" w:hAnsi="Arial" w:cs="Arial"/>
        </w:rPr>
        <w:t xml:space="preserve"> </w:t>
      </w:r>
      <w:r>
        <w:rPr>
          <w:rFonts w:ascii="Arial" w:hAnsi="Arial" w:cs="Arial"/>
          <w:b/>
          <w:bCs/>
        </w:rPr>
        <w:t>Reduction Fee</w:t>
      </w:r>
      <w:r>
        <w:rPr>
          <w:rFonts w:ascii="Arial" w:hAnsi="Arial" w:cs="Arial"/>
        </w:rPr>
        <w:t xml:space="preserve"> where applicable. The parties acknowledge that any dispute regarding this variation shall be </w:t>
      </w:r>
      <w:proofErr w:type="spellStart"/>
      <w:r>
        <w:rPr>
          <w:rFonts w:ascii="Arial" w:hAnsi="Arial" w:cs="Arial"/>
        </w:rPr>
        <w:t>referable</w:t>
      </w:r>
      <w:proofErr w:type="spellEnd"/>
      <w:r>
        <w:rPr>
          <w:rFonts w:ascii="Arial" w:hAnsi="Arial" w:cs="Arial"/>
        </w:rPr>
        <w:t xml:space="preserve"> to and determined by the </w:t>
      </w:r>
      <w:r>
        <w:rPr>
          <w:rFonts w:ascii="Arial" w:hAnsi="Arial" w:cs="Arial"/>
          <w:b/>
          <w:bCs/>
        </w:rPr>
        <w:t>Authority</w:t>
      </w:r>
      <w:r>
        <w:rPr>
          <w:rFonts w:ascii="Arial" w:hAnsi="Arial" w:cs="Arial"/>
        </w:rPr>
        <w:t xml:space="preserve"> under the provisions of Standard Condition C9 Paragraph 4 of the </w:t>
      </w:r>
      <w:r w:rsidRPr="00336DF0">
        <w:rPr>
          <w:rFonts w:ascii="Arial" w:hAnsi="Arial" w:cs="Arial"/>
          <w:b/>
          <w:bCs/>
        </w:rPr>
        <w:t>Transmission Licence</w:t>
      </w:r>
      <w:r w:rsidRPr="00336DF0">
        <w:rPr>
          <w:rFonts w:ascii="Arial" w:hAnsi="Arial" w:cs="Arial"/>
        </w:rPr>
        <w:t>.</w:t>
      </w:r>
    </w:p>
    <w:p w14:paraId="741A1689" w14:textId="77777777" w:rsidR="00336DF0" w:rsidRPr="0032756E" w:rsidRDefault="00336DF0" w:rsidP="0061281A">
      <w:pPr>
        <w:pStyle w:val="clauseindent"/>
        <w:widowControl/>
        <w:ind w:left="720" w:hanging="720"/>
        <w:jc w:val="both"/>
        <w:rPr>
          <w:rFonts w:ascii="Arial" w:hAnsi="Arial" w:cs="Arial"/>
        </w:rPr>
      </w:pPr>
      <w:r w:rsidRPr="00842DF9">
        <w:rPr>
          <w:rFonts w:ascii="Arial" w:hAnsi="Arial" w:cs="Arial"/>
        </w:rPr>
        <w:t>7.4</w:t>
      </w:r>
      <w:r w:rsidRPr="00842DF9">
        <w:rPr>
          <w:rFonts w:ascii="Arial" w:hAnsi="Arial" w:cs="Arial"/>
        </w:rPr>
        <w:tab/>
      </w:r>
      <w:r w:rsidRPr="0061281A">
        <w:rPr>
          <w:rFonts w:ascii="Arial" w:hAnsi="Arial" w:cs="Arial"/>
        </w:rPr>
        <w:t xml:space="preserve">Where there is a reduction in </w:t>
      </w:r>
      <w:r w:rsidRPr="0061281A">
        <w:rPr>
          <w:rFonts w:ascii="Arial" w:hAnsi="Arial" w:cs="Arial"/>
          <w:b/>
        </w:rPr>
        <w:t xml:space="preserve">Transmission Entry Capacity </w:t>
      </w:r>
      <w:r w:rsidRPr="0061281A">
        <w:rPr>
          <w:rFonts w:ascii="Arial" w:hAnsi="Arial" w:cs="Arial"/>
        </w:rPr>
        <w:t>under Clause</w:t>
      </w:r>
      <w:r w:rsidRPr="0061281A">
        <w:rPr>
          <w:rFonts w:ascii="Arial" w:hAnsi="Arial" w:cs="Arial"/>
          <w:b/>
        </w:rPr>
        <w:t xml:space="preserve"> </w:t>
      </w:r>
      <w:r w:rsidRPr="0061281A">
        <w:rPr>
          <w:rFonts w:ascii="Arial" w:hAnsi="Arial" w:cs="Arial"/>
        </w:rPr>
        <w:t>7.</w:t>
      </w:r>
      <w:r w:rsidRPr="0032756E">
        <w:rPr>
          <w:rFonts w:ascii="Arial" w:hAnsi="Arial" w:cs="Arial"/>
        </w:rPr>
        <w:t>3</w:t>
      </w:r>
      <w:r w:rsidRPr="0061281A">
        <w:rPr>
          <w:rFonts w:ascii="Arial" w:hAnsi="Arial" w:cs="Arial"/>
          <w:b/>
        </w:rPr>
        <w:t xml:space="preserve"> </w:t>
      </w:r>
      <w:r w:rsidRPr="0061281A">
        <w:rPr>
          <w:rFonts w:ascii="Arial" w:hAnsi="Arial" w:cs="Arial"/>
        </w:rPr>
        <w:t xml:space="preserve">prior to the </w:t>
      </w:r>
      <w:r w:rsidRPr="0061281A">
        <w:rPr>
          <w:rFonts w:ascii="Arial" w:hAnsi="Arial" w:cs="Arial"/>
          <w:b/>
        </w:rPr>
        <w:t>Charging Date</w:t>
      </w:r>
      <w:r w:rsidRPr="0061281A">
        <w:rPr>
          <w:rFonts w:ascii="Arial" w:hAnsi="Arial" w:cs="Arial"/>
        </w:rPr>
        <w:t xml:space="preserve">, on such reduction in </w:t>
      </w:r>
      <w:r w:rsidRPr="0061281A">
        <w:rPr>
          <w:rFonts w:ascii="Arial" w:hAnsi="Arial" w:cs="Arial"/>
          <w:b/>
        </w:rPr>
        <w:t>Transmission Entry Capacity</w:t>
      </w:r>
      <w:r w:rsidRPr="0061281A">
        <w:rPr>
          <w:rFonts w:ascii="Arial" w:hAnsi="Arial" w:cs="Arial"/>
        </w:rPr>
        <w:t xml:space="preserve"> taking effect the </w:t>
      </w:r>
      <w:r w:rsidRPr="0061281A">
        <w:rPr>
          <w:rFonts w:ascii="Arial" w:hAnsi="Arial" w:cs="Arial"/>
          <w:b/>
        </w:rPr>
        <w:t xml:space="preserve">User </w:t>
      </w:r>
      <w:r w:rsidRPr="0061281A">
        <w:rPr>
          <w:rFonts w:ascii="Arial" w:hAnsi="Arial" w:cs="Arial"/>
        </w:rPr>
        <w:t xml:space="preserve">the </w:t>
      </w:r>
      <w:r w:rsidRPr="0061281A">
        <w:rPr>
          <w:rFonts w:ascii="Arial" w:hAnsi="Arial" w:cs="Arial"/>
          <w:b/>
        </w:rPr>
        <w:t>User</w:t>
      </w:r>
      <w:r w:rsidRPr="0061281A">
        <w:rPr>
          <w:rFonts w:ascii="Arial" w:hAnsi="Arial" w:cs="Arial"/>
        </w:rPr>
        <w:t xml:space="preserve"> shall pay to </w:t>
      </w:r>
      <w:r w:rsidRPr="0061281A">
        <w:rPr>
          <w:rFonts w:ascii="Arial" w:hAnsi="Arial" w:cs="Arial"/>
          <w:b/>
          <w:bCs/>
        </w:rPr>
        <w:t xml:space="preserve">The Company </w:t>
      </w:r>
      <w:r w:rsidRPr="0061281A">
        <w:rPr>
          <w:rFonts w:ascii="Arial" w:hAnsi="Arial" w:cs="Arial"/>
          <w:bCs/>
        </w:rPr>
        <w:t>the</w:t>
      </w:r>
      <w:r w:rsidRPr="0061281A">
        <w:rPr>
          <w:rFonts w:ascii="Arial" w:hAnsi="Arial" w:cs="Arial"/>
        </w:rPr>
        <w:t xml:space="preserve"> </w:t>
      </w:r>
      <w:r w:rsidRPr="0061281A">
        <w:rPr>
          <w:rFonts w:ascii="Arial" w:hAnsi="Arial" w:cs="Arial"/>
          <w:b/>
        </w:rPr>
        <w:t xml:space="preserve">Cancellation Charge </w:t>
      </w:r>
      <w:r w:rsidRPr="0061281A">
        <w:rPr>
          <w:rFonts w:ascii="Arial" w:hAnsi="Arial" w:cs="Arial"/>
        </w:rPr>
        <w:t xml:space="preserve">such payment to be made within 14 days of the date of </w:t>
      </w:r>
      <w:r w:rsidRPr="0061281A">
        <w:rPr>
          <w:rFonts w:ascii="Arial" w:hAnsi="Arial" w:cs="Arial"/>
          <w:b/>
          <w:bCs/>
        </w:rPr>
        <w:t>The Company’s</w:t>
      </w:r>
      <w:r w:rsidRPr="0061281A">
        <w:rPr>
          <w:rFonts w:ascii="Arial" w:hAnsi="Arial" w:cs="Arial"/>
        </w:rPr>
        <w:t xml:space="preserve"> invoice in respect thereof</w:t>
      </w:r>
      <w:r w:rsidRPr="0032756E">
        <w:rPr>
          <w:rFonts w:ascii="Arial" w:hAnsi="Arial" w:cs="Arial"/>
        </w:rPr>
        <w:t>.</w:t>
      </w:r>
    </w:p>
    <w:p w14:paraId="27DF811A" w14:textId="77777777" w:rsidR="00D846C8" w:rsidRDefault="00D846C8" w:rsidP="00D846C8">
      <w:pPr>
        <w:pStyle w:val="BodyText"/>
        <w:widowControl/>
        <w:rPr>
          <w:rFonts w:ascii="Arial" w:hAnsi="Arial" w:cs="Arial"/>
          <w:b/>
          <w:bCs/>
        </w:rPr>
      </w:pPr>
      <w:bookmarkStart w:id="207" w:name="_DV_M183"/>
      <w:bookmarkEnd w:id="207"/>
      <w:r>
        <w:rPr>
          <w:rFonts w:ascii="Arial" w:hAnsi="Arial" w:cs="Arial"/>
          <w:b/>
          <w:bCs/>
        </w:rPr>
        <w:t>8.</w:t>
      </w:r>
      <w:r>
        <w:rPr>
          <w:rFonts w:ascii="Arial" w:hAnsi="Arial" w:cs="Arial"/>
          <w:b/>
          <w:bCs/>
        </w:rPr>
        <w:tab/>
      </w:r>
      <w:r>
        <w:rPr>
          <w:rFonts w:ascii="Arial" w:hAnsi="Arial" w:cs="Arial"/>
          <w:b/>
          <w:bCs/>
          <w:caps/>
        </w:rPr>
        <w:t>COMPLIANCE WITH SITE SPECIFIC TECHNICAL CONDITIONS</w:t>
      </w:r>
    </w:p>
    <w:p w14:paraId="44689BAF" w14:textId="77777777" w:rsidR="00D846C8" w:rsidRDefault="00D846C8" w:rsidP="00D846C8">
      <w:pPr>
        <w:pStyle w:val="clauseindent"/>
        <w:widowControl/>
        <w:ind w:left="709"/>
        <w:jc w:val="both"/>
        <w:rPr>
          <w:rFonts w:ascii="Arial" w:hAnsi="Arial" w:cs="Arial"/>
          <w:b/>
          <w:bCs/>
        </w:rPr>
      </w:pPr>
      <w:bookmarkStart w:id="208" w:name="_DV_M184"/>
      <w:bookmarkEnd w:id="208"/>
      <w:r>
        <w:rPr>
          <w:rFonts w:ascii="Arial" w:hAnsi="Arial" w:cs="Arial"/>
        </w:rPr>
        <w:t xml:space="preserve">The </w:t>
      </w:r>
      <w:r>
        <w:rPr>
          <w:rFonts w:ascii="Arial" w:hAnsi="Arial" w:cs="Arial"/>
          <w:b/>
          <w:bCs/>
        </w:rPr>
        <w:t>User</w:t>
      </w:r>
      <w:r>
        <w:rPr>
          <w:rFonts w:ascii="Arial" w:hAnsi="Arial" w:cs="Arial"/>
        </w:rPr>
        <w:t xml:space="preserve"> shall ensure that on the</w:t>
      </w:r>
      <w:r>
        <w:rPr>
          <w:rFonts w:ascii="Arial" w:hAnsi="Arial" w:cs="Arial"/>
          <w:b/>
          <w:bCs/>
        </w:rPr>
        <w:t xml:space="preserve"> Completion Date</w:t>
      </w:r>
      <w:r>
        <w:rPr>
          <w:rFonts w:ascii="Arial" w:hAnsi="Arial" w:cs="Arial"/>
          <w:b/>
          <w:bCs/>
          <w:i/>
          <w:iCs/>
        </w:rPr>
        <w:t xml:space="preserve"> </w:t>
      </w:r>
      <w:r>
        <w:rPr>
          <w:rFonts w:ascii="Arial" w:hAnsi="Arial" w:cs="Arial"/>
        </w:rPr>
        <w:t xml:space="preserve">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complies with the </w:t>
      </w:r>
      <w:proofErr w:type="gramStart"/>
      <w:r>
        <w:rPr>
          <w:rFonts w:ascii="Arial" w:hAnsi="Arial" w:cs="Arial"/>
        </w:rPr>
        <w:t>site specific</w:t>
      </w:r>
      <w:proofErr w:type="gramEnd"/>
      <w:r>
        <w:rPr>
          <w:rFonts w:ascii="Arial" w:hAnsi="Arial" w:cs="Arial"/>
        </w:rPr>
        <w:t xml:space="preserve"> technical conditions set out in Appendix F 1-5 to the </w:t>
      </w:r>
      <w:r>
        <w:rPr>
          <w:rFonts w:ascii="Arial" w:hAnsi="Arial" w:cs="Arial"/>
          <w:b/>
          <w:bCs/>
        </w:rPr>
        <w:t>Bilateral Connection Agreement</w:t>
      </w:r>
      <w:r>
        <w:rPr>
          <w:rFonts w:ascii="Arial" w:hAnsi="Arial" w:cs="Arial"/>
        </w:rPr>
        <w:t xml:space="preserve"> </w:t>
      </w:r>
      <w:bookmarkStart w:id="209" w:name="_DV_C108"/>
      <w:r w:rsidRPr="00BF06A8">
        <w:rPr>
          <w:rStyle w:val="DeltaViewInsertion"/>
          <w:rFonts w:ascii="Arial" w:hAnsi="Arial" w:cs="Arial"/>
          <w:color w:val="auto"/>
          <w:u w:val="none"/>
        </w:rPr>
        <w:t xml:space="preserve"> [and that the </w:t>
      </w:r>
      <w:r w:rsidRPr="00BF06A8">
        <w:rPr>
          <w:rStyle w:val="DeltaViewInsertion"/>
          <w:rFonts w:ascii="Arial" w:hAnsi="Arial" w:cs="Arial"/>
          <w:b/>
          <w:bCs/>
          <w:color w:val="auto"/>
          <w:u w:val="none"/>
        </w:rPr>
        <w:t>OTSUA</w:t>
      </w:r>
      <w:r w:rsidRPr="00BF06A8">
        <w:rPr>
          <w:rStyle w:val="DeltaViewInsertion"/>
          <w:rFonts w:ascii="Arial" w:hAnsi="Arial" w:cs="Arial"/>
          <w:color w:val="auto"/>
          <w:u w:val="none"/>
        </w:rPr>
        <w:t xml:space="preserve"> complies with the site specific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w:t>
      </w:r>
      <w:bookmarkStart w:id="210" w:name="_DV_M186"/>
      <w:bookmarkEnd w:id="209"/>
      <w:bookmarkEnd w:id="210"/>
      <w:r w:rsidRPr="00BF06A8">
        <w:rPr>
          <w:rFonts w:ascii="Arial" w:hAnsi="Arial" w:cs="Arial"/>
        </w:rPr>
        <w:t>.</w:t>
      </w:r>
      <w:r w:rsidR="00A16B09">
        <w:rPr>
          <w:rFonts w:ascii="Arial" w:hAnsi="Arial" w:cs="Arial"/>
        </w:rPr>
        <w:t xml:space="preserve">  The obligation in respect of </w:t>
      </w:r>
      <w:r w:rsidR="00A16B09" w:rsidRPr="0072477B">
        <w:rPr>
          <w:rFonts w:ascii="Arial" w:hAnsi="Arial" w:cs="Arial"/>
          <w:b/>
        </w:rPr>
        <w:t>OTS</w:t>
      </w:r>
      <w:r w:rsidR="00A16B09">
        <w:rPr>
          <w:rFonts w:ascii="Arial" w:hAnsi="Arial" w:cs="Arial"/>
          <w:b/>
        </w:rPr>
        <w:t xml:space="preserve">UA </w:t>
      </w:r>
      <w:r w:rsidR="00A16B09">
        <w:rPr>
          <w:rFonts w:ascii="Arial" w:hAnsi="Arial" w:cs="Arial"/>
        </w:rPr>
        <w:t xml:space="preserve">shall apply </w:t>
      </w:r>
      <w:r w:rsidR="00A16B09" w:rsidRPr="0072477B">
        <w:rPr>
          <w:rFonts w:ascii="Arial" w:hAnsi="Arial" w:cs="Arial"/>
        </w:rPr>
        <w:t xml:space="preserve">up to the </w:t>
      </w:r>
      <w:r w:rsidR="00A16B09" w:rsidRPr="00117630">
        <w:rPr>
          <w:rFonts w:ascii="Arial" w:hAnsi="Arial" w:cs="Arial"/>
          <w:b/>
        </w:rPr>
        <w:t>OTSUA Transfer Time</w:t>
      </w:r>
      <w:r w:rsidR="00A16B09" w:rsidRPr="0072477B">
        <w:rPr>
          <w:rFonts w:ascii="Arial" w:hAnsi="Arial" w:cs="Arial"/>
        </w:rPr>
        <w:t xml:space="preserve">, whereupon such provisions shall (without prejudice to any prior non-compliance) cease to </w:t>
      </w:r>
      <w:proofErr w:type="gramStart"/>
      <w:r w:rsidR="00A16B09" w:rsidRPr="0072477B">
        <w:rPr>
          <w:rFonts w:ascii="Arial" w:hAnsi="Arial" w:cs="Arial"/>
        </w:rPr>
        <w:t>apply</w:t>
      </w:r>
      <w:proofErr w:type="gramEnd"/>
    </w:p>
    <w:p w14:paraId="7C296F39" w14:textId="77777777" w:rsidR="00D846C8" w:rsidRPr="0032756E" w:rsidRDefault="00D846C8" w:rsidP="00D846C8">
      <w:pPr>
        <w:pStyle w:val="clauseindent"/>
        <w:widowControl/>
        <w:ind w:left="0"/>
        <w:jc w:val="both"/>
        <w:rPr>
          <w:rFonts w:ascii="Arial" w:hAnsi="Arial" w:cs="Arial"/>
          <w:b/>
          <w:bCs/>
          <w:u w:val="single"/>
        </w:rPr>
      </w:pPr>
      <w:bookmarkStart w:id="211" w:name="_DV_M187"/>
      <w:bookmarkEnd w:id="211"/>
      <w:r>
        <w:rPr>
          <w:rFonts w:ascii="Arial" w:hAnsi="Arial" w:cs="Arial"/>
          <w:b/>
          <w:bCs/>
        </w:rPr>
        <w:t>9.</w:t>
      </w:r>
      <w:r>
        <w:rPr>
          <w:rFonts w:ascii="Arial" w:hAnsi="Arial" w:cs="Arial"/>
        </w:rPr>
        <w:tab/>
      </w:r>
      <w:r w:rsidR="005E7A2B" w:rsidRPr="0032756E">
        <w:rPr>
          <w:rFonts w:ascii="Arial" w:hAnsi="Arial" w:cs="Arial"/>
          <w:b/>
        </w:rPr>
        <w:t>PROVISION OF SECURITY</w:t>
      </w:r>
      <w:r w:rsidRPr="0032756E">
        <w:rPr>
          <w:rFonts w:ascii="Arial" w:hAnsi="Arial" w:cs="Arial"/>
          <w:b/>
          <w:bCs/>
        </w:rPr>
        <w:t xml:space="preserve"> </w:t>
      </w:r>
    </w:p>
    <w:p w14:paraId="5C9CD810" w14:textId="77777777" w:rsidR="00D846C8" w:rsidRPr="0032756E" w:rsidRDefault="005E7A2B" w:rsidP="00D846C8">
      <w:pPr>
        <w:widowControl/>
        <w:tabs>
          <w:tab w:val="left" w:pos="709"/>
        </w:tabs>
        <w:ind w:left="709"/>
        <w:jc w:val="both"/>
        <w:rPr>
          <w:b/>
          <w:bCs/>
          <w:strike/>
        </w:rPr>
      </w:pPr>
      <w:bookmarkStart w:id="212" w:name="_DV_M188"/>
      <w:bookmarkEnd w:id="212"/>
      <w:r w:rsidRPr="0032756E">
        <w:t xml:space="preserve">Where required to do so under the </w:t>
      </w:r>
      <w:r w:rsidRPr="0032756E">
        <w:rPr>
          <w:b/>
        </w:rPr>
        <w:t xml:space="preserve">CUSC </w:t>
      </w:r>
      <w:r w:rsidRPr="0032756E">
        <w:t xml:space="preserve">Section 15, the </w:t>
      </w:r>
      <w:r w:rsidRPr="0032756E">
        <w:rPr>
          <w:b/>
        </w:rPr>
        <w:t xml:space="preserve">User </w:t>
      </w:r>
      <w:r w:rsidRPr="0032756E">
        <w:t xml:space="preserve">shall provide </w:t>
      </w:r>
      <w:r w:rsidRPr="0032756E">
        <w:rPr>
          <w:b/>
        </w:rPr>
        <w:t xml:space="preserve">The Company </w:t>
      </w:r>
      <w:r w:rsidRPr="0032756E">
        <w:t xml:space="preserve">with security arrangements in accordance with </w:t>
      </w:r>
      <w:r w:rsidRPr="0032756E">
        <w:rPr>
          <w:b/>
        </w:rPr>
        <w:t xml:space="preserve">CUSC </w:t>
      </w:r>
      <w:r w:rsidRPr="0032756E">
        <w:t xml:space="preserve">Section 15 Part Three in respect of the </w:t>
      </w:r>
      <w:r w:rsidRPr="0032756E">
        <w:rPr>
          <w:b/>
        </w:rPr>
        <w:t xml:space="preserve">User’s </w:t>
      </w:r>
      <w:r w:rsidRPr="0032756E">
        <w:t xml:space="preserve">obligations to pay the </w:t>
      </w:r>
      <w:r w:rsidRPr="0032756E">
        <w:rPr>
          <w:b/>
        </w:rPr>
        <w:t xml:space="preserve">Cancellation Charge </w:t>
      </w:r>
      <w:r w:rsidRPr="0032756E">
        <w:t xml:space="preserve">to </w:t>
      </w:r>
      <w:r w:rsidRPr="0032756E">
        <w:rPr>
          <w:b/>
        </w:rPr>
        <w:t xml:space="preserve">The Company </w:t>
      </w:r>
      <w:r w:rsidRPr="0032756E">
        <w:t xml:space="preserve">on termination of this </w:t>
      </w:r>
      <w:r w:rsidRPr="0032756E">
        <w:rPr>
          <w:b/>
        </w:rPr>
        <w:t xml:space="preserve">Construction Agreement </w:t>
      </w:r>
      <w:r w:rsidRPr="0032756E">
        <w:t xml:space="preserve">or a reduction in </w:t>
      </w:r>
      <w:r w:rsidRPr="0032756E">
        <w:rPr>
          <w:b/>
        </w:rPr>
        <w:t xml:space="preserve">Transmission Entry Capacity </w:t>
      </w:r>
      <w:r w:rsidRPr="0032756E">
        <w:t xml:space="preserve">prior to the </w:t>
      </w:r>
      <w:r w:rsidRPr="0032756E">
        <w:rPr>
          <w:b/>
        </w:rPr>
        <w:t xml:space="preserve">Charging </w:t>
      </w:r>
      <w:r w:rsidRPr="00842DF9">
        <w:rPr>
          <w:b/>
        </w:rPr>
        <w:t>Date</w:t>
      </w:r>
      <w:r w:rsidRPr="0032756E">
        <w:t xml:space="preserve">. </w:t>
      </w:r>
    </w:p>
    <w:p w14:paraId="0819CF7C" w14:textId="77777777" w:rsidR="00D846C8" w:rsidRPr="0074164F"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strike/>
          <w:color w:val="FF0000"/>
        </w:rPr>
      </w:pPr>
      <w:bookmarkStart w:id="213" w:name="_DV_M189"/>
      <w:bookmarkStart w:id="214" w:name="_DV_M206"/>
      <w:bookmarkStart w:id="215" w:name="_DV_M218"/>
      <w:bookmarkEnd w:id="213"/>
      <w:bookmarkEnd w:id="214"/>
      <w:bookmarkEnd w:id="215"/>
    </w:p>
    <w:p w14:paraId="61396A36"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rPr>
      </w:pPr>
      <w:bookmarkStart w:id="216" w:name="_DV_M245"/>
      <w:bookmarkEnd w:id="216"/>
    </w:p>
    <w:p w14:paraId="72AC933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rPr>
      </w:pPr>
      <w:bookmarkStart w:id="217" w:name="_DV_M252"/>
      <w:bookmarkEnd w:id="217"/>
      <w:r>
        <w:rPr>
          <w:b/>
          <w:bCs/>
        </w:rPr>
        <w:t>10.</w:t>
      </w:r>
      <w:r>
        <w:tab/>
      </w:r>
      <w:r>
        <w:rPr>
          <w:b/>
          <w:bCs/>
        </w:rPr>
        <w:t>EVENT OF DEFAULT</w:t>
      </w:r>
    </w:p>
    <w:p w14:paraId="6198EA57"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u w:val="single"/>
        </w:rPr>
      </w:pPr>
    </w:p>
    <w:p w14:paraId="4262F687" w14:textId="77777777" w:rsidR="00336DF0" w:rsidRPr="006D32D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pPr>
      <w:bookmarkStart w:id="218" w:name="_DV_M253"/>
      <w:bookmarkEnd w:id="218"/>
      <w:r w:rsidRPr="006D32DA">
        <w:t xml:space="preserve">Once any of the </w:t>
      </w:r>
      <w:r w:rsidRPr="006D32DA">
        <w:rPr>
          <w:b/>
        </w:rPr>
        <w:t>Events</w:t>
      </w:r>
      <w:r w:rsidRPr="006D32DA">
        <w:t xml:space="preserve"> </w:t>
      </w:r>
      <w:r w:rsidRPr="006D32DA">
        <w:rPr>
          <w:b/>
        </w:rPr>
        <w:t>of Default</w:t>
      </w:r>
      <w:r w:rsidRPr="006D32DA">
        <w:t xml:space="preserve"> in Paragraph 5.3.1 and/or Paragraph 5.4.6.2 and/or Paragraph 5.4.6.3 of the </w:t>
      </w:r>
      <w:r w:rsidRPr="006D32DA">
        <w:rPr>
          <w:b/>
        </w:rPr>
        <w:t>CUSC</w:t>
      </w:r>
      <w:r w:rsidRPr="006D32DA">
        <w:t xml:space="preserve"> has occurred and is continuing </w:t>
      </w:r>
      <w:r w:rsidRPr="006D32DA">
        <w:rPr>
          <w:b/>
          <w:bCs/>
        </w:rPr>
        <w:t>The Company</w:t>
      </w:r>
      <w:r w:rsidRPr="006D32DA">
        <w:t xml:space="preserve"> may give notice of termination to the </w:t>
      </w:r>
      <w:r w:rsidRPr="006D32DA">
        <w:rPr>
          <w:b/>
        </w:rPr>
        <w:t>User</w:t>
      </w:r>
      <w:r w:rsidRPr="006D32DA">
        <w:t xml:space="preserve"> whereupon this </w:t>
      </w:r>
      <w:r w:rsidRPr="006D32DA">
        <w:rPr>
          <w:b/>
        </w:rPr>
        <w:t>Construction Agreement</w:t>
      </w:r>
      <w:r w:rsidRPr="006D32DA">
        <w:t xml:space="preserve"> shall forthwith </w:t>
      </w:r>
      <w:proofErr w:type="gramStart"/>
      <w:r w:rsidRPr="006D32DA">
        <w:t>terminate</w:t>
      </w:r>
      <w:proofErr w:type="gramEnd"/>
      <w:r w:rsidRPr="006D32DA">
        <w:t xml:space="preserve"> and the provisions of Clause 11 shall apply.</w:t>
      </w:r>
    </w:p>
    <w:p w14:paraId="69987A99" w14:textId="77777777" w:rsidR="00336DF0" w:rsidRPr="00493A0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color w:val="0000FF"/>
        </w:rPr>
      </w:pPr>
    </w:p>
    <w:p w14:paraId="19A42C75"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b/>
          <w:bCs/>
          <w:strike/>
          <w:color w:val="FF0000"/>
        </w:rPr>
      </w:pPr>
    </w:p>
    <w:p w14:paraId="4A4A350F"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b/>
          <w:bCs/>
          <w:strike/>
          <w:color w:val="FF0000"/>
        </w:rPr>
      </w:pPr>
      <w:bookmarkStart w:id="219" w:name="_DV_M276"/>
      <w:bookmarkEnd w:id="219"/>
    </w:p>
    <w:p w14:paraId="1BE24EE7"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strike/>
          <w:color w:val="FF0000"/>
        </w:rPr>
      </w:pPr>
      <w:bookmarkStart w:id="220" w:name="_DV_M279"/>
      <w:bookmarkEnd w:id="220"/>
    </w:p>
    <w:p w14:paraId="53F9AE36" w14:textId="77777777" w:rsidR="00D846C8" w:rsidRDefault="00D846C8"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bCs/>
        </w:rPr>
      </w:pPr>
      <w:bookmarkStart w:id="221" w:name="_DV_M281"/>
      <w:bookmarkEnd w:id="221"/>
    </w:p>
    <w:p w14:paraId="2C9D339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i/>
          <w:iCs/>
          <w:sz w:val="16"/>
          <w:szCs w:val="16"/>
        </w:rPr>
      </w:pPr>
      <w:bookmarkStart w:id="222" w:name="_DV_M285"/>
      <w:bookmarkEnd w:id="222"/>
      <w:r>
        <w:rPr>
          <w:b/>
          <w:bCs/>
        </w:rPr>
        <w:t>11.</w:t>
      </w:r>
      <w:r>
        <w:tab/>
      </w:r>
      <w:r>
        <w:rPr>
          <w:b/>
          <w:bCs/>
        </w:rPr>
        <w:t>TERMINATION</w:t>
      </w:r>
      <w:r w:rsidRPr="00493A0A">
        <w:rPr>
          <w:b/>
          <w:bCs/>
          <w:strike/>
          <w:color w:val="FF0000"/>
        </w:rPr>
        <w:t xml:space="preserve"> </w:t>
      </w:r>
    </w:p>
    <w:p w14:paraId="25D1303A" w14:textId="77777777" w:rsidR="00D846C8" w:rsidRPr="006D32D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rPr>
      </w:pPr>
    </w:p>
    <w:p w14:paraId="6533EB06" w14:textId="77777777" w:rsidR="00336DF0" w:rsidRPr="006D32DA" w:rsidRDefault="00D846C8"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bookmarkStart w:id="223" w:name="_DV_M286"/>
      <w:bookmarkEnd w:id="223"/>
      <w:r w:rsidRPr="006D32DA">
        <w:t>11.1</w:t>
      </w:r>
      <w:r w:rsidRPr="006D32DA">
        <w:tab/>
      </w:r>
      <w:bookmarkStart w:id="224" w:name="_DV_M287"/>
      <w:bookmarkEnd w:id="224"/>
      <w:r w:rsidR="00336DF0" w:rsidRPr="006D32DA">
        <w:t xml:space="preserve">On termination of this </w:t>
      </w:r>
      <w:r w:rsidR="00336DF0" w:rsidRPr="006D32DA">
        <w:rPr>
          <w:b/>
        </w:rPr>
        <w:t>Construction Agreement</w:t>
      </w:r>
      <w:r w:rsidR="00336DF0" w:rsidRPr="006D32DA">
        <w:t xml:space="preserve"> </w:t>
      </w:r>
      <w:proofErr w:type="gramStart"/>
      <w:r w:rsidR="00336DF0" w:rsidRPr="006D32DA">
        <w:rPr>
          <w:b/>
        </w:rPr>
        <w:t>The</w:t>
      </w:r>
      <w:proofErr w:type="gramEnd"/>
      <w:r w:rsidR="00336DF0" w:rsidRPr="006D32DA">
        <w:rPr>
          <w:b/>
        </w:rPr>
        <w:t xml:space="preserve"> Company</w:t>
      </w:r>
      <w:r w:rsidR="00336DF0" w:rsidRPr="006D32DA">
        <w:t xml:space="preserve"> shall disconnect all the </w:t>
      </w:r>
      <w:r w:rsidR="00336DF0" w:rsidRPr="006D32DA">
        <w:rPr>
          <w:b/>
        </w:rPr>
        <w:t>User’s Equipment</w:t>
      </w:r>
      <w:r w:rsidR="00336DF0" w:rsidRPr="006D32DA">
        <w:t xml:space="preserve"> at the </w:t>
      </w:r>
      <w:r w:rsidR="00336DF0" w:rsidRPr="006D32DA">
        <w:rPr>
          <w:b/>
        </w:rPr>
        <w:t>Connection Site</w:t>
      </w:r>
      <w:r w:rsidR="00336DF0" w:rsidRPr="006D32DA">
        <w:t xml:space="preserve"> and:</w:t>
      </w:r>
    </w:p>
    <w:p w14:paraId="13CC29BD" w14:textId="77777777" w:rsidR="00493A0A" w:rsidRPr="006D32DA" w:rsidRDefault="00493A0A"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1A69E1FF"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(a) </w:t>
      </w:r>
      <w:r w:rsidRPr="006D32DA">
        <w:rPr>
          <w:rFonts w:ascii="Arial" w:hAnsi="Arial" w:cs="Arial"/>
        </w:rPr>
        <w:tab/>
        <w:t xml:space="preserve">where the </w:t>
      </w:r>
      <w:r w:rsidRPr="006D32DA">
        <w:rPr>
          <w:rFonts w:ascii="Arial" w:hAnsi="Arial" w:cs="Arial"/>
          <w:b/>
          <w:bCs/>
        </w:rPr>
        <w:t xml:space="preserve">Relevant Transmission Licensee </w:t>
      </w:r>
      <w:r w:rsidRPr="006D32DA">
        <w:rPr>
          <w:rFonts w:ascii="Arial" w:hAnsi="Arial" w:cs="Arial"/>
        </w:rPr>
        <w:t xml:space="preserve">is the owner of the </w:t>
      </w:r>
      <w:r w:rsidRPr="006D32DA">
        <w:rPr>
          <w:rFonts w:ascii="Arial" w:hAnsi="Arial" w:cs="Arial"/>
          <w:b/>
          <w:bCs/>
        </w:rPr>
        <w:t>Offshore Platform</w:t>
      </w:r>
      <w:r w:rsidRPr="006D32DA">
        <w:rPr>
          <w:rFonts w:ascii="Arial" w:hAnsi="Arial" w:cs="Arial"/>
        </w:rPr>
        <w:t xml:space="preserve"> the </w:t>
      </w:r>
      <w:r w:rsidRPr="006D32DA">
        <w:rPr>
          <w:rFonts w:ascii="Arial" w:hAnsi="Arial" w:cs="Arial"/>
          <w:b/>
          <w:bCs/>
        </w:rPr>
        <w:t xml:space="preserve">User </w:t>
      </w:r>
      <w:r w:rsidRPr="006D32DA">
        <w:rPr>
          <w:rFonts w:ascii="Arial" w:hAnsi="Arial" w:cs="Arial"/>
        </w:rPr>
        <w:t xml:space="preserve">shall remove any of the </w:t>
      </w:r>
      <w:r w:rsidR="0061281A" w:rsidRPr="006D32DA">
        <w:rPr>
          <w:rFonts w:ascii="Arial" w:hAnsi="Arial" w:cs="Arial"/>
          <w:b/>
          <w:bCs/>
        </w:rPr>
        <w:t>User’s Equipment</w:t>
      </w:r>
      <w:r w:rsidRPr="006D32DA">
        <w:rPr>
          <w:rFonts w:ascii="Arial" w:hAnsi="Arial" w:cs="Arial"/>
        </w:rPr>
        <w:t xml:space="preserve"> on the </w:t>
      </w:r>
      <w:r w:rsidRPr="006D32DA">
        <w:rPr>
          <w:rFonts w:ascii="Arial" w:hAnsi="Arial" w:cs="Arial"/>
          <w:b/>
          <w:bCs/>
        </w:rPr>
        <w:lastRenderedPageBreak/>
        <w:t>Offshore Platform</w:t>
      </w:r>
      <w:r w:rsidRPr="006D32DA">
        <w:rPr>
          <w:rFonts w:ascii="Arial" w:hAnsi="Arial" w:cs="Arial"/>
        </w:rPr>
        <w:t xml:space="preserve"> within 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 Licensee</w:t>
      </w:r>
      <w:r w:rsidRPr="006D32DA">
        <w:rPr>
          <w:rFonts w:ascii="Arial" w:hAnsi="Arial" w:cs="Arial"/>
        </w:rPr>
        <w:t xml:space="preserve"> and the </w:t>
      </w:r>
      <w:r w:rsidRPr="006D32DA">
        <w:rPr>
          <w:rFonts w:ascii="Arial" w:hAnsi="Arial" w:cs="Arial"/>
          <w:b/>
          <w:bCs/>
        </w:rPr>
        <w:t>User</w:t>
      </w:r>
      <w:r w:rsidRPr="006D32DA">
        <w:rPr>
          <w:rFonts w:ascii="Arial" w:hAnsi="Arial" w:cs="Arial"/>
        </w:rPr>
        <w:t>;</w:t>
      </w:r>
      <w:r w:rsidRPr="006D32DA">
        <w:rPr>
          <w:rFonts w:ascii="Arial" w:hAnsi="Arial" w:cs="Arial"/>
          <w:b/>
          <w:bCs/>
        </w:rPr>
        <w:t xml:space="preserve"> </w:t>
      </w:r>
      <w:r w:rsidRPr="006D32DA">
        <w:rPr>
          <w:rFonts w:ascii="Arial" w:hAnsi="Arial" w:cs="Arial"/>
        </w:rPr>
        <w:t>or</w:t>
      </w:r>
    </w:p>
    <w:p w14:paraId="6B0FBF2A"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(b) </w:t>
      </w:r>
      <w:r w:rsidRPr="006D32DA">
        <w:rPr>
          <w:rFonts w:ascii="Arial" w:hAnsi="Arial" w:cs="Arial"/>
        </w:rPr>
        <w:tab/>
        <w:t xml:space="preserve">where the </w:t>
      </w:r>
      <w:r w:rsidRPr="006D32DA">
        <w:rPr>
          <w:rFonts w:ascii="Arial" w:hAnsi="Arial" w:cs="Arial"/>
          <w:b/>
          <w:bCs/>
        </w:rPr>
        <w:t>User</w:t>
      </w:r>
      <w:r w:rsidRPr="006D32DA">
        <w:rPr>
          <w:rFonts w:ascii="Arial" w:hAnsi="Arial" w:cs="Arial"/>
        </w:rPr>
        <w:t xml:space="preserve"> is the owner of the </w:t>
      </w:r>
      <w:r w:rsidRPr="006D32DA">
        <w:rPr>
          <w:rFonts w:ascii="Arial" w:hAnsi="Arial" w:cs="Arial"/>
          <w:b/>
          <w:bCs/>
        </w:rPr>
        <w:t>Offshore Platform</w:t>
      </w:r>
      <w:r w:rsidRPr="006D32DA">
        <w:rPr>
          <w:rFonts w:ascii="Arial" w:hAnsi="Arial" w:cs="Arial"/>
        </w:rPr>
        <w:t xml:space="preserve"> </w:t>
      </w:r>
      <w:proofErr w:type="gramStart"/>
      <w:r w:rsidRPr="006D32DA">
        <w:rPr>
          <w:rFonts w:ascii="Arial" w:hAnsi="Arial" w:cs="Arial"/>
          <w:b/>
          <w:bCs/>
        </w:rPr>
        <w:t>The</w:t>
      </w:r>
      <w:proofErr w:type="gramEnd"/>
      <w:r w:rsidRPr="006D32DA">
        <w:rPr>
          <w:rFonts w:ascii="Arial" w:hAnsi="Arial" w:cs="Arial"/>
          <w:b/>
          <w:bCs/>
        </w:rPr>
        <w:t xml:space="preserve"> Company</w:t>
      </w:r>
      <w:r w:rsidRPr="006D32DA">
        <w:rPr>
          <w:rFonts w:ascii="Arial" w:hAnsi="Arial" w:cs="Arial"/>
        </w:rPr>
        <w:t xml:space="preserve"> shall procure that the </w:t>
      </w:r>
      <w:r w:rsidRPr="006D32DA">
        <w:rPr>
          <w:rFonts w:ascii="Arial" w:hAnsi="Arial" w:cs="Arial"/>
          <w:b/>
          <w:bCs/>
        </w:rPr>
        <w:t>Relevant Transmission Licensee</w:t>
      </w:r>
      <w:r w:rsidRPr="006D32DA">
        <w:rPr>
          <w:rFonts w:ascii="Arial" w:hAnsi="Arial" w:cs="Arial"/>
        </w:rPr>
        <w:t xml:space="preserve">  removes, any [</w:t>
      </w:r>
      <w:r w:rsidRPr="006D32DA">
        <w:rPr>
          <w:rFonts w:ascii="Arial" w:hAnsi="Arial" w:cs="Arial"/>
          <w:b/>
          <w:bCs/>
        </w:rPr>
        <w:t>Transmission Connection Assets</w:t>
      </w:r>
      <w:r w:rsidRPr="006D32DA">
        <w:rPr>
          <w:rFonts w:ascii="Arial" w:hAnsi="Arial" w:cs="Arial"/>
        </w:rPr>
        <w:t xml:space="preserve">] on the </w:t>
      </w:r>
      <w:r w:rsidRPr="006D32DA">
        <w:rPr>
          <w:rFonts w:ascii="Arial" w:hAnsi="Arial" w:cs="Arial"/>
          <w:b/>
          <w:bCs/>
        </w:rPr>
        <w:t>Offshore Platform</w:t>
      </w:r>
      <w:r w:rsidRPr="006D32DA">
        <w:rPr>
          <w:rFonts w:ascii="Arial" w:hAnsi="Arial" w:cs="Arial"/>
        </w:rPr>
        <w:t xml:space="preserve"> within 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w:t>
      </w:r>
      <w:r w:rsidRPr="006D32DA">
        <w:rPr>
          <w:rFonts w:ascii="Arial" w:hAnsi="Arial" w:cs="Arial"/>
        </w:rPr>
        <w:t xml:space="preserve"> </w:t>
      </w:r>
      <w:r w:rsidRPr="006D32DA">
        <w:rPr>
          <w:rFonts w:ascii="Arial" w:hAnsi="Arial" w:cs="Arial"/>
          <w:b/>
          <w:bCs/>
        </w:rPr>
        <w:t>Licensee</w:t>
      </w:r>
      <w:r w:rsidRPr="006D32DA">
        <w:rPr>
          <w:rFonts w:ascii="Arial" w:hAnsi="Arial" w:cs="Arial"/>
        </w:rPr>
        <w:t xml:space="preserve">  and the </w:t>
      </w:r>
      <w:r w:rsidRPr="006D32DA">
        <w:rPr>
          <w:rFonts w:ascii="Arial" w:hAnsi="Arial" w:cs="Arial"/>
          <w:b/>
          <w:bCs/>
        </w:rPr>
        <w:t>User</w:t>
      </w:r>
      <w:r w:rsidRPr="006D32DA">
        <w:rPr>
          <w:rFonts w:ascii="Arial" w:hAnsi="Arial" w:cs="Arial"/>
        </w:rPr>
        <w:t xml:space="preserve">.] </w:t>
      </w:r>
    </w:p>
    <w:p w14:paraId="56258BB1"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OR</w:t>
      </w:r>
    </w:p>
    <w:p w14:paraId="796CF29E"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 xml:space="preserve">[(a)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shall</w:t>
      </w:r>
      <w:r w:rsidRPr="006D32DA">
        <w:rPr>
          <w:rStyle w:val="DeltaViewInsertion"/>
          <w:rFonts w:ascii="Arial" w:hAnsi="Arial" w:cs="Arial"/>
          <w:b/>
          <w:bCs/>
          <w:color w:val="auto"/>
          <w:u w:val="none"/>
        </w:rPr>
        <w:t xml:space="preserve"> </w:t>
      </w:r>
      <w:r w:rsidRPr="006D32DA">
        <w:rPr>
          <w:rStyle w:val="DeltaViewInsertion"/>
          <w:rFonts w:ascii="Arial" w:hAnsi="Arial" w:cs="Arial"/>
          <w:color w:val="auto"/>
          <w:u w:val="none"/>
        </w:rPr>
        <w:t xml:space="preserve">disconnect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at the </w:t>
      </w:r>
      <w:r w:rsidRPr="006D32DA">
        <w:rPr>
          <w:rStyle w:val="DeltaViewInsertion"/>
          <w:rFonts w:ascii="Arial" w:hAnsi="Arial" w:cs="Arial"/>
          <w:b/>
          <w:bCs/>
          <w:color w:val="auto"/>
          <w:u w:val="none"/>
        </w:rPr>
        <w:t xml:space="preserve">Transmission </w:t>
      </w:r>
      <w:r w:rsidRPr="006D32DA">
        <w:rPr>
          <w:rFonts w:ascii="Arial" w:hAnsi="Arial" w:cs="Arial"/>
          <w:b/>
        </w:rPr>
        <w:t>Interface</w:t>
      </w:r>
      <w:r w:rsidRPr="006D32DA">
        <w:rPr>
          <w:rStyle w:val="DeltaViewInsertion"/>
          <w:rFonts w:ascii="Arial" w:hAnsi="Arial" w:cs="Arial"/>
          <w:b/>
          <w:bCs/>
          <w:color w:val="auto"/>
          <w:u w:val="none"/>
        </w:rPr>
        <w:t xml:space="preserve"> Site; </w:t>
      </w:r>
      <w:r w:rsidRPr="006D32DA">
        <w:rPr>
          <w:rStyle w:val="DeltaViewInsertion"/>
          <w:rFonts w:ascii="Arial" w:hAnsi="Arial" w:cs="Arial"/>
          <w:color w:val="auto"/>
          <w:u w:val="none"/>
        </w:rPr>
        <w:t>and</w:t>
      </w:r>
    </w:p>
    <w:p w14:paraId="63A49820" w14:textId="77777777" w:rsidR="00493A0A" w:rsidRPr="006D32DA" w:rsidRDefault="00493A0A" w:rsidP="00493A0A">
      <w:pPr>
        <w:pStyle w:val="Heading3"/>
        <w:widowControl/>
        <w:numPr>
          <w:ilvl w:val="0"/>
          <w:numId w:val="0"/>
        </w:numPr>
        <w:ind w:left="1134" w:hanging="425"/>
        <w:jc w:val="both"/>
      </w:pPr>
      <w:r w:rsidRPr="006D32DA">
        <w:rPr>
          <w:rStyle w:val="DeltaViewInsertion"/>
          <w:rFonts w:ascii="Arial" w:hAnsi="Arial" w:cs="Arial"/>
          <w:color w:val="auto"/>
          <w:u w:val="none"/>
        </w:rPr>
        <w:t>(b)</w:t>
      </w:r>
      <w:r w:rsidRPr="006D32DA">
        <w:rPr>
          <w:rStyle w:val="DeltaViewInsertion"/>
          <w:color w:val="auto"/>
          <w:u w:val="none"/>
        </w:rPr>
        <w:tab/>
      </w:r>
      <w:r w:rsidRPr="006D32DA">
        <w:rPr>
          <w:rStyle w:val="DeltaViewInsertion"/>
          <w:rFonts w:ascii="Arial" w:hAnsi="Arial" w:cs="Arial"/>
          <w:color w:val="auto"/>
          <w:u w:val="none"/>
        </w:rPr>
        <w:t>the</w:t>
      </w:r>
      <w:r w:rsidRPr="006D32DA">
        <w:rPr>
          <w:rStyle w:val="DeltaViewInsertion"/>
          <w:rFonts w:ascii="Arial" w:hAnsi="Arial" w:cs="Arial"/>
          <w:b/>
          <w:bCs/>
          <w:color w:val="auto"/>
          <w:u w:val="none"/>
        </w:rPr>
        <w:t xml:space="preserve"> User </w:t>
      </w:r>
      <w:r w:rsidRPr="006D32DA">
        <w:rPr>
          <w:rStyle w:val="DeltaViewInsertion"/>
          <w:rFonts w:ascii="Arial" w:hAnsi="Arial" w:cs="Arial"/>
          <w:color w:val="auto"/>
          <w:u w:val="none"/>
        </w:rPr>
        <w:t xml:space="preserve">shall remove any of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on the </w:t>
      </w:r>
      <w:r w:rsidRPr="006D32DA">
        <w:rPr>
          <w:rStyle w:val="DeltaViewInsertion"/>
          <w:rFonts w:ascii="Arial" w:hAnsi="Arial" w:cs="Arial"/>
          <w:b/>
          <w:bCs/>
          <w:color w:val="auto"/>
          <w:u w:val="none"/>
        </w:rPr>
        <w:t>Onshore Transmission Licensee’s</w:t>
      </w:r>
      <w:r w:rsidRPr="006D32DA">
        <w:rPr>
          <w:rStyle w:val="DeltaViewInsertion"/>
          <w:rFonts w:ascii="Arial" w:hAnsi="Arial" w:cs="Arial"/>
          <w:color w:val="auto"/>
          <w:u w:val="none"/>
        </w:rPr>
        <w:t xml:space="preserve"> land at the </w:t>
      </w:r>
      <w:r w:rsidRPr="006D32DA">
        <w:rPr>
          <w:rStyle w:val="DeltaViewInsertion"/>
          <w:rFonts w:ascii="Arial" w:hAnsi="Arial" w:cs="Arial"/>
          <w:b/>
          <w:bCs/>
          <w:color w:val="auto"/>
          <w:u w:val="none"/>
        </w:rPr>
        <w:t>Transmission Interface Site</w:t>
      </w:r>
      <w:r w:rsidRPr="006D32DA">
        <w:rPr>
          <w:rStyle w:val="DeltaViewInsertion"/>
          <w:rFonts w:ascii="Arial" w:hAnsi="Arial" w:cs="Arial"/>
          <w:color w:val="auto"/>
          <w:u w:val="none"/>
        </w:rPr>
        <w:t xml:space="preserve"> and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 xml:space="preserve">shall (as appropriate) remove or procure that the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removes its equipment (if any) from the </w:t>
      </w:r>
      <w:r w:rsidRPr="006D32DA">
        <w:rPr>
          <w:rStyle w:val="DeltaViewInsertion"/>
          <w:rFonts w:ascii="Arial" w:hAnsi="Arial" w:cs="Arial"/>
          <w:b/>
          <w:bCs/>
          <w:color w:val="auto"/>
          <w:u w:val="none"/>
        </w:rPr>
        <w:t xml:space="preserve">User’s </w:t>
      </w:r>
      <w:r w:rsidRPr="006D32DA">
        <w:rPr>
          <w:rStyle w:val="DeltaViewInsertion"/>
          <w:rFonts w:ascii="Arial" w:hAnsi="Arial" w:cs="Arial"/>
          <w:color w:val="auto"/>
          <w:u w:val="none"/>
        </w:rPr>
        <w:t xml:space="preserve">land at the </w:t>
      </w:r>
      <w:r w:rsidRPr="006D32DA">
        <w:rPr>
          <w:rStyle w:val="DeltaViewInsertion"/>
          <w:rFonts w:ascii="Arial" w:hAnsi="Arial" w:cs="Arial"/>
          <w:b/>
          <w:bCs/>
          <w:color w:val="auto"/>
          <w:u w:val="none"/>
        </w:rPr>
        <w:t xml:space="preserve">Transmission Interface Site </w:t>
      </w:r>
      <w:r w:rsidRPr="006D32DA">
        <w:rPr>
          <w:rStyle w:val="DeltaViewInsertion"/>
          <w:rFonts w:ascii="Arial" w:hAnsi="Arial" w:cs="Arial"/>
          <w:color w:val="auto"/>
          <w:u w:val="none"/>
        </w:rPr>
        <w:t xml:space="preserve">in each case within such period as may be agreed between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and the</w:t>
      </w:r>
      <w:r w:rsidRPr="006D32DA">
        <w:rPr>
          <w:rStyle w:val="DeltaViewInsertion"/>
          <w:rFonts w:ascii="Arial" w:hAnsi="Arial" w:cs="Arial"/>
          <w:b/>
          <w:bCs/>
          <w:color w:val="auto"/>
          <w:u w:val="none"/>
        </w:rPr>
        <w:t xml:space="preserve"> User. </w:t>
      </w:r>
      <w:r w:rsidRPr="006D32DA">
        <w:rPr>
          <w:rStyle w:val="DeltaViewInsertion"/>
          <w:rFonts w:ascii="Arial" w:hAnsi="Arial" w:cs="Arial"/>
          <w:color w:val="auto"/>
          <w:u w:val="none"/>
        </w:rPr>
        <w:t>]</w:t>
      </w:r>
    </w:p>
    <w:p w14:paraId="3C6CDFDD" w14:textId="77777777" w:rsidR="00336DF0" w:rsidRPr="00CB4EAE" w:rsidRDefault="00336DF0"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color w:val="FF0000"/>
        </w:rPr>
      </w:pPr>
    </w:p>
    <w:p w14:paraId="37D4EBC4" w14:textId="77777777" w:rsidR="00336DF0" w:rsidRPr="006D32DA" w:rsidRDefault="00336DF0" w:rsidP="00336DF0">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61281A">
        <w:t>11.2</w:t>
      </w:r>
      <w:r w:rsidRPr="006D32DA">
        <w:tab/>
        <w:t xml:space="preserve">The </w:t>
      </w:r>
      <w:r w:rsidRPr="006D32DA">
        <w:rPr>
          <w:b/>
        </w:rPr>
        <w:t>User</w:t>
      </w:r>
      <w:r w:rsidRPr="006D32DA">
        <w:t xml:space="preserve"> shall  where  this </w:t>
      </w:r>
      <w:r w:rsidRPr="006D32DA">
        <w:rPr>
          <w:b/>
        </w:rPr>
        <w:t>Construction Agreement</w:t>
      </w:r>
      <w:r w:rsidRPr="006D32DA">
        <w:t xml:space="preserve"> terminates prior to the </w:t>
      </w:r>
      <w:r w:rsidRPr="006D32DA">
        <w:rPr>
          <w:b/>
        </w:rPr>
        <w:t xml:space="preserve">Charging Date </w:t>
      </w:r>
      <w:r w:rsidRPr="006D32DA">
        <w:t xml:space="preserve">be liable forthwith on the date this </w:t>
      </w:r>
      <w:r w:rsidRPr="006D32DA">
        <w:rPr>
          <w:b/>
        </w:rPr>
        <w:t>Construction</w:t>
      </w:r>
      <w:r w:rsidRPr="006D32DA">
        <w:t xml:space="preserve"> </w:t>
      </w:r>
      <w:r w:rsidRPr="006D32DA">
        <w:rPr>
          <w:b/>
        </w:rPr>
        <w:t>Agreement</w:t>
      </w:r>
      <w:r w:rsidRPr="006D32DA">
        <w:t xml:space="preserve"> so terminates to pay to </w:t>
      </w:r>
      <w:r w:rsidRPr="006D32DA">
        <w:rPr>
          <w:b/>
          <w:bCs/>
        </w:rPr>
        <w:t xml:space="preserve">The Company </w:t>
      </w:r>
      <w:r w:rsidRPr="006D32DA">
        <w:rPr>
          <w:bCs/>
        </w:rPr>
        <w:t>the</w:t>
      </w:r>
      <w:r w:rsidRPr="006D32DA">
        <w:t xml:space="preserve"> </w:t>
      </w:r>
      <w:r w:rsidRPr="006D32DA">
        <w:rPr>
          <w:b/>
        </w:rPr>
        <w:t xml:space="preserve">Cancellation Charge </w:t>
      </w:r>
      <w:r w:rsidRPr="006D32DA">
        <w:t xml:space="preserve">such payment to be made within 14 days of the date of </w:t>
      </w:r>
      <w:r w:rsidRPr="006D32DA">
        <w:rPr>
          <w:b/>
          <w:bCs/>
        </w:rPr>
        <w:t>The Company’s</w:t>
      </w:r>
      <w:r w:rsidRPr="006D32DA">
        <w:t xml:space="preserve"> invoice in respect thereof.</w:t>
      </w:r>
    </w:p>
    <w:p w14:paraId="7E6586CE"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strike/>
          <w:color w:val="FF0000"/>
        </w:rPr>
      </w:pPr>
      <w:bookmarkStart w:id="225" w:name="_DV_M289"/>
      <w:bookmarkEnd w:id="225"/>
    </w:p>
    <w:p w14:paraId="17F18D6A"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rPr>
      </w:pPr>
      <w:bookmarkStart w:id="226" w:name="_DV_M295"/>
      <w:bookmarkEnd w:id="226"/>
    </w:p>
    <w:p w14:paraId="28CAE9A9" w14:textId="77777777" w:rsidR="00D846C8" w:rsidRDefault="00D846C8" w:rsidP="00D846C8">
      <w:pPr>
        <w:pStyle w:val="BodyText"/>
        <w:widowControl/>
        <w:jc w:val="both"/>
        <w:rPr>
          <w:rFonts w:ascii="Arial" w:hAnsi="Arial" w:cs="Arial"/>
          <w:b/>
          <w:bCs/>
        </w:rPr>
      </w:pPr>
      <w:bookmarkStart w:id="227" w:name="_DV_M298"/>
      <w:bookmarkEnd w:id="227"/>
      <w:r>
        <w:rPr>
          <w:rFonts w:ascii="Arial" w:hAnsi="Arial" w:cs="Arial"/>
          <w:b/>
          <w:bCs/>
        </w:rPr>
        <w:t>12.</w:t>
      </w:r>
      <w:r>
        <w:rPr>
          <w:rFonts w:ascii="Arial" w:hAnsi="Arial" w:cs="Arial"/>
          <w:b/>
          <w:bCs/>
        </w:rPr>
        <w:tab/>
        <w:t xml:space="preserve">TERM </w:t>
      </w:r>
    </w:p>
    <w:p w14:paraId="0B72BD2F" w14:textId="2A07744A" w:rsidR="00D846C8" w:rsidRDefault="00D846C8" w:rsidP="00D846C8">
      <w:pPr>
        <w:pStyle w:val="BodyText"/>
        <w:widowControl/>
        <w:ind w:left="709" w:hanging="709"/>
        <w:jc w:val="both"/>
        <w:rPr>
          <w:rFonts w:ascii="Arial" w:hAnsi="Arial" w:cs="Arial"/>
          <w:b/>
          <w:bCs/>
        </w:rPr>
      </w:pPr>
      <w:bookmarkStart w:id="228" w:name="_DV_M299"/>
      <w:bookmarkEnd w:id="228"/>
      <w:r>
        <w:rPr>
          <w:rFonts w:ascii="Arial" w:hAnsi="Arial" w:cs="Arial"/>
        </w:rPr>
        <w:t>12.1</w:t>
      </w:r>
      <w:r>
        <w:rPr>
          <w:rFonts w:ascii="Arial" w:hAnsi="Arial" w:cs="Arial"/>
        </w:rPr>
        <w:tab/>
        <w:t xml:space="preserve">Subject to the provisions for earlier termination set out in the </w:t>
      </w:r>
      <w:r>
        <w:rPr>
          <w:rFonts w:ascii="Arial" w:hAnsi="Arial" w:cs="Arial"/>
          <w:b/>
          <w:bCs/>
        </w:rPr>
        <w:t>CUSC</w:t>
      </w:r>
      <w:r>
        <w:rPr>
          <w:rFonts w:ascii="Arial" w:hAnsi="Arial" w:cs="Arial"/>
        </w:rPr>
        <w:t xml:space="preserve"> this </w:t>
      </w:r>
      <w:r>
        <w:rPr>
          <w:rFonts w:ascii="Arial" w:hAnsi="Arial" w:cs="Arial"/>
          <w:b/>
          <w:bCs/>
        </w:rPr>
        <w:t>Construction Agreement</w:t>
      </w:r>
      <w:r>
        <w:rPr>
          <w:rFonts w:ascii="Arial" w:hAnsi="Arial" w:cs="Arial"/>
        </w:rPr>
        <w:t xml:space="preserve"> shall continue until terminated in accordance with Clause 1, 2.5, 2.6, 4.8</w:t>
      </w:r>
      <w:r w:rsidR="00571396">
        <w:rPr>
          <w:rFonts w:ascii="Arial" w:hAnsi="Arial" w:cs="Arial"/>
        </w:rPr>
        <w:t>,</w:t>
      </w:r>
      <w:r>
        <w:rPr>
          <w:rFonts w:ascii="Arial" w:hAnsi="Arial" w:cs="Arial"/>
        </w:rPr>
        <w:t xml:space="preserve"> 11</w:t>
      </w:r>
      <w:r w:rsidR="00571396">
        <w:rPr>
          <w:rFonts w:ascii="Arial" w:hAnsi="Arial" w:cs="Arial"/>
        </w:rPr>
        <w:t xml:space="preserve"> or 18</w:t>
      </w:r>
      <w:r>
        <w:rPr>
          <w:rFonts w:ascii="Arial" w:hAnsi="Arial" w:cs="Arial"/>
        </w:rPr>
        <w:t xml:space="preserve"> hereof.</w:t>
      </w:r>
    </w:p>
    <w:p w14:paraId="4BD05DCF" w14:textId="77777777" w:rsidR="00D846C8" w:rsidRDefault="00D846C8" w:rsidP="00D846C8">
      <w:pPr>
        <w:pStyle w:val="BodyText"/>
        <w:widowControl/>
        <w:ind w:left="709" w:hanging="709"/>
        <w:jc w:val="both"/>
        <w:rPr>
          <w:rFonts w:ascii="Arial" w:hAnsi="Arial" w:cs="Arial"/>
          <w:b/>
          <w:bCs/>
        </w:rPr>
      </w:pPr>
      <w:bookmarkStart w:id="229" w:name="_DV_M300"/>
      <w:bookmarkEnd w:id="229"/>
      <w:r>
        <w:rPr>
          <w:rFonts w:ascii="Arial" w:hAnsi="Arial" w:cs="Arial"/>
        </w:rPr>
        <w:t>12.2</w:t>
      </w:r>
      <w:r>
        <w:rPr>
          <w:rFonts w:ascii="Arial" w:hAnsi="Arial" w:cs="Arial"/>
        </w:rPr>
        <w:tab/>
        <w:t xml:space="preserve">In addition this </w:t>
      </w:r>
      <w:r>
        <w:rPr>
          <w:rFonts w:ascii="Arial" w:hAnsi="Arial" w:cs="Arial"/>
          <w:b/>
          <w:bCs/>
        </w:rPr>
        <w:t xml:space="preserve">Construction Agreement </w:t>
      </w:r>
      <w:r>
        <w:rPr>
          <w:rFonts w:ascii="Arial" w:hAnsi="Arial" w:cs="Arial"/>
        </w:rPr>
        <w:t xml:space="preserve">shall terminate upon termination of the associated </w:t>
      </w:r>
      <w:r>
        <w:rPr>
          <w:rFonts w:ascii="Arial" w:hAnsi="Arial" w:cs="Arial"/>
          <w:b/>
          <w:bCs/>
        </w:rPr>
        <w:t>Bilateral Connection Agreement</w:t>
      </w:r>
      <w:r>
        <w:rPr>
          <w:rFonts w:ascii="Arial" w:hAnsi="Arial" w:cs="Arial"/>
        </w:rPr>
        <w:t xml:space="preserve"> and </w:t>
      </w:r>
      <w:proofErr w:type="gramStart"/>
      <w:r>
        <w:rPr>
          <w:rFonts w:ascii="Arial" w:hAnsi="Arial" w:cs="Arial"/>
        </w:rPr>
        <w:t>in the event that</w:t>
      </w:r>
      <w:proofErr w:type="gramEnd"/>
      <w:r>
        <w:rPr>
          <w:rFonts w:ascii="Arial" w:hAnsi="Arial" w:cs="Arial"/>
        </w:rPr>
        <w:t xml:space="preserve"> this is prior to the </w:t>
      </w:r>
      <w:r>
        <w:rPr>
          <w:rFonts w:ascii="Arial" w:hAnsi="Arial" w:cs="Arial"/>
          <w:b/>
          <w:bCs/>
        </w:rPr>
        <w:t>Charging Date</w:t>
      </w:r>
      <w:r w:rsidR="006D32DA">
        <w:rPr>
          <w:rFonts w:ascii="Arial" w:hAnsi="Arial" w:cs="Arial"/>
          <w:b/>
          <w:bCs/>
        </w:rPr>
        <w:t xml:space="preserve"> </w:t>
      </w:r>
      <w:r>
        <w:rPr>
          <w:rFonts w:ascii="Arial" w:hAnsi="Arial" w:cs="Arial"/>
        </w:rPr>
        <w:t>the provisions of Clause 11 shall apply.</w:t>
      </w:r>
    </w:p>
    <w:p w14:paraId="13ABAEB6" w14:textId="77777777" w:rsidR="00D846C8" w:rsidRDefault="00D846C8" w:rsidP="00D846C8">
      <w:pPr>
        <w:pStyle w:val="BodyText"/>
        <w:widowControl/>
        <w:ind w:left="709" w:hanging="709"/>
        <w:jc w:val="both"/>
        <w:rPr>
          <w:rFonts w:ascii="Arial" w:hAnsi="Arial" w:cs="Arial"/>
          <w:b/>
          <w:bCs/>
        </w:rPr>
      </w:pPr>
      <w:bookmarkStart w:id="230" w:name="_DV_M301"/>
      <w:bookmarkEnd w:id="230"/>
      <w:r>
        <w:rPr>
          <w:rFonts w:ascii="Arial" w:hAnsi="Arial" w:cs="Arial"/>
        </w:rPr>
        <w:t>12.3</w:t>
      </w:r>
      <w:r>
        <w:rPr>
          <w:rFonts w:ascii="Arial" w:hAnsi="Arial" w:cs="Arial"/>
        </w:rPr>
        <w:tab/>
        <w:t xml:space="preserve">The associated </w:t>
      </w:r>
      <w:r>
        <w:rPr>
          <w:rFonts w:ascii="Arial" w:hAnsi="Arial" w:cs="Arial"/>
          <w:b/>
          <w:bCs/>
        </w:rPr>
        <w:t>Bilateral Connection Agreements</w:t>
      </w:r>
      <w:r>
        <w:rPr>
          <w:rFonts w:ascii="Arial" w:hAnsi="Arial" w:cs="Arial"/>
        </w:rPr>
        <w:t xml:space="preserve"> will automatically terminate upon termination of this </w:t>
      </w:r>
      <w:r>
        <w:rPr>
          <w:rFonts w:ascii="Arial" w:hAnsi="Arial" w:cs="Arial"/>
          <w:b/>
          <w:bCs/>
        </w:rPr>
        <w:t>Construction Agreement</w:t>
      </w:r>
      <w:r>
        <w:rPr>
          <w:rFonts w:ascii="Arial" w:hAnsi="Arial" w:cs="Arial"/>
        </w:rPr>
        <w:t xml:space="preserve"> prior to the </w:t>
      </w:r>
      <w:r>
        <w:rPr>
          <w:rFonts w:ascii="Arial" w:hAnsi="Arial" w:cs="Arial"/>
          <w:b/>
          <w:bCs/>
        </w:rPr>
        <w:t>Charging Date</w:t>
      </w:r>
      <w:r>
        <w:rPr>
          <w:rFonts w:ascii="Arial" w:hAnsi="Arial" w:cs="Arial"/>
        </w:rPr>
        <w:t xml:space="preserve">. </w:t>
      </w:r>
    </w:p>
    <w:p w14:paraId="3C5A2DCC" w14:textId="77777777" w:rsidR="00D846C8" w:rsidRDefault="00D846C8" w:rsidP="00D846C8">
      <w:pPr>
        <w:pStyle w:val="BodyText"/>
        <w:widowControl/>
        <w:ind w:left="709" w:hanging="709"/>
        <w:jc w:val="both"/>
        <w:rPr>
          <w:rFonts w:ascii="Arial" w:hAnsi="Arial" w:cs="Arial"/>
          <w:b/>
          <w:bCs/>
        </w:rPr>
      </w:pPr>
      <w:bookmarkStart w:id="231" w:name="_DV_M302"/>
      <w:bookmarkEnd w:id="231"/>
      <w:r>
        <w:rPr>
          <w:rFonts w:ascii="Arial" w:hAnsi="Arial" w:cs="Arial"/>
        </w:rPr>
        <w:t>12.4</w:t>
      </w:r>
      <w:r>
        <w:rPr>
          <w:rFonts w:ascii="Arial" w:hAnsi="Arial" w:cs="Arial"/>
        </w:rPr>
        <w:tab/>
        <w:t>Any provisions for payment shall survive termination of this Construction Agreement.</w:t>
      </w:r>
    </w:p>
    <w:p w14:paraId="6A9BAEFE" w14:textId="77777777" w:rsidR="00D846C8" w:rsidRDefault="00D846C8" w:rsidP="00D846C8">
      <w:pPr>
        <w:pStyle w:val="BodyText"/>
        <w:widowControl/>
        <w:ind w:left="709" w:hanging="709"/>
        <w:rPr>
          <w:rFonts w:ascii="Arial" w:hAnsi="Arial" w:cs="Arial"/>
          <w:b/>
          <w:bCs/>
        </w:rPr>
      </w:pPr>
      <w:bookmarkStart w:id="232" w:name="_DV_M303"/>
      <w:bookmarkEnd w:id="232"/>
      <w:r>
        <w:rPr>
          <w:rFonts w:ascii="Arial" w:hAnsi="Arial" w:cs="Arial"/>
          <w:b/>
          <w:bCs/>
        </w:rPr>
        <w:t>13.</w:t>
      </w:r>
      <w:r>
        <w:rPr>
          <w:rFonts w:ascii="Arial" w:hAnsi="Arial" w:cs="Arial"/>
          <w:b/>
          <w:bCs/>
        </w:rPr>
        <w:tab/>
        <w:t>CUSC</w:t>
      </w:r>
    </w:p>
    <w:p w14:paraId="719535D7" w14:textId="77777777" w:rsidR="00D846C8" w:rsidRDefault="00D846C8" w:rsidP="00D846C8">
      <w:pPr>
        <w:pStyle w:val="clauseindent"/>
        <w:widowControl/>
        <w:ind w:left="709"/>
        <w:jc w:val="both"/>
        <w:rPr>
          <w:rFonts w:ascii="Arial" w:hAnsi="Arial" w:cs="Arial"/>
          <w:b/>
          <w:bCs/>
        </w:rPr>
      </w:pPr>
      <w:bookmarkStart w:id="233" w:name="_DV_M304"/>
      <w:bookmarkEnd w:id="233"/>
      <w:r>
        <w:rPr>
          <w:rFonts w:ascii="Arial" w:hAnsi="Arial" w:cs="Arial"/>
        </w:rPr>
        <w:t xml:space="preserve">The provisions of Sections 6.6 (Payment), 6.14 (Transfer and Subcontracting), 6.15 (Confidentiality), 6.18 (Intellectual Property), 6.19 (Force Majeure), 6.24 (Counterparts), 6.20 (Waiver), 6.21 (Notices), 6.22 (Third party Rights), 6.23 (Jurisdiction), 6.25 (Governing Law), 6.26 (Severance of Terms), 6.27 </w:t>
      </w:r>
      <w:r>
        <w:rPr>
          <w:rFonts w:ascii="Arial" w:hAnsi="Arial" w:cs="Arial"/>
        </w:rPr>
        <w:lastRenderedPageBreak/>
        <w:t xml:space="preserve">(Language) inclusive of the </w:t>
      </w:r>
      <w:r>
        <w:rPr>
          <w:rFonts w:ascii="Arial" w:hAnsi="Arial" w:cs="Arial"/>
          <w:b/>
          <w:bCs/>
        </w:rPr>
        <w:t>CUSC</w:t>
      </w:r>
      <w:r>
        <w:rPr>
          <w:rFonts w:ascii="Arial" w:hAnsi="Arial" w:cs="Arial"/>
        </w:rPr>
        <w:t xml:space="preserve"> shall</w:t>
      </w:r>
      <w:r w:rsidR="00D829E7">
        <w:rPr>
          <w:rFonts w:ascii="Arial" w:hAnsi="Arial" w:cs="Arial"/>
        </w:rPr>
        <w:t xml:space="preserve"> </w:t>
      </w:r>
      <w:r>
        <w:rPr>
          <w:rFonts w:ascii="Arial" w:hAnsi="Arial" w:cs="Arial"/>
        </w:rPr>
        <w:t>apply</w:t>
      </w:r>
      <w:r w:rsidR="00D829E7">
        <w:rPr>
          <w:rFonts w:ascii="Arial" w:hAnsi="Arial" w:cs="Arial"/>
        </w:rPr>
        <w:t xml:space="preserve"> mutatis mutandis</w:t>
      </w:r>
      <w:r>
        <w:rPr>
          <w:rFonts w:ascii="Arial" w:hAnsi="Arial" w:cs="Arial"/>
        </w:rPr>
        <w:t xml:space="preserve"> to this </w:t>
      </w:r>
      <w:r>
        <w:rPr>
          <w:rFonts w:ascii="Arial" w:hAnsi="Arial" w:cs="Arial"/>
          <w:b/>
          <w:bCs/>
        </w:rPr>
        <w:t>Construction Agreement</w:t>
      </w:r>
      <w:r>
        <w:rPr>
          <w:rFonts w:ascii="Arial" w:hAnsi="Arial" w:cs="Arial"/>
        </w:rPr>
        <w:t xml:space="preserve"> as if set out in this </w:t>
      </w:r>
      <w:r>
        <w:rPr>
          <w:rFonts w:ascii="Arial" w:hAnsi="Arial" w:cs="Arial"/>
          <w:b/>
          <w:bCs/>
        </w:rPr>
        <w:t>Construction Agreement</w:t>
      </w:r>
      <w:r>
        <w:rPr>
          <w:rFonts w:ascii="Arial" w:hAnsi="Arial" w:cs="Arial"/>
        </w:rPr>
        <w:t>.</w:t>
      </w:r>
    </w:p>
    <w:p w14:paraId="043F64B5" w14:textId="77777777" w:rsidR="00D846C8" w:rsidRDefault="00D846C8" w:rsidP="00D846C8">
      <w:pPr>
        <w:pStyle w:val="clauseindent"/>
        <w:widowControl/>
        <w:ind w:left="0"/>
        <w:jc w:val="both"/>
        <w:rPr>
          <w:rFonts w:ascii="Arial" w:hAnsi="Arial" w:cs="Arial"/>
          <w:b/>
          <w:bCs/>
        </w:rPr>
      </w:pPr>
      <w:bookmarkStart w:id="234" w:name="_DV_M305"/>
      <w:bookmarkEnd w:id="234"/>
      <w:r>
        <w:rPr>
          <w:rFonts w:ascii="Arial" w:hAnsi="Arial" w:cs="Arial"/>
          <w:b/>
          <w:bCs/>
        </w:rPr>
        <w:t>14.</w:t>
      </w:r>
      <w:r>
        <w:rPr>
          <w:rFonts w:ascii="Arial" w:hAnsi="Arial" w:cs="Arial"/>
          <w:b/>
          <w:bCs/>
        </w:rPr>
        <w:tab/>
        <w:t>DISPUTES</w:t>
      </w:r>
    </w:p>
    <w:p w14:paraId="0F0720F0" w14:textId="77777777" w:rsidR="00D846C8" w:rsidRDefault="00D846C8" w:rsidP="00D846C8">
      <w:pPr>
        <w:pStyle w:val="clauseindent"/>
        <w:widowControl/>
        <w:ind w:left="720"/>
        <w:jc w:val="both"/>
        <w:rPr>
          <w:rFonts w:ascii="Arial" w:hAnsi="Arial" w:cs="Arial"/>
          <w:b/>
          <w:bCs/>
        </w:rPr>
      </w:pPr>
      <w:bookmarkStart w:id="235" w:name="_DV_M306"/>
      <w:bookmarkEnd w:id="235"/>
      <w:r>
        <w:rPr>
          <w:rFonts w:ascii="Arial" w:hAnsi="Arial" w:cs="Arial"/>
        </w:rPr>
        <w:t xml:space="preserve">Except as specifically provided for in this </w:t>
      </w:r>
      <w:r>
        <w:rPr>
          <w:rFonts w:ascii="Arial" w:hAnsi="Arial" w:cs="Arial"/>
          <w:b/>
          <w:bCs/>
        </w:rPr>
        <w:t>Construction Agreement</w:t>
      </w:r>
      <w:r>
        <w:rPr>
          <w:rFonts w:ascii="Arial" w:hAnsi="Arial" w:cs="Arial"/>
        </w:rPr>
        <w:t xml:space="preserve"> any dispute arising under the terms of this </w:t>
      </w:r>
      <w:r>
        <w:rPr>
          <w:rFonts w:ascii="Arial" w:hAnsi="Arial" w:cs="Arial"/>
          <w:b/>
          <w:bCs/>
        </w:rPr>
        <w:t xml:space="preserve">Construction Agreement </w:t>
      </w:r>
      <w:r>
        <w:rPr>
          <w:rFonts w:ascii="Arial" w:hAnsi="Arial" w:cs="Arial"/>
        </w:rPr>
        <w:t xml:space="preserve">shall be referred to arbitration in accordance with the </w:t>
      </w:r>
      <w:r>
        <w:rPr>
          <w:rFonts w:ascii="Arial" w:hAnsi="Arial" w:cs="Arial"/>
          <w:b/>
          <w:bCs/>
        </w:rPr>
        <w:t>Dispute Resolution Procedure</w:t>
      </w:r>
      <w:r>
        <w:rPr>
          <w:rFonts w:ascii="Arial" w:hAnsi="Arial" w:cs="Arial"/>
        </w:rPr>
        <w:t>.</w:t>
      </w:r>
    </w:p>
    <w:p w14:paraId="1F875EF9" w14:textId="77777777" w:rsidR="00D846C8" w:rsidRDefault="00D846C8" w:rsidP="00D846C8">
      <w:pPr>
        <w:pStyle w:val="BodyText"/>
        <w:widowControl/>
        <w:rPr>
          <w:rFonts w:ascii="Arial" w:hAnsi="Arial" w:cs="Arial"/>
          <w:b/>
          <w:bCs/>
        </w:rPr>
      </w:pPr>
      <w:bookmarkStart w:id="236" w:name="_DV_M307"/>
      <w:bookmarkEnd w:id="236"/>
      <w:r>
        <w:rPr>
          <w:rFonts w:ascii="Arial" w:hAnsi="Arial" w:cs="Arial"/>
          <w:b/>
          <w:bCs/>
        </w:rPr>
        <w:t>15.</w:t>
      </w:r>
      <w:r>
        <w:rPr>
          <w:rFonts w:ascii="Arial" w:hAnsi="Arial" w:cs="Arial"/>
          <w:b/>
          <w:bCs/>
        </w:rPr>
        <w:tab/>
        <w:t>VARIATIONS</w:t>
      </w:r>
    </w:p>
    <w:p w14:paraId="27532A62" w14:textId="77777777" w:rsidR="00D846C8" w:rsidRDefault="00D846C8" w:rsidP="00D846C8">
      <w:pPr>
        <w:pStyle w:val="BodyText"/>
        <w:widowControl/>
        <w:ind w:left="709" w:hanging="709"/>
        <w:jc w:val="both"/>
        <w:rPr>
          <w:rFonts w:ascii="Arial" w:hAnsi="Arial" w:cs="Arial"/>
          <w:b/>
          <w:bCs/>
        </w:rPr>
      </w:pPr>
      <w:bookmarkStart w:id="237" w:name="_DV_M308"/>
      <w:bookmarkEnd w:id="237"/>
      <w:r>
        <w:rPr>
          <w:rFonts w:ascii="Arial" w:hAnsi="Arial" w:cs="Arial"/>
        </w:rPr>
        <w:t>15.1</w:t>
      </w:r>
      <w:r>
        <w:rPr>
          <w:rFonts w:ascii="Arial" w:hAnsi="Arial" w:cs="Arial"/>
        </w:rPr>
        <w:tab/>
        <w:t xml:space="preserve">Subject to Clause 15.2 and 15.3 below, no variation to this </w:t>
      </w:r>
      <w:r>
        <w:rPr>
          <w:rFonts w:ascii="Arial" w:hAnsi="Arial" w:cs="Arial"/>
          <w:b/>
          <w:bCs/>
        </w:rPr>
        <w:t>Construction Agreement</w:t>
      </w:r>
      <w:r>
        <w:rPr>
          <w:rFonts w:ascii="Arial" w:hAnsi="Arial" w:cs="Arial"/>
        </w:rPr>
        <w:t xml:space="preserve"> shall be effective unless made in writing and signed by or on behalf of both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w:t>
      </w:r>
    </w:p>
    <w:p w14:paraId="3C8DC6B8" w14:textId="77777777" w:rsidR="00D846C8" w:rsidRPr="00BF06A8" w:rsidRDefault="00D846C8" w:rsidP="00D846C8">
      <w:pPr>
        <w:pStyle w:val="BodyText"/>
        <w:widowControl/>
        <w:ind w:left="709" w:hanging="709"/>
        <w:jc w:val="both"/>
        <w:rPr>
          <w:rFonts w:ascii="Arial" w:hAnsi="Arial" w:cs="Arial"/>
          <w:b/>
          <w:bCs/>
        </w:rPr>
      </w:pPr>
      <w:bookmarkStart w:id="238" w:name="_DV_M309"/>
      <w:bookmarkEnd w:id="238"/>
      <w:r>
        <w:rPr>
          <w:rFonts w:ascii="Arial" w:hAnsi="Arial" w:cs="Arial"/>
        </w:rPr>
        <w:t>15.2</w:t>
      </w:r>
      <w:r>
        <w:rPr>
          <w:rFonts w:ascii="Arial" w:hAnsi="Arial" w:cs="Arial"/>
          <w:b/>
          <w:bCs/>
        </w:rPr>
        <w:tab/>
        <w:t>The Company</w:t>
      </w:r>
      <w:r>
        <w:rPr>
          <w:rFonts w:ascii="Arial" w:hAnsi="Arial" w:cs="Arial"/>
        </w:rPr>
        <w:t xml:space="preserve"> and the </w:t>
      </w:r>
      <w:r>
        <w:rPr>
          <w:rFonts w:ascii="Arial" w:hAnsi="Arial" w:cs="Arial"/>
          <w:b/>
          <w:bCs/>
        </w:rPr>
        <w:t>User</w:t>
      </w:r>
      <w:r>
        <w:rPr>
          <w:rFonts w:ascii="Arial" w:hAnsi="Arial" w:cs="Arial"/>
        </w:rPr>
        <w:t xml:space="preserve"> shall </w:t>
      </w:r>
      <w:proofErr w:type="gramStart"/>
      <w:r>
        <w:rPr>
          <w:rFonts w:ascii="Arial" w:hAnsi="Arial" w:cs="Arial"/>
        </w:rPr>
        <w:t>effect</w:t>
      </w:r>
      <w:proofErr w:type="gramEnd"/>
      <w:r>
        <w:rPr>
          <w:rFonts w:ascii="Arial" w:hAnsi="Arial" w:cs="Arial"/>
        </w:rPr>
        <w:t xml:space="preserve"> any amendment required to be made to this </w:t>
      </w:r>
      <w:r>
        <w:rPr>
          <w:rFonts w:ascii="Arial" w:hAnsi="Arial" w:cs="Arial"/>
          <w:b/>
          <w:bCs/>
        </w:rPr>
        <w:t>Construction Agreement</w:t>
      </w:r>
      <w:r>
        <w:rPr>
          <w:rFonts w:ascii="Arial" w:hAnsi="Arial" w:cs="Arial"/>
        </w:rPr>
        <w:t xml:space="preserve"> by the </w:t>
      </w:r>
      <w:r>
        <w:rPr>
          <w:rFonts w:ascii="Arial" w:hAnsi="Arial" w:cs="Arial"/>
          <w:b/>
          <w:bCs/>
        </w:rPr>
        <w:t>Authority</w:t>
      </w:r>
      <w:r>
        <w:rPr>
          <w:rFonts w:ascii="Arial" w:hAnsi="Arial" w:cs="Arial"/>
        </w:rPr>
        <w:t xml:space="preserve"> as a result of a change in the </w:t>
      </w:r>
      <w:r>
        <w:rPr>
          <w:rFonts w:ascii="Arial" w:hAnsi="Arial" w:cs="Arial"/>
          <w:b/>
          <w:bCs/>
        </w:rPr>
        <w:t xml:space="preserve">CUSC </w:t>
      </w:r>
      <w:r>
        <w:rPr>
          <w:rFonts w:ascii="Arial" w:hAnsi="Arial" w:cs="Arial"/>
        </w:rPr>
        <w:t xml:space="preserve">or the </w:t>
      </w:r>
      <w:r>
        <w:rPr>
          <w:rFonts w:ascii="Arial" w:hAnsi="Arial" w:cs="Arial"/>
          <w:b/>
          <w:bCs/>
        </w:rPr>
        <w:t>Transmission Licence</w:t>
      </w:r>
      <w:r>
        <w:rPr>
          <w:rFonts w:ascii="Arial" w:hAnsi="Arial" w:cs="Arial"/>
          <w:i/>
          <w:iCs/>
        </w:rPr>
        <w:t>,</w:t>
      </w:r>
      <w:r>
        <w:rPr>
          <w:rFonts w:ascii="Arial" w:hAnsi="Arial" w:cs="Arial"/>
        </w:rPr>
        <w:t xml:space="preserve"> an order or direction made pursuant to the </w:t>
      </w:r>
      <w:r>
        <w:rPr>
          <w:rFonts w:ascii="Arial" w:hAnsi="Arial" w:cs="Arial"/>
          <w:b/>
          <w:bCs/>
        </w:rPr>
        <w:t>Act</w:t>
      </w:r>
      <w:r>
        <w:rPr>
          <w:rFonts w:ascii="Arial" w:hAnsi="Arial" w:cs="Arial"/>
        </w:rPr>
        <w:t xml:space="preserve"> or a </w:t>
      </w:r>
      <w:r>
        <w:rPr>
          <w:rFonts w:ascii="Arial" w:hAnsi="Arial" w:cs="Arial"/>
          <w:b/>
          <w:bCs/>
        </w:rPr>
        <w:t>Licence</w:t>
      </w:r>
      <w:r>
        <w:rPr>
          <w:rFonts w:ascii="Arial" w:hAnsi="Arial" w:cs="Arial"/>
        </w:rPr>
        <w:t xml:space="preserve">, or as a result of settling any of the terms hereof. The </w:t>
      </w:r>
      <w:r>
        <w:rPr>
          <w:rFonts w:ascii="Arial" w:hAnsi="Arial" w:cs="Arial"/>
          <w:b/>
          <w:bCs/>
        </w:rPr>
        <w:t>User</w:t>
      </w:r>
      <w:r>
        <w:rPr>
          <w:rFonts w:ascii="Arial" w:hAnsi="Arial" w:cs="Arial"/>
        </w:rPr>
        <w:t xml:space="preserve"> hereby authorises and instructs </w:t>
      </w:r>
      <w:r>
        <w:rPr>
          <w:rFonts w:ascii="Arial" w:hAnsi="Arial" w:cs="Arial"/>
          <w:b/>
          <w:bCs/>
        </w:rPr>
        <w:t>The Company</w:t>
      </w:r>
      <w:r>
        <w:rPr>
          <w:rFonts w:ascii="Arial" w:hAnsi="Arial" w:cs="Arial"/>
        </w:rPr>
        <w:t xml:space="preserve"> to make any such amendment on its behalf and undertakes not to withdraw, </w:t>
      </w:r>
      <w:proofErr w:type="gramStart"/>
      <w:r>
        <w:rPr>
          <w:rFonts w:ascii="Arial" w:hAnsi="Arial" w:cs="Arial"/>
        </w:rPr>
        <w:t>qualify</w:t>
      </w:r>
      <w:proofErr w:type="gramEnd"/>
      <w:r>
        <w:rPr>
          <w:rFonts w:ascii="Arial" w:hAnsi="Arial" w:cs="Arial"/>
        </w:rPr>
        <w:t xml:space="preserve"> or revoke such </w:t>
      </w:r>
      <w:r w:rsidRPr="00BF06A8">
        <w:rPr>
          <w:rFonts w:ascii="Arial" w:hAnsi="Arial" w:cs="Arial"/>
        </w:rPr>
        <w:t>authority or instruction at any time.</w:t>
      </w:r>
    </w:p>
    <w:p w14:paraId="260D67DF" w14:textId="2284785D" w:rsidR="00D846C8" w:rsidRPr="00BF06A8" w:rsidRDefault="00D846C8" w:rsidP="00D846C8">
      <w:pPr>
        <w:pStyle w:val="BodyText"/>
        <w:widowControl/>
        <w:ind w:left="709" w:hanging="709"/>
        <w:jc w:val="both"/>
        <w:rPr>
          <w:b/>
          <w:bCs/>
        </w:rPr>
      </w:pPr>
      <w:bookmarkStart w:id="239" w:name="_DV_M310"/>
      <w:bookmarkEnd w:id="239"/>
      <w:r w:rsidRPr="00BF06A8">
        <w:rPr>
          <w:rFonts w:ascii="Arial" w:hAnsi="Arial" w:cs="Arial"/>
        </w:rPr>
        <w:t>15.3</w:t>
      </w:r>
      <w:r w:rsidRPr="00BF06A8">
        <w:rPr>
          <w:rFonts w:ascii="Arial" w:hAnsi="Arial" w:cs="Arial"/>
        </w:rPr>
        <w:tab/>
      </w:r>
      <w:r w:rsidRPr="00BF06A8">
        <w:rPr>
          <w:rFonts w:ascii="Arial" w:hAnsi="Arial" w:cs="Arial"/>
          <w:b/>
          <w:bCs/>
        </w:rPr>
        <w:t>The Company</w:t>
      </w:r>
      <w:r w:rsidRPr="00BF06A8">
        <w:rPr>
          <w:rFonts w:ascii="Arial" w:hAnsi="Arial" w:cs="Arial"/>
        </w:rPr>
        <w:t xml:space="preserve"> has the right to vary this </w:t>
      </w:r>
      <w:r w:rsidRPr="00BF06A8">
        <w:rPr>
          <w:rFonts w:ascii="Arial" w:hAnsi="Arial" w:cs="Arial"/>
          <w:b/>
          <w:bCs/>
        </w:rPr>
        <w:t>Construction Agreement</w:t>
      </w:r>
      <w:r w:rsidRPr="00BF06A8">
        <w:rPr>
          <w:rFonts w:ascii="Arial" w:hAnsi="Arial" w:cs="Arial"/>
        </w:rPr>
        <w:t xml:space="preserve"> and Appendices in accordance with Clauses 1, 2.3 and 2.11, 2.13, 2.16, 2.18, 7.3</w:t>
      </w:r>
      <w:r w:rsidR="001D277C">
        <w:rPr>
          <w:rFonts w:ascii="Arial" w:hAnsi="Arial" w:cs="Arial"/>
        </w:rPr>
        <w:t>, 18</w:t>
      </w:r>
      <w:r w:rsidRPr="00BF06A8">
        <w:rPr>
          <w:rFonts w:ascii="Arial" w:hAnsi="Arial" w:cs="Arial"/>
        </w:rPr>
        <w:t xml:space="preserve"> and Paragraph 6.9 of the </w:t>
      </w:r>
      <w:r w:rsidRPr="00BF06A8">
        <w:rPr>
          <w:rFonts w:ascii="Arial" w:hAnsi="Arial" w:cs="Arial"/>
          <w:b/>
          <w:bCs/>
        </w:rPr>
        <w:t>CUSC</w:t>
      </w:r>
      <w:r w:rsidRPr="00BF06A8">
        <w:rPr>
          <w:rFonts w:ascii="Arial" w:hAnsi="Arial" w:cs="Arial"/>
        </w:rPr>
        <w:t>.</w:t>
      </w:r>
    </w:p>
    <w:p w14:paraId="6B56A67B" w14:textId="77777777" w:rsidR="00D846C8" w:rsidRPr="00BF06A8" w:rsidRDefault="00D846C8" w:rsidP="00D846C8">
      <w:pPr>
        <w:pStyle w:val="BodyText"/>
        <w:widowControl/>
        <w:ind w:left="709" w:hanging="709"/>
        <w:jc w:val="both"/>
        <w:rPr>
          <w:rFonts w:ascii="Arial" w:hAnsi="Arial" w:cs="Arial"/>
          <w:b/>
          <w:bCs/>
        </w:rPr>
      </w:pPr>
      <w:bookmarkStart w:id="240" w:name="_DV_M311"/>
      <w:bookmarkEnd w:id="240"/>
      <w:r w:rsidRPr="00BF06A8">
        <w:rPr>
          <w:rFonts w:ascii="Arial" w:hAnsi="Arial" w:cs="Arial"/>
          <w:b/>
          <w:bCs/>
        </w:rPr>
        <w:t>16.</w:t>
      </w:r>
      <w:r w:rsidRPr="00BF06A8">
        <w:rPr>
          <w:rFonts w:ascii="Arial" w:hAnsi="Arial" w:cs="Arial"/>
          <w:b/>
          <w:bCs/>
        </w:rPr>
        <w:tab/>
        <w:t xml:space="preserve">RESTRICTIVE TRADE PRACTICES ACT </w:t>
      </w:r>
    </w:p>
    <w:p w14:paraId="763DC008" w14:textId="77777777" w:rsidR="00D846C8" w:rsidRPr="00BF06A8" w:rsidRDefault="00D846C8" w:rsidP="0061281A">
      <w:pPr>
        <w:pStyle w:val="BodyText"/>
        <w:widowControl/>
        <w:ind w:left="709"/>
        <w:jc w:val="both"/>
        <w:rPr>
          <w:rFonts w:ascii="Arial" w:hAnsi="Arial" w:cs="Arial"/>
          <w:b/>
          <w:bCs/>
        </w:rPr>
      </w:pPr>
      <w:bookmarkStart w:id="241" w:name="_DV_M312"/>
      <w:bookmarkEnd w:id="241"/>
      <w:r w:rsidRPr="00BF06A8">
        <w:rPr>
          <w:rFonts w:ascii="Arial" w:hAnsi="Arial" w:cs="Arial"/>
        </w:rPr>
        <w:tab/>
        <w:t xml:space="preserve">Any restriction or information provision (as each of those terms are defined or construed in Section 43(1) of the Restrictive Trade Practices Act 1976) contained in this </w:t>
      </w:r>
      <w:r w:rsidRPr="00BF06A8">
        <w:rPr>
          <w:rFonts w:ascii="Arial" w:hAnsi="Arial" w:cs="Arial"/>
          <w:b/>
          <w:bCs/>
        </w:rPr>
        <w:t>Construction Agreement</w:t>
      </w:r>
      <w:r w:rsidRPr="00BF06A8">
        <w:rPr>
          <w:rFonts w:ascii="Arial" w:hAnsi="Arial" w:cs="Arial"/>
        </w:rPr>
        <w:t xml:space="preserve"> shall not take effect or shall cease to have effect:-</w:t>
      </w:r>
    </w:p>
    <w:p w14:paraId="39FCDCC8" w14:textId="77777777" w:rsidR="00D846C8" w:rsidRPr="00BF06A8" w:rsidRDefault="00D846C8" w:rsidP="00D846C8">
      <w:pPr>
        <w:pStyle w:val="BodyText"/>
        <w:widowControl/>
        <w:ind w:left="1276" w:hanging="567"/>
        <w:jc w:val="both"/>
        <w:rPr>
          <w:rFonts w:ascii="Arial" w:hAnsi="Arial" w:cs="Arial"/>
          <w:b/>
          <w:bCs/>
        </w:rPr>
      </w:pPr>
      <w:bookmarkStart w:id="242" w:name="_DV_M313"/>
      <w:bookmarkEnd w:id="242"/>
      <w:r w:rsidRPr="00BF06A8">
        <w:rPr>
          <w:rFonts w:ascii="Arial" w:hAnsi="Arial" w:cs="Arial"/>
        </w:rPr>
        <w:t>(a)</w:t>
      </w:r>
      <w:r w:rsidRPr="00BF06A8">
        <w:rPr>
          <w:rFonts w:ascii="Arial" w:hAnsi="Arial" w:cs="Arial"/>
        </w:rPr>
        <w:tab/>
        <w:t xml:space="preserve">if a copy of this </w:t>
      </w:r>
      <w:r w:rsidRPr="00BF06A8">
        <w:rPr>
          <w:rFonts w:ascii="Arial" w:hAnsi="Arial" w:cs="Arial"/>
          <w:b/>
          <w:bCs/>
        </w:rPr>
        <w:t>Construction Agreement</w:t>
      </w:r>
      <w:r w:rsidRPr="00BF06A8">
        <w:rPr>
          <w:rFonts w:ascii="Arial" w:hAnsi="Arial" w:cs="Arial"/>
        </w:rPr>
        <w:t xml:space="preserve"> is not provided to the Department of Trade and Industry (“DTI”) within 28 days of the date of this </w:t>
      </w:r>
      <w:r w:rsidRPr="00BF06A8">
        <w:rPr>
          <w:rFonts w:ascii="Arial" w:hAnsi="Arial" w:cs="Arial"/>
          <w:b/>
          <w:bCs/>
        </w:rPr>
        <w:t xml:space="preserve">Construction </w:t>
      </w:r>
      <w:proofErr w:type="gramStart"/>
      <w:r w:rsidRPr="00BF06A8">
        <w:rPr>
          <w:rFonts w:ascii="Arial" w:hAnsi="Arial" w:cs="Arial"/>
          <w:b/>
          <w:bCs/>
        </w:rPr>
        <w:t>Agreement</w:t>
      </w:r>
      <w:r w:rsidRPr="00BF06A8">
        <w:rPr>
          <w:rFonts w:ascii="Arial" w:hAnsi="Arial" w:cs="Arial"/>
        </w:rPr>
        <w:t>;</w:t>
      </w:r>
      <w:proofErr w:type="gramEnd"/>
      <w:r w:rsidRPr="00BF06A8">
        <w:rPr>
          <w:rFonts w:ascii="Arial" w:hAnsi="Arial" w:cs="Arial"/>
        </w:rPr>
        <w:t xml:space="preserve"> or</w:t>
      </w:r>
    </w:p>
    <w:p w14:paraId="34AEB175" w14:textId="77777777" w:rsidR="00D846C8" w:rsidRPr="00BF06A8" w:rsidRDefault="00D846C8" w:rsidP="00D846C8">
      <w:pPr>
        <w:pStyle w:val="BodyText"/>
        <w:widowControl/>
        <w:ind w:left="1276" w:hanging="567"/>
        <w:jc w:val="both"/>
        <w:rPr>
          <w:rFonts w:ascii="Arial" w:hAnsi="Arial" w:cs="Arial"/>
        </w:rPr>
      </w:pPr>
      <w:bookmarkStart w:id="243" w:name="_DV_M314"/>
      <w:bookmarkEnd w:id="243"/>
      <w:r w:rsidRPr="00BF06A8">
        <w:rPr>
          <w:rFonts w:ascii="Arial" w:hAnsi="Arial" w:cs="Arial"/>
        </w:rPr>
        <w:t>(b)</w:t>
      </w:r>
      <w:r w:rsidRPr="00BF06A8">
        <w:rPr>
          <w:rFonts w:ascii="Arial" w:hAnsi="Arial" w:cs="Arial"/>
        </w:rPr>
        <w:tab/>
        <w:t>if, within 28 days of the provision of that copy to the DTI, the DTI gives notice of objection to the party providing it.</w:t>
      </w:r>
    </w:p>
    <w:p w14:paraId="2CDAB650" w14:textId="77777777" w:rsidR="00D846C8" w:rsidRPr="00BF06A8" w:rsidRDefault="00D846C8" w:rsidP="00D846C8">
      <w:pPr>
        <w:widowControl/>
        <w:jc w:val="both"/>
        <w:rPr>
          <w:i/>
          <w:iCs/>
        </w:rPr>
      </w:pPr>
      <w:bookmarkStart w:id="244" w:name="_DV_C114"/>
      <w:r w:rsidRPr="00BF06A8">
        <w:rPr>
          <w:rStyle w:val="DeltaViewInsertion"/>
          <w:i/>
          <w:iCs/>
          <w:color w:val="auto"/>
          <w:u w:val="none"/>
        </w:rPr>
        <w:t>[Clause 17 is to be included where the User is undertaking OTSDUW</w:t>
      </w:r>
      <w:bookmarkEnd w:id="244"/>
      <w:r w:rsidRPr="00BF06A8">
        <w:rPr>
          <w:rStyle w:val="DeltaViewInsertion"/>
          <w:i/>
          <w:iCs/>
          <w:color w:val="auto"/>
          <w:u w:val="none"/>
        </w:rPr>
        <w:t>]</w:t>
      </w:r>
    </w:p>
    <w:p w14:paraId="5D90E89D" w14:textId="77777777" w:rsidR="00D846C8" w:rsidRPr="00BF06A8" w:rsidRDefault="00D846C8" w:rsidP="00D846C8">
      <w:pPr>
        <w:pStyle w:val="Heading3"/>
        <w:widowControl/>
        <w:numPr>
          <w:ilvl w:val="0"/>
          <w:numId w:val="0"/>
        </w:numPr>
        <w:ind w:left="709" w:hanging="709"/>
        <w:jc w:val="both"/>
        <w:rPr>
          <w:rFonts w:ascii="Arial" w:hAnsi="Arial" w:cs="Arial"/>
          <w:i/>
          <w:iCs/>
        </w:rPr>
      </w:pPr>
    </w:p>
    <w:p w14:paraId="1B38A8CD" w14:textId="77777777" w:rsidR="00D846C8" w:rsidRPr="00BF06A8" w:rsidRDefault="00D846C8" w:rsidP="00D846C8">
      <w:pPr>
        <w:pStyle w:val="Heading3"/>
        <w:widowControl/>
        <w:numPr>
          <w:ilvl w:val="0"/>
          <w:numId w:val="0"/>
        </w:numPr>
        <w:ind w:left="709" w:hanging="709"/>
        <w:jc w:val="both"/>
        <w:rPr>
          <w:rFonts w:ascii="Arial" w:hAnsi="Arial" w:cs="Arial"/>
          <w:b/>
          <w:bCs/>
        </w:rPr>
      </w:pPr>
      <w:bookmarkStart w:id="245" w:name="_DV_C115"/>
      <w:r w:rsidRPr="00BF06A8">
        <w:rPr>
          <w:rStyle w:val="DeltaViewInsertion"/>
          <w:rFonts w:ascii="Arial" w:hAnsi="Arial" w:cs="Arial"/>
          <w:b/>
          <w:bCs/>
          <w:color w:val="auto"/>
          <w:u w:val="none"/>
        </w:rPr>
        <w:t>17.</w:t>
      </w:r>
      <w:r w:rsidRPr="00BF06A8">
        <w:rPr>
          <w:rStyle w:val="DeltaViewInsertion"/>
          <w:rFonts w:ascii="Arial" w:hAnsi="Arial" w:cs="Arial"/>
          <w:b/>
          <w:bCs/>
          <w:color w:val="auto"/>
          <w:u w:val="none"/>
        </w:rPr>
        <w:tab/>
        <w:t xml:space="preserve">Development of Offshore Transmission System Development User Works </w:t>
      </w:r>
      <w:bookmarkEnd w:id="245"/>
    </w:p>
    <w:p w14:paraId="67B08B2D" w14:textId="77777777" w:rsidR="00D846C8" w:rsidRPr="00BF06A8" w:rsidRDefault="00D846C8" w:rsidP="00D846C8">
      <w:pPr>
        <w:pStyle w:val="Heading3"/>
        <w:widowControl/>
        <w:numPr>
          <w:ilvl w:val="0"/>
          <w:numId w:val="0"/>
        </w:numPr>
        <w:ind w:left="709" w:hanging="709"/>
        <w:jc w:val="both"/>
        <w:rPr>
          <w:rFonts w:ascii="Arial" w:hAnsi="Arial" w:cs="Arial"/>
          <w:b/>
          <w:bCs/>
          <w:i/>
          <w:iCs/>
        </w:rPr>
      </w:pPr>
      <w:bookmarkStart w:id="246" w:name="_DV_C116"/>
      <w:r w:rsidRPr="00BF06A8">
        <w:rPr>
          <w:rStyle w:val="DeltaViewInsertion"/>
          <w:rFonts w:ascii="Arial" w:hAnsi="Arial" w:cs="Arial"/>
          <w:color w:val="auto"/>
          <w:u w:val="none"/>
        </w:rPr>
        <w:t>17.1</w:t>
      </w:r>
      <w:r w:rsidRPr="00BF06A8">
        <w:rPr>
          <w:rStyle w:val="DeltaViewInsertion"/>
          <w:rFonts w:ascii="Arial" w:hAnsi="Arial" w:cs="Arial"/>
          <w:color w:val="auto"/>
          <w:u w:val="none"/>
        </w:rPr>
        <w:tab/>
        <w:t>To the extent not already provided</w:t>
      </w:r>
      <w:r>
        <w:rPr>
          <w:rStyle w:val="DeltaViewInsertion"/>
          <w:rFonts w:ascii="Arial" w:hAnsi="Arial" w:cs="Arial"/>
          <w:color w:val="auto"/>
          <w:u w:val="none"/>
        </w:rPr>
        <w:t xml:space="preserve"> and,</w:t>
      </w:r>
      <w:r w:rsidRPr="00BF06A8">
        <w:rPr>
          <w:rStyle w:val="DeltaViewInsertion"/>
          <w:rFonts w:ascii="Arial" w:hAnsi="Arial" w:cs="Arial"/>
          <w:color w:val="auto"/>
          <w:u w:val="none"/>
        </w:rPr>
        <w:t xml:space="preserve"> within </w:t>
      </w:r>
      <w:r>
        <w:rPr>
          <w:rStyle w:val="DeltaViewInsertion"/>
          <w:rFonts w:ascii="Arial" w:hAnsi="Arial" w:cs="Arial"/>
          <w:b/>
          <w:bCs/>
          <w:color w:val="auto"/>
          <w:u w:val="none"/>
        </w:rPr>
        <w:t>three months</w:t>
      </w:r>
      <w:r w:rsidRPr="00BF06A8">
        <w:rPr>
          <w:rStyle w:val="DeltaViewInsertion"/>
          <w:rFonts w:ascii="Arial" w:hAnsi="Arial" w:cs="Arial"/>
          <w:color w:val="auto"/>
          <w:u w:val="none"/>
        </w:rPr>
        <w:t xml:space="preserve">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w:t>
      </w:r>
      <w:r w:rsidRPr="00BF06A8">
        <w:rPr>
          <w:rStyle w:val="DeltaViewInsertion"/>
          <w:rFonts w:ascii="Arial" w:hAnsi="Arial" w:cs="Arial"/>
          <w:b/>
          <w:bCs/>
          <w:color w:val="auto"/>
          <w:u w:val="none"/>
        </w:rPr>
        <w:t>The</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with:</w:t>
      </w:r>
      <w:bookmarkStart w:id="247" w:name="_DV_C117"/>
      <w:bookmarkEnd w:id="246"/>
    </w:p>
    <w:p w14:paraId="7AD81ADB" w14:textId="77777777" w:rsidR="00D846C8" w:rsidRPr="00BF06A8" w:rsidRDefault="00136B13" w:rsidP="00136B13">
      <w:pPr>
        <w:pStyle w:val="Heading5"/>
        <w:numPr>
          <w:ilvl w:val="0"/>
          <w:numId w:val="0"/>
        </w:numPr>
        <w:ind w:firstLine="709"/>
        <w:rPr>
          <w:rFonts w:ascii="Arial" w:hAnsi="Arial" w:cs="Arial"/>
        </w:rPr>
      </w:pPr>
      <w:bookmarkStart w:id="248" w:name="_DV_C118"/>
      <w:bookmarkEnd w:id="247"/>
      <w:r>
        <w:rPr>
          <w:rStyle w:val="DeltaViewInsertion"/>
          <w:rFonts w:ascii="Arial" w:hAnsi="Arial" w:cs="Arial"/>
          <w:color w:val="auto"/>
          <w:u w:val="none"/>
        </w:rPr>
        <w:t>(a)</w:t>
      </w:r>
      <w:r>
        <w:rPr>
          <w:rStyle w:val="DeltaViewInsertion"/>
          <w:rFonts w:ascii="Arial" w:hAnsi="Arial" w:cs="Arial"/>
          <w:color w:val="auto"/>
          <w:u w:val="none"/>
        </w:rPr>
        <w:tab/>
      </w:r>
      <w:r w:rsidR="00D670CB">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confirmation of the  </w:t>
      </w:r>
      <w:r w:rsidR="00D846C8" w:rsidRPr="00BF06A8">
        <w:rPr>
          <w:rStyle w:val="DeltaViewInsertion"/>
          <w:rFonts w:ascii="Arial" w:hAnsi="Arial" w:cs="Arial"/>
          <w:b/>
          <w:bCs/>
          <w:color w:val="auto"/>
          <w:u w:val="none"/>
        </w:rPr>
        <w:t xml:space="preserve">OTSDUW </w:t>
      </w:r>
      <w:r w:rsidR="00D846C8" w:rsidRPr="00BF06A8">
        <w:rPr>
          <w:rStyle w:val="DeltaViewInsertion"/>
          <w:rFonts w:ascii="Arial" w:hAnsi="Arial" w:cs="Arial"/>
          <w:color w:val="auto"/>
          <w:u w:val="none"/>
        </w:rPr>
        <w:t>to be undertaken by the</w:t>
      </w:r>
      <w:r w:rsidR="00D846C8" w:rsidRPr="00BF06A8">
        <w:rPr>
          <w:rStyle w:val="DeltaViewInsertion"/>
          <w:rFonts w:ascii="Arial" w:hAnsi="Arial" w:cs="Arial"/>
          <w:b/>
          <w:bCs/>
          <w:color w:val="auto"/>
          <w:u w:val="none"/>
        </w:rPr>
        <w:t xml:space="preserve"> </w:t>
      </w:r>
      <w:proofErr w:type="gramStart"/>
      <w:r w:rsidR="00D846C8" w:rsidRPr="00BF06A8">
        <w:rPr>
          <w:rStyle w:val="DeltaViewInsertion"/>
          <w:rFonts w:ascii="Arial" w:hAnsi="Arial" w:cs="Arial"/>
          <w:b/>
          <w:bCs/>
          <w:color w:val="auto"/>
          <w:u w:val="none"/>
        </w:rPr>
        <w:t>User</w:t>
      </w:r>
      <w:r w:rsidR="00D846C8" w:rsidRPr="00BF06A8">
        <w:rPr>
          <w:rStyle w:val="DeltaViewInsertion"/>
          <w:rFonts w:ascii="Arial" w:hAnsi="Arial" w:cs="Arial"/>
          <w:color w:val="auto"/>
          <w:u w:val="none"/>
        </w:rPr>
        <w:t>;</w:t>
      </w:r>
      <w:bookmarkStart w:id="249" w:name="_DV_C119"/>
      <w:bookmarkEnd w:id="248"/>
      <w:proofErr w:type="gramEnd"/>
    </w:p>
    <w:p w14:paraId="4F8B37C6" w14:textId="77777777" w:rsidR="00D846C8" w:rsidRPr="00BF06A8" w:rsidRDefault="00136B13" w:rsidP="00136B13">
      <w:pPr>
        <w:pStyle w:val="Heading5"/>
        <w:numPr>
          <w:ilvl w:val="0"/>
          <w:numId w:val="0"/>
        </w:numPr>
        <w:ind w:left="1680" w:hanging="960"/>
      </w:pPr>
      <w:bookmarkStart w:id="250" w:name="_DV_C120"/>
      <w:bookmarkEnd w:id="249"/>
      <w:r>
        <w:rPr>
          <w:rStyle w:val="DeltaViewInsertion"/>
          <w:rFonts w:ascii="Arial" w:hAnsi="Arial" w:cs="Arial"/>
          <w:color w:val="auto"/>
          <w:u w:val="none"/>
        </w:rPr>
        <w:lastRenderedPageBreak/>
        <w:t>(b)</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confirmation of the programme for the </w:t>
      </w:r>
      <w:r w:rsidR="00D846C8" w:rsidRPr="00BF06A8">
        <w:rPr>
          <w:rStyle w:val="DeltaViewInsertion"/>
          <w:rFonts w:ascii="Arial" w:hAnsi="Arial" w:cs="Arial"/>
          <w:b/>
          <w:bCs/>
          <w:color w:val="auto"/>
          <w:u w:val="none"/>
        </w:rPr>
        <w:t>OTSDUW</w:t>
      </w:r>
      <w:r w:rsidR="00D846C8" w:rsidRPr="00BF06A8">
        <w:rPr>
          <w:rStyle w:val="DeltaViewInsertion"/>
          <w:rFonts w:ascii="Arial" w:hAnsi="Arial" w:cs="Arial"/>
          <w:color w:val="auto"/>
          <w:u w:val="none"/>
        </w:rPr>
        <w:t xml:space="preserve">  to be undertaken by the </w:t>
      </w:r>
      <w:r w:rsidR="00D846C8" w:rsidRPr="00BF06A8">
        <w:rPr>
          <w:rStyle w:val="DeltaViewInsertion"/>
          <w:rFonts w:ascii="Arial" w:hAnsi="Arial" w:cs="Arial"/>
          <w:b/>
          <w:bCs/>
          <w:color w:val="auto"/>
          <w:u w:val="none"/>
        </w:rPr>
        <w:t>User</w:t>
      </w:r>
      <w:r w:rsidR="00D846C8" w:rsidRPr="00BF06A8">
        <w:rPr>
          <w:rStyle w:val="DeltaViewInsertion"/>
          <w:rFonts w:ascii="Arial" w:hAnsi="Arial" w:cs="Arial"/>
          <w:color w:val="auto"/>
          <w:u w:val="none"/>
        </w:rPr>
        <w:t>; and</w:t>
      </w:r>
      <w:bookmarkStart w:id="251" w:name="_DV_C121"/>
      <w:bookmarkEnd w:id="250"/>
    </w:p>
    <w:p w14:paraId="2AE77648" w14:textId="77777777" w:rsidR="00D846C8" w:rsidRPr="00BF06A8" w:rsidRDefault="00136B13" w:rsidP="00771243">
      <w:pPr>
        <w:pStyle w:val="Heading5"/>
        <w:numPr>
          <w:ilvl w:val="0"/>
          <w:numId w:val="0"/>
        </w:numPr>
        <w:tabs>
          <w:tab w:val="left" w:pos="1680"/>
        </w:tabs>
        <w:ind w:left="720"/>
        <w:rPr>
          <w:rStyle w:val="DeltaViewInsertion"/>
          <w:rFonts w:ascii="Arial" w:hAnsi="Arial" w:cs="Arial"/>
          <w:color w:val="auto"/>
          <w:u w:val="none"/>
        </w:rPr>
      </w:pPr>
      <w:bookmarkStart w:id="252" w:name="_DV_C122"/>
      <w:bookmarkEnd w:id="251"/>
      <w:r>
        <w:rPr>
          <w:rStyle w:val="DeltaViewInsertion"/>
          <w:rFonts w:ascii="Arial" w:hAnsi="Arial" w:cs="Arial"/>
          <w:color w:val="auto"/>
          <w:u w:val="none"/>
        </w:rPr>
        <w:t>(c)</w:t>
      </w:r>
      <w:r w:rsidR="00771243">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information equivalent to that provided under Sections B and D of the </w:t>
      </w:r>
      <w:r w:rsidR="00D846C8" w:rsidRPr="00BF06A8">
        <w:rPr>
          <w:rStyle w:val="DeltaViewInsertion"/>
          <w:rFonts w:ascii="Arial" w:hAnsi="Arial" w:cs="Arial"/>
          <w:b/>
          <w:bCs/>
          <w:color w:val="auto"/>
          <w:u w:val="none"/>
        </w:rPr>
        <w:t xml:space="preserve">Connection Application </w:t>
      </w:r>
      <w:r w:rsidR="00D846C8" w:rsidRPr="00BF06A8">
        <w:rPr>
          <w:rStyle w:val="DeltaViewInsertion"/>
          <w:rFonts w:ascii="Arial" w:hAnsi="Arial" w:cs="Arial"/>
          <w:color w:val="auto"/>
          <w:u w:val="none"/>
        </w:rPr>
        <w:t>but by reference to the</w:t>
      </w:r>
      <w:r w:rsidR="00D846C8" w:rsidRPr="00BF06A8">
        <w:rPr>
          <w:rStyle w:val="DeltaViewInsertion"/>
          <w:rFonts w:ascii="Arial" w:hAnsi="Arial" w:cs="Arial"/>
          <w:b/>
          <w:bCs/>
          <w:color w:val="auto"/>
          <w:u w:val="none"/>
        </w:rPr>
        <w:t xml:space="preserve"> Transmission Interface Site </w:t>
      </w:r>
      <w:r w:rsidR="00D846C8" w:rsidRPr="00BF06A8">
        <w:rPr>
          <w:rStyle w:val="DeltaViewInsertion"/>
          <w:rFonts w:ascii="Arial" w:hAnsi="Arial" w:cs="Arial"/>
          <w:color w:val="auto"/>
          <w:u w:val="none"/>
        </w:rPr>
        <w:t>rather than the</w:t>
      </w:r>
      <w:r w:rsidR="00D846C8" w:rsidRPr="00BF06A8">
        <w:rPr>
          <w:rStyle w:val="DeltaViewInsertion"/>
          <w:rFonts w:ascii="Arial" w:hAnsi="Arial" w:cs="Arial"/>
          <w:b/>
          <w:bCs/>
          <w:color w:val="auto"/>
          <w:u w:val="none"/>
        </w:rPr>
        <w:t xml:space="preserve"> Connection Site.</w:t>
      </w:r>
      <w:bookmarkEnd w:id="252"/>
    </w:p>
    <w:p w14:paraId="0CB16959" w14:textId="77777777" w:rsidR="00D846C8" w:rsidRPr="00BF06A8" w:rsidRDefault="00D846C8" w:rsidP="00D846C8">
      <w:pPr>
        <w:pStyle w:val="Heading5"/>
        <w:numPr>
          <w:ilvl w:val="0"/>
          <w:numId w:val="0"/>
        </w:numPr>
        <w:ind w:left="709"/>
        <w:jc w:val="both"/>
        <w:rPr>
          <w:rFonts w:ascii="Arial" w:hAnsi="Arial" w:cs="Arial"/>
        </w:rPr>
      </w:pPr>
      <w:r w:rsidRPr="00BF06A8">
        <w:rPr>
          <w:rStyle w:val="DeltaViewInsertion"/>
          <w:rFonts w:ascii="Arial" w:hAnsi="Arial" w:cs="Arial"/>
          <w:color w:val="auto"/>
          <w:u w:val="none"/>
        </w:rPr>
        <w:t xml:space="preserve">Upon any revision to the </w:t>
      </w:r>
      <w:r w:rsidRPr="00BF06A8">
        <w:rPr>
          <w:rStyle w:val="DeltaViewInsertion"/>
          <w:rFonts w:ascii="Arial" w:hAnsi="Arial" w:cs="Arial"/>
          <w:b/>
          <w:bCs/>
          <w:color w:val="auto"/>
          <w:u w:val="none"/>
        </w:rPr>
        <w:t>Offshore Works Assumptions</w:t>
      </w:r>
      <w:r w:rsidRPr="00BF06A8">
        <w:rPr>
          <w:rStyle w:val="DeltaViewInsertion"/>
          <w:rFonts w:ascii="Arial" w:hAnsi="Arial" w:cs="Arial"/>
          <w:color w:val="auto"/>
          <w:u w:val="none"/>
        </w:rPr>
        <w:t>,</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shall provide updated information under paragraphs (a), (b) and (c) to</w:t>
      </w:r>
      <w:r w:rsidR="00D670CB">
        <w:rPr>
          <w:rStyle w:val="DeltaViewInsertion"/>
          <w:rFonts w:ascii="Arial" w:hAnsi="Arial" w:cs="Arial"/>
          <w:color w:val="auto"/>
          <w:u w:val="none"/>
        </w:rPr>
        <w:t xml:space="preserve"> </w:t>
      </w:r>
      <w:r w:rsidRPr="00BF06A8">
        <w:rPr>
          <w:rFonts w:ascii="Arial" w:hAnsi="Arial" w:cs="Arial"/>
        </w:rPr>
        <w:t xml:space="preserve">and the parties shall </w:t>
      </w:r>
      <w:r>
        <w:rPr>
          <w:rFonts w:ascii="Arial" w:hAnsi="Arial" w:cs="Arial"/>
        </w:rPr>
        <w:t xml:space="preserve">(without prejudice to paragraph 6.9.2) </w:t>
      </w:r>
      <w:r w:rsidRPr="00BF06A8">
        <w:rPr>
          <w:rFonts w:ascii="Arial" w:hAnsi="Arial" w:cs="Arial"/>
        </w:rPr>
        <w:t xml:space="preserve">agree such amendments to this </w:t>
      </w:r>
      <w:r w:rsidRPr="00BF06A8">
        <w:rPr>
          <w:rFonts w:ascii="Arial" w:hAnsi="Arial" w:cs="Arial"/>
          <w:b/>
          <w:bCs/>
        </w:rPr>
        <w:t>Construction Agreement</w:t>
      </w:r>
      <w:r w:rsidRPr="00BF06A8">
        <w:rPr>
          <w:rFonts w:ascii="Arial" w:hAnsi="Arial" w:cs="Arial"/>
        </w:rPr>
        <w:t xml:space="preserve"> as are necessary to reflect such updated information.  The parties acknowledge that any dispute regarding such amendments shall be </w:t>
      </w:r>
      <w:proofErr w:type="spellStart"/>
      <w:r w:rsidRPr="00BF06A8">
        <w:rPr>
          <w:rFonts w:ascii="Arial" w:hAnsi="Arial" w:cs="Arial"/>
        </w:rPr>
        <w:t>referable</w:t>
      </w:r>
      <w:proofErr w:type="spellEnd"/>
      <w:r w:rsidRPr="00BF06A8">
        <w:rPr>
          <w:rFonts w:ascii="Arial" w:hAnsi="Arial" w:cs="Arial"/>
        </w:rPr>
        <w:t xml:space="preserve"> to and determined by the </w:t>
      </w:r>
      <w:r w:rsidRPr="00BF06A8">
        <w:rPr>
          <w:rFonts w:ascii="Arial" w:hAnsi="Arial" w:cs="Arial"/>
          <w:b/>
          <w:bCs/>
        </w:rPr>
        <w:t>Authority</w:t>
      </w:r>
      <w:r w:rsidRPr="00BF06A8">
        <w:rPr>
          <w:rFonts w:ascii="Arial" w:hAnsi="Arial" w:cs="Arial"/>
        </w:rPr>
        <w:t xml:space="preserve"> under the provisions of Standard Condition C9 Paragraph 4 of the </w:t>
      </w:r>
      <w:r w:rsidRPr="00BF06A8">
        <w:rPr>
          <w:rFonts w:ascii="Arial" w:hAnsi="Arial" w:cs="Arial"/>
          <w:b/>
          <w:bCs/>
        </w:rPr>
        <w:t>Transmission Licence</w:t>
      </w:r>
      <w:r w:rsidRPr="00BF06A8">
        <w:rPr>
          <w:rFonts w:ascii="Arial" w:hAnsi="Arial" w:cs="Arial"/>
        </w:rPr>
        <w:t xml:space="preserve">, and where such application is made, the parties shall take into account any determination or other direction from the </w:t>
      </w:r>
      <w:r w:rsidRPr="00BF06A8">
        <w:rPr>
          <w:rFonts w:ascii="Arial" w:hAnsi="Arial" w:cs="Arial"/>
          <w:b/>
          <w:bCs/>
        </w:rPr>
        <w:t>Authority</w:t>
      </w:r>
      <w:r w:rsidRPr="00BF06A8">
        <w:rPr>
          <w:rFonts w:ascii="Arial" w:hAnsi="Arial" w:cs="Arial"/>
        </w:rPr>
        <w:t xml:space="preserve">. </w:t>
      </w:r>
    </w:p>
    <w:p w14:paraId="0D232FDC" w14:textId="77777777" w:rsidR="00D846C8" w:rsidRDefault="00D846C8" w:rsidP="00D846C8">
      <w:pPr>
        <w:pStyle w:val="Heading4"/>
        <w:widowControl/>
        <w:numPr>
          <w:ilvl w:val="0"/>
          <w:numId w:val="0"/>
        </w:numPr>
        <w:ind w:left="709" w:hanging="851"/>
        <w:rPr>
          <w:rFonts w:ascii="Arial" w:hAnsi="Arial"/>
        </w:rPr>
      </w:pPr>
      <w:bookmarkStart w:id="253" w:name="_DV_C123"/>
      <w:r>
        <w:rPr>
          <w:rStyle w:val="DeltaViewInsertion"/>
          <w:rFonts w:ascii="Arial" w:hAnsi="Arial" w:cs="Arial"/>
          <w:color w:val="auto"/>
          <w:u w:val="none"/>
        </w:rPr>
        <w:t>17.2</w:t>
      </w:r>
      <w:r w:rsidRPr="00BF06A8">
        <w:rPr>
          <w:rStyle w:val="DeltaViewInsertion"/>
          <w:rFonts w:ascii="Arial" w:hAnsi="Arial" w:cs="Arial"/>
          <w:color w:val="auto"/>
          <w:u w:val="none"/>
        </w:rPr>
        <w:tab/>
      </w:r>
      <w:bookmarkEnd w:id="253"/>
      <w:r>
        <w:rPr>
          <w:rFonts w:ascii="Arial" w:hAnsi="Arial"/>
        </w:rPr>
        <w:t xml:space="preserve">The </w:t>
      </w:r>
      <w:r w:rsidRPr="000479E1">
        <w:rPr>
          <w:rFonts w:ascii="Arial" w:hAnsi="Arial"/>
          <w:b/>
        </w:rPr>
        <w:t>User</w:t>
      </w:r>
      <w:r>
        <w:rPr>
          <w:rFonts w:ascii="Arial" w:hAnsi="Arial"/>
        </w:rPr>
        <w:t xml:space="preserve"> and </w:t>
      </w:r>
      <w:r w:rsidRPr="000479E1">
        <w:rPr>
          <w:rFonts w:ascii="Arial" w:hAnsi="Arial"/>
          <w:b/>
        </w:rPr>
        <w:t>The Company</w:t>
      </w:r>
      <w:r>
        <w:rPr>
          <w:rFonts w:ascii="Arial" w:hAnsi="Arial"/>
        </w:rPr>
        <w:t xml:space="preserve"> shall within 3 months of the date of this </w:t>
      </w:r>
      <w:r w:rsidRPr="000C739A">
        <w:rPr>
          <w:rFonts w:ascii="Arial" w:hAnsi="Arial"/>
          <w:b/>
        </w:rPr>
        <w:t>Construction Agreement</w:t>
      </w:r>
      <w:r>
        <w:rPr>
          <w:rFonts w:ascii="Arial" w:hAnsi="Arial"/>
        </w:rPr>
        <w:t xml:space="preserve"> (or such later date as </w:t>
      </w:r>
      <w:r w:rsidRPr="000C739A">
        <w:rPr>
          <w:rFonts w:ascii="Arial" w:hAnsi="Arial"/>
          <w:b/>
        </w:rPr>
        <w:t>The Company</w:t>
      </w:r>
      <w:r>
        <w:rPr>
          <w:rFonts w:ascii="Arial" w:hAnsi="Arial"/>
        </w:rPr>
        <w:t xml:space="preserve"> and </w:t>
      </w:r>
      <w:r w:rsidRPr="000C739A">
        <w:rPr>
          <w:rFonts w:ascii="Arial" w:hAnsi="Arial"/>
          <w:b/>
        </w:rPr>
        <w:t xml:space="preserve">User </w:t>
      </w:r>
      <w:r>
        <w:rPr>
          <w:rFonts w:ascii="Arial" w:hAnsi="Arial"/>
        </w:rPr>
        <w:t xml:space="preserve">shall agree) agree a timeline (the </w:t>
      </w:r>
      <w:r w:rsidRPr="00F75702">
        <w:rPr>
          <w:rFonts w:ascii="Arial" w:hAnsi="Arial"/>
          <w:b/>
        </w:rPr>
        <w:t>OTSDUW Development and Data Timeline</w:t>
      </w:r>
      <w:r>
        <w:rPr>
          <w:rFonts w:ascii="Arial" w:hAnsi="Arial"/>
        </w:rPr>
        <w:t xml:space="preserve">) detailing the activities to be undertaken by the </w:t>
      </w:r>
      <w:r w:rsidRPr="000479E1">
        <w:rPr>
          <w:rFonts w:ascii="Arial" w:hAnsi="Arial"/>
          <w:b/>
        </w:rPr>
        <w:t>User</w:t>
      </w:r>
      <w:r>
        <w:rPr>
          <w:rFonts w:ascii="Arial" w:hAnsi="Arial"/>
        </w:rPr>
        <w:t xml:space="preserve"> in order to develop the scope of the </w:t>
      </w:r>
      <w:r w:rsidRPr="000479E1">
        <w:rPr>
          <w:rFonts w:ascii="Arial" w:hAnsi="Arial"/>
          <w:b/>
        </w:rPr>
        <w:t>OTSDUW</w:t>
      </w:r>
      <w:r>
        <w:rPr>
          <w:rFonts w:ascii="Arial" w:hAnsi="Arial"/>
        </w:rPr>
        <w:t xml:space="preserve"> and (provided for under the </w:t>
      </w:r>
      <w:r w:rsidRPr="000C739A">
        <w:rPr>
          <w:rFonts w:ascii="Arial" w:hAnsi="Arial"/>
          <w:b/>
        </w:rPr>
        <w:t>PC</w:t>
      </w:r>
      <w:r>
        <w:rPr>
          <w:rFonts w:ascii="Arial" w:hAnsi="Arial"/>
        </w:rPr>
        <w:t>) providing for the exchange of data and information required.</w:t>
      </w:r>
    </w:p>
    <w:p w14:paraId="19EFCB10" w14:textId="77777777" w:rsidR="00D846C8" w:rsidRDefault="00D846C8" w:rsidP="00D846C8">
      <w:pPr>
        <w:pStyle w:val="Heading4"/>
        <w:widowControl/>
        <w:numPr>
          <w:ilvl w:val="0"/>
          <w:numId w:val="0"/>
        </w:numPr>
        <w:ind w:left="709" w:hanging="851"/>
        <w:rPr>
          <w:rStyle w:val="DeltaViewInsertion"/>
          <w:rFonts w:ascii="Arial" w:hAnsi="Arial" w:cs="Arial"/>
          <w:color w:val="auto"/>
          <w:u w:val="none"/>
        </w:rPr>
      </w:pPr>
      <w:r>
        <w:rPr>
          <w:rFonts w:ascii="Arial" w:hAnsi="Arial"/>
        </w:rPr>
        <w:t>17.3</w:t>
      </w:r>
      <w:r>
        <w:rPr>
          <w:rFonts w:ascii="Arial" w:hAnsi="Arial"/>
        </w:rPr>
        <w:tab/>
        <w:t xml:space="preserve">Such data shall take account of </w:t>
      </w:r>
      <w:r w:rsidRPr="000479E1">
        <w:rPr>
          <w:rFonts w:ascii="Arial" w:hAnsi="Arial"/>
          <w:b/>
        </w:rPr>
        <w:t>The Company’s</w:t>
      </w:r>
      <w:r>
        <w:rPr>
          <w:rFonts w:ascii="Arial" w:hAnsi="Arial"/>
        </w:rPr>
        <w:t xml:space="preserve"> obligations to the </w:t>
      </w:r>
      <w:r w:rsidRPr="000C739A">
        <w:rPr>
          <w:rFonts w:ascii="Arial" w:hAnsi="Arial"/>
          <w:b/>
        </w:rPr>
        <w:t>Relevant Transmission Licensees</w:t>
      </w:r>
      <w:r>
        <w:rPr>
          <w:rFonts w:ascii="Arial" w:hAnsi="Arial"/>
        </w:rPr>
        <w:t xml:space="preserve"> under the </w:t>
      </w:r>
      <w:r w:rsidRPr="000C739A">
        <w:rPr>
          <w:rFonts w:ascii="Arial" w:hAnsi="Arial"/>
          <w:b/>
        </w:rPr>
        <w:t>STC</w:t>
      </w:r>
      <w:r>
        <w:rPr>
          <w:rFonts w:ascii="Arial" w:hAnsi="Arial"/>
        </w:rPr>
        <w:t xml:space="preserve"> in providing information and data in respect of additions to and changes on the </w:t>
      </w:r>
      <w:r w:rsidRPr="000479E1">
        <w:rPr>
          <w:rFonts w:ascii="Arial" w:hAnsi="Arial"/>
          <w:b/>
        </w:rPr>
        <w:t>National Electricity Transmission System</w:t>
      </w:r>
      <w:r>
        <w:rPr>
          <w:rFonts w:ascii="Arial" w:hAnsi="Arial"/>
        </w:rPr>
        <w:t xml:space="preserve"> and the need to coordinate the </w:t>
      </w:r>
      <w:r w:rsidRPr="000479E1">
        <w:rPr>
          <w:rFonts w:ascii="Arial" w:hAnsi="Arial"/>
          <w:b/>
        </w:rPr>
        <w:t>OTSDUW</w:t>
      </w:r>
      <w:r>
        <w:rPr>
          <w:rFonts w:ascii="Arial" w:hAnsi="Arial"/>
        </w:rPr>
        <w:t xml:space="preserve"> with the </w:t>
      </w:r>
      <w:r w:rsidRPr="000479E1">
        <w:rPr>
          <w:rFonts w:ascii="Arial" w:hAnsi="Arial"/>
          <w:b/>
        </w:rPr>
        <w:t>Onshore Construction Works</w:t>
      </w:r>
      <w:r>
        <w:rPr>
          <w:rFonts w:ascii="Arial" w:hAnsi="Arial"/>
          <w:b/>
        </w:rPr>
        <w:t xml:space="preserve"> </w:t>
      </w:r>
      <w:r w:rsidRPr="000479E1">
        <w:rPr>
          <w:rFonts w:ascii="Arial" w:hAnsi="Arial"/>
        </w:rPr>
        <w:t xml:space="preserve">and other works planned on the </w:t>
      </w:r>
      <w:r>
        <w:rPr>
          <w:rFonts w:ascii="Arial" w:hAnsi="Arial"/>
          <w:b/>
        </w:rPr>
        <w:t>National Electricity Transmission System</w:t>
      </w:r>
      <w:r w:rsidRPr="000479E1">
        <w:rPr>
          <w:rFonts w:ascii="Arial" w:hAnsi="Arial"/>
        </w:rPr>
        <w:t>.</w:t>
      </w:r>
    </w:p>
    <w:p w14:paraId="1F4DEADF" w14:textId="77777777" w:rsidR="00D846C8" w:rsidRPr="00BF06A8" w:rsidRDefault="00D846C8" w:rsidP="00D846C8">
      <w:pPr>
        <w:pStyle w:val="Heading4"/>
        <w:widowControl/>
        <w:numPr>
          <w:ilvl w:val="0"/>
          <w:numId w:val="0"/>
        </w:numPr>
        <w:ind w:left="709" w:hanging="851"/>
        <w:rPr>
          <w:rFonts w:ascii="Arial" w:hAnsi="Arial" w:cs="Arial"/>
        </w:rPr>
      </w:pPr>
      <w:r>
        <w:rPr>
          <w:rStyle w:val="DeltaViewInsertion"/>
          <w:rFonts w:ascii="Arial" w:hAnsi="Arial" w:cs="Arial"/>
          <w:color w:val="auto"/>
          <w:u w:val="none"/>
        </w:rPr>
        <w:t>17.4</w:t>
      </w:r>
      <w:r>
        <w:rPr>
          <w:rStyle w:val="DeltaViewInsertion"/>
          <w:rFonts w:ascii="Arial" w:hAnsi="Arial" w:cs="Arial"/>
          <w:color w:val="auto"/>
          <w:u w:val="none"/>
        </w:rPr>
        <w:tab/>
      </w:r>
      <w:r w:rsidRPr="00BF06A8">
        <w:rPr>
          <w:rStyle w:val="DeltaViewInsertion"/>
          <w:rFonts w:ascii="Arial" w:hAnsi="Arial" w:cs="Arial"/>
          <w:color w:val="auto"/>
          <w:u w:val="none"/>
        </w:rPr>
        <w:t xml:space="preserve">Within six months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the </w:t>
      </w:r>
      <w:proofErr w:type="spellStart"/>
      <w:r w:rsidRPr="00BF06A8">
        <w:rPr>
          <w:rStyle w:val="DeltaViewInsertion"/>
          <w:rFonts w:ascii="Arial" w:hAnsi="Arial" w:cs="Arial"/>
          <w:b/>
          <w:bCs/>
          <w:color w:val="auto"/>
          <w:u w:val="none"/>
        </w:rPr>
        <w:t>The</w:t>
      </w:r>
      <w:proofErr w:type="spellEnd"/>
      <w:r w:rsidRPr="00BF06A8">
        <w:rPr>
          <w:rStyle w:val="DeltaViewInsertion"/>
          <w:rFonts w:ascii="Arial" w:hAnsi="Arial" w:cs="Arial"/>
          <w:b/>
          <w:bCs/>
          <w:color w:val="auto"/>
          <w:u w:val="none"/>
        </w:rPr>
        <w:t xml:space="preserve"> 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on an initial and indicative basis with: </w:t>
      </w:r>
    </w:p>
    <w:p w14:paraId="0B38407C"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254" w:name="_DV_C124"/>
      <w:r w:rsidRPr="00BF06A8">
        <w:rPr>
          <w:rStyle w:val="DeltaViewInsertion"/>
          <w:rFonts w:ascii="Arial" w:hAnsi="Arial" w:cs="Arial"/>
          <w:color w:val="auto"/>
          <w:u w:val="none"/>
        </w:rPr>
        <w:t>(a)</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Connection Site Specification </w:t>
      </w:r>
      <w:r w:rsidRPr="00BF06A8">
        <w:rPr>
          <w:rStyle w:val="DeltaViewInsertion"/>
          <w:rFonts w:ascii="Arial" w:hAnsi="Arial" w:cs="Arial"/>
          <w:color w:val="auto"/>
          <w:u w:val="none"/>
        </w:rPr>
        <w:t xml:space="preserve">(advising of any changes from or additions required to the site specific technical conditions set out in Appendices F1 to F5 to the </w:t>
      </w:r>
      <w:r w:rsidRPr="00BF06A8">
        <w:rPr>
          <w:rStyle w:val="DeltaViewInsertion"/>
          <w:rFonts w:ascii="Arial" w:hAnsi="Arial" w:cs="Arial"/>
          <w:b/>
          <w:bCs/>
          <w:color w:val="auto"/>
          <w:u w:val="none"/>
        </w:rPr>
        <w:t>Bilateral Connection Agreement</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bookmarkEnd w:id="254"/>
    </w:p>
    <w:p w14:paraId="080E95DD"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255" w:name="_DV_C125"/>
      <w:r w:rsidRPr="00BF06A8">
        <w:rPr>
          <w:rStyle w:val="DeltaViewInsertion"/>
          <w:rFonts w:ascii="Arial" w:hAnsi="Arial" w:cs="Arial"/>
          <w:color w:val="auto"/>
          <w:u w:val="none"/>
        </w:rPr>
        <w:t>(b)</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Transmission Interface Site Specification </w:t>
      </w:r>
      <w:r w:rsidRPr="00BF06A8">
        <w:rPr>
          <w:rStyle w:val="DeltaViewInsertion"/>
          <w:rFonts w:ascii="Arial" w:hAnsi="Arial" w:cs="Arial"/>
          <w:color w:val="auto"/>
          <w:u w:val="none"/>
        </w:rPr>
        <w:t xml:space="preserve">(advising of any changes from or additions required to the site specific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bookmarkEnd w:id="255"/>
    </w:p>
    <w:p w14:paraId="3297F755"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256" w:name="_DV_C126"/>
      <w:r w:rsidRPr="00BF06A8">
        <w:rPr>
          <w:rStyle w:val="DeltaViewInsertion"/>
          <w:rFonts w:ascii="Arial" w:hAnsi="Arial" w:cs="Arial"/>
          <w:color w:val="auto"/>
          <w:u w:val="none"/>
        </w:rPr>
        <w:t>(c)</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Services Capability Specification</w:t>
      </w:r>
      <w:r w:rsidRPr="00BF06A8">
        <w:rPr>
          <w:rStyle w:val="DeltaViewInsertion"/>
          <w:rFonts w:ascii="Arial" w:hAnsi="Arial" w:cs="Arial"/>
          <w:color w:val="auto"/>
          <w:u w:val="none"/>
        </w:rPr>
        <w:t xml:space="preserve"> (to the extent </w:t>
      </w:r>
      <w:r w:rsidRPr="00BF06A8">
        <w:rPr>
          <w:rStyle w:val="DeltaViewInsertion"/>
          <w:rFonts w:ascii="Arial" w:hAnsi="Arial" w:cs="Arial"/>
          <w:color w:val="auto"/>
          <w:u w:val="none"/>
        </w:rPr>
        <w:lastRenderedPageBreak/>
        <w:t xml:space="preserve">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at that time). </w:t>
      </w:r>
      <w:bookmarkEnd w:id="256"/>
    </w:p>
    <w:p w14:paraId="0AF84CA0" w14:textId="77777777" w:rsidR="00D846C8" w:rsidRPr="005F556B" w:rsidRDefault="00D846C8" w:rsidP="00D846C8">
      <w:pPr>
        <w:pStyle w:val="Heading3"/>
        <w:widowControl/>
        <w:numPr>
          <w:ilvl w:val="0"/>
          <w:numId w:val="0"/>
        </w:numPr>
        <w:ind w:left="720" w:hanging="720"/>
        <w:jc w:val="both"/>
        <w:rPr>
          <w:rFonts w:ascii="Arial" w:hAnsi="Arial" w:cs="Arial"/>
        </w:rPr>
      </w:pPr>
      <w:bookmarkStart w:id="257" w:name="_DV_C127"/>
      <w:r w:rsidRPr="00BD5771">
        <w:rPr>
          <w:rStyle w:val="DeltaViewInsertion"/>
          <w:rFonts w:ascii="Arial" w:hAnsi="Arial" w:cs="Arial"/>
          <w:bCs/>
          <w:color w:val="auto"/>
          <w:u w:val="none"/>
        </w:rPr>
        <w:t>17.5</w:t>
      </w:r>
      <w:r w:rsidRPr="00BF06A8">
        <w:rPr>
          <w:rStyle w:val="DeltaViewInsertion"/>
          <w:rFonts w:ascii="Arial" w:hAnsi="Arial" w:cs="Arial"/>
          <w:b/>
          <w:bCs/>
          <w:color w:val="auto"/>
          <w:u w:val="none"/>
        </w:rPr>
        <w:tab/>
      </w:r>
      <w:r w:rsidRPr="00BF06A8">
        <w:rPr>
          <w:rStyle w:val="DeltaViewInsertion"/>
          <w:rFonts w:ascii="Arial" w:hAnsi="Arial" w:cs="Arial"/>
          <w:color w:val="auto"/>
          <w:u w:val="none"/>
        </w:rPr>
        <w:t>Information referred to in Clause 17.</w:t>
      </w:r>
      <w:r>
        <w:rPr>
          <w:rStyle w:val="DeltaViewInsertion"/>
          <w:rFonts w:ascii="Arial" w:hAnsi="Arial" w:cs="Arial"/>
          <w:color w:val="auto"/>
          <w:u w:val="none"/>
        </w:rPr>
        <w:t xml:space="preserve">4 </w:t>
      </w:r>
      <w:r w:rsidRPr="00BF06A8">
        <w:rPr>
          <w:rStyle w:val="DeltaViewInsertion"/>
          <w:rFonts w:ascii="Arial" w:hAnsi="Arial" w:cs="Arial"/>
          <w:color w:val="auto"/>
          <w:u w:val="none"/>
        </w:rPr>
        <w:t xml:space="preserve">(a), (b) and (c) shall be developed and amended by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and agreed by</w:t>
      </w:r>
      <w:r w:rsidRPr="00BF06A8">
        <w:rPr>
          <w:rStyle w:val="DeltaViewInsertion"/>
          <w:rFonts w:ascii="Arial" w:hAnsi="Arial" w:cs="Arial"/>
          <w:b/>
          <w:bCs/>
          <w:color w:val="auto"/>
          <w:u w:val="none"/>
        </w:rPr>
        <w:t xml:space="preserve"> The Company </w:t>
      </w:r>
      <w:r w:rsidRPr="00BF06A8">
        <w:rPr>
          <w:rStyle w:val="DeltaViewInsertion"/>
          <w:rFonts w:ascii="Arial" w:hAnsi="Arial" w:cs="Arial"/>
          <w:color w:val="auto"/>
          <w:u w:val="none"/>
        </w:rPr>
        <w:t xml:space="preserve">as the design and detail of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is finalised and such that the information can be provided by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to the extent practicable to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on its appointment</w:t>
      </w:r>
      <w:bookmarkEnd w:id="257"/>
      <w:r>
        <w:rPr>
          <w:rStyle w:val="DeltaViewInsertion"/>
          <w:rFonts w:ascii="Arial" w:hAnsi="Arial" w:cs="Arial"/>
          <w:color w:val="auto"/>
          <w:u w:val="none"/>
        </w:rPr>
        <w:t xml:space="preserve"> </w:t>
      </w:r>
      <w:r w:rsidRPr="005F556B">
        <w:rPr>
          <w:rStyle w:val="DeltaViewInsertion"/>
          <w:rFonts w:ascii="Arial" w:hAnsi="Arial" w:cs="Arial"/>
          <w:color w:val="auto"/>
          <w:u w:val="none"/>
        </w:rPr>
        <w:t xml:space="preserve">and such that the </w:t>
      </w:r>
      <w:r w:rsidRPr="005F556B">
        <w:rPr>
          <w:rStyle w:val="DeltaViewInsertion"/>
          <w:rFonts w:ascii="Arial" w:hAnsi="Arial" w:cs="Arial"/>
          <w:b/>
          <w:bCs/>
          <w:color w:val="auto"/>
          <w:u w:val="none"/>
        </w:rPr>
        <w:t>Connection Site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Services Capability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Transmission Interface Site Specification</w:t>
      </w:r>
      <w:r w:rsidRPr="005F556B">
        <w:rPr>
          <w:rStyle w:val="DeltaViewInsertion"/>
          <w:rFonts w:ascii="Arial" w:hAnsi="Arial" w:cs="Arial"/>
          <w:color w:val="auto"/>
          <w:u w:val="none"/>
        </w:rPr>
        <w:t xml:space="preserve"> are capable of being finalised</w:t>
      </w:r>
      <w:r w:rsidRPr="005F556B">
        <w:rPr>
          <w:rStyle w:val="DeltaViewInsertion"/>
          <w:rFonts w:ascii="Arial" w:hAnsi="Arial" w:cs="Arial"/>
          <w:b/>
          <w:bCs/>
          <w:color w:val="auto"/>
          <w:u w:val="none"/>
        </w:rPr>
        <w:t xml:space="preserve"> </w:t>
      </w:r>
      <w:r w:rsidRPr="005F556B">
        <w:rPr>
          <w:rStyle w:val="DeltaViewInsertion"/>
          <w:rFonts w:ascii="Arial" w:hAnsi="Arial" w:cs="Arial"/>
          <w:color w:val="auto"/>
          <w:u w:val="none"/>
        </w:rPr>
        <w:t>on or prior to the</w:t>
      </w:r>
      <w:r w:rsidRPr="005F556B">
        <w:rPr>
          <w:rStyle w:val="DeltaViewInsertion"/>
          <w:rFonts w:ascii="Arial" w:hAnsi="Arial" w:cs="Arial"/>
          <w:b/>
          <w:bCs/>
          <w:color w:val="auto"/>
          <w:u w:val="none"/>
        </w:rPr>
        <w:t xml:space="preserve"> OTSUA Transfer Time</w:t>
      </w:r>
      <w:r w:rsidRPr="005F556B">
        <w:rPr>
          <w:rStyle w:val="DeltaViewInsertion"/>
          <w:rFonts w:ascii="Arial" w:hAnsi="Arial" w:cs="Arial"/>
          <w:color w:val="auto"/>
          <w:u w:val="none"/>
        </w:rPr>
        <w:t>.</w:t>
      </w:r>
    </w:p>
    <w:p w14:paraId="72A05A4F" w14:textId="087CFEC3" w:rsidR="00D846C8" w:rsidRPr="00BF06A8" w:rsidRDefault="00D846C8" w:rsidP="00D846C8">
      <w:pPr>
        <w:pStyle w:val="Heading3"/>
        <w:widowControl/>
        <w:numPr>
          <w:ilvl w:val="0"/>
          <w:numId w:val="0"/>
        </w:numPr>
        <w:ind w:left="720" w:hanging="720"/>
        <w:jc w:val="both"/>
        <w:rPr>
          <w:rFonts w:ascii="Arial" w:hAnsi="Arial" w:cs="Arial"/>
        </w:rPr>
      </w:pPr>
      <w:bookmarkStart w:id="258" w:name="_DV_C128"/>
      <w:r w:rsidRPr="00BD5771">
        <w:rPr>
          <w:rStyle w:val="DeltaViewInsertion"/>
          <w:rFonts w:ascii="Arial" w:hAnsi="Arial" w:cs="Arial"/>
          <w:bCs/>
          <w:color w:val="auto"/>
          <w:u w:val="none"/>
        </w:rPr>
        <w:t>17.</w:t>
      </w:r>
      <w:r>
        <w:rPr>
          <w:rStyle w:val="DeltaViewInsertion"/>
          <w:rFonts w:ascii="Arial" w:hAnsi="Arial" w:cs="Arial"/>
          <w:bCs/>
          <w:color w:val="auto"/>
          <w:u w:val="none"/>
        </w:rPr>
        <w:t>6</w:t>
      </w:r>
      <w:r w:rsidRPr="00BF06A8">
        <w:rPr>
          <w:rStyle w:val="DeltaViewInsertion"/>
          <w:rFonts w:ascii="Arial" w:hAnsi="Arial" w:cs="Arial"/>
          <w:color w:val="auto"/>
          <w:u w:val="none"/>
        </w:rPr>
        <w:tab/>
        <w:t xml:space="preserve">Any dispute between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as to the information provided to enable finalisation of the </w:t>
      </w:r>
      <w:r w:rsidRPr="00BF06A8">
        <w:rPr>
          <w:rStyle w:val="DeltaViewInsertion"/>
          <w:rFonts w:ascii="Arial" w:hAnsi="Arial" w:cs="Arial"/>
          <w:b/>
          <w:bCs/>
          <w:color w:val="auto"/>
          <w:u w:val="none"/>
        </w:rPr>
        <w:t>Connection Site Specification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Services Capability</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Specification</w:t>
      </w:r>
      <w:r w:rsidRPr="00BF06A8">
        <w:rPr>
          <w:rStyle w:val="DeltaViewInsertion"/>
          <w:rFonts w:ascii="Arial" w:hAnsi="Arial" w:cs="Arial"/>
          <w:color w:val="auto"/>
          <w:u w:val="none"/>
        </w:rPr>
        <w:t xml:space="preserve"> or </w:t>
      </w:r>
      <w:r w:rsidRPr="00BF06A8">
        <w:rPr>
          <w:rStyle w:val="DeltaViewInsertion"/>
          <w:rFonts w:ascii="Arial" w:hAnsi="Arial" w:cs="Arial"/>
          <w:b/>
          <w:bCs/>
          <w:color w:val="auto"/>
          <w:u w:val="none"/>
        </w:rPr>
        <w:t>Transmission Interface Site Specification</w:t>
      </w:r>
      <w:r w:rsidRPr="00BF06A8">
        <w:rPr>
          <w:rStyle w:val="DeltaViewInsertion"/>
          <w:rFonts w:ascii="Arial" w:hAnsi="Arial" w:cs="Arial"/>
          <w:color w:val="auto"/>
          <w:u w:val="none"/>
        </w:rPr>
        <w:t xml:space="preserve"> shall be managed in accordance with </w:t>
      </w:r>
      <w:r w:rsidRPr="00BF06A8">
        <w:rPr>
          <w:rStyle w:val="DeltaViewInsertion"/>
          <w:rFonts w:ascii="Arial" w:hAnsi="Arial" w:cs="Arial"/>
          <w:b/>
          <w:bCs/>
          <w:color w:val="auto"/>
          <w:u w:val="none"/>
        </w:rPr>
        <w:t>CUSC</w:t>
      </w:r>
      <w:r w:rsidRPr="00BF06A8">
        <w:rPr>
          <w:rStyle w:val="DeltaViewInsertion"/>
          <w:rFonts w:ascii="Arial" w:hAnsi="Arial" w:cs="Arial"/>
          <w:color w:val="auto"/>
          <w:u w:val="none"/>
        </w:rPr>
        <w:t xml:space="preserve"> Section 7 Paragraph 7.4.1 but the reference to </w:t>
      </w:r>
      <w:del w:id="259" w:author="Angela Quinn (ESO)" w:date="2024-05-22T15:28:00Z">
        <w:r w:rsidRPr="00BF06A8" w:rsidDel="009E7F34">
          <w:rPr>
            <w:rStyle w:val="DeltaViewInsertion"/>
            <w:rFonts w:ascii="Arial" w:hAnsi="Arial" w:cs="Arial"/>
            <w:b/>
            <w:bCs/>
            <w:color w:val="auto"/>
            <w:u w:val="none"/>
          </w:rPr>
          <w:delText>Electricity Arbitration</w:delText>
        </w:r>
        <w:r w:rsidRPr="00BF06A8" w:rsidDel="009E7F34">
          <w:rPr>
            <w:rStyle w:val="DeltaViewInsertion"/>
            <w:rFonts w:ascii="Arial" w:hAnsi="Arial" w:cs="Arial"/>
            <w:color w:val="auto"/>
            <w:u w:val="none"/>
          </w:rPr>
          <w:delText xml:space="preserve"> </w:delText>
        </w:r>
      </w:del>
      <w:ins w:id="260" w:author="Angela Quinn (ESO)" w:date="2024-05-22T15:28:00Z">
        <w:r w:rsidR="009E7F34">
          <w:rPr>
            <w:rStyle w:val="DeltaViewInsertion"/>
            <w:rFonts w:ascii="Arial" w:hAnsi="Arial" w:cs="Arial"/>
            <w:color w:val="auto"/>
            <w:u w:val="none"/>
          </w:rPr>
          <w:t xml:space="preserve">the </w:t>
        </w:r>
        <w:r w:rsidR="009E7F34" w:rsidRPr="009E7F34">
          <w:rPr>
            <w:rStyle w:val="DeltaViewInsertion"/>
            <w:rFonts w:ascii="Arial" w:hAnsi="Arial" w:cs="Arial"/>
            <w:b/>
            <w:bCs/>
            <w:color w:val="auto"/>
            <w:u w:val="none"/>
          </w:rPr>
          <w:t>London Court of International Arbitration</w:t>
        </w:r>
        <w:r w:rsidR="009E7F34">
          <w:rPr>
            <w:rStyle w:val="DeltaViewInsertion"/>
            <w:rFonts w:ascii="Arial" w:hAnsi="Arial" w:cs="Arial"/>
            <w:color w:val="auto"/>
            <w:u w:val="none"/>
          </w:rPr>
          <w:t xml:space="preserve"> </w:t>
        </w:r>
      </w:ins>
      <w:r w:rsidRPr="00BF06A8">
        <w:rPr>
          <w:rStyle w:val="DeltaViewInsertion"/>
          <w:rFonts w:ascii="Arial" w:hAnsi="Arial" w:cs="Arial"/>
          <w:color w:val="auto"/>
          <w:u w:val="none"/>
        </w:rPr>
        <w:t xml:space="preserve">shall instead be to the </w:t>
      </w:r>
      <w:r w:rsidRPr="00BF06A8">
        <w:rPr>
          <w:rStyle w:val="DeltaViewInsertion"/>
          <w:rFonts w:ascii="Arial" w:hAnsi="Arial" w:cs="Arial"/>
          <w:b/>
          <w:bCs/>
          <w:color w:val="auto"/>
          <w:u w:val="none"/>
        </w:rPr>
        <w:t>Authority</w:t>
      </w:r>
      <w:r w:rsidRPr="00BF06A8">
        <w:rPr>
          <w:rStyle w:val="DeltaViewInsertion"/>
          <w:rFonts w:ascii="Arial" w:hAnsi="Arial" w:cs="Arial"/>
          <w:color w:val="auto"/>
          <w:u w:val="none"/>
        </w:rPr>
        <w:t xml:space="preserve"> and the </w:t>
      </w:r>
      <w:r w:rsidRPr="00BF06A8">
        <w:rPr>
          <w:rStyle w:val="DeltaViewInsertion"/>
          <w:rFonts w:ascii="Arial" w:hAnsi="Arial" w:cs="Arial"/>
          <w:b/>
          <w:bCs/>
          <w:color w:val="auto"/>
          <w:u w:val="none"/>
        </w:rPr>
        <w:t>Authority’s</w:t>
      </w:r>
      <w:r w:rsidRPr="00BF06A8">
        <w:rPr>
          <w:rStyle w:val="DeltaViewInsertion"/>
          <w:rFonts w:ascii="Arial" w:hAnsi="Arial" w:cs="Arial"/>
          <w:color w:val="auto"/>
          <w:u w:val="none"/>
        </w:rPr>
        <w:t xml:space="preserve"> determination of such dispute shall, without prejudice to apply for judicial review of any determination, be final and binding on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w:t>
      </w:r>
      <w:bookmarkEnd w:id="258"/>
    </w:p>
    <w:p w14:paraId="0CB56DC8" w14:textId="77777777" w:rsidR="00D846C8" w:rsidRDefault="00D846C8" w:rsidP="00D846C8">
      <w:pPr>
        <w:pStyle w:val="Heading4"/>
        <w:widowControl/>
        <w:numPr>
          <w:ilvl w:val="0"/>
          <w:numId w:val="0"/>
        </w:numPr>
        <w:ind w:left="709" w:hanging="709"/>
        <w:jc w:val="both"/>
        <w:rPr>
          <w:rStyle w:val="DeltaViewInsertion"/>
          <w:rFonts w:ascii="Arial" w:hAnsi="Arial" w:cs="Arial"/>
          <w:color w:val="auto"/>
          <w:u w:val="none"/>
        </w:rPr>
      </w:pPr>
      <w:bookmarkStart w:id="261" w:name="_DV_C129"/>
      <w:r w:rsidRPr="00BD5771">
        <w:rPr>
          <w:rStyle w:val="DeltaViewInsertion"/>
          <w:rFonts w:ascii="Arial" w:hAnsi="Arial" w:cs="Arial"/>
          <w:bCs/>
          <w:color w:val="auto"/>
          <w:u w:val="none"/>
        </w:rPr>
        <w:t>17.</w:t>
      </w:r>
      <w:r>
        <w:rPr>
          <w:rStyle w:val="DeltaViewInsertion"/>
          <w:rFonts w:ascii="Arial" w:hAnsi="Arial" w:cs="Arial"/>
          <w:bCs/>
          <w:color w:val="auto"/>
          <w:u w:val="none"/>
        </w:rPr>
        <w:t>7</w:t>
      </w:r>
      <w:r w:rsidRPr="00BF06A8">
        <w:rPr>
          <w:rStyle w:val="DeltaViewInsertion"/>
          <w:rFonts w:ascii="Arial" w:hAnsi="Arial" w:cs="Arial"/>
          <w:color w:val="auto"/>
          <w:u w:val="none"/>
        </w:rPr>
        <w:tab/>
        <w:t xml:space="preserve">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shall</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provide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with such information and assistance as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may reasonably require to enable the </w:t>
      </w:r>
      <w:r w:rsidRPr="00BF06A8">
        <w:rPr>
          <w:rStyle w:val="DeltaViewInsertion"/>
          <w:rFonts w:ascii="Arial" w:hAnsi="Arial" w:cs="Arial"/>
          <w:b/>
          <w:bCs/>
          <w:color w:val="auto"/>
          <w:u w:val="none"/>
        </w:rPr>
        <w:t xml:space="preserve">Onshore Transmission Licensee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 xml:space="preserve">Relevant Transmission Licensee </w:t>
      </w:r>
      <w:r w:rsidRPr="00BF06A8">
        <w:rPr>
          <w:rStyle w:val="DeltaViewInsertion"/>
          <w:rFonts w:ascii="Arial" w:hAnsi="Arial" w:cs="Arial"/>
          <w:color w:val="auto"/>
          <w:u w:val="none"/>
        </w:rPr>
        <w:t xml:space="preserve">to have in place a </w:t>
      </w:r>
      <w:r w:rsidRPr="00BF06A8">
        <w:rPr>
          <w:rStyle w:val="DeltaViewInsertion"/>
          <w:rFonts w:ascii="Arial" w:hAnsi="Arial" w:cs="Arial"/>
          <w:b/>
          <w:bCs/>
          <w:color w:val="auto"/>
          <w:u w:val="none"/>
        </w:rPr>
        <w:t>Transmission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 xml:space="preserve">Interface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and</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an  </w:t>
      </w:r>
      <w:r w:rsidRPr="00BF06A8">
        <w:rPr>
          <w:rStyle w:val="DeltaViewInsertion"/>
          <w:rFonts w:ascii="Arial" w:hAnsi="Arial" w:cs="Arial"/>
          <w:b/>
          <w:bCs/>
          <w:color w:val="auto"/>
          <w:u w:val="none"/>
        </w:rPr>
        <w:t xml:space="preserve">Interface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Connection Site </w:t>
      </w:r>
      <w:r w:rsidRPr="00BF06A8">
        <w:rPr>
          <w:rStyle w:val="DeltaViewInsertion"/>
          <w:rFonts w:ascii="Arial" w:hAnsi="Arial" w:cs="Arial"/>
          <w:color w:val="auto"/>
          <w:u w:val="none"/>
        </w:rPr>
        <w:t>in each case</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from no later than the </w:t>
      </w:r>
      <w:r w:rsidRPr="00BF06A8">
        <w:rPr>
          <w:rStyle w:val="DeltaViewInsertion"/>
          <w:rFonts w:ascii="Arial" w:hAnsi="Arial" w:cs="Arial"/>
          <w:b/>
          <w:bCs/>
          <w:color w:val="auto"/>
          <w:u w:val="none"/>
        </w:rPr>
        <w:t>OTSUA Transfer Time</w:t>
      </w:r>
      <w:r w:rsidRPr="00BF06A8">
        <w:rPr>
          <w:rStyle w:val="DeltaViewInsertion"/>
          <w:rFonts w:ascii="Arial" w:hAnsi="Arial" w:cs="Arial"/>
          <w:color w:val="auto"/>
          <w:u w:val="none"/>
        </w:rPr>
        <w:t>.</w:t>
      </w:r>
      <w:bookmarkEnd w:id="261"/>
    </w:p>
    <w:p w14:paraId="2741467C" w14:textId="77777777" w:rsidR="00C94038" w:rsidRPr="00C94038" w:rsidRDefault="00C94038" w:rsidP="00C94038">
      <w:pPr>
        <w:pStyle w:val="Heading4"/>
        <w:widowControl/>
        <w:numPr>
          <w:ilvl w:val="0"/>
          <w:numId w:val="0"/>
        </w:numPr>
        <w:ind w:left="709" w:hanging="709"/>
        <w:jc w:val="both"/>
        <w:rPr>
          <w:rStyle w:val="DeltaViewInsertion"/>
          <w:rFonts w:ascii="Arial" w:hAnsi="Arial" w:cs="Arial"/>
          <w:color w:val="auto"/>
          <w:u w:val="none"/>
        </w:rPr>
      </w:pPr>
      <w:bookmarkStart w:id="262" w:name="_DV_C53"/>
      <w:r w:rsidRPr="00C94038">
        <w:rPr>
          <w:rStyle w:val="DeltaViewInsertion"/>
          <w:rFonts w:ascii="Arial" w:hAnsi="Arial" w:cs="Arial"/>
          <w:color w:val="auto"/>
          <w:u w:val="none"/>
        </w:rPr>
        <w:t>17.8</w:t>
      </w:r>
      <w:r w:rsidRPr="00C94038">
        <w:rPr>
          <w:rStyle w:val="DeltaViewInsertion"/>
          <w:rFonts w:ascii="Arial" w:hAnsi="Arial" w:cs="Arial"/>
          <w:color w:val="auto"/>
          <w:u w:val="none"/>
        </w:rPr>
        <w:tab/>
        <w:t xml:space="preserve">Taking into account the expected extent of the </w:t>
      </w:r>
      <w:r w:rsidRPr="00C94038">
        <w:rPr>
          <w:rStyle w:val="DeltaViewInsertion"/>
          <w:rFonts w:ascii="Arial" w:hAnsi="Arial" w:cs="Arial"/>
          <w:b/>
          <w:bCs/>
          <w:color w:val="auto"/>
          <w:u w:val="none"/>
        </w:rPr>
        <w:t>OTSUA Commissioning Period</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rFonts w:ascii="Arial" w:hAnsi="Arial" w:cs="Arial"/>
          <w:b/>
          <w:bCs/>
          <w:color w:val="auto"/>
          <w:u w:val="none"/>
        </w:rPr>
        <w:t xml:space="preserve"> The Company</w:t>
      </w:r>
      <w:r w:rsidRPr="00C94038">
        <w:rPr>
          <w:rStyle w:val="DeltaViewInsertion"/>
          <w:rFonts w:ascii="Arial" w:hAnsi="Arial" w:cs="Arial"/>
          <w:color w:val="auto"/>
          <w:u w:val="none"/>
        </w:rPr>
        <w:t xml:space="preserve"> and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shall establish, as part of the </w:t>
      </w:r>
      <w:r w:rsidRPr="00C94038">
        <w:rPr>
          <w:rStyle w:val="DeltaViewInsertion"/>
          <w:rFonts w:ascii="Arial" w:hAnsi="Arial" w:cs="Arial"/>
          <w:b/>
          <w:bCs/>
          <w:color w:val="auto"/>
          <w:u w:val="none"/>
        </w:rPr>
        <w:t>OTSDUW Development and Data Timetable</w:t>
      </w:r>
      <w:r w:rsidRPr="00C94038">
        <w:rPr>
          <w:rStyle w:val="DeltaViewInsertion"/>
          <w:rFonts w:ascii="Arial" w:hAnsi="Arial" w:cs="Arial"/>
          <w:color w:val="auto"/>
          <w:u w:val="none"/>
        </w:rPr>
        <w:t xml:space="preserve">: </w:t>
      </w:r>
      <w:bookmarkEnd w:id="262"/>
    </w:p>
    <w:p w14:paraId="0E39B8B3"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bookmarkStart w:id="263" w:name="_DV_C54"/>
      <w:r w:rsidRPr="00C94038">
        <w:rPr>
          <w:rStyle w:val="DeltaViewInsertion"/>
          <w:rFonts w:ascii="Arial" w:hAnsi="Arial" w:cs="Arial"/>
          <w:color w:val="auto"/>
          <w:u w:val="none"/>
        </w:rPr>
        <w:t>(a)</w:t>
      </w:r>
      <w:r w:rsidRPr="00C94038">
        <w:rPr>
          <w:rStyle w:val="DeltaViewInsertion"/>
          <w:rFonts w:ascii="Arial" w:hAnsi="Arial" w:cs="Arial"/>
          <w:color w:val="auto"/>
          <w:u w:val="none"/>
        </w:rPr>
        <w:tab/>
        <w:t xml:space="preserve">a timetable for the provision of the items required from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pursuant to Clause 5 of this </w:t>
      </w:r>
      <w:r w:rsidRPr="00C94038">
        <w:rPr>
          <w:rStyle w:val="DeltaViewInsertion"/>
          <w:rFonts w:ascii="Arial" w:hAnsi="Arial" w:cs="Arial"/>
          <w:b/>
          <w:bCs/>
          <w:color w:val="auto"/>
          <w:u w:val="none"/>
        </w:rPr>
        <w:t>Construction Agreement</w:t>
      </w:r>
      <w:r w:rsidRPr="00C94038">
        <w:rPr>
          <w:rStyle w:val="DeltaViewInsertion"/>
          <w:rFonts w:ascii="Arial" w:hAnsi="Arial" w:cs="Arial"/>
          <w:color w:val="auto"/>
          <w:u w:val="none"/>
        </w:rPr>
        <w:t xml:space="preserve">, the </w:t>
      </w:r>
      <w:r w:rsidRPr="00C94038">
        <w:rPr>
          <w:rStyle w:val="DeltaViewInsertion"/>
          <w:rFonts w:ascii="Arial" w:hAnsi="Arial" w:cs="Arial"/>
          <w:b/>
          <w:bCs/>
          <w:color w:val="auto"/>
          <w:u w:val="none"/>
        </w:rPr>
        <w:t>Grid Code</w:t>
      </w:r>
      <w:r w:rsidRPr="00C94038">
        <w:rPr>
          <w:rStyle w:val="DeltaViewInsertion"/>
          <w:rFonts w:ascii="Arial" w:hAnsi="Arial" w:cs="Arial"/>
          <w:color w:val="auto"/>
          <w:u w:val="none"/>
        </w:rPr>
        <w:t xml:space="preserve"> and </w:t>
      </w:r>
      <w:r w:rsidRPr="00C94038">
        <w:rPr>
          <w:rStyle w:val="DeltaViewInsertion"/>
          <w:rFonts w:ascii="Arial" w:hAnsi="Arial" w:cs="Arial"/>
          <w:b/>
          <w:bCs/>
          <w:color w:val="auto"/>
          <w:u w:val="none"/>
        </w:rPr>
        <w:t xml:space="preserve">CUSC </w:t>
      </w:r>
      <w:r w:rsidRPr="00C94038">
        <w:rPr>
          <w:rStyle w:val="DeltaViewInsertion"/>
          <w:rFonts w:ascii="Arial" w:hAnsi="Arial" w:cs="Arial"/>
          <w:color w:val="auto"/>
          <w:u w:val="none"/>
        </w:rPr>
        <w:t xml:space="preserve">Paragraphs 2.10 and 2.11 as they relate to the </w:t>
      </w:r>
      <w:r w:rsidRPr="00C94038">
        <w:rPr>
          <w:rStyle w:val="DeltaViewInsertion"/>
          <w:rFonts w:ascii="Arial" w:hAnsi="Arial" w:cs="Arial"/>
          <w:b/>
          <w:bCs/>
          <w:color w:val="auto"/>
          <w:u w:val="none"/>
        </w:rPr>
        <w:t>Connection Site</w:t>
      </w:r>
      <w:r w:rsidRPr="00C94038">
        <w:rPr>
          <w:rStyle w:val="DeltaViewInsertion"/>
          <w:rFonts w:ascii="Arial" w:hAnsi="Arial" w:cs="Arial"/>
          <w:color w:val="auto"/>
          <w:u w:val="none"/>
        </w:rPr>
        <w:t>; and</w:t>
      </w:r>
      <w:bookmarkEnd w:id="263"/>
    </w:p>
    <w:p w14:paraId="576F609A"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(b)</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by when and to what extent the information referred to in Clause 17.4 (a), (b) and (c) should be in final form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p>
    <w:p w14:paraId="66D9C8E9"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(c)</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to what extent and by when the </w:t>
      </w:r>
      <w:r w:rsidRPr="00C94038">
        <w:rPr>
          <w:rStyle w:val="DeltaViewInsertion"/>
          <w:rFonts w:ascii="Arial" w:hAnsi="Arial" w:cs="Arial"/>
          <w:b/>
          <w:bCs/>
          <w:color w:val="auto"/>
          <w:u w:val="none"/>
        </w:rPr>
        <w:t xml:space="preserve">User </w:t>
      </w:r>
      <w:r w:rsidRPr="00C94038">
        <w:rPr>
          <w:rStyle w:val="DeltaViewInsertion"/>
          <w:rFonts w:ascii="Arial" w:hAnsi="Arial" w:cs="Arial"/>
          <w:color w:val="auto"/>
          <w:u w:val="none"/>
        </w:rPr>
        <w:t xml:space="preserve">has to comply with the requirements in Appendices OF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color w:val="auto"/>
          <w:sz w:val="20"/>
          <w:szCs w:val="20"/>
          <w:u w:val="none"/>
          <w:vertAlign w:val="superscript"/>
        </w:rPr>
        <w:t>1</w:t>
      </w:r>
      <w:r w:rsidRPr="00C94038">
        <w:rPr>
          <w:rStyle w:val="DeltaViewInsertion"/>
          <w:color w:val="auto"/>
          <w:sz w:val="20"/>
          <w:szCs w:val="20"/>
          <w:u w:val="none"/>
          <w:vertAlign w:val="superscript"/>
        </w:rPr>
        <w:footnoteReference w:customMarkFollows="1" w:id="19"/>
        <w:t>8</w:t>
      </w:r>
    </w:p>
    <w:p w14:paraId="159BD3D5" w14:textId="77777777" w:rsidR="00116E76" w:rsidRPr="00805C34" w:rsidRDefault="00116E76" w:rsidP="00116E76">
      <w:pPr>
        <w:widowControl/>
        <w:autoSpaceDE/>
        <w:autoSpaceDN/>
        <w:adjustRightInd/>
        <w:jc w:val="both"/>
        <w:rPr>
          <w:rFonts w:cs="Times New Roman"/>
          <w:b/>
          <w:szCs w:val="20"/>
          <w:lang w:eastAsia="en-US"/>
        </w:rPr>
      </w:pPr>
      <w:r w:rsidRPr="00805C34">
        <w:rPr>
          <w:rFonts w:cs="Times New Roman"/>
          <w:b/>
          <w:szCs w:val="20"/>
          <w:lang w:eastAsia="en-US"/>
        </w:rPr>
        <w:t>1</w:t>
      </w:r>
      <w:r>
        <w:rPr>
          <w:rFonts w:cs="Times New Roman"/>
          <w:b/>
          <w:szCs w:val="20"/>
          <w:lang w:eastAsia="en-US"/>
        </w:rPr>
        <w:t>8</w:t>
      </w:r>
      <w:r w:rsidRPr="00805C34">
        <w:rPr>
          <w:rFonts w:cs="Times New Roman"/>
          <w:b/>
          <w:szCs w:val="20"/>
          <w:lang w:eastAsia="en-US"/>
        </w:rPr>
        <w:t xml:space="preserve">. </w:t>
      </w:r>
      <w:r w:rsidRPr="00805C34">
        <w:rPr>
          <w:rFonts w:cs="Times New Roman"/>
          <w:b/>
          <w:szCs w:val="20"/>
          <w:lang w:eastAsia="en-US"/>
        </w:rPr>
        <w:tab/>
        <w:t>QUEUE MANAGEMENT PROCESS</w:t>
      </w:r>
    </w:p>
    <w:p w14:paraId="161A4E2D" w14:textId="77777777" w:rsidR="00116E76" w:rsidRPr="00805C34" w:rsidRDefault="00116E76" w:rsidP="00116E76">
      <w:pPr>
        <w:widowControl/>
        <w:autoSpaceDE/>
        <w:autoSpaceDN/>
        <w:adjustRightInd/>
        <w:jc w:val="both"/>
        <w:rPr>
          <w:rFonts w:cs="Times New Roman"/>
          <w:b/>
          <w:szCs w:val="20"/>
          <w:lang w:eastAsia="en-US"/>
        </w:rPr>
      </w:pPr>
    </w:p>
    <w:p w14:paraId="4BF4FEB0" w14:textId="6F54F5F7" w:rsidR="00116E76" w:rsidRPr="00805C34" w:rsidRDefault="00116E76" w:rsidP="00116E76">
      <w:pPr>
        <w:widowControl/>
        <w:autoSpaceDE/>
        <w:autoSpaceDN/>
        <w:adjustRightInd/>
        <w:ind w:left="720" w:hanging="720"/>
        <w:jc w:val="both"/>
        <w:rPr>
          <w:rFonts w:cs="Times New Roman"/>
          <w:b/>
          <w:bCs/>
          <w:color w:val="000000"/>
          <w:lang w:eastAsia="en-US"/>
        </w:rPr>
      </w:pPr>
      <w:r w:rsidRPr="007261B0">
        <w:rPr>
          <w:rFonts w:cs="Times New Roman"/>
          <w:lang w:eastAsia="en-US"/>
        </w:rPr>
        <w:lastRenderedPageBreak/>
        <w:t>18.1</w:t>
      </w:r>
      <w:r>
        <w:tab/>
      </w:r>
      <w:r w:rsidRPr="2AD16E4E">
        <w:rPr>
          <w:rFonts w:cs="Times New Roman"/>
          <w:color w:val="000000" w:themeColor="text1"/>
          <w:lang w:eastAsia="en-US"/>
        </w:rPr>
        <w:t xml:space="preserve">The </w:t>
      </w:r>
      <w:r w:rsidRPr="2AD16E4E">
        <w:rPr>
          <w:rFonts w:cs="Times New Roman"/>
          <w:b/>
          <w:bCs/>
          <w:color w:val="000000" w:themeColor="text1"/>
          <w:lang w:eastAsia="en-US"/>
        </w:rPr>
        <w:t>Queue Management Process</w:t>
      </w:r>
      <w:r w:rsidRPr="2AD16E4E">
        <w:rPr>
          <w:rFonts w:cs="Times New Roman"/>
          <w:color w:val="000000" w:themeColor="text1"/>
          <w:lang w:eastAsia="en-US"/>
        </w:rPr>
        <w:t xml:space="preserve"> shall be incorporated into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 xml:space="preserve">and apply between </w:t>
      </w:r>
      <w:r w:rsidRPr="2AD16E4E">
        <w:rPr>
          <w:rFonts w:cs="Times New Roman"/>
          <w:b/>
          <w:bCs/>
          <w:color w:val="000000" w:themeColor="text1"/>
          <w:lang w:eastAsia="en-US"/>
        </w:rPr>
        <w:t xml:space="preserve">The Company </w:t>
      </w:r>
      <w:r w:rsidRPr="2AD16E4E">
        <w:rPr>
          <w:rFonts w:cs="Times New Roman"/>
          <w:color w:val="000000" w:themeColor="text1"/>
          <w:lang w:eastAsia="en-US"/>
        </w:rPr>
        <w:t>and the</w:t>
      </w:r>
      <w:r w:rsidRPr="2AD16E4E">
        <w:rPr>
          <w:rFonts w:cs="Times New Roman"/>
          <w:b/>
          <w:bCs/>
          <w:color w:val="000000" w:themeColor="text1"/>
          <w:lang w:eastAsia="en-US"/>
        </w:rPr>
        <w:t xml:space="preserve"> User</w:t>
      </w:r>
      <w:r w:rsidRPr="2AD16E4E">
        <w:rPr>
          <w:rFonts w:cs="Times New Roman"/>
          <w:color w:val="000000" w:themeColor="text1"/>
          <w:lang w:eastAsia="en-US"/>
        </w:rPr>
        <w:t xml:space="preserve"> and Appendix Q 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has been</w:t>
      </w:r>
      <w:r w:rsidRPr="2AD16E4E">
        <w:rPr>
          <w:rFonts w:cs="Times New Roman"/>
          <w:b/>
          <w:bCs/>
          <w:color w:val="000000" w:themeColor="text1"/>
          <w:lang w:eastAsia="en-US"/>
        </w:rPr>
        <w:t xml:space="preserve"> </w:t>
      </w:r>
      <w:r w:rsidRPr="2AD16E4E">
        <w:rPr>
          <w:rFonts w:cs="Times New Roman"/>
          <w:color w:val="000000" w:themeColor="text1"/>
          <w:lang w:eastAsia="en-US"/>
        </w:rPr>
        <w:t xml:space="preserve">prepared in accordance with the principles set out in </w:t>
      </w:r>
      <w:r w:rsidRPr="2AD16E4E">
        <w:rPr>
          <w:rFonts w:cs="Times New Roman"/>
          <w:b/>
          <w:bCs/>
          <w:color w:val="000000" w:themeColor="text1"/>
          <w:lang w:eastAsia="en-US"/>
        </w:rPr>
        <w:t>CUSC</w:t>
      </w:r>
      <w:r w:rsidRPr="2AD16E4E">
        <w:rPr>
          <w:rFonts w:cs="Times New Roman"/>
          <w:color w:val="000000" w:themeColor="text1"/>
          <w:lang w:eastAsia="en-US"/>
        </w:rPr>
        <w:t xml:space="preserve"> Section 16.</w:t>
      </w:r>
    </w:p>
    <w:p w14:paraId="10DB7763" w14:textId="77777777" w:rsidR="00116E76" w:rsidRPr="00805C34" w:rsidRDefault="00116E76" w:rsidP="00116E76">
      <w:pPr>
        <w:widowControl/>
        <w:autoSpaceDE/>
        <w:autoSpaceDN/>
        <w:adjustRightInd/>
        <w:jc w:val="both"/>
        <w:rPr>
          <w:rFonts w:cs="Times New Roman"/>
          <w:b/>
          <w:bCs/>
          <w:color w:val="000000"/>
          <w:lang w:eastAsia="en-US"/>
        </w:rPr>
      </w:pPr>
    </w:p>
    <w:p w14:paraId="192C775E" w14:textId="77777777" w:rsidR="00116E76" w:rsidRDefault="00116E76" w:rsidP="00116E76">
      <w:pPr>
        <w:ind w:left="720" w:hanging="720"/>
        <w:jc w:val="both"/>
        <w:rPr>
          <w:b/>
          <w:bCs/>
          <w:color w:val="000000" w:themeColor="text1"/>
        </w:rPr>
      </w:pPr>
      <w:r w:rsidRPr="007261B0">
        <w:rPr>
          <w:color w:val="000000" w:themeColor="text1"/>
        </w:rPr>
        <w:t>18.2</w:t>
      </w:r>
      <w:r>
        <w:tab/>
      </w:r>
      <w:r w:rsidRPr="2AD16E4E">
        <w:rPr>
          <w:color w:val="000000" w:themeColor="text1"/>
        </w:rPr>
        <w:t xml:space="preserve">Where, in accordance with the </w:t>
      </w:r>
      <w:r w:rsidRPr="2AD16E4E">
        <w:rPr>
          <w:b/>
          <w:bCs/>
          <w:color w:val="000000" w:themeColor="text1"/>
        </w:rPr>
        <w:t>Queue Management Process</w:t>
      </w:r>
      <w:r w:rsidRPr="007261B0">
        <w:rPr>
          <w:color w:val="000000" w:themeColor="text1"/>
        </w:rPr>
        <w:t>,</w:t>
      </w:r>
      <w:r w:rsidRPr="2AD16E4E">
        <w:rPr>
          <w:color w:val="000000" w:themeColor="text1"/>
        </w:rPr>
        <w:t>:</w:t>
      </w:r>
    </w:p>
    <w:p w14:paraId="59EC1BC7" w14:textId="77777777" w:rsidR="00116E76" w:rsidRDefault="00116E76" w:rsidP="00116E76">
      <w:pPr>
        <w:ind w:left="720" w:hanging="720"/>
        <w:jc w:val="both"/>
        <w:rPr>
          <w:color w:val="000000" w:themeColor="text1"/>
        </w:rPr>
      </w:pPr>
    </w:p>
    <w:p w14:paraId="51F277D6" w14:textId="77777777" w:rsidR="00116E76" w:rsidRDefault="00116E76" w:rsidP="00116E76">
      <w:pPr>
        <w:ind w:left="720" w:hanging="720"/>
        <w:jc w:val="both"/>
        <w:rPr>
          <w:color w:val="000000" w:themeColor="text1"/>
        </w:rPr>
      </w:pPr>
      <w:r w:rsidRPr="2AD16E4E">
        <w:rPr>
          <w:color w:val="000000" w:themeColor="text1"/>
        </w:rPr>
        <w:t>18.2.1</w:t>
      </w:r>
      <w:r>
        <w:tab/>
      </w:r>
      <w:r w:rsidRPr="2AD16E4E">
        <w:rPr>
          <w:color w:val="000000" w:themeColor="text1"/>
        </w:rPr>
        <w:t xml:space="preserve">in the case of any of the </w:t>
      </w:r>
      <w:r w:rsidRPr="2AD16E4E">
        <w:rPr>
          <w:b/>
          <w:bCs/>
          <w:color w:val="000000" w:themeColor="text1"/>
        </w:rPr>
        <w:t>Conditional Progression Milestones</w:t>
      </w:r>
      <w:r w:rsidRPr="007261B0">
        <w:rPr>
          <w:color w:val="000000" w:themeColor="text1"/>
        </w:rPr>
        <w:t>,</w:t>
      </w:r>
      <w:r w:rsidRPr="2AD16E4E">
        <w:rPr>
          <w:b/>
          <w:bCs/>
          <w:color w:val="000000" w:themeColor="text1"/>
        </w:rPr>
        <w:t xml:space="preserve"> </w:t>
      </w:r>
      <w:r w:rsidRPr="2AD16E4E">
        <w:rPr>
          <w:color w:val="000000" w:themeColor="text1"/>
        </w:rPr>
        <w:t xml:space="preserve">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will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 and</w:t>
      </w:r>
    </w:p>
    <w:p w14:paraId="5DEC1EB6" w14:textId="77777777" w:rsidR="00116E76" w:rsidRDefault="00116E76" w:rsidP="00116E76">
      <w:pPr>
        <w:ind w:left="720" w:hanging="720"/>
        <w:jc w:val="both"/>
        <w:rPr>
          <w:b/>
          <w:bCs/>
          <w:color w:val="000000" w:themeColor="text1"/>
        </w:rPr>
      </w:pPr>
    </w:p>
    <w:p w14:paraId="46632161" w14:textId="77777777" w:rsidR="00116E76" w:rsidRDefault="00116E76" w:rsidP="00116E76">
      <w:pPr>
        <w:ind w:left="720" w:hanging="720"/>
        <w:jc w:val="both"/>
        <w:rPr>
          <w:color w:val="000000" w:themeColor="text1"/>
        </w:rPr>
      </w:pPr>
      <w:r w:rsidRPr="2AD16E4E">
        <w:rPr>
          <w:color w:val="000000" w:themeColor="text1"/>
        </w:rPr>
        <w:t>18.2.2</w:t>
      </w:r>
      <w:r>
        <w:tab/>
      </w:r>
      <w:r w:rsidRPr="2AD16E4E">
        <w:rPr>
          <w:color w:val="000000" w:themeColor="text1"/>
        </w:rPr>
        <w:t xml:space="preserve">in the case of any of the </w:t>
      </w:r>
      <w:r w:rsidRPr="007261B0">
        <w:rPr>
          <w:b/>
          <w:bCs/>
          <w:color w:val="000000" w:themeColor="text1"/>
        </w:rPr>
        <w:t>Construction</w:t>
      </w:r>
      <w:r w:rsidRPr="2AD16E4E">
        <w:rPr>
          <w:b/>
          <w:bCs/>
          <w:color w:val="000000" w:themeColor="text1"/>
        </w:rPr>
        <w:t xml:space="preserve"> Progression Milestone</w:t>
      </w:r>
      <w:r w:rsidRPr="007261B0">
        <w:rPr>
          <w:b/>
          <w:bCs/>
          <w:color w:val="000000" w:themeColor="text1"/>
        </w:rPr>
        <w:t>s</w:t>
      </w:r>
      <w:r w:rsidRPr="2AD16E4E">
        <w:rPr>
          <w:color w:val="000000" w:themeColor="text1"/>
        </w:rPr>
        <w:t xml:space="preserve">, 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may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w:t>
      </w:r>
      <w:r>
        <w:rPr>
          <w:color w:val="000000" w:themeColor="text1"/>
        </w:rPr>
        <w:t>; and</w:t>
      </w:r>
    </w:p>
    <w:p w14:paraId="64046A57" w14:textId="77777777" w:rsidR="00116E76" w:rsidRDefault="00116E76" w:rsidP="00116E76">
      <w:pPr>
        <w:ind w:left="720" w:hanging="720"/>
        <w:jc w:val="both"/>
        <w:rPr>
          <w:color w:val="000000" w:themeColor="text1"/>
        </w:rPr>
      </w:pPr>
    </w:p>
    <w:p w14:paraId="18707F39" w14:textId="77777777" w:rsidR="00116E76" w:rsidRDefault="00116E76" w:rsidP="00116E76">
      <w:pPr>
        <w:ind w:left="720" w:hanging="720"/>
        <w:jc w:val="both"/>
        <w:rPr>
          <w:b/>
          <w:bCs/>
          <w:color w:val="000000" w:themeColor="text1"/>
        </w:rPr>
      </w:pPr>
      <w:r w:rsidRPr="007261B0">
        <w:rPr>
          <w:color w:val="000000" w:themeColor="text1"/>
        </w:rPr>
        <w:t>18.2.3</w:t>
      </w:r>
      <w:r>
        <w:rPr>
          <w:color w:val="000000" w:themeColor="text1"/>
        </w:rPr>
        <w:tab/>
      </w:r>
      <w:r w:rsidRPr="33A64912">
        <w:rPr>
          <w:color w:val="000000" w:themeColor="text1"/>
        </w:rPr>
        <w:t xml:space="preserve">on such termination the provisions of Clause 11 of this </w:t>
      </w:r>
      <w:r w:rsidRPr="33A64912">
        <w:rPr>
          <w:b/>
          <w:bCs/>
          <w:color w:val="000000" w:themeColor="text1"/>
        </w:rPr>
        <w:t xml:space="preserve">Construction Agreement </w:t>
      </w:r>
      <w:r w:rsidRPr="33A64912">
        <w:rPr>
          <w:color w:val="000000" w:themeColor="text1"/>
        </w:rPr>
        <w:t xml:space="preserve">shall apply. </w:t>
      </w:r>
      <w:r w:rsidRPr="33A64912">
        <w:rPr>
          <w:b/>
          <w:bCs/>
          <w:color w:val="000000" w:themeColor="text1"/>
        </w:rPr>
        <w:t xml:space="preserve"> </w:t>
      </w:r>
    </w:p>
    <w:p w14:paraId="2ECD6B99" w14:textId="77777777" w:rsidR="00116E76" w:rsidRDefault="00116E76" w:rsidP="00116E76">
      <w:pPr>
        <w:ind w:left="720" w:hanging="720"/>
        <w:jc w:val="both"/>
        <w:rPr>
          <w:b/>
          <w:bCs/>
          <w:color w:val="000000" w:themeColor="text1"/>
        </w:rPr>
      </w:pPr>
    </w:p>
    <w:p w14:paraId="19A5A7C6" w14:textId="77777777" w:rsidR="00116E76" w:rsidRPr="00E57FA4" w:rsidRDefault="00116E76" w:rsidP="00116E76">
      <w:pPr>
        <w:widowControl/>
        <w:autoSpaceDE/>
        <w:autoSpaceDN/>
        <w:adjustRightInd/>
        <w:ind w:left="720" w:hanging="720"/>
        <w:jc w:val="both"/>
        <w:rPr>
          <w:rFonts w:eastAsia="Calibri"/>
          <w:color w:val="000000"/>
          <w:lang w:eastAsia="en-US"/>
        </w:rPr>
      </w:pPr>
      <w:r w:rsidRPr="7B33C1D5">
        <w:rPr>
          <w:rFonts w:eastAsia="Calibri"/>
          <w:color w:val="000000" w:themeColor="text1"/>
          <w:lang w:eastAsia="en-US"/>
        </w:rPr>
        <w:t>18.3</w:t>
      </w:r>
      <w:r>
        <w:tab/>
      </w:r>
      <w:r w:rsidRPr="7B33C1D5">
        <w:rPr>
          <w:rFonts w:eastAsia="Calibri"/>
          <w:color w:val="000000" w:themeColor="text1"/>
          <w:lang w:eastAsia="en-US"/>
        </w:rPr>
        <w:t xml:space="preserve">Where in accordance with the </w:t>
      </w:r>
      <w:r w:rsidRPr="7B33C1D5">
        <w:rPr>
          <w:rFonts w:eastAsia="Calibri"/>
          <w:b/>
          <w:bCs/>
          <w:color w:val="000000" w:themeColor="text1"/>
          <w:lang w:eastAsia="en-US"/>
        </w:rPr>
        <w:t xml:space="preserve">Queue Management Process </w:t>
      </w:r>
      <w:r w:rsidRPr="7B33C1D5">
        <w:rPr>
          <w:rFonts w:eastAsia="Calibri"/>
          <w:color w:val="000000" w:themeColor="text1"/>
          <w:lang w:eastAsia="en-US"/>
        </w:rPr>
        <w:t xml:space="preserve">there is a variation to the date by which a </w:t>
      </w:r>
      <w:r w:rsidRPr="7B33C1D5">
        <w:rPr>
          <w:rFonts w:eastAsia="Calibri"/>
          <w:b/>
          <w:bCs/>
          <w:color w:val="000000" w:themeColor="text1"/>
          <w:lang w:eastAsia="en-US"/>
        </w:rPr>
        <w:t>User Progression Milestone</w:t>
      </w:r>
      <w:r w:rsidRPr="7B33C1D5">
        <w:rPr>
          <w:rFonts w:eastAsia="Calibri"/>
          <w:color w:val="000000" w:themeColor="text1"/>
          <w:lang w:eastAsia="en-US"/>
        </w:rPr>
        <w:t xml:space="preserve"> has to be met </w:t>
      </w:r>
      <w:r w:rsidRPr="7B33C1D5">
        <w:rPr>
          <w:rFonts w:eastAsia="Calibri"/>
          <w:b/>
          <w:bCs/>
          <w:color w:val="000000" w:themeColor="text1"/>
          <w:lang w:eastAsia="en-US"/>
        </w:rPr>
        <w:t>The Company</w:t>
      </w:r>
      <w:r w:rsidRPr="7B33C1D5">
        <w:rPr>
          <w:rFonts w:eastAsia="Calibri"/>
          <w:color w:val="000000" w:themeColor="text1"/>
          <w:lang w:eastAsia="en-US"/>
        </w:rPr>
        <w:t xml:space="preserve"> shall revise Appendix Q to this </w:t>
      </w:r>
      <w:r w:rsidRPr="7B33C1D5">
        <w:rPr>
          <w:rFonts w:eastAsia="Calibri"/>
          <w:b/>
          <w:bCs/>
          <w:color w:val="000000" w:themeColor="text1"/>
          <w:lang w:eastAsia="en-US"/>
        </w:rPr>
        <w:t>Construction Agreement</w:t>
      </w:r>
      <w:r w:rsidRPr="7B33C1D5">
        <w:rPr>
          <w:rFonts w:eastAsia="Calibri"/>
          <w:color w:val="000000" w:themeColor="text1"/>
          <w:lang w:eastAsia="en-US"/>
        </w:rPr>
        <w:t xml:space="preserve"> as required to reflect such change.</w:t>
      </w:r>
    </w:p>
    <w:p w14:paraId="03220C95" w14:textId="77777777" w:rsidR="00116E76" w:rsidRDefault="00116E76" w:rsidP="00116E76">
      <w:pPr>
        <w:widowControl/>
        <w:autoSpaceDE/>
        <w:autoSpaceDN/>
        <w:adjustRightInd/>
        <w:ind w:left="720" w:hanging="720"/>
        <w:jc w:val="both"/>
        <w:rPr>
          <w:rFonts w:eastAsia="Calibri"/>
          <w:color w:val="000000"/>
          <w:szCs w:val="20"/>
          <w:u w:val="single"/>
          <w:lang w:eastAsia="en-US"/>
        </w:rPr>
      </w:pPr>
    </w:p>
    <w:p w14:paraId="4BFD9219" w14:textId="1BF89560" w:rsidR="00D846C8" w:rsidRDefault="00116E76" w:rsidP="00387867">
      <w:pPr>
        <w:widowControl/>
        <w:autoSpaceDE/>
        <w:autoSpaceDN/>
        <w:adjustRightInd/>
        <w:ind w:left="720" w:hanging="720"/>
        <w:jc w:val="both"/>
        <w:rPr>
          <w:b/>
          <w:bCs/>
        </w:rPr>
      </w:pPr>
      <w:r w:rsidRPr="00F71D81">
        <w:rPr>
          <w:rFonts w:eastAsia="Calibri"/>
          <w:color w:val="000000" w:themeColor="text1"/>
          <w:lang w:eastAsia="en-US"/>
        </w:rPr>
        <w:t>18.4</w:t>
      </w:r>
      <w:r w:rsidRPr="00F71D81">
        <w:tab/>
      </w:r>
      <w:r w:rsidRPr="00F71D81">
        <w:rPr>
          <w:rFonts w:eastAsia="Calibri"/>
          <w:color w:val="000000" w:themeColor="text1"/>
          <w:lang w:eastAsia="en-US"/>
        </w:rPr>
        <w:t xml:space="preserve">Any dispute or difference between </w:t>
      </w:r>
      <w:r w:rsidRPr="00F71D81">
        <w:rPr>
          <w:rFonts w:eastAsia="Calibri"/>
          <w:b/>
          <w:bCs/>
          <w:color w:val="000000" w:themeColor="text1"/>
          <w:lang w:eastAsia="en-US"/>
        </w:rPr>
        <w:t>The Company</w:t>
      </w:r>
      <w:r w:rsidRPr="00F71D81">
        <w:rPr>
          <w:rFonts w:eastAsia="Calibri"/>
          <w:color w:val="000000" w:themeColor="text1"/>
          <w:lang w:eastAsia="en-US"/>
        </w:rPr>
        <w:t xml:space="preserve"> and the </w:t>
      </w:r>
      <w:r w:rsidRPr="00F71D81">
        <w:rPr>
          <w:rFonts w:eastAsia="Calibri"/>
          <w:b/>
          <w:bCs/>
          <w:color w:val="000000" w:themeColor="text1"/>
          <w:lang w:eastAsia="en-US"/>
        </w:rPr>
        <w:t>User</w:t>
      </w:r>
      <w:r w:rsidRPr="00F71D81">
        <w:rPr>
          <w:rFonts w:eastAsia="Calibri"/>
          <w:color w:val="000000" w:themeColor="text1"/>
          <w:lang w:eastAsia="en-US"/>
        </w:rPr>
        <w:t xml:space="preserve"> on the </w:t>
      </w:r>
      <w:r w:rsidRPr="0073462A">
        <w:rPr>
          <w:rFonts w:eastAsia="Arial"/>
          <w:b/>
          <w:bCs/>
        </w:rPr>
        <w:t>Queue Management Process</w:t>
      </w:r>
      <w:r w:rsidRPr="0073462A">
        <w:rPr>
          <w:rFonts w:eastAsia="Arial"/>
        </w:rPr>
        <w:t xml:space="preserve"> in respect of this </w:t>
      </w:r>
      <w:r w:rsidRPr="0073462A">
        <w:rPr>
          <w:rFonts w:eastAsia="Arial"/>
          <w:b/>
          <w:bCs/>
        </w:rPr>
        <w:t>Construction Agreement</w:t>
      </w:r>
      <w:r w:rsidRPr="0073462A">
        <w:rPr>
          <w:rFonts w:eastAsia="Calibri"/>
          <w:b/>
          <w:bCs/>
          <w:lang w:eastAsia="en-US"/>
        </w:rPr>
        <w:t xml:space="preserve"> </w:t>
      </w:r>
      <w:r w:rsidRPr="0073462A">
        <w:rPr>
          <w:rFonts w:eastAsia="Calibri"/>
          <w:lang w:eastAsia="en-US"/>
        </w:rPr>
        <w:t xml:space="preserve">shall be resolved as an </w:t>
      </w:r>
      <w:r w:rsidRPr="0073462A">
        <w:rPr>
          <w:rFonts w:eastAsia="Calibri"/>
          <w:b/>
          <w:bCs/>
          <w:lang w:eastAsia="en-US"/>
        </w:rPr>
        <w:t xml:space="preserve">Other Dispute </w:t>
      </w:r>
      <w:r w:rsidRPr="0073462A">
        <w:rPr>
          <w:rFonts w:eastAsia="Calibri"/>
          <w:lang w:eastAsia="en-US"/>
        </w:rPr>
        <w:t xml:space="preserve">under the </w:t>
      </w:r>
      <w:r w:rsidRPr="0073462A">
        <w:rPr>
          <w:rFonts w:eastAsia="Calibri"/>
          <w:b/>
          <w:bCs/>
          <w:lang w:eastAsia="en-US"/>
        </w:rPr>
        <w:t>Dispute Resolution Procedure</w:t>
      </w:r>
      <w:r w:rsidRPr="00F71D81">
        <w:rPr>
          <w:rFonts w:eastAsia="Calibri"/>
          <w:color w:val="000000" w:themeColor="text1"/>
          <w:lang w:eastAsia="en-US"/>
        </w:rPr>
        <w:t xml:space="preserve">. </w:t>
      </w:r>
    </w:p>
    <w:p w14:paraId="59DAA1CC" w14:textId="77777777" w:rsidR="00D846C8" w:rsidRDefault="00D846C8" w:rsidP="00D846C8">
      <w:pPr>
        <w:widowControl/>
        <w:jc w:val="both"/>
        <w:rPr>
          <w:b/>
          <w:bCs/>
        </w:rPr>
      </w:pPr>
    </w:p>
    <w:p w14:paraId="1B31D55B" w14:textId="77777777" w:rsidR="00DD7FA0" w:rsidRDefault="00DD7FA0" w:rsidP="00D846C8">
      <w:pPr>
        <w:widowControl/>
        <w:jc w:val="both"/>
        <w:rPr>
          <w:b/>
          <w:bCs/>
        </w:rPr>
      </w:pPr>
      <w:bookmarkStart w:id="264" w:name="_DV_M315"/>
      <w:bookmarkEnd w:id="264"/>
    </w:p>
    <w:p w14:paraId="6DAF3F3B" w14:textId="77777777" w:rsidR="00DD7FA0" w:rsidRDefault="00DD7FA0" w:rsidP="00D846C8">
      <w:pPr>
        <w:widowControl/>
        <w:jc w:val="both"/>
        <w:rPr>
          <w:b/>
          <w:bCs/>
        </w:rPr>
      </w:pPr>
    </w:p>
    <w:p w14:paraId="2D7C3A9B" w14:textId="77777777" w:rsidR="00DD7FA0" w:rsidRDefault="00DD7FA0" w:rsidP="00D846C8">
      <w:pPr>
        <w:widowControl/>
        <w:jc w:val="both"/>
        <w:rPr>
          <w:b/>
          <w:bCs/>
        </w:rPr>
      </w:pPr>
    </w:p>
    <w:p w14:paraId="0422A142" w14:textId="77777777" w:rsidR="00DD7FA0" w:rsidRDefault="00DD7FA0" w:rsidP="00D846C8">
      <w:pPr>
        <w:widowControl/>
        <w:jc w:val="both"/>
        <w:rPr>
          <w:b/>
          <w:bCs/>
        </w:rPr>
      </w:pPr>
    </w:p>
    <w:p w14:paraId="3C54719B" w14:textId="77777777" w:rsidR="00DD7FA0" w:rsidRDefault="00DD7FA0" w:rsidP="00D846C8">
      <w:pPr>
        <w:widowControl/>
        <w:jc w:val="both"/>
        <w:rPr>
          <w:b/>
          <w:bCs/>
        </w:rPr>
      </w:pPr>
    </w:p>
    <w:p w14:paraId="55E84B99" w14:textId="77777777" w:rsidR="00DD7FA0" w:rsidRDefault="00DD7FA0" w:rsidP="00D846C8">
      <w:pPr>
        <w:widowControl/>
        <w:jc w:val="both"/>
        <w:rPr>
          <w:b/>
          <w:bCs/>
        </w:rPr>
      </w:pPr>
    </w:p>
    <w:p w14:paraId="2FB59FE8" w14:textId="77777777" w:rsidR="00DD7FA0" w:rsidRDefault="00DD7FA0" w:rsidP="00D846C8">
      <w:pPr>
        <w:widowControl/>
        <w:jc w:val="both"/>
        <w:rPr>
          <w:b/>
          <w:bCs/>
        </w:rPr>
      </w:pPr>
    </w:p>
    <w:p w14:paraId="3717133B" w14:textId="77777777" w:rsidR="00DD7FA0" w:rsidRDefault="00DD7FA0" w:rsidP="00D846C8">
      <w:pPr>
        <w:widowControl/>
        <w:jc w:val="both"/>
        <w:rPr>
          <w:b/>
          <w:bCs/>
        </w:rPr>
      </w:pPr>
    </w:p>
    <w:p w14:paraId="214C8823" w14:textId="77777777" w:rsidR="00DD7FA0" w:rsidRDefault="00DD7FA0" w:rsidP="00D846C8">
      <w:pPr>
        <w:widowControl/>
        <w:jc w:val="both"/>
        <w:rPr>
          <w:b/>
          <w:bCs/>
        </w:rPr>
      </w:pPr>
    </w:p>
    <w:p w14:paraId="3CE36359" w14:textId="77777777" w:rsidR="00DD7FA0" w:rsidRDefault="00DD7FA0" w:rsidP="00D846C8">
      <w:pPr>
        <w:widowControl/>
        <w:jc w:val="both"/>
        <w:rPr>
          <w:b/>
          <w:bCs/>
        </w:rPr>
      </w:pPr>
    </w:p>
    <w:p w14:paraId="5EB33E8E" w14:textId="77777777" w:rsidR="00DD7FA0" w:rsidRDefault="00DD7FA0" w:rsidP="00D846C8">
      <w:pPr>
        <w:widowControl/>
        <w:jc w:val="both"/>
        <w:rPr>
          <w:b/>
          <w:bCs/>
        </w:rPr>
      </w:pPr>
    </w:p>
    <w:p w14:paraId="337DEB59" w14:textId="7A670EE4" w:rsidR="00D846C8" w:rsidRDefault="00D846C8" w:rsidP="00D846C8">
      <w:pPr>
        <w:widowControl/>
        <w:jc w:val="both"/>
        <w:rPr>
          <w:b/>
          <w:bCs/>
        </w:rPr>
      </w:pPr>
      <w:r>
        <w:rPr>
          <w:b/>
          <w:bCs/>
        </w:rPr>
        <w:t>IN WITNESS WHEREOF</w:t>
      </w:r>
      <w:r>
        <w:t xml:space="preserve"> the hands of the duly authorised representatives of the parties hereto at the date first above written</w:t>
      </w:r>
    </w:p>
    <w:p w14:paraId="00BA7FD1" w14:textId="77777777" w:rsidR="00D846C8" w:rsidRDefault="00D846C8" w:rsidP="00D846C8">
      <w:pPr>
        <w:keepNext/>
        <w:widowControl/>
        <w:tabs>
          <w:tab w:val="left" w:pos="4253"/>
        </w:tabs>
        <w:jc w:val="both"/>
        <w:rPr>
          <w:b/>
          <w:bCs/>
        </w:rPr>
      </w:pPr>
      <w:bookmarkStart w:id="265" w:name="_DV_M316"/>
      <w:bookmarkEnd w:id="265"/>
      <w:r>
        <w:lastRenderedPageBreak/>
        <w:br/>
        <w:t>SIGNED BY</w:t>
      </w:r>
      <w:r>
        <w:tab/>
        <w:t>)</w:t>
      </w:r>
    </w:p>
    <w:p w14:paraId="0DC6172C" w14:textId="77777777" w:rsidR="00D846C8" w:rsidRDefault="00D846C8" w:rsidP="00D846C8">
      <w:pPr>
        <w:keepNext/>
        <w:widowControl/>
        <w:tabs>
          <w:tab w:val="left" w:pos="4253"/>
        </w:tabs>
        <w:jc w:val="both"/>
        <w:rPr>
          <w:b/>
          <w:bCs/>
        </w:rPr>
      </w:pPr>
      <w:bookmarkStart w:id="266" w:name="_DV_M317"/>
      <w:bookmarkEnd w:id="266"/>
      <w:r>
        <w:rPr>
          <w:b/>
          <w:bCs/>
          <w:i/>
          <w:iCs/>
        </w:rPr>
        <w:t>[name]</w:t>
      </w:r>
      <w:r>
        <w:tab/>
        <w:t>)</w:t>
      </w:r>
    </w:p>
    <w:p w14:paraId="0373A6D7" w14:textId="77777777" w:rsidR="00D846C8" w:rsidRDefault="00D846C8" w:rsidP="00D846C8">
      <w:pPr>
        <w:keepNext/>
        <w:widowControl/>
        <w:tabs>
          <w:tab w:val="left" w:pos="4253"/>
        </w:tabs>
        <w:jc w:val="both"/>
        <w:rPr>
          <w:b/>
          <w:bCs/>
        </w:rPr>
      </w:pPr>
      <w:bookmarkStart w:id="267" w:name="_DV_M318"/>
      <w:bookmarkEnd w:id="267"/>
      <w:r>
        <w:t>for and on behalf of</w:t>
      </w:r>
      <w:r>
        <w:tab/>
        <w:t>)</w:t>
      </w:r>
    </w:p>
    <w:p w14:paraId="06D43966" w14:textId="77777777" w:rsidR="00D829E7" w:rsidRDefault="00D846C8" w:rsidP="00D846C8">
      <w:pPr>
        <w:keepNext/>
        <w:widowControl/>
        <w:tabs>
          <w:tab w:val="left" w:pos="4253"/>
        </w:tabs>
        <w:jc w:val="both"/>
      </w:pPr>
      <w:bookmarkStart w:id="268" w:name="_DV_M319"/>
      <w:bookmarkEnd w:id="268"/>
      <w:r>
        <w:t>National Grid Electricity</w:t>
      </w:r>
      <w:r w:rsidR="00D829E7">
        <w:t xml:space="preserve"> System Operator</w:t>
      </w:r>
    </w:p>
    <w:p w14:paraId="16AAAB20" w14:textId="77777777" w:rsidR="00D846C8" w:rsidRDefault="00D829E7" w:rsidP="00D846C8">
      <w:pPr>
        <w:keepNext/>
        <w:widowControl/>
        <w:tabs>
          <w:tab w:val="left" w:pos="4253"/>
        </w:tabs>
        <w:jc w:val="both"/>
        <w:rPr>
          <w:b/>
          <w:bCs/>
        </w:rPr>
      </w:pPr>
      <w:r>
        <w:t>Limited</w:t>
      </w:r>
      <w:r w:rsidR="00D846C8">
        <w:tab/>
        <w:t>)</w:t>
      </w:r>
    </w:p>
    <w:p w14:paraId="2C73BB23" w14:textId="77777777" w:rsidR="00D846C8" w:rsidRDefault="00D846C8" w:rsidP="00D846C8">
      <w:pPr>
        <w:widowControl/>
        <w:tabs>
          <w:tab w:val="left" w:pos="4253"/>
        </w:tabs>
        <w:jc w:val="both"/>
      </w:pPr>
      <w:bookmarkStart w:id="269" w:name="_DV_M320"/>
      <w:bookmarkEnd w:id="269"/>
      <w:r>
        <w:tab/>
      </w:r>
    </w:p>
    <w:p w14:paraId="6EDEFB00" w14:textId="77777777" w:rsidR="00D846C8" w:rsidRDefault="00D846C8" w:rsidP="00D846C8">
      <w:pPr>
        <w:widowControl/>
        <w:tabs>
          <w:tab w:val="left" w:pos="4253"/>
        </w:tabs>
        <w:jc w:val="both"/>
        <w:rPr>
          <w:b/>
          <w:bCs/>
        </w:rPr>
      </w:pPr>
      <w:bookmarkStart w:id="270" w:name="_DV_M321"/>
      <w:bookmarkEnd w:id="270"/>
      <w:r>
        <w:t>SIGNED BY</w:t>
      </w:r>
      <w:r>
        <w:tab/>
        <w:t>)</w:t>
      </w:r>
    </w:p>
    <w:p w14:paraId="7B5029EB" w14:textId="77777777" w:rsidR="00D846C8" w:rsidRDefault="00D846C8" w:rsidP="00D846C8">
      <w:pPr>
        <w:widowControl/>
        <w:tabs>
          <w:tab w:val="left" w:pos="4253"/>
        </w:tabs>
        <w:jc w:val="both"/>
        <w:rPr>
          <w:b/>
          <w:bCs/>
        </w:rPr>
      </w:pPr>
      <w:bookmarkStart w:id="271" w:name="_DV_M322"/>
      <w:bookmarkEnd w:id="271"/>
      <w:r>
        <w:rPr>
          <w:b/>
          <w:bCs/>
          <w:i/>
          <w:iCs/>
        </w:rPr>
        <w:t>[name]</w:t>
      </w:r>
      <w:r>
        <w:tab/>
        <w:t>)</w:t>
      </w:r>
    </w:p>
    <w:p w14:paraId="4D6508CB" w14:textId="77777777" w:rsidR="00D846C8" w:rsidRDefault="00D846C8" w:rsidP="00D846C8">
      <w:pPr>
        <w:widowControl/>
        <w:tabs>
          <w:tab w:val="left" w:pos="4253"/>
        </w:tabs>
        <w:jc w:val="both"/>
        <w:rPr>
          <w:b/>
          <w:bCs/>
        </w:rPr>
      </w:pPr>
      <w:bookmarkStart w:id="272" w:name="_DV_M323"/>
      <w:bookmarkEnd w:id="272"/>
      <w:r>
        <w:t>for and on behalf of</w:t>
      </w:r>
      <w:r>
        <w:tab/>
        <w:t>)</w:t>
      </w:r>
    </w:p>
    <w:p w14:paraId="380F274B" w14:textId="77777777" w:rsidR="00D846C8" w:rsidRDefault="00D846C8" w:rsidP="00D846C8">
      <w:pPr>
        <w:widowControl/>
        <w:tabs>
          <w:tab w:val="left" w:pos="4253"/>
        </w:tabs>
        <w:jc w:val="both"/>
        <w:rPr>
          <w:b/>
          <w:bCs/>
        </w:rPr>
      </w:pPr>
      <w:bookmarkStart w:id="273" w:name="_DV_M324"/>
      <w:bookmarkEnd w:id="273"/>
      <w:r>
        <w:rPr>
          <w:b/>
          <w:bCs/>
          <w:i/>
          <w:iCs/>
        </w:rPr>
        <w:t>[User]</w:t>
      </w:r>
      <w:r>
        <w:tab/>
        <w:t>)</w:t>
      </w:r>
    </w:p>
    <w:p w14:paraId="38633007" w14:textId="77777777" w:rsidR="00270330" w:rsidRPr="006D32DA" w:rsidRDefault="00D846C8" w:rsidP="00270330">
      <w:pPr>
        <w:widowControl/>
        <w:tabs>
          <w:tab w:val="left" w:pos="4253"/>
        </w:tabs>
        <w:jc w:val="center"/>
        <w:rPr>
          <w:b/>
          <w:bCs/>
        </w:rPr>
      </w:pPr>
      <w:bookmarkStart w:id="274" w:name="_DV_M325"/>
      <w:bookmarkEnd w:id="274"/>
      <w:r>
        <w:br w:type="page"/>
      </w:r>
      <w:r w:rsidR="00270330" w:rsidRPr="006D32DA">
        <w:rPr>
          <w:b/>
          <w:bCs/>
        </w:rPr>
        <w:lastRenderedPageBreak/>
        <w:t>APPENDIX [B1]</w:t>
      </w:r>
    </w:p>
    <w:p w14:paraId="503656D5" w14:textId="77777777" w:rsidR="00270330" w:rsidRPr="006D32DA" w:rsidRDefault="00270330" w:rsidP="00270330">
      <w:pPr>
        <w:widowControl/>
        <w:tabs>
          <w:tab w:val="left" w:pos="4253"/>
        </w:tabs>
        <w:jc w:val="center"/>
        <w:rPr>
          <w:b/>
          <w:bCs/>
        </w:rPr>
      </w:pPr>
      <w:r w:rsidRPr="006D32DA">
        <w:rPr>
          <w:b/>
          <w:bCs/>
        </w:rPr>
        <w:t>[Part 1]</w:t>
      </w:r>
    </w:p>
    <w:p w14:paraId="4FADFE7F" w14:textId="77777777" w:rsidR="00270330" w:rsidRPr="006D32DA" w:rsidRDefault="00270330" w:rsidP="00270330">
      <w:pPr>
        <w:widowControl/>
        <w:tabs>
          <w:tab w:val="left" w:pos="4253"/>
        </w:tabs>
        <w:jc w:val="center"/>
        <w:rPr>
          <w:b/>
          <w:bCs/>
        </w:rPr>
      </w:pPr>
    </w:p>
    <w:p w14:paraId="61093529" w14:textId="77777777" w:rsidR="00270330" w:rsidRPr="006D32DA" w:rsidRDefault="00270330" w:rsidP="00270330">
      <w:pPr>
        <w:widowControl/>
        <w:tabs>
          <w:tab w:val="left" w:pos="4253"/>
        </w:tabs>
        <w:jc w:val="center"/>
        <w:rPr>
          <w:b/>
          <w:bCs/>
        </w:rPr>
      </w:pPr>
      <w:r w:rsidRPr="006D32DA">
        <w:rPr>
          <w:b/>
          <w:bCs/>
        </w:rPr>
        <w:t>ONE OFF WORKS</w:t>
      </w:r>
    </w:p>
    <w:p w14:paraId="39495CBB" w14:textId="77777777" w:rsidR="00270330" w:rsidRPr="006D32DA" w:rsidRDefault="00270330" w:rsidP="00270330">
      <w:pPr>
        <w:widowControl/>
        <w:tabs>
          <w:tab w:val="left" w:pos="4253"/>
        </w:tabs>
        <w:jc w:val="center"/>
        <w:rPr>
          <w:b/>
          <w:bCs/>
        </w:rPr>
      </w:pPr>
      <w:r w:rsidRPr="006D32DA">
        <w:rPr>
          <w:b/>
          <w:bCs/>
        </w:rPr>
        <w:br w:type="page"/>
      </w:r>
      <w:r w:rsidRPr="006D32DA">
        <w:rPr>
          <w:b/>
          <w:bCs/>
        </w:rPr>
        <w:lastRenderedPageBreak/>
        <w:t>APPENDIX [G]</w:t>
      </w:r>
    </w:p>
    <w:p w14:paraId="4E774EEB" w14:textId="77777777" w:rsidR="00270330" w:rsidRPr="006D32DA" w:rsidRDefault="00270330" w:rsidP="00270330">
      <w:pPr>
        <w:widowControl/>
        <w:tabs>
          <w:tab w:val="left" w:pos="4253"/>
        </w:tabs>
        <w:jc w:val="center"/>
        <w:rPr>
          <w:b/>
          <w:bCs/>
        </w:rPr>
      </w:pPr>
    </w:p>
    <w:p w14:paraId="521B772B" w14:textId="77777777" w:rsidR="00D846C8" w:rsidRPr="006D32DA" w:rsidRDefault="00270330" w:rsidP="00D846C8">
      <w:pPr>
        <w:widowControl/>
        <w:tabs>
          <w:tab w:val="left" w:pos="4253"/>
        </w:tabs>
        <w:jc w:val="center"/>
        <w:rPr>
          <w:b/>
          <w:bCs/>
          <w:strike/>
        </w:rPr>
      </w:pPr>
      <w:r w:rsidRPr="006D32DA">
        <w:rPr>
          <w:b/>
          <w:bCs/>
        </w:rPr>
        <w:t xml:space="preserve">TRANSMISSION CONNECTION ASSET WORKS </w:t>
      </w:r>
    </w:p>
    <w:p w14:paraId="02B798BF" w14:textId="77777777" w:rsidR="00D846C8" w:rsidRDefault="00D846C8" w:rsidP="00D846C8">
      <w:pPr>
        <w:widowControl/>
        <w:tabs>
          <w:tab w:val="left" w:pos="4253"/>
        </w:tabs>
        <w:jc w:val="center"/>
        <w:rPr>
          <w:b/>
          <w:bCs/>
        </w:rPr>
      </w:pPr>
      <w:bookmarkStart w:id="275" w:name="_DV_M327"/>
      <w:bookmarkEnd w:id="275"/>
      <w:r w:rsidRPr="00AD1360">
        <w:rPr>
          <w:b/>
          <w:bCs/>
          <w:strike/>
          <w:color w:val="FF0000"/>
        </w:rPr>
        <w:br w:type="page"/>
      </w:r>
      <w:r>
        <w:rPr>
          <w:b/>
          <w:bCs/>
        </w:rPr>
        <w:lastRenderedPageBreak/>
        <w:t>APPENDIX [H1]</w:t>
      </w:r>
    </w:p>
    <w:p w14:paraId="586B8EFB" w14:textId="77777777" w:rsidR="00D846C8" w:rsidRDefault="00D846C8" w:rsidP="00D846C8">
      <w:pPr>
        <w:widowControl/>
        <w:tabs>
          <w:tab w:val="left" w:pos="4253"/>
        </w:tabs>
        <w:jc w:val="center"/>
        <w:rPr>
          <w:b/>
          <w:bCs/>
        </w:rPr>
      </w:pPr>
    </w:p>
    <w:p w14:paraId="31592AD9" w14:textId="77777777" w:rsidR="00D846C8" w:rsidRDefault="00D846C8" w:rsidP="00D846C8">
      <w:pPr>
        <w:widowControl/>
        <w:tabs>
          <w:tab w:val="left" w:pos="4253"/>
        </w:tabs>
        <w:jc w:val="center"/>
        <w:rPr>
          <w:b/>
          <w:bCs/>
        </w:rPr>
      </w:pPr>
      <w:bookmarkStart w:id="276" w:name="_DV_M328"/>
      <w:bookmarkEnd w:id="276"/>
      <w:r>
        <w:rPr>
          <w:b/>
          <w:bCs/>
        </w:rPr>
        <w:t>ONSHORE TRANSMISSION REINFORCEMENT WORKS</w:t>
      </w:r>
    </w:p>
    <w:p w14:paraId="44CD946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C24D5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277" w:name="_DV_M329"/>
      <w:bookmarkEnd w:id="277"/>
      <w:r>
        <w:rPr>
          <w:b/>
          <w:bCs/>
          <w:sz w:val="22"/>
          <w:szCs w:val="22"/>
        </w:rPr>
        <w:t>PART 1</w:t>
      </w:r>
      <w:r>
        <w:rPr>
          <w:b/>
          <w:bCs/>
          <w:sz w:val="22"/>
          <w:szCs w:val="22"/>
        </w:rPr>
        <w:tab/>
        <w:t>Enabling Works</w:t>
      </w:r>
    </w:p>
    <w:p w14:paraId="421ED9D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4985DB5"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544FB69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111D279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26845FB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F58A82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4736B9C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278" w:name="_DV_M330"/>
      <w:bookmarkEnd w:id="278"/>
      <w:r>
        <w:rPr>
          <w:b/>
          <w:bCs/>
          <w:sz w:val="22"/>
          <w:szCs w:val="22"/>
        </w:rPr>
        <w:t>PART 2</w:t>
      </w:r>
      <w:r>
        <w:rPr>
          <w:b/>
          <w:bCs/>
          <w:sz w:val="22"/>
          <w:szCs w:val="22"/>
        </w:rPr>
        <w:tab/>
        <w:t>Wider Transmission Reinforcement Works</w:t>
      </w:r>
    </w:p>
    <w:p w14:paraId="1980EAB2" w14:textId="77777777" w:rsidR="00D846C8" w:rsidRDefault="00D846C8" w:rsidP="00D846C8">
      <w:pPr>
        <w:widowControl/>
        <w:tabs>
          <w:tab w:val="left" w:pos="4253"/>
        </w:tabs>
        <w:jc w:val="center"/>
        <w:rPr>
          <w:b/>
          <w:bCs/>
        </w:rPr>
      </w:pPr>
      <w:bookmarkStart w:id="279" w:name="_DV_M331"/>
      <w:bookmarkEnd w:id="279"/>
      <w:r>
        <w:rPr>
          <w:b/>
          <w:bCs/>
          <w:sz w:val="22"/>
          <w:szCs w:val="22"/>
        </w:rPr>
        <w:br w:type="page"/>
      </w:r>
      <w:r>
        <w:rPr>
          <w:b/>
          <w:bCs/>
        </w:rPr>
        <w:lastRenderedPageBreak/>
        <w:t>APPENDIX [H2]</w:t>
      </w:r>
    </w:p>
    <w:p w14:paraId="01B87061" w14:textId="77777777" w:rsidR="00D846C8" w:rsidRDefault="00D846C8" w:rsidP="00D846C8">
      <w:pPr>
        <w:widowControl/>
        <w:tabs>
          <w:tab w:val="left" w:pos="4253"/>
        </w:tabs>
        <w:jc w:val="center"/>
        <w:rPr>
          <w:b/>
          <w:bCs/>
        </w:rPr>
      </w:pPr>
    </w:p>
    <w:p w14:paraId="1BBBF82E" w14:textId="77777777" w:rsidR="00D846C8" w:rsidRDefault="00D846C8" w:rsidP="00D846C8">
      <w:pPr>
        <w:widowControl/>
        <w:tabs>
          <w:tab w:val="left" w:pos="4253"/>
        </w:tabs>
        <w:jc w:val="center"/>
        <w:rPr>
          <w:b/>
          <w:bCs/>
        </w:rPr>
      </w:pPr>
      <w:bookmarkStart w:id="280" w:name="_DV_M332"/>
      <w:bookmarkEnd w:id="280"/>
      <w:r>
        <w:rPr>
          <w:b/>
          <w:bCs/>
        </w:rPr>
        <w:t>OFFSHORE TRANSMISSION REINFORCEMENT WORKS</w:t>
      </w:r>
    </w:p>
    <w:p w14:paraId="152CC65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C2E3D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281" w:name="_DV_M333"/>
      <w:bookmarkEnd w:id="281"/>
      <w:r>
        <w:rPr>
          <w:sz w:val="22"/>
          <w:szCs w:val="22"/>
        </w:rPr>
        <w:t>PART 1</w:t>
      </w:r>
    </w:p>
    <w:p w14:paraId="5CAB3A7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FEFE4F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30A95C"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DDF40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E7A6E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CFBD20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3B4263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282" w:name="_DV_M334"/>
      <w:bookmarkEnd w:id="282"/>
      <w:r>
        <w:rPr>
          <w:sz w:val="22"/>
          <w:szCs w:val="22"/>
        </w:rPr>
        <w:t>PART 2</w:t>
      </w:r>
    </w:p>
    <w:p w14:paraId="212BBCA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25F0A830" w14:textId="77777777" w:rsidR="00D846C8" w:rsidRDefault="00D846C8" w:rsidP="00D846C8">
      <w:pPr>
        <w:widowControl/>
        <w:tabs>
          <w:tab w:val="left" w:pos="4253"/>
        </w:tabs>
        <w:jc w:val="center"/>
        <w:rPr>
          <w:b/>
          <w:bCs/>
        </w:rPr>
      </w:pPr>
      <w:r>
        <w:rPr>
          <w:sz w:val="22"/>
          <w:szCs w:val="22"/>
        </w:rPr>
        <w:br w:type="page"/>
      </w:r>
      <w:r>
        <w:rPr>
          <w:b/>
          <w:bCs/>
        </w:rPr>
        <w:lastRenderedPageBreak/>
        <w:t>APPENDIX [I]</w:t>
      </w:r>
    </w:p>
    <w:p w14:paraId="1C70ED4A" w14:textId="77777777" w:rsidR="00D846C8" w:rsidRDefault="00D846C8" w:rsidP="00D846C8">
      <w:pPr>
        <w:widowControl/>
        <w:tabs>
          <w:tab w:val="left" w:pos="4253"/>
        </w:tabs>
        <w:jc w:val="center"/>
        <w:rPr>
          <w:b/>
          <w:bCs/>
        </w:rPr>
      </w:pPr>
    </w:p>
    <w:p w14:paraId="334BFE09" w14:textId="77777777" w:rsidR="00D846C8" w:rsidRDefault="00D846C8" w:rsidP="00D846C8">
      <w:pPr>
        <w:widowControl/>
        <w:tabs>
          <w:tab w:val="left" w:pos="4253"/>
        </w:tabs>
        <w:jc w:val="center"/>
        <w:rPr>
          <w:b/>
          <w:bCs/>
        </w:rPr>
      </w:pPr>
      <w:r>
        <w:rPr>
          <w:b/>
          <w:bCs/>
        </w:rPr>
        <w:t>USER’S WORKS</w:t>
      </w:r>
    </w:p>
    <w:p w14:paraId="055D640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D43D2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1</w:t>
      </w:r>
    </w:p>
    <w:p w14:paraId="6B3C149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EE702B"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520BF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A11329"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468FA5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58AB8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BA392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2</w:t>
      </w:r>
    </w:p>
    <w:p w14:paraId="612F93D0"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79467C22" w14:textId="77777777" w:rsidR="00A16B09" w:rsidRPr="006B67C1" w:rsidRDefault="00A16B09" w:rsidP="00A16B09">
      <w:pPr>
        <w:widowControl/>
        <w:autoSpaceDE/>
        <w:autoSpaceDN/>
        <w:adjustRightInd/>
      </w:pPr>
      <w:r w:rsidRPr="006B67C1">
        <w:t>[OTSDUW – the works for the design, consenting, construction and installation of the Offshore Transmission System] [</w:t>
      </w:r>
      <w:proofErr w:type="spellStart"/>
      <w:r w:rsidRPr="006B67C1">
        <w:t>nb</w:t>
      </w:r>
      <w:proofErr w:type="spellEnd"/>
      <w:r w:rsidRPr="006B67C1">
        <w:t xml:space="preserve"> to be edited to identify works post offer and limited to consenting  and design in case of early OFTO appointment]</w:t>
      </w:r>
    </w:p>
    <w:p w14:paraId="201521EF"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65C391C8" w14:textId="77777777" w:rsidR="00D846C8" w:rsidRDefault="00D846C8" w:rsidP="00D846C8">
      <w:pPr>
        <w:widowControl/>
        <w:tabs>
          <w:tab w:val="left" w:pos="4253"/>
        </w:tabs>
        <w:jc w:val="center"/>
        <w:rPr>
          <w:sz w:val="22"/>
          <w:szCs w:val="22"/>
        </w:rPr>
      </w:pPr>
    </w:p>
    <w:p w14:paraId="1ABC9C3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50C0EB47" w14:textId="77777777" w:rsidR="00270330" w:rsidRPr="006D32DA" w:rsidRDefault="00270330" w:rsidP="00270330">
      <w:pPr>
        <w:widowControl/>
        <w:tabs>
          <w:tab w:val="left" w:pos="4253"/>
        </w:tabs>
        <w:jc w:val="center"/>
        <w:rPr>
          <w:b/>
          <w:bCs/>
        </w:rPr>
      </w:pPr>
      <w:r w:rsidRPr="00AD1360">
        <w:rPr>
          <w:color w:val="0000FF"/>
          <w:sz w:val="22"/>
          <w:szCs w:val="22"/>
        </w:rPr>
        <w:br w:type="page"/>
      </w:r>
      <w:r w:rsidRPr="006D32DA">
        <w:rPr>
          <w:b/>
          <w:bCs/>
        </w:rPr>
        <w:lastRenderedPageBreak/>
        <w:t>APPENDIX [J]</w:t>
      </w:r>
    </w:p>
    <w:p w14:paraId="140ED6B7" w14:textId="77777777" w:rsidR="00270330" w:rsidRPr="006D32DA" w:rsidRDefault="00270330" w:rsidP="00270330">
      <w:pPr>
        <w:widowControl/>
        <w:tabs>
          <w:tab w:val="left" w:pos="4253"/>
        </w:tabs>
        <w:jc w:val="center"/>
        <w:rPr>
          <w:b/>
          <w:bCs/>
        </w:rPr>
      </w:pPr>
    </w:p>
    <w:p w14:paraId="184FEEBE"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rPr>
      </w:pPr>
      <w:r w:rsidRPr="006D32DA">
        <w:rPr>
          <w:b/>
          <w:bCs/>
        </w:rPr>
        <w:t>CONSTRUCTION PROGRAMME</w:t>
      </w:r>
    </w:p>
    <w:p w14:paraId="4D86B4B5" w14:textId="77777777" w:rsidR="00270330" w:rsidRPr="006D32DA" w:rsidRDefault="00270330" w:rsidP="00270330">
      <w:pPr>
        <w:widowControl/>
        <w:tabs>
          <w:tab w:val="left" w:pos="4253"/>
        </w:tabs>
        <w:jc w:val="center"/>
        <w:rPr>
          <w:b/>
          <w:bCs/>
        </w:rPr>
      </w:pPr>
      <w:r w:rsidRPr="006D32DA">
        <w:rPr>
          <w:b/>
          <w:bCs/>
        </w:rPr>
        <w:br w:type="page"/>
      </w:r>
      <w:r w:rsidRPr="006D32DA">
        <w:rPr>
          <w:b/>
          <w:bCs/>
        </w:rPr>
        <w:lastRenderedPageBreak/>
        <w:t>APPENDIX [K]</w:t>
      </w:r>
    </w:p>
    <w:p w14:paraId="43CF5ABF"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rPr>
      </w:pPr>
    </w:p>
    <w:p w14:paraId="04D926CF"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rPr>
      </w:pPr>
      <w:r w:rsidRPr="006D32DA">
        <w:rPr>
          <w:b/>
          <w:bCs/>
          <w:sz w:val="22"/>
          <w:szCs w:val="22"/>
          <w:u w:val="single"/>
        </w:rPr>
        <w:t>LIQUIDATED DAMAGES</w:t>
      </w:r>
    </w:p>
    <w:p w14:paraId="19B28960" w14:textId="77777777" w:rsidR="00270330" w:rsidRPr="00AD1360"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0000FF"/>
          <w:sz w:val="22"/>
          <w:szCs w:val="22"/>
        </w:rPr>
      </w:pPr>
    </w:p>
    <w:p w14:paraId="714CE7DC" w14:textId="77777777" w:rsidR="00270330" w:rsidRPr="00CB4EAE"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FF0000"/>
          <w:sz w:val="22"/>
          <w:szCs w:val="22"/>
        </w:rPr>
      </w:pPr>
    </w:p>
    <w:p w14:paraId="2E67E7C5" w14:textId="77777777" w:rsidR="00270330" w:rsidRPr="006D32DA" w:rsidRDefault="00270330" w:rsidP="00270330">
      <w:pPr>
        <w:widowControl/>
        <w:jc w:val="both"/>
        <w:rPr>
          <w:b/>
          <w:bCs/>
        </w:rPr>
      </w:pPr>
      <w:r w:rsidRPr="006D32DA">
        <w:t>Company:</w:t>
      </w:r>
      <w:r w:rsidRPr="006D32DA">
        <w:tab/>
      </w:r>
      <w:r w:rsidRPr="006D32DA">
        <w:tab/>
      </w:r>
    </w:p>
    <w:p w14:paraId="63334C5A" w14:textId="77777777" w:rsidR="00270330" w:rsidRPr="006D32DA" w:rsidRDefault="00270330" w:rsidP="00270330">
      <w:pPr>
        <w:widowControl/>
        <w:jc w:val="both"/>
        <w:rPr>
          <w:b/>
          <w:bCs/>
        </w:rPr>
      </w:pPr>
    </w:p>
    <w:p w14:paraId="42050617" w14:textId="77777777" w:rsidR="00270330" w:rsidRPr="006D32DA" w:rsidRDefault="00270330" w:rsidP="00270330">
      <w:pPr>
        <w:widowControl/>
        <w:jc w:val="both"/>
        <w:rPr>
          <w:b/>
          <w:bCs/>
        </w:rPr>
      </w:pPr>
      <w:r w:rsidRPr="006D32DA">
        <w:t>Connection site:</w:t>
      </w:r>
      <w:r w:rsidRPr="006D32DA">
        <w:tab/>
      </w:r>
      <w:r w:rsidRPr="006D32DA">
        <w:tab/>
      </w:r>
    </w:p>
    <w:p w14:paraId="55C781B0" w14:textId="77777777" w:rsidR="00270330" w:rsidRPr="006D32DA" w:rsidRDefault="00270330" w:rsidP="00270330">
      <w:pPr>
        <w:widowControl/>
        <w:jc w:val="both"/>
        <w:rPr>
          <w:b/>
          <w:bCs/>
        </w:rPr>
      </w:pPr>
    </w:p>
    <w:p w14:paraId="61C714E7" w14:textId="77777777" w:rsidR="00270330" w:rsidRPr="006D32DA" w:rsidRDefault="00270330" w:rsidP="00270330">
      <w:pPr>
        <w:widowControl/>
        <w:jc w:val="both"/>
        <w:rPr>
          <w:b/>
          <w:bCs/>
        </w:rPr>
      </w:pPr>
      <w:r w:rsidRPr="006D32DA">
        <w:t>Type:</w:t>
      </w:r>
      <w:r w:rsidRPr="006D32DA">
        <w:tab/>
      </w:r>
      <w:r w:rsidRPr="006D32DA">
        <w:tab/>
      </w:r>
      <w:r w:rsidRPr="006D32DA">
        <w:tab/>
      </w:r>
    </w:p>
    <w:p w14:paraId="2D79C533" w14:textId="77777777" w:rsidR="00270330" w:rsidRPr="006D32DA" w:rsidRDefault="00270330" w:rsidP="00270330">
      <w:pPr>
        <w:widowControl/>
        <w:jc w:val="both"/>
        <w:rPr>
          <w:b/>
          <w:bCs/>
        </w:rPr>
      </w:pPr>
    </w:p>
    <w:p w14:paraId="338F02DB" w14:textId="7866D996" w:rsidR="00270330" w:rsidRPr="006D32DA" w:rsidRDefault="009D79E5"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r w:rsidRPr="006D32DA">
        <w:rPr>
          <w:noProof/>
        </w:rPr>
        <mc:AlternateContent>
          <mc:Choice Requires="wps">
            <w:drawing>
              <wp:anchor distT="0" distB="0" distL="114300" distR="114300" simplePos="0" relativeHeight="251658241" behindDoc="0" locked="0" layoutInCell="0" allowOverlap="1" wp14:anchorId="4D1C41F5" wp14:editId="44BBEC59">
                <wp:simplePos x="0" y="0"/>
                <wp:positionH relativeFrom="column">
                  <wp:posOffset>45720</wp:posOffset>
                </wp:positionH>
                <wp:positionV relativeFrom="paragraph">
                  <wp:posOffset>45720</wp:posOffset>
                </wp:positionV>
                <wp:extent cx="5287010" cy="635"/>
                <wp:effectExtent l="7620" t="10160" r="10795"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4A11A7" id="Straight Connector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o:allowincell="f" strokeweight="1pt"/>
            </w:pict>
          </mc:Fallback>
        </mc:AlternateContent>
      </w:r>
    </w:p>
    <w:p w14:paraId="106D506C"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4CB2EFF0" w14:textId="77777777" w:rsidR="00270330" w:rsidRPr="006D32DA" w:rsidRDefault="00270330" w:rsidP="00270330">
      <w:pPr>
        <w:pStyle w:val="BodyText3"/>
        <w:widowControl/>
        <w:rPr>
          <w:b/>
          <w:bCs/>
        </w:rPr>
      </w:pPr>
      <w:r w:rsidRPr="006D32DA">
        <w:t>The amount of Liquidated Damages payable by The Company to the User pursuant to this Construction Agreement shall be:</w:t>
      </w:r>
    </w:p>
    <w:p w14:paraId="07ABA694"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p>
    <w:p w14:paraId="5F222DD1"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r w:rsidRPr="006D32DA">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3D4491A7" w14:textId="77777777" w:rsidR="00270330" w:rsidRPr="00AD1360" w:rsidRDefault="00270330" w:rsidP="00270330">
      <w:pPr>
        <w:widowControl/>
        <w:tabs>
          <w:tab w:val="left" w:pos="4253"/>
        </w:tabs>
        <w:jc w:val="center"/>
        <w:rPr>
          <w:b/>
          <w:bCs/>
          <w:color w:val="0000FF"/>
        </w:rPr>
      </w:pPr>
    </w:p>
    <w:p w14:paraId="0A948EA2" w14:textId="77777777" w:rsidR="00D846C8" w:rsidRDefault="00D846C8"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r>
        <w:rPr>
          <w:sz w:val="22"/>
          <w:szCs w:val="22"/>
        </w:rPr>
        <w:br w:type="page"/>
      </w:r>
      <w:r>
        <w:rPr>
          <w:b/>
          <w:bCs/>
          <w:u w:val="single"/>
        </w:rPr>
        <w:lastRenderedPageBreak/>
        <w:t>APPENDIX [L]</w:t>
      </w:r>
    </w:p>
    <w:p w14:paraId="0030A3F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p>
    <w:p w14:paraId="650ED64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bookmarkStart w:id="283" w:name="_DV_M335"/>
      <w:bookmarkEnd w:id="283"/>
      <w:r>
        <w:rPr>
          <w:b/>
          <w:bCs/>
          <w:u w:val="single"/>
        </w:rPr>
        <w:t>INDEPENDENT ENGINEER</w:t>
      </w:r>
    </w:p>
    <w:p w14:paraId="0540423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0D37D0C1" w14:textId="77777777" w:rsidR="00D846C8" w:rsidRDefault="00D846C8" w:rsidP="00D846C8">
      <w:pPr>
        <w:widowControl/>
        <w:jc w:val="both"/>
        <w:rPr>
          <w:b/>
          <w:bCs/>
        </w:rPr>
      </w:pPr>
      <w:bookmarkStart w:id="284" w:name="_DV_M336"/>
      <w:bookmarkEnd w:id="284"/>
      <w:r>
        <w:t>Company:</w:t>
      </w:r>
      <w:r>
        <w:tab/>
      </w:r>
      <w:r>
        <w:tab/>
      </w:r>
    </w:p>
    <w:p w14:paraId="31504120" w14:textId="77777777" w:rsidR="00D846C8" w:rsidRDefault="00D846C8" w:rsidP="00D846C8">
      <w:pPr>
        <w:widowControl/>
        <w:jc w:val="both"/>
        <w:rPr>
          <w:b/>
          <w:bCs/>
        </w:rPr>
      </w:pPr>
    </w:p>
    <w:p w14:paraId="6EDF2743" w14:textId="77777777" w:rsidR="00D846C8" w:rsidRDefault="00D846C8" w:rsidP="00D846C8">
      <w:pPr>
        <w:widowControl/>
        <w:jc w:val="both"/>
        <w:rPr>
          <w:b/>
          <w:bCs/>
        </w:rPr>
      </w:pPr>
      <w:bookmarkStart w:id="285" w:name="_DV_M337"/>
      <w:bookmarkEnd w:id="285"/>
      <w:r>
        <w:t>Connection site:</w:t>
      </w:r>
      <w:r>
        <w:tab/>
      </w:r>
      <w:r>
        <w:tab/>
      </w:r>
    </w:p>
    <w:p w14:paraId="01F22FDA" w14:textId="77777777" w:rsidR="00D846C8" w:rsidRDefault="00D846C8" w:rsidP="00D846C8">
      <w:pPr>
        <w:widowControl/>
        <w:jc w:val="both"/>
        <w:rPr>
          <w:b/>
          <w:bCs/>
        </w:rPr>
      </w:pPr>
    </w:p>
    <w:p w14:paraId="43227112" w14:textId="77777777" w:rsidR="00D846C8" w:rsidRDefault="00D846C8" w:rsidP="00D846C8">
      <w:pPr>
        <w:widowControl/>
        <w:jc w:val="both"/>
        <w:rPr>
          <w:b/>
          <w:bCs/>
        </w:rPr>
      </w:pPr>
      <w:bookmarkStart w:id="286" w:name="_DV_M338"/>
      <w:bookmarkEnd w:id="286"/>
      <w:r>
        <w:t>Type:</w:t>
      </w:r>
      <w:r>
        <w:tab/>
      </w:r>
      <w:r>
        <w:tab/>
      </w:r>
      <w:r>
        <w:tab/>
      </w:r>
    </w:p>
    <w:p w14:paraId="1B58A632" w14:textId="0C08CA49" w:rsidR="00D846C8" w:rsidRDefault="009D79E5" w:rsidP="00D846C8">
      <w:pPr>
        <w:widowControl/>
        <w:jc w:val="both"/>
        <w:rPr>
          <w:b/>
          <w:bCs/>
        </w:rPr>
      </w:pPr>
      <w:r>
        <w:rPr>
          <w:noProof/>
        </w:rPr>
        <mc:AlternateContent>
          <mc:Choice Requires="wps">
            <w:drawing>
              <wp:anchor distT="0" distB="0" distL="114300" distR="114300" simplePos="0" relativeHeight="251658240" behindDoc="0" locked="0" layoutInCell="0" allowOverlap="1" wp14:anchorId="501B3257" wp14:editId="307B7A1F">
                <wp:simplePos x="0" y="0"/>
                <wp:positionH relativeFrom="column">
                  <wp:posOffset>45720</wp:posOffset>
                </wp:positionH>
                <wp:positionV relativeFrom="paragraph">
                  <wp:posOffset>45720</wp:posOffset>
                </wp:positionV>
                <wp:extent cx="5287010" cy="635"/>
                <wp:effectExtent l="7620" t="13335" r="10795" b="1460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6B754"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o:allowincell="f" strokeweight="1pt"/>
            </w:pict>
          </mc:Fallback>
        </mc:AlternateContent>
      </w:r>
    </w:p>
    <w:p w14:paraId="32EC90CD" w14:textId="77777777" w:rsidR="00D846C8" w:rsidRDefault="00D846C8" w:rsidP="00D846C8">
      <w:pPr>
        <w:pStyle w:val="BodyText"/>
        <w:widowControl/>
        <w:jc w:val="both"/>
        <w:rPr>
          <w:b/>
          <w:bCs/>
        </w:rPr>
      </w:pPr>
      <w:bookmarkStart w:id="287" w:name="_DV_M339"/>
      <w:bookmarkEnd w:id="287"/>
      <w:r>
        <w:rPr>
          <w:rFonts w:ascii="Arial" w:hAnsi="Arial" w:cs="Arial"/>
        </w:rPr>
        <w:t xml:space="preserve">The Independent Engineer will be a Member of the Association of Consulting Engineers (ACE)  and shall be agreed between the parties within 120 days of execution of this Construction Agreement or such other period as may be agreed between the parties. Failing </w:t>
      </w:r>
      <w:r w:rsidR="0061281A">
        <w:rPr>
          <w:rFonts w:ascii="Arial" w:hAnsi="Arial" w:cs="Arial"/>
        </w:rPr>
        <w:t>agreement,</w:t>
      </w:r>
      <w:r>
        <w:rPr>
          <w:rFonts w:ascii="Arial" w:hAnsi="Arial" w:cs="Arial"/>
        </w:rPr>
        <w:t xml:space="preserve"> it shall be referred to the President of the Institution of Electrical Engineers who shall nominate the Independent Engineer.</w:t>
      </w:r>
    </w:p>
    <w:p w14:paraId="387BCAA3" w14:textId="77777777" w:rsidR="00D846C8" w:rsidRDefault="00D846C8" w:rsidP="00D846C8">
      <w:pPr>
        <w:widowControl/>
        <w:tabs>
          <w:tab w:val="left" w:pos="4253"/>
        </w:tabs>
        <w:jc w:val="center"/>
        <w:rPr>
          <w:b/>
          <w:bCs/>
        </w:rPr>
      </w:pPr>
    </w:p>
    <w:p w14:paraId="0019919B" w14:textId="77777777" w:rsidR="00D846C8" w:rsidRPr="002E2032" w:rsidRDefault="00D846C8" w:rsidP="002E2032">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strike/>
          <w:color w:val="FF0000"/>
        </w:rPr>
      </w:pPr>
      <w:bookmarkStart w:id="288" w:name="_DV_M340"/>
      <w:bookmarkStart w:id="289" w:name="_DV_M347"/>
      <w:bookmarkEnd w:id="288"/>
      <w:bookmarkEnd w:id="289"/>
    </w:p>
    <w:p w14:paraId="6FF3983C" w14:textId="77777777" w:rsidR="00D846C8" w:rsidRPr="006D32DA" w:rsidRDefault="00D846C8" w:rsidP="00D846C8">
      <w:pPr>
        <w:widowControl/>
        <w:tabs>
          <w:tab w:val="center" w:pos="4513"/>
        </w:tabs>
        <w:jc w:val="center"/>
        <w:rPr>
          <w:b/>
          <w:bCs/>
        </w:rPr>
      </w:pPr>
      <w:bookmarkStart w:id="290" w:name="_DV_M352"/>
      <w:bookmarkEnd w:id="290"/>
      <w:r>
        <w:br w:type="page"/>
      </w:r>
      <w:r w:rsidRPr="006D32DA">
        <w:rPr>
          <w:b/>
          <w:bCs/>
        </w:rPr>
        <w:lastRenderedPageBreak/>
        <w:t>APPENDIX [M</w:t>
      </w:r>
      <w:r w:rsidR="00270330" w:rsidRPr="006D32DA">
        <w:rPr>
          <w:b/>
          <w:bCs/>
        </w:rPr>
        <w:t>M</w:t>
      </w:r>
      <w:r w:rsidRPr="006D32DA">
        <w:rPr>
          <w:b/>
          <w:bCs/>
        </w:rPr>
        <w:t>]</w:t>
      </w:r>
    </w:p>
    <w:p w14:paraId="6F242716" w14:textId="77777777" w:rsidR="00D846C8" w:rsidRPr="006D32DA" w:rsidRDefault="00D846C8" w:rsidP="00D846C8">
      <w:pPr>
        <w:widowControl/>
        <w:jc w:val="both"/>
        <w:rPr>
          <w:b/>
          <w:bCs/>
          <w:u w:val="single"/>
        </w:rPr>
      </w:pPr>
    </w:p>
    <w:p w14:paraId="58FC7731" w14:textId="77777777" w:rsidR="00D846C8" w:rsidRPr="006D32DA" w:rsidRDefault="00D846C8" w:rsidP="00D846C8">
      <w:pPr>
        <w:widowControl/>
        <w:jc w:val="both"/>
        <w:rPr>
          <w:b/>
          <w:bCs/>
          <w:u w:val="single"/>
        </w:rPr>
      </w:pPr>
    </w:p>
    <w:p w14:paraId="68758AE9" w14:textId="77777777" w:rsidR="00D846C8" w:rsidRPr="006D32DA" w:rsidRDefault="00D846C8" w:rsidP="00D846C8">
      <w:pPr>
        <w:widowControl/>
        <w:tabs>
          <w:tab w:val="center" w:pos="4513"/>
        </w:tabs>
        <w:jc w:val="both"/>
        <w:rPr>
          <w:b/>
          <w:bCs/>
          <w:strike/>
          <w:u w:val="single"/>
        </w:rPr>
      </w:pPr>
      <w:bookmarkStart w:id="291" w:name="_DV_M353"/>
      <w:bookmarkEnd w:id="291"/>
      <w:r w:rsidRPr="006D32DA">
        <w:rPr>
          <w:b/>
          <w:bCs/>
        </w:rPr>
        <w:tab/>
      </w:r>
      <w:r w:rsidR="00270330" w:rsidRPr="006D32DA">
        <w:rPr>
          <w:b/>
          <w:bCs/>
        </w:rPr>
        <w:t>ATTRIBUTABLE WORKS AND KEY CONSENTS</w:t>
      </w:r>
    </w:p>
    <w:p w14:paraId="005EED02" w14:textId="77777777" w:rsidR="00145973" w:rsidRPr="006D32DA" w:rsidRDefault="00145973" w:rsidP="00145973">
      <w:pPr>
        <w:tabs>
          <w:tab w:val="center" w:pos="4513"/>
        </w:tabs>
        <w:jc w:val="both"/>
        <w:rPr>
          <w:b/>
          <w:u w:val="single"/>
        </w:rPr>
      </w:pPr>
    </w:p>
    <w:p w14:paraId="54B70977" w14:textId="77777777" w:rsidR="00145973" w:rsidRPr="006D32DA" w:rsidRDefault="00145973" w:rsidP="00145973">
      <w:pPr>
        <w:tabs>
          <w:tab w:val="center" w:pos="4513"/>
        </w:tabs>
        <w:jc w:val="both"/>
        <w:rPr>
          <w:i/>
          <w:u w:val="single"/>
        </w:rPr>
      </w:pPr>
      <w:r w:rsidRPr="006D32DA">
        <w:rPr>
          <w:i/>
          <w:u w:val="single"/>
        </w:rPr>
        <w:t xml:space="preserve">     </w:t>
      </w:r>
    </w:p>
    <w:p w14:paraId="0CF30CBA" w14:textId="77777777" w:rsidR="00145973" w:rsidRPr="006D32DA" w:rsidRDefault="00145973" w:rsidP="00145973">
      <w:pPr>
        <w:tabs>
          <w:tab w:val="center" w:pos="4513"/>
        </w:tabs>
        <w:jc w:val="both"/>
        <w:rPr>
          <w:b/>
        </w:rPr>
      </w:pPr>
      <w:r w:rsidRPr="006D32DA">
        <w:rPr>
          <w:b/>
        </w:rPr>
        <w:t>Part 1</w:t>
      </w:r>
      <w:r w:rsidRPr="006D32DA">
        <w:rPr>
          <w:b/>
        </w:rPr>
        <w:tab/>
        <w:t>Attributable Works</w:t>
      </w:r>
    </w:p>
    <w:p w14:paraId="633BEC0C" w14:textId="77777777" w:rsidR="00145973" w:rsidRPr="006D32DA" w:rsidRDefault="00145973" w:rsidP="00145973">
      <w:pPr>
        <w:tabs>
          <w:tab w:val="center" w:pos="4513"/>
        </w:tabs>
        <w:jc w:val="both"/>
        <w:rPr>
          <w:b/>
          <w:u w:val="single"/>
        </w:rPr>
      </w:pPr>
    </w:p>
    <w:p w14:paraId="0CDB7635" w14:textId="77777777" w:rsidR="00145973" w:rsidRPr="006D32DA" w:rsidRDefault="00145973" w:rsidP="00145973">
      <w:pPr>
        <w:tabs>
          <w:tab w:val="center" w:pos="4513"/>
        </w:tabs>
        <w:jc w:val="both"/>
        <w:rPr>
          <w:b/>
          <w:u w:val="single"/>
        </w:rPr>
      </w:pPr>
    </w:p>
    <w:p w14:paraId="5A528DAB" w14:textId="77777777" w:rsidR="00145973" w:rsidRPr="006D32DA" w:rsidRDefault="00145973" w:rsidP="00145973">
      <w:pPr>
        <w:tabs>
          <w:tab w:val="center" w:pos="4513"/>
        </w:tabs>
        <w:jc w:val="both"/>
        <w:rPr>
          <w:b/>
          <w:u w:val="single"/>
        </w:rPr>
      </w:pPr>
    </w:p>
    <w:p w14:paraId="2C11BEBA" w14:textId="77777777" w:rsidR="00145973" w:rsidRPr="006D32DA" w:rsidRDefault="00145973" w:rsidP="00145973">
      <w:pPr>
        <w:tabs>
          <w:tab w:val="center" w:pos="4513"/>
        </w:tabs>
        <w:jc w:val="both"/>
        <w:rPr>
          <w:b/>
          <w:u w:val="single"/>
        </w:rPr>
      </w:pPr>
    </w:p>
    <w:p w14:paraId="3FCEA4BC" w14:textId="77777777" w:rsidR="00145973" w:rsidRPr="006D32DA" w:rsidRDefault="00145973" w:rsidP="00145973">
      <w:pPr>
        <w:tabs>
          <w:tab w:val="center" w:pos="4513"/>
        </w:tabs>
        <w:jc w:val="both"/>
        <w:rPr>
          <w:b/>
          <w:u w:val="single"/>
        </w:rPr>
      </w:pPr>
    </w:p>
    <w:p w14:paraId="75929EDA" w14:textId="77777777" w:rsidR="00145973" w:rsidRPr="006D32DA" w:rsidRDefault="00145973" w:rsidP="00145973">
      <w:pPr>
        <w:tabs>
          <w:tab w:val="center" w:pos="4513"/>
        </w:tabs>
        <w:jc w:val="both"/>
        <w:rPr>
          <w:b/>
        </w:rPr>
      </w:pPr>
      <w:r w:rsidRPr="006D32DA">
        <w:rPr>
          <w:b/>
        </w:rPr>
        <w:t>Part 2</w:t>
      </w:r>
      <w:r w:rsidRPr="006D32DA">
        <w:rPr>
          <w:b/>
        </w:rPr>
        <w:tab/>
        <w:t>Key Consents</w:t>
      </w:r>
    </w:p>
    <w:p w14:paraId="14E51A3E" w14:textId="77777777" w:rsidR="00145973" w:rsidRPr="00AD1360" w:rsidRDefault="00145973" w:rsidP="00D846C8">
      <w:pPr>
        <w:widowControl/>
        <w:jc w:val="both"/>
        <w:rPr>
          <w:b/>
          <w:bCs/>
          <w:color w:val="0000FF"/>
          <w:u w:val="single"/>
        </w:rPr>
      </w:pPr>
    </w:p>
    <w:p w14:paraId="342C788B" w14:textId="77777777" w:rsidR="00D846C8" w:rsidRPr="00AD1360" w:rsidRDefault="00D846C8" w:rsidP="00D846C8">
      <w:pPr>
        <w:widowControl/>
        <w:jc w:val="both"/>
        <w:rPr>
          <w:b/>
          <w:bCs/>
          <w:strike/>
          <w:color w:val="FF0000"/>
          <w:u w:val="single"/>
        </w:rPr>
      </w:pPr>
    </w:p>
    <w:p w14:paraId="291932EE" w14:textId="77777777" w:rsidR="00D846C8" w:rsidRPr="00AD1360" w:rsidRDefault="00D846C8" w:rsidP="006D32DA">
      <w:pPr>
        <w:widowControl/>
        <w:tabs>
          <w:tab w:val="left" w:pos="-1440"/>
        </w:tabs>
        <w:jc w:val="both"/>
        <w:rPr>
          <w:b/>
          <w:bCs/>
          <w:strike/>
          <w:color w:val="FF0000"/>
        </w:rPr>
      </w:pPr>
      <w:bookmarkStart w:id="292" w:name="_DV_M354"/>
      <w:bookmarkStart w:id="293" w:name="_DV_M402"/>
      <w:bookmarkEnd w:id="292"/>
      <w:bookmarkEnd w:id="293"/>
    </w:p>
    <w:p w14:paraId="46C3A469" w14:textId="77777777" w:rsidR="00D846C8" w:rsidRPr="00AD1360" w:rsidRDefault="00D846C8" w:rsidP="00D846C8">
      <w:pPr>
        <w:widowControl/>
        <w:jc w:val="both"/>
        <w:rPr>
          <w:b/>
          <w:bCs/>
          <w:strike/>
          <w:color w:val="FF0000"/>
        </w:rPr>
      </w:pPr>
    </w:p>
    <w:p w14:paraId="5A8722B7" w14:textId="77777777" w:rsidR="00D846C8" w:rsidRPr="00AD1360" w:rsidRDefault="00D846C8" w:rsidP="00CA2535">
      <w:pPr>
        <w:widowControl/>
        <w:jc w:val="both"/>
        <w:rPr>
          <w:b/>
          <w:bCs/>
          <w:strike/>
          <w:color w:val="FF0000"/>
        </w:rPr>
      </w:pPr>
    </w:p>
    <w:p w14:paraId="0D4BA6C4" w14:textId="77777777" w:rsidR="00D846C8" w:rsidRDefault="00D846C8" w:rsidP="00D846C8">
      <w:pPr>
        <w:pStyle w:val="Header"/>
        <w:widowControl/>
        <w:tabs>
          <w:tab w:val="clear" w:pos="4153"/>
          <w:tab w:val="clear" w:pos="8306"/>
        </w:tabs>
        <w:jc w:val="center"/>
        <w:rPr>
          <w:rFonts w:ascii="Arial" w:hAnsi="Arial" w:cs="Arial"/>
          <w:b/>
          <w:bCs/>
          <w:u w:val="single"/>
        </w:rPr>
      </w:pPr>
      <w:bookmarkStart w:id="294" w:name="_DV_M455"/>
      <w:bookmarkEnd w:id="294"/>
      <w:r w:rsidRPr="00AD1360">
        <w:rPr>
          <w:rFonts w:ascii="Arial" w:hAnsi="Arial" w:cs="Arial"/>
          <w:b/>
          <w:bCs/>
          <w:strike/>
          <w:color w:val="FF0000"/>
          <w:u w:val="single"/>
        </w:rPr>
        <w:br w:type="page"/>
      </w:r>
      <w:r>
        <w:rPr>
          <w:rFonts w:ascii="Arial" w:hAnsi="Arial" w:cs="Arial"/>
          <w:b/>
          <w:bCs/>
          <w:u w:val="single"/>
        </w:rPr>
        <w:lastRenderedPageBreak/>
        <w:t>APPENDIX [N]</w:t>
      </w:r>
    </w:p>
    <w:p w14:paraId="2A497057" w14:textId="77777777" w:rsidR="00D846C8" w:rsidRDefault="00D846C8" w:rsidP="00D846C8">
      <w:pPr>
        <w:pStyle w:val="Header"/>
        <w:widowControl/>
        <w:tabs>
          <w:tab w:val="clear" w:pos="4153"/>
          <w:tab w:val="clear" w:pos="8306"/>
        </w:tabs>
        <w:jc w:val="center"/>
        <w:rPr>
          <w:rFonts w:ascii="Arial" w:hAnsi="Arial" w:cs="Arial"/>
          <w:b/>
          <w:bCs/>
          <w:u w:val="single"/>
        </w:rPr>
      </w:pPr>
    </w:p>
    <w:p w14:paraId="5E6789DA" w14:textId="77777777" w:rsidR="00D846C8" w:rsidRDefault="00D846C8" w:rsidP="00D846C8">
      <w:pPr>
        <w:pStyle w:val="Header"/>
        <w:widowControl/>
        <w:tabs>
          <w:tab w:val="clear" w:pos="4153"/>
          <w:tab w:val="clear" w:pos="8306"/>
        </w:tabs>
        <w:jc w:val="center"/>
        <w:rPr>
          <w:rFonts w:ascii="Arial" w:hAnsi="Arial" w:cs="Arial"/>
          <w:b/>
          <w:bCs/>
        </w:rPr>
      </w:pPr>
      <w:bookmarkStart w:id="295" w:name="_DV_M456"/>
      <w:bookmarkEnd w:id="295"/>
      <w:r>
        <w:rPr>
          <w:rFonts w:ascii="Arial" w:hAnsi="Arial" w:cs="Arial"/>
          <w:b/>
          <w:bCs/>
          <w:u w:val="single"/>
        </w:rPr>
        <w:t>THIRD PARTY WORKS</w:t>
      </w:r>
    </w:p>
    <w:p w14:paraId="45205EA4" w14:textId="77777777" w:rsidR="00D846C8" w:rsidRDefault="00D846C8" w:rsidP="00D846C8">
      <w:pPr>
        <w:pStyle w:val="Header"/>
        <w:widowControl/>
        <w:tabs>
          <w:tab w:val="clear" w:pos="4153"/>
          <w:tab w:val="clear" w:pos="8306"/>
        </w:tabs>
        <w:jc w:val="center"/>
        <w:rPr>
          <w:rFonts w:ascii="Arial" w:hAnsi="Arial" w:cs="Arial"/>
          <w:b/>
          <w:bCs/>
        </w:rPr>
      </w:pPr>
    </w:p>
    <w:p w14:paraId="05DB8961" w14:textId="77777777" w:rsidR="00D846C8" w:rsidRDefault="00D846C8" w:rsidP="00D846C8">
      <w:pPr>
        <w:pStyle w:val="Header"/>
        <w:widowControl/>
        <w:tabs>
          <w:tab w:val="clear" w:pos="4153"/>
          <w:tab w:val="clear" w:pos="8306"/>
        </w:tabs>
        <w:jc w:val="center"/>
        <w:rPr>
          <w:rFonts w:ascii="Arial" w:hAnsi="Arial" w:cs="Arial"/>
          <w:b/>
          <w:bCs/>
        </w:rPr>
      </w:pPr>
    </w:p>
    <w:p w14:paraId="523212DF" w14:textId="77777777" w:rsidR="00D846C8" w:rsidRDefault="00D846C8" w:rsidP="00D846C8">
      <w:pPr>
        <w:pStyle w:val="Header"/>
        <w:widowControl/>
        <w:tabs>
          <w:tab w:val="clear" w:pos="4153"/>
          <w:tab w:val="clear" w:pos="8306"/>
        </w:tabs>
        <w:jc w:val="center"/>
        <w:rPr>
          <w:rFonts w:ascii="Arial" w:hAnsi="Arial" w:cs="Arial"/>
          <w:b/>
          <w:bCs/>
        </w:rPr>
      </w:pPr>
      <w:bookmarkStart w:id="296" w:name="_DV_M457"/>
      <w:bookmarkEnd w:id="296"/>
      <w:r>
        <w:rPr>
          <w:rFonts w:ascii="Arial" w:hAnsi="Arial" w:cs="Arial"/>
          <w:b/>
          <w:bCs/>
        </w:rPr>
        <w:br w:type="page"/>
      </w:r>
      <w:r>
        <w:rPr>
          <w:rFonts w:ascii="Arial" w:hAnsi="Arial" w:cs="Arial"/>
          <w:b/>
          <w:bCs/>
        </w:rPr>
        <w:lastRenderedPageBreak/>
        <w:t>APPENDIX O</w:t>
      </w:r>
    </w:p>
    <w:p w14:paraId="660ADD89" w14:textId="77777777" w:rsidR="00D846C8" w:rsidRDefault="00D846C8" w:rsidP="00D846C8">
      <w:pPr>
        <w:pStyle w:val="Header"/>
        <w:widowControl/>
        <w:tabs>
          <w:tab w:val="clear" w:pos="4153"/>
          <w:tab w:val="clear" w:pos="8306"/>
        </w:tabs>
        <w:jc w:val="center"/>
        <w:rPr>
          <w:rFonts w:ascii="Arial" w:hAnsi="Arial" w:cs="Arial"/>
          <w:b/>
          <w:bCs/>
        </w:rPr>
      </w:pPr>
    </w:p>
    <w:p w14:paraId="49E1B985" w14:textId="77777777" w:rsidR="00D846C8" w:rsidRDefault="00D846C8" w:rsidP="00D846C8">
      <w:pPr>
        <w:pStyle w:val="Header"/>
        <w:widowControl/>
        <w:tabs>
          <w:tab w:val="clear" w:pos="4153"/>
          <w:tab w:val="clear" w:pos="8306"/>
        </w:tabs>
        <w:jc w:val="center"/>
        <w:rPr>
          <w:rFonts w:ascii="Arial" w:hAnsi="Arial" w:cs="Arial"/>
          <w:b/>
          <w:bCs/>
        </w:rPr>
      </w:pPr>
      <w:bookmarkStart w:id="297" w:name="_DV_M458"/>
      <w:bookmarkEnd w:id="297"/>
      <w:r>
        <w:rPr>
          <w:rFonts w:ascii="Arial" w:hAnsi="Arial" w:cs="Arial"/>
          <w:b/>
          <w:bCs/>
        </w:rPr>
        <w:t>USER DATA</w:t>
      </w:r>
    </w:p>
    <w:p w14:paraId="7396FA9B" w14:textId="77777777" w:rsidR="00D846C8" w:rsidRDefault="00D846C8" w:rsidP="00D846C8">
      <w:pPr>
        <w:pStyle w:val="Header"/>
        <w:widowControl/>
        <w:tabs>
          <w:tab w:val="clear" w:pos="4153"/>
          <w:tab w:val="clear" w:pos="8306"/>
        </w:tabs>
        <w:jc w:val="center"/>
        <w:rPr>
          <w:rFonts w:ascii="Arial" w:hAnsi="Arial" w:cs="Arial"/>
          <w:b/>
          <w:bCs/>
        </w:rPr>
      </w:pPr>
    </w:p>
    <w:p w14:paraId="0218FD9B" w14:textId="77777777" w:rsidR="00D846C8" w:rsidRDefault="00D846C8" w:rsidP="00D846C8">
      <w:pPr>
        <w:pStyle w:val="Header"/>
        <w:widowControl/>
        <w:tabs>
          <w:tab w:val="clear" w:pos="4153"/>
          <w:tab w:val="clear" w:pos="8306"/>
        </w:tabs>
        <w:jc w:val="center"/>
        <w:rPr>
          <w:rFonts w:ascii="Arial" w:hAnsi="Arial" w:cs="Arial"/>
          <w:b/>
          <w:bCs/>
        </w:rPr>
      </w:pPr>
    </w:p>
    <w:p w14:paraId="13C5C900" w14:textId="77777777" w:rsidR="00D846C8" w:rsidRDefault="00D846C8" w:rsidP="00D846C8">
      <w:pPr>
        <w:pStyle w:val="Header"/>
        <w:widowControl/>
        <w:tabs>
          <w:tab w:val="clear" w:pos="4153"/>
          <w:tab w:val="clear" w:pos="8306"/>
        </w:tabs>
        <w:rPr>
          <w:rFonts w:ascii="Arial" w:hAnsi="Arial" w:cs="Arial"/>
          <w:u w:val="single"/>
        </w:rPr>
      </w:pPr>
      <w:bookmarkStart w:id="298" w:name="_DV_M459"/>
      <w:bookmarkEnd w:id="298"/>
      <w:r>
        <w:rPr>
          <w:rFonts w:ascii="Arial" w:hAnsi="Arial" w:cs="Arial"/>
          <w:u w:val="single"/>
        </w:rPr>
        <w:t>Examples Being</w:t>
      </w:r>
    </w:p>
    <w:p w14:paraId="25BCC67E" w14:textId="77777777" w:rsidR="00D846C8" w:rsidRDefault="00D846C8" w:rsidP="00D846C8">
      <w:pPr>
        <w:pStyle w:val="Header"/>
        <w:widowControl/>
        <w:tabs>
          <w:tab w:val="clear" w:pos="4153"/>
          <w:tab w:val="clear" w:pos="8306"/>
        </w:tabs>
        <w:rPr>
          <w:rFonts w:ascii="Arial" w:hAnsi="Arial" w:cs="Arial"/>
          <w:b/>
          <w:bCs/>
        </w:rPr>
      </w:pPr>
    </w:p>
    <w:p w14:paraId="561790CF" w14:textId="77777777" w:rsidR="00D846C8" w:rsidRDefault="00D846C8" w:rsidP="00D846C8">
      <w:pPr>
        <w:pStyle w:val="Header"/>
        <w:widowControl/>
        <w:tabs>
          <w:tab w:val="clear" w:pos="4153"/>
          <w:tab w:val="clear" w:pos="8306"/>
        </w:tabs>
        <w:rPr>
          <w:rFonts w:ascii="Arial" w:hAnsi="Arial" w:cs="Arial"/>
        </w:rPr>
      </w:pPr>
      <w:bookmarkStart w:id="299" w:name="_DV_M460"/>
      <w:bookmarkEnd w:id="299"/>
      <w:r>
        <w:rPr>
          <w:rFonts w:ascii="Arial" w:hAnsi="Arial" w:cs="Arial"/>
        </w:rPr>
        <w:t>Number of Turbines</w:t>
      </w:r>
    </w:p>
    <w:p w14:paraId="611B4883" w14:textId="77777777" w:rsidR="00D846C8" w:rsidRDefault="00D846C8" w:rsidP="00D846C8">
      <w:pPr>
        <w:pStyle w:val="Header"/>
        <w:widowControl/>
        <w:tabs>
          <w:tab w:val="clear" w:pos="4153"/>
          <w:tab w:val="clear" w:pos="8306"/>
        </w:tabs>
        <w:rPr>
          <w:rFonts w:ascii="Arial" w:hAnsi="Arial" w:cs="Arial"/>
        </w:rPr>
      </w:pPr>
    </w:p>
    <w:p w14:paraId="6EB9B855" w14:textId="77777777" w:rsidR="00D846C8" w:rsidRDefault="00D846C8" w:rsidP="00D846C8">
      <w:pPr>
        <w:pStyle w:val="Header"/>
        <w:widowControl/>
        <w:tabs>
          <w:tab w:val="clear" w:pos="4153"/>
          <w:tab w:val="clear" w:pos="8306"/>
        </w:tabs>
        <w:rPr>
          <w:rFonts w:ascii="Arial" w:hAnsi="Arial" w:cs="Arial"/>
        </w:rPr>
      </w:pPr>
      <w:bookmarkStart w:id="300" w:name="_DV_M461"/>
      <w:bookmarkEnd w:id="300"/>
      <w:r>
        <w:rPr>
          <w:rFonts w:ascii="Arial" w:hAnsi="Arial" w:cs="Arial"/>
        </w:rPr>
        <w:t>Capacity in MW of each Turbine</w:t>
      </w:r>
    </w:p>
    <w:p w14:paraId="65E1808D" w14:textId="77777777" w:rsidR="00D846C8" w:rsidRDefault="00D846C8" w:rsidP="00D846C8">
      <w:pPr>
        <w:pStyle w:val="Header"/>
        <w:widowControl/>
        <w:tabs>
          <w:tab w:val="clear" w:pos="4153"/>
          <w:tab w:val="clear" w:pos="8306"/>
        </w:tabs>
        <w:rPr>
          <w:rFonts w:ascii="Arial" w:hAnsi="Arial" w:cs="Arial"/>
        </w:rPr>
      </w:pPr>
    </w:p>
    <w:p w14:paraId="170D7BD0" w14:textId="77777777" w:rsidR="00D846C8" w:rsidRDefault="00D846C8" w:rsidP="00D846C8">
      <w:pPr>
        <w:pStyle w:val="Header"/>
        <w:widowControl/>
        <w:tabs>
          <w:tab w:val="clear" w:pos="4153"/>
          <w:tab w:val="clear" w:pos="8306"/>
        </w:tabs>
        <w:rPr>
          <w:rFonts w:ascii="Arial" w:hAnsi="Arial" w:cs="Arial"/>
        </w:rPr>
      </w:pPr>
      <w:bookmarkStart w:id="301" w:name="_DV_M462"/>
      <w:bookmarkEnd w:id="301"/>
      <w:r>
        <w:rPr>
          <w:rFonts w:ascii="Arial" w:hAnsi="Arial" w:cs="Arial"/>
        </w:rPr>
        <w:t>Manufacturer of Turbines and Machine Type</w:t>
      </w:r>
    </w:p>
    <w:p w14:paraId="7B53A530" w14:textId="77777777" w:rsidR="00D846C8" w:rsidRDefault="00D846C8" w:rsidP="00D846C8">
      <w:pPr>
        <w:pStyle w:val="Header"/>
        <w:widowControl/>
        <w:tabs>
          <w:tab w:val="clear" w:pos="4153"/>
          <w:tab w:val="clear" w:pos="8306"/>
        </w:tabs>
        <w:rPr>
          <w:rFonts w:ascii="Arial" w:hAnsi="Arial" w:cs="Arial"/>
        </w:rPr>
      </w:pPr>
    </w:p>
    <w:p w14:paraId="52F51F58" w14:textId="77777777" w:rsidR="00D846C8" w:rsidRDefault="00D846C8" w:rsidP="00D846C8">
      <w:pPr>
        <w:pStyle w:val="Header"/>
        <w:widowControl/>
        <w:tabs>
          <w:tab w:val="clear" w:pos="4153"/>
          <w:tab w:val="clear" w:pos="8306"/>
        </w:tabs>
        <w:rPr>
          <w:rFonts w:ascii="Arial" w:hAnsi="Arial" w:cs="Arial"/>
        </w:rPr>
      </w:pPr>
      <w:bookmarkStart w:id="302" w:name="_DV_M463"/>
      <w:bookmarkEnd w:id="302"/>
      <w:r>
        <w:rPr>
          <w:rFonts w:ascii="Arial" w:hAnsi="Arial" w:cs="Arial"/>
        </w:rPr>
        <w:t>Reactive Capability of each Turbine</w:t>
      </w:r>
    </w:p>
    <w:p w14:paraId="20C04504" w14:textId="77777777" w:rsidR="00D846C8" w:rsidRDefault="00D846C8" w:rsidP="00D846C8">
      <w:pPr>
        <w:pStyle w:val="Header"/>
        <w:widowControl/>
        <w:tabs>
          <w:tab w:val="clear" w:pos="4153"/>
          <w:tab w:val="clear" w:pos="8306"/>
        </w:tabs>
        <w:rPr>
          <w:rFonts w:ascii="Arial" w:hAnsi="Arial" w:cs="Arial"/>
          <w:b/>
          <w:bCs/>
        </w:rPr>
      </w:pPr>
    </w:p>
    <w:p w14:paraId="0B248053" w14:textId="77777777" w:rsidR="00D846C8" w:rsidRPr="00BF06A8" w:rsidRDefault="00D846C8" w:rsidP="00D846C8">
      <w:pPr>
        <w:pStyle w:val="Header"/>
        <w:widowControl/>
        <w:tabs>
          <w:tab w:val="clear" w:pos="4153"/>
          <w:tab w:val="clear" w:pos="8306"/>
        </w:tabs>
        <w:jc w:val="both"/>
        <w:rPr>
          <w:rFonts w:ascii="Arial" w:hAnsi="Arial" w:cs="Arial"/>
        </w:rPr>
      </w:pPr>
    </w:p>
    <w:p w14:paraId="125BA9C6" w14:textId="77777777" w:rsidR="00D846C8" w:rsidRDefault="00D846C8" w:rsidP="00D846C8">
      <w:pPr>
        <w:pStyle w:val="Header"/>
        <w:widowControl/>
        <w:tabs>
          <w:tab w:val="clear" w:pos="4153"/>
          <w:tab w:val="clear" w:pos="8306"/>
        </w:tabs>
        <w:jc w:val="center"/>
        <w:rPr>
          <w:rFonts w:ascii="Arial" w:hAnsi="Arial" w:cs="Arial"/>
          <w:b/>
          <w:bCs/>
        </w:rPr>
      </w:pPr>
      <w:r>
        <w:rPr>
          <w:rFonts w:ascii="Arial" w:hAnsi="Arial" w:cs="Arial"/>
        </w:rPr>
        <w:br w:type="page"/>
      </w:r>
      <w:r>
        <w:rPr>
          <w:rFonts w:ascii="Arial" w:hAnsi="Arial" w:cs="Arial"/>
          <w:b/>
          <w:bCs/>
        </w:rPr>
        <w:lastRenderedPageBreak/>
        <w:t>APPENDIX P</w:t>
      </w:r>
    </w:p>
    <w:p w14:paraId="618CDE8E" w14:textId="77777777" w:rsidR="00D846C8" w:rsidRDefault="00D846C8" w:rsidP="00D846C8">
      <w:pPr>
        <w:pStyle w:val="Header"/>
        <w:widowControl/>
        <w:tabs>
          <w:tab w:val="clear" w:pos="4153"/>
          <w:tab w:val="clear" w:pos="8306"/>
        </w:tabs>
        <w:jc w:val="center"/>
        <w:rPr>
          <w:rFonts w:ascii="Arial" w:hAnsi="Arial" w:cs="Arial"/>
          <w:b/>
          <w:bCs/>
        </w:rPr>
      </w:pPr>
    </w:p>
    <w:p w14:paraId="7442CE51" w14:textId="77777777" w:rsidR="00D846C8" w:rsidRDefault="00D846C8" w:rsidP="00D846C8">
      <w:pPr>
        <w:pStyle w:val="Header"/>
        <w:widowControl/>
        <w:tabs>
          <w:tab w:val="clear" w:pos="4153"/>
          <w:tab w:val="clear" w:pos="8306"/>
        </w:tabs>
        <w:jc w:val="center"/>
        <w:rPr>
          <w:rFonts w:ascii="Arial" w:hAnsi="Arial" w:cs="Arial"/>
          <w:b/>
          <w:bCs/>
        </w:rPr>
      </w:pPr>
      <w:bookmarkStart w:id="303" w:name="_DV_M465"/>
      <w:bookmarkEnd w:id="303"/>
      <w:r>
        <w:rPr>
          <w:rFonts w:ascii="Arial" w:hAnsi="Arial" w:cs="Arial"/>
          <w:b/>
          <w:bCs/>
        </w:rPr>
        <w:t>OFFSHORE WORKS ASSUMPTIONS</w:t>
      </w:r>
    </w:p>
    <w:p w14:paraId="41F1E65F" w14:textId="77777777" w:rsidR="00D846C8" w:rsidRDefault="00D846C8" w:rsidP="00D846C8">
      <w:pPr>
        <w:pStyle w:val="Header"/>
        <w:widowControl/>
        <w:tabs>
          <w:tab w:val="clear" w:pos="4153"/>
          <w:tab w:val="clear" w:pos="8306"/>
        </w:tabs>
        <w:jc w:val="center"/>
        <w:rPr>
          <w:rFonts w:ascii="Arial" w:hAnsi="Arial" w:cs="Arial"/>
          <w:b/>
          <w:bCs/>
        </w:rPr>
      </w:pPr>
    </w:p>
    <w:p w14:paraId="781FA88B" w14:textId="77777777" w:rsidR="00D846C8" w:rsidRDefault="00D846C8" w:rsidP="00D846C8">
      <w:pPr>
        <w:pStyle w:val="Header"/>
        <w:widowControl/>
        <w:tabs>
          <w:tab w:val="clear" w:pos="4153"/>
          <w:tab w:val="clear" w:pos="8306"/>
        </w:tabs>
        <w:rPr>
          <w:rFonts w:ascii="Arial" w:hAnsi="Arial" w:cs="Arial"/>
          <w:b/>
          <w:bCs/>
        </w:rPr>
      </w:pPr>
    </w:p>
    <w:p w14:paraId="7191DB1F" w14:textId="77777777" w:rsidR="00D846C8" w:rsidRDefault="00D846C8" w:rsidP="00D846C8">
      <w:pPr>
        <w:pStyle w:val="Header"/>
        <w:widowControl/>
        <w:tabs>
          <w:tab w:val="clear" w:pos="4153"/>
          <w:tab w:val="clear" w:pos="8306"/>
        </w:tabs>
        <w:rPr>
          <w:rFonts w:ascii="Arial" w:hAnsi="Arial" w:cs="Arial"/>
          <w:u w:val="single"/>
        </w:rPr>
      </w:pPr>
      <w:bookmarkStart w:id="304" w:name="_DV_M466"/>
      <w:bookmarkEnd w:id="304"/>
      <w:r>
        <w:rPr>
          <w:rFonts w:ascii="Arial" w:hAnsi="Arial" w:cs="Arial"/>
          <w:u w:val="single"/>
        </w:rPr>
        <w:t>Examples Being</w:t>
      </w:r>
    </w:p>
    <w:p w14:paraId="03903392" w14:textId="77777777" w:rsidR="00D846C8" w:rsidRDefault="00D846C8" w:rsidP="00D846C8">
      <w:pPr>
        <w:pStyle w:val="Header"/>
        <w:widowControl/>
        <w:tabs>
          <w:tab w:val="clear" w:pos="4153"/>
          <w:tab w:val="clear" w:pos="8306"/>
        </w:tabs>
        <w:rPr>
          <w:rFonts w:ascii="Arial" w:hAnsi="Arial" w:cs="Arial"/>
          <w:u w:val="single"/>
        </w:rPr>
      </w:pPr>
    </w:p>
    <w:p w14:paraId="4E170C87" w14:textId="77777777" w:rsidR="00D846C8" w:rsidRDefault="00D846C8" w:rsidP="00D846C8">
      <w:pPr>
        <w:pStyle w:val="Header"/>
        <w:widowControl/>
        <w:tabs>
          <w:tab w:val="clear" w:pos="4153"/>
          <w:tab w:val="clear" w:pos="8306"/>
        </w:tabs>
        <w:rPr>
          <w:rFonts w:ascii="Arial" w:hAnsi="Arial" w:cs="Arial"/>
        </w:rPr>
      </w:pPr>
      <w:bookmarkStart w:id="305" w:name="_DV_M467"/>
      <w:bookmarkEnd w:id="305"/>
      <w:r>
        <w:rPr>
          <w:rFonts w:ascii="Arial" w:hAnsi="Arial" w:cs="Arial"/>
        </w:rPr>
        <w:t>Onshore landing point</w:t>
      </w:r>
    </w:p>
    <w:p w14:paraId="6548827D" w14:textId="77777777" w:rsidR="00D846C8" w:rsidRDefault="00D846C8" w:rsidP="00D846C8">
      <w:pPr>
        <w:pStyle w:val="Header"/>
        <w:widowControl/>
        <w:tabs>
          <w:tab w:val="clear" w:pos="4153"/>
          <w:tab w:val="clear" w:pos="8306"/>
        </w:tabs>
        <w:rPr>
          <w:rFonts w:ascii="Arial" w:hAnsi="Arial" w:cs="Arial"/>
        </w:rPr>
      </w:pPr>
      <w:bookmarkStart w:id="306" w:name="_DV_M468"/>
      <w:bookmarkEnd w:id="306"/>
      <w:r>
        <w:rPr>
          <w:rFonts w:ascii="Arial" w:hAnsi="Arial" w:cs="Arial"/>
        </w:rPr>
        <w:t>Connection to Onshore Transmission System</w:t>
      </w:r>
    </w:p>
    <w:p w14:paraId="29C2E162" w14:textId="77777777" w:rsidR="00D846C8" w:rsidRDefault="00D846C8" w:rsidP="00D846C8">
      <w:pPr>
        <w:pStyle w:val="Header"/>
        <w:widowControl/>
        <w:tabs>
          <w:tab w:val="clear" w:pos="4153"/>
          <w:tab w:val="clear" w:pos="8306"/>
        </w:tabs>
        <w:rPr>
          <w:rFonts w:ascii="Arial" w:hAnsi="Arial" w:cs="Arial"/>
        </w:rPr>
      </w:pPr>
      <w:bookmarkStart w:id="307" w:name="_DV_M469"/>
      <w:bookmarkEnd w:id="307"/>
      <w:r>
        <w:rPr>
          <w:rFonts w:ascii="Arial" w:hAnsi="Arial" w:cs="Arial"/>
        </w:rPr>
        <w:t>Voltage of Cable</w:t>
      </w:r>
    </w:p>
    <w:p w14:paraId="344D3CA0" w14:textId="77777777" w:rsidR="00D846C8" w:rsidRDefault="00D846C8" w:rsidP="00D846C8">
      <w:pPr>
        <w:pStyle w:val="Header"/>
        <w:widowControl/>
        <w:tabs>
          <w:tab w:val="clear" w:pos="4153"/>
          <w:tab w:val="clear" w:pos="8306"/>
        </w:tabs>
        <w:rPr>
          <w:rFonts w:ascii="Arial" w:hAnsi="Arial" w:cs="Arial"/>
        </w:rPr>
      </w:pPr>
      <w:bookmarkStart w:id="308" w:name="_DV_M470"/>
      <w:bookmarkEnd w:id="308"/>
      <w:r>
        <w:rPr>
          <w:rFonts w:ascii="Arial" w:hAnsi="Arial" w:cs="Arial"/>
        </w:rPr>
        <w:t>Length of cable</w:t>
      </w:r>
    </w:p>
    <w:p w14:paraId="121B9FAB" w14:textId="77777777" w:rsidR="00D846C8" w:rsidRDefault="00D846C8" w:rsidP="00D846C8">
      <w:pPr>
        <w:pStyle w:val="Header"/>
        <w:widowControl/>
        <w:tabs>
          <w:tab w:val="clear" w:pos="4153"/>
          <w:tab w:val="clear" w:pos="8306"/>
        </w:tabs>
        <w:rPr>
          <w:rFonts w:ascii="Arial" w:hAnsi="Arial" w:cs="Arial"/>
        </w:rPr>
      </w:pPr>
      <w:bookmarkStart w:id="309" w:name="_DV_M471"/>
      <w:bookmarkEnd w:id="309"/>
      <w:r>
        <w:rPr>
          <w:rFonts w:ascii="Arial" w:hAnsi="Arial" w:cs="Arial"/>
        </w:rPr>
        <w:t>Assumed ownership of platform</w:t>
      </w:r>
    </w:p>
    <w:p w14:paraId="48C918EB" w14:textId="77777777" w:rsidR="00D846C8" w:rsidRDefault="00D846C8" w:rsidP="00D846C8">
      <w:pPr>
        <w:pStyle w:val="Header"/>
        <w:widowControl/>
        <w:tabs>
          <w:tab w:val="clear" w:pos="4153"/>
          <w:tab w:val="clear" w:pos="8306"/>
        </w:tabs>
        <w:rPr>
          <w:rFonts w:ascii="Arial" w:hAnsi="Arial" w:cs="Arial"/>
        </w:rPr>
      </w:pPr>
      <w:bookmarkStart w:id="310" w:name="_DV_M472"/>
      <w:bookmarkEnd w:id="310"/>
      <w:r>
        <w:rPr>
          <w:rFonts w:ascii="Arial" w:hAnsi="Arial" w:cs="Arial"/>
        </w:rPr>
        <w:t>Assumed tender window</w:t>
      </w:r>
    </w:p>
    <w:p w14:paraId="65CDD93E" w14:textId="77777777" w:rsidR="00D846C8" w:rsidRDefault="00D846C8" w:rsidP="00D846C8">
      <w:pPr>
        <w:pStyle w:val="Header"/>
        <w:widowControl/>
        <w:tabs>
          <w:tab w:val="clear" w:pos="4153"/>
          <w:tab w:val="clear" w:pos="8306"/>
        </w:tabs>
        <w:rPr>
          <w:rFonts w:ascii="Arial" w:hAnsi="Arial" w:cs="Arial"/>
        </w:rPr>
      </w:pPr>
      <w:bookmarkStart w:id="311" w:name="_DV_M473"/>
      <w:bookmarkEnd w:id="311"/>
      <w:r>
        <w:rPr>
          <w:rFonts w:ascii="Arial" w:hAnsi="Arial" w:cs="Arial"/>
        </w:rPr>
        <w:t>Assumed preferred bidder decision date</w:t>
      </w:r>
    </w:p>
    <w:p w14:paraId="2514129E" w14:textId="77777777" w:rsidR="00D846C8" w:rsidRDefault="00D846C8" w:rsidP="00D846C8">
      <w:pPr>
        <w:pStyle w:val="Header"/>
        <w:widowControl/>
        <w:tabs>
          <w:tab w:val="clear" w:pos="4153"/>
          <w:tab w:val="clear" w:pos="8306"/>
        </w:tabs>
        <w:rPr>
          <w:rFonts w:ascii="Arial" w:hAnsi="Arial" w:cs="Arial"/>
        </w:rPr>
      </w:pPr>
      <w:bookmarkStart w:id="312" w:name="_DV_M474"/>
      <w:bookmarkEnd w:id="312"/>
      <w:r>
        <w:rPr>
          <w:rFonts w:ascii="Arial" w:hAnsi="Arial" w:cs="Arial"/>
        </w:rPr>
        <w:t>Assumed start of offshore works build\build programme\completion</w:t>
      </w:r>
    </w:p>
    <w:p w14:paraId="0E1AEAE1" w14:textId="77777777" w:rsidR="00D846C8" w:rsidRDefault="00D846C8" w:rsidP="00D846C8">
      <w:pPr>
        <w:pStyle w:val="Header"/>
        <w:widowControl/>
        <w:tabs>
          <w:tab w:val="clear" w:pos="4153"/>
          <w:tab w:val="clear" w:pos="8306"/>
        </w:tabs>
        <w:rPr>
          <w:rFonts w:ascii="Arial" w:hAnsi="Arial" w:cs="Arial"/>
        </w:rPr>
      </w:pPr>
      <w:bookmarkStart w:id="313" w:name="_DV_M475"/>
      <w:bookmarkEnd w:id="313"/>
      <w:r>
        <w:rPr>
          <w:rFonts w:ascii="Arial" w:hAnsi="Arial" w:cs="Arial"/>
        </w:rPr>
        <w:t>Assumed start of onshore works build\build programme\completion</w:t>
      </w:r>
    </w:p>
    <w:p w14:paraId="49025F82" w14:textId="77777777" w:rsidR="00B24720" w:rsidRDefault="00B24720" w:rsidP="00D846C8">
      <w:pPr>
        <w:pStyle w:val="Header"/>
        <w:widowControl/>
        <w:tabs>
          <w:tab w:val="clear" w:pos="4153"/>
          <w:tab w:val="clear" w:pos="8306"/>
        </w:tabs>
        <w:rPr>
          <w:rFonts w:ascii="Arial" w:hAnsi="Arial" w:cs="Arial"/>
        </w:rPr>
      </w:pPr>
    </w:p>
    <w:p w14:paraId="35802074" w14:textId="77777777" w:rsidR="00B24720" w:rsidRDefault="00B24720" w:rsidP="00D846C8">
      <w:pPr>
        <w:pStyle w:val="Header"/>
        <w:widowControl/>
        <w:tabs>
          <w:tab w:val="clear" w:pos="4153"/>
          <w:tab w:val="clear" w:pos="8306"/>
        </w:tabs>
        <w:rPr>
          <w:rFonts w:ascii="Arial" w:hAnsi="Arial" w:cs="Arial"/>
        </w:rPr>
      </w:pPr>
    </w:p>
    <w:p w14:paraId="69FE0B4E" w14:textId="77777777" w:rsidR="00B24720" w:rsidRDefault="00B24720" w:rsidP="00D846C8">
      <w:pPr>
        <w:pStyle w:val="Header"/>
        <w:widowControl/>
        <w:tabs>
          <w:tab w:val="clear" w:pos="4153"/>
          <w:tab w:val="clear" w:pos="8306"/>
        </w:tabs>
        <w:rPr>
          <w:rFonts w:ascii="Arial" w:hAnsi="Arial" w:cs="Arial"/>
        </w:rPr>
      </w:pPr>
    </w:p>
    <w:p w14:paraId="13FB0A6B" w14:textId="77777777" w:rsidR="00B24720" w:rsidRDefault="00B24720" w:rsidP="00D846C8">
      <w:pPr>
        <w:pStyle w:val="Header"/>
        <w:widowControl/>
        <w:tabs>
          <w:tab w:val="clear" w:pos="4153"/>
          <w:tab w:val="clear" w:pos="8306"/>
        </w:tabs>
        <w:rPr>
          <w:rFonts w:ascii="Arial" w:hAnsi="Arial" w:cs="Arial"/>
        </w:rPr>
      </w:pPr>
    </w:p>
    <w:p w14:paraId="35F7C21B" w14:textId="77777777" w:rsidR="00B24720" w:rsidRDefault="00B24720" w:rsidP="00D846C8">
      <w:pPr>
        <w:pStyle w:val="Header"/>
        <w:widowControl/>
        <w:tabs>
          <w:tab w:val="clear" w:pos="4153"/>
          <w:tab w:val="clear" w:pos="8306"/>
        </w:tabs>
        <w:rPr>
          <w:rFonts w:ascii="Arial" w:hAnsi="Arial" w:cs="Arial"/>
        </w:rPr>
      </w:pPr>
    </w:p>
    <w:p w14:paraId="7AA36DFD" w14:textId="77777777" w:rsidR="00B24720" w:rsidRDefault="00B24720" w:rsidP="00D846C8">
      <w:pPr>
        <w:pStyle w:val="Header"/>
        <w:widowControl/>
        <w:tabs>
          <w:tab w:val="clear" w:pos="4153"/>
          <w:tab w:val="clear" w:pos="8306"/>
        </w:tabs>
        <w:rPr>
          <w:rFonts w:ascii="Arial" w:hAnsi="Arial" w:cs="Arial"/>
        </w:rPr>
      </w:pPr>
    </w:p>
    <w:p w14:paraId="5129B4DE" w14:textId="77777777" w:rsidR="00B24720" w:rsidRDefault="00B24720" w:rsidP="00D846C8">
      <w:pPr>
        <w:pStyle w:val="Header"/>
        <w:widowControl/>
        <w:tabs>
          <w:tab w:val="clear" w:pos="4153"/>
          <w:tab w:val="clear" w:pos="8306"/>
        </w:tabs>
        <w:rPr>
          <w:rFonts w:ascii="Arial" w:hAnsi="Arial" w:cs="Arial"/>
        </w:rPr>
      </w:pPr>
    </w:p>
    <w:p w14:paraId="2224F086" w14:textId="77777777" w:rsidR="00B24720" w:rsidRDefault="00B24720" w:rsidP="00D846C8">
      <w:pPr>
        <w:pStyle w:val="Header"/>
        <w:widowControl/>
        <w:tabs>
          <w:tab w:val="clear" w:pos="4153"/>
          <w:tab w:val="clear" w:pos="8306"/>
        </w:tabs>
        <w:rPr>
          <w:rFonts w:ascii="Arial" w:hAnsi="Arial" w:cs="Arial"/>
        </w:rPr>
      </w:pPr>
    </w:p>
    <w:p w14:paraId="7CA1913C" w14:textId="77777777" w:rsidR="00B24720" w:rsidRDefault="00B24720" w:rsidP="00D846C8">
      <w:pPr>
        <w:pStyle w:val="Header"/>
        <w:widowControl/>
        <w:tabs>
          <w:tab w:val="clear" w:pos="4153"/>
          <w:tab w:val="clear" w:pos="8306"/>
        </w:tabs>
        <w:rPr>
          <w:rFonts w:ascii="Arial" w:hAnsi="Arial" w:cs="Arial"/>
        </w:rPr>
      </w:pPr>
    </w:p>
    <w:p w14:paraId="09945A82" w14:textId="77777777" w:rsidR="00B24720" w:rsidRDefault="00B24720" w:rsidP="00D846C8">
      <w:pPr>
        <w:pStyle w:val="Header"/>
        <w:widowControl/>
        <w:tabs>
          <w:tab w:val="clear" w:pos="4153"/>
          <w:tab w:val="clear" w:pos="8306"/>
        </w:tabs>
        <w:rPr>
          <w:rFonts w:ascii="Arial" w:hAnsi="Arial" w:cs="Arial"/>
        </w:rPr>
      </w:pPr>
    </w:p>
    <w:p w14:paraId="6CD5DF5D" w14:textId="77777777" w:rsidR="00B24720" w:rsidRDefault="00B24720" w:rsidP="00D846C8">
      <w:pPr>
        <w:pStyle w:val="Header"/>
        <w:widowControl/>
        <w:tabs>
          <w:tab w:val="clear" w:pos="4153"/>
          <w:tab w:val="clear" w:pos="8306"/>
        </w:tabs>
        <w:rPr>
          <w:rFonts w:ascii="Arial" w:hAnsi="Arial" w:cs="Arial"/>
        </w:rPr>
      </w:pPr>
    </w:p>
    <w:p w14:paraId="2D2D0F48" w14:textId="77777777" w:rsidR="00B24720" w:rsidRDefault="00B24720" w:rsidP="00D846C8">
      <w:pPr>
        <w:pStyle w:val="Header"/>
        <w:widowControl/>
        <w:tabs>
          <w:tab w:val="clear" w:pos="4153"/>
          <w:tab w:val="clear" w:pos="8306"/>
        </w:tabs>
        <w:rPr>
          <w:rFonts w:ascii="Arial" w:hAnsi="Arial" w:cs="Arial"/>
        </w:rPr>
      </w:pPr>
    </w:p>
    <w:p w14:paraId="62B12355" w14:textId="77777777" w:rsidR="00B24720" w:rsidRDefault="00B24720" w:rsidP="00D846C8">
      <w:pPr>
        <w:pStyle w:val="Header"/>
        <w:widowControl/>
        <w:tabs>
          <w:tab w:val="clear" w:pos="4153"/>
          <w:tab w:val="clear" w:pos="8306"/>
        </w:tabs>
        <w:rPr>
          <w:rFonts w:ascii="Arial" w:hAnsi="Arial" w:cs="Arial"/>
        </w:rPr>
      </w:pPr>
    </w:p>
    <w:p w14:paraId="239D1B3F" w14:textId="77777777" w:rsidR="00B24720" w:rsidRDefault="00B24720" w:rsidP="00D846C8">
      <w:pPr>
        <w:pStyle w:val="Header"/>
        <w:widowControl/>
        <w:tabs>
          <w:tab w:val="clear" w:pos="4153"/>
          <w:tab w:val="clear" w:pos="8306"/>
        </w:tabs>
        <w:rPr>
          <w:rFonts w:ascii="Arial" w:hAnsi="Arial" w:cs="Arial"/>
        </w:rPr>
      </w:pPr>
    </w:p>
    <w:p w14:paraId="56C685ED" w14:textId="77777777" w:rsidR="00B24720" w:rsidRDefault="00B24720" w:rsidP="00D846C8">
      <w:pPr>
        <w:pStyle w:val="Header"/>
        <w:widowControl/>
        <w:tabs>
          <w:tab w:val="clear" w:pos="4153"/>
          <w:tab w:val="clear" w:pos="8306"/>
        </w:tabs>
        <w:rPr>
          <w:rFonts w:ascii="Arial" w:hAnsi="Arial" w:cs="Arial"/>
        </w:rPr>
      </w:pPr>
    </w:p>
    <w:p w14:paraId="18634A8F" w14:textId="77777777" w:rsidR="00B24720" w:rsidRDefault="00B24720" w:rsidP="00D846C8">
      <w:pPr>
        <w:pStyle w:val="Header"/>
        <w:widowControl/>
        <w:tabs>
          <w:tab w:val="clear" w:pos="4153"/>
          <w:tab w:val="clear" w:pos="8306"/>
        </w:tabs>
        <w:rPr>
          <w:rFonts w:ascii="Arial" w:hAnsi="Arial" w:cs="Arial"/>
        </w:rPr>
      </w:pPr>
    </w:p>
    <w:p w14:paraId="31B55620" w14:textId="77777777" w:rsidR="00B24720" w:rsidRDefault="00B24720" w:rsidP="00D846C8">
      <w:pPr>
        <w:pStyle w:val="Header"/>
        <w:widowControl/>
        <w:tabs>
          <w:tab w:val="clear" w:pos="4153"/>
          <w:tab w:val="clear" w:pos="8306"/>
        </w:tabs>
        <w:rPr>
          <w:rFonts w:ascii="Arial" w:hAnsi="Arial" w:cs="Arial"/>
        </w:rPr>
      </w:pPr>
    </w:p>
    <w:p w14:paraId="1C693181" w14:textId="77777777" w:rsidR="00B24720" w:rsidRDefault="00B24720" w:rsidP="00D846C8">
      <w:pPr>
        <w:pStyle w:val="Header"/>
        <w:widowControl/>
        <w:tabs>
          <w:tab w:val="clear" w:pos="4153"/>
          <w:tab w:val="clear" w:pos="8306"/>
        </w:tabs>
        <w:rPr>
          <w:rFonts w:ascii="Arial" w:hAnsi="Arial" w:cs="Arial"/>
        </w:rPr>
      </w:pPr>
    </w:p>
    <w:p w14:paraId="4293A405" w14:textId="77777777" w:rsidR="00B24720" w:rsidRDefault="00B24720" w:rsidP="00D846C8">
      <w:pPr>
        <w:pStyle w:val="Header"/>
        <w:widowControl/>
        <w:tabs>
          <w:tab w:val="clear" w:pos="4153"/>
          <w:tab w:val="clear" w:pos="8306"/>
        </w:tabs>
        <w:rPr>
          <w:rFonts w:ascii="Arial" w:hAnsi="Arial" w:cs="Arial"/>
        </w:rPr>
      </w:pPr>
    </w:p>
    <w:p w14:paraId="174AA681" w14:textId="77777777" w:rsidR="00B24720" w:rsidRDefault="00B24720" w:rsidP="00D846C8">
      <w:pPr>
        <w:pStyle w:val="Header"/>
        <w:widowControl/>
        <w:tabs>
          <w:tab w:val="clear" w:pos="4153"/>
          <w:tab w:val="clear" w:pos="8306"/>
        </w:tabs>
        <w:rPr>
          <w:rFonts w:ascii="Arial" w:hAnsi="Arial" w:cs="Arial"/>
        </w:rPr>
      </w:pPr>
    </w:p>
    <w:p w14:paraId="7B1F0AD9" w14:textId="77777777" w:rsidR="00B24720" w:rsidRDefault="00B24720" w:rsidP="00D846C8">
      <w:pPr>
        <w:pStyle w:val="Header"/>
        <w:widowControl/>
        <w:tabs>
          <w:tab w:val="clear" w:pos="4153"/>
          <w:tab w:val="clear" w:pos="8306"/>
        </w:tabs>
        <w:rPr>
          <w:rFonts w:ascii="Arial" w:hAnsi="Arial" w:cs="Arial"/>
        </w:rPr>
      </w:pPr>
    </w:p>
    <w:p w14:paraId="44C65C18" w14:textId="77777777" w:rsidR="00B24720" w:rsidRDefault="00B24720" w:rsidP="00D846C8">
      <w:pPr>
        <w:pStyle w:val="Header"/>
        <w:widowControl/>
        <w:tabs>
          <w:tab w:val="clear" w:pos="4153"/>
          <w:tab w:val="clear" w:pos="8306"/>
        </w:tabs>
        <w:rPr>
          <w:rFonts w:ascii="Arial" w:hAnsi="Arial" w:cs="Arial"/>
        </w:rPr>
      </w:pPr>
    </w:p>
    <w:p w14:paraId="74DA7AD4" w14:textId="77777777" w:rsidR="00B24720" w:rsidRDefault="00B24720" w:rsidP="00D846C8">
      <w:pPr>
        <w:pStyle w:val="Header"/>
        <w:widowControl/>
        <w:tabs>
          <w:tab w:val="clear" w:pos="4153"/>
          <w:tab w:val="clear" w:pos="8306"/>
        </w:tabs>
        <w:rPr>
          <w:rFonts w:ascii="Arial" w:hAnsi="Arial" w:cs="Arial"/>
        </w:rPr>
      </w:pPr>
    </w:p>
    <w:p w14:paraId="2EEDEB37" w14:textId="77777777" w:rsidR="00B24720" w:rsidRDefault="00B24720" w:rsidP="00D846C8">
      <w:pPr>
        <w:pStyle w:val="Header"/>
        <w:widowControl/>
        <w:tabs>
          <w:tab w:val="clear" w:pos="4153"/>
          <w:tab w:val="clear" w:pos="8306"/>
        </w:tabs>
        <w:rPr>
          <w:rFonts w:ascii="Arial" w:hAnsi="Arial" w:cs="Arial"/>
        </w:rPr>
      </w:pPr>
    </w:p>
    <w:p w14:paraId="66CE707F" w14:textId="77777777" w:rsidR="00B24720" w:rsidRDefault="00B24720" w:rsidP="00D846C8">
      <w:pPr>
        <w:pStyle w:val="Header"/>
        <w:widowControl/>
        <w:tabs>
          <w:tab w:val="clear" w:pos="4153"/>
          <w:tab w:val="clear" w:pos="8306"/>
        </w:tabs>
        <w:rPr>
          <w:rFonts w:ascii="Arial" w:hAnsi="Arial" w:cs="Arial"/>
        </w:rPr>
      </w:pPr>
    </w:p>
    <w:p w14:paraId="6265F051" w14:textId="77777777" w:rsidR="00B24720" w:rsidRDefault="00B24720" w:rsidP="00D846C8">
      <w:pPr>
        <w:pStyle w:val="Header"/>
        <w:widowControl/>
        <w:tabs>
          <w:tab w:val="clear" w:pos="4153"/>
          <w:tab w:val="clear" w:pos="8306"/>
        </w:tabs>
        <w:rPr>
          <w:rFonts w:ascii="Arial" w:hAnsi="Arial" w:cs="Arial"/>
        </w:rPr>
      </w:pPr>
    </w:p>
    <w:p w14:paraId="40EBED98" w14:textId="77777777" w:rsidR="00B24720" w:rsidRDefault="00B24720" w:rsidP="00D846C8">
      <w:pPr>
        <w:pStyle w:val="Header"/>
        <w:widowControl/>
        <w:tabs>
          <w:tab w:val="clear" w:pos="4153"/>
          <w:tab w:val="clear" w:pos="8306"/>
        </w:tabs>
        <w:rPr>
          <w:rFonts w:ascii="Arial" w:hAnsi="Arial" w:cs="Arial"/>
        </w:rPr>
      </w:pPr>
    </w:p>
    <w:p w14:paraId="3AE325B5" w14:textId="77777777" w:rsidR="00B24720" w:rsidRDefault="00B24720" w:rsidP="00D846C8">
      <w:pPr>
        <w:pStyle w:val="Header"/>
        <w:widowControl/>
        <w:tabs>
          <w:tab w:val="clear" w:pos="4153"/>
          <w:tab w:val="clear" w:pos="8306"/>
        </w:tabs>
        <w:rPr>
          <w:rFonts w:ascii="Arial" w:hAnsi="Arial" w:cs="Arial"/>
        </w:rPr>
      </w:pPr>
    </w:p>
    <w:p w14:paraId="721151D6" w14:textId="77777777" w:rsidR="00B24720" w:rsidRDefault="00B24720" w:rsidP="00D846C8">
      <w:pPr>
        <w:pStyle w:val="Header"/>
        <w:widowControl/>
        <w:tabs>
          <w:tab w:val="clear" w:pos="4153"/>
          <w:tab w:val="clear" w:pos="8306"/>
        </w:tabs>
        <w:rPr>
          <w:rFonts w:ascii="Arial" w:hAnsi="Arial" w:cs="Arial"/>
        </w:rPr>
      </w:pPr>
    </w:p>
    <w:p w14:paraId="6F6DFED6" w14:textId="77777777" w:rsidR="00B24720" w:rsidRDefault="00B24720" w:rsidP="00D846C8">
      <w:pPr>
        <w:pStyle w:val="Header"/>
        <w:widowControl/>
        <w:tabs>
          <w:tab w:val="clear" w:pos="4153"/>
          <w:tab w:val="clear" w:pos="8306"/>
        </w:tabs>
        <w:rPr>
          <w:rFonts w:ascii="Arial" w:hAnsi="Arial" w:cs="Arial"/>
        </w:rPr>
      </w:pPr>
    </w:p>
    <w:p w14:paraId="5B74F937" w14:textId="77777777" w:rsidR="00B24720" w:rsidRDefault="00B24720" w:rsidP="00D846C8">
      <w:pPr>
        <w:pStyle w:val="Header"/>
        <w:widowControl/>
        <w:tabs>
          <w:tab w:val="clear" w:pos="4153"/>
          <w:tab w:val="clear" w:pos="8306"/>
        </w:tabs>
        <w:rPr>
          <w:rFonts w:ascii="Arial" w:hAnsi="Arial" w:cs="Arial"/>
        </w:rPr>
      </w:pPr>
    </w:p>
    <w:p w14:paraId="04C6C7A5" w14:textId="77777777" w:rsidR="00B24720" w:rsidRDefault="00B24720" w:rsidP="00D846C8">
      <w:pPr>
        <w:pStyle w:val="Header"/>
        <w:widowControl/>
        <w:tabs>
          <w:tab w:val="clear" w:pos="4153"/>
          <w:tab w:val="clear" w:pos="8306"/>
        </w:tabs>
        <w:rPr>
          <w:rFonts w:ascii="Arial" w:hAnsi="Arial" w:cs="Arial"/>
        </w:rPr>
      </w:pPr>
    </w:p>
    <w:p w14:paraId="0216F912" w14:textId="77777777" w:rsidR="00B24720" w:rsidRDefault="00B24720" w:rsidP="00D846C8">
      <w:pPr>
        <w:pStyle w:val="Header"/>
        <w:widowControl/>
        <w:tabs>
          <w:tab w:val="clear" w:pos="4153"/>
          <w:tab w:val="clear" w:pos="8306"/>
        </w:tabs>
        <w:rPr>
          <w:rFonts w:ascii="Arial" w:hAnsi="Arial" w:cs="Arial"/>
        </w:rPr>
      </w:pPr>
    </w:p>
    <w:p w14:paraId="18A825A4" w14:textId="77777777" w:rsidR="00B24720" w:rsidRDefault="00B24720" w:rsidP="00D846C8">
      <w:pPr>
        <w:pStyle w:val="Header"/>
        <w:widowControl/>
        <w:tabs>
          <w:tab w:val="clear" w:pos="4153"/>
          <w:tab w:val="clear" w:pos="8306"/>
        </w:tabs>
        <w:rPr>
          <w:rFonts w:ascii="Arial" w:hAnsi="Arial" w:cs="Arial"/>
        </w:rPr>
      </w:pPr>
    </w:p>
    <w:p w14:paraId="0918D58F" w14:textId="77777777" w:rsidR="00B24720" w:rsidRDefault="00B24720" w:rsidP="00B24720">
      <w:pPr>
        <w:pStyle w:val="Header"/>
        <w:tabs>
          <w:tab w:val="clear" w:pos="4153"/>
          <w:tab w:val="clear" w:pos="8306"/>
        </w:tabs>
        <w:jc w:val="center"/>
        <w:rPr>
          <w:rFonts w:ascii="Arial" w:hAnsi="Arial"/>
          <w:b/>
          <w:u w:val="single"/>
        </w:rPr>
      </w:pPr>
      <w:r>
        <w:rPr>
          <w:rFonts w:ascii="Arial" w:hAnsi="Arial"/>
          <w:b/>
          <w:u w:val="single"/>
        </w:rPr>
        <w:lastRenderedPageBreak/>
        <w:t>APPENDIX [Q]</w:t>
      </w:r>
    </w:p>
    <w:p w14:paraId="18C59349" w14:textId="77777777" w:rsidR="00B24720" w:rsidRDefault="00B24720" w:rsidP="00B24720">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6EB0242B" w14:textId="77777777" w:rsidR="00B24720" w:rsidRDefault="00B24720" w:rsidP="00B24720">
      <w:pPr>
        <w:pStyle w:val="Header"/>
        <w:tabs>
          <w:tab w:val="clear" w:pos="4153"/>
          <w:tab w:val="clear" w:pos="8306"/>
        </w:tabs>
        <w:jc w:val="center"/>
        <w:rPr>
          <w:rFonts w:ascii="Arial" w:hAnsi="Arial"/>
          <w:b/>
          <w:bCs/>
          <w:u w:val="single"/>
        </w:rPr>
      </w:pPr>
    </w:p>
    <w:p w14:paraId="76687EDA" w14:textId="77777777" w:rsidR="00B24720" w:rsidRPr="00533B80" w:rsidRDefault="00B24720" w:rsidP="00B24720">
      <w:r w:rsidRPr="00533B80">
        <w:rPr>
          <w:rFonts w:eastAsia="Arial"/>
        </w:rPr>
        <w:t xml:space="preserve">The table below specifies the dates (derived in accordance with </w:t>
      </w:r>
      <w:r w:rsidRPr="00533B80">
        <w:rPr>
          <w:rFonts w:eastAsia="Arial"/>
          <w:b/>
          <w:bCs/>
        </w:rPr>
        <w:t>CUSC</w:t>
      </w:r>
      <w:r w:rsidRPr="00533B80">
        <w:rPr>
          <w:rFonts w:eastAsia="Arial"/>
        </w:rPr>
        <w:t xml:space="preserve"> Section16) for the </w:t>
      </w:r>
      <w:r w:rsidRPr="00533B80">
        <w:rPr>
          <w:rFonts w:eastAsia="Arial"/>
          <w:b/>
          <w:bCs/>
        </w:rPr>
        <w:t>User Progression Milestones</w:t>
      </w:r>
      <w:r w:rsidRPr="00533B80">
        <w:rPr>
          <w:rFonts w:eastAsia="Arial"/>
        </w:rPr>
        <w:t xml:space="preserve"> in respect of the </w:t>
      </w:r>
      <w:r w:rsidRPr="00533B80">
        <w:rPr>
          <w:rFonts w:eastAsia="Arial"/>
          <w:b/>
          <w:bCs/>
        </w:rPr>
        <w:t>User’s</w:t>
      </w:r>
      <w:r w:rsidRPr="00533B80">
        <w:rPr>
          <w:rFonts w:eastAsia="Arial"/>
        </w:rPr>
        <w:t xml:space="preserve"> project and the application of the </w:t>
      </w:r>
      <w:r w:rsidRPr="00533B80">
        <w:rPr>
          <w:rFonts w:eastAsia="Arial"/>
          <w:b/>
          <w:bCs/>
        </w:rPr>
        <w:t>Queue Management Process</w:t>
      </w:r>
      <w:r w:rsidRPr="00533B80">
        <w:rPr>
          <w:rFonts w:eastAsia="Arial"/>
        </w:rPr>
        <w:t>.</w:t>
      </w:r>
    </w:p>
    <w:p w14:paraId="21D76D81" w14:textId="77777777" w:rsidR="00B24720" w:rsidRPr="00533B80" w:rsidRDefault="00B24720" w:rsidP="00B24720">
      <w:pPr>
        <w:jc w:val="center"/>
        <w:rPr>
          <w:rFonts w:eastAsia="Arial"/>
          <w:b/>
          <w:bCs/>
        </w:rPr>
      </w:pPr>
      <w:r w:rsidRPr="00533B80">
        <w:rPr>
          <w:rFonts w:eastAsia="Arial"/>
          <w:b/>
          <w:bCs/>
        </w:rPr>
        <w:t xml:space="preserve">  </w:t>
      </w:r>
    </w:p>
    <w:p w14:paraId="6090AE86" w14:textId="77777777" w:rsidR="00B24720" w:rsidRPr="00533B80" w:rsidRDefault="00B24720" w:rsidP="00B24720">
      <w:pPr>
        <w:jc w:val="both"/>
        <w:rPr>
          <w:rFonts w:eastAsia="Calibri"/>
          <w:b/>
          <w:bCs/>
        </w:rPr>
      </w:pPr>
      <w:r w:rsidRPr="00533B80">
        <w:rPr>
          <w:rFonts w:eastAsia="Calibri"/>
          <w:b/>
          <w:bCs/>
        </w:rPr>
        <w:t>Conditional Progression Milestones</w:t>
      </w:r>
    </w:p>
    <w:p w14:paraId="29844185" w14:textId="77777777" w:rsidR="00B24720" w:rsidRPr="00533B80" w:rsidRDefault="00B24720" w:rsidP="00B24720">
      <w:pPr>
        <w:jc w:val="both"/>
        <w:rPr>
          <w:rFonts w:eastAsia="Calibri"/>
          <w:b/>
          <w:bCs/>
        </w:rPr>
      </w:pPr>
      <w:r w:rsidRPr="00533B80">
        <w:rPr>
          <w:rFonts w:eastAsia="Calibri"/>
          <w:b/>
          <w:bCs/>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344618AB" w14:textId="77777777">
        <w:trPr>
          <w:trHeight w:val="300"/>
        </w:trPr>
        <w:tc>
          <w:tcPr>
            <w:tcW w:w="4508" w:type="dxa"/>
            <w:tcMar>
              <w:left w:w="108" w:type="dxa"/>
              <w:right w:w="108" w:type="dxa"/>
            </w:tcMar>
          </w:tcPr>
          <w:p w14:paraId="51D241F0" w14:textId="77777777" w:rsidR="00B24720" w:rsidRPr="00533B80" w:rsidRDefault="00B24720">
            <w:pPr>
              <w:jc w:val="both"/>
              <w:rPr>
                <w:rFonts w:eastAsia="Calibri"/>
                <w:b/>
                <w:bCs/>
              </w:rPr>
            </w:pPr>
            <w:r w:rsidRPr="00533B80">
              <w:rPr>
                <w:rFonts w:eastAsia="Calibri"/>
                <w:b/>
                <w:bCs/>
              </w:rPr>
              <w:t>Milestone</w:t>
            </w:r>
          </w:p>
        </w:tc>
        <w:tc>
          <w:tcPr>
            <w:tcW w:w="4508" w:type="dxa"/>
            <w:tcMar>
              <w:left w:w="108" w:type="dxa"/>
              <w:right w:w="108" w:type="dxa"/>
            </w:tcMar>
          </w:tcPr>
          <w:p w14:paraId="0A387DFD" w14:textId="77777777" w:rsidR="00B24720" w:rsidRPr="00533B80" w:rsidRDefault="00B24720">
            <w:pPr>
              <w:jc w:val="both"/>
              <w:rPr>
                <w:rFonts w:eastAsia="Calibri"/>
                <w:b/>
                <w:bCs/>
              </w:rPr>
            </w:pPr>
            <w:r w:rsidRPr="00533B80">
              <w:rPr>
                <w:rFonts w:eastAsia="Calibri"/>
                <w:b/>
                <w:bCs/>
              </w:rPr>
              <w:t>Date due</w:t>
            </w:r>
          </w:p>
        </w:tc>
      </w:tr>
      <w:tr w:rsidR="00533B80" w:rsidRPr="00533B80" w14:paraId="1CDE2503" w14:textId="77777777">
        <w:trPr>
          <w:trHeight w:val="300"/>
        </w:trPr>
        <w:tc>
          <w:tcPr>
            <w:tcW w:w="4508" w:type="dxa"/>
            <w:tcMar>
              <w:left w:w="108" w:type="dxa"/>
              <w:right w:w="108" w:type="dxa"/>
            </w:tcMar>
          </w:tcPr>
          <w:p w14:paraId="002D3616" w14:textId="77777777" w:rsidR="00B24720" w:rsidRPr="00533B80" w:rsidRDefault="00B24720">
            <w:pPr>
              <w:jc w:val="both"/>
              <w:rPr>
                <w:rFonts w:eastAsia="Calibri"/>
                <w:b/>
                <w:bCs/>
              </w:rPr>
            </w:pPr>
            <w:r w:rsidRPr="00533B80">
              <w:rPr>
                <w:rFonts w:eastAsia="Calibri"/>
                <w:b/>
                <w:bCs/>
              </w:rPr>
              <w:t>M1 – Initiate Planning Consent</w:t>
            </w:r>
          </w:p>
        </w:tc>
        <w:tc>
          <w:tcPr>
            <w:tcW w:w="4508" w:type="dxa"/>
            <w:tcMar>
              <w:left w:w="108" w:type="dxa"/>
              <w:right w:w="108" w:type="dxa"/>
            </w:tcMar>
          </w:tcPr>
          <w:p w14:paraId="618094ED" w14:textId="77777777" w:rsidR="00B24720" w:rsidRPr="00533B80" w:rsidRDefault="00B24720">
            <w:pPr>
              <w:jc w:val="both"/>
              <w:rPr>
                <w:rFonts w:eastAsia="Calibri"/>
              </w:rPr>
            </w:pPr>
            <w:r w:rsidRPr="00533B80">
              <w:rPr>
                <w:rFonts w:eastAsia="Calibri"/>
              </w:rPr>
              <w:t xml:space="preserve"> </w:t>
            </w:r>
          </w:p>
        </w:tc>
      </w:tr>
      <w:tr w:rsidR="00533B80" w:rsidRPr="00533B80" w14:paraId="65DFA89B" w14:textId="77777777">
        <w:trPr>
          <w:trHeight w:val="300"/>
        </w:trPr>
        <w:tc>
          <w:tcPr>
            <w:tcW w:w="4508" w:type="dxa"/>
            <w:tcMar>
              <w:left w:w="108" w:type="dxa"/>
              <w:right w:w="108" w:type="dxa"/>
            </w:tcMar>
          </w:tcPr>
          <w:p w14:paraId="113EAEF2" w14:textId="77777777" w:rsidR="00B24720" w:rsidRPr="00533B80" w:rsidRDefault="00B24720">
            <w:pPr>
              <w:jc w:val="both"/>
              <w:rPr>
                <w:rFonts w:eastAsia="Calibri"/>
                <w:b/>
                <w:bCs/>
              </w:rPr>
            </w:pPr>
            <w:r w:rsidRPr="00533B80">
              <w:rPr>
                <w:rFonts w:eastAsia="Calibri"/>
                <w:b/>
                <w:bCs/>
              </w:rPr>
              <w:t>M2 – Secure Consent</w:t>
            </w:r>
          </w:p>
        </w:tc>
        <w:tc>
          <w:tcPr>
            <w:tcW w:w="4508" w:type="dxa"/>
            <w:tcMar>
              <w:left w:w="108" w:type="dxa"/>
              <w:right w:w="108" w:type="dxa"/>
            </w:tcMar>
          </w:tcPr>
          <w:p w14:paraId="2CCA3F00" w14:textId="77777777" w:rsidR="00B24720" w:rsidRPr="00533B80" w:rsidRDefault="00B24720">
            <w:pPr>
              <w:jc w:val="both"/>
              <w:rPr>
                <w:rFonts w:eastAsia="Calibri"/>
              </w:rPr>
            </w:pPr>
            <w:r w:rsidRPr="00533B80">
              <w:rPr>
                <w:rFonts w:eastAsia="Calibri"/>
              </w:rPr>
              <w:t xml:space="preserve"> </w:t>
            </w:r>
          </w:p>
        </w:tc>
      </w:tr>
      <w:tr w:rsidR="00533B80" w:rsidRPr="00533B80" w14:paraId="5DCC4D0D" w14:textId="77777777">
        <w:trPr>
          <w:trHeight w:val="300"/>
        </w:trPr>
        <w:tc>
          <w:tcPr>
            <w:tcW w:w="4508" w:type="dxa"/>
            <w:tcMar>
              <w:left w:w="108" w:type="dxa"/>
              <w:right w:w="108" w:type="dxa"/>
            </w:tcMar>
          </w:tcPr>
          <w:p w14:paraId="505438B2" w14:textId="77777777" w:rsidR="00B24720" w:rsidRPr="00533B80" w:rsidRDefault="00B24720">
            <w:pPr>
              <w:jc w:val="both"/>
              <w:rPr>
                <w:rFonts w:eastAsia="Calibri"/>
                <w:b/>
                <w:bCs/>
              </w:rPr>
            </w:pPr>
            <w:r w:rsidRPr="00533B80">
              <w:rPr>
                <w:rFonts w:eastAsia="Calibri"/>
                <w:b/>
                <w:bCs/>
              </w:rPr>
              <w:t>M3 – Land Rights</w:t>
            </w:r>
          </w:p>
        </w:tc>
        <w:tc>
          <w:tcPr>
            <w:tcW w:w="4508" w:type="dxa"/>
            <w:tcMar>
              <w:left w:w="108" w:type="dxa"/>
              <w:right w:w="108" w:type="dxa"/>
            </w:tcMar>
          </w:tcPr>
          <w:p w14:paraId="4A0FDE34" w14:textId="77777777" w:rsidR="00B24720" w:rsidRPr="00533B80" w:rsidRDefault="00B24720">
            <w:pPr>
              <w:jc w:val="both"/>
              <w:rPr>
                <w:rFonts w:eastAsia="Calibri"/>
              </w:rPr>
            </w:pPr>
            <w:r w:rsidRPr="00533B80">
              <w:rPr>
                <w:rFonts w:eastAsia="Calibri"/>
              </w:rPr>
              <w:t xml:space="preserve"> </w:t>
            </w:r>
          </w:p>
        </w:tc>
      </w:tr>
    </w:tbl>
    <w:p w14:paraId="01B4D59A" w14:textId="77777777" w:rsidR="00B24720" w:rsidRPr="00533B80" w:rsidRDefault="00B24720" w:rsidP="00B24720">
      <w:pPr>
        <w:jc w:val="both"/>
        <w:rPr>
          <w:rFonts w:eastAsia="Arial"/>
          <w:b/>
          <w:bCs/>
        </w:rPr>
      </w:pPr>
      <w:r w:rsidRPr="00533B80">
        <w:rPr>
          <w:rFonts w:eastAsia="Arial"/>
          <w:b/>
          <w:bCs/>
        </w:rPr>
        <w:t xml:space="preserve"> </w:t>
      </w:r>
    </w:p>
    <w:p w14:paraId="11731B50" w14:textId="77777777" w:rsidR="00B24720" w:rsidRPr="00533B80" w:rsidRDefault="00B24720" w:rsidP="00B24720">
      <w:pPr>
        <w:jc w:val="both"/>
        <w:rPr>
          <w:rFonts w:eastAsia="Calibri"/>
          <w:b/>
          <w:bCs/>
        </w:rPr>
      </w:pPr>
      <w:r w:rsidRPr="00533B80">
        <w:rPr>
          <w:rFonts w:eastAsia="Calibri"/>
          <w:b/>
          <w:bCs/>
        </w:rPr>
        <w:t>Construction Progression Milestones</w:t>
      </w:r>
    </w:p>
    <w:p w14:paraId="07EB7F8B" w14:textId="77777777" w:rsidR="00B24720" w:rsidRPr="00533B80" w:rsidRDefault="00B24720" w:rsidP="00B24720">
      <w:r w:rsidRPr="00533B80">
        <w:rPr>
          <w:rFonts w:eastAsia="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4E9985BA" w14:textId="77777777">
        <w:trPr>
          <w:trHeight w:val="300"/>
        </w:trPr>
        <w:tc>
          <w:tcPr>
            <w:tcW w:w="4508" w:type="dxa"/>
          </w:tcPr>
          <w:p w14:paraId="7088B9CE" w14:textId="77777777" w:rsidR="00B24720" w:rsidRPr="00533B80" w:rsidRDefault="00B24720">
            <w:pPr>
              <w:jc w:val="both"/>
              <w:rPr>
                <w:rFonts w:eastAsia="Calibri"/>
                <w:b/>
                <w:bCs/>
              </w:rPr>
            </w:pPr>
            <w:r w:rsidRPr="00533B80">
              <w:rPr>
                <w:rFonts w:eastAsia="Calibri"/>
                <w:b/>
                <w:bCs/>
              </w:rPr>
              <w:t>Milestone</w:t>
            </w:r>
          </w:p>
        </w:tc>
        <w:tc>
          <w:tcPr>
            <w:tcW w:w="4508" w:type="dxa"/>
          </w:tcPr>
          <w:p w14:paraId="484D0A86" w14:textId="77777777" w:rsidR="00B24720" w:rsidRPr="00533B80" w:rsidRDefault="00B24720">
            <w:pPr>
              <w:jc w:val="both"/>
              <w:rPr>
                <w:rFonts w:eastAsia="Calibri"/>
                <w:b/>
                <w:bCs/>
              </w:rPr>
            </w:pPr>
            <w:r w:rsidRPr="00533B80">
              <w:rPr>
                <w:rFonts w:eastAsia="Calibri"/>
                <w:b/>
                <w:bCs/>
              </w:rPr>
              <w:t>Date due</w:t>
            </w:r>
          </w:p>
        </w:tc>
      </w:tr>
      <w:tr w:rsidR="00533B80" w:rsidRPr="00533B80" w14:paraId="56C6D913" w14:textId="77777777">
        <w:trPr>
          <w:trHeight w:val="300"/>
        </w:trPr>
        <w:tc>
          <w:tcPr>
            <w:tcW w:w="4508" w:type="dxa"/>
          </w:tcPr>
          <w:p w14:paraId="72AC229C" w14:textId="77777777" w:rsidR="00B24720" w:rsidRPr="00533B80" w:rsidRDefault="00B24720">
            <w:pPr>
              <w:jc w:val="both"/>
              <w:rPr>
                <w:rFonts w:eastAsia="Calibri"/>
                <w:b/>
                <w:bCs/>
              </w:rPr>
            </w:pPr>
            <w:r w:rsidRPr="00533B80">
              <w:rPr>
                <w:rFonts w:eastAsia="Calibri"/>
                <w:b/>
                <w:bCs/>
              </w:rPr>
              <w:t xml:space="preserve">M5 – Contestable Design Works Submission </w:t>
            </w:r>
          </w:p>
        </w:tc>
        <w:tc>
          <w:tcPr>
            <w:tcW w:w="4508" w:type="dxa"/>
          </w:tcPr>
          <w:p w14:paraId="50B8A60B" w14:textId="77777777" w:rsidR="00B24720" w:rsidRPr="00533B80" w:rsidRDefault="00B24720">
            <w:pPr>
              <w:jc w:val="both"/>
              <w:rPr>
                <w:rFonts w:eastAsia="Calibri"/>
              </w:rPr>
            </w:pPr>
            <w:r w:rsidRPr="00533B80">
              <w:rPr>
                <w:rFonts w:eastAsia="Calibri"/>
              </w:rPr>
              <w:t xml:space="preserve"> </w:t>
            </w:r>
          </w:p>
        </w:tc>
      </w:tr>
      <w:tr w:rsidR="00533B80" w:rsidRPr="00533B80" w14:paraId="76F76F31" w14:textId="77777777">
        <w:trPr>
          <w:trHeight w:val="300"/>
        </w:trPr>
        <w:tc>
          <w:tcPr>
            <w:tcW w:w="4508" w:type="dxa"/>
          </w:tcPr>
          <w:p w14:paraId="25828904" w14:textId="77777777" w:rsidR="00B24720" w:rsidRPr="00533B80" w:rsidRDefault="00B24720">
            <w:pPr>
              <w:jc w:val="both"/>
              <w:rPr>
                <w:rFonts w:eastAsia="Calibri"/>
                <w:b/>
                <w:bCs/>
              </w:rPr>
            </w:pPr>
            <w:r w:rsidRPr="00533B80">
              <w:rPr>
                <w:rFonts w:eastAsia="Calibri"/>
                <w:b/>
                <w:bCs/>
              </w:rPr>
              <w:t>M6 – Agree Construction Plan</w:t>
            </w:r>
          </w:p>
        </w:tc>
        <w:tc>
          <w:tcPr>
            <w:tcW w:w="4508" w:type="dxa"/>
          </w:tcPr>
          <w:p w14:paraId="1BCF3380" w14:textId="77777777" w:rsidR="00B24720" w:rsidRPr="00533B80" w:rsidRDefault="00B24720">
            <w:pPr>
              <w:jc w:val="both"/>
              <w:rPr>
                <w:rFonts w:eastAsia="Calibri"/>
              </w:rPr>
            </w:pPr>
            <w:r w:rsidRPr="00533B80">
              <w:rPr>
                <w:rFonts w:eastAsia="Calibri"/>
              </w:rPr>
              <w:t xml:space="preserve"> </w:t>
            </w:r>
          </w:p>
        </w:tc>
      </w:tr>
      <w:tr w:rsidR="00533B80" w:rsidRPr="00533B80" w14:paraId="42D4792F" w14:textId="77777777">
        <w:trPr>
          <w:trHeight w:val="300"/>
        </w:trPr>
        <w:tc>
          <w:tcPr>
            <w:tcW w:w="4508" w:type="dxa"/>
          </w:tcPr>
          <w:p w14:paraId="0D71A5C3" w14:textId="77777777" w:rsidR="00B24720" w:rsidRPr="00533B80" w:rsidRDefault="00B24720">
            <w:pPr>
              <w:jc w:val="both"/>
              <w:rPr>
                <w:rFonts w:eastAsia="Calibri"/>
                <w:b/>
                <w:bCs/>
              </w:rPr>
            </w:pPr>
            <w:r w:rsidRPr="00533B80">
              <w:rPr>
                <w:rFonts w:eastAsia="Calibri"/>
                <w:b/>
                <w:bCs/>
              </w:rPr>
              <w:t>M7 – Project Commitment</w:t>
            </w:r>
          </w:p>
        </w:tc>
        <w:tc>
          <w:tcPr>
            <w:tcW w:w="4508" w:type="dxa"/>
          </w:tcPr>
          <w:p w14:paraId="5BF0E029" w14:textId="77777777" w:rsidR="00B24720" w:rsidRPr="00533B80" w:rsidRDefault="00B24720">
            <w:pPr>
              <w:jc w:val="both"/>
              <w:rPr>
                <w:rFonts w:eastAsia="Calibri"/>
              </w:rPr>
            </w:pPr>
            <w:r w:rsidRPr="00533B80">
              <w:rPr>
                <w:rFonts w:eastAsia="Calibri"/>
              </w:rPr>
              <w:t xml:space="preserve"> </w:t>
            </w:r>
          </w:p>
        </w:tc>
      </w:tr>
      <w:tr w:rsidR="00533B80" w:rsidRPr="00533B80" w14:paraId="7F848CFF" w14:textId="77777777">
        <w:trPr>
          <w:trHeight w:val="300"/>
        </w:trPr>
        <w:tc>
          <w:tcPr>
            <w:tcW w:w="4508" w:type="dxa"/>
          </w:tcPr>
          <w:p w14:paraId="6C39D650" w14:textId="77777777" w:rsidR="00B24720" w:rsidRPr="00533B80" w:rsidRDefault="00B24720">
            <w:pPr>
              <w:jc w:val="both"/>
              <w:rPr>
                <w:rFonts w:eastAsia="Calibri"/>
                <w:b/>
                <w:bCs/>
              </w:rPr>
            </w:pPr>
            <w:r w:rsidRPr="00533B80">
              <w:rPr>
                <w:rFonts w:eastAsia="Calibri"/>
                <w:b/>
                <w:bCs/>
              </w:rPr>
              <w:t xml:space="preserve">M8 – Initiate Construction </w:t>
            </w:r>
          </w:p>
        </w:tc>
        <w:tc>
          <w:tcPr>
            <w:tcW w:w="4508" w:type="dxa"/>
          </w:tcPr>
          <w:p w14:paraId="01DFBDE4" w14:textId="77777777" w:rsidR="00B24720" w:rsidRPr="00533B80" w:rsidRDefault="00B24720">
            <w:pPr>
              <w:jc w:val="both"/>
              <w:rPr>
                <w:rFonts w:eastAsia="Calibri"/>
              </w:rPr>
            </w:pPr>
            <w:r w:rsidRPr="00533B80">
              <w:rPr>
                <w:rFonts w:eastAsia="Calibri"/>
              </w:rPr>
              <w:t xml:space="preserve"> </w:t>
            </w:r>
          </w:p>
        </w:tc>
      </w:tr>
    </w:tbl>
    <w:p w14:paraId="1B5438EE" w14:textId="77777777" w:rsidR="00B24720" w:rsidRDefault="00B24720" w:rsidP="00D846C8">
      <w:pPr>
        <w:pStyle w:val="Header"/>
        <w:widowControl/>
        <w:tabs>
          <w:tab w:val="clear" w:pos="4153"/>
          <w:tab w:val="clear" w:pos="8306"/>
        </w:tabs>
        <w:rPr>
          <w:rFonts w:ascii="Arial" w:hAnsi="Arial" w:cs="Arial"/>
        </w:rPr>
      </w:pPr>
    </w:p>
    <w:p w14:paraId="39B1650C" w14:textId="77777777" w:rsidR="00D846C8" w:rsidRDefault="00D846C8" w:rsidP="00D846C8">
      <w:pPr>
        <w:pStyle w:val="Header"/>
        <w:widowControl/>
        <w:tabs>
          <w:tab w:val="clear" w:pos="4153"/>
          <w:tab w:val="clear" w:pos="8306"/>
        </w:tabs>
        <w:rPr>
          <w:rFonts w:ascii="Arial" w:hAnsi="Arial" w:cs="Arial"/>
        </w:rPr>
      </w:pPr>
    </w:p>
    <w:p w14:paraId="657E56BF" w14:textId="77777777" w:rsidR="00D846C8" w:rsidRDefault="00D846C8" w:rsidP="00D846C8">
      <w:pPr>
        <w:pStyle w:val="Header"/>
        <w:widowControl/>
        <w:tabs>
          <w:tab w:val="clear" w:pos="4153"/>
          <w:tab w:val="clear" w:pos="8306"/>
        </w:tabs>
        <w:rPr>
          <w:rFonts w:ascii="Arial" w:hAnsi="Arial" w:cs="Arial"/>
        </w:rPr>
      </w:pPr>
    </w:p>
    <w:p w14:paraId="3AD2D1FA" w14:textId="77777777" w:rsidR="00D846C8" w:rsidRDefault="00D846C8" w:rsidP="00D846C8">
      <w:pPr>
        <w:pStyle w:val="Header"/>
        <w:widowControl/>
        <w:tabs>
          <w:tab w:val="clear" w:pos="4153"/>
          <w:tab w:val="clear" w:pos="8306"/>
        </w:tabs>
        <w:jc w:val="center"/>
        <w:rPr>
          <w:rFonts w:ascii="Arial" w:hAnsi="Arial" w:cs="Arial"/>
          <w:b/>
          <w:bCs/>
        </w:rPr>
      </w:pPr>
    </w:p>
    <w:p w14:paraId="44CE2F93" w14:textId="77777777" w:rsidR="00D846C8" w:rsidRDefault="00D846C8" w:rsidP="00D846C8">
      <w:pPr>
        <w:pStyle w:val="Header"/>
        <w:widowControl/>
        <w:tabs>
          <w:tab w:val="clear" w:pos="4153"/>
          <w:tab w:val="clear" w:pos="8306"/>
        </w:tabs>
        <w:jc w:val="center"/>
        <w:rPr>
          <w:rFonts w:ascii="Arial" w:hAnsi="Arial" w:cs="Arial"/>
          <w:b/>
          <w:bCs/>
        </w:rPr>
      </w:pPr>
    </w:p>
    <w:p w14:paraId="3503E661" w14:textId="77777777" w:rsidR="00D846C8" w:rsidRDefault="00D846C8" w:rsidP="00D846C8">
      <w:pPr>
        <w:pStyle w:val="Header"/>
        <w:widowControl/>
        <w:tabs>
          <w:tab w:val="clear" w:pos="4153"/>
          <w:tab w:val="clear" w:pos="8306"/>
        </w:tabs>
        <w:jc w:val="center"/>
        <w:rPr>
          <w:rFonts w:ascii="Arial" w:hAnsi="Arial" w:cs="Arial"/>
          <w:b/>
          <w:bCs/>
        </w:rPr>
      </w:pPr>
    </w:p>
    <w:p w14:paraId="71A9F81E" w14:textId="77777777" w:rsidR="00D846C8" w:rsidRDefault="00D846C8" w:rsidP="00D846C8">
      <w:pPr>
        <w:pStyle w:val="Header"/>
        <w:widowControl/>
        <w:tabs>
          <w:tab w:val="clear" w:pos="4153"/>
          <w:tab w:val="clear" w:pos="8306"/>
        </w:tabs>
        <w:jc w:val="center"/>
        <w:rPr>
          <w:rFonts w:ascii="Arial" w:hAnsi="Arial" w:cs="Arial"/>
          <w:b/>
          <w:bCs/>
        </w:rPr>
      </w:pPr>
    </w:p>
    <w:p w14:paraId="20A091C8" w14:textId="77777777" w:rsidR="00D846C8" w:rsidRDefault="00D846C8" w:rsidP="00D846C8">
      <w:pPr>
        <w:pStyle w:val="Header"/>
        <w:widowControl/>
        <w:tabs>
          <w:tab w:val="clear" w:pos="4153"/>
          <w:tab w:val="clear" w:pos="8306"/>
        </w:tabs>
        <w:jc w:val="center"/>
        <w:rPr>
          <w:rFonts w:ascii="Arial" w:hAnsi="Arial" w:cs="Arial"/>
          <w:b/>
          <w:bCs/>
        </w:rPr>
      </w:pPr>
    </w:p>
    <w:p w14:paraId="4B057B4D" w14:textId="77777777" w:rsidR="00D846C8" w:rsidRDefault="00D846C8" w:rsidP="00D846C8">
      <w:pPr>
        <w:pStyle w:val="Header"/>
        <w:widowControl/>
        <w:tabs>
          <w:tab w:val="clear" w:pos="4153"/>
          <w:tab w:val="clear" w:pos="8306"/>
        </w:tabs>
        <w:jc w:val="center"/>
        <w:rPr>
          <w:rFonts w:ascii="Arial" w:hAnsi="Arial" w:cs="Arial"/>
          <w:b/>
          <w:bCs/>
        </w:rPr>
      </w:pPr>
    </w:p>
    <w:p w14:paraId="2C58040D" w14:textId="77777777" w:rsidR="00D846C8" w:rsidRDefault="00D846C8" w:rsidP="00D846C8">
      <w:pPr>
        <w:pStyle w:val="Header"/>
        <w:widowControl/>
        <w:tabs>
          <w:tab w:val="clear" w:pos="4153"/>
          <w:tab w:val="clear" w:pos="8306"/>
        </w:tabs>
        <w:jc w:val="center"/>
        <w:rPr>
          <w:rFonts w:ascii="Arial" w:hAnsi="Arial" w:cs="Arial"/>
          <w:b/>
          <w:bCs/>
        </w:rPr>
      </w:pPr>
    </w:p>
    <w:p w14:paraId="47A040B6" w14:textId="77777777" w:rsidR="00D846C8" w:rsidRDefault="00D846C8" w:rsidP="00D846C8">
      <w:pPr>
        <w:pStyle w:val="Header"/>
        <w:widowControl/>
        <w:tabs>
          <w:tab w:val="clear" w:pos="4153"/>
          <w:tab w:val="clear" w:pos="8306"/>
        </w:tabs>
        <w:jc w:val="center"/>
        <w:rPr>
          <w:rFonts w:ascii="Arial" w:hAnsi="Arial" w:cs="Arial"/>
          <w:b/>
          <w:bCs/>
        </w:rPr>
      </w:pPr>
    </w:p>
    <w:p w14:paraId="69DF65B9" w14:textId="77777777" w:rsidR="00D846C8" w:rsidRDefault="00D846C8" w:rsidP="00D846C8">
      <w:pPr>
        <w:pStyle w:val="Header"/>
        <w:widowControl/>
        <w:tabs>
          <w:tab w:val="clear" w:pos="4153"/>
          <w:tab w:val="clear" w:pos="8306"/>
        </w:tabs>
        <w:rPr>
          <w:rFonts w:ascii="Arial" w:hAnsi="Arial" w:cs="Arial"/>
          <w:b/>
          <w:bCs/>
        </w:rPr>
      </w:pPr>
    </w:p>
    <w:p w14:paraId="3A4E61B8" w14:textId="77777777" w:rsidR="00D846C8" w:rsidRDefault="00D846C8" w:rsidP="00D846C8">
      <w:pPr>
        <w:pStyle w:val="Header"/>
        <w:widowControl/>
        <w:tabs>
          <w:tab w:val="clear" w:pos="4153"/>
          <w:tab w:val="clear" w:pos="8306"/>
        </w:tabs>
        <w:jc w:val="center"/>
        <w:rPr>
          <w:rFonts w:ascii="Arial" w:hAnsi="Arial" w:cs="Arial"/>
          <w:b/>
          <w:bCs/>
        </w:rPr>
      </w:pPr>
    </w:p>
    <w:p w14:paraId="6C079ED1" w14:textId="77777777" w:rsidR="00D846C8" w:rsidRDefault="00D846C8" w:rsidP="00D846C8">
      <w:pPr>
        <w:pStyle w:val="Header"/>
        <w:widowControl/>
        <w:tabs>
          <w:tab w:val="clear" w:pos="4153"/>
          <w:tab w:val="clear" w:pos="8306"/>
        </w:tabs>
        <w:jc w:val="center"/>
        <w:rPr>
          <w:rFonts w:ascii="Arial" w:hAnsi="Arial" w:cs="Arial"/>
          <w:b/>
          <w:bCs/>
        </w:rPr>
      </w:pPr>
    </w:p>
    <w:p w14:paraId="7B64A2FF" w14:textId="77777777" w:rsidR="00D846C8" w:rsidRDefault="00D846C8" w:rsidP="00D846C8">
      <w:pPr>
        <w:pStyle w:val="Header"/>
        <w:widowControl/>
        <w:tabs>
          <w:tab w:val="clear" w:pos="4153"/>
          <w:tab w:val="clear" w:pos="8306"/>
        </w:tabs>
        <w:jc w:val="center"/>
        <w:rPr>
          <w:rFonts w:ascii="Arial" w:hAnsi="Arial" w:cs="Arial"/>
          <w:b/>
          <w:bCs/>
        </w:rPr>
      </w:pPr>
    </w:p>
    <w:p w14:paraId="5ECE0034" w14:textId="77777777" w:rsidR="00D846C8" w:rsidRDefault="00D846C8" w:rsidP="00D846C8">
      <w:pPr>
        <w:pStyle w:val="Header"/>
        <w:widowControl/>
        <w:tabs>
          <w:tab w:val="clear" w:pos="4153"/>
          <w:tab w:val="clear" w:pos="8306"/>
        </w:tabs>
        <w:jc w:val="center"/>
        <w:rPr>
          <w:rFonts w:ascii="Arial" w:hAnsi="Arial" w:cs="Arial"/>
          <w:b/>
          <w:bCs/>
        </w:rPr>
      </w:pPr>
    </w:p>
    <w:p w14:paraId="1FEAB691" w14:textId="77777777" w:rsidR="00D846C8" w:rsidRDefault="00D846C8" w:rsidP="00D846C8">
      <w:pPr>
        <w:pStyle w:val="Header"/>
        <w:widowControl/>
        <w:tabs>
          <w:tab w:val="clear" w:pos="4153"/>
          <w:tab w:val="clear" w:pos="8306"/>
        </w:tabs>
        <w:jc w:val="center"/>
        <w:rPr>
          <w:rFonts w:ascii="Arial" w:hAnsi="Arial" w:cs="Arial"/>
          <w:b/>
          <w:bCs/>
        </w:rPr>
      </w:pPr>
    </w:p>
    <w:p w14:paraId="0A6A8CD4" w14:textId="77777777" w:rsidR="00D846C8" w:rsidRDefault="00D846C8" w:rsidP="00D846C8">
      <w:pPr>
        <w:pStyle w:val="Header"/>
        <w:widowControl/>
        <w:tabs>
          <w:tab w:val="clear" w:pos="4153"/>
          <w:tab w:val="clear" w:pos="8306"/>
        </w:tabs>
        <w:jc w:val="center"/>
        <w:rPr>
          <w:rFonts w:ascii="Arial" w:hAnsi="Arial" w:cs="Arial"/>
          <w:b/>
          <w:bCs/>
        </w:rPr>
      </w:pPr>
    </w:p>
    <w:p w14:paraId="34A964AD" w14:textId="77777777" w:rsidR="00D846C8" w:rsidRDefault="00D846C8" w:rsidP="00D846C8">
      <w:pPr>
        <w:pStyle w:val="Header"/>
        <w:widowControl/>
        <w:tabs>
          <w:tab w:val="clear" w:pos="4153"/>
          <w:tab w:val="clear" w:pos="8306"/>
        </w:tabs>
        <w:jc w:val="center"/>
        <w:rPr>
          <w:rFonts w:ascii="Arial" w:hAnsi="Arial" w:cs="Arial"/>
          <w:b/>
          <w:bCs/>
        </w:rPr>
      </w:pPr>
    </w:p>
    <w:p w14:paraId="61881B82" w14:textId="77777777" w:rsidR="00D846C8" w:rsidRDefault="00D846C8" w:rsidP="00D846C8">
      <w:pPr>
        <w:pStyle w:val="Header"/>
        <w:widowControl/>
        <w:tabs>
          <w:tab w:val="clear" w:pos="4153"/>
          <w:tab w:val="clear" w:pos="8306"/>
        </w:tabs>
        <w:jc w:val="center"/>
        <w:rPr>
          <w:rFonts w:ascii="Arial" w:hAnsi="Arial" w:cs="Arial"/>
          <w:b/>
          <w:bCs/>
        </w:rPr>
      </w:pPr>
    </w:p>
    <w:p w14:paraId="3D944230" w14:textId="77777777" w:rsidR="00D846C8" w:rsidRDefault="00D846C8" w:rsidP="00D846C8">
      <w:pPr>
        <w:pStyle w:val="Header"/>
        <w:widowControl/>
        <w:tabs>
          <w:tab w:val="clear" w:pos="4153"/>
          <w:tab w:val="clear" w:pos="8306"/>
        </w:tabs>
        <w:jc w:val="center"/>
        <w:rPr>
          <w:rFonts w:ascii="Arial" w:hAnsi="Arial" w:cs="Arial"/>
          <w:b/>
          <w:bCs/>
        </w:rPr>
      </w:pPr>
    </w:p>
    <w:p w14:paraId="7BBBFDDB" w14:textId="77777777" w:rsidR="00D846C8" w:rsidRDefault="00D846C8" w:rsidP="00D846C8">
      <w:pPr>
        <w:pStyle w:val="Header"/>
        <w:widowControl/>
        <w:tabs>
          <w:tab w:val="clear" w:pos="4153"/>
          <w:tab w:val="clear" w:pos="8306"/>
        </w:tabs>
        <w:jc w:val="center"/>
        <w:rPr>
          <w:rFonts w:ascii="Arial" w:hAnsi="Arial" w:cs="Arial"/>
          <w:b/>
          <w:bCs/>
        </w:rPr>
      </w:pPr>
    </w:p>
    <w:p w14:paraId="7606B344" w14:textId="77777777" w:rsidR="00D846C8" w:rsidRDefault="00D846C8" w:rsidP="00D846C8">
      <w:pPr>
        <w:pStyle w:val="Header"/>
        <w:widowControl/>
        <w:tabs>
          <w:tab w:val="clear" w:pos="4153"/>
          <w:tab w:val="clear" w:pos="8306"/>
        </w:tabs>
        <w:jc w:val="center"/>
        <w:rPr>
          <w:rFonts w:ascii="Arial" w:hAnsi="Arial" w:cs="Arial"/>
          <w:b/>
          <w:bCs/>
        </w:rPr>
      </w:pPr>
    </w:p>
    <w:p w14:paraId="7A182984" w14:textId="77777777" w:rsidR="00D846C8" w:rsidRDefault="00D846C8" w:rsidP="00D846C8">
      <w:pPr>
        <w:pStyle w:val="Header"/>
        <w:widowControl/>
        <w:tabs>
          <w:tab w:val="clear" w:pos="4153"/>
          <w:tab w:val="clear" w:pos="8306"/>
        </w:tabs>
        <w:jc w:val="center"/>
        <w:rPr>
          <w:rFonts w:ascii="Arial" w:hAnsi="Arial" w:cs="Arial"/>
          <w:b/>
          <w:bCs/>
        </w:rPr>
      </w:pPr>
    </w:p>
    <w:p w14:paraId="1D6A2EF9" w14:textId="77777777" w:rsidR="00D846C8" w:rsidRDefault="00D846C8" w:rsidP="007242D1">
      <w:pPr>
        <w:pStyle w:val="Header"/>
        <w:widowControl/>
        <w:tabs>
          <w:tab w:val="clear" w:pos="4153"/>
          <w:tab w:val="clear" w:pos="8306"/>
        </w:tabs>
        <w:rPr>
          <w:rFonts w:ascii="Arial" w:hAnsi="Arial" w:cs="Arial"/>
          <w:b/>
          <w:bCs/>
        </w:rPr>
      </w:pPr>
    </w:p>
    <w:p w14:paraId="0D98B5F7" w14:textId="77777777" w:rsidR="00D846C8" w:rsidRDefault="00D846C8" w:rsidP="00D846C8">
      <w:pPr>
        <w:pStyle w:val="Header"/>
        <w:widowControl/>
        <w:tabs>
          <w:tab w:val="clear" w:pos="4153"/>
          <w:tab w:val="clear" w:pos="8306"/>
        </w:tabs>
        <w:jc w:val="center"/>
        <w:rPr>
          <w:rFonts w:ascii="Arial" w:hAnsi="Arial" w:cs="Arial"/>
          <w:b/>
          <w:bCs/>
        </w:rPr>
      </w:pPr>
    </w:p>
    <w:p w14:paraId="333EC19C" w14:textId="77777777" w:rsidR="007347BC" w:rsidRDefault="007347BC" w:rsidP="007242D1">
      <w:pPr>
        <w:pStyle w:val="Header"/>
        <w:widowControl/>
        <w:tabs>
          <w:tab w:val="clear" w:pos="4153"/>
          <w:tab w:val="clear" w:pos="8306"/>
        </w:tabs>
        <w:jc w:val="center"/>
        <w:rPr>
          <w:rFonts w:ascii="Arial" w:hAnsi="Arial" w:cs="Arial"/>
          <w:b/>
          <w:bCs/>
        </w:rPr>
      </w:pPr>
      <w:bookmarkStart w:id="314" w:name="_DV_M476"/>
      <w:bookmarkEnd w:id="314"/>
    </w:p>
    <w:p w14:paraId="28AE987A" w14:textId="323EEE0A" w:rsidR="006A4386" w:rsidRDefault="00D846C8" w:rsidP="007242D1">
      <w:pPr>
        <w:pStyle w:val="Header"/>
        <w:widowControl/>
        <w:tabs>
          <w:tab w:val="clear" w:pos="4153"/>
          <w:tab w:val="clear" w:pos="8306"/>
        </w:tabs>
        <w:jc w:val="center"/>
      </w:pPr>
      <w:r>
        <w:rPr>
          <w:rFonts w:ascii="Arial" w:hAnsi="Arial" w:cs="Arial"/>
          <w:b/>
          <w:bCs/>
        </w:rPr>
        <w:lastRenderedPageBreak/>
        <w:t>END OF SCHEDULE 2 EXHIBIT 3A</w:t>
      </w:r>
    </w:p>
    <w:sectPr w:rsidR="006A4386" w:rsidSect="002E2032">
      <w:headerReference w:type="default" r:id="rId16"/>
      <w:footerReference w:type="default" r:id="rId17"/>
      <w:footnotePr>
        <w:numStart w:val="16"/>
      </w:footnotePr>
      <w:pgSz w:w="11906" w:h="16838" w:code="9"/>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1496C" w14:textId="77777777" w:rsidR="00AF55AC" w:rsidRDefault="00AF55AC">
      <w:r>
        <w:separator/>
      </w:r>
    </w:p>
  </w:endnote>
  <w:endnote w:type="continuationSeparator" w:id="0">
    <w:p w14:paraId="36E268DE" w14:textId="77777777" w:rsidR="00AF55AC" w:rsidRDefault="00AF55AC">
      <w:r>
        <w:continuationSeparator/>
      </w:r>
    </w:p>
  </w:endnote>
  <w:endnote w:type="continuationNotice" w:id="1">
    <w:p w14:paraId="2A16B8A0" w14:textId="77777777" w:rsidR="00AF55AC" w:rsidRDefault="00AF55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MT">
    <w:altName w:val="Garamond"/>
    <w:charset w:val="00"/>
    <w:family w:val="roman"/>
    <w:pitch w:val="variable"/>
    <w:sig w:usb0="00007A87" w:usb1="80000000" w:usb2="00000008" w:usb3="00000000" w:csb0="000000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52B03" w14:textId="47B7BEDD" w:rsidR="0084484D" w:rsidRDefault="0084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8EE71" w14:textId="6616BF4F" w:rsidR="00C94038" w:rsidRDefault="00C94038">
    <w:pPr>
      <w:pStyle w:val="Footer"/>
      <w:widowControl/>
      <w:jc w:val="right"/>
      <w:rPr>
        <w:rFonts w:ascii="Arial" w:hAnsi="Arial" w:cs="Arial"/>
      </w:rPr>
    </w:pPr>
    <w:r w:rsidRPr="0084484D">
      <w:rPr>
        <w:rFonts w:ascii="Arial" w:hAnsi="Arial" w:cs="Arial"/>
      </w:rPr>
      <w:t>v</w:t>
    </w:r>
    <w:r w:rsidR="00D829E7" w:rsidRPr="0084484D">
      <w:rPr>
        <w:rFonts w:ascii="Arial" w:hAnsi="Arial" w:cs="Arial"/>
      </w:rPr>
      <w:t>1.</w:t>
    </w:r>
    <w:r w:rsidR="002A7412" w:rsidRPr="0084484D">
      <w:rPr>
        <w:rFonts w:ascii="Arial" w:hAnsi="Arial" w:cs="Arial"/>
      </w:rPr>
      <w:t>8</w:t>
    </w:r>
    <w:r w:rsidRPr="0084484D">
      <w:rPr>
        <w:rFonts w:ascii="Arial" w:hAnsi="Arial" w:cs="Arial"/>
      </w:rPr>
      <w:t xml:space="preserve"> – </w:t>
    </w:r>
    <w:r w:rsidR="00272CB7" w:rsidRPr="0084484D">
      <w:rPr>
        <w:rFonts w:ascii="Arial" w:hAnsi="Arial" w:cs="Arial"/>
      </w:rPr>
      <w:t>27 November 2023</w:t>
    </w:r>
  </w:p>
  <w:p w14:paraId="19604483" w14:textId="77777777" w:rsidR="00C94038" w:rsidRDefault="00C94038">
    <w:pPr>
      <w:pStyle w:val="Footer"/>
      <w:widowControl/>
      <w:tabs>
        <w:tab w:val="clear" w:pos="8306"/>
      </w:tabs>
      <w:ind w:right="-45"/>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1BFF" w14:textId="41A31AF4" w:rsidR="00C94038" w:rsidRDefault="00C94038">
    <w:pPr>
      <w:pStyle w:val="Footer"/>
      <w:widowControl/>
      <w:jc w:val="right"/>
      <w:rPr>
        <w:rFonts w:ascii="Arial" w:hAnsi="Arial" w:cs="Arial"/>
      </w:rPr>
    </w:pPr>
    <w:r>
      <w:rPr>
        <w:rFonts w:ascii="Arial" w:hAnsi="Arial" w:cs="Arial"/>
      </w:rPr>
      <w:t>v1.1 11 August 2010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115BD" w14:textId="30E234E1" w:rsidR="00C94038" w:rsidRDefault="00C94038" w:rsidP="008231DA">
    <w:pPr>
      <w:pStyle w:val="Footer"/>
      <w:widowControl/>
      <w:jc w:val="right"/>
      <w:rPr>
        <w:rFonts w:ascii="Times New Roman" w:hAnsi="Times New Roman" w:cs="Times New Roman"/>
      </w:rPr>
    </w:pPr>
    <w:r w:rsidRPr="0084484D">
      <w:rPr>
        <w:rFonts w:ascii="Arial" w:hAnsi="Arial" w:cs="Arial"/>
      </w:rPr>
      <w:t>v</w:t>
    </w:r>
    <w:r w:rsidR="00D829E7" w:rsidRPr="0084484D">
      <w:rPr>
        <w:rFonts w:ascii="Arial" w:hAnsi="Arial" w:cs="Arial"/>
      </w:rPr>
      <w:t>1.</w:t>
    </w:r>
    <w:r w:rsidR="00D45450" w:rsidRPr="0084484D">
      <w:rPr>
        <w:rFonts w:ascii="Arial" w:hAnsi="Arial" w:cs="Arial"/>
      </w:rPr>
      <w:t>8</w:t>
    </w:r>
    <w:r w:rsidR="00D829E7" w:rsidRPr="0084484D">
      <w:rPr>
        <w:rFonts w:ascii="Arial" w:hAnsi="Arial" w:cs="Arial"/>
      </w:rPr>
      <w:t xml:space="preserve"> – </w:t>
    </w:r>
    <w:r w:rsidR="00272CB7" w:rsidRPr="0084484D">
      <w:rPr>
        <w:rFonts w:ascii="Arial" w:hAnsi="Arial" w:cs="Arial"/>
      </w:rPr>
      <w:t>27 November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B45AE" w14:textId="77777777" w:rsidR="00AF55AC" w:rsidRDefault="00AF55AC">
      <w:r>
        <w:separator/>
      </w:r>
    </w:p>
  </w:footnote>
  <w:footnote w:type="continuationSeparator" w:id="0">
    <w:p w14:paraId="3BAE1A1A" w14:textId="77777777" w:rsidR="00AF55AC" w:rsidRDefault="00AF55AC">
      <w:r>
        <w:continuationSeparator/>
      </w:r>
    </w:p>
  </w:footnote>
  <w:footnote w:type="continuationNotice" w:id="1">
    <w:p w14:paraId="3762EF95" w14:textId="77777777" w:rsidR="00AF55AC" w:rsidRDefault="00AF55AC"/>
  </w:footnote>
  <w:footnote w:id="2">
    <w:p w14:paraId="32A95F68" w14:textId="77777777" w:rsidR="00C94038" w:rsidRPr="00C03B4B" w:rsidRDefault="00C94038" w:rsidP="00C03B4B">
      <w:pPr>
        <w:pStyle w:val="FootnoteText"/>
        <w:widowControl/>
      </w:pPr>
      <w:bookmarkStart w:id="26" w:name="_DV_C3"/>
      <w:r w:rsidRPr="00C03B4B">
        <w:rPr>
          <w:rFonts w:ascii="Garamond MT" w:hAnsi="Garamond MT" w:cs="Garamond MT"/>
          <w:bCs/>
          <w:vertAlign w:val="superscript"/>
        </w:rPr>
        <w:t>1</w:t>
      </w:r>
      <w:r w:rsidRPr="00C03B4B">
        <w:t xml:space="preserve"> Use where OTSDUW build</w:t>
      </w:r>
      <w:bookmarkEnd w:id="26"/>
    </w:p>
  </w:footnote>
  <w:footnote w:id="3">
    <w:p w14:paraId="26BDD5C6" w14:textId="77777777" w:rsidR="00C94038" w:rsidRPr="00C94038" w:rsidRDefault="00C94038" w:rsidP="00E26638">
      <w:pPr>
        <w:pStyle w:val="FootnoteText"/>
        <w:widowControl/>
        <w:rPr>
          <w:u w:val="single"/>
        </w:rPr>
      </w:pPr>
      <w:bookmarkStart w:id="27" w:name="_DV_C7"/>
      <w:r w:rsidRPr="00C94038">
        <w:rPr>
          <w:rStyle w:val="DeltaViewInsertion"/>
          <w:rFonts w:ascii="Garamond MT" w:hAnsi="Garamond MT" w:cs="Garamond MT"/>
          <w:color w:val="auto"/>
          <w:u w:val="single"/>
          <w:vertAlign w:val="superscript"/>
        </w:rPr>
        <w:t>2</w:t>
      </w:r>
      <w:r w:rsidRPr="00C94038">
        <w:rPr>
          <w:rStyle w:val="DeltaViewInsertion"/>
          <w:color w:val="auto"/>
          <w:u w:val="single"/>
        </w:rPr>
        <w:t xml:space="preserve"> Delete where OTSDUW Build</w:t>
      </w:r>
    </w:p>
    <w:bookmarkEnd w:id="27"/>
  </w:footnote>
  <w:footnote w:id="4">
    <w:p w14:paraId="5BBEE139" w14:textId="77777777" w:rsidR="00C94038" w:rsidRPr="00C94038" w:rsidRDefault="00C94038" w:rsidP="00E26638">
      <w:pPr>
        <w:pStyle w:val="FootnoteText"/>
        <w:widowControl/>
        <w:rPr>
          <w:u w:val="single"/>
        </w:rPr>
      </w:pPr>
      <w:r w:rsidRPr="00C94038">
        <w:rPr>
          <w:rStyle w:val="DeltaViewInsertion"/>
          <w:rFonts w:ascii="Garamond MT" w:hAnsi="Garamond MT" w:cs="Garamond MT"/>
          <w:color w:val="auto"/>
          <w:u w:val="single"/>
          <w:vertAlign w:val="superscript"/>
        </w:rPr>
        <w:t>3</w:t>
      </w:r>
      <w:r w:rsidRPr="00C94038">
        <w:rPr>
          <w:rStyle w:val="DeltaViewInsertion"/>
          <w:color w:val="auto"/>
          <w:u w:val="single"/>
        </w:rPr>
        <w:t xml:space="preserve"> Delete where OTSDUW Build</w:t>
      </w:r>
    </w:p>
  </w:footnote>
  <w:footnote w:id="5">
    <w:p w14:paraId="44D32ECF" w14:textId="77777777" w:rsidR="00C94038" w:rsidRPr="00C94038" w:rsidRDefault="00C94038" w:rsidP="00E26638">
      <w:pPr>
        <w:pStyle w:val="FootnoteText"/>
        <w:widowControl/>
      </w:pPr>
      <w:bookmarkStart w:id="31" w:name="_DV_C14"/>
      <w:r w:rsidRPr="00C94038">
        <w:rPr>
          <w:rStyle w:val="DeltaViewInsertion"/>
          <w:rFonts w:ascii="Garamond MT" w:hAnsi="Garamond MT" w:cs="Garamond MT"/>
          <w:bCs/>
          <w:color w:val="auto"/>
          <w:u w:val="single"/>
          <w:vertAlign w:val="superscript"/>
        </w:rPr>
        <w:t>4</w:t>
      </w:r>
      <w:r w:rsidRPr="00C94038">
        <w:rPr>
          <w:rStyle w:val="DeltaViewInsertion"/>
          <w:color w:val="auto"/>
          <w:u w:val="single"/>
        </w:rPr>
        <w:t xml:space="preserve"> Use where OTSDUW Build</w:t>
      </w:r>
      <w:bookmarkEnd w:id="31"/>
    </w:p>
  </w:footnote>
  <w:footnote w:id="6">
    <w:p w14:paraId="74B792A3" w14:textId="77777777" w:rsidR="00C94038" w:rsidRPr="00C94038" w:rsidRDefault="00C94038" w:rsidP="00E73975">
      <w:pPr>
        <w:pStyle w:val="FootnoteText"/>
        <w:widowControl/>
        <w:rPr>
          <w:u w:val="single"/>
        </w:rPr>
      </w:pPr>
      <w:r w:rsidRPr="00C94038">
        <w:rPr>
          <w:rStyle w:val="DeltaViewInsertion"/>
          <w:rFonts w:ascii="Garamond MT" w:hAnsi="Garamond MT" w:cs="Garamond MT"/>
          <w:color w:val="auto"/>
          <w:u w:val="single"/>
          <w:vertAlign w:val="superscript"/>
        </w:rPr>
        <w:t>5</w:t>
      </w:r>
      <w:r w:rsidRPr="00C94038">
        <w:rPr>
          <w:rStyle w:val="DeltaViewInsertion"/>
          <w:color w:val="auto"/>
          <w:u w:val="single"/>
        </w:rPr>
        <w:t xml:space="preserve"> Delete where OTSDUW Build</w:t>
      </w:r>
    </w:p>
  </w:footnote>
  <w:footnote w:id="7">
    <w:p w14:paraId="41817671" w14:textId="77777777" w:rsidR="00C94038" w:rsidRDefault="00C94038" w:rsidP="00E73975">
      <w:pPr>
        <w:pStyle w:val="FootnoteText"/>
        <w:widowControl/>
      </w:pPr>
      <w:r w:rsidRPr="00C94038">
        <w:rPr>
          <w:rStyle w:val="DeltaViewInsertion"/>
          <w:rFonts w:ascii="Garamond MT" w:hAnsi="Garamond MT" w:cs="Garamond MT"/>
          <w:color w:val="auto"/>
          <w:u w:val="single"/>
          <w:vertAlign w:val="superscript"/>
        </w:rPr>
        <w:t>6</w:t>
      </w:r>
      <w:r w:rsidRPr="00C94038">
        <w:rPr>
          <w:rStyle w:val="DeltaViewInsertion"/>
          <w:color w:val="auto"/>
          <w:u w:val="single"/>
        </w:rPr>
        <w:t xml:space="preserve"> Delete where OTSDUW Build</w:t>
      </w:r>
    </w:p>
  </w:footnote>
  <w:footnote w:id="8">
    <w:p w14:paraId="1EA9B760" w14:textId="77777777" w:rsidR="00C94038" w:rsidRPr="00C94038" w:rsidRDefault="00C94038" w:rsidP="00E73975">
      <w:pPr>
        <w:pStyle w:val="FootnoteText"/>
        <w:widowControl/>
        <w:rPr>
          <w:u w:val="single"/>
        </w:rPr>
      </w:pPr>
      <w:bookmarkStart w:id="40" w:name="_DV_C23"/>
      <w:r w:rsidRPr="00C94038">
        <w:rPr>
          <w:rStyle w:val="DeltaViewInsertion"/>
          <w:rFonts w:ascii="Garamond MT" w:hAnsi="Garamond MT" w:cs="Garamond MT"/>
          <w:color w:val="auto"/>
          <w:u w:val="single"/>
          <w:vertAlign w:val="superscript"/>
        </w:rPr>
        <w:t>7</w:t>
      </w:r>
      <w:r w:rsidRPr="00C94038">
        <w:rPr>
          <w:rStyle w:val="DeltaViewInsertion"/>
          <w:color w:val="auto"/>
          <w:u w:val="single"/>
        </w:rPr>
        <w:t xml:space="preserve"> Delete if OTSDUW Build</w:t>
      </w:r>
      <w:bookmarkEnd w:id="40"/>
    </w:p>
  </w:footnote>
  <w:footnote w:id="9">
    <w:p w14:paraId="6FECAE0C" w14:textId="77777777" w:rsidR="00C94038" w:rsidRPr="00C94038" w:rsidRDefault="00C94038" w:rsidP="00E73975">
      <w:pPr>
        <w:pStyle w:val="FootnoteText"/>
        <w:widowControl/>
        <w:rPr>
          <w:u w:val="single"/>
        </w:rPr>
      </w:pPr>
      <w:bookmarkStart w:id="44" w:name="_DV_C25"/>
      <w:r w:rsidRPr="00C94038">
        <w:rPr>
          <w:rStyle w:val="DeltaViewInsertion"/>
          <w:rFonts w:ascii="Garamond MT" w:hAnsi="Garamond MT" w:cs="Garamond MT"/>
          <w:color w:val="auto"/>
          <w:u w:val="single"/>
          <w:vertAlign w:val="superscript"/>
        </w:rPr>
        <w:t>8</w:t>
      </w:r>
      <w:r w:rsidRPr="00C94038">
        <w:rPr>
          <w:rStyle w:val="DeltaViewInsertion"/>
          <w:color w:val="auto"/>
          <w:u w:val="single"/>
        </w:rPr>
        <w:t xml:space="preserve"> Delete if OTSDUW Build</w:t>
      </w:r>
      <w:bookmarkEnd w:id="44"/>
    </w:p>
  </w:footnote>
  <w:footnote w:id="10">
    <w:p w14:paraId="65DDE9D5" w14:textId="77777777" w:rsidR="00C94038" w:rsidRPr="00C94038" w:rsidRDefault="00C94038" w:rsidP="00E73975">
      <w:pPr>
        <w:pStyle w:val="FootnoteText"/>
        <w:widowControl/>
      </w:pPr>
      <w:bookmarkStart w:id="46" w:name="_DV_C27"/>
      <w:r w:rsidRPr="00C94038">
        <w:rPr>
          <w:rStyle w:val="DeltaViewInsertion"/>
          <w:rFonts w:ascii="Garamond MT" w:hAnsi="Garamond MT" w:cs="Garamond MT"/>
          <w:color w:val="auto"/>
          <w:u w:val="single"/>
          <w:vertAlign w:val="superscript"/>
        </w:rPr>
        <w:t>9</w:t>
      </w:r>
      <w:r w:rsidRPr="00C94038">
        <w:rPr>
          <w:rStyle w:val="DeltaViewInsertion"/>
          <w:color w:val="auto"/>
          <w:u w:val="single"/>
        </w:rPr>
        <w:t xml:space="preserve"> Delete if OTSDUW Build</w:t>
      </w:r>
      <w:bookmarkEnd w:id="46"/>
    </w:p>
  </w:footnote>
  <w:footnote w:id="11">
    <w:p w14:paraId="0D608ABD" w14:textId="77777777" w:rsidR="00C94038" w:rsidRPr="00C94038" w:rsidRDefault="00C94038" w:rsidP="00751D79">
      <w:pPr>
        <w:pStyle w:val="FootnoteText"/>
        <w:widowControl/>
        <w:rPr>
          <w:u w:val="single"/>
        </w:rPr>
      </w:pPr>
      <w:bookmarkStart w:id="49" w:name="_DV_C30"/>
      <w:r w:rsidRPr="00C94038">
        <w:rPr>
          <w:rStyle w:val="DeltaViewInsertion"/>
          <w:rFonts w:ascii="Garamond MT" w:hAnsi="Garamond MT" w:cs="Garamond MT"/>
          <w:bCs/>
          <w:color w:val="auto"/>
          <w:u w:val="single"/>
          <w:vertAlign w:val="superscript"/>
        </w:rPr>
        <w:t>10</w:t>
      </w:r>
      <w:r w:rsidRPr="00C94038">
        <w:rPr>
          <w:rStyle w:val="DeltaViewInsertion"/>
          <w:color w:val="auto"/>
          <w:u w:val="single"/>
        </w:rPr>
        <w:t xml:space="preserve"> Delete if OTSDUW Build</w:t>
      </w:r>
      <w:bookmarkEnd w:id="49"/>
    </w:p>
  </w:footnote>
  <w:footnote w:id="12">
    <w:p w14:paraId="4BB73FE3" w14:textId="77777777" w:rsidR="00C94038" w:rsidRPr="00C94038" w:rsidRDefault="00C94038" w:rsidP="00751D79">
      <w:pPr>
        <w:pStyle w:val="FootnoteText"/>
        <w:widowControl/>
      </w:pPr>
      <w:bookmarkStart w:id="51" w:name="_DV_C32"/>
      <w:r w:rsidRPr="00C94038">
        <w:rPr>
          <w:rStyle w:val="DeltaViewInsertion"/>
          <w:rFonts w:ascii="Garamond MT" w:hAnsi="Garamond MT" w:cs="Garamond MT"/>
          <w:bCs/>
          <w:color w:val="auto"/>
          <w:u w:val="single"/>
          <w:vertAlign w:val="superscript"/>
        </w:rPr>
        <w:t>11</w:t>
      </w:r>
      <w:r w:rsidRPr="00C94038">
        <w:rPr>
          <w:rStyle w:val="DeltaViewInsertion"/>
          <w:color w:val="auto"/>
          <w:u w:val="single"/>
        </w:rPr>
        <w:t xml:space="preserve"> Use if OTSDUW Build</w:t>
      </w:r>
      <w:bookmarkEnd w:id="51"/>
    </w:p>
  </w:footnote>
  <w:footnote w:id="13">
    <w:p w14:paraId="501ACF64" w14:textId="77777777" w:rsidR="00C94038" w:rsidRPr="00C94038" w:rsidRDefault="00C94038" w:rsidP="001E7003">
      <w:pPr>
        <w:pStyle w:val="FootnoteText"/>
        <w:widowControl/>
        <w:rPr>
          <w:u w:val="single"/>
        </w:rPr>
      </w:pPr>
      <w:bookmarkStart w:id="54" w:name="_DV_C35"/>
      <w:r w:rsidRPr="00C94038">
        <w:rPr>
          <w:rStyle w:val="DeltaViewInsertion"/>
          <w:rFonts w:ascii="Garamond MT" w:hAnsi="Garamond MT" w:cs="Garamond MT"/>
          <w:color w:val="auto"/>
          <w:u w:val="single"/>
          <w:vertAlign w:val="superscript"/>
        </w:rPr>
        <w:t>12</w:t>
      </w:r>
      <w:r w:rsidRPr="00C94038">
        <w:rPr>
          <w:rStyle w:val="DeltaViewInsertion"/>
          <w:color w:val="auto"/>
          <w:u w:val="single"/>
        </w:rPr>
        <w:t xml:space="preserve"> Delete if OTSDUW Build</w:t>
      </w:r>
      <w:bookmarkEnd w:id="54"/>
    </w:p>
  </w:footnote>
  <w:footnote w:id="14">
    <w:p w14:paraId="2F9306B2" w14:textId="77777777" w:rsidR="00C94038" w:rsidRPr="00C94038" w:rsidRDefault="00C94038" w:rsidP="001E7003">
      <w:pPr>
        <w:pStyle w:val="FootnoteText"/>
        <w:widowControl/>
        <w:rPr>
          <w:u w:val="single"/>
        </w:rPr>
      </w:pPr>
      <w:bookmarkStart w:id="57" w:name="_DV_C38"/>
      <w:r w:rsidRPr="00C94038">
        <w:rPr>
          <w:rStyle w:val="DeltaViewInsertion"/>
          <w:rFonts w:ascii="Garamond MT" w:hAnsi="Garamond MT" w:cs="Garamond MT"/>
          <w:bCs/>
          <w:color w:val="auto"/>
          <w:u w:val="single"/>
          <w:vertAlign w:val="superscript"/>
        </w:rPr>
        <w:t>13</w:t>
      </w:r>
      <w:r w:rsidRPr="00C94038">
        <w:rPr>
          <w:rStyle w:val="DeltaViewInsertion"/>
          <w:color w:val="auto"/>
          <w:u w:val="single"/>
        </w:rPr>
        <w:t xml:space="preserve"> Delete if OTSDUW Build</w:t>
      </w:r>
      <w:bookmarkEnd w:id="57"/>
    </w:p>
  </w:footnote>
  <w:footnote w:id="15">
    <w:p w14:paraId="3674AC90" w14:textId="77777777" w:rsidR="00C94038" w:rsidRPr="00C94038" w:rsidRDefault="00C94038" w:rsidP="00C94038">
      <w:pPr>
        <w:pStyle w:val="FootnoteText"/>
        <w:widowControl/>
        <w:rPr>
          <w:u w:val="single"/>
        </w:rPr>
      </w:pPr>
      <w:bookmarkStart w:id="147" w:name="_DV_C42"/>
      <w:r w:rsidRPr="00C94038">
        <w:rPr>
          <w:rStyle w:val="DeltaViewInsertion"/>
          <w:rFonts w:ascii="Garamond MT" w:hAnsi="Garamond MT" w:cs="Garamond MT"/>
          <w:bCs/>
          <w:color w:val="auto"/>
          <w:u w:val="single"/>
          <w:vertAlign w:val="superscript"/>
        </w:rPr>
        <w:t>14</w:t>
      </w:r>
      <w:r w:rsidRPr="00C94038">
        <w:rPr>
          <w:rStyle w:val="DeltaViewInsertion"/>
          <w:color w:val="auto"/>
          <w:u w:val="single"/>
        </w:rPr>
        <w:t xml:space="preserve"> Not OTSDUW Build</w:t>
      </w:r>
      <w:bookmarkEnd w:id="147"/>
    </w:p>
  </w:footnote>
  <w:footnote w:id="16">
    <w:p w14:paraId="350CD83F" w14:textId="77777777" w:rsidR="00C94038" w:rsidRDefault="00C94038" w:rsidP="00C94038">
      <w:pPr>
        <w:pStyle w:val="FootnoteText"/>
        <w:widowControl/>
      </w:pPr>
      <w:r w:rsidRPr="00C94038">
        <w:rPr>
          <w:rStyle w:val="DeltaViewInsertion"/>
          <w:rFonts w:ascii="Garamond MT" w:hAnsi="Garamond MT" w:cs="Garamond MT"/>
          <w:color w:val="auto"/>
          <w:u w:val="single"/>
          <w:vertAlign w:val="superscript"/>
        </w:rPr>
        <w:t>15</w:t>
      </w:r>
      <w:r w:rsidRPr="00C94038">
        <w:rPr>
          <w:rStyle w:val="DeltaViewInsertion"/>
          <w:color w:val="auto"/>
          <w:u w:val="single"/>
        </w:rPr>
        <w:t xml:space="preserve"> Use OTSDUW Build</w:t>
      </w:r>
    </w:p>
  </w:footnote>
  <w:footnote w:id="17">
    <w:p w14:paraId="48D0AAC0" w14:textId="77777777" w:rsidR="000E7EDF" w:rsidRDefault="000E7EDF">
      <w:pPr>
        <w:pStyle w:val="FootnoteText"/>
      </w:pPr>
      <w:bookmarkStart w:id="185" w:name="_DV_C57"/>
      <w:r>
        <w:rPr>
          <w:rStyle w:val="FootnoteReference"/>
        </w:rPr>
        <w:footnoteRef/>
      </w:r>
      <w:r>
        <w:t xml:space="preserve"> Use OTSDUW Build</w:t>
      </w:r>
    </w:p>
    <w:bookmarkEnd w:id="185"/>
  </w:footnote>
  <w:footnote w:id="18">
    <w:p w14:paraId="083354A1" w14:textId="77777777" w:rsidR="00FE5EF7" w:rsidRDefault="00FE5EF7">
      <w:pPr>
        <w:pStyle w:val="FootnoteText"/>
      </w:pPr>
      <w:r>
        <w:rPr>
          <w:rStyle w:val="FootnoteReference"/>
        </w:rPr>
        <w:footnoteRef/>
      </w:r>
      <w:r>
        <w:t xml:space="preserve"> Use OTSDUW Build</w:t>
      </w:r>
    </w:p>
  </w:footnote>
  <w:footnote w:id="19">
    <w:p w14:paraId="344265E7" w14:textId="77777777" w:rsidR="00C94038" w:rsidRPr="00C94038" w:rsidRDefault="00C94038" w:rsidP="00C94038">
      <w:pPr>
        <w:pStyle w:val="FootnoteText"/>
        <w:widowControl/>
        <w:rPr>
          <w:u w:val="single"/>
        </w:rPr>
      </w:pPr>
      <w:r w:rsidRPr="00C94038">
        <w:rPr>
          <w:rStyle w:val="DeltaViewInsertion"/>
          <w:rFonts w:ascii="Garamond MT" w:hAnsi="Garamond MT" w:cs="Garamond MT"/>
          <w:color w:val="auto"/>
          <w:u w:val="single"/>
          <w:vertAlign w:val="superscript"/>
        </w:rPr>
        <w:t>18</w:t>
      </w:r>
      <w:r w:rsidRPr="00C94038">
        <w:rPr>
          <w:rStyle w:val="DeltaViewInsertion"/>
          <w:color w:val="auto"/>
          <w:u w:val="single"/>
        </w:rPr>
        <w:t xml:space="preserve"> Use OTSDUW Build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0B745" w14:textId="38EAE497" w:rsidR="0084484D" w:rsidRDefault="008448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9F9A7" w14:textId="189E38F1" w:rsidR="00C94038" w:rsidRDefault="00C94038">
    <w:pPr>
      <w:pStyle w:val="Header"/>
      <w:widowControl/>
      <w:rPr>
        <w:rFonts w:ascii="Arial" w:hAnsi="Arial" w:cs="Arial"/>
        <w:sz w:val="20"/>
        <w:szCs w:val="20"/>
      </w:rPr>
    </w:pPr>
    <w:r w:rsidRPr="0084484D">
      <w:rPr>
        <w:rFonts w:ascii="Arial" w:hAnsi="Arial" w:cs="Arial"/>
        <w:sz w:val="20"/>
        <w:szCs w:val="20"/>
      </w:rPr>
      <w:t>C</w:t>
    </w:r>
    <w:r w:rsidR="00D829E7" w:rsidRPr="0084484D">
      <w:rPr>
        <w:rFonts w:ascii="Arial" w:hAnsi="Arial" w:cs="Arial"/>
        <w:sz w:val="20"/>
        <w:szCs w:val="20"/>
      </w:rPr>
      <w:t>USC v1.</w:t>
    </w:r>
    <w:r w:rsidR="002A7412" w:rsidRPr="0084484D">
      <w:rPr>
        <w:rFonts w:ascii="Arial" w:hAnsi="Arial" w:cs="Arial"/>
        <w:sz w:val="20"/>
        <w:szCs w:val="20"/>
      </w:rPr>
      <w:t>8</w:t>
    </w:r>
  </w:p>
  <w:p w14:paraId="484B6099" w14:textId="77777777" w:rsidR="00C94038" w:rsidRDefault="00C94038">
    <w:pPr>
      <w:pStyle w:val="Heade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7076D" w14:textId="5BEBFFFA" w:rsidR="00C94038" w:rsidRDefault="00C94038">
    <w:pPr>
      <w:pStyle w:val="Header"/>
      <w:widowControl/>
    </w:pPr>
    <w:bookmarkStart w:id="9" w:name="_DV_C1"/>
    <w:r>
      <w:rPr>
        <w:rStyle w:val="DeltaViewDeletion"/>
        <w:rFonts w:ascii="Arial" w:hAnsi="Arial" w:cs="Arial"/>
        <w:sz w:val="20"/>
        <w:szCs w:val="20"/>
      </w:rPr>
      <w:t>CUSC v1.1</w:t>
    </w:r>
    <w:bookmarkEnd w:id="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A7CD" w14:textId="4A8664A2" w:rsidR="00C94038" w:rsidRPr="005F556B" w:rsidRDefault="00C94038">
    <w:pPr>
      <w:widowControl/>
      <w:rPr>
        <w:sz w:val="20"/>
        <w:szCs w:val="20"/>
      </w:rPr>
    </w:pPr>
    <w:r w:rsidRPr="0084484D">
      <w:rPr>
        <w:sz w:val="20"/>
        <w:szCs w:val="20"/>
      </w:rPr>
      <w:t>CUSC v1.</w:t>
    </w:r>
    <w:r w:rsidR="00811B55" w:rsidRPr="0084484D">
      <w:rPr>
        <w:sz w:val="20"/>
        <w:szCs w:val="20"/>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70050F2"/>
    <w:lvl w:ilvl="0">
      <w:start w:val="1"/>
      <w:numFmt w:val="none"/>
      <w:pStyle w:val="Heading1"/>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pStyle w:val="Heading2"/>
      <w:lvlText w:val="%2."/>
      <w:legacy w:legacy="1" w:legacySpace="0" w:legacyIndent="0"/>
      <w:lvlJc w:val="left"/>
      <w:pPr>
        <w:widowControl w:val="0"/>
        <w:autoSpaceDE w:val="0"/>
        <w:autoSpaceDN w:val="0"/>
        <w:adjustRightInd w:val="0"/>
      </w:pPr>
      <w:rPr>
        <w:rFonts w:ascii="Arial" w:hAnsi="Arial" w:cs="Arial" w:hint="default"/>
        <w:b/>
        <w:bCs/>
        <w:sz w:val="24"/>
        <w:szCs w:val="24"/>
      </w:rPr>
    </w:lvl>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pStyle w:val="Heading5"/>
      <w:lvlText w:val="(%5)"/>
      <w:legacy w:legacy="1" w:legacySpace="0" w:legacyIndent="0"/>
      <w:lvlJc w:val="left"/>
      <w:pPr>
        <w:widowControl w:val="0"/>
        <w:autoSpaceDE w:val="0"/>
        <w:autoSpaceDN w:val="0"/>
        <w:adjustRightInd w:val="0"/>
      </w:pPr>
      <w:rPr>
        <w:rFonts w:ascii="Arial" w:hAnsi="Arial" w:cs="Arial" w:hint="default"/>
        <w:sz w:val="24"/>
        <w:szCs w:val="24"/>
      </w:rPr>
    </w:lvl>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pPr>
      <w:rPr>
        <w:rFonts w:ascii="Garamond MT" w:hAnsi="Garamond MT" w:cs="Garamond MT"/>
        <w:sz w:val="24"/>
        <w:szCs w:val="24"/>
      </w:rPr>
    </w:lvl>
  </w:abstractNum>
  <w:abstractNum w:abstractNumId="1" w15:restartNumberingAfterBreak="0">
    <w:nsid w:val="1DD47388"/>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 w15:restartNumberingAfterBreak="0">
    <w:nsid w:val="2C8E78B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3" w15:restartNumberingAfterBreak="0">
    <w:nsid w:val="338828F7"/>
    <w:multiLevelType w:val="hybridMultilevel"/>
    <w:tmpl w:val="202A7582"/>
    <w:lvl w:ilvl="0" w:tplc="B3BCB916">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50297DB3"/>
    <w:multiLevelType w:val="hybridMultilevel"/>
    <w:tmpl w:val="96CE0BA0"/>
    <w:lvl w:ilvl="0" w:tplc="AFDC2602">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5E4666F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6" w15:restartNumberingAfterBreak="0">
    <w:nsid w:val="72992859"/>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7" w15:restartNumberingAfterBreak="0">
    <w:nsid w:val="7B67770B"/>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num w:numId="1" w16cid:durableId="821577480">
    <w:abstractNumId w:val="0"/>
  </w:num>
  <w:num w:numId="2" w16cid:durableId="1291937793">
    <w:abstractNumId w:val="0"/>
    <w:lvlOverride w:ilvl="0">
      <w:startOverride w:val="1"/>
    </w:lvlOverride>
    <w:lvlOverride w:ilvl="1">
      <w:startOverride w:val="2"/>
    </w:lvlOverride>
    <w:lvlOverride w:ilvl="2">
      <w:startOverride w:val="12"/>
    </w:lvlOverride>
  </w:num>
  <w:num w:numId="3" w16cid:durableId="978463108">
    <w:abstractNumId w:val="0"/>
    <w:lvlOverride w:ilvl="0">
      <w:lvl w:ilvl="0">
        <w:start w:val="1"/>
        <w:numFmt w:val="none"/>
        <w:pStyle w:val="Heading1"/>
        <w:suff w:val="nothing"/>
        <w:lvlText w:val=""/>
        <w:lvlJc w:val="left"/>
        <w:pPr>
          <w:widowControl w:val="0"/>
          <w:autoSpaceDE w:val="0"/>
          <w:autoSpaceDN w:val="0"/>
          <w:adjustRightInd w:val="0"/>
        </w:pPr>
        <w:rPr>
          <w:rFonts w:ascii="Garamond MT" w:hAnsi="Garamond MT" w:cs="Garamond MT"/>
          <w:b/>
          <w:bCs/>
          <w:color w:val="0000FF"/>
          <w:kern w:val="28"/>
          <w:sz w:val="28"/>
          <w:szCs w:val="28"/>
          <w:u w:val="double"/>
        </w:rPr>
      </w:lvl>
    </w:lvlOverride>
    <w:lvlOverride w:ilvl="1">
      <w:lvl w:ilvl="1">
        <w:start w:val="1"/>
        <w:numFmt w:val="decimal"/>
        <w:pStyle w:val="Heading2"/>
        <w:lvlText w:val="%2."/>
        <w:legacy w:legacy="1" w:legacySpace="0" w:legacyIndent="0"/>
        <w:lvlJc w:val="left"/>
        <w:pPr>
          <w:widowControl w:val="0"/>
          <w:autoSpaceDE w:val="0"/>
          <w:autoSpaceDN w:val="0"/>
          <w:adjustRightInd w:val="0"/>
        </w:pPr>
        <w:rPr>
          <w:rFonts w:ascii="Garamond MT" w:hAnsi="Garamond MT" w:cs="Garamond MT"/>
          <w:b/>
          <w:bCs/>
          <w:color w:val="0000FF"/>
          <w:sz w:val="24"/>
          <w:szCs w:val="24"/>
          <w:u w:val="double"/>
        </w:rPr>
      </w:lvl>
    </w:lvlOverride>
    <w:lvlOverride w:ilvl="2">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color w:val="0000FF"/>
          <w:sz w:val="24"/>
          <w:szCs w:val="24"/>
          <w:u w:val="double"/>
        </w:rPr>
      </w:lvl>
    </w:lvlOverride>
    <w:lvlOverride w:ilvl="3">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color w:val="auto"/>
          <w:sz w:val="24"/>
          <w:szCs w:val="24"/>
          <w:u w:val="none"/>
        </w:rPr>
      </w:lvl>
    </w:lvlOverride>
    <w:lvlOverride w:ilvl="4">
      <w:lvl w:ilvl="4">
        <w:start w:val="1"/>
        <w:numFmt w:val="lowerLetter"/>
        <w:pStyle w:val="Heading5"/>
        <w:lvlText w:val="(%5)"/>
        <w:legacy w:legacy="1" w:legacySpace="0" w:legacyIndent="0"/>
        <w:lvlJc w:val="left"/>
        <w:pPr>
          <w:widowControl w:val="0"/>
          <w:autoSpaceDE w:val="0"/>
          <w:autoSpaceDN w:val="0"/>
          <w:adjustRightInd w:val="0"/>
        </w:pPr>
        <w:rPr>
          <w:rFonts w:ascii="Garamond MT" w:hAnsi="Garamond MT" w:cs="Garamond MT"/>
          <w:color w:val="auto"/>
          <w:sz w:val="24"/>
          <w:szCs w:val="24"/>
          <w:u w:val="double"/>
        </w:rPr>
      </w:lvl>
    </w:lvlOverride>
    <w:lvlOverride w:ilvl="5">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color w:val="0000FF"/>
          <w:sz w:val="24"/>
          <w:szCs w:val="24"/>
          <w:u w:val="double"/>
        </w:rPr>
      </w:lvl>
    </w:lvlOverride>
    <w:lvlOverride w:ilvl="6">
      <w:lvl w:ilvl="6">
        <w:start w:val="1"/>
        <w:numFmt w:val="none"/>
        <w:pStyle w:val="Heading7"/>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7">
      <w:lvl w:ilvl="7">
        <w:start w:val="1"/>
        <w:numFmt w:val="none"/>
        <w:pStyle w:val="Heading8"/>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8">
      <w:lvl w:ilvl="8">
        <w:start w:val="1"/>
        <w:numFmt w:val="none"/>
        <w:pStyle w:val="Heading9"/>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num>
  <w:num w:numId="4" w16cid:durableId="1527522110">
    <w:abstractNumId w:val="1"/>
  </w:num>
  <w:num w:numId="5" w16cid:durableId="957949294">
    <w:abstractNumId w:val="0"/>
    <w:lvlOverride w:ilvl="0">
      <w:startOverride w:val="1"/>
    </w:lvlOverride>
    <w:lvlOverride w:ilvl="1">
      <w:startOverride w:val="2"/>
    </w:lvlOverride>
    <w:lvlOverride w:ilvl="2">
      <w:startOverride w:val="1"/>
    </w:lvlOverride>
  </w:num>
  <w:num w:numId="6" w16cid:durableId="467018177">
    <w:abstractNumId w:val="0"/>
    <w:lvlOverride w:ilvl="0">
      <w:startOverride w:val="1"/>
    </w:lvlOverride>
    <w:lvlOverride w:ilvl="1">
      <w:startOverride w:val="2"/>
    </w:lvlOverride>
    <w:lvlOverride w:ilvl="2">
      <w:startOverride w:val="1"/>
    </w:lvlOverride>
  </w:num>
  <w:num w:numId="7" w16cid:durableId="297495526">
    <w:abstractNumId w:val="6"/>
  </w:num>
  <w:num w:numId="8" w16cid:durableId="730350862">
    <w:abstractNumId w:val="0"/>
    <w:lvlOverride w:ilvl="0">
      <w:startOverride w:val="1"/>
    </w:lvlOverride>
    <w:lvlOverride w:ilvl="1">
      <w:startOverride w:val="2"/>
    </w:lvlOverride>
    <w:lvlOverride w:ilvl="2">
      <w:startOverride w:val="2"/>
    </w:lvlOverride>
  </w:num>
  <w:num w:numId="9" w16cid:durableId="2016883169">
    <w:abstractNumId w:val="0"/>
    <w:lvlOverride w:ilvl="0">
      <w:startOverride w:val="1"/>
    </w:lvlOverride>
    <w:lvlOverride w:ilvl="1">
      <w:startOverride w:val="2"/>
    </w:lvlOverride>
    <w:lvlOverride w:ilvl="2">
      <w:startOverride w:val="1"/>
    </w:lvlOverride>
  </w:num>
  <w:num w:numId="10" w16cid:durableId="987326332">
    <w:abstractNumId w:val="2"/>
  </w:num>
  <w:num w:numId="11" w16cid:durableId="1086344779">
    <w:abstractNumId w:val="0"/>
    <w:lvlOverride w:ilvl="0">
      <w:startOverride w:val="1"/>
    </w:lvlOverride>
    <w:lvlOverride w:ilvl="1">
      <w:startOverride w:val="2"/>
    </w:lvlOverride>
    <w:lvlOverride w:ilvl="2">
      <w:startOverride w:val="3"/>
    </w:lvlOverride>
    <w:lvlOverride w:ilvl="3">
      <w:startOverride w:val="3"/>
    </w:lvlOverride>
  </w:num>
  <w:num w:numId="12" w16cid:durableId="1547175784">
    <w:abstractNumId w:val="3"/>
  </w:num>
  <w:num w:numId="13" w16cid:durableId="1519657183">
    <w:abstractNumId w:val="4"/>
  </w:num>
  <w:num w:numId="14" w16cid:durableId="1019308300">
    <w:abstractNumId w:val="5"/>
  </w:num>
  <w:num w:numId="15" w16cid:durableId="897712632">
    <w:abstractNumId w:val="7"/>
  </w:num>
  <w:num w:numId="16" w16cid:durableId="1213418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17" w16cid:durableId="1477331013">
    <w:abstractNumId w:val="0"/>
  </w:num>
  <w:num w:numId="18" w16cid:durableId="87989707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K2LDDrmJFHjBjIN+oXJCkwf2cZbiUybfs+DoX1i4HRE0Sn0ucSV5GB+xAvYSJwFPMZoX5LzjNFku6dNo8R2mgA==" w:salt="EcwhlnseZvxFcGYb9dBOtQ=="/>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6C8"/>
    <w:rsid w:val="00002600"/>
    <w:rsid w:val="00005621"/>
    <w:rsid w:val="000065A3"/>
    <w:rsid w:val="00011F17"/>
    <w:rsid w:val="00012AE9"/>
    <w:rsid w:val="00013841"/>
    <w:rsid w:val="0001527C"/>
    <w:rsid w:val="000154F5"/>
    <w:rsid w:val="00016605"/>
    <w:rsid w:val="00017715"/>
    <w:rsid w:val="00017BE1"/>
    <w:rsid w:val="00020007"/>
    <w:rsid w:val="00030743"/>
    <w:rsid w:val="00031E7C"/>
    <w:rsid w:val="00040B1E"/>
    <w:rsid w:val="00044A37"/>
    <w:rsid w:val="0004506F"/>
    <w:rsid w:val="000471C6"/>
    <w:rsid w:val="000506B1"/>
    <w:rsid w:val="00052684"/>
    <w:rsid w:val="00055182"/>
    <w:rsid w:val="00056367"/>
    <w:rsid w:val="0005639D"/>
    <w:rsid w:val="00061669"/>
    <w:rsid w:val="000651E2"/>
    <w:rsid w:val="00065C12"/>
    <w:rsid w:val="00070AA7"/>
    <w:rsid w:val="00071797"/>
    <w:rsid w:val="00072371"/>
    <w:rsid w:val="00073C3B"/>
    <w:rsid w:val="00075922"/>
    <w:rsid w:val="00075ED1"/>
    <w:rsid w:val="00084189"/>
    <w:rsid w:val="000853AA"/>
    <w:rsid w:val="00085C3E"/>
    <w:rsid w:val="00086480"/>
    <w:rsid w:val="00087465"/>
    <w:rsid w:val="00090F85"/>
    <w:rsid w:val="0009105F"/>
    <w:rsid w:val="00092143"/>
    <w:rsid w:val="00093B9A"/>
    <w:rsid w:val="0009434C"/>
    <w:rsid w:val="000945A4"/>
    <w:rsid w:val="00095307"/>
    <w:rsid w:val="00096D2C"/>
    <w:rsid w:val="00097BB1"/>
    <w:rsid w:val="000A0DF6"/>
    <w:rsid w:val="000A1611"/>
    <w:rsid w:val="000A2588"/>
    <w:rsid w:val="000A2998"/>
    <w:rsid w:val="000A2CDE"/>
    <w:rsid w:val="000A2D13"/>
    <w:rsid w:val="000A3222"/>
    <w:rsid w:val="000A377A"/>
    <w:rsid w:val="000A59D4"/>
    <w:rsid w:val="000A712E"/>
    <w:rsid w:val="000B2D6A"/>
    <w:rsid w:val="000B44AF"/>
    <w:rsid w:val="000C20EF"/>
    <w:rsid w:val="000C6091"/>
    <w:rsid w:val="000C6767"/>
    <w:rsid w:val="000D0E2E"/>
    <w:rsid w:val="000D6BC2"/>
    <w:rsid w:val="000E0704"/>
    <w:rsid w:val="000E32FD"/>
    <w:rsid w:val="000E4799"/>
    <w:rsid w:val="000E5D25"/>
    <w:rsid w:val="000E68CE"/>
    <w:rsid w:val="000E6AD1"/>
    <w:rsid w:val="000E7EDF"/>
    <w:rsid w:val="000F2E20"/>
    <w:rsid w:val="000F71E1"/>
    <w:rsid w:val="00101D61"/>
    <w:rsid w:val="001022F7"/>
    <w:rsid w:val="00102B50"/>
    <w:rsid w:val="001048BC"/>
    <w:rsid w:val="00106384"/>
    <w:rsid w:val="00106DEA"/>
    <w:rsid w:val="00107BE4"/>
    <w:rsid w:val="00111D8B"/>
    <w:rsid w:val="00111E40"/>
    <w:rsid w:val="00114FE3"/>
    <w:rsid w:val="00116E76"/>
    <w:rsid w:val="00120398"/>
    <w:rsid w:val="00122674"/>
    <w:rsid w:val="00125F43"/>
    <w:rsid w:val="0012779E"/>
    <w:rsid w:val="00130444"/>
    <w:rsid w:val="001341C9"/>
    <w:rsid w:val="00136B13"/>
    <w:rsid w:val="00137774"/>
    <w:rsid w:val="00141517"/>
    <w:rsid w:val="00145973"/>
    <w:rsid w:val="00147FF2"/>
    <w:rsid w:val="0015055E"/>
    <w:rsid w:val="0015078D"/>
    <w:rsid w:val="0015399A"/>
    <w:rsid w:val="00154E32"/>
    <w:rsid w:val="00154E93"/>
    <w:rsid w:val="00156BE3"/>
    <w:rsid w:val="00161DCC"/>
    <w:rsid w:val="00163A6C"/>
    <w:rsid w:val="00163EF8"/>
    <w:rsid w:val="00165B57"/>
    <w:rsid w:val="00167D5C"/>
    <w:rsid w:val="001707AF"/>
    <w:rsid w:val="00170EAD"/>
    <w:rsid w:val="001719FB"/>
    <w:rsid w:val="001726D3"/>
    <w:rsid w:val="00176CFB"/>
    <w:rsid w:val="00181125"/>
    <w:rsid w:val="0018183A"/>
    <w:rsid w:val="00181C32"/>
    <w:rsid w:val="001838D1"/>
    <w:rsid w:val="001921D3"/>
    <w:rsid w:val="0019457B"/>
    <w:rsid w:val="00195BB1"/>
    <w:rsid w:val="00196F2F"/>
    <w:rsid w:val="001A10C6"/>
    <w:rsid w:val="001A3ADB"/>
    <w:rsid w:val="001A4C0F"/>
    <w:rsid w:val="001A4F04"/>
    <w:rsid w:val="001A53F5"/>
    <w:rsid w:val="001B009B"/>
    <w:rsid w:val="001B3D38"/>
    <w:rsid w:val="001B6394"/>
    <w:rsid w:val="001B748D"/>
    <w:rsid w:val="001B78C0"/>
    <w:rsid w:val="001C2698"/>
    <w:rsid w:val="001C43B0"/>
    <w:rsid w:val="001C458A"/>
    <w:rsid w:val="001C6E36"/>
    <w:rsid w:val="001C7B6A"/>
    <w:rsid w:val="001D0EAE"/>
    <w:rsid w:val="001D277C"/>
    <w:rsid w:val="001D503D"/>
    <w:rsid w:val="001D5592"/>
    <w:rsid w:val="001D5B4E"/>
    <w:rsid w:val="001E13B4"/>
    <w:rsid w:val="001E180A"/>
    <w:rsid w:val="001E7003"/>
    <w:rsid w:val="001F4EFF"/>
    <w:rsid w:val="001F59A2"/>
    <w:rsid w:val="001F6798"/>
    <w:rsid w:val="001F77A6"/>
    <w:rsid w:val="00200710"/>
    <w:rsid w:val="002054C7"/>
    <w:rsid w:val="00207883"/>
    <w:rsid w:val="0021452F"/>
    <w:rsid w:val="002164E2"/>
    <w:rsid w:val="00223151"/>
    <w:rsid w:val="0022315D"/>
    <w:rsid w:val="00225D58"/>
    <w:rsid w:val="002279B1"/>
    <w:rsid w:val="002315FD"/>
    <w:rsid w:val="00231E51"/>
    <w:rsid w:val="00234735"/>
    <w:rsid w:val="002405C5"/>
    <w:rsid w:val="002417E1"/>
    <w:rsid w:val="00241B39"/>
    <w:rsid w:val="00257F38"/>
    <w:rsid w:val="002634CC"/>
    <w:rsid w:val="00264240"/>
    <w:rsid w:val="00267E3D"/>
    <w:rsid w:val="00270330"/>
    <w:rsid w:val="00271288"/>
    <w:rsid w:val="0027251C"/>
    <w:rsid w:val="00272CB7"/>
    <w:rsid w:val="002756D2"/>
    <w:rsid w:val="00284AF5"/>
    <w:rsid w:val="00290678"/>
    <w:rsid w:val="00292FD3"/>
    <w:rsid w:val="0029466F"/>
    <w:rsid w:val="00295939"/>
    <w:rsid w:val="00296B2C"/>
    <w:rsid w:val="00296EAF"/>
    <w:rsid w:val="002A0453"/>
    <w:rsid w:val="002A0BBC"/>
    <w:rsid w:val="002A5420"/>
    <w:rsid w:val="002A6AAB"/>
    <w:rsid w:val="002A7412"/>
    <w:rsid w:val="002A774A"/>
    <w:rsid w:val="002B0D65"/>
    <w:rsid w:val="002B0EF7"/>
    <w:rsid w:val="002B35DD"/>
    <w:rsid w:val="002B582D"/>
    <w:rsid w:val="002B5A08"/>
    <w:rsid w:val="002B6746"/>
    <w:rsid w:val="002B731C"/>
    <w:rsid w:val="002C32C2"/>
    <w:rsid w:val="002C41D0"/>
    <w:rsid w:val="002C5306"/>
    <w:rsid w:val="002C7719"/>
    <w:rsid w:val="002D28A6"/>
    <w:rsid w:val="002D39D2"/>
    <w:rsid w:val="002D52EC"/>
    <w:rsid w:val="002D6A12"/>
    <w:rsid w:val="002D7AF1"/>
    <w:rsid w:val="002E0A87"/>
    <w:rsid w:val="002E11BF"/>
    <w:rsid w:val="002E2032"/>
    <w:rsid w:val="002E2177"/>
    <w:rsid w:val="002E217F"/>
    <w:rsid w:val="002E27B8"/>
    <w:rsid w:val="002E4D34"/>
    <w:rsid w:val="002E7341"/>
    <w:rsid w:val="002F229A"/>
    <w:rsid w:val="002F2682"/>
    <w:rsid w:val="002F3F7D"/>
    <w:rsid w:val="00302E57"/>
    <w:rsid w:val="00303B71"/>
    <w:rsid w:val="0030644F"/>
    <w:rsid w:val="0031133E"/>
    <w:rsid w:val="003125BD"/>
    <w:rsid w:val="00312C5D"/>
    <w:rsid w:val="0031627A"/>
    <w:rsid w:val="00320E3B"/>
    <w:rsid w:val="00320FFB"/>
    <w:rsid w:val="00322858"/>
    <w:rsid w:val="00323FA7"/>
    <w:rsid w:val="00325888"/>
    <w:rsid w:val="00325B74"/>
    <w:rsid w:val="0032756E"/>
    <w:rsid w:val="00331FAC"/>
    <w:rsid w:val="00333CCF"/>
    <w:rsid w:val="00336DF0"/>
    <w:rsid w:val="00341953"/>
    <w:rsid w:val="00343BFD"/>
    <w:rsid w:val="00343D36"/>
    <w:rsid w:val="0034465B"/>
    <w:rsid w:val="00344B08"/>
    <w:rsid w:val="00344B91"/>
    <w:rsid w:val="00344D48"/>
    <w:rsid w:val="003456A2"/>
    <w:rsid w:val="00345D32"/>
    <w:rsid w:val="00346242"/>
    <w:rsid w:val="00350610"/>
    <w:rsid w:val="0035372C"/>
    <w:rsid w:val="00356932"/>
    <w:rsid w:val="00356B2C"/>
    <w:rsid w:val="00357B19"/>
    <w:rsid w:val="00363D4E"/>
    <w:rsid w:val="003728C2"/>
    <w:rsid w:val="0037417B"/>
    <w:rsid w:val="0037518E"/>
    <w:rsid w:val="00383133"/>
    <w:rsid w:val="003842C9"/>
    <w:rsid w:val="003857B7"/>
    <w:rsid w:val="00387867"/>
    <w:rsid w:val="00391019"/>
    <w:rsid w:val="003935C2"/>
    <w:rsid w:val="00394757"/>
    <w:rsid w:val="00394FE9"/>
    <w:rsid w:val="00395F98"/>
    <w:rsid w:val="003A2E7E"/>
    <w:rsid w:val="003A43DB"/>
    <w:rsid w:val="003A5D94"/>
    <w:rsid w:val="003A66EC"/>
    <w:rsid w:val="003A7185"/>
    <w:rsid w:val="003A74B8"/>
    <w:rsid w:val="003B066B"/>
    <w:rsid w:val="003B0C47"/>
    <w:rsid w:val="003B412F"/>
    <w:rsid w:val="003B5FA2"/>
    <w:rsid w:val="003B6ADC"/>
    <w:rsid w:val="003B705B"/>
    <w:rsid w:val="003C11FF"/>
    <w:rsid w:val="003C1F3F"/>
    <w:rsid w:val="003C372A"/>
    <w:rsid w:val="003D1390"/>
    <w:rsid w:val="003D2A23"/>
    <w:rsid w:val="003D6656"/>
    <w:rsid w:val="003D6EF1"/>
    <w:rsid w:val="003E0308"/>
    <w:rsid w:val="003E111F"/>
    <w:rsid w:val="003E2D8A"/>
    <w:rsid w:val="003E5CAA"/>
    <w:rsid w:val="003E63C6"/>
    <w:rsid w:val="003E6EB7"/>
    <w:rsid w:val="003F0AD3"/>
    <w:rsid w:val="003F38EB"/>
    <w:rsid w:val="003F7BED"/>
    <w:rsid w:val="003F7E70"/>
    <w:rsid w:val="004004A5"/>
    <w:rsid w:val="00403178"/>
    <w:rsid w:val="00404A52"/>
    <w:rsid w:val="00405263"/>
    <w:rsid w:val="00406BC7"/>
    <w:rsid w:val="00407433"/>
    <w:rsid w:val="0040792B"/>
    <w:rsid w:val="00407D69"/>
    <w:rsid w:val="004138CB"/>
    <w:rsid w:val="004166CE"/>
    <w:rsid w:val="00423F50"/>
    <w:rsid w:val="004244CB"/>
    <w:rsid w:val="004248BD"/>
    <w:rsid w:val="00431122"/>
    <w:rsid w:val="004325A6"/>
    <w:rsid w:val="004473D1"/>
    <w:rsid w:val="00447ADB"/>
    <w:rsid w:val="0045707F"/>
    <w:rsid w:val="004573B7"/>
    <w:rsid w:val="00465617"/>
    <w:rsid w:val="00466EF2"/>
    <w:rsid w:val="00471666"/>
    <w:rsid w:val="00471DFA"/>
    <w:rsid w:val="00475DC1"/>
    <w:rsid w:val="00482A53"/>
    <w:rsid w:val="00482EF5"/>
    <w:rsid w:val="00483784"/>
    <w:rsid w:val="00483C56"/>
    <w:rsid w:val="004872A4"/>
    <w:rsid w:val="00491670"/>
    <w:rsid w:val="0049244D"/>
    <w:rsid w:val="00493A0A"/>
    <w:rsid w:val="0049643C"/>
    <w:rsid w:val="004A0C48"/>
    <w:rsid w:val="004A371B"/>
    <w:rsid w:val="004A7B56"/>
    <w:rsid w:val="004B04B2"/>
    <w:rsid w:val="004B39C3"/>
    <w:rsid w:val="004B41C8"/>
    <w:rsid w:val="004B43B1"/>
    <w:rsid w:val="004B4EBF"/>
    <w:rsid w:val="004C0946"/>
    <w:rsid w:val="004C263D"/>
    <w:rsid w:val="004C27AA"/>
    <w:rsid w:val="004C6079"/>
    <w:rsid w:val="004D1492"/>
    <w:rsid w:val="004D28B4"/>
    <w:rsid w:val="004D456F"/>
    <w:rsid w:val="004D5BDE"/>
    <w:rsid w:val="004D7893"/>
    <w:rsid w:val="004E050C"/>
    <w:rsid w:val="004E2007"/>
    <w:rsid w:val="004E6767"/>
    <w:rsid w:val="004F0744"/>
    <w:rsid w:val="004F1D20"/>
    <w:rsid w:val="004F224B"/>
    <w:rsid w:val="004F4D8C"/>
    <w:rsid w:val="004F4E43"/>
    <w:rsid w:val="00500B9F"/>
    <w:rsid w:val="00510332"/>
    <w:rsid w:val="00513C11"/>
    <w:rsid w:val="00517153"/>
    <w:rsid w:val="005215B8"/>
    <w:rsid w:val="005227B6"/>
    <w:rsid w:val="00530B59"/>
    <w:rsid w:val="005333DA"/>
    <w:rsid w:val="0053373B"/>
    <w:rsid w:val="00533B80"/>
    <w:rsid w:val="005346C7"/>
    <w:rsid w:val="00541020"/>
    <w:rsid w:val="005446F2"/>
    <w:rsid w:val="00546662"/>
    <w:rsid w:val="00550AED"/>
    <w:rsid w:val="00550BFF"/>
    <w:rsid w:val="0055217C"/>
    <w:rsid w:val="00552A09"/>
    <w:rsid w:val="00554848"/>
    <w:rsid w:val="005567AA"/>
    <w:rsid w:val="0055729B"/>
    <w:rsid w:val="00560A61"/>
    <w:rsid w:val="00563069"/>
    <w:rsid w:val="00570612"/>
    <w:rsid w:val="00571396"/>
    <w:rsid w:val="005725F8"/>
    <w:rsid w:val="00574926"/>
    <w:rsid w:val="00575253"/>
    <w:rsid w:val="00576D2E"/>
    <w:rsid w:val="005851A1"/>
    <w:rsid w:val="005861D2"/>
    <w:rsid w:val="00587C69"/>
    <w:rsid w:val="00591582"/>
    <w:rsid w:val="00592E3C"/>
    <w:rsid w:val="005955A7"/>
    <w:rsid w:val="005957C5"/>
    <w:rsid w:val="00597054"/>
    <w:rsid w:val="00597BBB"/>
    <w:rsid w:val="005A2CD8"/>
    <w:rsid w:val="005A2EEF"/>
    <w:rsid w:val="005A4338"/>
    <w:rsid w:val="005A509C"/>
    <w:rsid w:val="005A5B3D"/>
    <w:rsid w:val="005A6027"/>
    <w:rsid w:val="005B2D94"/>
    <w:rsid w:val="005B3509"/>
    <w:rsid w:val="005B50FC"/>
    <w:rsid w:val="005C2463"/>
    <w:rsid w:val="005C53F8"/>
    <w:rsid w:val="005C7335"/>
    <w:rsid w:val="005C7D33"/>
    <w:rsid w:val="005D1FF8"/>
    <w:rsid w:val="005D65CB"/>
    <w:rsid w:val="005D7905"/>
    <w:rsid w:val="005E0428"/>
    <w:rsid w:val="005E54AA"/>
    <w:rsid w:val="005E72A7"/>
    <w:rsid w:val="005E7649"/>
    <w:rsid w:val="005E7A2B"/>
    <w:rsid w:val="005E7B83"/>
    <w:rsid w:val="005F014D"/>
    <w:rsid w:val="005F0E41"/>
    <w:rsid w:val="005F4FC9"/>
    <w:rsid w:val="005F728C"/>
    <w:rsid w:val="00602B80"/>
    <w:rsid w:val="00605D50"/>
    <w:rsid w:val="00606B4B"/>
    <w:rsid w:val="00607624"/>
    <w:rsid w:val="00607DD1"/>
    <w:rsid w:val="0061281A"/>
    <w:rsid w:val="006135CA"/>
    <w:rsid w:val="0061557E"/>
    <w:rsid w:val="00616202"/>
    <w:rsid w:val="00621CFF"/>
    <w:rsid w:val="00624917"/>
    <w:rsid w:val="00633166"/>
    <w:rsid w:val="0063593C"/>
    <w:rsid w:val="00636B4B"/>
    <w:rsid w:val="00637B81"/>
    <w:rsid w:val="00645EEE"/>
    <w:rsid w:val="00647393"/>
    <w:rsid w:val="00647551"/>
    <w:rsid w:val="00652DF9"/>
    <w:rsid w:val="00653116"/>
    <w:rsid w:val="006540F7"/>
    <w:rsid w:val="00661A29"/>
    <w:rsid w:val="006719F9"/>
    <w:rsid w:val="00672ACD"/>
    <w:rsid w:val="006734D7"/>
    <w:rsid w:val="00674903"/>
    <w:rsid w:val="00681F2C"/>
    <w:rsid w:val="00682F27"/>
    <w:rsid w:val="00683DC5"/>
    <w:rsid w:val="00685546"/>
    <w:rsid w:val="006900E0"/>
    <w:rsid w:val="006959AC"/>
    <w:rsid w:val="00696521"/>
    <w:rsid w:val="00696F06"/>
    <w:rsid w:val="00697E3A"/>
    <w:rsid w:val="006A197E"/>
    <w:rsid w:val="006A278A"/>
    <w:rsid w:val="006A3752"/>
    <w:rsid w:val="006A4386"/>
    <w:rsid w:val="006A5219"/>
    <w:rsid w:val="006B0F27"/>
    <w:rsid w:val="006B1F85"/>
    <w:rsid w:val="006B24C1"/>
    <w:rsid w:val="006B4167"/>
    <w:rsid w:val="006B4300"/>
    <w:rsid w:val="006B4863"/>
    <w:rsid w:val="006B6B42"/>
    <w:rsid w:val="006B6E5D"/>
    <w:rsid w:val="006C16EF"/>
    <w:rsid w:val="006C2D92"/>
    <w:rsid w:val="006C2F95"/>
    <w:rsid w:val="006C5B63"/>
    <w:rsid w:val="006C6A17"/>
    <w:rsid w:val="006D045D"/>
    <w:rsid w:val="006D32DA"/>
    <w:rsid w:val="006D51F0"/>
    <w:rsid w:val="006D63A4"/>
    <w:rsid w:val="006D65EA"/>
    <w:rsid w:val="006D73E1"/>
    <w:rsid w:val="006D7DFA"/>
    <w:rsid w:val="006E32EF"/>
    <w:rsid w:val="006E3D1B"/>
    <w:rsid w:val="006E4476"/>
    <w:rsid w:val="006E5985"/>
    <w:rsid w:val="006E5C35"/>
    <w:rsid w:val="006E75A6"/>
    <w:rsid w:val="006F0386"/>
    <w:rsid w:val="006F14BF"/>
    <w:rsid w:val="006F30B6"/>
    <w:rsid w:val="006F358C"/>
    <w:rsid w:val="006F560D"/>
    <w:rsid w:val="006F607A"/>
    <w:rsid w:val="006F60A4"/>
    <w:rsid w:val="006F724B"/>
    <w:rsid w:val="006F73F1"/>
    <w:rsid w:val="0070178B"/>
    <w:rsid w:val="00701869"/>
    <w:rsid w:val="0070228B"/>
    <w:rsid w:val="0071031B"/>
    <w:rsid w:val="0071353E"/>
    <w:rsid w:val="00714132"/>
    <w:rsid w:val="00714521"/>
    <w:rsid w:val="0071796A"/>
    <w:rsid w:val="00721036"/>
    <w:rsid w:val="0072325E"/>
    <w:rsid w:val="007242D1"/>
    <w:rsid w:val="00726A1A"/>
    <w:rsid w:val="00727508"/>
    <w:rsid w:val="00727BC5"/>
    <w:rsid w:val="00731A49"/>
    <w:rsid w:val="0073462A"/>
    <w:rsid w:val="007347BC"/>
    <w:rsid w:val="0074164F"/>
    <w:rsid w:val="00742A6F"/>
    <w:rsid w:val="007444C1"/>
    <w:rsid w:val="00744A2D"/>
    <w:rsid w:val="00744C93"/>
    <w:rsid w:val="00746ACE"/>
    <w:rsid w:val="0074786A"/>
    <w:rsid w:val="007478CA"/>
    <w:rsid w:val="00751D79"/>
    <w:rsid w:val="00752EF9"/>
    <w:rsid w:val="0075582A"/>
    <w:rsid w:val="00756F23"/>
    <w:rsid w:val="00757191"/>
    <w:rsid w:val="00760BF4"/>
    <w:rsid w:val="00771243"/>
    <w:rsid w:val="00771769"/>
    <w:rsid w:val="00777514"/>
    <w:rsid w:val="00777549"/>
    <w:rsid w:val="0077794D"/>
    <w:rsid w:val="007823C4"/>
    <w:rsid w:val="00785F3A"/>
    <w:rsid w:val="0078610B"/>
    <w:rsid w:val="00786AEB"/>
    <w:rsid w:val="0078742E"/>
    <w:rsid w:val="007903DC"/>
    <w:rsid w:val="00790C32"/>
    <w:rsid w:val="007969CD"/>
    <w:rsid w:val="007A17A9"/>
    <w:rsid w:val="007A4ACA"/>
    <w:rsid w:val="007A6B72"/>
    <w:rsid w:val="007A70D2"/>
    <w:rsid w:val="007B23F0"/>
    <w:rsid w:val="007B271D"/>
    <w:rsid w:val="007B2B7E"/>
    <w:rsid w:val="007B738F"/>
    <w:rsid w:val="007C1506"/>
    <w:rsid w:val="007C2603"/>
    <w:rsid w:val="007C5811"/>
    <w:rsid w:val="007C720F"/>
    <w:rsid w:val="007C72D9"/>
    <w:rsid w:val="007D0CB1"/>
    <w:rsid w:val="007D12A4"/>
    <w:rsid w:val="007D2726"/>
    <w:rsid w:val="007D4C51"/>
    <w:rsid w:val="007D4E26"/>
    <w:rsid w:val="007D60DE"/>
    <w:rsid w:val="007E0B4D"/>
    <w:rsid w:val="007E0B98"/>
    <w:rsid w:val="007E1397"/>
    <w:rsid w:val="007E1464"/>
    <w:rsid w:val="007E24B0"/>
    <w:rsid w:val="007E3371"/>
    <w:rsid w:val="007E7977"/>
    <w:rsid w:val="007E7A4C"/>
    <w:rsid w:val="007E7CA7"/>
    <w:rsid w:val="007F44C0"/>
    <w:rsid w:val="007F59DC"/>
    <w:rsid w:val="007F7A8D"/>
    <w:rsid w:val="00800E60"/>
    <w:rsid w:val="008056C7"/>
    <w:rsid w:val="008062E7"/>
    <w:rsid w:val="00806E9F"/>
    <w:rsid w:val="00807525"/>
    <w:rsid w:val="00811B55"/>
    <w:rsid w:val="008120FB"/>
    <w:rsid w:val="008138F7"/>
    <w:rsid w:val="00816450"/>
    <w:rsid w:val="0081729A"/>
    <w:rsid w:val="0082217D"/>
    <w:rsid w:val="008231DA"/>
    <w:rsid w:val="00823644"/>
    <w:rsid w:val="0082585E"/>
    <w:rsid w:val="00825F9A"/>
    <w:rsid w:val="00827319"/>
    <w:rsid w:val="00831722"/>
    <w:rsid w:val="00835F47"/>
    <w:rsid w:val="00836A53"/>
    <w:rsid w:val="008402D2"/>
    <w:rsid w:val="00842DF9"/>
    <w:rsid w:val="00842F15"/>
    <w:rsid w:val="008430AA"/>
    <w:rsid w:val="00843205"/>
    <w:rsid w:val="0084484D"/>
    <w:rsid w:val="00846E2C"/>
    <w:rsid w:val="0084710D"/>
    <w:rsid w:val="00847558"/>
    <w:rsid w:val="00847D54"/>
    <w:rsid w:val="00847D60"/>
    <w:rsid w:val="00847F65"/>
    <w:rsid w:val="0085003D"/>
    <w:rsid w:val="008508EA"/>
    <w:rsid w:val="00853AFE"/>
    <w:rsid w:val="008578BF"/>
    <w:rsid w:val="00857FA3"/>
    <w:rsid w:val="00860AAE"/>
    <w:rsid w:val="00860DFC"/>
    <w:rsid w:val="008624CA"/>
    <w:rsid w:val="008653DE"/>
    <w:rsid w:val="008660F3"/>
    <w:rsid w:val="00866EE7"/>
    <w:rsid w:val="00867CAD"/>
    <w:rsid w:val="00867F74"/>
    <w:rsid w:val="00871D19"/>
    <w:rsid w:val="008771C1"/>
    <w:rsid w:val="00877C18"/>
    <w:rsid w:val="0088314C"/>
    <w:rsid w:val="00890F74"/>
    <w:rsid w:val="008944F9"/>
    <w:rsid w:val="008A12ED"/>
    <w:rsid w:val="008A2C51"/>
    <w:rsid w:val="008A34B1"/>
    <w:rsid w:val="008A5EFE"/>
    <w:rsid w:val="008A7917"/>
    <w:rsid w:val="008B0F3B"/>
    <w:rsid w:val="008B1237"/>
    <w:rsid w:val="008B3985"/>
    <w:rsid w:val="008B51C1"/>
    <w:rsid w:val="008B6E7E"/>
    <w:rsid w:val="008B78A2"/>
    <w:rsid w:val="008C2E33"/>
    <w:rsid w:val="008C6418"/>
    <w:rsid w:val="008C753D"/>
    <w:rsid w:val="008C7930"/>
    <w:rsid w:val="008D221F"/>
    <w:rsid w:val="008D35CC"/>
    <w:rsid w:val="008D452B"/>
    <w:rsid w:val="008E187F"/>
    <w:rsid w:val="008E4E8F"/>
    <w:rsid w:val="008E7C49"/>
    <w:rsid w:val="008F0093"/>
    <w:rsid w:val="008F1FAC"/>
    <w:rsid w:val="008F4104"/>
    <w:rsid w:val="008F6EB5"/>
    <w:rsid w:val="008F7F8E"/>
    <w:rsid w:val="00900219"/>
    <w:rsid w:val="0090584A"/>
    <w:rsid w:val="00911525"/>
    <w:rsid w:val="00911B03"/>
    <w:rsid w:val="009132E2"/>
    <w:rsid w:val="00913763"/>
    <w:rsid w:val="00913C1D"/>
    <w:rsid w:val="00914481"/>
    <w:rsid w:val="0091453D"/>
    <w:rsid w:val="009150B7"/>
    <w:rsid w:val="009211C6"/>
    <w:rsid w:val="00927A79"/>
    <w:rsid w:val="00932331"/>
    <w:rsid w:val="0093365D"/>
    <w:rsid w:val="00934D82"/>
    <w:rsid w:val="00942263"/>
    <w:rsid w:val="0094290C"/>
    <w:rsid w:val="009442DA"/>
    <w:rsid w:val="00945F1F"/>
    <w:rsid w:val="0094681A"/>
    <w:rsid w:val="00952EEA"/>
    <w:rsid w:val="009562C9"/>
    <w:rsid w:val="009566C8"/>
    <w:rsid w:val="009575BE"/>
    <w:rsid w:val="0096393D"/>
    <w:rsid w:val="00972D89"/>
    <w:rsid w:val="00974630"/>
    <w:rsid w:val="0097542A"/>
    <w:rsid w:val="00975DD3"/>
    <w:rsid w:val="00977DA6"/>
    <w:rsid w:val="009805C5"/>
    <w:rsid w:val="00985C6F"/>
    <w:rsid w:val="009908E5"/>
    <w:rsid w:val="009A0A69"/>
    <w:rsid w:val="009A3C7E"/>
    <w:rsid w:val="009A41B8"/>
    <w:rsid w:val="009A4588"/>
    <w:rsid w:val="009A50FC"/>
    <w:rsid w:val="009A6CCE"/>
    <w:rsid w:val="009B125F"/>
    <w:rsid w:val="009B2BC9"/>
    <w:rsid w:val="009B2EC2"/>
    <w:rsid w:val="009B5C11"/>
    <w:rsid w:val="009C02D4"/>
    <w:rsid w:val="009C155B"/>
    <w:rsid w:val="009C34F8"/>
    <w:rsid w:val="009C44B5"/>
    <w:rsid w:val="009D09FB"/>
    <w:rsid w:val="009D228C"/>
    <w:rsid w:val="009D2C92"/>
    <w:rsid w:val="009D34CE"/>
    <w:rsid w:val="009D4692"/>
    <w:rsid w:val="009D46C1"/>
    <w:rsid w:val="009D5398"/>
    <w:rsid w:val="009D712C"/>
    <w:rsid w:val="009D79E5"/>
    <w:rsid w:val="009E3C4D"/>
    <w:rsid w:val="009E3D5B"/>
    <w:rsid w:val="009E58D0"/>
    <w:rsid w:val="009E7F34"/>
    <w:rsid w:val="009F03CF"/>
    <w:rsid w:val="009F2C1F"/>
    <w:rsid w:val="009F5B7D"/>
    <w:rsid w:val="009F6F05"/>
    <w:rsid w:val="00A01A20"/>
    <w:rsid w:val="00A02E8D"/>
    <w:rsid w:val="00A0723F"/>
    <w:rsid w:val="00A0735F"/>
    <w:rsid w:val="00A13C24"/>
    <w:rsid w:val="00A13C3F"/>
    <w:rsid w:val="00A16B09"/>
    <w:rsid w:val="00A17E27"/>
    <w:rsid w:val="00A243CF"/>
    <w:rsid w:val="00A25FAC"/>
    <w:rsid w:val="00A26EBA"/>
    <w:rsid w:val="00A27AD2"/>
    <w:rsid w:val="00A31C25"/>
    <w:rsid w:val="00A33404"/>
    <w:rsid w:val="00A444C4"/>
    <w:rsid w:val="00A524A5"/>
    <w:rsid w:val="00A525F6"/>
    <w:rsid w:val="00A557C8"/>
    <w:rsid w:val="00A610D7"/>
    <w:rsid w:val="00A61936"/>
    <w:rsid w:val="00A621E2"/>
    <w:rsid w:val="00A62DC9"/>
    <w:rsid w:val="00A64600"/>
    <w:rsid w:val="00A6550F"/>
    <w:rsid w:val="00A661A0"/>
    <w:rsid w:val="00A709C9"/>
    <w:rsid w:val="00A71D47"/>
    <w:rsid w:val="00A720A3"/>
    <w:rsid w:val="00A72E77"/>
    <w:rsid w:val="00A75760"/>
    <w:rsid w:val="00A75F73"/>
    <w:rsid w:val="00A76831"/>
    <w:rsid w:val="00A77828"/>
    <w:rsid w:val="00A810E9"/>
    <w:rsid w:val="00A81E49"/>
    <w:rsid w:val="00A82DAC"/>
    <w:rsid w:val="00A8384D"/>
    <w:rsid w:val="00A847AE"/>
    <w:rsid w:val="00A84FFC"/>
    <w:rsid w:val="00A93C4B"/>
    <w:rsid w:val="00AA0AF9"/>
    <w:rsid w:val="00AA4AF1"/>
    <w:rsid w:val="00AA65A8"/>
    <w:rsid w:val="00AB23B6"/>
    <w:rsid w:val="00AB38D6"/>
    <w:rsid w:val="00AB44DC"/>
    <w:rsid w:val="00AB476E"/>
    <w:rsid w:val="00AB5A52"/>
    <w:rsid w:val="00AC23EB"/>
    <w:rsid w:val="00AC540E"/>
    <w:rsid w:val="00AC5EAC"/>
    <w:rsid w:val="00AC600E"/>
    <w:rsid w:val="00AC618F"/>
    <w:rsid w:val="00AC6D3D"/>
    <w:rsid w:val="00AD1360"/>
    <w:rsid w:val="00AD36CF"/>
    <w:rsid w:val="00AD44F8"/>
    <w:rsid w:val="00AD5284"/>
    <w:rsid w:val="00AD6244"/>
    <w:rsid w:val="00AD78B6"/>
    <w:rsid w:val="00AE2264"/>
    <w:rsid w:val="00AE6ECD"/>
    <w:rsid w:val="00AF317E"/>
    <w:rsid w:val="00AF3362"/>
    <w:rsid w:val="00AF55AC"/>
    <w:rsid w:val="00AF5AA5"/>
    <w:rsid w:val="00AF5D20"/>
    <w:rsid w:val="00AF6E2A"/>
    <w:rsid w:val="00B03AD7"/>
    <w:rsid w:val="00B04751"/>
    <w:rsid w:val="00B0633C"/>
    <w:rsid w:val="00B0688E"/>
    <w:rsid w:val="00B06DB0"/>
    <w:rsid w:val="00B12F97"/>
    <w:rsid w:val="00B14F6D"/>
    <w:rsid w:val="00B17E9C"/>
    <w:rsid w:val="00B24720"/>
    <w:rsid w:val="00B25B32"/>
    <w:rsid w:val="00B2673A"/>
    <w:rsid w:val="00B26FB0"/>
    <w:rsid w:val="00B30701"/>
    <w:rsid w:val="00B31A9B"/>
    <w:rsid w:val="00B3284C"/>
    <w:rsid w:val="00B32C59"/>
    <w:rsid w:val="00B32DAE"/>
    <w:rsid w:val="00B44DF1"/>
    <w:rsid w:val="00B458A9"/>
    <w:rsid w:val="00B460F0"/>
    <w:rsid w:val="00B53537"/>
    <w:rsid w:val="00B55928"/>
    <w:rsid w:val="00B565EB"/>
    <w:rsid w:val="00B57BEB"/>
    <w:rsid w:val="00B57C5E"/>
    <w:rsid w:val="00B6524B"/>
    <w:rsid w:val="00B66869"/>
    <w:rsid w:val="00B706FA"/>
    <w:rsid w:val="00B7155A"/>
    <w:rsid w:val="00B7295F"/>
    <w:rsid w:val="00B735F7"/>
    <w:rsid w:val="00B73601"/>
    <w:rsid w:val="00B74D19"/>
    <w:rsid w:val="00B80E7C"/>
    <w:rsid w:val="00B81F3E"/>
    <w:rsid w:val="00B82C43"/>
    <w:rsid w:val="00B84041"/>
    <w:rsid w:val="00B84A56"/>
    <w:rsid w:val="00B90109"/>
    <w:rsid w:val="00B91015"/>
    <w:rsid w:val="00B9211E"/>
    <w:rsid w:val="00B92D94"/>
    <w:rsid w:val="00B95645"/>
    <w:rsid w:val="00B95F46"/>
    <w:rsid w:val="00B967A4"/>
    <w:rsid w:val="00BA0F30"/>
    <w:rsid w:val="00BA475E"/>
    <w:rsid w:val="00BA6C46"/>
    <w:rsid w:val="00BB2C1A"/>
    <w:rsid w:val="00BB3CC5"/>
    <w:rsid w:val="00BB5823"/>
    <w:rsid w:val="00BB636B"/>
    <w:rsid w:val="00BC767E"/>
    <w:rsid w:val="00BC7C53"/>
    <w:rsid w:val="00BD0228"/>
    <w:rsid w:val="00BD0522"/>
    <w:rsid w:val="00BD3764"/>
    <w:rsid w:val="00BD47AE"/>
    <w:rsid w:val="00BD5DCC"/>
    <w:rsid w:val="00BE177F"/>
    <w:rsid w:val="00BE2F6D"/>
    <w:rsid w:val="00BE6DB9"/>
    <w:rsid w:val="00BF05C0"/>
    <w:rsid w:val="00BF2057"/>
    <w:rsid w:val="00BF5410"/>
    <w:rsid w:val="00BF5758"/>
    <w:rsid w:val="00BF7A56"/>
    <w:rsid w:val="00BF7FFC"/>
    <w:rsid w:val="00C01B3E"/>
    <w:rsid w:val="00C03B4B"/>
    <w:rsid w:val="00C15DAC"/>
    <w:rsid w:val="00C160D8"/>
    <w:rsid w:val="00C16FF6"/>
    <w:rsid w:val="00C2170F"/>
    <w:rsid w:val="00C2737D"/>
    <w:rsid w:val="00C341CB"/>
    <w:rsid w:val="00C3439A"/>
    <w:rsid w:val="00C34419"/>
    <w:rsid w:val="00C36B0A"/>
    <w:rsid w:val="00C36D89"/>
    <w:rsid w:val="00C41DFE"/>
    <w:rsid w:val="00C479F5"/>
    <w:rsid w:val="00C5375F"/>
    <w:rsid w:val="00C53AE4"/>
    <w:rsid w:val="00C55CFA"/>
    <w:rsid w:val="00C638C8"/>
    <w:rsid w:val="00C717A1"/>
    <w:rsid w:val="00C7182F"/>
    <w:rsid w:val="00C74036"/>
    <w:rsid w:val="00C74B1C"/>
    <w:rsid w:val="00C74DAE"/>
    <w:rsid w:val="00C75AE8"/>
    <w:rsid w:val="00C77E4E"/>
    <w:rsid w:val="00C92B3A"/>
    <w:rsid w:val="00C94038"/>
    <w:rsid w:val="00C97A30"/>
    <w:rsid w:val="00CA2535"/>
    <w:rsid w:val="00CA36A5"/>
    <w:rsid w:val="00CA55B8"/>
    <w:rsid w:val="00CA5D21"/>
    <w:rsid w:val="00CA7CF6"/>
    <w:rsid w:val="00CB3D58"/>
    <w:rsid w:val="00CB4EAE"/>
    <w:rsid w:val="00CC3A5E"/>
    <w:rsid w:val="00CC504D"/>
    <w:rsid w:val="00CC75ED"/>
    <w:rsid w:val="00CC7FD9"/>
    <w:rsid w:val="00CD34B2"/>
    <w:rsid w:val="00CD7EAE"/>
    <w:rsid w:val="00CE27F0"/>
    <w:rsid w:val="00CE525F"/>
    <w:rsid w:val="00CE6D0E"/>
    <w:rsid w:val="00CE71D6"/>
    <w:rsid w:val="00CF0DEA"/>
    <w:rsid w:val="00CF2AE8"/>
    <w:rsid w:val="00D00ABB"/>
    <w:rsid w:val="00D0569D"/>
    <w:rsid w:val="00D06EF8"/>
    <w:rsid w:val="00D12C60"/>
    <w:rsid w:val="00D14242"/>
    <w:rsid w:val="00D15534"/>
    <w:rsid w:val="00D176C6"/>
    <w:rsid w:val="00D22210"/>
    <w:rsid w:val="00D2515B"/>
    <w:rsid w:val="00D25168"/>
    <w:rsid w:val="00D2571C"/>
    <w:rsid w:val="00D2684E"/>
    <w:rsid w:val="00D26B2C"/>
    <w:rsid w:val="00D26C6D"/>
    <w:rsid w:val="00D27767"/>
    <w:rsid w:val="00D32E1C"/>
    <w:rsid w:val="00D33473"/>
    <w:rsid w:val="00D350EA"/>
    <w:rsid w:val="00D35D10"/>
    <w:rsid w:val="00D37423"/>
    <w:rsid w:val="00D37EB1"/>
    <w:rsid w:val="00D40AA4"/>
    <w:rsid w:val="00D43168"/>
    <w:rsid w:val="00D448EC"/>
    <w:rsid w:val="00D44C2B"/>
    <w:rsid w:val="00D45450"/>
    <w:rsid w:val="00D57534"/>
    <w:rsid w:val="00D600D2"/>
    <w:rsid w:val="00D61777"/>
    <w:rsid w:val="00D630B8"/>
    <w:rsid w:val="00D63717"/>
    <w:rsid w:val="00D670CB"/>
    <w:rsid w:val="00D70E63"/>
    <w:rsid w:val="00D829E7"/>
    <w:rsid w:val="00D846C8"/>
    <w:rsid w:val="00D87CAD"/>
    <w:rsid w:val="00D87E3C"/>
    <w:rsid w:val="00D9307C"/>
    <w:rsid w:val="00D93FD2"/>
    <w:rsid w:val="00D96BFD"/>
    <w:rsid w:val="00DA220A"/>
    <w:rsid w:val="00DA585F"/>
    <w:rsid w:val="00DB41F6"/>
    <w:rsid w:val="00DC0DDA"/>
    <w:rsid w:val="00DC0E17"/>
    <w:rsid w:val="00DC2B49"/>
    <w:rsid w:val="00DC39DE"/>
    <w:rsid w:val="00DC3A23"/>
    <w:rsid w:val="00DC3CE4"/>
    <w:rsid w:val="00DC6664"/>
    <w:rsid w:val="00DD0254"/>
    <w:rsid w:val="00DD1C78"/>
    <w:rsid w:val="00DD617D"/>
    <w:rsid w:val="00DD6E7F"/>
    <w:rsid w:val="00DD70A9"/>
    <w:rsid w:val="00DD7FA0"/>
    <w:rsid w:val="00DE0A84"/>
    <w:rsid w:val="00DE0FF5"/>
    <w:rsid w:val="00DE1547"/>
    <w:rsid w:val="00DE3D5D"/>
    <w:rsid w:val="00DE56D4"/>
    <w:rsid w:val="00DE5778"/>
    <w:rsid w:val="00DE6DD6"/>
    <w:rsid w:val="00DE7A5F"/>
    <w:rsid w:val="00DF0B75"/>
    <w:rsid w:val="00DF4BD8"/>
    <w:rsid w:val="00DF5B3C"/>
    <w:rsid w:val="00DF5F11"/>
    <w:rsid w:val="00DF62E1"/>
    <w:rsid w:val="00E0016A"/>
    <w:rsid w:val="00E01D0C"/>
    <w:rsid w:val="00E04D2A"/>
    <w:rsid w:val="00E04FDF"/>
    <w:rsid w:val="00E10235"/>
    <w:rsid w:val="00E1024D"/>
    <w:rsid w:val="00E10A34"/>
    <w:rsid w:val="00E10A94"/>
    <w:rsid w:val="00E15CC6"/>
    <w:rsid w:val="00E24C7E"/>
    <w:rsid w:val="00E26638"/>
    <w:rsid w:val="00E310D0"/>
    <w:rsid w:val="00E315A2"/>
    <w:rsid w:val="00E31790"/>
    <w:rsid w:val="00E35BB7"/>
    <w:rsid w:val="00E5067D"/>
    <w:rsid w:val="00E54B26"/>
    <w:rsid w:val="00E60CFB"/>
    <w:rsid w:val="00E61701"/>
    <w:rsid w:val="00E62FF1"/>
    <w:rsid w:val="00E7226D"/>
    <w:rsid w:val="00E72991"/>
    <w:rsid w:val="00E73975"/>
    <w:rsid w:val="00E74CDC"/>
    <w:rsid w:val="00E754B3"/>
    <w:rsid w:val="00E80315"/>
    <w:rsid w:val="00EA0845"/>
    <w:rsid w:val="00EA3272"/>
    <w:rsid w:val="00EA4AB9"/>
    <w:rsid w:val="00EA4C8C"/>
    <w:rsid w:val="00EA4CFC"/>
    <w:rsid w:val="00EA701B"/>
    <w:rsid w:val="00EB0F4D"/>
    <w:rsid w:val="00EB3CC4"/>
    <w:rsid w:val="00EB76A0"/>
    <w:rsid w:val="00EC2B2C"/>
    <w:rsid w:val="00EC5051"/>
    <w:rsid w:val="00ED025F"/>
    <w:rsid w:val="00ED732D"/>
    <w:rsid w:val="00EE0723"/>
    <w:rsid w:val="00EE22B4"/>
    <w:rsid w:val="00EE3130"/>
    <w:rsid w:val="00EE44CD"/>
    <w:rsid w:val="00EE465E"/>
    <w:rsid w:val="00EF1EFC"/>
    <w:rsid w:val="00EF5931"/>
    <w:rsid w:val="00EF6E05"/>
    <w:rsid w:val="00EF6E23"/>
    <w:rsid w:val="00EF7B44"/>
    <w:rsid w:val="00F02994"/>
    <w:rsid w:val="00F03AA9"/>
    <w:rsid w:val="00F04573"/>
    <w:rsid w:val="00F16DC1"/>
    <w:rsid w:val="00F22130"/>
    <w:rsid w:val="00F233EE"/>
    <w:rsid w:val="00F244F3"/>
    <w:rsid w:val="00F25CBD"/>
    <w:rsid w:val="00F25D89"/>
    <w:rsid w:val="00F275D5"/>
    <w:rsid w:val="00F27EEF"/>
    <w:rsid w:val="00F30E15"/>
    <w:rsid w:val="00F324D0"/>
    <w:rsid w:val="00F34E34"/>
    <w:rsid w:val="00F35118"/>
    <w:rsid w:val="00F3577D"/>
    <w:rsid w:val="00F421C3"/>
    <w:rsid w:val="00F42373"/>
    <w:rsid w:val="00F42ECD"/>
    <w:rsid w:val="00F4317F"/>
    <w:rsid w:val="00F439F5"/>
    <w:rsid w:val="00F4692E"/>
    <w:rsid w:val="00F503D2"/>
    <w:rsid w:val="00F50F91"/>
    <w:rsid w:val="00F517DF"/>
    <w:rsid w:val="00F55994"/>
    <w:rsid w:val="00F567F6"/>
    <w:rsid w:val="00F571CE"/>
    <w:rsid w:val="00F611AB"/>
    <w:rsid w:val="00F63D25"/>
    <w:rsid w:val="00F6692C"/>
    <w:rsid w:val="00F679B5"/>
    <w:rsid w:val="00F84FEB"/>
    <w:rsid w:val="00F857FC"/>
    <w:rsid w:val="00F90F1F"/>
    <w:rsid w:val="00F93404"/>
    <w:rsid w:val="00F93B38"/>
    <w:rsid w:val="00F965F1"/>
    <w:rsid w:val="00F9675C"/>
    <w:rsid w:val="00FA700B"/>
    <w:rsid w:val="00FB06A6"/>
    <w:rsid w:val="00FB7522"/>
    <w:rsid w:val="00FB7C95"/>
    <w:rsid w:val="00FC0225"/>
    <w:rsid w:val="00FC06A6"/>
    <w:rsid w:val="00FC5CF1"/>
    <w:rsid w:val="00FD7A82"/>
    <w:rsid w:val="00FE1561"/>
    <w:rsid w:val="00FE1D97"/>
    <w:rsid w:val="00FE209D"/>
    <w:rsid w:val="00FE224B"/>
    <w:rsid w:val="00FE4289"/>
    <w:rsid w:val="00FE4A4D"/>
    <w:rsid w:val="00FE4FD7"/>
    <w:rsid w:val="00FE5EF7"/>
    <w:rsid w:val="00FF152E"/>
    <w:rsid w:val="00FF4DFF"/>
    <w:rsid w:val="00FF6069"/>
    <w:rsid w:val="00FF64E9"/>
    <w:rsid w:val="00FF69D9"/>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393137"/>
  <w15:chartTrackingRefBased/>
  <w15:docId w15:val="{44DA0434-A1B0-4F89-A176-FD25675DE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46C8"/>
    <w:pPr>
      <w:widowControl w:val="0"/>
      <w:autoSpaceDE w:val="0"/>
      <w:autoSpaceDN w:val="0"/>
      <w:adjustRightInd w:val="0"/>
    </w:pPr>
    <w:rPr>
      <w:rFonts w:ascii="Arial" w:hAnsi="Arial" w:cs="Arial"/>
      <w:sz w:val="24"/>
      <w:szCs w:val="24"/>
    </w:rPr>
  </w:style>
  <w:style w:type="paragraph" w:styleId="Heading1">
    <w:name w:val="heading 1"/>
    <w:aliases w:val="Z_hanging_1,h1"/>
    <w:basedOn w:val="Normal"/>
    <w:next w:val="Heading2"/>
    <w:qFormat/>
    <w:rsid w:val="00D846C8"/>
    <w:pPr>
      <w:numPr>
        <w:numId w:val="1"/>
      </w:numPr>
      <w:tabs>
        <w:tab w:val="left" w:pos="1700"/>
      </w:tabs>
      <w:spacing w:after="240"/>
      <w:ind w:left="1702" w:hanging="851"/>
      <w:outlineLvl w:val="0"/>
    </w:pPr>
    <w:rPr>
      <w:rFonts w:ascii="Times New Roman" w:hAnsi="Times New Roman" w:cs="Times New Roman"/>
      <w:sz w:val="22"/>
      <w:szCs w:val="22"/>
    </w:rPr>
  </w:style>
  <w:style w:type="paragraph" w:styleId="Heading2">
    <w:name w:val="heading 2"/>
    <w:aliases w:val="h2"/>
    <w:basedOn w:val="Normal"/>
    <w:next w:val="Heading3"/>
    <w:qFormat/>
    <w:rsid w:val="00D846C8"/>
    <w:pPr>
      <w:keepNext/>
      <w:numPr>
        <w:ilvl w:val="1"/>
        <w:numId w:val="1"/>
      </w:numPr>
      <w:spacing w:before="240" w:after="240"/>
      <w:ind w:left="851" w:hanging="851"/>
      <w:outlineLvl w:val="1"/>
    </w:pPr>
    <w:rPr>
      <w:rFonts w:ascii="Garamond MT" w:hAnsi="Garamond MT" w:cs="Garamond MT"/>
      <w:b/>
      <w:bCs/>
    </w:rPr>
  </w:style>
  <w:style w:type="paragraph" w:styleId="Heading3">
    <w:name w:val="heading 3"/>
    <w:aliases w:val="h3"/>
    <w:basedOn w:val="Normal"/>
    <w:qFormat/>
    <w:rsid w:val="00D846C8"/>
    <w:pPr>
      <w:numPr>
        <w:ilvl w:val="2"/>
        <w:numId w:val="1"/>
      </w:numPr>
      <w:spacing w:after="240"/>
      <w:outlineLvl w:val="2"/>
    </w:pPr>
    <w:rPr>
      <w:rFonts w:ascii="Garamond MT" w:hAnsi="Garamond MT" w:cs="Garamond MT"/>
    </w:rPr>
  </w:style>
  <w:style w:type="paragraph" w:styleId="Heading4">
    <w:name w:val="heading 4"/>
    <w:aliases w:val="h4"/>
    <w:basedOn w:val="Normal"/>
    <w:qFormat/>
    <w:rsid w:val="00D846C8"/>
    <w:pPr>
      <w:numPr>
        <w:ilvl w:val="3"/>
        <w:numId w:val="1"/>
      </w:numPr>
      <w:spacing w:after="240"/>
      <w:ind w:left="1702" w:hanging="851"/>
      <w:outlineLvl w:val="3"/>
    </w:pPr>
    <w:rPr>
      <w:rFonts w:ascii="Garamond MT" w:hAnsi="Garamond MT" w:cs="Garamond MT"/>
    </w:rPr>
  </w:style>
  <w:style w:type="paragraph" w:styleId="Heading5">
    <w:name w:val="heading 5"/>
    <w:aliases w:val="h5"/>
    <w:basedOn w:val="Normal"/>
    <w:qFormat/>
    <w:rsid w:val="00D846C8"/>
    <w:pPr>
      <w:numPr>
        <w:ilvl w:val="4"/>
        <w:numId w:val="1"/>
      </w:numPr>
      <w:spacing w:after="240"/>
      <w:ind w:left="2552" w:hanging="851"/>
      <w:outlineLvl w:val="4"/>
    </w:pPr>
    <w:rPr>
      <w:rFonts w:ascii="Garamond MT" w:hAnsi="Garamond MT" w:cs="Garamond MT"/>
    </w:rPr>
  </w:style>
  <w:style w:type="paragraph" w:styleId="Heading6">
    <w:name w:val="heading 6"/>
    <w:aliases w:val="h6"/>
    <w:basedOn w:val="Normal"/>
    <w:next w:val="Normal"/>
    <w:qFormat/>
    <w:rsid w:val="00D846C8"/>
    <w:pPr>
      <w:numPr>
        <w:ilvl w:val="5"/>
        <w:numId w:val="1"/>
      </w:numPr>
      <w:spacing w:after="240"/>
      <w:ind w:left="3403" w:hanging="851"/>
      <w:outlineLvl w:val="5"/>
    </w:pPr>
    <w:rPr>
      <w:rFonts w:ascii="Garamond MT" w:hAnsi="Garamond MT" w:cs="Garamond MT"/>
    </w:rPr>
  </w:style>
  <w:style w:type="paragraph" w:styleId="Heading7">
    <w:name w:val="heading 7"/>
    <w:aliases w:val="h7"/>
    <w:basedOn w:val="Normal"/>
    <w:next w:val="Normal"/>
    <w:qFormat/>
    <w:rsid w:val="00D846C8"/>
    <w:pPr>
      <w:numPr>
        <w:ilvl w:val="6"/>
        <w:numId w:val="1"/>
      </w:numPr>
      <w:spacing w:after="240"/>
      <w:outlineLvl w:val="6"/>
    </w:pPr>
    <w:rPr>
      <w:rFonts w:ascii="Garamond MT" w:hAnsi="Garamond MT" w:cs="Garamond MT"/>
    </w:rPr>
  </w:style>
  <w:style w:type="paragraph" w:styleId="Heading8">
    <w:name w:val="heading 8"/>
    <w:aliases w:val="h8"/>
    <w:basedOn w:val="Normal"/>
    <w:next w:val="Normal"/>
    <w:qFormat/>
    <w:rsid w:val="00D846C8"/>
    <w:pPr>
      <w:numPr>
        <w:ilvl w:val="7"/>
        <w:numId w:val="1"/>
      </w:numPr>
      <w:spacing w:before="240" w:after="60"/>
      <w:outlineLvl w:val="7"/>
    </w:pPr>
    <w:rPr>
      <w:rFonts w:ascii="Garamond MT" w:hAnsi="Garamond MT" w:cs="Garamond MT"/>
    </w:rPr>
  </w:style>
  <w:style w:type="paragraph" w:styleId="Heading9">
    <w:name w:val="heading 9"/>
    <w:aliases w:val="h9"/>
    <w:basedOn w:val="Normal"/>
    <w:next w:val="Normal"/>
    <w:qFormat/>
    <w:rsid w:val="00D846C8"/>
    <w:pPr>
      <w:numPr>
        <w:ilvl w:val="8"/>
        <w:numId w:val="1"/>
      </w:numPr>
      <w:spacing w:before="240" w:after="60"/>
      <w:outlineLvl w:val="8"/>
    </w:pPr>
    <w:rPr>
      <w:rFonts w:ascii="Garamond MT" w:hAnsi="Garamond MT" w:cs="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D846C8"/>
    <w:pPr>
      <w:spacing w:after="240"/>
    </w:pPr>
    <w:rPr>
      <w:rFonts w:ascii="Garamond MT" w:hAnsi="Garamond MT" w:cs="Garamond MT"/>
    </w:rPr>
  </w:style>
  <w:style w:type="character" w:styleId="FootnoteReference">
    <w:name w:val="footnote reference"/>
    <w:hidden/>
    <w:semiHidden/>
    <w:rsid w:val="00D846C8"/>
    <w:rPr>
      <w:rFonts w:ascii="Garamond MT" w:hAnsi="Garamond MT" w:cs="Garamond MT"/>
      <w:sz w:val="20"/>
      <w:szCs w:val="20"/>
      <w:vertAlign w:val="superscript"/>
      <w:lang w:val="en-GB"/>
    </w:rPr>
  </w:style>
  <w:style w:type="paragraph" w:customStyle="1" w:styleId="clauseindent">
    <w:name w:val="clauseindent"/>
    <w:basedOn w:val="Normal"/>
    <w:rsid w:val="00D846C8"/>
    <w:pPr>
      <w:spacing w:after="240"/>
      <w:ind w:left="851"/>
    </w:pPr>
    <w:rPr>
      <w:rFonts w:ascii="Garamond MT" w:hAnsi="Garamond MT" w:cs="Garamond MT"/>
    </w:rPr>
  </w:style>
  <w:style w:type="paragraph" w:styleId="BodyTextIndent3">
    <w:name w:val="Body Text Indent 3"/>
    <w:aliases w:val="bti3"/>
    <w:basedOn w:val="Normal"/>
    <w:semiHidden/>
    <w:rsid w:val="00D846C8"/>
    <w:pPr>
      <w:tabs>
        <w:tab w:val="left" w:pos="1440"/>
      </w:tabs>
      <w:spacing w:line="480" w:lineRule="auto"/>
      <w:ind w:left="1440" w:hanging="1440"/>
      <w:jc w:val="both"/>
    </w:pPr>
    <w:rPr>
      <w:rFonts w:ascii="Univers" w:hAnsi="Univers" w:cs="Univers"/>
      <w:sz w:val="22"/>
      <w:szCs w:val="22"/>
    </w:rPr>
  </w:style>
  <w:style w:type="paragraph" w:styleId="Footer">
    <w:name w:val="footer"/>
    <w:basedOn w:val="Normal"/>
    <w:semiHidden/>
    <w:rsid w:val="00D846C8"/>
    <w:pPr>
      <w:tabs>
        <w:tab w:val="right" w:pos="8306"/>
      </w:tabs>
    </w:pPr>
    <w:rPr>
      <w:rFonts w:ascii="Garamond MT" w:hAnsi="Garamond MT" w:cs="Garamond MT"/>
      <w:sz w:val="20"/>
      <w:szCs w:val="20"/>
    </w:rPr>
  </w:style>
  <w:style w:type="paragraph" w:styleId="Header">
    <w:name w:val="header"/>
    <w:aliases w:val="Header + White"/>
    <w:basedOn w:val="Normal"/>
    <w:rsid w:val="00D846C8"/>
    <w:pPr>
      <w:tabs>
        <w:tab w:val="center" w:pos="4153"/>
        <w:tab w:val="right" w:pos="8306"/>
      </w:tabs>
    </w:pPr>
    <w:rPr>
      <w:rFonts w:ascii="Garamond MT" w:hAnsi="Garamond MT" w:cs="Garamond MT"/>
    </w:rPr>
  </w:style>
  <w:style w:type="paragraph" w:styleId="BodyText2">
    <w:name w:val="Body Text 2"/>
    <w:aliases w:val="bt2"/>
    <w:basedOn w:val="Normal"/>
    <w:semiHidden/>
    <w:rsid w:val="00D846C8"/>
    <w:pPr>
      <w:tabs>
        <w:tab w:val="left" w:pos="1440"/>
      </w:tabs>
      <w:ind w:left="1440" w:hanging="720"/>
      <w:jc w:val="both"/>
    </w:pPr>
  </w:style>
  <w:style w:type="paragraph" w:styleId="BodyTextIndent2">
    <w:name w:val="Body Text Indent 2"/>
    <w:aliases w:val="bti2"/>
    <w:basedOn w:val="Normal"/>
    <w:semiHidden/>
    <w:rsid w:val="00D846C8"/>
    <w:pPr>
      <w:tabs>
        <w:tab w:val="left" w:pos="1440"/>
      </w:tabs>
      <w:ind w:left="1440" w:hanging="731"/>
      <w:jc w:val="both"/>
    </w:pPr>
  </w:style>
  <w:style w:type="paragraph" w:styleId="BodyText3">
    <w:name w:val="Body Text 3"/>
    <w:basedOn w:val="Normal"/>
    <w:semiHidden/>
    <w:rsid w:val="00D846C8"/>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D846C8"/>
    <w:pPr>
      <w:spacing w:after="240"/>
      <w:ind w:left="851" w:hanging="851"/>
    </w:pPr>
    <w:rPr>
      <w:rFonts w:ascii="Times New Roman" w:hAnsi="Times New Roman" w:cs="Times New Roman"/>
      <w:sz w:val="22"/>
      <w:szCs w:val="22"/>
    </w:rPr>
  </w:style>
  <w:style w:type="character" w:customStyle="1" w:styleId="DeltaViewInsertion">
    <w:name w:val="DeltaView Insertion"/>
    <w:rsid w:val="00D846C8"/>
    <w:rPr>
      <w:color w:val="0000FF"/>
      <w:u w:val="double"/>
    </w:rPr>
  </w:style>
  <w:style w:type="character" w:customStyle="1" w:styleId="DeltaViewDeletion">
    <w:name w:val="DeltaView Deletion"/>
    <w:rsid w:val="00D846C8"/>
    <w:rPr>
      <w:strike/>
      <w:color w:val="FF0000"/>
    </w:rPr>
  </w:style>
  <w:style w:type="character" w:styleId="CommentReference">
    <w:name w:val="annotation reference"/>
    <w:semiHidden/>
    <w:rsid w:val="00D846C8"/>
    <w:rPr>
      <w:sz w:val="16"/>
      <w:szCs w:val="16"/>
    </w:rPr>
  </w:style>
  <w:style w:type="paragraph" w:customStyle="1" w:styleId="DeltaViewTableBody">
    <w:name w:val="DeltaView Table Body"/>
    <w:basedOn w:val="Normal"/>
    <w:rsid w:val="00D846C8"/>
    <w:pPr>
      <w:widowControl/>
    </w:pPr>
    <w:rPr>
      <w:lang w:val="en-US"/>
    </w:rPr>
  </w:style>
  <w:style w:type="paragraph" w:styleId="BalloonText">
    <w:name w:val="Balloon Text"/>
    <w:basedOn w:val="Normal"/>
    <w:semiHidden/>
    <w:rsid w:val="00DA220A"/>
    <w:rPr>
      <w:rFonts w:ascii="Tahoma" w:hAnsi="Tahoma" w:cs="Tahoma"/>
      <w:sz w:val="16"/>
      <w:szCs w:val="16"/>
    </w:rPr>
  </w:style>
  <w:style w:type="paragraph" w:styleId="FootnoteText">
    <w:name w:val="footnote text"/>
    <w:aliases w:val="Car"/>
    <w:basedOn w:val="Normal"/>
    <w:link w:val="FootnoteTextChar"/>
    <w:hidden/>
    <w:rsid w:val="00C03B4B"/>
    <w:rPr>
      <w:sz w:val="20"/>
      <w:szCs w:val="20"/>
    </w:rPr>
  </w:style>
  <w:style w:type="character" w:customStyle="1" w:styleId="FootnoteTextChar">
    <w:name w:val="Footnote Text Char"/>
    <w:aliases w:val="Car Char"/>
    <w:link w:val="FootnoteText"/>
    <w:semiHidden/>
    <w:locked/>
    <w:rsid w:val="00E26638"/>
    <w:rPr>
      <w:rFonts w:ascii="Arial" w:hAnsi="Arial" w:cs="Arial"/>
      <w:lang w:val="en-GB" w:eastAsia="en-GB" w:bidi="ar-SA"/>
    </w:rPr>
  </w:style>
  <w:style w:type="paragraph" w:styleId="Revision">
    <w:name w:val="Revision"/>
    <w:hidden/>
    <w:uiPriority w:val="99"/>
    <w:semiHidden/>
    <w:rsid w:val="0029466F"/>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BE0BAFE7-C160-48CD-9AE3-AE542B69A99D}">
  <ds:schemaRefs>
    <ds:schemaRef ds:uri="http://schemas.microsoft.com/sharepoint/v3/contenttype/forms"/>
  </ds:schemaRefs>
</ds:datastoreItem>
</file>

<file path=customXml/itemProps2.xml><?xml version="1.0" encoding="utf-8"?>
<ds:datastoreItem xmlns:ds="http://schemas.openxmlformats.org/officeDocument/2006/customXml" ds:itemID="{B34C4316-6361-41BB-A85B-2D1DF77B0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1608E7-461F-4DA4-9D42-699B534F00A0}">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10699</Words>
  <Characters>60985</Characters>
  <Application>Microsoft Office Word</Application>
  <DocSecurity>8</DocSecurity>
  <Lines>508</Lines>
  <Paragraphs>143</Paragraphs>
  <ScaleCrop>false</ScaleCrop>
  <HeadingPairs>
    <vt:vector size="2" baseType="variant">
      <vt:variant>
        <vt:lpstr>Title</vt:lpstr>
      </vt:variant>
      <vt:variant>
        <vt:i4>1</vt:i4>
      </vt:variant>
    </vt:vector>
  </HeadingPairs>
  <TitlesOfParts>
    <vt:vector size="1" baseType="lpstr">
      <vt:lpstr>[SCHEDULE 2 EXHIBIT 3A]</vt:lpstr>
    </vt:vector>
  </TitlesOfParts>
  <Company>National Grid</Company>
  <LinksUpToDate>false</LinksUpToDate>
  <CharactersWithSpaces>71541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2 EXHIBIT 3A]</dc:title>
  <dc:subject/>
  <dc:creator>Bali.virk</dc:creator>
  <cp:keywords/>
  <dc:description/>
  <cp:lastModifiedBy>Catia Gomes (ESO)</cp:lastModifiedBy>
  <cp:revision>3</cp:revision>
  <cp:lastPrinted>2023-11-22T15:04:00Z</cp:lastPrinted>
  <dcterms:created xsi:type="dcterms:W3CDTF">2024-05-22T14:29:00Z</dcterms:created>
  <dcterms:modified xsi:type="dcterms:W3CDTF">2024-05-22T15:00:00Z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UFAAPw6bUgrQkNHXL3kQ/zVqXsO94DV1sCr5GY81I70uVHlEAeUxUgenAqcu2quQj/8fNbuopB2VZTma_x000d_
67PdM/0NrZTnSm76eKamnM88xBy6bWlfUXBe4+Z7mu5/qo617hStxNN2xVfN4nkMf2f9TTpseak6_x000d_
Uon0bPqyOstUc4C3vido+VcZdJGAoEFrDRHuUJ+jxbamLtlOtAJknKs7tvD2hz/v+aPRfktHl2g2_x000d_
CHUk9E24N/jhLfk6X</vt:lpwstr>
  </property>
  <property fmtid="{D5CDD505-2E9C-101B-9397-08002B2CF9AE}" pid="3" name="MAIL_MSG_ID2">
    <vt:lpwstr>eAwD9ufzI7g3VQr12MpoNGS/0OGUozytppARFF1MoLlCQk96Pu841wnCNpi_x000d_
wF1RS1xBbLpFA2N0IPyyoVLrAyM=</vt:lpwstr>
  </property>
  <property fmtid="{D5CDD505-2E9C-101B-9397-08002B2CF9AE}" pid="4" name="RESPONSE_SENDER_NAME">
    <vt:lpwstr>ABAAv4tRYjpfjUvpiiTfGupmexXsLBQV4EJIbg13sSHvI8rKTVQcHMvzboy/tDHBy4+S</vt:lpwstr>
  </property>
  <property fmtid="{D5CDD505-2E9C-101B-9397-08002B2CF9AE}" pid="5" name="EMAIL_OWNER_ADDRESS">
    <vt:lpwstr>4AAAv2pPQheLA5VStHCkR/CepxHueb10EXSEFWoZIYjtpTVcv1Ng/IhwQg==</vt:lpwstr>
  </property>
  <property fmtid="{D5CDD505-2E9C-101B-9397-08002B2CF9AE}" pid="6" name="ItemDescription">
    <vt:lpwstr>andys</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ReceivedDate">
    <vt:lpwstr/>
  </property>
  <property fmtid="{D5CDD505-2E9C-101B-9397-08002B2CF9AE}" pid="12" name="Attachment">
    <vt:lpwstr>, </vt:lpwstr>
  </property>
  <property fmtid="{D5CDD505-2E9C-101B-9397-08002B2CF9AE}" pid="13" name="Attach">
    <vt:lpwstr>0</vt:lpwstr>
  </property>
  <property fmtid="{D5CDD505-2E9C-101B-9397-08002B2CF9AE}" pid="14" name="Importance">
    <vt:lpwstr/>
  </property>
  <property fmtid="{D5CDD505-2E9C-101B-9397-08002B2CF9AE}" pid="15" name="MediaServiceImageTags">
    <vt:lpwstr/>
  </property>
</Properties>
</file>