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 xml:space="preserve">Has the meaning given to “allocation framework” in section 13(2) of the Energy Act </w:t>
            </w:r>
            <w:proofErr w:type="gramStart"/>
            <w:r w:rsidRPr="007E0B31">
              <w:rPr>
                <w:rFonts w:cs="Arial"/>
              </w:rPr>
              <w:t>2013.</w:t>
            </w:r>
            <w:proofErr w:type="gramEnd"/>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w:t>
            </w:r>
            <w:proofErr w:type="gramStart"/>
            <w:r w:rsidRPr="007E0B31">
              <w:rPr>
                <w:rFonts w:cs="Arial"/>
              </w:rPr>
              <w:t>26.12.</w:t>
            </w:r>
            <w:proofErr w:type="gramEnd"/>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24.10.</w:t>
            </w:r>
            <w:proofErr w:type="gramEnd"/>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17.4.</w:t>
            </w:r>
            <w:proofErr w:type="gramEnd"/>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proofErr w:type="gramStart"/>
            <w:r w:rsidRPr="024814CE">
              <w:rPr>
                <w:rFonts w:cs="Arial"/>
                <w:b/>
                <w:bCs/>
              </w:rPr>
              <w:t>BSC</w:t>
            </w:r>
            <w:r w:rsidRPr="024814CE">
              <w:rPr>
                <w:rFonts w:cs="Arial"/>
              </w:rPr>
              <w:t>.</w:t>
            </w:r>
            <w:proofErr w:type="gramEnd"/>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D55938">
              <w:rPr>
                <w:rFonts w:cs="Arial"/>
                <w:b/>
              </w:rPr>
              <w:t>BSC</w:t>
            </w:r>
            <w:r w:rsidRPr="00D55938">
              <w:rPr>
                <w:rFonts w:cs="Arial"/>
              </w:rPr>
              <w:t>.</w:t>
            </w:r>
            <w:proofErr w:type="gramEnd"/>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7E0B31">
              <w:rPr>
                <w:rFonts w:cs="Arial"/>
                <w:b/>
              </w:rPr>
              <w:t>CUSC</w:t>
            </w:r>
            <w:r w:rsidR="005C2450" w:rsidRPr="00A87826">
              <w:rPr>
                <w:rFonts w:cs="Arial"/>
                <w:bCs/>
              </w:rPr>
              <w:t>.</w:t>
            </w:r>
            <w:proofErr w:type="gramEnd"/>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proofErr w:type="gramStart"/>
            <w:r w:rsidRPr="007E0B31">
              <w:rPr>
                <w:rFonts w:cs="Arial"/>
                <w:b/>
              </w:rPr>
              <w:t>User</w:t>
            </w:r>
            <w:r w:rsidRPr="007E0B31">
              <w:rPr>
                <w:rFonts w:cs="Arial"/>
              </w:rPr>
              <w:t>.</w:t>
            </w:r>
            <w:proofErr w:type="gramEnd"/>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 xml:space="preserve">National Electricity Transmission </w:t>
            </w:r>
            <w:proofErr w:type="gramStart"/>
            <w:r w:rsidRPr="007E0B31">
              <w:rPr>
                <w:rFonts w:cs="Arial"/>
                <w:b/>
              </w:rPr>
              <w:t>System</w:t>
            </w:r>
            <w:r w:rsidRPr="007E0B31">
              <w:rPr>
                <w:rFonts w:cs="Arial"/>
              </w:rPr>
              <w:t>.</w:t>
            </w:r>
            <w:proofErr w:type="gramEnd"/>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proofErr w:type="gramStart"/>
            <w:r w:rsidRPr="007E0B31">
              <w:rPr>
                <w:rFonts w:cs="Arial"/>
                <w:b/>
              </w:rPr>
              <w:t>CUSC</w:t>
            </w:r>
            <w:r w:rsidR="00091D8D" w:rsidRPr="00A87826">
              <w:rPr>
                <w:rFonts w:cs="Arial"/>
                <w:bCs/>
              </w:rPr>
              <w:t>.</w:t>
            </w:r>
            <w:proofErr w:type="gramEnd"/>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 xml:space="preserve">’s Transmission </w:t>
            </w:r>
            <w:proofErr w:type="gramStart"/>
            <w:r w:rsidRPr="007E0B31">
              <w:rPr>
                <w:rFonts w:cs="Arial"/>
                <w:b/>
              </w:rPr>
              <w:t>Licence</w:t>
            </w:r>
            <w:r w:rsidRPr="00A87826">
              <w:rPr>
                <w:rFonts w:cs="Arial"/>
                <w:bCs/>
              </w:rPr>
              <w:t>.</w:t>
            </w:r>
            <w:proofErr w:type="gramEnd"/>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proofErr w:type="gramStart"/>
            <w:r w:rsidRPr="007E0B31">
              <w:rPr>
                <w:rFonts w:cs="Arial"/>
                <w:b/>
              </w:rPr>
              <w:t>BSC</w:t>
            </w:r>
            <w:r w:rsidRPr="007E0B31">
              <w:rPr>
                <w:rFonts w:cs="Arial"/>
              </w:rPr>
              <w:t>.</w:t>
            </w:r>
            <w:proofErr w:type="gramEnd"/>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w:t>
            </w:r>
            <w:proofErr w:type="gramStart"/>
            <w:r w:rsidRPr="00D43AA4">
              <w:rPr>
                <w:rFonts w:cs="Arial"/>
                <w:szCs w:val="22"/>
              </w:rPr>
              <w:t>controls</w:t>
            </w:r>
            <w:proofErr w:type="gramEnd"/>
            <w:r w:rsidRPr="00D43AA4">
              <w:rPr>
                <w:rFonts w:cs="Arial"/>
                <w:szCs w:val="22"/>
              </w:rPr>
              <w:t xml:space="preserve">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proofErr w:type="gramStart"/>
            <w:r w:rsidRPr="00616B63">
              <w:rPr>
                <w:sz w:val="20"/>
                <w:szCs w:val="20"/>
              </w:rPr>
              <w:t>so as to</w:t>
            </w:r>
            <w:proofErr w:type="gramEnd"/>
            <w:r w:rsidRPr="00616B63">
              <w:rPr>
                <w:sz w:val="20"/>
                <w:szCs w:val="20"/>
              </w:rPr>
              <w:t xml:space="preserve">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w:t>
            </w:r>
            <w:proofErr w:type="gramStart"/>
            <w:r w:rsidRPr="007E0B31">
              <w:rPr>
                <w:rFonts w:cs="Arial"/>
              </w:rPr>
              <w:t>mean</w:t>
            </w:r>
            <w:proofErr w:type="gramEnd"/>
            <w:r w:rsidRPr="007E0B31">
              <w:rPr>
                <w:rFonts w:cs="Arial"/>
              </w:rPr>
              <w:t xml:space="preserve">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6774E15" w:rsidR="009871B0" w:rsidRPr="007E0B31" w:rsidRDefault="009871B0" w:rsidP="009871B0">
            <w:pPr>
              <w:pStyle w:val="Arial11Bold"/>
              <w:rPr>
                <w:rFonts w:cs="Arial"/>
              </w:rPr>
            </w:pPr>
            <w:del w:id="18" w:author="Shazia Akhtar" w:date="2024-07-17T15:56:00Z">
              <w:r w:rsidRPr="007E0B31" w:rsidDel="00DE13FA">
                <w:rPr>
                  <w:rFonts w:cs="Arial"/>
                </w:rPr>
                <w:delText>Electricity Supply Industry Arbitration Association</w:delText>
              </w:r>
            </w:del>
          </w:p>
        </w:tc>
        <w:tc>
          <w:tcPr>
            <w:tcW w:w="6634" w:type="dxa"/>
          </w:tcPr>
          <w:p w14:paraId="75769710" w14:textId="2CC75792" w:rsidR="009871B0" w:rsidRPr="007E0B31" w:rsidRDefault="009871B0" w:rsidP="009871B0">
            <w:pPr>
              <w:pStyle w:val="TableArial11"/>
              <w:rPr>
                <w:rFonts w:cs="Arial"/>
              </w:rPr>
            </w:pPr>
            <w:del w:id="19" w:author="Shazia Akhtar" w:date="2024-07-17T15:56:00Z">
              <w:r w:rsidRPr="007E0B31" w:rsidDel="00DE13FA">
                <w:rPr>
                  <w:rFonts w:cs="Arial"/>
                </w:rPr>
                <w:delText>The unincorporated members' club of that name formed inter alia to promote the efficient and economic operation of the procedure for the resolution of disputes within the electricity supply industry by means of arbitration or otherwise in accordance with its arbitration rules.</w:delText>
              </w:r>
            </w:del>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w:t>
            </w:r>
            <w:proofErr w:type="gramStart"/>
            <w:r w:rsidRPr="007E0B31">
              <w:rPr>
                <w:rFonts w:cs="Arial"/>
              </w:rPr>
              <w:t>G5</w:t>
            </w:r>
            <w:r>
              <w:rPr>
                <w:rFonts w:cs="Arial"/>
              </w:rPr>
              <w:t>.</w:t>
            </w:r>
            <w:proofErr w:type="gramEnd"/>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proofErr w:type="gramStart"/>
            <w:r w:rsidRPr="007E0B31">
              <w:rPr>
                <w:rFonts w:cs="Arial"/>
              </w:rPr>
              <w:t>)</w:t>
            </w:r>
            <w:r>
              <w:rPr>
                <w:rFonts w:cs="Arial"/>
              </w:rPr>
              <w:t>.</w:t>
            </w:r>
            <w:proofErr w:type="gramEnd"/>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w:t>
            </w:r>
            <w:proofErr w:type="gramStart"/>
            <w:r w:rsidRPr="007E0B31">
              <w:rPr>
                <w:rFonts w:cs="Arial"/>
                <w:b/>
              </w:rPr>
              <w:t>Provider</w:t>
            </w:r>
            <w:r w:rsidRPr="007E0B31">
              <w:rPr>
                <w:rFonts w:cs="Arial"/>
              </w:rPr>
              <w:t>.</w:t>
            </w:r>
            <w:proofErr w:type="gramEnd"/>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 xml:space="preserve">Has the meaning given to “EMR functions” in Chapter 5 of Part 2 of the Energy Act </w:t>
            </w:r>
            <w:proofErr w:type="gramStart"/>
            <w:r w:rsidRPr="007E0B31">
              <w:rPr>
                <w:rFonts w:cs="Arial"/>
              </w:rPr>
              <w:t>2013.</w:t>
            </w:r>
            <w:proofErr w:type="gramEnd"/>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6634"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2" w:name="_DV_C20"/>
            <w:r w:rsidRPr="007E0B31">
              <w:rPr>
                <w:rFonts w:cs="Arial"/>
              </w:rPr>
              <w:t xml:space="preserve">Final Operational Notification </w:t>
            </w:r>
            <w:r w:rsidRPr="007E0B31">
              <w:rPr>
                <w:rFonts w:cs="Arial"/>
                <w:b w:val="0"/>
              </w:rPr>
              <w:t>or</w:t>
            </w:r>
            <w:r w:rsidRPr="007E0B31">
              <w:rPr>
                <w:rFonts w:cs="Arial"/>
              </w:rPr>
              <w:t xml:space="preserve"> FON </w:t>
            </w:r>
            <w:bookmarkEnd w:id="22"/>
          </w:p>
        </w:tc>
        <w:tc>
          <w:tcPr>
            <w:tcW w:w="6634" w:type="dxa"/>
          </w:tcPr>
          <w:p w14:paraId="52B70B80" w14:textId="1AE703F3" w:rsidR="009871B0" w:rsidRPr="007E0B31" w:rsidRDefault="009871B0" w:rsidP="009871B0">
            <w:pPr>
              <w:pStyle w:val="TableArial11"/>
              <w:rPr>
                <w:rFonts w:cs="Arial"/>
              </w:rPr>
            </w:pPr>
            <w:bookmarkStart w:id="2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3"/>
          </w:p>
          <w:p w14:paraId="534102FE" w14:textId="77777777" w:rsidR="009871B0" w:rsidRPr="007E0B31" w:rsidRDefault="009871B0" w:rsidP="009871B0">
            <w:pPr>
              <w:pStyle w:val="TableArial11"/>
              <w:ind w:left="567" w:hanging="567"/>
              <w:rPr>
                <w:rFonts w:cs="Arial"/>
              </w:rPr>
            </w:pPr>
            <w:bookmarkStart w:id="24" w:name="_DV_C22"/>
            <w:r w:rsidRPr="007E0B31">
              <w:rPr>
                <w:rFonts w:cs="Arial"/>
              </w:rPr>
              <w:t>(a)</w:t>
            </w:r>
            <w:r w:rsidRPr="007E0B31">
              <w:rPr>
                <w:rFonts w:cs="Arial"/>
              </w:rPr>
              <w:tab/>
              <w:t>with the Grid Code, (or where they apply, that relevant derogations have been granted), and</w:t>
            </w:r>
            <w:bookmarkEnd w:id="24"/>
          </w:p>
          <w:p w14:paraId="001CADC8" w14:textId="77777777" w:rsidR="009871B0" w:rsidRPr="007E0B31" w:rsidRDefault="009871B0" w:rsidP="009871B0">
            <w:pPr>
              <w:pStyle w:val="TableArial11"/>
              <w:ind w:left="567" w:hanging="567"/>
              <w:rPr>
                <w:rFonts w:cs="Arial"/>
              </w:rPr>
            </w:pPr>
            <w:bookmarkStart w:id="2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5"/>
          </w:p>
          <w:p w14:paraId="67438D86" w14:textId="77777777" w:rsidR="009871B0" w:rsidRPr="007E0B31" w:rsidRDefault="009871B0" w:rsidP="009871B0">
            <w:pPr>
              <w:pStyle w:val="TableArial11"/>
              <w:rPr>
                <w:rFonts w:cs="Arial"/>
                <w:u w:val="single"/>
              </w:rPr>
            </w:pPr>
            <w:bookmarkStart w:id="2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6"/>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 xml:space="preserve">Grid Forming </w:t>
            </w:r>
            <w:proofErr w:type="gramStart"/>
            <w:r w:rsidRPr="002510FF">
              <w:rPr>
                <w:rFonts w:cs="Arial"/>
                <w:b/>
              </w:rPr>
              <w:t>Capability</w:t>
            </w:r>
            <w:r w:rsidRPr="002510FF">
              <w:rPr>
                <w:rFonts w:cs="Arial"/>
                <w:bCs/>
              </w:rPr>
              <w:t>.</w:t>
            </w:r>
            <w:proofErr w:type="gramEnd"/>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w:t>
            </w:r>
            <w:proofErr w:type="gramStart"/>
            <w:r w:rsidRPr="007E0B31">
              <w:rPr>
                <w:rFonts w:cs="Arial"/>
              </w:rPr>
              <w:t>13.1.</w:t>
            </w:r>
            <w:proofErr w:type="gramEnd"/>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w:t>
            </w:r>
            <w:proofErr w:type="gramStart"/>
            <w:r w:rsidRPr="007E0B31">
              <w:rPr>
                <w:rFonts w:cs="Arial"/>
              </w:rPr>
              <w:t>22.1.</w:t>
            </w:r>
            <w:proofErr w:type="gramEnd"/>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7"/>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proofErr w:type="gramStart"/>
            <w:r w:rsidRPr="0079139F">
              <w:rPr>
                <w:rFonts w:cs="Arial"/>
                <w:b/>
              </w:rPr>
              <w:t>BSC</w:t>
            </w:r>
            <w:r w:rsidRPr="00BD0240">
              <w:rPr>
                <w:rFonts w:cs="Arial"/>
                <w:bCs/>
              </w:rPr>
              <w:t>.</w:t>
            </w:r>
            <w:proofErr w:type="gramEnd"/>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proofErr w:type="gramStart"/>
            <w:r w:rsidRPr="007E0B31">
              <w:rPr>
                <w:rFonts w:cs="Arial"/>
              </w:rPr>
              <w:t>trade marks</w:t>
            </w:r>
            <w:proofErr w:type="spellEnd"/>
            <w:proofErr w:type="gram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 xml:space="preserve">Connection and Use of System </w:t>
            </w:r>
            <w:proofErr w:type="gramStart"/>
            <w:r w:rsidRPr="007E0B31">
              <w:rPr>
                <w:rFonts w:cs="Arial"/>
                <w:b/>
              </w:rPr>
              <w:t>Code</w:t>
            </w:r>
            <w:r w:rsidRPr="007E0B31">
              <w:rPr>
                <w:rFonts w:cs="Arial"/>
              </w:rPr>
              <w:t>.</w:t>
            </w:r>
            <w:proofErr w:type="gramEnd"/>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lastRenderedPageBreak/>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28" w:name="_DV_C25"/>
            <w:r w:rsidRPr="007E0B31">
              <w:rPr>
                <w:rFonts w:cs="Arial"/>
              </w:rPr>
              <w:t xml:space="preserve">Interim Operational Notification </w:t>
            </w:r>
            <w:r w:rsidRPr="007E0B31">
              <w:rPr>
                <w:rFonts w:cs="Arial"/>
                <w:b w:val="0"/>
              </w:rPr>
              <w:t>or</w:t>
            </w:r>
            <w:r w:rsidRPr="007E0B31">
              <w:rPr>
                <w:rFonts w:cs="Arial"/>
              </w:rPr>
              <w:t xml:space="preserve"> ION </w:t>
            </w:r>
            <w:bookmarkEnd w:id="28"/>
          </w:p>
        </w:tc>
        <w:tc>
          <w:tcPr>
            <w:tcW w:w="6634" w:type="dxa"/>
          </w:tcPr>
          <w:p w14:paraId="40D45ABF" w14:textId="409DC57C" w:rsidR="00EB1E5D" w:rsidRPr="007E0B31" w:rsidRDefault="00EB1E5D" w:rsidP="00EB1E5D">
            <w:pPr>
              <w:pStyle w:val="TableArial11"/>
              <w:rPr>
                <w:rFonts w:cs="Arial"/>
              </w:rPr>
            </w:pPr>
            <w:bookmarkStart w:id="2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9"/>
            <w:proofErr w:type="gramEnd"/>
          </w:p>
          <w:p w14:paraId="2DAA1BCB" w14:textId="77777777" w:rsidR="00EB1E5D" w:rsidRPr="007E0B31" w:rsidRDefault="00EB1E5D" w:rsidP="00EB1E5D">
            <w:pPr>
              <w:pStyle w:val="TableArial11"/>
              <w:ind w:left="567" w:hanging="567"/>
              <w:rPr>
                <w:rFonts w:cs="Arial"/>
              </w:rPr>
            </w:pPr>
            <w:bookmarkStart w:id="30" w:name="_DV_C27"/>
            <w:r w:rsidRPr="007E0B31">
              <w:rPr>
                <w:rFonts w:cs="Arial"/>
              </w:rPr>
              <w:t>(a)</w:t>
            </w:r>
            <w:r w:rsidRPr="007E0B31">
              <w:rPr>
                <w:rFonts w:cs="Arial"/>
              </w:rPr>
              <w:tab/>
              <w:t xml:space="preserve">with the Grid Code, and </w:t>
            </w:r>
            <w:bookmarkEnd w:id="30"/>
          </w:p>
          <w:p w14:paraId="71F8FC61" w14:textId="77777777" w:rsidR="00EB1E5D" w:rsidRPr="007E0B31" w:rsidRDefault="00EB1E5D" w:rsidP="00EB1E5D">
            <w:pPr>
              <w:pStyle w:val="TableArial11"/>
              <w:ind w:left="567" w:hanging="567"/>
              <w:rPr>
                <w:rFonts w:cs="Arial"/>
              </w:rPr>
            </w:pPr>
            <w:bookmarkStart w:id="3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1"/>
          </w:p>
          <w:p w14:paraId="77F719EF" w14:textId="77777777" w:rsidR="00EB1E5D" w:rsidRPr="007E0B31" w:rsidRDefault="00EB1E5D" w:rsidP="00EB1E5D">
            <w:pPr>
              <w:pStyle w:val="TableArial11"/>
              <w:rPr>
                <w:rFonts w:cs="Arial"/>
                <w:u w:val="single"/>
              </w:rPr>
            </w:pPr>
            <w:bookmarkStart w:id="3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EB1E5D" w:rsidRPr="00865ADF" w:rsidRDefault="00EB1E5D" w:rsidP="00905E3B">
            <w:pPr>
              <w:pStyle w:val="TableArial11"/>
              <w:rPr>
                <w:rFonts w:cs="Arial"/>
              </w:rPr>
            </w:pPr>
            <w:r w:rsidRPr="002510FF">
              <w:rPr>
                <w:rFonts w:cs="Arial"/>
              </w:rPr>
              <w:t xml:space="preserve">For the avoidance of doubt, </w:t>
            </w:r>
            <w:r w:rsidR="007A0662">
              <w:rPr>
                <w:rFonts w:cs="Arial"/>
              </w:rPr>
              <w:t>the im</w:t>
            </w:r>
            <w:r w:rsidR="0065091F">
              <w:rPr>
                <w:rFonts w:cs="Arial"/>
              </w:rPr>
              <w:t xml:space="preserve">pedance </w:t>
            </w:r>
            <w:r w:rsidR="006C6106">
              <w:rPr>
                <w:rFonts w:cs="Arial"/>
              </w:rPr>
              <w:t xml:space="preserve">between </w:t>
            </w:r>
            <w:r w:rsidR="00415E0E">
              <w:rPr>
                <w:rFonts w:cs="Arial"/>
              </w:rPr>
              <w:t xml:space="preserve">the </w:t>
            </w:r>
            <w:r w:rsidR="00353CD8" w:rsidRPr="002510FF">
              <w:rPr>
                <w:rFonts w:cs="Arial"/>
                <w:b/>
              </w:rPr>
              <w:t>Internal Voltage</w:t>
            </w:r>
            <w:r w:rsidR="00353CD8">
              <w:rPr>
                <w:rFonts w:cs="Arial"/>
                <w:b/>
              </w:rPr>
              <w:t xml:space="preserve"> </w:t>
            </w:r>
            <w:r w:rsidR="00353CD8" w:rsidRPr="002510FF">
              <w:rPr>
                <w:rFonts w:cs="Arial"/>
                <w:b/>
              </w:rPr>
              <w:t>Source</w:t>
            </w:r>
            <w:r w:rsidR="00353CD8" w:rsidRPr="002510FF">
              <w:rPr>
                <w:rFonts w:cs="Arial"/>
              </w:rPr>
              <w:t xml:space="preserve"> and the </w:t>
            </w:r>
            <w:r w:rsidR="00353CD8" w:rsidRPr="002510FF">
              <w:rPr>
                <w:rFonts w:cs="Arial"/>
                <w:b/>
              </w:rPr>
              <w:t>Grid Entry Point</w:t>
            </w:r>
            <w:r w:rsidR="00353CD8" w:rsidRPr="002510FF">
              <w:rPr>
                <w:rFonts w:cs="Arial"/>
              </w:rPr>
              <w:t xml:space="preserve"> or </w:t>
            </w:r>
            <w:r w:rsidR="00353CD8" w:rsidRPr="002510FF">
              <w:rPr>
                <w:rFonts w:cs="Arial"/>
                <w:b/>
              </w:rPr>
              <w:t>User System Entry Point</w:t>
            </w:r>
            <w:r w:rsidR="00D039B8">
              <w:rPr>
                <w:rFonts w:cs="Arial"/>
                <w:b/>
              </w:rPr>
              <w:t xml:space="preserve"> </w:t>
            </w:r>
            <w:r w:rsidR="00D039B8" w:rsidRPr="00D039B8">
              <w:rPr>
                <w:rFonts w:cs="Arial"/>
                <w:bCs/>
              </w:rPr>
              <w:t>could be</w:t>
            </w:r>
            <w:r w:rsidR="00D039B8">
              <w:rPr>
                <w:rFonts w:cs="Arial"/>
              </w:rPr>
              <w:t xml:space="preserve"> virtual</w:t>
            </w:r>
            <w:r w:rsidR="005A7EF8">
              <w:rPr>
                <w:rFonts w:cs="Arial"/>
              </w:rPr>
              <w:t xml:space="preserve">, real, </w:t>
            </w:r>
            <w:r w:rsidR="00151A11">
              <w:rPr>
                <w:rFonts w:cs="Arial"/>
              </w:rPr>
              <w:t>or a combination</w:t>
            </w:r>
            <w:r w:rsidR="002B587E">
              <w:rPr>
                <w:rFonts w:cs="Arial"/>
              </w:rPr>
              <w:t xml:space="preserve"> of the </w:t>
            </w:r>
            <w:r w:rsidR="002A23D4">
              <w:rPr>
                <w:rFonts w:cs="Arial"/>
              </w:rPr>
              <w:t>two.</w:t>
            </w:r>
            <w:r w:rsidR="00D039B8" w:rsidRPr="00D039B8">
              <w:rPr>
                <w:rFonts w:cs="Arial"/>
              </w:rPr>
              <w:t xml:space="preserve"> </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3" w:name="_DV_C34"/>
            <w:r w:rsidRPr="007E0B31">
              <w:rPr>
                <w:rFonts w:cs="Arial"/>
              </w:rPr>
              <w:t xml:space="preserve">Limited Operational Notification </w:t>
            </w:r>
            <w:r w:rsidRPr="007E0B31">
              <w:rPr>
                <w:rFonts w:cs="Arial"/>
                <w:b w:val="0"/>
              </w:rPr>
              <w:t>or</w:t>
            </w:r>
            <w:r w:rsidRPr="007E0B31">
              <w:rPr>
                <w:rFonts w:cs="Arial"/>
              </w:rPr>
              <w:t xml:space="preserve"> LON</w:t>
            </w:r>
            <w:bookmarkEnd w:id="33"/>
          </w:p>
        </w:tc>
        <w:tc>
          <w:tcPr>
            <w:tcW w:w="6634" w:type="dxa"/>
          </w:tcPr>
          <w:p w14:paraId="116937FB" w14:textId="55A25BAD" w:rsidR="00EB1E5D" w:rsidRPr="007E0B31" w:rsidRDefault="00EB1E5D" w:rsidP="00EB1E5D">
            <w:pPr>
              <w:pStyle w:val="TableArial11"/>
              <w:rPr>
                <w:rFonts w:cs="Arial"/>
              </w:rPr>
            </w:pPr>
            <w:bookmarkStart w:id="3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4"/>
          </w:p>
          <w:p w14:paraId="0C9542F9" w14:textId="77777777" w:rsidR="00EB1E5D" w:rsidRPr="007E0B31" w:rsidRDefault="00EB1E5D" w:rsidP="00EB1E5D">
            <w:pPr>
              <w:pStyle w:val="TableArial11"/>
              <w:ind w:left="567" w:hanging="567"/>
              <w:rPr>
                <w:rFonts w:cs="Arial"/>
              </w:rPr>
            </w:pPr>
            <w:bookmarkStart w:id="35" w:name="_DV_C36"/>
            <w:r w:rsidRPr="007E0B31">
              <w:rPr>
                <w:rFonts w:cs="Arial"/>
              </w:rPr>
              <w:t>(a)</w:t>
            </w:r>
            <w:r w:rsidRPr="007E0B31">
              <w:rPr>
                <w:rFonts w:cs="Arial"/>
              </w:rPr>
              <w:tab/>
              <w:t xml:space="preserve">with the provisions of the Grid Code specified in the notice, and </w:t>
            </w:r>
            <w:bookmarkEnd w:id="35"/>
          </w:p>
          <w:p w14:paraId="5536F311" w14:textId="77777777" w:rsidR="00EB1E5D" w:rsidRPr="007E0B31" w:rsidRDefault="00EB1E5D" w:rsidP="00EB1E5D">
            <w:pPr>
              <w:pStyle w:val="TableArial11"/>
              <w:ind w:left="567" w:hanging="567"/>
              <w:rPr>
                <w:rFonts w:cs="Arial"/>
              </w:rPr>
            </w:pPr>
            <w:bookmarkStart w:id="36"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6"/>
            <w:proofErr w:type="gramEnd"/>
          </w:p>
          <w:p w14:paraId="3817BE40" w14:textId="77777777" w:rsidR="00EB1E5D" w:rsidRPr="007E0B31" w:rsidRDefault="00EB1E5D" w:rsidP="00EB1E5D">
            <w:pPr>
              <w:pStyle w:val="TableArial11"/>
              <w:rPr>
                <w:rFonts w:cs="Arial"/>
              </w:rPr>
            </w:pPr>
            <w:bookmarkStart w:id="37" w:name="_DV_C38"/>
            <w:r w:rsidRPr="007E0B31">
              <w:rPr>
                <w:rFonts w:cs="Arial"/>
              </w:rPr>
              <w:t xml:space="preserve">and specifying the </w:t>
            </w:r>
            <w:r w:rsidRPr="007E0B31">
              <w:rPr>
                <w:rFonts w:cs="Arial"/>
                <w:b/>
              </w:rPr>
              <w:t>Unresolved Issues</w:t>
            </w:r>
            <w:r w:rsidRPr="007E0B31">
              <w:rPr>
                <w:rFonts w:cs="Arial"/>
              </w:rPr>
              <w:t xml:space="preserve">. </w:t>
            </w:r>
            <w:bookmarkEnd w:id="37"/>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w:t>
            </w:r>
            <w:proofErr w:type="gramStart"/>
            <w:r w:rsidR="00082ECD" w:rsidRPr="00432DAF">
              <w:rPr>
                <w:b/>
                <w:bCs/>
                <w:sz w:val="20"/>
                <w:szCs w:val="20"/>
              </w:rPr>
              <w:t xml:space="preserve">Plant </w:t>
            </w:r>
            <w:r w:rsidRPr="00432DAF">
              <w:rPr>
                <w:sz w:val="20"/>
                <w:szCs w:val="20"/>
              </w:rPr>
              <w:t xml:space="preserve"> </w:t>
            </w:r>
            <w:r w:rsidR="00C6561B" w:rsidRPr="00432DAF">
              <w:rPr>
                <w:sz w:val="20"/>
                <w:szCs w:val="20"/>
              </w:rPr>
              <w:t>to</w:t>
            </w:r>
            <w:proofErr w:type="gramEnd"/>
            <w:r w:rsidR="00C6561B" w:rsidRPr="00432DAF">
              <w:rPr>
                <w:sz w:val="20"/>
                <w:szCs w:val="20"/>
              </w:rPr>
              <w:t xml:space="preserve">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DE13FA" w:rsidRPr="007E0B31" w14:paraId="12A78D54" w14:textId="77777777" w:rsidTr="490DE6A8">
        <w:trPr>
          <w:cantSplit/>
          <w:ins w:id="38" w:author="Shazia Akhtar" w:date="2024-07-17T15:57:00Z"/>
        </w:trPr>
        <w:tc>
          <w:tcPr>
            <w:tcW w:w="2884" w:type="dxa"/>
          </w:tcPr>
          <w:p w14:paraId="07B56AD0" w14:textId="4F2414F5" w:rsidR="00DE13FA" w:rsidRPr="007E0B31" w:rsidRDefault="00DE13FA" w:rsidP="00EB1E5D">
            <w:pPr>
              <w:pStyle w:val="Arial11Bold"/>
              <w:rPr>
                <w:ins w:id="39" w:author="Shazia Akhtar" w:date="2024-07-17T15:57:00Z"/>
                <w:rFonts w:cs="Arial"/>
              </w:rPr>
            </w:pPr>
            <w:ins w:id="40" w:author="Shazia Akhtar" w:date="2024-07-17T15:57:00Z">
              <w:r w:rsidRPr="006E351F">
                <w:rPr>
                  <w:rFonts w:cs="Arial"/>
                </w:rPr>
                <w:t>London Court of International Arbitration</w:t>
              </w:r>
            </w:ins>
          </w:p>
        </w:tc>
        <w:tc>
          <w:tcPr>
            <w:tcW w:w="6634" w:type="dxa"/>
          </w:tcPr>
          <w:p w14:paraId="55CF7425" w14:textId="1ADD53CA" w:rsidR="00DE13FA" w:rsidRPr="007E0B31" w:rsidRDefault="00DE13FA" w:rsidP="00EB1E5D">
            <w:pPr>
              <w:pStyle w:val="TableArial11"/>
              <w:rPr>
                <w:ins w:id="41" w:author="Shazia Akhtar" w:date="2024-07-17T15:57:00Z"/>
                <w:rFonts w:cs="Arial"/>
              </w:rPr>
            </w:pPr>
            <w:ins w:id="42" w:author="Shazia Akhtar" w:date="2024-07-17T15:57:00Z">
              <w:r w:rsidRPr="006E351F">
                <w:t>The leading London-based arbitral institution and not-for-profit company limited by guarantee of that name with a registered company number of 0204767 providing for the resolution of commercial disputes in accordance with its arbitration rules.</w:t>
              </w:r>
            </w:ins>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 xml:space="preserve">Under Frequency </w:t>
            </w:r>
            <w:proofErr w:type="gramStart"/>
            <w:r w:rsidRPr="007E0B31">
              <w:rPr>
                <w:rFonts w:cs="Arial"/>
                <w:b/>
              </w:rPr>
              <w:t>Relay</w:t>
            </w:r>
            <w:r w:rsidRPr="007E0B31">
              <w:rPr>
                <w:rFonts w:cs="Arial"/>
              </w:rPr>
              <w:t>.</w:t>
            </w:r>
            <w:proofErr w:type="gramEnd"/>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lastRenderedPageBreak/>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3" w:name="_DV_C39"/>
            <w:r w:rsidRPr="007E0B31">
              <w:rPr>
                <w:rFonts w:cs="Arial"/>
              </w:rPr>
              <w:t>Manufacturer’s Data &amp; Performance Report</w:t>
            </w:r>
            <w:bookmarkEnd w:id="43"/>
          </w:p>
        </w:tc>
        <w:tc>
          <w:tcPr>
            <w:tcW w:w="6634" w:type="dxa"/>
          </w:tcPr>
          <w:p w14:paraId="671DA193" w14:textId="02EFD935" w:rsidR="00EB1E5D" w:rsidRPr="007E0B31" w:rsidRDefault="00EB1E5D" w:rsidP="00EB1E5D">
            <w:pPr>
              <w:pStyle w:val="TableArial11"/>
              <w:rPr>
                <w:rFonts w:cs="Arial"/>
              </w:rPr>
            </w:pPr>
            <w:bookmarkStart w:id="4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4"/>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w:t>
            </w:r>
            <w:proofErr w:type="gramStart"/>
            <w:r w:rsidRPr="007E0B31">
              <w:rPr>
                <w:rFonts w:cs="Arial"/>
                <w:b/>
              </w:rPr>
              <w:t>BSC</w:t>
            </w:r>
            <w:r w:rsidRPr="007E0B31">
              <w:rPr>
                <w:rFonts w:cs="Arial"/>
              </w:rPr>
              <w:t>.</w:t>
            </w:r>
            <w:proofErr w:type="gramEnd"/>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lastRenderedPageBreak/>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 xml:space="preserve">'s Transmission </w:t>
            </w:r>
            <w:proofErr w:type="gramStart"/>
            <w:r w:rsidRPr="007E0B31">
              <w:rPr>
                <w:rFonts w:cs="Arial"/>
                <w:b/>
              </w:rPr>
              <w:t>Licence</w:t>
            </w:r>
            <w:r w:rsidRPr="007E0B31">
              <w:rPr>
                <w:rFonts w:cs="Arial"/>
              </w:rPr>
              <w:t>.</w:t>
            </w:r>
            <w:proofErr w:type="gramEnd"/>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proofErr w:type="gramStart"/>
            <w:r w:rsidRPr="00AE104B">
              <w:rPr>
                <w:rFonts w:cs="Arial"/>
                <w:b/>
              </w:rPr>
              <w:t>BSC</w:t>
            </w:r>
            <w:r w:rsidRPr="00AE104B">
              <w:rPr>
                <w:rFonts w:cs="Arial"/>
              </w:rPr>
              <w:t>.</w:t>
            </w:r>
            <w:proofErr w:type="gramEnd"/>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45" w:name="_DV_C45"/>
            <w:r w:rsidRPr="007E0B31">
              <w:rPr>
                <w:rFonts w:cs="Arial"/>
              </w:rPr>
              <w:lastRenderedPageBreak/>
              <w:t>Notification of User’s Intention to Synchronise</w:t>
            </w:r>
            <w:bookmarkEnd w:id="45"/>
          </w:p>
        </w:tc>
        <w:tc>
          <w:tcPr>
            <w:tcW w:w="6634" w:type="dxa"/>
          </w:tcPr>
          <w:p w14:paraId="6ADCBD35" w14:textId="0DA3F6C9" w:rsidR="00EB1E5D" w:rsidRPr="007E0B31" w:rsidRDefault="00EB1E5D" w:rsidP="00EB1E5D">
            <w:pPr>
              <w:pStyle w:val="TableArial11"/>
              <w:rPr>
                <w:rFonts w:cs="Arial"/>
              </w:rPr>
            </w:pPr>
            <w:bookmarkStart w:id="4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6"/>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w:t>
            </w:r>
            <w:proofErr w:type="gramStart"/>
            <w:r w:rsidRPr="007E0B31">
              <w:rPr>
                <w:rFonts w:cs="Arial"/>
              </w:rPr>
              <w:t>5.4.</w:t>
            </w:r>
            <w:proofErr w:type="gramEnd"/>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4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7"/>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 xml:space="preserve">Has the meaning given to “offshore waters” in Section 90(9) of the Energy Act </w:t>
            </w:r>
            <w:proofErr w:type="gramStart"/>
            <w:r w:rsidRPr="007E0B31">
              <w:rPr>
                <w:rFonts w:cs="Arial"/>
              </w:rPr>
              <w:t>2004.</w:t>
            </w:r>
            <w:proofErr w:type="gramEnd"/>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48" w:name="_DV_C41"/>
            <w:r w:rsidRPr="007E0B31">
              <w:rPr>
                <w:rFonts w:cs="Arial"/>
              </w:rPr>
              <w:t>Operational Notifications</w:t>
            </w:r>
            <w:bookmarkEnd w:id="48"/>
          </w:p>
        </w:tc>
        <w:tc>
          <w:tcPr>
            <w:tcW w:w="6634" w:type="dxa"/>
          </w:tcPr>
          <w:p w14:paraId="7D98A808" w14:textId="07D64618" w:rsidR="00EB1E5D" w:rsidRPr="007E0B31" w:rsidRDefault="00EB1E5D" w:rsidP="00EB1E5D">
            <w:pPr>
              <w:pStyle w:val="TableArial11"/>
              <w:rPr>
                <w:rFonts w:cs="Arial"/>
              </w:rPr>
            </w:pPr>
            <w:bookmarkStart w:id="4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9"/>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roofErr w:type="gramStart"/>
            <w:r w:rsidRPr="007E0B31">
              <w:rPr>
                <w:rFonts w:cs="Arial"/>
              </w:rPr>
              <w:t>).</w:t>
            </w:r>
            <w:proofErr w:type="gramEnd"/>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proofErr w:type="gramStart"/>
            <w:r w:rsidRPr="008D5BEE">
              <w:rPr>
                <w:rFonts w:cs="Arial"/>
                <w:b/>
              </w:rPr>
              <w:t>BSC</w:t>
            </w:r>
            <w:r w:rsidRPr="00A87826">
              <w:rPr>
                <w:rFonts w:cs="Arial"/>
                <w:bCs/>
              </w:rPr>
              <w:t>.</w:t>
            </w:r>
            <w:proofErr w:type="gramEnd"/>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proofErr w:type="gramStart"/>
            <w:r w:rsidRPr="007E0B31">
              <w:rPr>
                <w:rFonts w:cs="Arial"/>
                <w:b/>
              </w:rPr>
              <w:t>Act</w:t>
            </w:r>
            <w:r w:rsidRPr="007E0B31">
              <w:rPr>
                <w:rFonts w:cs="Arial"/>
              </w:rPr>
              <w:t>.</w:t>
            </w:r>
            <w:proofErr w:type="gramEnd"/>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Security and Quality of Supply </w:t>
            </w:r>
            <w:proofErr w:type="gramStart"/>
            <w:r w:rsidRPr="007E0B31">
              <w:rPr>
                <w:rFonts w:cs="Arial"/>
                <w:b/>
              </w:rPr>
              <w:t>Standard</w:t>
            </w:r>
            <w:r w:rsidRPr="007E0B31">
              <w:rPr>
                <w:rFonts w:cs="Arial"/>
              </w:rPr>
              <w:t>.</w:t>
            </w:r>
            <w:proofErr w:type="gramEnd"/>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proofErr w:type="gramStart"/>
            <w:r w:rsidRPr="007E0B31">
              <w:rPr>
                <w:rFonts w:cs="Arial"/>
                <w:b/>
              </w:rPr>
              <w:t>CUSC</w:t>
            </w:r>
            <w:r w:rsidRPr="007E0B31">
              <w:rPr>
                <w:rFonts w:cs="Arial"/>
              </w:rPr>
              <w:t>.</w:t>
            </w:r>
            <w:proofErr w:type="gramEnd"/>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w:t>
            </w:r>
            <w:proofErr w:type="gramStart"/>
            <w:r w:rsidRPr="007E0B31">
              <w:rPr>
                <w:rFonts w:cs="Arial"/>
                <w:b/>
              </w:rPr>
              <w:t>Agreement</w:t>
            </w:r>
            <w:r w:rsidRPr="007E0B31">
              <w:rPr>
                <w:rFonts w:cs="Arial"/>
              </w:rPr>
              <w:t>.</w:t>
            </w:r>
            <w:proofErr w:type="gramEnd"/>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5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0"/>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5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1"/>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lastRenderedPageBreak/>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proofErr w:type="gramStart"/>
            <w:r w:rsidRPr="007E0B31">
              <w:rPr>
                <w:rFonts w:cs="Arial"/>
                <w:b/>
              </w:rPr>
              <w:t>Licensee</w:t>
            </w:r>
            <w:r w:rsidRPr="007E0B31">
              <w:rPr>
                <w:rFonts w:cs="Arial"/>
              </w:rPr>
              <w:t>.</w:t>
            </w:r>
            <w:proofErr w:type="gramEnd"/>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 xml:space="preserve">Transmission </w:t>
            </w:r>
            <w:proofErr w:type="gramStart"/>
            <w:r w:rsidRPr="007E0B31">
              <w:rPr>
                <w:rFonts w:cs="Arial"/>
                <w:b/>
              </w:rPr>
              <w:t>Licensee</w:t>
            </w:r>
            <w:r w:rsidRPr="007E0B31">
              <w:rPr>
                <w:rFonts w:cs="Arial"/>
              </w:rPr>
              <w:t>.</w:t>
            </w:r>
            <w:proofErr w:type="gramEnd"/>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2" w:name="_DV_C47"/>
            <w:r w:rsidRPr="007E0B31">
              <w:rPr>
                <w:rFonts w:cs="Arial"/>
              </w:rPr>
              <w:t>Unresolved Issues</w:t>
            </w:r>
            <w:bookmarkEnd w:id="52"/>
          </w:p>
        </w:tc>
        <w:tc>
          <w:tcPr>
            <w:tcW w:w="6634" w:type="dxa"/>
          </w:tcPr>
          <w:p w14:paraId="12917A3C" w14:textId="564B64BE" w:rsidR="00EB1E5D" w:rsidRPr="007E0B31" w:rsidRDefault="00EB1E5D" w:rsidP="00EB1E5D">
            <w:pPr>
              <w:pStyle w:val="TableArial11"/>
              <w:rPr>
                <w:rFonts w:cs="Arial"/>
              </w:rPr>
            </w:pPr>
            <w:bookmarkStart w:id="5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3"/>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54" w:name="_DV_C49"/>
            <w:r w:rsidRPr="007E0B31">
              <w:rPr>
                <w:rFonts w:cs="Arial"/>
              </w:rPr>
              <w:lastRenderedPageBreak/>
              <w:t>User Data File Structure</w:t>
            </w:r>
            <w:bookmarkEnd w:id="54"/>
          </w:p>
        </w:tc>
        <w:tc>
          <w:tcPr>
            <w:tcW w:w="6634" w:type="dxa"/>
          </w:tcPr>
          <w:p w14:paraId="475B944D" w14:textId="77258ADD" w:rsidR="00EB1E5D" w:rsidRPr="007E0B31" w:rsidRDefault="00EB1E5D" w:rsidP="00EB1E5D">
            <w:pPr>
              <w:pStyle w:val="TableArial11"/>
              <w:rPr>
                <w:rFonts w:cs="Arial"/>
              </w:rPr>
            </w:pPr>
            <w:bookmarkStart w:id="5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5"/>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56" w:name="_DV_C51"/>
            <w:r w:rsidRPr="007E0B31">
              <w:rPr>
                <w:rFonts w:cs="Arial"/>
              </w:rPr>
              <w:t>User Self Certification of Compliance</w:t>
            </w:r>
            <w:bookmarkEnd w:id="56"/>
          </w:p>
        </w:tc>
        <w:tc>
          <w:tcPr>
            <w:tcW w:w="6634" w:type="dxa"/>
          </w:tcPr>
          <w:p w14:paraId="0B00A7D2" w14:textId="77777777" w:rsidR="00EB1E5D" w:rsidRPr="007E0B31" w:rsidRDefault="00EB1E5D" w:rsidP="00EB1E5D">
            <w:pPr>
              <w:pStyle w:val="TableArial11"/>
              <w:rPr>
                <w:rFonts w:cs="Arial"/>
              </w:rPr>
            </w:pPr>
            <w:bookmarkStart w:id="57" w:name="_DV_C52"/>
            <w:r w:rsidRPr="007E0B31">
              <w:rPr>
                <w:rFonts w:cs="Arial"/>
              </w:rPr>
              <w:t>A certificate, in the form attached at CP.A.2</w:t>
            </w:r>
            <w:bookmarkStart w:id="58" w:name="_DV_C53"/>
            <w:bookmarkEnd w:id="5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9" w:name="_DV_C56"/>
            <w:bookmarkEnd w:id="5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9"/>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66D53CF"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0"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ED00" w14:textId="77777777" w:rsidR="006E6B86" w:rsidRDefault="006E6B86" w:rsidP="008F1F3E">
      <w:pPr>
        <w:pStyle w:val="Header"/>
      </w:pPr>
      <w:r>
        <w:separator/>
      </w:r>
    </w:p>
  </w:endnote>
  <w:endnote w:type="continuationSeparator" w:id="0">
    <w:p w14:paraId="04209568" w14:textId="77777777" w:rsidR="006E6B86" w:rsidRDefault="006E6B86" w:rsidP="008F1F3E">
      <w:pPr>
        <w:pStyle w:val="Header"/>
      </w:pPr>
      <w:r>
        <w:continuationSeparator/>
      </w:r>
    </w:p>
  </w:endnote>
  <w:endnote w:type="continuationNotice" w:id="1">
    <w:p w14:paraId="1D507D15" w14:textId="77777777" w:rsidR="006E6B86" w:rsidRDefault="006E6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B912C" w14:textId="77777777" w:rsidR="006E6B86" w:rsidRDefault="006E6B86" w:rsidP="008F1F3E">
      <w:pPr>
        <w:pStyle w:val="Header"/>
      </w:pPr>
      <w:r>
        <w:separator/>
      </w:r>
    </w:p>
  </w:footnote>
  <w:footnote w:type="continuationSeparator" w:id="0">
    <w:p w14:paraId="1164AD59" w14:textId="77777777" w:rsidR="006E6B86" w:rsidRDefault="006E6B86" w:rsidP="008F1F3E">
      <w:pPr>
        <w:pStyle w:val="Header"/>
      </w:pPr>
      <w:r>
        <w:continuationSeparator/>
      </w:r>
    </w:p>
  </w:footnote>
  <w:footnote w:type="continuationNotice" w:id="1">
    <w:p w14:paraId="605CE9A1" w14:textId="77777777" w:rsidR="006E6B86" w:rsidRDefault="006E6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5"/>
  </w:num>
  <w:num w:numId="3">
    <w:abstractNumId w:val="14"/>
  </w:num>
  <w:num w:numId="4">
    <w:abstractNumId w:val="3"/>
  </w:num>
  <w:num w:numId="5">
    <w:abstractNumId w:val="19"/>
  </w:num>
  <w:num w:numId="6">
    <w:abstractNumId w:val="12"/>
  </w:num>
  <w:num w:numId="7">
    <w:abstractNumId w:val="16"/>
  </w:num>
  <w:num w:numId="8">
    <w:abstractNumId w:val="6"/>
  </w:num>
  <w:num w:numId="9">
    <w:abstractNumId w:val="0"/>
  </w:num>
  <w:num w:numId="10">
    <w:abstractNumId w:val="9"/>
  </w:num>
  <w:num w:numId="11">
    <w:abstractNumId w:val="17"/>
  </w:num>
  <w:num w:numId="12">
    <w:abstractNumId w:val="13"/>
  </w:num>
  <w:num w:numId="13">
    <w:abstractNumId w:val="21"/>
  </w:num>
  <w:num w:numId="14">
    <w:abstractNumId w:val="1"/>
  </w:num>
  <w:num w:numId="15">
    <w:abstractNumId w:val="20"/>
  </w:num>
  <w:num w:numId="16">
    <w:abstractNumId w:val="4"/>
  </w:num>
  <w:num w:numId="17">
    <w:abstractNumId w:val="11"/>
  </w:num>
  <w:num w:numId="18">
    <w:abstractNumId w:val="2"/>
  </w:num>
  <w:num w:numId="19">
    <w:abstractNumId w:val="8"/>
  </w:num>
  <w:num w:numId="20">
    <w:abstractNumId w:val="10"/>
  </w:num>
  <w:num w:numId="21">
    <w:abstractNumId w:val="18"/>
  </w:num>
  <w:num w:numId="22">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zia Akhtar">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B86"/>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38C8"/>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13FA"/>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85</Pages>
  <Words>32992</Words>
  <Characters>188059</Characters>
  <Application>Microsoft Office Word</Application>
  <DocSecurity>0</DocSecurity>
  <Lines>1567</Lines>
  <Paragraphs>441</Paragraphs>
  <ScaleCrop>false</ScaleCrop>
  <Company>National Grid</Company>
  <LinksUpToDate>false</LinksUpToDate>
  <CharactersWithSpaces>220610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Shazia Akhtar</cp:lastModifiedBy>
  <cp:revision>3</cp:revision>
  <cp:lastPrinted>2022-02-02T23:54:00Z</cp:lastPrinted>
  <dcterms:created xsi:type="dcterms:W3CDTF">2024-07-17T14:52:00Z</dcterms:created>
  <dcterms:modified xsi:type="dcterms:W3CDTF">2024-07-17T14:58:00Z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