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77777777" w:rsidR="002B71F5" w:rsidRPr="001B0132" w:rsidRDefault="002B71F5" w:rsidP="002B71F5"/>
    <w:p w14:paraId="5580606A" w14:textId="77777777" w:rsidR="002B71F5" w:rsidRPr="001B0132" w:rsidRDefault="002B71F5" w:rsidP="002B71F5">
      <w:pPr>
        <w:jc w:val="center"/>
        <w:rPr>
          <w:b/>
          <w:bCs/>
          <w:sz w:val="24"/>
          <w:szCs w:val="24"/>
        </w:rPr>
      </w:pPr>
      <w:r w:rsidRPr="001B0132">
        <w:rPr>
          <w:b/>
          <w:bCs/>
          <w:sz w:val="24"/>
          <w:szCs w:val="24"/>
        </w:rPr>
        <w:t>CONTENTS</w:t>
      </w:r>
    </w:p>
    <w:p w14:paraId="38FFA50A" w14:textId="77777777" w:rsidR="002B71F5" w:rsidRPr="001B0132" w:rsidRDefault="002B71F5" w:rsidP="002B71F5"/>
    <w:p w14:paraId="426B4501" w14:textId="77777777" w:rsidR="002B71F5" w:rsidRPr="001B0132" w:rsidRDefault="002B71F5" w:rsidP="002B71F5">
      <w:pPr>
        <w:jc w:val="center"/>
      </w:pPr>
      <w:r w:rsidRPr="001B0132">
        <w:t>(This contents page does not form part of the Grid Code)</w:t>
      </w:r>
    </w:p>
    <w:p w14:paraId="2842FF12" w14:textId="77777777" w:rsidR="002B71F5" w:rsidRPr="001B0132" w:rsidRDefault="002B71F5" w:rsidP="002B71F5">
      <w:pPr>
        <w:tabs>
          <w:tab w:val="center" w:pos="5089"/>
          <w:tab w:val="left" w:pos="5904"/>
        </w:tabs>
        <w:jc w:val="center"/>
      </w:pPr>
    </w:p>
    <w:p w14:paraId="084F8B48" w14:textId="6B7DED84" w:rsidR="00134160" w:rsidRPr="00EB7C1F" w:rsidRDefault="00401F0D" w:rsidP="00C7256F">
      <w:pPr>
        <w:tabs>
          <w:tab w:val="right" w:pos="9639"/>
        </w:tabs>
        <w:sectPr w:rsidR="00134160" w:rsidRPr="00EB7C1F" w:rsidSect="009C0223">
          <w:footerReference w:type="default" r:id="rId11"/>
          <w:type w:val="continuous"/>
          <w:pgSz w:w="11906" w:h="16838" w:code="9"/>
          <w:pgMar w:top="851" w:right="851" w:bottom="851" w:left="1418" w:header="851" w:footer="567" w:gutter="0"/>
          <w:cols w:space="708"/>
          <w:docGrid w:linePitch="360"/>
        </w:sectPr>
      </w:pPr>
      <w:bookmarkStart w:id="0" w:name="_DV_M3"/>
      <w:bookmarkStart w:id="1" w:name="_DV_M4"/>
      <w:bookmarkStart w:id="2" w:name="_DV_M5"/>
      <w:bookmarkStart w:id="3" w:name="_DV_M6"/>
      <w:bookmarkStart w:id="4" w:name="_DV_M7"/>
      <w:bookmarkStart w:id="5" w:name="_DV_M8"/>
      <w:bookmarkStart w:id="6" w:name="_DV_M9"/>
      <w:bookmarkStart w:id="7" w:name="_DV_M10"/>
      <w:bookmarkStart w:id="8" w:name="_DV_M11"/>
      <w:bookmarkStart w:id="9" w:name="_DV_M12"/>
      <w:bookmarkStart w:id="10" w:name="_DV_M13"/>
      <w:bookmarkStart w:id="11" w:name="_DV_M14"/>
      <w:bookmarkStart w:id="12" w:name="_DV_M15"/>
      <w:bookmarkStart w:id="13" w:name="_DV_M16"/>
      <w:bookmarkStart w:id="14" w:name="_DV_M17"/>
      <w:bookmarkStart w:id="15" w:name="_DV_M18"/>
      <w:bookmarkStart w:id="16" w:name="_DV_M19"/>
      <w:bookmarkStart w:id="17" w:name="_DV_M20"/>
      <w:bookmarkStart w:id="18" w:name="_DV_M21"/>
      <w:bookmarkStart w:id="19" w:name="_DV_M22"/>
      <w:bookmarkStart w:id="20" w:name="_DV_M23"/>
      <w:bookmarkStart w:id="21" w:name="_DV_M24"/>
      <w:bookmarkStart w:id="22" w:name="_DV_M25"/>
      <w:bookmarkStart w:id="23" w:name="_DV_M26"/>
      <w:bookmarkStart w:id="24" w:name="_DV_M27"/>
      <w:bookmarkStart w:id="25" w:name="_DV_M28"/>
      <w:bookmarkStart w:id="26" w:name="_DV_M29"/>
      <w:bookmarkStart w:id="27" w:name="_DV_M30"/>
      <w:bookmarkStart w:id="28" w:name="_DV_M31"/>
      <w:bookmarkStart w:id="29" w:name="_DV_M32"/>
      <w:bookmarkStart w:id="30" w:name="_DV_M33"/>
      <w:bookmarkStart w:id="31" w:name="_DV_M34"/>
      <w:bookmarkStart w:id="32" w:name="_DV_M35"/>
      <w:bookmarkStart w:id="33" w:name="_DV_M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1B0132">
        <w:rPr>
          <w:u w:val="single"/>
        </w:rPr>
        <w:t>Paragraph No/Title</w:t>
      </w:r>
      <w:r w:rsidRPr="001B0132">
        <w:tab/>
      </w:r>
      <w:r w:rsidRPr="001B0132">
        <w:rPr>
          <w:u w:val="single"/>
        </w:rPr>
        <w:t>Page Number</w:t>
      </w:r>
      <w:r w:rsidR="001D4C3C">
        <w:rPr>
          <w:b/>
        </w:rPr>
        <w:fldChar w:fldCharType="begin"/>
      </w:r>
      <w:r w:rsidR="001D4C3C">
        <w:rPr>
          <w:b/>
        </w:rPr>
        <w:instrText xml:space="preserve"> TOC \f \h \z </w:instrText>
      </w:r>
      <w:r w:rsidR="00000000">
        <w:rPr>
          <w:b/>
        </w:rPr>
        <w:fldChar w:fldCharType="separate"/>
      </w:r>
      <w:r w:rsidR="001D4C3C">
        <w:fldChar w:fldCharType="end"/>
      </w:r>
    </w:p>
    <w:p w14:paraId="29F0ED0B" w14:textId="77777777" w:rsidR="00B71FA0" w:rsidRPr="00B71FA0" w:rsidRDefault="00B71FA0" w:rsidP="00B71FA0"/>
    <w:p w14:paraId="7F754BBE" w14:textId="43CA3E75"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CP.1   INTRODUCTION</w:t>
      </w:r>
      <w:r>
        <w:rPr>
          <w:noProof/>
          <w:webHidden/>
        </w:rPr>
        <w:tab/>
      </w:r>
      <w:r>
        <w:rPr>
          <w:noProof/>
          <w:webHidden/>
        </w:rPr>
        <w:fldChar w:fldCharType="begin"/>
      </w:r>
      <w:r>
        <w:rPr>
          <w:noProof/>
          <w:webHidden/>
        </w:rPr>
        <w:instrText xml:space="preserve"> PAGEREF _Toc123819947 \h </w:instrText>
      </w:r>
      <w:r>
        <w:rPr>
          <w:noProof/>
          <w:webHidden/>
        </w:rPr>
      </w:r>
      <w:r>
        <w:rPr>
          <w:noProof/>
          <w:webHidden/>
        </w:rPr>
        <w:fldChar w:fldCharType="separate"/>
      </w:r>
      <w:r w:rsidR="00F75A86">
        <w:rPr>
          <w:noProof/>
          <w:webHidden/>
        </w:rPr>
        <w:t>2</w:t>
      </w:r>
      <w:r>
        <w:rPr>
          <w:noProof/>
          <w:webHidden/>
        </w:rPr>
        <w:fldChar w:fldCharType="end"/>
      </w:r>
    </w:p>
    <w:p w14:paraId="51E7BA9F" w14:textId="40C2265A"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CP.2   OBJECTIVE</w:t>
      </w:r>
      <w:r>
        <w:rPr>
          <w:noProof/>
          <w:webHidden/>
        </w:rPr>
        <w:tab/>
      </w:r>
      <w:r>
        <w:rPr>
          <w:noProof/>
          <w:webHidden/>
        </w:rPr>
        <w:fldChar w:fldCharType="begin"/>
      </w:r>
      <w:r>
        <w:rPr>
          <w:noProof/>
          <w:webHidden/>
        </w:rPr>
        <w:instrText xml:space="preserve"> PAGEREF _Toc123819948 \h </w:instrText>
      </w:r>
      <w:r>
        <w:rPr>
          <w:noProof/>
          <w:webHidden/>
        </w:rPr>
      </w:r>
      <w:r>
        <w:rPr>
          <w:noProof/>
          <w:webHidden/>
        </w:rPr>
        <w:fldChar w:fldCharType="separate"/>
      </w:r>
      <w:r w:rsidR="00F75A86">
        <w:rPr>
          <w:noProof/>
          <w:webHidden/>
        </w:rPr>
        <w:t>2</w:t>
      </w:r>
      <w:r>
        <w:rPr>
          <w:noProof/>
          <w:webHidden/>
        </w:rPr>
        <w:fldChar w:fldCharType="end"/>
      </w:r>
    </w:p>
    <w:p w14:paraId="41EF56AE" w14:textId="6402F84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CP.3   SCOPE</w:t>
      </w:r>
      <w:r>
        <w:rPr>
          <w:noProof/>
          <w:webHidden/>
        </w:rPr>
        <w:tab/>
      </w:r>
      <w:r>
        <w:rPr>
          <w:noProof/>
          <w:webHidden/>
        </w:rPr>
        <w:fldChar w:fldCharType="begin"/>
      </w:r>
      <w:r>
        <w:rPr>
          <w:noProof/>
          <w:webHidden/>
        </w:rPr>
        <w:instrText xml:space="preserve"> PAGEREF _Toc123819949 \h </w:instrText>
      </w:r>
      <w:r>
        <w:rPr>
          <w:noProof/>
          <w:webHidden/>
        </w:rPr>
      </w:r>
      <w:r>
        <w:rPr>
          <w:noProof/>
          <w:webHidden/>
        </w:rPr>
        <w:fldChar w:fldCharType="separate"/>
      </w:r>
      <w:r w:rsidR="00F75A86">
        <w:rPr>
          <w:noProof/>
          <w:webHidden/>
        </w:rPr>
        <w:t>2</w:t>
      </w:r>
      <w:r>
        <w:rPr>
          <w:noProof/>
          <w:webHidden/>
        </w:rPr>
        <w:fldChar w:fldCharType="end"/>
      </w:r>
    </w:p>
    <w:p w14:paraId="15DD20CA" w14:textId="56FD68FC"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CP.4   CONNECTION PROCESS</w:t>
      </w:r>
      <w:r>
        <w:rPr>
          <w:noProof/>
          <w:webHidden/>
        </w:rPr>
        <w:tab/>
      </w:r>
      <w:r>
        <w:rPr>
          <w:noProof/>
          <w:webHidden/>
        </w:rPr>
        <w:fldChar w:fldCharType="begin"/>
      </w:r>
      <w:r>
        <w:rPr>
          <w:noProof/>
          <w:webHidden/>
        </w:rPr>
        <w:instrText xml:space="preserve"> PAGEREF _Toc123819950 \h </w:instrText>
      </w:r>
      <w:r>
        <w:rPr>
          <w:noProof/>
          <w:webHidden/>
        </w:rPr>
      </w:r>
      <w:r>
        <w:rPr>
          <w:noProof/>
          <w:webHidden/>
        </w:rPr>
        <w:fldChar w:fldCharType="separate"/>
      </w:r>
      <w:r w:rsidR="00F75A86">
        <w:rPr>
          <w:noProof/>
          <w:webHidden/>
        </w:rPr>
        <w:t>3</w:t>
      </w:r>
      <w:r>
        <w:rPr>
          <w:noProof/>
          <w:webHidden/>
        </w:rPr>
        <w:fldChar w:fldCharType="end"/>
      </w:r>
    </w:p>
    <w:p w14:paraId="5F3F951C" w14:textId="7B491019"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CP.5   ENERGISATION OPERATIONAL NOTIFICATION</w:t>
      </w:r>
      <w:r>
        <w:rPr>
          <w:noProof/>
          <w:webHidden/>
        </w:rPr>
        <w:tab/>
      </w:r>
      <w:r>
        <w:rPr>
          <w:noProof/>
          <w:webHidden/>
        </w:rPr>
        <w:fldChar w:fldCharType="begin"/>
      </w:r>
      <w:r>
        <w:rPr>
          <w:noProof/>
          <w:webHidden/>
        </w:rPr>
        <w:instrText xml:space="preserve"> PAGEREF _Toc123819951 \h </w:instrText>
      </w:r>
      <w:r>
        <w:rPr>
          <w:noProof/>
          <w:webHidden/>
        </w:rPr>
      </w:r>
      <w:r>
        <w:rPr>
          <w:noProof/>
          <w:webHidden/>
        </w:rPr>
        <w:fldChar w:fldCharType="separate"/>
      </w:r>
      <w:r w:rsidR="00F75A86">
        <w:rPr>
          <w:noProof/>
          <w:webHidden/>
        </w:rPr>
        <w:t>3</w:t>
      </w:r>
      <w:r>
        <w:rPr>
          <w:noProof/>
          <w:webHidden/>
        </w:rPr>
        <w:fldChar w:fldCharType="end"/>
      </w:r>
    </w:p>
    <w:p w14:paraId="25484810" w14:textId="191F3BFE"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CP.6   INTERIM OPERATIONAL NOTIFICATION</w:t>
      </w:r>
      <w:r>
        <w:rPr>
          <w:noProof/>
          <w:webHidden/>
        </w:rPr>
        <w:tab/>
      </w:r>
      <w:r>
        <w:rPr>
          <w:noProof/>
          <w:webHidden/>
        </w:rPr>
        <w:fldChar w:fldCharType="begin"/>
      </w:r>
      <w:r>
        <w:rPr>
          <w:noProof/>
          <w:webHidden/>
        </w:rPr>
        <w:instrText xml:space="preserve"> PAGEREF _Toc123819952 \h </w:instrText>
      </w:r>
      <w:r>
        <w:rPr>
          <w:noProof/>
          <w:webHidden/>
        </w:rPr>
      </w:r>
      <w:r>
        <w:rPr>
          <w:noProof/>
          <w:webHidden/>
        </w:rPr>
        <w:fldChar w:fldCharType="separate"/>
      </w:r>
      <w:r w:rsidR="00F75A86">
        <w:rPr>
          <w:noProof/>
          <w:webHidden/>
        </w:rPr>
        <w:t>4</w:t>
      </w:r>
      <w:r>
        <w:rPr>
          <w:noProof/>
          <w:webHidden/>
        </w:rPr>
        <w:fldChar w:fldCharType="end"/>
      </w:r>
    </w:p>
    <w:p w14:paraId="61014F13" w14:textId="56F92F5F" w:rsidR="002437EF" w:rsidRDefault="002437EF" w:rsidP="002437EF">
      <w:pPr>
        <w:pStyle w:val="TOC1"/>
        <w:rPr>
          <w:rStyle w:val="Hyperlink"/>
          <w:noProof/>
        </w:rPr>
      </w:pPr>
      <w:r w:rsidRPr="002437EF">
        <w:rPr>
          <w:noProof/>
        </w:rPr>
        <w:t>CP.7   FINAL OPERATIONAL NOTIFICATION</w:t>
      </w:r>
      <w:r>
        <w:rPr>
          <w:noProof/>
          <w:webHidden/>
        </w:rPr>
        <w:tab/>
      </w:r>
      <w:r>
        <w:rPr>
          <w:noProof/>
          <w:webHidden/>
        </w:rPr>
        <w:fldChar w:fldCharType="begin"/>
      </w:r>
      <w:r>
        <w:rPr>
          <w:noProof/>
          <w:webHidden/>
        </w:rPr>
        <w:instrText xml:space="preserve"> PAGEREF _Toc123819953 \h </w:instrText>
      </w:r>
      <w:r>
        <w:rPr>
          <w:noProof/>
          <w:webHidden/>
        </w:rPr>
      </w:r>
      <w:r>
        <w:rPr>
          <w:noProof/>
          <w:webHidden/>
        </w:rPr>
        <w:fldChar w:fldCharType="separate"/>
      </w:r>
      <w:r w:rsidR="00F75A86">
        <w:rPr>
          <w:noProof/>
          <w:webHidden/>
        </w:rPr>
        <w:t>7</w:t>
      </w:r>
      <w:r>
        <w:rPr>
          <w:noProof/>
          <w:webHidden/>
        </w:rPr>
        <w:fldChar w:fldCharType="end"/>
      </w:r>
    </w:p>
    <w:p w14:paraId="255065E2" w14:textId="3073696E" w:rsidR="00104DC1" w:rsidRDefault="00104DC1" w:rsidP="00104DC1">
      <w:pPr>
        <w:pStyle w:val="TOC1"/>
        <w:rPr>
          <w:rStyle w:val="Hyperlink"/>
          <w:noProof/>
        </w:rPr>
      </w:pPr>
      <w:r w:rsidRPr="002437EF">
        <w:rPr>
          <w:noProof/>
        </w:rPr>
        <w:t>CP.</w:t>
      </w:r>
      <w:r>
        <w:rPr>
          <w:noProof/>
        </w:rPr>
        <w:t>8</w:t>
      </w:r>
      <w:r w:rsidRPr="002437EF">
        <w:rPr>
          <w:noProof/>
        </w:rPr>
        <w:t xml:space="preserve">   </w:t>
      </w:r>
      <w:r>
        <w:rPr>
          <w:noProof/>
        </w:rPr>
        <w:t>C</w:t>
      </w:r>
      <w:r w:rsidR="00F35198">
        <w:rPr>
          <w:noProof/>
        </w:rPr>
        <w:t>OMPLIANCE</w:t>
      </w:r>
      <w:r w:rsidR="00C7256F">
        <w:rPr>
          <w:noProof/>
        </w:rPr>
        <w:t xml:space="preserve"> R</w:t>
      </w:r>
      <w:r w:rsidR="00F35198">
        <w:rPr>
          <w:noProof/>
        </w:rPr>
        <w:t>EPORT</w:t>
      </w:r>
      <w:r w:rsidR="00C7256F">
        <w:rPr>
          <w:noProof/>
        </w:rPr>
        <w:t xml:space="preserve"> P</w:t>
      </w:r>
      <w:r w:rsidR="00F35198">
        <w:rPr>
          <w:noProof/>
        </w:rPr>
        <w:t>LAN</w:t>
      </w:r>
      <w:r>
        <w:rPr>
          <w:noProof/>
          <w:webHidden/>
        </w:rPr>
        <w:tab/>
        <w:t>9</w:t>
      </w:r>
    </w:p>
    <w:p w14:paraId="57D68DDB" w14:textId="4DF277D2"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CP.9   LIMITED OPERATIONAL NOTIFICATION</w:t>
      </w:r>
      <w:r>
        <w:rPr>
          <w:noProof/>
          <w:webHidden/>
        </w:rPr>
        <w:tab/>
      </w:r>
      <w:r>
        <w:rPr>
          <w:noProof/>
          <w:webHidden/>
        </w:rPr>
        <w:fldChar w:fldCharType="begin"/>
      </w:r>
      <w:r>
        <w:rPr>
          <w:noProof/>
          <w:webHidden/>
        </w:rPr>
        <w:instrText xml:space="preserve"> PAGEREF _Toc123819954 \h </w:instrText>
      </w:r>
      <w:r>
        <w:rPr>
          <w:noProof/>
          <w:webHidden/>
        </w:rPr>
      </w:r>
      <w:r>
        <w:rPr>
          <w:noProof/>
          <w:webHidden/>
        </w:rPr>
        <w:fldChar w:fldCharType="separate"/>
      </w:r>
      <w:r w:rsidR="00F75A86">
        <w:rPr>
          <w:noProof/>
          <w:webHidden/>
        </w:rPr>
        <w:t>10</w:t>
      </w:r>
      <w:r>
        <w:rPr>
          <w:noProof/>
          <w:webHidden/>
        </w:rPr>
        <w:fldChar w:fldCharType="end"/>
      </w:r>
    </w:p>
    <w:p w14:paraId="5D0CF75A" w14:textId="0D30158D"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CP.10 PROCESSES RELATING TO DEROGATIONS</w:t>
      </w:r>
      <w:r>
        <w:rPr>
          <w:noProof/>
          <w:webHidden/>
        </w:rPr>
        <w:tab/>
      </w:r>
      <w:r>
        <w:rPr>
          <w:noProof/>
          <w:webHidden/>
        </w:rPr>
        <w:fldChar w:fldCharType="begin"/>
      </w:r>
      <w:r>
        <w:rPr>
          <w:noProof/>
          <w:webHidden/>
        </w:rPr>
        <w:instrText xml:space="preserve"> PAGEREF _Toc123819955 \h </w:instrText>
      </w:r>
      <w:r>
        <w:rPr>
          <w:noProof/>
          <w:webHidden/>
        </w:rPr>
      </w:r>
      <w:r>
        <w:rPr>
          <w:noProof/>
          <w:webHidden/>
        </w:rPr>
        <w:fldChar w:fldCharType="separate"/>
      </w:r>
      <w:r w:rsidR="00F75A86">
        <w:rPr>
          <w:noProof/>
          <w:webHidden/>
        </w:rPr>
        <w:t>13</w:t>
      </w:r>
      <w:r>
        <w:rPr>
          <w:noProof/>
          <w:webHidden/>
        </w:rPr>
        <w:fldChar w:fldCharType="end"/>
      </w:r>
    </w:p>
    <w:p w14:paraId="557A2E02" w14:textId="01A10067"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CP.11 MANUFACTURER’S DATA &amp; PERFORMANCE REPORT</w:t>
      </w:r>
      <w:r>
        <w:rPr>
          <w:noProof/>
          <w:webHidden/>
        </w:rPr>
        <w:tab/>
      </w:r>
      <w:r>
        <w:rPr>
          <w:noProof/>
          <w:webHidden/>
        </w:rPr>
        <w:fldChar w:fldCharType="begin"/>
      </w:r>
      <w:r>
        <w:rPr>
          <w:noProof/>
          <w:webHidden/>
        </w:rPr>
        <w:instrText xml:space="preserve"> PAGEREF _Toc123819956 \h </w:instrText>
      </w:r>
      <w:r>
        <w:rPr>
          <w:noProof/>
          <w:webHidden/>
        </w:rPr>
      </w:r>
      <w:r>
        <w:rPr>
          <w:noProof/>
          <w:webHidden/>
        </w:rPr>
        <w:fldChar w:fldCharType="separate"/>
      </w:r>
      <w:r w:rsidR="00F75A86">
        <w:rPr>
          <w:noProof/>
          <w:webHidden/>
        </w:rPr>
        <w:t>13</w:t>
      </w:r>
      <w:r>
        <w:rPr>
          <w:noProof/>
          <w:webHidden/>
        </w:rPr>
        <w:fldChar w:fldCharType="end"/>
      </w:r>
    </w:p>
    <w:p w14:paraId="4B43D54C" w14:textId="43783869"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1 - ILLUSTRATIVE PROCESS DIAGRAMS</w:t>
      </w:r>
      <w:r>
        <w:rPr>
          <w:noProof/>
          <w:webHidden/>
        </w:rPr>
        <w:tab/>
      </w:r>
      <w:r>
        <w:rPr>
          <w:noProof/>
          <w:webHidden/>
        </w:rPr>
        <w:fldChar w:fldCharType="begin"/>
      </w:r>
      <w:r>
        <w:rPr>
          <w:noProof/>
          <w:webHidden/>
        </w:rPr>
        <w:instrText xml:space="preserve"> PAGEREF _Toc123819957 \h </w:instrText>
      </w:r>
      <w:r>
        <w:rPr>
          <w:noProof/>
          <w:webHidden/>
        </w:rPr>
      </w:r>
      <w:r>
        <w:rPr>
          <w:noProof/>
          <w:webHidden/>
        </w:rPr>
        <w:fldChar w:fldCharType="separate"/>
      </w:r>
      <w:r w:rsidR="00F75A86">
        <w:rPr>
          <w:noProof/>
          <w:webHidden/>
        </w:rPr>
        <w:t>16</w:t>
      </w:r>
      <w:r>
        <w:rPr>
          <w:noProof/>
          <w:webHidden/>
        </w:rPr>
        <w:fldChar w:fldCharType="end"/>
      </w:r>
    </w:p>
    <w:p w14:paraId="045AA4E5" w14:textId="366752F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2 - USER SELF CERTIFICATION OF COMPLIANCE</w:t>
      </w:r>
      <w:r>
        <w:rPr>
          <w:noProof/>
          <w:webHidden/>
        </w:rPr>
        <w:tab/>
      </w:r>
      <w:r>
        <w:rPr>
          <w:noProof/>
          <w:webHidden/>
        </w:rPr>
        <w:fldChar w:fldCharType="begin"/>
      </w:r>
      <w:r>
        <w:rPr>
          <w:noProof/>
          <w:webHidden/>
        </w:rPr>
        <w:instrText xml:space="preserve"> PAGEREF _Toc123819958 \h </w:instrText>
      </w:r>
      <w:r>
        <w:rPr>
          <w:noProof/>
          <w:webHidden/>
        </w:rPr>
      </w:r>
      <w:r>
        <w:rPr>
          <w:noProof/>
          <w:webHidden/>
        </w:rPr>
        <w:fldChar w:fldCharType="separate"/>
      </w:r>
      <w:r w:rsidR="00F75A86">
        <w:rPr>
          <w:noProof/>
          <w:webHidden/>
        </w:rPr>
        <w:t>21</w:t>
      </w:r>
      <w:r>
        <w:rPr>
          <w:noProof/>
          <w:webHidden/>
        </w:rPr>
        <w:fldChar w:fldCharType="end"/>
      </w:r>
    </w:p>
    <w:p w14:paraId="2474A854" w14:textId="3B7665DC"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3 - SIMULATION STUDIES</w:t>
      </w:r>
      <w:r>
        <w:rPr>
          <w:noProof/>
          <w:webHidden/>
        </w:rPr>
        <w:tab/>
      </w:r>
      <w:r>
        <w:rPr>
          <w:noProof/>
          <w:webHidden/>
        </w:rPr>
        <w:fldChar w:fldCharType="begin"/>
      </w:r>
      <w:r>
        <w:rPr>
          <w:noProof/>
          <w:webHidden/>
        </w:rPr>
        <w:instrText xml:space="preserve"> PAGEREF _Toc123819959 \h </w:instrText>
      </w:r>
      <w:r>
        <w:rPr>
          <w:noProof/>
          <w:webHidden/>
        </w:rPr>
      </w:r>
      <w:r>
        <w:rPr>
          <w:noProof/>
          <w:webHidden/>
        </w:rPr>
        <w:fldChar w:fldCharType="separate"/>
      </w:r>
      <w:r w:rsidR="00F75A86">
        <w:rPr>
          <w:noProof/>
          <w:webHidden/>
        </w:rPr>
        <w:t>22</w:t>
      </w:r>
      <w:r>
        <w:rPr>
          <w:noProof/>
          <w:webHidden/>
        </w:rPr>
        <w:fldChar w:fldCharType="end"/>
      </w:r>
    </w:p>
    <w:p w14:paraId="312CD7F1" w14:textId="77777777" w:rsidR="00B71FA0" w:rsidRPr="00B71FA0" w:rsidRDefault="00B71FA0" w:rsidP="00B71FA0"/>
    <w:p w14:paraId="5C40C8E2" w14:textId="77777777" w:rsidR="00B71FA0" w:rsidRPr="00B71FA0" w:rsidRDefault="00B71FA0" w:rsidP="00B71FA0"/>
    <w:p w14:paraId="68424AE8" w14:textId="77777777" w:rsidR="00B71FA0" w:rsidRPr="00B71FA0" w:rsidRDefault="00B71FA0" w:rsidP="00B71FA0"/>
    <w:p w14:paraId="1168A0F4" w14:textId="77777777" w:rsidR="00B71FA0" w:rsidRPr="00B71FA0" w:rsidRDefault="00B71FA0" w:rsidP="00B71FA0"/>
    <w:p w14:paraId="13C236AE" w14:textId="77777777" w:rsidR="00B71FA0" w:rsidRPr="00B71FA0" w:rsidRDefault="00B71FA0" w:rsidP="00B71FA0"/>
    <w:p w14:paraId="6929838A" w14:textId="77777777" w:rsidR="00B71FA0" w:rsidRPr="00B71FA0" w:rsidRDefault="00B71FA0" w:rsidP="00B71FA0"/>
    <w:p w14:paraId="6645B648" w14:textId="77777777" w:rsidR="00B71FA0" w:rsidRPr="00B71FA0" w:rsidRDefault="00B71FA0" w:rsidP="00B71FA0"/>
    <w:p w14:paraId="04069A73" w14:textId="77777777" w:rsidR="00B71FA0" w:rsidRPr="00B71FA0" w:rsidRDefault="00B71FA0" w:rsidP="00B71FA0"/>
    <w:p w14:paraId="551D8E9D" w14:textId="77777777" w:rsidR="00B71FA0" w:rsidRPr="00B71FA0" w:rsidRDefault="00B71FA0" w:rsidP="00B71FA0"/>
    <w:p w14:paraId="753CC638" w14:textId="77777777" w:rsidR="00B71FA0" w:rsidRPr="00B71FA0" w:rsidRDefault="00B71FA0" w:rsidP="00B71FA0"/>
    <w:p w14:paraId="3F8885F1" w14:textId="77777777" w:rsidR="00B71FA0" w:rsidRPr="00B71FA0" w:rsidRDefault="00B71FA0" w:rsidP="00B71FA0"/>
    <w:p w14:paraId="24FCF804" w14:textId="77777777" w:rsidR="00B71FA0" w:rsidRPr="00B71FA0" w:rsidRDefault="00B71FA0" w:rsidP="00B71FA0"/>
    <w:p w14:paraId="3F684019" w14:textId="77777777" w:rsidR="00B71FA0" w:rsidRPr="00B71FA0" w:rsidRDefault="00B71FA0" w:rsidP="00B71FA0"/>
    <w:p w14:paraId="64F8FD64" w14:textId="77777777" w:rsidR="00B71FA0" w:rsidRPr="00B71FA0" w:rsidRDefault="00B71FA0" w:rsidP="00B71FA0"/>
    <w:p w14:paraId="74AB95BD" w14:textId="77777777" w:rsidR="00B71FA0" w:rsidRPr="00B71FA0" w:rsidRDefault="00B71FA0" w:rsidP="00B71FA0"/>
    <w:p w14:paraId="09B4A979" w14:textId="77777777" w:rsidR="00B71FA0" w:rsidRPr="00B71FA0" w:rsidRDefault="00B71FA0" w:rsidP="00B71FA0"/>
    <w:p w14:paraId="1FEE419A" w14:textId="77777777" w:rsidR="00B71FA0" w:rsidRPr="00B71FA0" w:rsidRDefault="00B71FA0" w:rsidP="00B71FA0"/>
    <w:p w14:paraId="3FA2BEAA" w14:textId="77777777" w:rsidR="00B71FA0" w:rsidRPr="00B71FA0" w:rsidRDefault="00B71FA0" w:rsidP="00B71FA0"/>
    <w:p w14:paraId="04A07497" w14:textId="77777777" w:rsidR="00B71FA0" w:rsidRPr="00B71FA0" w:rsidRDefault="00B71FA0" w:rsidP="00B71FA0"/>
    <w:p w14:paraId="582030E5" w14:textId="77777777" w:rsidR="00B71FA0" w:rsidRPr="00B71FA0" w:rsidRDefault="00B71FA0" w:rsidP="00B71FA0"/>
    <w:p w14:paraId="43A0ED0A" w14:textId="77777777" w:rsidR="00B71FA0" w:rsidRPr="00B71FA0" w:rsidRDefault="00B71FA0" w:rsidP="00B71FA0"/>
    <w:p w14:paraId="4BBBDF2E" w14:textId="77777777" w:rsidR="00B71FA0" w:rsidRPr="00B71FA0" w:rsidRDefault="00B71FA0" w:rsidP="00B71FA0"/>
    <w:p w14:paraId="6C3F3D87" w14:textId="77777777" w:rsidR="00B71FA0" w:rsidRPr="00B71FA0" w:rsidRDefault="00B71FA0" w:rsidP="00B71FA0"/>
    <w:p w14:paraId="1413B3C4" w14:textId="77777777" w:rsidR="00B71FA0" w:rsidRPr="00B71FA0" w:rsidRDefault="00B71FA0" w:rsidP="00B71FA0"/>
    <w:p w14:paraId="124CEA4F" w14:textId="2BC5A461" w:rsidR="00B71FA0" w:rsidRPr="00B71FA0" w:rsidRDefault="00B71FA0" w:rsidP="00B71FA0">
      <w:pPr>
        <w:tabs>
          <w:tab w:val="left" w:pos="8640"/>
        </w:tabs>
      </w:pPr>
      <w:r>
        <w:tab/>
      </w:r>
    </w:p>
    <w:p w14:paraId="6E9F0B77" w14:textId="2BD9B7F2" w:rsidR="002E0B38" w:rsidRPr="002B71F5" w:rsidRDefault="009C0223" w:rsidP="002B71F5">
      <w:pPr>
        <w:pStyle w:val="Level1Text"/>
      </w:pPr>
      <w:r w:rsidRPr="00B71FA0">
        <w:br w:type="page"/>
      </w:r>
      <w:r w:rsidR="002E0B38" w:rsidRPr="002B71F5">
        <w:lastRenderedPageBreak/>
        <w:t>CP.1</w:t>
      </w:r>
      <w:r w:rsidR="002E0B38" w:rsidRPr="002B71F5">
        <w:tab/>
      </w:r>
      <w:r w:rsidR="002E0B38" w:rsidRPr="002B71F5">
        <w:rPr>
          <w:u w:val="single"/>
        </w:rPr>
        <w:t>INTRODUCTION</w:t>
      </w:r>
      <w:r w:rsidR="002B71F5" w:rsidRPr="002B71F5">
        <w:fldChar w:fldCharType="begin"/>
      </w:r>
      <w:r w:rsidR="002B71F5" w:rsidRPr="002B71F5">
        <w:instrText xml:space="preserve"> TC "</w:instrText>
      </w:r>
      <w:bookmarkStart w:id="34" w:name="_Toc493493537"/>
      <w:bookmarkStart w:id="35" w:name="_Toc51598221"/>
      <w:bookmarkStart w:id="36" w:name="_Toc131233467"/>
      <w:bookmarkStart w:id="37" w:name="_Toc332821274"/>
      <w:bookmarkStart w:id="38" w:name="_Toc332825825"/>
      <w:bookmarkStart w:id="39" w:name="_Toc123819947"/>
      <w:r w:rsidR="002B71F5" w:rsidRPr="002B71F5">
        <w:instrText>CP.1   INTRODUCTION</w:instrText>
      </w:r>
      <w:bookmarkEnd w:id="34"/>
      <w:bookmarkEnd w:id="35"/>
      <w:bookmarkEnd w:id="36"/>
      <w:bookmarkEnd w:id="37"/>
      <w:bookmarkEnd w:id="38"/>
      <w:bookmarkEnd w:id="39"/>
      <w:r w:rsidR="002B71F5" w:rsidRPr="002B71F5">
        <w:instrText xml:space="preserve">" \L 1 </w:instrText>
      </w:r>
      <w:r w:rsidR="002B71F5" w:rsidRPr="002B71F5">
        <w:fldChar w:fldCharType="end"/>
      </w:r>
    </w:p>
    <w:p w14:paraId="6687CAEA" w14:textId="77777777" w:rsidR="002E0B38" w:rsidRPr="002B71F5" w:rsidRDefault="002E0B38" w:rsidP="002B71F5">
      <w:pPr>
        <w:pStyle w:val="Level1Text"/>
      </w:pPr>
      <w:r w:rsidRPr="002B71F5">
        <w:t>CP.1.1</w:t>
      </w:r>
      <w:r w:rsidRPr="002B71F5">
        <w:tab/>
        <w:t xml:space="preserve">The </w:t>
      </w:r>
      <w:r w:rsidRPr="002937F4">
        <w:rPr>
          <w:b/>
        </w:rPr>
        <w:t>Compliance Processes</w:t>
      </w:r>
      <w:r w:rsidRPr="002B71F5">
        <w:t xml:space="preserve"> ("</w:t>
      </w:r>
      <w:r w:rsidRPr="002937F4">
        <w:rPr>
          <w:b/>
        </w:rPr>
        <w:t>CP</w:t>
      </w:r>
      <w:r w:rsidRPr="002B71F5">
        <w:t>") specifies:</w:t>
      </w:r>
    </w:p>
    <w:p w14:paraId="0280686D" w14:textId="26F7FC35" w:rsidR="002E0B38" w:rsidRPr="002B71F5" w:rsidRDefault="002E0B38" w:rsidP="002B71F5">
      <w:pPr>
        <w:pStyle w:val="Level1Text"/>
      </w:pPr>
      <w:r w:rsidRPr="002B71F5">
        <w:tab/>
        <w:t xml:space="preserve">the process (leading to an </w:t>
      </w:r>
      <w:r w:rsidRPr="002B71F5">
        <w:rPr>
          <w:b/>
        </w:rPr>
        <w:t>Energisation Operational Notification</w:t>
      </w:r>
      <w:r w:rsidRPr="002B71F5">
        <w:t xml:space="preserve">) which must be followed by </w:t>
      </w:r>
      <w:r w:rsidR="008D1B14">
        <w:rPr>
          <w:b/>
        </w:rPr>
        <w:t>The Company</w:t>
      </w:r>
      <w:r w:rsidRPr="002B71F5">
        <w:t xml:space="preserve"> and any </w:t>
      </w:r>
      <w:r w:rsidR="00D6246E" w:rsidRPr="00D210CB">
        <w:rPr>
          <w:b/>
        </w:rPr>
        <w:t>GB Code</w:t>
      </w:r>
      <w:r w:rsidR="00D6246E">
        <w:t xml:space="preserve"> </w:t>
      </w:r>
      <w:r w:rsidRPr="002937F4">
        <w:rPr>
          <w:b/>
        </w:rPr>
        <w:t>User</w:t>
      </w:r>
      <w:r w:rsidRPr="002B71F5">
        <w:t xml:space="preserve"> to demonstrate its compliance with the Grid Code in relation to its </w:t>
      </w:r>
      <w:r w:rsidRPr="002937F4">
        <w:rPr>
          <w:b/>
        </w:rPr>
        <w:t>Plant</w:t>
      </w:r>
      <w:r w:rsidRPr="002B71F5">
        <w:t xml:space="preserve"> and </w:t>
      </w:r>
      <w:r w:rsidRPr="002937F4">
        <w:rPr>
          <w:b/>
        </w:rPr>
        <w:t>Apparatus</w:t>
      </w:r>
      <w:r w:rsidR="005E26CD">
        <w:rPr>
          <w:b/>
        </w:rPr>
        <w:t xml:space="preserve"> </w:t>
      </w:r>
      <w:bookmarkStart w:id="40" w:name="_DV_C13"/>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 xml:space="preserve">) </w:t>
      </w:r>
      <w:bookmarkEnd w:id="40"/>
      <w:r w:rsidRPr="002B71F5">
        <w:t xml:space="preserve">prior to the relevant </w:t>
      </w:r>
      <w:r w:rsidRPr="00F677AC">
        <w:rPr>
          <w:b/>
        </w:rPr>
        <w:t>Plant</w:t>
      </w:r>
      <w:r w:rsidRPr="002B71F5">
        <w:t xml:space="preserve"> and </w:t>
      </w:r>
      <w:r w:rsidRPr="00F677AC">
        <w:rPr>
          <w:b/>
        </w:rPr>
        <w:t>Apparatus</w:t>
      </w:r>
      <w:r w:rsidR="005E26CD">
        <w:rPr>
          <w:b/>
        </w:rPr>
        <w:t xml:space="preserve"> </w:t>
      </w:r>
      <w:bookmarkStart w:id="41" w:name="_DV_C14"/>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w:t>
      </w:r>
      <w:bookmarkEnd w:id="41"/>
      <w:r w:rsidRPr="002B71F5">
        <w:t xml:space="preserve"> being energised.</w:t>
      </w:r>
    </w:p>
    <w:p w14:paraId="1332C2EA" w14:textId="12933621" w:rsidR="002E0B38" w:rsidRPr="002B71F5" w:rsidRDefault="002E0B38" w:rsidP="002B71F5">
      <w:pPr>
        <w:pStyle w:val="Level1Text"/>
      </w:pPr>
      <w:r w:rsidRPr="002B71F5">
        <w:tab/>
        <w:t xml:space="preserve">the process (leading to an </w:t>
      </w:r>
      <w:r w:rsidRPr="002937F4">
        <w:rPr>
          <w:b/>
        </w:rPr>
        <w:t>Interim Operational Notification</w:t>
      </w:r>
      <w:r w:rsidRPr="002B71F5">
        <w:t xml:space="preserve"> and </w:t>
      </w:r>
      <w:r w:rsidRPr="002937F4">
        <w:rPr>
          <w:b/>
        </w:rPr>
        <w:t>Final Operational Notification</w:t>
      </w:r>
      <w:r w:rsidRPr="002B71F5">
        <w:t xml:space="preserve">) which must be followed by </w:t>
      </w:r>
      <w:r w:rsidR="008D1B14">
        <w:rPr>
          <w:b/>
        </w:rPr>
        <w:t>The Company</w:t>
      </w:r>
      <w:r w:rsidRPr="002B71F5">
        <w:t xml:space="preserve"> and any </w:t>
      </w:r>
      <w:r w:rsidRPr="002937F4">
        <w:rPr>
          <w:b/>
        </w:rPr>
        <w:t>Generator</w:t>
      </w:r>
      <w:r w:rsidRPr="002B71F5">
        <w:t xml:space="preserve"> or </w:t>
      </w:r>
      <w:r w:rsidRPr="002937F4">
        <w:rPr>
          <w:b/>
        </w:rPr>
        <w:t>DC Converter Station</w:t>
      </w:r>
      <w:r w:rsidRPr="002B71F5">
        <w:t xml:space="preserve"> owner to demonstrate its compliance with the Grid Code in relation to its </w:t>
      </w:r>
      <w:r w:rsidRPr="002937F4">
        <w:rPr>
          <w:b/>
        </w:rPr>
        <w:t>Plant</w:t>
      </w:r>
      <w:r w:rsidRPr="002B71F5">
        <w:t xml:space="preserve"> and </w:t>
      </w:r>
      <w:r w:rsidRPr="002937F4">
        <w:rPr>
          <w:b/>
        </w:rPr>
        <w:t>Apparatus</w:t>
      </w:r>
      <w:r w:rsidR="005E26CD">
        <w:rPr>
          <w:b/>
        </w:rPr>
        <w:t xml:space="preserve"> </w:t>
      </w:r>
      <w:r w:rsidR="005E26CD" w:rsidRPr="005E26CD">
        <w:rPr>
          <w:rStyle w:val="DeltaViewInsertion"/>
          <w:color w:val="auto"/>
          <w:u w:val="none"/>
        </w:rPr>
        <w:t xml:space="preserve">(including any dynamically controlled </w:t>
      </w:r>
      <w:r w:rsidR="005E26CD" w:rsidRPr="005E26CD">
        <w:rPr>
          <w:rStyle w:val="DeltaViewInsertion"/>
          <w:b/>
          <w:bCs/>
          <w:color w:val="auto"/>
          <w:u w:val="none"/>
        </w:rPr>
        <w:t>OTSUA</w:t>
      </w:r>
      <w:r w:rsidR="005E26CD" w:rsidRPr="005E26CD">
        <w:rPr>
          <w:rStyle w:val="DeltaViewInsertion"/>
          <w:color w:val="auto"/>
          <w:u w:val="none"/>
        </w:rPr>
        <w:t>)</w:t>
      </w:r>
      <w:r w:rsidRPr="005E26CD">
        <w:rPr>
          <w:color w:val="auto"/>
        </w:rPr>
        <w:t>.</w:t>
      </w:r>
      <w:r w:rsidRPr="002B71F5">
        <w:t xml:space="preserve"> This process shall be followed prior to and during the course of the relevant </w:t>
      </w:r>
      <w:r w:rsidRPr="002937F4">
        <w:rPr>
          <w:b/>
        </w:rPr>
        <w:t>Plant</w:t>
      </w:r>
      <w:r w:rsidRPr="002B71F5">
        <w:t xml:space="preserve"> and </w:t>
      </w:r>
      <w:r w:rsidRPr="002937F4">
        <w:rPr>
          <w:b/>
        </w:rPr>
        <w:t>Apparatus</w:t>
      </w:r>
      <w:r w:rsidR="005E26CD">
        <w:rPr>
          <w:b/>
        </w:rPr>
        <w:t xml:space="preserve"> </w:t>
      </w:r>
      <w:bookmarkStart w:id="42" w:name="_DV_C1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bookmarkEnd w:id="42"/>
      <w:r w:rsidRPr="002B71F5">
        <w:t xml:space="preserve"> being energised and </w:t>
      </w:r>
      <w:r w:rsidRPr="002937F4">
        <w:rPr>
          <w:b/>
        </w:rPr>
        <w:t>Synchronised</w:t>
      </w:r>
      <w:r w:rsidRPr="002B71F5">
        <w:t>.</w:t>
      </w:r>
    </w:p>
    <w:p w14:paraId="1D6C5006" w14:textId="34903E4C" w:rsidR="002E0B38" w:rsidRPr="002B71F5" w:rsidRDefault="002E0B38" w:rsidP="002B71F5">
      <w:pPr>
        <w:pStyle w:val="Level1Text"/>
      </w:pPr>
      <w:r w:rsidRPr="002B71F5">
        <w:tab/>
        <w:t xml:space="preserve">the process (leading to a </w:t>
      </w:r>
      <w:r w:rsidRPr="002937F4">
        <w:rPr>
          <w:b/>
        </w:rPr>
        <w:t>Limited Operational Notification</w:t>
      </w:r>
      <w:r w:rsidRPr="002B71F5">
        <w:t xml:space="preserve">) which must be followed by </w:t>
      </w:r>
      <w:r w:rsidR="008D1B14">
        <w:rPr>
          <w:b/>
        </w:rPr>
        <w:t>The Company</w:t>
      </w:r>
      <w:r w:rsidRPr="002B71F5">
        <w:t xml:space="preserve"> and each </w:t>
      </w:r>
      <w:r w:rsidRPr="002937F4">
        <w:rPr>
          <w:b/>
        </w:rPr>
        <w:t>Generator</w:t>
      </w:r>
      <w:r w:rsidRPr="002B71F5">
        <w:t xml:space="preserve"> and </w:t>
      </w:r>
      <w:r w:rsidRPr="002937F4">
        <w:rPr>
          <w:b/>
        </w:rPr>
        <w:t>DC Converter Station</w:t>
      </w:r>
      <w:r w:rsidRPr="002B71F5">
        <w:t xml:space="preserve"> owner where any of its </w:t>
      </w:r>
      <w:r w:rsidRPr="002937F4">
        <w:rPr>
          <w:b/>
        </w:rPr>
        <w:t>Plant</w:t>
      </w:r>
      <w:r w:rsidRPr="002B71F5">
        <w:t xml:space="preserve"> and/or </w:t>
      </w:r>
      <w:r w:rsidRPr="002937F4">
        <w:rPr>
          <w:b/>
        </w:rPr>
        <w:t>Apparatus</w:t>
      </w:r>
      <w:r w:rsidRPr="002B71F5">
        <w:t xml:space="preserve"> </w:t>
      </w:r>
      <w:bookmarkStart w:id="43" w:name="_DV_C17"/>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 xml:space="preserve">) </w:t>
      </w:r>
      <w:bookmarkEnd w:id="43"/>
      <w:r w:rsidRPr="002B71F5">
        <w:t>becomes unable to comply with relevant provisions of the Grid Code, and where applicable with Appendices F1 to F5</w:t>
      </w:r>
      <w:r w:rsidR="005E26CD">
        <w:t xml:space="preserve"> </w:t>
      </w:r>
      <w:bookmarkStart w:id="44" w:name="_DV_C18"/>
      <w:r w:rsidR="00844B43">
        <w:t>(</w:t>
      </w:r>
      <w:r w:rsidR="005E26CD" w:rsidRPr="005E26CD">
        <w:rPr>
          <w:rStyle w:val="DeltaViewInsertion"/>
          <w:color w:val="auto"/>
          <w:u w:val="none"/>
        </w:rPr>
        <w:t>and in the case of</w:t>
      </w:r>
      <w:r w:rsidR="005E26CD" w:rsidRPr="005E26CD">
        <w:rPr>
          <w:rStyle w:val="DeltaViewInsertion"/>
          <w:b/>
          <w:bCs/>
          <w:color w:val="auto"/>
          <w:u w:val="none"/>
        </w:rPr>
        <w:t xml:space="preserve"> OTSUA</w:t>
      </w:r>
      <w:r w:rsidR="005E26CD" w:rsidRPr="005E26CD">
        <w:rPr>
          <w:rStyle w:val="DeltaViewInsertion"/>
          <w:color w:val="auto"/>
          <w:u w:val="none"/>
        </w:rPr>
        <w:t xml:space="preserve">, Appendices OF1 to OF5 </w:t>
      </w:r>
      <w:bookmarkEnd w:id="44"/>
      <w:r w:rsidRPr="002B71F5">
        <w:t xml:space="preserve">of the </w:t>
      </w:r>
      <w:r w:rsidRPr="002937F4">
        <w:rPr>
          <w:b/>
        </w:rPr>
        <w:t>Bilateral Agreement</w:t>
      </w:r>
      <w:r w:rsidR="005E26CD">
        <w:t>)</w:t>
      </w:r>
      <w:r w:rsidRPr="002B71F5">
        <w:t xml:space="preserve">. This process also includes when changes or </w:t>
      </w:r>
      <w:r w:rsidRPr="002937F4">
        <w:rPr>
          <w:b/>
        </w:rPr>
        <w:t>Modifications</w:t>
      </w:r>
      <w:r w:rsidRPr="002B71F5">
        <w:t xml:space="preserve"> are made to </w:t>
      </w:r>
      <w:r w:rsidRPr="002937F4">
        <w:rPr>
          <w:b/>
        </w:rPr>
        <w:t>Plant</w:t>
      </w:r>
      <w:r w:rsidRPr="002B71F5">
        <w:t xml:space="preserve"> and/or </w:t>
      </w:r>
      <w:r w:rsidRPr="002937F4">
        <w:rPr>
          <w:b/>
        </w:rPr>
        <w:t>Apparatus</w:t>
      </w:r>
      <w:r w:rsidR="005E26CD">
        <w:rPr>
          <w:b/>
        </w:rPr>
        <w:t xml:space="preserve"> </w:t>
      </w:r>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Pr="002B71F5">
        <w:t xml:space="preserve">.  This process applies to such </w:t>
      </w:r>
      <w:r w:rsidRPr="002937F4">
        <w:rPr>
          <w:b/>
        </w:rPr>
        <w:t>Plant</w:t>
      </w:r>
      <w:r w:rsidRPr="002B71F5">
        <w:t xml:space="preserve"> and/or </w:t>
      </w:r>
      <w:r w:rsidRPr="002937F4">
        <w:rPr>
          <w:b/>
        </w:rPr>
        <w:t>Apparatus</w:t>
      </w:r>
      <w:r w:rsidRPr="002B71F5">
        <w:t xml:space="preserve"> after the </w:t>
      </w:r>
      <w:r w:rsidRPr="002937F4">
        <w:rPr>
          <w:b/>
        </w:rPr>
        <w:t>Plant</w:t>
      </w:r>
      <w:r w:rsidRPr="002B71F5">
        <w:t xml:space="preserve"> and/or </w:t>
      </w:r>
      <w:r w:rsidRPr="002937F4">
        <w:rPr>
          <w:b/>
        </w:rPr>
        <w:t>Apparatus</w:t>
      </w:r>
      <w:r w:rsidRPr="002B71F5">
        <w:t xml:space="preserve"> has become </w:t>
      </w:r>
      <w:r w:rsidRPr="002937F4">
        <w:rPr>
          <w:b/>
        </w:rPr>
        <w:t>Operational</w:t>
      </w:r>
      <w:r w:rsidRPr="002B71F5">
        <w:t xml:space="preserve"> and until </w:t>
      </w:r>
      <w:r w:rsidRPr="002937F4">
        <w:rPr>
          <w:b/>
        </w:rPr>
        <w:t>Disconnected</w:t>
      </w:r>
      <w:r w:rsidRPr="002B71F5">
        <w:t xml:space="preserve"> from the </w:t>
      </w:r>
      <w:r w:rsidRPr="002937F4">
        <w:rPr>
          <w:b/>
        </w:rPr>
        <w:t>Total System</w:t>
      </w:r>
      <w:r w:rsidRPr="002B71F5">
        <w:t>,</w:t>
      </w:r>
      <w:r w:rsidR="005E26CD">
        <w:t xml:space="preserve"> </w:t>
      </w:r>
      <w:r w:rsidR="005E26CD" w:rsidRPr="005E26CD">
        <w:rPr>
          <w:rStyle w:val="DeltaViewInsertion"/>
          <w:color w:val="auto"/>
          <w:u w:val="none"/>
        </w:rPr>
        <w:t xml:space="preserve">(or until, in the case of </w:t>
      </w:r>
      <w:r w:rsidR="005E26CD" w:rsidRPr="005E26CD">
        <w:rPr>
          <w:rStyle w:val="DeltaViewInsertion"/>
          <w:b/>
          <w:bCs/>
          <w:color w:val="auto"/>
          <w:u w:val="none"/>
        </w:rPr>
        <w:t>OTSUA</w:t>
      </w:r>
      <w:r w:rsidR="005E26CD" w:rsidRPr="005E26CD">
        <w:rPr>
          <w:rStyle w:val="DeltaViewInsertion"/>
          <w:color w:val="auto"/>
          <w:u w:val="none"/>
        </w:rPr>
        <w:t xml:space="preserve">, the </w:t>
      </w:r>
      <w:r w:rsidR="005E26CD" w:rsidRPr="005E26CD">
        <w:rPr>
          <w:rStyle w:val="DeltaViewInsertion"/>
          <w:b/>
          <w:bCs/>
          <w:color w:val="auto"/>
          <w:u w:val="none"/>
        </w:rPr>
        <w:t>OTSUA Transfer Time</w:t>
      </w:r>
      <w:r w:rsidR="005E26CD" w:rsidRPr="005E26CD">
        <w:rPr>
          <w:rStyle w:val="DeltaViewInsertion"/>
          <w:color w:val="auto"/>
          <w:u w:val="none"/>
        </w:rPr>
        <w:t>)</w:t>
      </w:r>
      <w:r w:rsidR="005E26CD" w:rsidRPr="005E26CD">
        <w:rPr>
          <w:color w:val="auto"/>
        </w:rPr>
        <w:t>, when</w:t>
      </w:r>
      <w:r w:rsidRPr="002B71F5">
        <w:t xml:space="preserve"> changes or </w:t>
      </w:r>
      <w:r w:rsidRPr="002937F4">
        <w:rPr>
          <w:b/>
        </w:rPr>
        <w:t>Modifications</w:t>
      </w:r>
      <w:r w:rsidRPr="002B71F5">
        <w:t xml:space="preserve"> are made.</w:t>
      </w:r>
    </w:p>
    <w:p w14:paraId="5F46A575" w14:textId="1A5B2521" w:rsidR="005E26CD" w:rsidRPr="005E26CD" w:rsidRDefault="005E26CD" w:rsidP="005E26CD">
      <w:pPr>
        <w:pStyle w:val="Level1Text"/>
        <w:widowControl/>
        <w:tabs>
          <w:tab w:val="clear" w:pos="1418"/>
          <w:tab w:val="left" w:pos="0"/>
        </w:tabs>
        <w:rPr>
          <w:rStyle w:val="DeltaViewInsertion"/>
          <w:color w:val="auto"/>
          <w:u w:val="none"/>
        </w:rPr>
      </w:pPr>
      <w:bookmarkStart w:id="45" w:name="_DV_C22"/>
      <w:r w:rsidRPr="005E26CD">
        <w:rPr>
          <w:rStyle w:val="DeltaViewInsertion"/>
          <w:color w:val="auto"/>
          <w:u w:val="none"/>
        </w:rPr>
        <w:t>CP.1.2</w:t>
      </w:r>
      <w:r w:rsidRPr="005E26CD">
        <w:rPr>
          <w:rStyle w:val="DeltaViewInsertion"/>
          <w:color w:val="auto"/>
          <w:u w:val="none"/>
        </w:rPr>
        <w:tab/>
        <w:t xml:space="preserve">As used in this </w:t>
      </w:r>
      <w:r w:rsidRPr="005E26CD">
        <w:rPr>
          <w:rStyle w:val="DeltaViewInsertion"/>
          <w:b/>
          <w:bCs/>
          <w:color w:val="auto"/>
          <w:u w:val="none"/>
        </w:rPr>
        <w:t>CP</w:t>
      </w:r>
      <w:r w:rsidR="0052488A" w:rsidRPr="00F078EB">
        <w:rPr>
          <w:rStyle w:val="DeltaViewInsertion"/>
          <w:color w:val="auto"/>
          <w:u w:val="none"/>
        </w:rPr>
        <w:t>,</w:t>
      </w:r>
      <w:r w:rsidRPr="005E26CD">
        <w:rPr>
          <w:rStyle w:val="DeltaViewInsertion"/>
          <w:b/>
          <w:bCs/>
          <w:color w:val="auto"/>
          <w:u w:val="none"/>
        </w:rPr>
        <w:t xml:space="preserve"> </w:t>
      </w:r>
      <w:r w:rsidRPr="005E26CD">
        <w:rPr>
          <w:rStyle w:val="DeltaViewInsertion"/>
          <w:color w:val="auto"/>
          <w:u w:val="none"/>
        </w:rPr>
        <w:t xml:space="preserve">references to </w:t>
      </w:r>
      <w:r w:rsidRPr="005E26CD">
        <w:rPr>
          <w:rStyle w:val="DeltaViewInsertion"/>
          <w:b/>
          <w:bCs/>
          <w:color w:val="auto"/>
          <w:u w:val="none"/>
        </w:rPr>
        <w:t>OTSUA</w:t>
      </w:r>
      <w:r w:rsidRPr="005E26CD">
        <w:rPr>
          <w:rStyle w:val="DeltaViewInsertion"/>
          <w:color w:val="auto"/>
          <w:u w:val="none"/>
        </w:rPr>
        <w:t xml:space="preserve"> means </w:t>
      </w:r>
      <w:r w:rsidRPr="005E26CD">
        <w:rPr>
          <w:rStyle w:val="DeltaViewInsertion"/>
          <w:b/>
          <w:bCs/>
          <w:color w:val="auto"/>
          <w:u w:val="none"/>
        </w:rPr>
        <w:t xml:space="preserve">OTSUA </w:t>
      </w:r>
      <w:r w:rsidRPr="005E26CD">
        <w:rPr>
          <w:rStyle w:val="DeltaViewInsertion"/>
          <w:color w:val="auto"/>
          <w:u w:val="none"/>
        </w:rPr>
        <w:t>to be connected or connected to</w:t>
      </w:r>
      <w:r w:rsidRPr="005E26CD">
        <w:rPr>
          <w:rStyle w:val="DeltaViewInsertion"/>
          <w:b/>
          <w:bCs/>
          <w:color w:val="auto"/>
          <w:u w:val="none"/>
        </w:rPr>
        <w:t xml:space="preserve"> </w:t>
      </w:r>
      <w:r w:rsidRPr="005E26CD">
        <w:rPr>
          <w:rStyle w:val="DeltaViewInsertion"/>
          <w:color w:val="auto"/>
          <w:u w:val="none"/>
        </w:rPr>
        <w:t>the</w:t>
      </w:r>
      <w:r w:rsidRPr="005E26CD">
        <w:rPr>
          <w:rStyle w:val="DeltaViewInsertion"/>
          <w:b/>
          <w:bCs/>
          <w:color w:val="auto"/>
          <w:u w:val="none"/>
        </w:rPr>
        <w:t xml:space="preserve"> National Electricity Transmission System </w:t>
      </w:r>
      <w:r w:rsidRPr="005E26CD">
        <w:rPr>
          <w:rStyle w:val="DeltaViewInsertion"/>
          <w:color w:val="auto"/>
          <w:u w:val="none"/>
        </w:rPr>
        <w:t>prior to the</w:t>
      </w:r>
      <w:r w:rsidRPr="005E26CD">
        <w:rPr>
          <w:rStyle w:val="DeltaViewInsertion"/>
          <w:b/>
          <w:bCs/>
          <w:color w:val="auto"/>
          <w:u w:val="none"/>
        </w:rPr>
        <w:t xml:space="preserve"> OTSUA Transfer Time</w:t>
      </w:r>
      <w:r w:rsidRPr="005E26CD">
        <w:rPr>
          <w:rStyle w:val="DeltaViewInsertion"/>
          <w:color w:val="auto"/>
          <w:u w:val="none"/>
        </w:rPr>
        <w:t>.</w:t>
      </w:r>
      <w:bookmarkEnd w:id="45"/>
      <w:r w:rsidRPr="005E26CD">
        <w:rPr>
          <w:rStyle w:val="DeltaViewInsertion"/>
          <w:color w:val="auto"/>
          <w:u w:val="none"/>
        </w:rPr>
        <w:t xml:space="preserve"> </w:t>
      </w:r>
    </w:p>
    <w:p w14:paraId="34466AF2" w14:textId="35AC13EB" w:rsidR="005E26CD" w:rsidRPr="005E26CD" w:rsidRDefault="005E26CD" w:rsidP="005E26CD">
      <w:pPr>
        <w:pStyle w:val="Level1Text"/>
        <w:widowControl/>
        <w:tabs>
          <w:tab w:val="clear" w:pos="1418"/>
          <w:tab w:val="left" w:pos="0"/>
        </w:tabs>
        <w:rPr>
          <w:color w:val="auto"/>
        </w:rPr>
      </w:pPr>
      <w:r w:rsidRPr="005E26CD">
        <w:rPr>
          <w:rStyle w:val="DeltaViewInsertion"/>
          <w:color w:val="auto"/>
          <w:u w:val="none"/>
        </w:rPr>
        <w:t>CP1.3</w:t>
      </w:r>
      <w:r w:rsidRPr="005E26CD">
        <w:rPr>
          <w:rStyle w:val="DeltaViewInsertion"/>
          <w:color w:val="auto"/>
          <w:u w:val="none"/>
        </w:rPr>
        <w:tab/>
        <w:t xml:space="preserve">Where </w:t>
      </w:r>
      <w:r w:rsidRPr="005E26CD">
        <w:rPr>
          <w:color w:val="auto"/>
        </w:rPr>
        <w:t xml:space="preserve">the </w:t>
      </w:r>
      <w:r w:rsidRPr="005E26CD">
        <w:rPr>
          <w:b/>
          <w:color w:val="auto"/>
        </w:rPr>
        <w:t>Generator</w:t>
      </w:r>
      <w:r w:rsidRPr="005E26CD">
        <w:rPr>
          <w:color w:val="auto"/>
        </w:rPr>
        <w:t xml:space="preserve"> or </w:t>
      </w:r>
      <w:r w:rsidRPr="005E26CD">
        <w:rPr>
          <w:b/>
          <w:color w:val="auto"/>
        </w:rPr>
        <w:t>DC Convertor Station Owner</w:t>
      </w:r>
      <w:r w:rsidRPr="005E26CD">
        <w:rPr>
          <w:color w:val="auto"/>
        </w:rPr>
        <w:t xml:space="preserve"> and/or </w:t>
      </w:r>
      <w:r w:rsidR="008D1B14">
        <w:rPr>
          <w:b/>
          <w:color w:val="auto"/>
        </w:rPr>
        <w:t>The Company</w:t>
      </w:r>
      <w:r w:rsidRPr="005E26CD">
        <w:rPr>
          <w:color w:val="auto"/>
        </w:rPr>
        <w:t xml:space="preserve"> are required to apply for a derogation from the </w:t>
      </w:r>
      <w:r w:rsidRPr="005E26CD">
        <w:rPr>
          <w:b/>
          <w:color w:val="auto"/>
        </w:rPr>
        <w:t>Authority</w:t>
      </w:r>
      <w:r w:rsidRPr="005E26CD">
        <w:rPr>
          <w:color w:val="auto"/>
        </w:rPr>
        <w:t xml:space="preserve">, this is not in respect of the </w:t>
      </w:r>
      <w:r w:rsidRPr="005E26CD">
        <w:rPr>
          <w:b/>
          <w:color w:val="auto"/>
        </w:rPr>
        <w:t>OTSUA</w:t>
      </w:r>
      <w:r w:rsidR="0052488A" w:rsidRPr="00F078EB">
        <w:rPr>
          <w:bCs/>
          <w:color w:val="auto"/>
        </w:rPr>
        <w:t>.</w:t>
      </w:r>
    </w:p>
    <w:p w14:paraId="0C819FE8" w14:textId="77777777" w:rsidR="002937F4" w:rsidRDefault="002937F4" w:rsidP="002937F4">
      <w:pPr>
        <w:pStyle w:val="Level1Text"/>
      </w:pPr>
    </w:p>
    <w:p w14:paraId="63E04086" w14:textId="35FA5A23" w:rsidR="002E0B38" w:rsidRPr="00E57D21" w:rsidRDefault="002E0B38" w:rsidP="002937F4">
      <w:pPr>
        <w:pStyle w:val="Level1Text"/>
      </w:pPr>
      <w:r w:rsidRPr="00787603">
        <w:t>CP.2</w:t>
      </w:r>
      <w:r w:rsidRPr="00787603">
        <w:tab/>
      </w:r>
      <w:r w:rsidRPr="002937F4">
        <w:rPr>
          <w:u w:val="single"/>
        </w:rPr>
        <w:t>OBJECTIVE</w:t>
      </w:r>
      <w:r w:rsidR="001D4C3C" w:rsidRPr="002B71F5">
        <w:fldChar w:fldCharType="begin"/>
      </w:r>
      <w:r w:rsidR="001D4C3C" w:rsidRPr="002B71F5">
        <w:instrText xml:space="preserve"> TC "</w:instrText>
      </w:r>
      <w:bookmarkStart w:id="46" w:name="_Toc332825826"/>
      <w:bookmarkStart w:id="47" w:name="_Toc123819948"/>
      <w:r w:rsidR="001D4C3C" w:rsidRPr="002B71F5">
        <w:instrText>CP.</w:instrText>
      </w:r>
      <w:r w:rsidR="001D4C3C">
        <w:instrText>2</w:instrText>
      </w:r>
      <w:r w:rsidR="001D4C3C" w:rsidRPr="002B71F5">
        <w:instrText xml:space="preserve">   </w:instrText>
      </w:r>
      <w:r w:rsidR="001D4C3C">
        <w:instrText>OBJECTIVE</w:instrText>
      </w:r>
      <w:bookmarkEnd w:id="46"/>
      <w:bookmarkEnd w:id="47"/>
      <w:r w:rsidR="001D4C3C" w:rsidRPr="002B71F5">
        <w:instrText xml:space="preserve">" \L 1 </w:instrText>
      </w:r>
      <w:r w:rsidR="001D4C3C" w:rsidRPr="002B71F5">
        <w:fldChar w:fldCharType="end"/>
      </w:r>
    </w:p>
    <w:p w14:paraId="2D184C31" w14:textId="0CB6D5DB" w:rsidR="002E0B38" w:rsidRDefault="002E0B38" w:rsidP="002937F4">
      <w:pPr>
        <w:pStyle w:val="Level1Text"/>
      </w:pPr>
      <w:r>
        <w:t>CP.2.1</w:t>
      </w:r>
      <w:r>
        <w:tab/>
      </w:r>
      <w:r w:rsidRPr="0097419C">
        <w:t xml:space="preserve">The objective of the </w:t>
      </w:r>
      <w:r w:rsidRPr="0097419C">
        <w:rPr>
          <w:b/>
        </w:rPr>
        <w:t>CP</w:t>
      </w:r>
      <w:r w:rsidRPr="0097419C">
        <w:t xml:space="preserve"> is to ensure that there is a clear and consistent process for demonstration of compliance by </w:t>
      </w:r>
      <w:r w:rsidR="00C0085B" w:rsidRPr="00D210CB">
        <w:rPr>
          <w:b/>
        </w:rPr>
        <w:t>GB Code</w:t>
      </w:r>
      <w:r w:rsidR="00C0085B">
        <w:t xml:space="preserve"> </w:t>
      </w:r>
      <w:r w:rsidRPr="0097419C">
        <w:rPr>
          <w:b/>
        </w:rPr>
        <w:t>Users</w:t>
      </w:r>
      <w:r w:rsidRPr="0097419C">
        <w:t xml:space="preserve"> with the </w:t>
      </w:r>
      <w:r w:rsidRPr="0097419C">
        <w:rPr>
          <w:b/>
        </w:rPr>
        <w:t>Connection Conditions</w:t>
      </w:r>
      <w:r w:rsidRPr="0097419C">
        <w:t xml:space="preserve"> and </w:t>
      </w:r>
      <w:r w:rsidRPr="0097419C">
        <w:rPr>
          <w:b/>
        </w:rPr>
        <w:t>Bilateral Agreement</w:t>
      </w:r>
      <w:r w:rsidRPr="0097419C">
        <w:t xml:space="preserve"> which are </w:t>
      </w:r>
      <w:r w:rsidRPr="00EF4605">
        <w:t xml:space="preserve">similar for all </w:t>
      </w:r>
      <w:r w:rsidR="00C0085B" w:rsidRPr="00D210CB">
        <w:rPr>
          <w:b/>
        </w:rPr>
        <w:t>GB Code</w:t>
      </w:r>
      <w:r w:rsidR="00C0085B">
        <w:t xml:space="preserve"> </w:t>
      </w:r>
      <w:r w:rsidRPr="00EF4605">
        <w:rPr>
          <w:b/>
        </w:rPr>
        <w:t>Users</w:t>
      </w:r>
      <w:r w:rsidRPr="00EF4605">
        <w:t xml:space="preserve"> of an equivalent category and will enable </w:t>
      </w:r>
      <w:r w:rsidR="008D1B14">
        <w:rPr>
          <w:b/>
        </w:rPr>
        <w:t>The Company</w:t>
      </w:r>
      <w:r w:rsidRPr="00EF4605">
        <w:t xml:space="preserve"> to comply with its statutory and </w:t>
      </w:r>
      <w:r w:rsidRPr="00EF4605">
        <w:rPr>
          <w:b/>
        </w:rPr>
        <w:t>Transmission Licence</w:t>
      </w:r>
      <w:r w:rsidRPr="00EF4605">
        <w:t xml:space="preserve"> obligations.</w:t>
      </w:r>
    </w:p>
    <w:p w14:paraId="182FC2C7" w14:textId="77777777" w:rsidR="002E0B38" w:rsidRPr="002B538D" w:rsidRDefault="002E0B38" w:rsidP="002937F4">
      <w:pPr>
        <w:pStyle w:val="Level1Text"/>
      </w:pPr>
      <w:r>
        <w:t>CP.2.2</w:t>
      </w:r>
      <w:r>
        <w:tab/>
        <w:t xml:space="preserve">Provisions of the </w:t>
      </w:r>
      <w:r>
        <w:rPr>
          <w:b/>
          <w:bCs/>
        </w:rPr>
        <w:t>CP</w:t>
      </w:r>
      <w:r>
        <w:t xml:space="preserve"> which apply in relation to </w:t>
      </w:r>
      <w:r>
        <w:rPr>
          <w:b/>
          <w:bCs/>
        </w:rPr>
        <w:t xml:space="preserve">OTSDUW </w:t>
      </w:r>
      <w:r>
        <w:t xml:space="preserve">and </w:t>
      </w:r>
      <w:r>
        <w:rPr>
          <w:b/>
          <w:bCs/>
        </w:rPr>
        <w:t>OTSUA</w:t>
      </w:r>
      <w:r>
        <w:t xml:space="preserve"> shall (in any particular case) apply up to the </w:t>
      </w:r>
      <w:r>
        <w:rPr>
          <w:b/>
          <w:bCs/>
        </w:rPr>
        <w:t>OTSUA Transfer Time</w:t>
      </w:r>
      <w:r>
        <w:t>, whereupon such provisions shall (without prejudice to any prior non-compliance) cease to apply.</w:t>
      </w:r>
    </w:p>
    <w:p w14:paraId="7B501100" w14:textId="77777777" w:rsidR="002E0B38" w:rsidRDefault="002E0B38" w:rsidP="002937F4">
      <w:pPr>
        <w:pStyle w:val="Level1Text"/>
      </w:pPr>
      <w:r>
        <w:t>CP.2.3</w:t>
      </w:r>
      <w:r>
        <w:tab/>
        <w:t xml:space="preserve">In relation to </w:t>
      </w:r>
      <w:r>
        <w:rPr>
          <w:b/>
          <w:bCs/>
        </w:rPr>
        <w:t>OTSDUW</w:t>
      </w:r>
      <w:r>
        <w:t xml:space="preserve">, provisions otherwise to be contained in a </w:t>
      </w:r>
      <w:r>
        <w:rPr>
          <w:b/>
          <w:bCs/>
        </w:rPr>
        <w:t xml:space="preserve">Bilateral Agreement </w:t>
      </w:r>
      <w:r>
        <w:t xml:space="preserve">may be contained in the </w:t>
      </w:r>
      <w:r>
        <w:rPr>
          <w:b/>
          <w:bCs/>
        </w:rPr>
        <w:t>Construction Agreement</w:t>
      </w:r>
      <w:r>
        <w:t xml:space="preserve">, and accordingly a reference in the </w:t>
      </w:r>
      <w:r>
        <w:rPr>
          <w:b/>
          <w:bCs/>
        </w:rPr>
        <w:t xml:space="preserve">CP </w:t>
      </w:r>
      <w:r>
        <w:t xml:space="preserve">to a relevant </w:t>
      </w:r>
      <w:r>
        <w:rPr>
          <w:b/>
          <w:bCs/>
        </w:rPr>
        <w:t xml:space="preserve">Bilateral Agreement </w:t>
      </w:r>
      <w:r>
        <w:t xml:space="preserve">includes the relevant </w:t>
      </w:r>
      <w:r>
        <w:rPr>
          <w:b/>
          <w:bCs/>
        </w:rPr>
        <w:t>Construction Agreement</w:t>
      </w:r>
      <w:r>
        <w:t>.</w:t>
      </w:r>
    </w:p>
    <w:p w14:paraId="49A91C7E" w14:textId="77777777" w:rsidR="002937F4" w:rsidRDefault="002937F4" w:rsidP="002937F4">
      <w:pPr>
        <w:pStyle w:val="Level1Text"/>
      </w:pPr>
    </w:p>
    <w:p w14:paraId="77B6F266" w14:textId="02A3220A" w:rsidR="002E0B38" w:rsidRPr="00E57D21" w:rsidRDefault="002E0B38" w:rsidP="002937F4">
      <w:pPr>
        <w:pStyle w:val="Level1Text"/>
      </w:pPr>
      <w:r w:rsidRPr="00787603">
        <w:t>CP.3</w:t>
      </w:r>
      <w:r w:rsidRPr="00787603">
        <w:tab/>
      </w:r>
      <w:r w:rsidRPr="002937F4">
        <w:rPr>
          <w:u w:val="single"/>
        </w:rPr>
        <w:t>SCOPE</w:t>
      </w:r>
      <w:r w:rsidR="001D4C3C" w:rsidRPr="002B71F5">
        <w:fldChar w:fldCharType="begin"/>
      </w:r>
      <w:r w:rsidR="001D4C3C">
        <w:instrText xml:space="preserve"> TC "</w:instrText>
      </w:r>
      <w:bookmarkStart w:id="48" w:name="_Toc332825827"/>
      <w:bookmarkStart w:id="49" w:name="_Toc123819949"/>
      <w:r w:rsidR="001D4C3C">
        <w:instrText>CP.3</w:instrText>
      </w:r>
      <w:r w:rsidR="001D4C3C" w:rsidRPr="002B71F5">
        <w:instrText xml:space="preserve">   </w:instrText>
      </w:r>
      <w:r w:rsidR="001D4C3C">
        <w:instrText>SCOPE</w:instrText>
      </w:r>
      <w:bookmarkEnd w:id="48"/>
      <w:bookmarkEnd w:id="49"/>
      <w:r w:rsidR="001D4C3C" w:rsidRPr="002B71F5">
        <w:instrText xml:space="preserve">" \L 1 </w:instrText>
      </w:r>
      <w:r w:rsidR="001D4C3C" w:rsidRPr="002B71F5">
        <w:fldChar w:fldCharType="end"/>
      </w:r>
    </w:p>
    <w:p w14:paraId="407E3116" w14:textId="5D36E6EF" w:rsidR="002E0B38" w:rsidRPr="00EF4605" w:rsidRDefault="002E0B38" w:rsidP="002937F4">
      <w:pPr>
        <w:pStyle w:val="Level1Text"/>
      </w:pPr>
      <w:r w:rsidRPr="00EF4605">
        <w:t>CP.3.1</w:t>
      </w:r>
      <w:r w:rsidRPr="00EF4605">
        <w:tab/>
        <w:t xml:space="preserve">The </w:t>
      </w:r>
      <w:r w:rsidRPr="00EF4605">
        <w:rPr>
          <w:b/>
        </w:rPr>
        <w:t>CP</w:t>
      </w:r>
      <w:r w:rsidRPr="00EF4605">
        <w:t xml:space="preserve"> applies to </w:t>
      </w:r>
      <w:r w:rsidR="008D1B14">
        <w:rPr>
          <w:b/>
        </w:rPr>
        <w:t>The Company</w:t>
      </w:r>
      <w:r w:rsidRPr="00EF4605">
        <w:t xml:space="preserve"> and to </w:t>
      </w:r>
      <w:r w:rsidR="00C0085B" w:rsidRPr="00D210CB">
        <w:rPr>
          <w:b/>
        </w:rPr>
        <w:t>GB Code</w:t>
      </w:r>
      <w:r w:rsidR="00C0085B">
        <w:t xml:space="preserve"> </w:t>
      </w:r>
      <w:r w:rsidRPr="00EF4605">
        <w:rPr>
          <w:b/>
        </w:rPr>
        <w:t>Users</w:t>
      </w:r>
      <w:r w:rsidRPr="00EF4605">
        <w:t xml:space="preserve">, which in the </w:t>
      </w:r>
      <w:r w:rsidRPr="00EF4605">
        <w:rPr>
          <w:b/>
        </w:rPr>
        <w:t>CP</w:t>
      </w:r>
      <w:r w:rsidRPr="00EF4605">
        <w:t xml:space="preserve"> means:</w:t>
      </w:r>
    </w:p>
    <w:p w14:paraId="442DE08C" w14:textId="77777777" w:rsidR="002E0B38" w:rsidRPr="00EF4605" w:rsidRDefault="002E0B38" w:rsidP="002937F4">
      <w:pPr>
        <w:pStyle w:val="Level2Text"/>
      </w:pPr>
      <w:r w:rsidRPr="00EF4605">
        <w:t>(a)</w:t>
      </w:r>
      <w:r w:rsidRPr="00EF4605">
        <w:tab/>
      </w:r>
      <w:r w:rsidR="00C0085B" w:rsidRPr="00D210CB">
        <w:rPr>
          <w:b/>
        </w:rPr>
        <w:t>GB</w:t>
      </w:r>
      <w:r w:rsidR="00C0085B">
        <w:t xml:space="preserve"> </w:t>
      </w:r>
      <w:r w:rsidRPr="002937F4">
        <w:rPr>
          <w:b/>
        </w:rPr>
        <w:t>Generators</w:t>
      </w:r>
      <w:r w:rsidRPr="00E853C8">
        <w:t xml:space="preserve"> (other than in relation to </w:t>
      </w:r>
      <w:r w:rsidRPr="002937F4">
        <w:rPr>
          <w:b/>
        </w:rPr>
        <w:t xml:space="preserve">Embedded Small Power Stations </w:t>
      </w:r>
      <w:r w:rsidRPr="00E853C8">
        <w:t xml:space="preserve">or </w:t>
      </w:r>
      <w:r w:rsidRPr="002937F4">
        <w:rPr>
          <w:b/>
        </w:rPr>
        <w:t>Embedded Medium Power Stations</w:t>
      </w:r>
      <w:r w:rsidRPr="00E853C8">
        <w:t xml:space="preserve"> not subject to a </w:t>
      </w:r>
      <w:r w:rsidRPr="002937F4">
        <w:rPr>
          <w:b/>
        </w:rPr>
        <w:t>Bilateral Agreement</w:t>
      </w:r>
      <w:r w:rsidRPr="00E853C8">
        <w:t xml:space="preserve">) including those undertaking </w:t>
      </w:r>
      <w:r w:rsidRPr="002937F4">
        <w:rPr>
          <w:b/>
        </w:rPr>
        <w:t>OTSDUW</w:t>
      </w:r>
      <w:r w:rsidRPr="00E853C8">
        <w:t>.</w:t>
      </w:r>
    </w:p>
    <w:p w14:paraId="2F0C469C" w14:textId="77777777" w:rsidR="002E0B38" w:rsidRDefault="002E0B38" w:rsidP="002937F4">
      <w:pPr>
        <w:pStyle w:val="Level2Text"/>
      </w:pPr>
      <w:r w:rsidRPr="00EF4605">
        <w:t>(b)</w:t>
      </w:r>
      <w:r w:rsidRPr="00EF4605">
        <w:tab/>
      </w:r>
      <w:r w:rsidRPr="002937F4">
        <w:rPr>
          <w:b/>
        </w:rPr>
        <w:t>Network Operators</w:t>
      </w:r>
      <w:r w:rsidRPr="00EF4605">
        <w:t>;</w:t>
      </w:r>
    </w:p>
    <w:p w14:paraId="04FD89CB" w14:textId="77777777" w:rsidR="002E0B38" w:rsidRPr="00EF4605" w:rsidRDefault="002E0B38" w:rsidP="002937F4">
      <w:pPr>
        <w:pStyle w:val="Level2Text"/>
      </w:pPr>
      <w:r>
        <w:t>(c)</w:t>
      </w:r>
      <w:r>
        <w:tab/>
      </w:r>
      <w:r w:rsidRPr="002937F4">
        <w:rPr>
          <w:b/>
        </w:rPr>
        <w:t>Non-Embedded Customers</w:t>
      </w:r>
      <w:r w:rsidRPr="003B77F7">
        <w:t>;</w:t>
      </w:r>
    </w:p>
    <w:p w14:paraId="0D9BF04A" w14:textId="77777777" w:rsidR="007E226B" w:rsidRDefault="002E0B38" w:rsidP="002937F4">
      <w:pPr>
        <w:pStyle w:val="Level2Text"/>
      </w:pPr>
      <w:r w:rsidRPr="00376909">
        <w:t>(d)</w:t>
      </w:r>
      <w:r>
        <w:tab/>
      </w:r>
      <w:r w:rsidRPr="002937F4">
        <w:rPr>
          <w:b/>
        </w:rPr>
        <w:t>DC Converter Station</w:t>
      </w:r>
      <w:r w:rsidRPr="00EF4605">
        <w:t xml:space="preserve"> owners</w:t>
      </w:r>
      <w:r>
        <w:t xml:space="preserve"> </w:t>
      </w:r>
      <w:r w:rsidRPr="00EF4605">
        <w:t xml:space="preserve">(other than those which only have </w:t>
      </w:r>
      <w:r w:rsidRPr="002937F4">
        <w:rPr>
          <w:b/>
        </w:rPr>
        <w:t>Embedded DC Converter Stations</w:t>
      </w:r>
      <w:r w:rsidRPr="00E853C8">
        <w:t xml:space="preserve"> not subject to a </w:t>
      </w:r>
      <w:r w:rsidRPr="002937F4">
        <w:rPr>
          <w:b/>
        </w:rPr>
        <w:t>Bilateral Agreement</w:t>
      </w:r>
      <w:r w:rsidRPr="00E853C8">
        <w:t>).</w:t>
      </w:r>
    </w:p>
    <w:p w14:paraId="325DFB8F" w14:textId="77777777" w:rsidR="007E226B" w:rsidRPr="007E226B" w:rsidRDefault="007E226B" w:rsidP="007E226B"/>
    <w:p w14:paraId="5A886B06" w14:textId="77777777" w:rsidR="002E0B38" w:rsidRPr="007E226B" w:rsidRDefault="007E226B" w:rsidP="007E226B">
      <w:pPr>
        <w:tabs>
          <w:tab w:val="left" w:pos="8910"/>
        </w:tabs>
      </w:pPr>
      <w:r>
        <w:tab/>
      </w:r>
    </w:p>
    <w:p w14:paraId="3E7EA95C" w14:textId="77777777" w:rsidR="002E0B38" w:rsidRDefault="002E0B38" w:rsidP="002937F4">
      <w:pPr>
        <w:pStyle w:val="Level1Text"/>
      </w:pPr>
      <w:r w:rsidRPr="00AE21BC">
        <w:t>C</w:t>
      </w:r>
      <w:r>
        <w:t>P</w:t>
      </w:r>
      <w:r w:rsidRPr="00AE21BC">
        <w:t>.3.2</w:t>
      </w:r>
      <w:r w:rsidRPr="00AE21BC">
        <w:tab/>
        <w:t xml:space="preserve">The above categories of </w:t>
      </w:r>
      <w:r w:rsidR="00C0085B" w:rsidRPr="00D210CB">
        <w:rPr>
          <w:b/>
        </w:rPr>
        <w:t>GB Code</w:t>
      </w:r>
      <w:r w:rsidR="00C0085B">
        <w:t xml:space="preserve"> </w:t>
      </w:r>
      <w:r w:rsidRPr="00AE21BC">
        <w:rPr>
          <w:b/>
        </w:rPr>
        <w:t>User</w:t>
      </w:r>
      <w:r w:rsidRPr="00AE21BC">
        <w:t xml:space="preserve"> will become bound by the </w:t>
      </w:r>
      <w:r w:rsidRPr="00AE21BC">
        <w:rPr>
          <w:b/>
        </w:rPr>
        <w:t>C</w:t>
      </w:r>
      <w:r>
        <w:rPr>
          <w:b/>
        </w:rPr>
        <w:t>P</w:t>
      </w:r>
      <w:r w:rsidRPr="00AE21BC">
        <w:t xml:space="preserve"> prior to them generating, distributing, supplying or consuming, </w:t>
      </w:r>
      <w:bookmarkStart w:id="50" w:name="_DV_C23"/>
      <w:r w:rsidR="005E26CD" w:rsidRPr="005E26CD">
        <w:rPr>
          <w:rStyle w:val="DeltaViewInsertion"/>
          <w:color w:val="auto"/>
          <w:u w:val="none"/>
        </w:rPr>
        <w:t xml:space="preserve">or in the case of </w:t>
      </w:r>
      <w:r w:rsidR="005E26CD" w:rsidRPr="005E26CD">
        <w:rPr>
          <w:rStyle w:val="DeltaViewInsertion"/>
          <w:b/>
          <w:bCs/>
          <w:color w:val="auto"/>
          <w:u w:val="none"/>
        </w:rPr>
        <w:t>OTSUA</w:t>
      </w:r>
      <w:r w:rsidR="005E26CD" w:rsidRPr="005E26CD">
        <w:rPr>
          <w:rStyle w:val="DeltaViewInsertion"/>
          <w:color w:val="auto"/>
          <w:u w:val="none"/>
        </w:rPr>
        <w:t xml:space="preserve">, transmitting, </w:t>
      </w:r>
      <w:bookmarkStart w:id="51" w:name="_DV_M43"/>
      <w:bookmarkEnd w:id="50"/>
      <w:bookmarkEnd w:id="51"/>
      <w:r w:rsidR="005E26CD" w:rsidRPr="005E26CD">
        <w:rPr>
          <w:color w:val="auto"/>
        </w:rPr>
        <w:t>as</w:t>
      </w:r>
      <w:r w:rsidR="005E26CD">
        <w:t xml:space="preserve"> </w:t>
      </w:r>
      <w:r w:rsidRPr="00AE21BC">
        <w:t xml:space="preserve">the case may be, and references to the various categories should, therefore, be taken as referring to them in that prospective role as well as to </w:t>
      </w:r>
      <w:r w:rsidRPr="00AE21BC">
        <w:rPr>
          <w:b/>
        </w:rPr>
        <w:t>Users</w:t>
      </w:r>
      <w:r w:rsidRPr="00AE21BC">
        <w:t xml:space="preserve"> actually connected.</w:t>
      </w:r>
    </w:p>
    <w:p w14:paraId="1C3402A5" w14:textId="77777777" w:rsidR="00C0085B" w:rsidRDefault="00C0085B" w:rsidP="002937F4">
      <w:pPr>
        <w:pStyle w:val="Level1Text"/>
        <w:rPr>
          <w:ins w:id="52" w:author="David Halford (ESO)" w:date="2024-05-09T16:44:00Z"/>
        </w:rPr>
      </w:pPr>
      <w:r>
        <w:t>CP3.3</w:t>
      </w:r>
      <w:r>
        <w:tab/>
        <w:t xml:space="preserve">This </w:t>
      </w:r>
      <w:r w:rsidRPr="00D210CB">
        <w:rPr>
          <w:b/>
        </w:rPr>
        <w:t>CP</w:t>
      </w:r>
      <w:r>
        <w:t xml:space="preserve"> does not apply to </w:t>
      </w:r>
      <w:r w:rsidRPr="00D210CB">
        <w:rPr>
          <w:b/>
        </w:rPr>
        <w:t>EU Code Users</w:t>
      </w:r>
      <w:r>
        <w:t xml:space="preserve"> for whom the requirements of the </w:t>
      </w:r>
      <w:r w:rsidRPr="00D210CB">
        <w:rPr>
          <w:b/>
        </w:rPr>
        <w:t>ECP</w:t>
      </w:r>
      <w:r>
        <w:t xml:space="preserve"> applies.  </w:t>
      </w:r>
    </w:p>
    <w:p w14:paraId="67372479" w14:textId="6CA07180" w:rsidR="00F43C32" w:rsidDel="00125319" w:rsidRDefault="00F43C32" w:rsidP="002937F4">
      <w:pPr>
        <w:pStyle w:val="Level1Text"/>
        <w:rPr>
          <w:del w:id="53" w:author="David Halford (ESO)" w:date="2024-05-09T16:45:00Z"/>
        </w:rPr>
      </w:pPr>
      <w:ins w:id="54" w:author="David Halford (ESO)" w:date="2024-05-09T16:45:00Z">
        <w:r>
          <w:t>CP.3.4</w:t>
        </w:r>
        <w:r w:rsidR="00125319">
          <w:tab/>
        </w:r>
        <w:r w:rsidR="00125319" w:rsidRPr="00125319">
          <w:t xml:space="preserve">This </w:t>
        </w:r>
        <w:r w:rsidR="00125319" w:rsidRPr="00125319">
          <w:rPr>
            <w:b/>
            <w:bCs/>
          </w:rPr>
          <w:t>CP</w:t>
        </w:r>
        <w:r w:rsidR="00125319" w:rsidRPr="00125319">
          <w:t xml:space="preserve"> does not apply to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Bilateral Embedded Generation Agreement</w:t>
        </w:r>
        <w:r w:rsidR="00125319" w:rsidRPr="00125319">
          <w:t xml:space="preserve"> with </w:t>
        </w:r>
        <w:r w:rsidR="00125319" w:rsidRPr="00125319">
          <w:rPr>
            <w:b/>
            <w:bCs/>
          </w:rPr>
          <w:t>The Company</w:t>
        </w:r>
        <w:r w:rsidR="00125319" w:rsidRPr="00125319">
          <w:t xml:space="preserve">. </w:t>
        </w:r>
        <w:r w:rsidR="00125319" w:rsidRPr="00125319">
          <w:rPr>
            <w:b/>
            <w:bCs/>
          </w:rPr>
          <w:t>The Company</w:t>
        </w:r>
        <w:r w:rsidR="00125319" w:rsidRPr="00125319">
          <w:t xml:space="preserve"> will however need to ensure that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 xml:space="preserve">Bilateral Embedded Generation Agreement </w:t>
        </w:r>
        <w:r w:rsidR="00125319" w:rsidRPr="00125319">
          <w:t>and a</w:t>
        </w:r>
        <w:r w:rsidR="00125319" w:rsidRPr="00125319">
          <w:rPr>
            <w:b/>
            <w:bCs/>
          </w:rPr>
          <w:t xml:space="preserve"> Completion Date </w:t>
        </w:r>
        <w:r w:rsidR="00125319" w:rsidRPr="00125319">
          <w:t>on or after DD-MM-YYYY</w:t>
        </w:r>
      </w:ins>
      <w:ins w:id="55" w:author="David Halford (ESO)" w:date="2024-05-16T16:45:00Z">
        <w:r w:rsidR="009954C1">
          <w:t xml:space="preserve"> </w:t>
        </w:r>
        <w:r w:rsidR="009954C1" w:rsidRPr="00B235EC">
          <w:rPr>
            <w:rFonts w:cs="Arial"/>
            <w:highlight w:val="yellow"/>
          </w:rPr>
          <w:t>[DD-MM-YYY,</w:t>
        </w:r>
        <w:r w:rsidR="009954C1">
          <w:rPr>
            <w:rFonts w:cs="Arial"/>
            <w:highlight w:val="yellow"/>
          </w:rPr>
          <w:t xml:space="preserve"> </w:t>
        </w:r>
        <w:r w:rsidR="009954C1" w:rsidRPr="006D228A">
          <w:rPr>
            <w:rStyle w:val="ui-provider"/>
            <w:i/>
            <w:iCs/>
            <w:highlight w:val="yellow"/>
          </w:rPr>
          <w:t xml:space="preserve">this being the Implementation </w:t>
        </w:r>
        <w:r w:rsidR="009954C1" w:rsidRPr="006D228A">
          <w:rPr>
            <w:rStyle w:val="ui-provider"/>
            <w:rFonts w:eastAsia="Calibri"/>
            <w:i/>
            <w:iCs/>
            <w:highlight w:val="yellow"/>
          </w:rPr>
          <w:t>Date</w:t>
        </w:r>
        <w:r w:rsidR="009954C1" w:rsidRPr="00C35984">
          <w:rPr>
            <w:rFonts w:cs="Arial"/>
            <w:highlight w:val="yellow"/>
          </w:rPr>
          <w:t>]</w:t>
        </w:r>
        <w:r w:rsidR="009954C1">
          <w:rPr>
            <w:rFonts w:cs="Arial"/>
          </w:rPr>
          <w:t>,</w:t>
        </w:r>
        <w:r w:rsidR="009954C1" w:rsidRPr="006202AB">
          <w:rPr>
            <w:rFonts w:cs="Arial"/>
          </w:rPr>
          <w:t xml:space="preserve"> </w:t>
        </w:r>
      </w:ins>
      <w:ins w:id="56" w:author="Creighton, Alan (Northern Powergrid)" w:date="2024-05-24T14:00:00Z">
        <w:r w:rsidR="00FC5C1C">
          <w:rPr>
            <w:rFonts w:cs="Arial"/>
          </w:rPr>
          <w:t>are</w:t>
        </w:r>
      </w:ins>
      <w:ins w:id="57" w:author="Antony Johnson (ESO)" w:date="2024-05-17T14:50:00Z">
        <w:r w:rsidR="00540BC9">
          <w:rPr>
            <w:rFonts w:cs="Arial"/>
          </w:rPr>
          <w:t xml:space="preserve"> </w:t>
        </w:r>
      </w:ins>
      <w:ins w:id="58" w:author="David Halford (ESO)" w:date="2024-05-16T16:45:00Z">
        <w:r w:rsidR="009954C1" w:rsidRPr="00125319">
          <w:t>capable</w:t>
        </w:r>
      </w:ins>
      <w:ins w:id="59" w:author="David Halford (ESO)" w:date="2024-05-09T16:45:00Z">
        <w:r w:rsidR="00125319" w:rsidRPr="00125319">
          <w:t xml:space="preserve"> of meeting the requirements of CC.6.5, CC.7.9, CC.7.10 and CC.7.11 of the Grid Code and the requirements of the </w:t>
        </w:r>
        <w:r w:rsidR="00125319" w:rsidRPr="00125319">
          <w:rPr>
            <w:b/>
            <w:bCs/>
          </w:rPr>
          <w:t xml:space="preserve">Bilateral </w:t>
        </w:r>
      </w:ins>
      <w:ins w:id="60" w:author="Creighton, Alan (Northern Powergrid)" w:date="2024-05-24T14:00:00Z">
        <w:r w:rsidR="00FC5C1C" w:rsidRPr="00125319">
          <w:rPr>
            <w:b/>
            <w:bCs/>
          </w:rPr>
          <w:t xml:space="preserve">Embedded Generation </w:t>
        </w:r>
      </w:ins>
      <w:ins w:id="61" w:author="David Halford (ESO)" w:date="2024-05-09T16:45:00Z">
        <w:r w:rsidR="00125319" w:rsidRPr="00125319">
          <w:rPr>
            <w:b/>
            <w:bCs/>
          </w:rPr>
          <w:t>Agreement</w:t>
        </w:r>
        <w:r w:rsidR="00125319" w:rsidRPr="00125319">
          <w:t xml:space="preserve">.  </w:t>
        </w:r>
        <w:r w:rsidR="00125319" w:rsidRPr="00125319">
          <w:rPr>
            <w:b/>
            <w:bCs/>
          </w:rPr>
          <w:t>The Company</w:t>
        </w:r>
        <w:r w:rsidR="00125319" w:rsidRPr="00125319">
          <w:t xml:space="preserve"> shall notify such </w:t>
        </w:r>
        <w:r w:rsidR="00125319" w:rsidRPr="00125319">
          <w:rPr>
            <w:b/>
            <w:bCs/>
          </w:rPr>
          <w:t>GB Generators</w:t>
        </w:r>
        <w:r w:rsidR="00125319" w:rsidRPr="00125319">
          <w:t xml:space="preserve"> of their compliance with these requirements through the issue of a </w:t>
        </w:r>
        <w:r w:rsidR="00125319" w:rsidRPr="00125319">
          <w:rPr>
            <w:b/>
            <w:bCs/>
          </w:rPr>
          <w:t xml:space="preserve">GB Code User Interim-Balancing Compliance Notification </w:t>
        </w:r>
        <w:r w:rsidR="00125319" w:rsidRPr="00125319">
          <w:t xml:space="preserve">with full compliance being confirmed by </w:t>
        </w:r>
        <w:r w:rsidR="00125319" w:rsidRPr="00125319">
          <w:rPr>
            <w:b/>
            <w:bCs/>
          </w:rPr>
          <w:t xml:space="preserve">The Company </w:t>
        </w:r>
        <w:r w:rsidR="00125319" w:rsidRPr="00125319">
          <w:t xml:space="preserve">through the issue of </w:t>
        </w:r>
      </w:ins>
      <w:ins w:id="62" w:author="David Halford (ESO)" w:date="2024-05-16T16:45:00Z">
        <w:r w:rsidR="0026234B" w:rsidRPr="00125319">
          <w:t xml:space="preserve">a </w:t>
        </w:r>
        <w:r w:rsidR="0026234B" w:rsidRPr="002C2050">
          <w:rPr>
            <w:b/>
            <w:bCs/>
          </w:rPr>
          <w:t>GB</w:t>
        </w:r>
      </w:ins>
      <w:ins w:id="63" w:author="David Halford (ESO)" w:date="2024-05-09T16:45:00Z">
        <w:r w:rsidR="00125319" w:rsidRPr="00125319">
          <w:rPr>
            <w:b/>
            <w:bCs/>
          </w:rPr>
          <w:t xml:space="preserve"> Code User Final-Balancing Compliance Notificatio</w:t>
        </w:r>
        <w:r w:rsidR="00125319">
          <w:rPr>
            <w:b/>
            <w:bCs/>
          </w:rPr>
          <w:t>n</w:t>
        </w:r>
        <w:r w:rsidR="00125319" w:rsidRPr="00CF3E2C">
          <w:t>.</w:t>
        </w:r>
      </w:ins>
    </w:p>
    <w:p w14:paraId="12562DB7" w14:textId="77777777" w:rsidR="0020629D" w:rsidRDefault="0020629D" w:rsidP="00125319">
      <w:pPr>
        <w:pStyle w:val="Level1Text"/>
      </w:pPr>
    </w:p>
    <w:p w14:paraId="0F247AAF" w14:textId="34469A41" w:rsidR="002E0B38" w:rsidRPr="00787603" w:rsidRDefault="002E0B38" w:rsidP="001361F0">
      <w:pPr>
        <w:pStyle w:val="Level1Text"/>
      </w:pPr>
      <w:r w:rsidRPr="00787603">
        <w:t>CP.4</w:t>
      </w:r>
      <w:r w:rsidRPr="00787603">
        <w:tab/>
      </w:r>
      <w:r w:rsidRPr="001361F0">
        <w:rPr>
          <w:u w:val="single"/>
        </w:rPr>
        <w:t>CONNECTION PROCESS</w:t>
      </w:r>
      <w:r w:rsidR="001D4C3C" w:rsidRPr="002B71F5">
        <w:fldChar w:fldCharType="begin"/>
      </w:r>
      <w:r w:rsidR="001D4C3C" w:rsidRPr="002B71F5">
        <w:instrText xml:space="preserve"> TC "</w:instrText>
      </w:r>
      <w:bookmarkStart w:id="64" w:name="_Toc332825828"/>
      <w:bookmarkStart w:id="65" w:name="_Toc123819950"/>
      <w:r w:rsidR="001D4C3C" w:rsidRPr="002B71F5">
        <w:instrText>CP.</w:instrText>
      </w:r>
      <w:r w:rsidR="001D4C3C">
        <w:instrText>4</w:instrText>
      </w:r>
      <w:r w:rsidR="001D4C3C" w:rsidRPr="002B71F5">
        <w:instrText xml:space="preserve">   </w:instrText>
      </w:r>
      <w:r w:rsidR="001D4C3C">
        <w:instrText>CONNECTION PROCESS</w:instrText>
      </w:r>
      <w:bookmarkEnd w:id="64"/>
      <w:bookmarkEnd w:id="65"/>
      <w:r w:rsidR="001D4C3C" w:rsidRPr="002B71F5">
        <w:instrText xml:space="preserve">" \L 1 </w:instrText>
      </w:r>
      <w:r w:rsidR="001D4C3C" w:rsidRPr="002B71F5">
        <w:fldChar w:fldCharType="end"/>
      </w:r>
    </w:p>
    <w:p w14:paraId="05833DB5" w14:textId="2584E94D" w:rsidR="002E0B38" w:rsidRPr="005E26CD" w:rsidRDefault="002E0B38" w:rsidP="005E26CD">
      <w:pPr>
        <w:pStyle w:val="Level1Text"/>
        <w:widowControl/>
        <w:rPr>
          <w:color w:val="auto"/>
        </w:rPr>
      </w:pPr>
      <w:r w:rsidRPr="0079550F">
        <w:t>C</w:t>
      </w:r>
      <w:r>
        <w:t>P</w:t>
      </w:r>
      <w:r w:rsidRPr="0079550F">
        <w:t>.4.1</w:t>
      </w:r>
      <w:r w:rsidRPr="0079550F">
        <w:tab/>
        <w:t xml:space="preserve">The </w:t>
      </w:r>
      <w:r w:rsidRPr="0079550F">
        <w:rPr>
          <w:b/>
        </w:rPr>
        <w:t>CUSC</w:t>
      </w:r>
      <w:r w:rsidRPr="0079550F">
        <w:t xml:space="preserve"> </w:t>
      </w:r>
      <w:r w:rsidRPr="00BE551D">
        <w:rPr>
          <w:b/>
          <w:bCs/>
        </w:rPr>
        <w:t xml:space="preserve">Contract(s) </w:t>
      </w:r>
      <w:r w:rsidRPr="006911C4">
        <w:t>contain certain</w:t>
      </w:r>
      <w:r w:rsidRPr="0079550F">
        <w:rPr>
          <w:szCs w:val="22"/>
        </w:rPr>
        <w:t xml:space="preserve"> </w:t>
      </w:r>
      <w:r w:rsidRPr="0079550F">
        <w:t xml:space="preserve">provisions relating to the procedure for connection to the </w:t>
      </w:r>
      <w:r w:rsidRPr="0079550F">
        <w:rPr>
          <w:b/>
        </w:rPr>
        <w:t>National Electricity Transmission System</w:t>
      </w:r>
      <w:r w:rsidRPr="0079550F">
        <w:t xml:space="preserve"> or, in the case of </w:t>
      </w:r>
      <w:r w:rsidRPr="00BE551D">
        <w:rPr>
          <w:b/>
          <w:bCs/>
        </w:rPr>
        <w:t xml:space="preserve">Embedded Power Stations </w:t>
      </w:r>
      <w:r w:rsidRPr="006911C4">
        <w:t>or</w:t>
      </w:r>
      <w:r w:rsidRPr="00BE551D">
        <w:rPr>
          <w:b/>
          <w:bCs/>
        </w:rPr>
        <w:t xml:space="preserve"> Embedded DC Converter Stations</w:t>
      </w:r>
      <w:r w:rsidRPr="0079550F">
        <w:t xml:space="preserve">, becoming operational and include provisions to be complied with by </w:t>
      </w:r>
      <w:r w:rsidR="007C60B7" w:rsidRPr="00D210CB">
        <w:rPr>
          <w:b/>
        </w:rPr>
        <w:t xml:space="preserve">GB Code </w:t>
      </w:r>
      <w:r w:rsidRPr="0079550F">
        <w:rPr>
          <w:b/>
        </w:rPr>
        <w:t>Users</w:t>
      </w:r>
      <w:r w:rsidRPr="0079550F">
        <w:t xml:space="preserve"> prior to </w:t>
      </w:r>
      <w:r w:rsidRPr="006911C4">
        <w:t>and during the course of</w:t>
      </w:r>
      <w:r w:rsidRPr="0079550F">
        <w:t xml:space="preserve"> </w:t>
      </w:r>
      <w:r w:rsidR="008D1B14">
        <w:rPr>
          <w:b/>
        </w:rPr>
        <w:t>The Company</w:t>
      </w:r>
      <w:r w:rsidRPr="0079550F">
        <w:t xml:space="preserve"> notifying the </w:t>
      </w:r>
      <w:r w:rsidRPr="0079550F">
        <w:rPr>
          <w:b/>
        </w:rPr>
        <w:t>User</w:t>
      </w:r>
      <w:r w:rsidRPr="0079550F">
        <w:t xml:space="preserve"> that it has the right to become operational. </w:t>
      </w:r>
      <w:r>
        <w:t>In addition to such provisions</w:t>
      </w:r>
      <w:r w:rsidR="004E714C">
        <w:t>,</w:t>
      </w:r>
      <w:r>
        <w:t xml:space="preserve"> this </w:t>
      </w:r>
      <w:r w:rsidRPr="00AE1E0D">
        <w:rPr>
          <w:b/>
        </w:rPr>
        <w:t>CP</w:t>
      </w:r>
      <w:r>
        <w:t xml:space="preserve"> sets out in further detail the processes to be followed to demonstrate compliance.</w:t>
      </w:r>
      <w:r w:rsidR="005E26CD">
        <w:t xml:space="preserve">  </w:t>
      </w:r>
      <w:r w:rsidR="005E26CD" w:rsidRPr="005E26CD">
        <w:rPr>
          <w:rStyle w:val="DeltaViewInsertion"/>
          <w:color w:val="auto"/>
          <w:u w:val="none"/>
        </w:rPr>
        <w:t xml:space="preserve">Whilst this </w:t>
      </w:r>
      <w:r w:rsidR="005E26CD" w:rsidRPr="005E26CD">
        <w:rPr>
          <w:rStyle w:val="DeltaViewInsertion"/>
          <w:b/>
          <w:bCs/>
          <w:color w:val="auto"/>
          <w:u w:val="none"/>
        </w:rPr>
        <w:t xml:space="preserve">CP </w:t>
      </w:r>
      <w:r w:rsidR="005E26CD" w:rsidRPr="005E26CD">
        <w:rPr>
          <w:rStyle w:val="DeltaViewInsertion"/>
          <w:color w:val="auto"/>
          <w:u w:val="none"/>
        </w:rPr>
        <w:t>does</w:t>
      </w:r>
      <w:r w:rsidR="005E26CD" w:rsidRPr="005E26CD">
        <w:rPr>
          <w:rStyle w:val="DeltaViewInsertion"/>
          <w:b/>
          <w:bCs/>
          <w:color w:val="auto"/>
          <w:u w:val="none"/>
        </w:rPr>
        <w:t xml:space="preserve"> </w:t>
      </w:r>
      <w:r w:rsidR="005E26CD" w:rsidRPr="005E26CD">
        <w:rPr>
          <w:rStyle w:val="DeltaViewInsertion"/>
          <w:color w:val="auto"/>
          <w:u w:val="none"/>
        </w:rPr>
        <w:t xml:space="preserve">not expressly address the processes to be followed in the case of </w:t>
      </w:r>
      <w:r w:rsidR="005E26CD" w:rsidRPr="005E26CD">
        <w:rPr>
          <w:rStyle w:val="DeltaViewInsertion"/>
          <w:b/>
          <w:bCs/>
          <w:color w:val="auto"/>
          <w:u w:val="none"/>
        </w:rPr>
        <w:t>OTSUA</w:t>
      </w:r>
      <w:r w:rsidR="005E26CD" w:rsidRPr="005E26CD">
        <w:rPr>
          <w:rStyle w:val="DeltaViewInsertion"/>
          <w:color w:val="auto"/>
          <w:u w:val="none"/>
        </w:rPr>
        <w:t xml:space="preserve"> connecting to a </w:t>
      </w:r>
      <w:r w:rsidR="005E26CD" w:rsidRPr="005E26CD">
        <w:rPr>
          <w:rStyle w:val="DeltaViewInsertion"/>
          <w:b/>
          <w:bCs/>
          <w:color w:val="auto"/>
          <w:u w:val="none"/>
        </w:rPr>
        <w:t>Network Operator’s User System</w:t>
      </w:r>
      <w:r w:rsidR="005E26CD" w:rsidRPr="005E26CD">
        <w:rPr>
          <w:rStyle w:val="DeltaViewInsertion"/>
          <w:color w:val="auto"/>
          <w:u w:val="none"/>
        </w:rPr>
        <w:t xml:space="preserve"> prior to the </w:t>
      </w:r>
      <w:r w:rsidR="005E26CD" w:rsidRPr="005E26CD">
        <w:rPr>
          <w:rStyle w:val="DeltaViewInsertion"/>
          <w:b/>
          <w:bCs/>
          <w:color w:val="auto"/>
          <w:u w:val="none"/>
        </w:rPr>
        <w:t>OTSUA Transfer Time</w:t>
      </w:r>
      <w:r w:rsidR="005E26CD" w:rsidRPr="005E26CD">
        <w:rPr>
          <w:rStyle w:val="DeltaViewInsertion"/>
          <w:color w:val="auto"/>
          <w:u w:val="none"/>
        </w:rPr>
        <w:t xml:space="preserve">, the processes to be followed by </w:t>
      </w:r>
      <w:r w:rsidR="008D1B14">
        <w:rPr>
          <w:rStyle w:val="DeltaViewInsertion"/>
          <w:b/>
          <w:bCs/>
          <w:color w:val="auto"/>
          <w:u w:val="none"/>
        </w:rPr>
        <w:t>The Company</w:t>
      </w:r>
      <w:r w:rsidR="005E26CD" w:rsidRPr="005E26CD">
        <w:rPr>
          <w:rStyle w:val="DeltaViewInsertion"/>
          <w:color w:val="auto"/>
          <w:u w:val="none"/>
        </w:rPr>
        <w:t xml:space="preserve"> and the </w:t>
      </w:r>
      <w:r w:rsidR="005E26CD" w:rsidRPr="005E26CD">
        <w:rPr>
          <w:rStyle w:val="DeltaViewInsertion"/>
          <w:b/>
          <w:bCs/>
          <w:color w:val="auto"/>
          <w:u w:val="none"/>
        </w:rPr>
        <w:t xml:space="preserve">Generator </w:t>
      </w:r>
      <w:r w:rsidR="005E26CD" w:rsidRPr="005E26CD">
        <w:rPr>
          <w:rStyle w:val="DeltaViewInsertion"/>
          <w:color w:val="auto"/>
          <w:u w:val="none"/>
        </w:rPr>
        <w:t xml:space="preserve">in respect of </w:t>
      </w:r>
      <w:r w:rsidR="005E26CD" w:rsidRPr="00B71FA0">
        <w:rPr>
          <w:rStyle w:val="DeltaViewInsertion"/>
          <w:b/>
          <w:color w:val="auto"/>
          <w:u w:val="none"/>
        </w:rPr>
        <w:t>OTSUA</w:t>
      </w:r>
      <w:r w:rsidR="005E26CD" w:rsidRPr="005E26CD">
        <w:rPr>
          <w:rStyle w:val="DeltaViewInsertion"/>
          <w:color w:val="auto"/>
          <w:u w:val="none"/>
        </w:rPr>
        <w:t xml:space="preserve"> in such circumstances shall be consistent with those set out below by reference </w:t>
      </w:r>
      <w:r w:rsidR="005E26CD" w:rsidRPr="005E26CD">
        <w:rPr>
          <w:rStyle w:val="DeltaViewInsertion"/>
          <w:b/>
          <w:bCs/>
          <w:color w:val="auto"/>
          <w:u w:val="none"/>
        </w:rPr>
        <w:t>OTSUA</w:t>
      </w:r>
      <w:r w:rsidR="005E26CD" w:rsidRPr="005E26CD">
        <w:rPr>
          <w:rStyle w:val="DeltaViewInsertion"/>
          <w:color w:val="auto"/>
          <w:u w:val="none"/>
        </w:rPr>
        <w:t xml:space="preserve"> directly connected to the </w:t>
      </w:r>
      <w:r w:rsidR="005E26CD" w:rsidRPr="005E26CD">
        <w:rPr>
          <w:rStyle w:val="DeltaViewInsertion"/>
          <w:b/>
          <w:bCs/>
          <w:color w:val="auto"/>
          <w:u w:val="none"/>
        </w:rPr>
        <w:t>National Electricity Transmission System</w:t>
      </w:r>
      <w:r w:rsidR="005E26CD" w:rsidRPr="005E26CD">
        <w:rPr>
          <w:rStyle w:val="DeltaViewInsertion"/>
          <w:color w:val="auto"/>
          <w:u w:val="none"/>
        </w:rPr>
        <w:t xml:space="preserve">. </w:t>
      </w:r>
    </w:p>
    <w:p w14:paraId="16E2E9BA" w14:textId="77777777" w:rsidR="002E0B38" w:rsidRPr="00EF4605" w:rsidRDefault="002E0B38" w:rsidP="001361F0">
      <w:pPr>
        <w:pStyle w:val="Level1Text"/>
      </w:pPr>
      <w:r w:rsidRPr="006911C4">
        <w:t>CP.4.2</w:t>
      </w:r>
      <w:r w:rsidRPr="006911C4">
        <w:tab/>
        <w:t xml:space="preserve">The provisions contained in CP.5 to CP.7 detail the process to be followed in order for the </w:t>
      </w:r>
      <w:r w:rsidR="007C60B7">
        <w:rPr>
          <w:b/>
          <w:bCs/>
        </w:rPr>
        <w:t>GB Code User</w:t>
      </w:r>
      <w:r w:rsidRPr="00BE551D">
        <w:rPr>
          <w:b/>
          <w:bCs/>
        </w:rPr>
        <w:t>’s Plant</w:t>
      </w:r>
      <w:r w:rsidRPr="006911C4">
        <w:t xml:space="preserve"> and </w:t>
      </w:r>
      <w:r w:rsidRPr="00BE551D">
        <w:rPr>
          <w:b/>
          <w:bCs/>
        </w:rPr>
        <w:t>Apparatus</w:t>
      </w:r>
      <w:r w:rsidRPr="006911C4">
        <w:t xml:space="preserve"> (including</w:t>
      </w:r>
      <w:r w:rsidRPr="00BE551D">
        <w:rPr>
          <w:b/>
          <w:bCs/>
        </w:rPr>
        <w:t xml:space="preserve"> OTSUA</w:t>
      </w:r>
      <w:r w:rsidRPr="006911C4">
        <w:t>) to become</w:t>
      </w:r>
      <w:r w:rsidRPr="00BE551D">
        <w:rPr>
          <w:b/>
          <w:bCs/>
        </w:rPr>
        <w:t xml:space="preserve"> </w:t>
      </w:r>
      <w:r w:rsidRPr="006911C4">
        <w:t xml:space="preserve">operational. This process includes </w:t>
      </w:r>
      <w:r w:rsidRPr="00BE551D">
        <w:rPr>
          <w:b/>
          <w:bCs/>
        </w:rPr>
        <w:t>EON</w:t>
      </w:r>
      <w:r w:rsidRPr="006911C4">
        <w:t xml:space="preserve"> (energisation) </w:t>
      </w:r>
      <w:r w:rsidRPr="00BE551D">
        <w:rPr>
          <w:b/>
          <w:bCs/>
        </w:rPr>
        <w:t xml:space="preserve">ION </w:t>
      </w:r>
      <w:r w:rsidRPr="006911C4">
        <w:t xml:space="preserve">(interim synchronising) and </w:t>
      </w:r>
      <w:r w:rsidRPr="00BE551D">
        <w:rPr>
          <w:b/>
          <w:bCs/>
        </w:rPr>
        <w:t>FON</w:t>
      </w:r>
      <w:r w:rsidRPr="006911C4">
        <w:t xml:space="preserve"> (final).  </w:t>
      </w:r>
    </w:p>
    <w:p w14:paraId="1A2D350D" w14:textId="77777777" w:rsidR="002E0B38" w:rsidRPr="00EF4605" w:rsidRDefault="002E0B38" w:rsidP="001361F0">
      <w:pPr>
        <w:pStyle w:val="Level1Text"/>
      </w:pPr>
      <w:r w:rsidRPr="006911C4">
        <w:t>CP.4.2.1</w:t>
      </w:r>
      <w:r w:rsidRPr="006911C4">
        <w:tab/>
        <w:t xml:space="preserve">The provisions contained in CP.5 relate to the connection and energisation of </w:t>
      </w:r>
      <w:r w:rsidRPr="00BE551D">
        <w:rPr>
          <w:b/>
          <w:bCs/>
        </w:rPr>
        <w:t>User’s</w:t>
      </w:r>
      <w:r w:rsidRPr="006911C4">
        <w:t xml:space="preserve">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6911C4">
        <w:t>)</w:t>
      </w:r>
      <w:r w:rsidRPr="00BE551D">
        <w:rPr>
          <w:b/>
          <w:bCs/>
        </w:rPr>
        <w:t xml:space="preserve"> </w:t>
      </w:r>
      <w:r w:rsidRPr="006911C4">
        <w:t xml:space="preserve">to the </w:t>
      </w:r>
      <w:r w:rsidRPr="00BE551D">
        <w:rPr>
          <w:b/>
          <w:bCs/>
        </w:rPr>
        <w:t>National Electricity Transmission System</w:t>
      </w:r>
      <w:r w:rsidRPr="006911C4">
        <w:t xml:space="preserve"> or where </w:t>
      </w:r>
      <w:r w:rsidRPr="00BE551D">
        <w:rPr>
          <w:b/>
          <w:bCs/>
        </w:rPr>
        <w:t>Embedded</w:t>
      </w:r>
      <w:r w:rsidRPr="006911C4">
        <w:t>,</w:t>
      </w:r>
      <w:r w:rsidRPr="00BE551D">
        <w:rPr>
          <w:b/>
          <w:bCs/>
        </w:rPr>
        <w:t xml:space="preserve"> </w:t>
      </w:r>
      <w:r w:rsidRPr="006911C4">
        <w:t xml:space="preserve">to a </w:t>
      </w:r>
      <w:r w:rsidRPr="00BE551D">
        <w:rPr>
          <w:b/>
          <w:bCs/>
        </w:rPr>
        <w:t>User’s System</w:t>
      </w:r>
      <w:r w:rsidRPr="006911C4">
        <w:t xml:space="preserve"> and is shown diagrammatically at CP.A.1.1.</w:t>
      </w:r>
    </w:p>
    <w:p w14:paraId="5358FB34" w14:textId="77777777" w:rsidR="002E0B38" w:rsidRDefault="002E0B38" w:rsidP="001361F0">
      <w:pPr>
        <w:pStyle w:val="Level1Text"/>
        <w:rPr>
          <w:rStyle w:val="DeltaViewInsertion"/>
          <w:color w:val="auto"/>
          <w:u w:val="none"/>
        </w:rPr>
      </w:pPr>
      <w:r w:rsidRPr="006911C4">
        <w:t>CP.4.2.2</w:t>
      </w:r>
      <w:r w:rsidRPr="006911C4">
        <w:tab/>
        <w:t xml:space="preserve">The provisions contained in CP.6 and CP.7 provide the process for </w:t>
      </w:r>
      <w:r w:rsidRPr="00BE551D">
        <w:rPr>
          <w:b/>
          <w:bCs/>
        </w:rPr>
        <w:t xml:space="preserve">Generators </w:t>
      </w:r>
      <w:r w:rsidRPr="006911C4">
        <w:t>and</w:t>
      </w:r>
      <w:r w:rsidRPr="00BE551D">
        <w:rPr>
          <w:b/>
          <w:bCs/>
        </w:rPr>
        <w:t xml:space="preserve"> DC Converter Station </w:t>
      </w:r>
      <w:r w:rsidRPr="006911C4">
        <w:t xml:space="preserve">owners to demonstrate compliance with the </w:t>
      </w:r>
      <w:r w:rsidR="00CD1756" w:rsidRPr="00401F0D">
        <w:t>Grid Code</w:t>
      </w:r>
      <w:r w:rsidRPr="006911C4">
        <w:t xml:space="preserve"> and with, where applicable, the </w:t>
      </w:r>
      <w:r w:rsidRPr="00BE551D">
        <w:rPr>
          <w:b/>
          <w:bCs/>
        </w:rPr>
        <w:t>CUSC Contract(s)</w:t>
      </w:r>
      <w:r w:rsidRPr="006911C4">
        <w:t xml:space="preserve"> prior to and during the course of such </w:t>
      </w:r>
      <w:r w:rsidRPr="00BE551D">
        <w:rPr>
          <w:b/>
          <w:bCs/>
        </w:rPr>
        <w:t xml:space="preserve">Generator’s </w:t>
      </w:r>
      <w:r w:rsidRPr="006911C4">
        <w:t>or</w:t>
      </w:r>
      <w:r w:rsidRPr="00BE551D">
        <w:rPr>
          <w:b/>
          <w:bCs/>
        </w:rPr>
        <w:t xml:space="preserve"> DC Converter Station </w:t>
      </w:r>
      <w:r w:rsidRPr="006911C4">
        <w:t xml:space="preserve">owner’s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216FC4">
        <w:t xml:space="preserve"> </w:t>
      </w:r>
      <w:r>
        <w:t xml:space="preserve">up to the </w:t>
      </w:r>
      <w:r w:rsidRPr="00A179C8">
        <w:rPr>
          <w:b/>
          <w:bCs/>
        </w:rPr>
        <w:t>OTSUA Transfer Time</w:t>
      </w:r>
      <w:r w:rsidRPr="006911C4">
        <w:t>) becoming</w:t>
      </w:r>
      <w:r w:rsidRPr="00BE551D">
        <w:rPr>
          <w:b/>
          <w:bCs/>
        </w:rPr>
        <w:t xml:space="preserve"> </w:t>
      </w:r>
      <w:r w:rsidRPr="006911C4">
        <w:t>operational and is show</w:t>
      </w:r>
      <w:r w:rsidR="005E26CD">
        <w:t>n diagrammatically at CP.A.1</w:t>
      </w:r>
      <w:r w:rsidR="005E26CD" w:rsidRPr="005E26CD">
        <w:t>.</w:t>
      </w:r>
      <w:r w:rsidR="005E26CD" w:rsidRPr="005E26CD">
        <w:rPr>
          <w:color w:val="auto"/>
        </w:rPr>
        <w:t>2</w:t>
      </w:r>
      <w:bookmarkStart w:id="66" w:name="_DV_C27"/>
      <w:r w:rsidR="005E26CD" w:rsidRPr="005E26CD">
        <w:rPr>
          <w:color w:val="auto"/>
        </w:rPr>
        <w:t xml:space="preserve"> </w:t>
      </w:r>
      <w:r w:rsidR="005E26CD" w:rsidRPr="005E26CD">
        <w:rPr>
          <w:rStyle w:val="DeltaViewInsertion"/>
          <w:color w:val="auto"/>
          <w:u w:val="none"/>
        </w:rPr>
        <w:t>and CP.A.1.3.</w:t>
      </w:r>
      <w:bookmarkEnd w:id="66"/>
    </w:p>
    <w:p w14:paraId="38515294" w14:textId="4370DBD5" w:rsidR="00F755A9" w:rsidRPr="001722FA" w:rsidRDefault="001722FA" w:rsidP="001722FA">
      <w:pPr>
        <w:pStyle w:val="Level1Text"/>
        <w:rPr>
          <w:snapToGrid/>
        </w:rPr>
      </w:pPr>
      <w:r>
        <w:t>CP.4.2.3</w:t>
      </w:r>
      <w:r>
        <w:tab/>
        <w:t>The provisions in CP.8 detail the process to be followed to confirm continued compliance (the Compliance Repeat Plan).</w:t>
      </w:r>
    </w:p>
    <w:p w14:paraId="17A9DEAC" w14:textId="71011DAF" w:rsidR="002E0B38" w:rsidRPr="006911C4" w:rsidRDefault="002E0B38" w:rsidP="001361F0">
      <w:pPr>
        <w:pStyle w:val="Level1Text"/>
      </w:pPr>
      <w:r w:rsidRPr="006911C4">
        <w:t>CP.4.2.</w:t>
      </w:r>
      <w:r w:rsidR="001722FA">
        <w:t>4</w:t>
      </w:r>
      <w:r w:rsidRPr="006911C4">
        <w:tab/>
        <w:t>The provisions contained in CP.</w:t>
      </w:r>
      <w:r w:rsidR="005401F4">
        <w:t>9</w:t>
      </w:r>
      <w:r w:rsidRPr="006911C4">
        <w:t xml:space="preserve"> detail the process to be followed when:</w:t>
      </w:r>
    </w:p>
    <w:p w14:paraId="6AD02BB9" w14:textId="77777777" w:rsidR="002E0B38" w:rsidRDefault="002E0B38" w:rsidP="006911C4">
      <w:pPr>
        <w:pStyle w:val="Level2Text"/>
      </w:pPr>
      <w:r>
        <w:t>(a)</w:t>
      </w:r>
      <w:r>
        <w:tab/>
      </w:r>
      <w:r w:rsidRPr="00EF4605">
        <w:t xml:space="preserve">a </w:t>
      </w:r>
      <w:r w:rsidRPr="00EF4605">
        <w:rPr>
          <w:b/>
        </w:rPr>
        <w:t>Generator</w:t>
      </w:r>
      <w:r w:rsidRPr="00EF4605">
        <w:t xml:space="preserve"> or </w:t>
      </w:r>
      <w:r w:rsidRPr="00EF4605">
        <w:rPr>
          <w:b/>
        </w:rPr>
        <w:t>DC Converter Station</w:t>
      </w:r>
      <w:r w:rsidRPr="00EF4605">
        <w:t xml:space="preserve"> owner’s </w:t>
      </w:r>
      <w:r w:rsidRPr="00EF4605">
        <w:rPr>
          <w:b/>
        </w:rPr>
        <w:t>Plant</w:t>
      </w:r>
      <w:r w:rsidRPr="00EF4605">
        <w:t xml:space="preserve"> and/or </w:t>
      </w:r>
      <w:r w:rsidRPr="00EF4605">
        <w:rPr>
          <w:b/>
        </w:rPr>
        <w:t>Apparatus</w:t>
      </w:r>
      <w:r w:rsidR="005E26CD" w:rsidRPr="005E26CD">
        <w:rPr>
          <w:b/>
        </w:rPr>
        <w:t xml:space="preserve"> </w:t>
      </w:r>
      <w:bookmarkStart w:id="67" w:name="_DV_C28"/>
      <w:r w:rsidR="005E26CD" w:rsidRPr="005E26CD">
        <w:rPr>
          <w:rStyle w:val="DeltaViewInsertion"/>
          <w:color w:val="auto"/>
          <w:u w:val="none"/>
        </w:rPr>
        <w:t xml:space="preserve">(including the </w:t>
      </w:r>
      <w:r w:rsidR="005E26CD" w:rsidRPr="005E26CD">
        <w:rPr>
          <w:rStyle w:val="DeltaViewInsertion"/>
          <w:b/>
          <w:bCs/>
          <w:color w:val="auto"/>
          <w:u w:val="none"/>
        </w:rPr>
        <w:t>OTSUA</w:t>
      </w:r>
      <w:r w:rsidR="005E26CD" w:rsidRPr="005E26CD">
        <w:rPr>
          <w:rStyle w:val="DeltaViewInsertion"/>
          <w:color w:val="auto"/>
          <w:u w:val="none"/>
        </w:rPr>
        <w:t xml:space="preserve">) </w:t>
      </w:r>
      <w:bookmarkEnd w:id="67"/>
      <w:r>
        <w:t xml:space="preserve">is </w:t>
      </w:r>
      <w:r w:rsidRPr="00EF4605">
        <w:t xml:space="preserve">unable to comply with any provisions of the </w:t>
      </w:r>
      <w:r w:rsidR="00CD1756" w:rsidRPr="00CD1756">
        <w:t>Grid Code</w:t>
      </w:r>
      <w:r w:rsidRPr="00EF4605">
        <w:t xml:space="preserve"> and </w:t>
      </w:r>
      <w:r w:rsidRPr="00EF4605">
        <w:rPr>
          <w:b/>
        </w:rPr>
        <w:t>Bilateral Agreement</w:t>
      </w:r>
      <w:r w:rsidRPr="003B77F7">
        <w:t>;</w:t>
      </w:r>
      <w:r w:rsidRPr="00EF4605">
        <w:t xml:space="preserve"> or</w:t>
      </w:r>
      <w:r>
        <w:t>,</w:t>
      </w:r>
    </w:p>
    <w:p w14:paraId="4F2A3DBC" w14:textId="77777777" w:rsidR="002E0B38" w:rsidRDefault="002E0B38" w:rsidP="006911C4">
      <w:pPr>
        <w:pStyle w:val="Level2Text"/>
      </w:pPr>
      <w:r>
        <w:t>(b)</w:t>
      </w:r>
      <w:r>
        <w:tab/>
      </w:r>
      <w:r w:rsidRPr="00EF4605">
        <w:t xml:space="preserve">following any notification by a </w:t>
      </w:r>
      <w:r w:rsidRPr="00EF4605">
        <w:rPr>
          <w:b/>
        </w:rPr>
        <w:t>Generator</w:t>
      </w:r>
      <w:r w:rsidRPr="00EF4605">
        <w:t xml:space="preserve"> or a </w:t>
      </w:r>
      <w:r w:rsidRPr="00EF4605">
        <w:rPr>
          <w:b/>
        </w:rPr>
        <w:t xml:space="preserve">DC Converter Station </w:t>
      </w:r>
      <w:r w:rsidRPr="00EF4605">
        <w:t xml:space="preserve">owner under the </w:t>
      </w:r>
      <w:r w:rsidRPr="00EF4605">
        <w:rPr>
          <w:b/>
        </w:rPr>
        <w:t>PC</w:t>
      </w:r>
      <w:r w:rsidRPr="00EF4605">
        <w:t xml:space="preserve"> of any change</w:t>
      </w:r>
      <w:r>
        <w:t xml:space="preserve"> </w:t>
      </w:r>
      <w:r w:rsidRPr="00EF4605">
        <w:t xml:space="preserve">to its </w:t>
      </w:r>
      <w:r w:rsidRPr="00EF4605">
        <w:rPr>
          <w:b/>
        </w:rPr>
        <w:t xml:space="preserve">Plant </w:t>
      </w:r>
      <w:r w:rsidRPr="00EF4605">
        <w:t xml:space="preserve">and </w:t>
      </w:r>
      <w:r w:rsidRPr="00EF4605">
        <w:rPr>
          <w:b/>
        </w:rPr>
        <w:t>Apparatus</w:t>
      </w:r>
      <w:r w:rsidR="005E26CD">
        <w:rPr>
          <w:b/>
        </w:rPr>
        <w:t xml:space="preserve"> </w:t>
      </w:r>
      <w:r w:rsidR="005E26CD" w:rsidRPr="005E26CD">
        <w:rPr>
          <w:rStyle w:val="DeltaViewInsertion"/>
          <w:color w:val="auto"/>
          <w:u w:val="none"/>
        </w:rPr>
        <w:t>(including any</w:t>
      </w:r>
      <w:r w:rsidR="005E26CD" w:rsidRPr="005E26CD">
        <w:rPr>
          <w:rStyle w:val="DeltaViewInsertion"/>
          <w:b/>
          <w:bCs/>
          <w:color w:val="auto"/>
          <w:u w:val="none"/>
        </w:rPr>
        <w:t xml:space="preserve"> OTSUA</w:t>
      </w:r>
      <w:r w:rsidR="005E26CD" w:rsidRPr="005E26CD">
        <w:rPr>
          <w:rStyle w:val="DeltaViewInsertion"/>
          <w:color w:val="auto"/>
          <w:u w:val="none"/>
        </w:rPr>
        <w:t>)</w:t>
      </w:r>
      <w:bookmarkStart w:id="68" w:name="_DV_M55"/>
      <w:bookmarkEnd w:id="68"/>
      <w:r w:rsidR="005E26CD" w:rsidRPr="005E26CD">
        <w:t>;</w:t>
      </w:r>
      <w:r w:rsidRPr="00EF4605">
        <w:t xml:space="preserve"> or</w:t>
      </w:r>
      <w:r>
        <w:t>,</w:t>
      </w:r>
    </w:p>
    <w:p w14:paraId="228F33EF" w14:textId="77777777" w:rsidR="002E0B38" w:rsidRDefault="002E0B38" w:rsidP="006911C4">
      <w:pPr>
        <w:pStyle w:val="Level2Text"/>
        <w:rPr>
          <w:b/>
        </w:rPr>
      </w:pPr>
      <w:r>
        <w:t>(c)</w:t>
      </w:r>
      <w:r>
        <w:tab/>
        <w:t>a</w:t>
      </w:r>
      <w:r w:rsidRPr="00EF4605">
        <w:t xml:space="preserve"> </w:t>
      </w:r>
      <w:r w:rsidRPr="00EF4605">
        <w:rPr>
          <w:b/>
        </w:rPr>
        <w:t>Modification</w:t>
      </w:r>
      <w:r>
        <w:rPr>
          <w:b/>
        </w:rPr>
        <w:t xml:space="preserve"> </w:t>
      </w:r>
      <w:r w:rsidRPr="00E16F83">
        <w:t>to</w:t>
      </w:r>
      <w:r>
        <w:rPr>
          <w:b/>
        </w:rPr>
        <w:t xml:space="preserve"> </w:t>
      </w:r>
      <w:r w:rsidRPr="00EF4605">
        <w:t xml:space="preserve">a </w:t>
      </w:r>
      <w:r w:rsidRPr="00EF4605">
        <w:rPr>
          <w:b/>
        </w:rPr>
        <w:t>Generator</w:t>
      </w:r>
      <w:r w:rsidRPr="00EF4605">
        <w:t xml:space="preserve"> or</w:t>
      </w:r>
      <w:r>
        <w:t xml:space="preserve"> a</w:t>
      </w:r>
      <w:r w:rsidRPr="00EF4605">
        <w:t xml:space="preserve"> </w:t>
      </w:r>
      <w:r w:rsidRPr="00EF4605">
        <w:rPr>
          <w:b/>
        </w:rPr>
        <w:t>DC Converter Station</w:t>
      </w:r>
      <w:r w:rsidRPr="00EF4605">
        <w:t xml:space="preserve"> owner’s </w:t>
      </w:r>
      <w:r w:rsidRPr="00EF4605">
        <w:rPr>
          <w:b/>
        </w:rPr>
        <w:t>Plant</w:t>
      </w:r>
      <w:r w:rsidRPr="00EF4605">
        <w:t xml:space="preserve"> and/or</w:t>
      </w:r>
      <w:r w:rsidRPr="001361F0">
        <w:t xml:space="preserve"> </w:t>
      </w:r>
      <w:r w:rsidRPr="00EF4605">
        <w:rPr>
          <w:b/>
        </w:rPr>
        <w:t>Apparatus</w:t>
      </w:r>
      <w:r w:rsidRPr="005F240B">
        <w:t>.</w:t>
      </w:r>
    </w:p>
    <w:p w14:paraId="6AC81B1C" w14:textId="77777777" w:rsidR="002E0B38" w:rsidRDefault="002E0B38" w:rsidP="006911C4">
      <w:pPr>
        <w:pStyle w:val="Level1Text"/>
      </w:pPr>
      <w:r>
        <w:tab/>
        <w:t xml:space="preserve">The process is </w:t>
      </w:r>
      <w:r w:rsidRPr="00EF4605">
        <w:t xml:space="preserve">shown diagrammatically at Appendix </w:t>
      </w:r>
      <w:r w:rsidR="005E26CD">
        <w:t>CP.A.1.4</w:t>
      </w:r>
      <w:r>
        <w:t xml:space="preserve"> for condition (a) and Appendix CP.A.1.</w:t>
      </w:r>
      <w:r w:rsidR="005E26CD">
        <w:t>5</w:t>
      </w:r>
      <w:r>
        <w:t xml:space="preserve"> for conditions (b) and (c)</w:t>
      </w:r>
      <w:r w:rsidRPr="00EF4605">
        <w:t xml:space="preserve"> </w:t>
      </w:r>
    </w:p>
    <w:p w14:paraId="19C4DF5C" w14:textId="77777777" w:rsidR="002E0B38" w:rsidRPr="00401F0D" w:rsidRDefault="002E0B38" w:rsidP="00401F0D">
      <w:pPr>
        <w:pStyle w:val="Level1Text"/>
      </w:pPr>
      <w:r w:rsidRPr="00401F0D">
        <w:t>CP.4.3</w:t>
      </w:r>
      <w:r w:rsidRPr="00401F0D">
        <w:tab/>
      </w:r>
      <w:r w:rsidRPr="006911C4">
        <w:rPr>
          <w:u w:val="single"/>
        </w:rPr>
        <w:t xml:space="preserve">Embedded Medium Power Stations not subject to a Bilateral Agreement and </w:t>
      </w:r>
      <w:smartTag w:uri="urn:schemas-microsoft-com:office:smarttags" w:element="place">
        <w:smartTag w:uri="urn:schemas-microsoft-com:office:smarttags" w:element="City">
          <w:r w:rsidRPr="006911C4">
            <w:rPr>
              <w:u w:val="single"/>
            </w:rPr>
            <w:t>Embedded</w:t>
          </w:r>
        </w:smartTag>
        <w:r w:rsidRPr="006911C4">
          <w:rPr>
            <w:u w:val="single"/>
          </w:rPr>
          <w:t xml:space="preserve"> </w:t>
        </w:r>
        <w:smartTag w:uri="urn:schemas-microsoft-com:office:smarttags" w:element="State">
          <w:r w:rsidRPr="006911C4">
            <w:rPr>
              <w:u w:val="single"/>
            </w:rPr>
            <w:t>DC</w:t>
          </w:r>
        </w:smartTag>
      </w:smartTag>
      <w:r w:rsidRPr="006911C4">
        <w:rPr>
          <w:u w:val="single"/>
        </w:rPr>
        <w:t xml:space="preserve"> Converter Stations not subject to a Bilateral Agreement</w:t>
      </w:r>
    </w:p>
    <w:p w14:paraId="30B98C56" w14:textId="76F6FB06" w:rsidR="002E0B38" w:rsidRPr="00B807F1" w:rsidRDefault="002E0B38" w:rsidP="00401F0D">
      <w:pPr>
        <w:pStyle w:val="Level1Text"/>
      </w:pPr>
      <w:r w:rsidRPr="00401F0D">
        <w:t>CP.4.3.1</w:t>
      </w:r>
      <w:r w:rsidRPr="00401F0D">
        <w:tab/>
      </w:r>
      <w:r w:rsidRPr="00B807F1">
        <w:rPr>
          <w:snapToGrid/>
          <w:lang w:eastAsia="en-GB"/>
        </w:rPr>
        <w:t>For the avoidance of doubt</w:t>
      </w:r>
      <w:r w:rsidR="004E714C">
        <w:rPr>
          <w:snapToGrid/>
          <w:lang w:eastAsia="en-GB"/>
        </w:rPr>
        <w:t>,</w:t>
      </w:r>
      <w:r w:rsidRPr="00B807F1">
        <w:rPr>
          <w:snapToGrid/>
          <w:lang w:eastAsia="en-GB"/>
        </w:rPr>
        <w:t xml:space="preserve"> the process in this </w:t>
      </w:r>
      <w:r w:rsidRPr="006911C4">
        <w:rPr>
          <w:b/>
          <w:bCs/>
          <w:snapToGrid/>
          <w:lang w:eastAsia="en-GB"/>
        </w:rPr>
        <w:t>CP</w:t>
      </w:r>
      <w:r w:rsidRPr="00B807F1">
        <w:rPr>
          <w:snapToGrid/>
          <w:lang w:eastAsia="en-GB"/>
        </w:rPr>
        <w:t xml:space="preserve"> does not apply to </w:t>
      </w:r>
      <w:r w:rsidRPr="006911C4">
        <w:rPr>
          <w:b/>
          <w:bCs/>
          <w:snapToGrid/>
          <w:lang w:eastAsia="en-GB"/>
        </w:rPr>
        <w:t>Embedded Medium Power Stations</w:t>
      </w:r>
      <w:r w:rsidRPr="00B807F1">
        <w:rPr>
          <w:bCs/>
          <w:snapToGrid/>
          <w:lang w:eastAsia="en-GB"/>
        </w:rPr>
        <w:t xml:space="preserve"> </w:t>
      </w:r>
      <w:r w:rsidRPr="00B807F1">
        <w:rPr>
          <w:snapToGrid/>
          <w:lang w:eastAsia="en-GB"/>
        </w:rPr>
        <w:t xml:space="preserve">not subject to a </w:t>
      </w:r>
      <w:r w:rsidRPr="006911C4">
        <w:rPr>
          <w:b/>
          <w:bCs/>
          <w:snapToGrid/>
          <w:lang w:eastAsia="en-GB"/>
        </w:rPr>
        <w:t>Bilateral Agreement</w:t>
      </w:r>
      <w:r w:rsidRPr="00B807F1">
        <w:rPr>
          <w:snapToGrid/>
          <w:lang w:eastAsia="en-GB"/>
        </w:rPr>
        <w:t xml:space="preserve"> and </w:t>
      </w:r>
      <w:r w:rsidRPr="006911C4">
        <w:rPr>
          <w:b/>
          <w:bCs/>
          <w:snapToGrid/>
          <w:lang w:eastAsia="en-GB"/>
        </w:rPr>
        <w:t>Embedded DC Converter Stations</w:t>
      </w:r>
      <w:r w:rsidRPr="00B807F1">
        <w:rPr>
          <w:snapToGrid/>
          <w:lang w:eastAsia="en-GB"/>
        </w:rPr>
        <w:t xml:space="preserve"> not subject to a </w:t>
      </w:r>
      <w:r w:rsidRPr="006911C4">
        <w:rPr>
          <w:b/>
          <w:bCs/>
          <w:snapToGrid/>
          <w:lang w:eastAsia="en-GB"/>
        </w:rPr>
        <w:t>Bilateral Agreement</w:t>
      </w:r>
      <w:r w:rsidRPr="00C3268F">
        <w:rPr>
          <w:bCs/>
          <w:snapToGrid/>
          <w:lang w:eastAsia="en-GB"/>
        </w:rPr>
        <w:t>.</w:t>
      </w:r>
    </w:p>
    <w:p w14:paraId="594996C2" w14:textId="77777777" w:rsidR="002E0B38" w:rsidRPr="00843BB1" w:rsidRDefault="002E0B38" w:rsidP="002E0B38"/>
    <w:p w14:paraId="7729704F" w14:textId="3A30BCCB" w:rsidR="002E0B38" w:rsidRPr="00BE551D" w:rsidRDefault="002E0B38" w:rsidP="002F33C4">
      <w:pPr>
        <w:pStyle w:val="Level1Text"/>
        <w:tabs>
          <w:tab w:val="left" w:pos="6693"/>
        </w:tabs>
        <w:rPr>
          <w:b/>
          <w:bCs/>
        </w:rPr>
      </w:pPr>
      <w:r w:rsidRPr="00787603">
        <w:t>CP.5</w:t>
      </w:r>
      <w:r w:rsidRPr="00787603">
        <w:tab/>
      </w:r>
      <w:r w:rsidRPr="00BE551D">
        <w:rPr>
          <w:u w:val="single"/>
        </w:rPr>
        <w:t>ENERGISATION OPERATIONAL NOTIFICATION</w:t>
      </w:r>
      <w:r w:rsidR="001D4C3C" w:rsidRPr="002B71F5">
        <w:fldChar w:fldCharType="begin"/>
      </w:r>
      <w:r w:rsidR="001D4C3C" w:rsidRPr="002B71F5">
        <w:instrText xml:space="preserve"> TC "</w:instrText>
      </w:r>
      <w:bookmarkStart w:id="69" w:name="_Toc332825829"/>
      <w:bookmarkStart w:id="70" w:name="_Toc123819951"/>
      <w:r w:rsidR="001D4C3C" w:rsidRPr="002B71F5">
        <w:instrText>CP.</w:instrText>
      </w:r>
      <w:r w:rsidR="001D4C3C">
        <w:instrText>5</w:instrText>
      </w:r>
      <w:r w:rsidR="001D4C3C" w:rsidRPr="002B71F5">
        <w:instrText xml:space="preserve">   </w:instrText>
      </w:r>
      <w:r w:rsidR="001D4C3C">
        <w:instrText>ENERGISATION OPERATIONAL NOTIFICATION</w:instrText>
      </w:r>
      <w:bookmarkEnd w:id="69"/>
      <w:bookmarkEnd w:id="70"/>
      <w:r w:rsidR="001D4C3C" w:rsidRPr="002B71F5">
        <w:instrText xml:space="preserve">" \L 1 </w:instrText>
      </w:r>
      <w:r w:rsidR="001D4C3C" w:rsidRPr="002B71F5">
        <w:fldChar w:fldCharType="end"/>
      </w:r>
      <w:r w:rsidR="002F33C4">
        <w:tab/>
      </w:r>
    </w:p>
    <w:p w14:paraId="0BC66CC1" w14:textId="77777777" w:rsidR="002E0B38" w:rsidRPr="00EF4605" w:rsidRDefault="002E0B38" w:rsidP="006911C4">
      <w:pPr>
        <w:pStyle w:val="Level1Text"/>
        <w:rPr>
          <w:b/>
        </w:rPr>
      </w:pPr>
      <w:r>
        <w:t>CP.5.1</w:t>
      </w:r>
      <w:r w:rsidRPr="00EF4605">
        <w:tab/>
        <w:t xml:space="preserve">The following provisions apply in relation to the issue of an </w:t>
      </w:r>
      <w:r w:rsidRPr="00BE551D">
        <w:rPr>
          <w:b/>
          <w:bCs/>
        </w:rPr>
        <w:t>Energisation</w:t>
      </w:r>
      <w:r w:rsidRPr="00EF4605">
        <w:rPr>
          <w:b/>
        </w:rPr>
        <w:t xml:space="preserve"> Operational Notification</w:t>
      </w:r>
      <w:r w:rsidRPr="00C3268F">
        <w:t>.</w:t>
      </w:r>
    </w:p>
    <w:p w14:paraId="5646EAE0" w14:textId="7C08FD07" w:rsidR="002E0B38" w:rsidRPr="00EF4605" w:rsidRDefault="002E0B38" w:rsidP="006911C4">
      <w:pPr>
        <w:pStyle w:val="Level1Text"/>
      </w:pPr>
      <w:r w:rsidRPr="00401F0D">
        <w:t>CP.5.1.1</w:t>
      </w:r>
      <w:r w:rsidRPr="00401F0D">
        <w:tab/>
        <w:t xml:space="preserve">Certain provisions relating to the connection and energisation of the </w:t>
      </w:r>
      <w:r w:rsidR="007C60B7">
        <w:rPr>
          <w:b/>
          <w:bCs/>
        </w:rPr>
        <w:t>GB Code User</w:t>
      </w:r>
      <w:r w:rsidRPr="00BE551D">
        <w:rPr>
          <w:b/>
          <w:bCs/>
        </w:rPr>
        <w:t xml:space="preserve">’s Plant </w:t>
      </w:r>
      <w:r w:rsidRPr="00401F0D">
        <w:t>and</w:t>
      </w:r>
      <w:r w:rsidRPr="00BE551D">
        <w:rPr>
          <w:b/>
          <w:bCs/>
        </w:rPr>
        <w:t xml:space="preserve"> Apparatus</w:t>
      </w:r>
      <w:r w:rsidRPr="00401F0D">
        <w:t xml:space="preserve"> at th</w:t>
      </w:r>
      <w:r w:rsidRPr="001361F0">
        <w:t xml:space="preserve">e </w:t>
      </w:r>
      <w:r w:rsidRPr="00BE551D">
        <w:rPr>
          <w:b/>
          <w:bCs/>
        </w:rPr>
        <w:t>Connection Site</w:t>
      </w:r>
      <w:r w:rsidR="005E26CD">
        <w:rPr>
          <w:b/>
          <w:bCs/>
        </w:rPr>
        <w:t xml:space="preserve"> </w:t>
      </w:r>
      <w:r w:rsidR="005E26CD" w:rsidRPr="005E26CD">
        <w:rPr>
          <w:rStyle w:val="DeltaViewInsertion"/>
          <w:color w:val="auto"/>
          <w:u w:val="none"/>
        </w:rPr>
        <w:t xml:space="preserve">and </w:t>
      </w:r>
      <w:r w:rsidR="005E26CD" w:rsidRPr="005E26CD">
        <w:rPr>
          <w:rStyle w:val="DeltaViewInsertion"/>
          <w:b/>
          <w:bCs/>
          <w:color w:val="auto"/>
          <w:u w:val="none"/>
        </w:rPr>
        <w:t>OTSUA</w:t>
      </w:r>
      <w:r w:rsidR="005E26CD" w:rsidRPr="005E26CD">
        <w:rPr>
          <w:rStyle w:val="DeltaViewInsertion"/>
          <w:color w:val="auto"/>
          <w:u w:val="none"/>
        </w:rPr>
        <w:t xml:space="preserve"> at the </w:t>
      </w:r>
      <w:r w:rsidR="005E26CD" w:rsidRPr="005E26CD">
        <w:rPr>
          <w:rStyle w:val="DeltaViewInsertion"/>
          <w:b/>
          <w:bCs/>
          <w:color w:val="auto"/>
          <w:u w:val="none"/>
        </w:rPr>
        <w:t>Transmission Interface Point</w:t>
      </w:r>
      <w:r w:rsidRPr="00BE551D">
        <w:rPr>
          <w:b/>
          <w:bCs/>
        </w:rPr>
        <w:t xml:space="preserve"> </w:t>
      </w:r>
      <w:r w:rsidRPr="00401F0D">
        <w:t xml:space="preserve">and in certain cases of </w:t>
      </w:r>
      <w:r w:rsidRPr="00BE551D">
        <w:rPr>
          <w:b/>
          <w:bCs/>
        </w:rPr>
        <w:t xml:space="preserve">Embedded Plant </w:t>
      </w:r>
      <w:r w:rsidRPr="00401F0D">
        <w:t>and</w:t>
      </w:r>
      <w:r w:rsidRPr="00BE551D">
        <w:rPr>
          <w:b/>
          <w:bCs/>
        </w:rPr>
        <w:t xml:space="preserve"> Apparatus </w:t>
      </w:r>
      <w:r w:rsidRPr="00401F0D">
        <w:t xml:space="preserve">are specified in the </w:t>
      </w:r>
      <w:r w:rsidRPr="00BE551D">
        <w:rPr>
          <w:b/>
          <w:bCs/>
        </w:rPr>
        <w:t>CUSC</w:t>
      </w:r>
      <w:r w:rsidRPr="00401F0D">
        <w:t xml:space="preserve"> and/or </w:t>
      </w:r>
      <w:r w:rsidRPr="00BE551D">
        <w:rPr>
          <w:b/>
          <w:bCs/>
        </w:rPr>
        <w:t>CUSC Contract(s)</w:t>
      </w:r>
      <w:r w:rsidRPr="00401F0D">
        <w:t>.</w:t>
      </w:r>
      <w:r w:rsidRPr="00BE551D">
        <w:rPr>
          <w:b/>
          <w:bCs/>
        </w:rPr>
        <w:t xml:space="preserve"> </w:t>
      </w:r>
      <w:r w:rsidRPr="00401F0D">
        <w:t xml:space="preserve"> For other</w:t>
      </w:r>
      <w:r w:rsidRPr="00BE551D">
        <w:rPr>
          <w:b/>
          <w:bCs/>
        </w:rPr>
        <w:t xml:space="preserve"> Embedded Plant</w:t>
      </w:r>
      <w:r w:rsidRPr="00401F0D">
        <w:t xml:space="preserve"> and</w:t>
      </w:r>
      <w:r w:rsidRPr="00BE551D">
        <w:rPr>
          <w:b/>
          <w:bCs/>
        </w:rPr>
        <w:t xml:space="preserve"> Apparatus</w:t>
      </w:r>
      <w:r w:rsidR="004E714C" w:rsidRPr="00F078EB">
        <w:t>,</w:t>
      </w:r>
      <w:r w:rsidRPr="00BE551D">
        <w:rPr>
          <w:b/>
          <w:bCs/>
        </w:rPr>
        <w:t xml:space="preserve"> </w:t>
      </w:r>
      <w:r w:rsidRPr="00401F0D">
        <w:t xml:space="preserve">the </w:t>
      </w:r>
      <w:r w:rsidRPr="00BE551D">
        <w:rPr>
          <w:b/>
          <w:bCs/>
        </w:rPr>
        <w:t>Distribution Code</w:t>
      </w:r>
      <w:r w:rsidRPr="00401F0D">
        <w:t xml:space="preserve">, the </w:t>
      </w:r>
      <w:r w:rsidRPr="00BE551D">
        <w:rPr>
          <w:b/>
          <w:bCs/>
        </w:rPr>
        <w:t>DCUSA</w:t>
      </w:r>
      <w:r w:rsidRPr="00401F0D">
        <w:t xml:space="preserve"> and the </w:t>
      </w:r>
      <w:r w:rsidRPr="00BE551D">
        <w:rPr>
          <w:b/>
          <w:bCs/>
        </w:rPr>
        <w:t>Embedded Development Agreement</w:t>
      </w:r>
      <w:r w:rsidRPr="00401F0D">
        <w:t xml:space="preserve"> for the connection spe</w:t>
      </w:r>
      <w:r w:rsidRPr="001361F0">
        <w:t xml:space="preserve">cify equivalent provisions.  Further detail on this is set out in </w:t>
      </w:r>
      <w:r w:rsidRPr="00401F0D">
        <w:t>CP.5 below.</w:t>
      </w:r>
    </w:p>
    <w:p w14:paraId="79AD6724" w14:textId="77777777" w:rsidR="002E0B38" w:rsidRPr="00BE551D" w:rsidRDefault="002E0B38" w:rsidP="006911C4">
      <w:pPr>
        <w:pStyle w:val="Level1Text"/>
      </w:pPr>
      <w:r w:rsidRPr="00E53F47">
        <w:t>C</w:t>
      </w:r>
      <w:r>
        <w:t>P</w:t>
      </w:r>
      <w:r w:rsidRPr="00E53F47">
        <w:t>.5.2</w:t>
      </w:r>
      <w:r w:rsidRPr="00E53F47">
        <w:tab/>
      </w:r>
      <w:r>
        <w:t>The i</w:t>
      </w:r>
      <w:r w:rsidRPr="00E53F47">
        <w:t xml:space="preserve">tems for submission </w:t>
      </w:r>
      <w:r w:rsidRPr="00401F0D">
        <w:t>prior to the issue of an</w:t>
      </w:r>
      <w:r w:rsidRPr="00BE551D">
        <w:rPr>
          <w:b/>
          <w:bCs/>
        </w:rPr>
        <w:t xml:space="preserve"> Energisation Operational Notification</w:t>
      </w:r>
      <w:r w:rsidRPr="00401F0D">
        <w:t xml:space="preserve"> are set out in CC.5.2</w:t>
      </w:r>
    </w:p>
    <w:p w14:paraId="0C5AD322" w14:textId="7FDFEC73" w:rsidR="002E0B38" w:rsidRDefault="002E0B38" w:rsidP="006911C4">
      <w:pPr>
        <w:pStyle w:val="Level1Text"/>
      </w:pPr>
      <w:r>
        <w:t>CP.5.3</w:t>
      </w:r>
      <w:r w:rsidRPr="00EF4605">
        <w:tab/>
      </w:r>
      <w:r>
        <w:t xml:space="preserve">In the case of a </w:t>
      </w:r>
      <w:r w:rsidRPr="00EF4605">
        <w:rPr>
          <w:b/>
        </w:rPr>
        <w:t xml:space="preserve">Generator </w:t>
      </w:r>
      <w:r w:rsidRPr="00EF4605">
        <w:t xml:space="preserve">or </w:t>
      </w:r>
      <w:r w:rsidRPr="00EF4605">
        <w:rPr>
          <w:b/>
        </w:rPr>
        <w:t>DC Converter Station</w:t>
      </w:r>
      <w:r w:rsidRPr="00EF4605">
        <w:t xml:space="preserve"> o</w:t>
      </w:r>
      <w:r w:rsidRPr="001361F0">
        <w:t>wner</w:t>
      </w:r>
      <w:r w:rsidR="004E714C">
        <w:t>,</w:t>
      </w:r>
      <w:r w:rsidRPr="001361F0">
        <w:t xml:space="preserve"> </w:t>
      </w:r>
      <w:r>
        <w:t>t</w:t>
      </w:r>
      <w:r w:rsidRPr="00EF4605">
        <w:t xml:space="preserve">he items referred to in </w:t>
      </w:r>
      <w:r>
        <w:t>CC.5.2</w:t>
      </w:r>
      <w:r w:rsidRPr="00EF4605">
        <w:t xml:space="preserve"> shall be submitted using the </w:t>
      </w:r>
      <w:r w:rsidRPr="00EF4605">
        <w:rPr>
          <w:b/>
        </w:rPr>
        <w:t>User Data File Structure</w:t>
      </w:r>
      <w:r w:rsidRPr="00A25D3E">
        <w:t>.</w:t>
      </w:r>
    </w:p>
    <w:p w14:paraId="136266FE" w14:textId="3F831858" w:rsidR="002E0B38" w:rsidRDefault="002E0B38" w:rsidP="006911C4">
      <w:pPr>
        <w:pStyle w:val="Level1Text"/>
      </w:pPr>
      <w:r>
        <w:t>CP.5.4</w:t>
      </w:r>
      <w:r>
        <w:tab/>
      </w:r>
      <w:r w:rsidRPr="00EF4605">
        <w:t xml:space="preserve">Not less than 28 days, or such shorter period as may be acceptable in </w:t>
      </w:r>
      <w:r w:rsidR="008D1B14">
        <w:rPr>
          <w:b/>
        </w:rPr>
        <w:t>The Company</w:t>
      </w:r>
      <w:r w:rsidRPr="00EF4605">
        <w:rPr>
          <w:b/>
        </w:rPr>
        <w:t xml:space="preserve">’s </w:t>
      </w:r>
      <w:r w:rsidRPr="00EF4605">
        <w:t xml:space="preserve">reasonable opinion, prior to the </w:t>
      </w:r>
      <w:r w:rsidR="007C60B7">
        <w:rPr>
          <w:b/>
        </w:rPr>
        <w:t>GB Code User</w:t>
      </w:r>
      <w:r w:rsidRPr="00EF4605">
        <w:t xml:space="preserve"> wishing to </w:t>
      </w:r>
      <w:r>
        <w:t xml:space="preserve">energise </w:t>
      </w:r>
      <w:r w:rsidRPr="00EF4605">
        <w:t xml:space="preserve">its </w:t>
      </w:r>
      <w:r w:rsidRPr="00EF4605">
        <w:rPr>
          <w:b/>
        </w:rPr>
        <w:t>Plant</w:t>
      </w:r>
      <w:r w:rsidRPr="00EF4605">
        <w:t xml:space="preserve"> and </w:t>
      </w:r>
      <w:r w:rsidRPr="00370B16">
        <w:rPr>
          <w:b/>
          <w:color w:val="auto"/>
        </w:rPr>
        <w:t>Apparatus</w:t>
      </w:r>
      <w:r w:rsidR="005E26CD" w:rsidRPr="00370B16">
        <w:rPr>
          <w:b/>
          <w:color w:val="auto"/>
        </w:rPr>
        <w:t xml:space="preserve"> </w:t>
      </w:r>
      <w:bookmarkStart w:id="71" w:name="_DV_C35"/>
      <w:r w:rsidR="005E26CD" w:rsidRPr="00370B16">
        <w:rPr>
          <w:rStyle w:val="DeltaViewInsertion"/>
          <w:color w:val="auto"/>
          <w:u w:val="none"/>
        </w:rPr>
        <w:t xml:space="preserve">(including passive </w:t>
      </w:r>
      <w:r w:rsidR="005E26CD" w:rsidRPr="00370B16">
        <w:rPr>
          <w:rStyle w:val="DeltaViewInsertion"/>
          <w:b/>
          <w:bCs/>
          <w:color w:val="auto"/>
          <w:u w:val="none"/>
        </w:rPr>
        <w:t>OTSUA</w:t>
      </w:r>
      <w:r w:rsidR="005E26CD" w:rsidRPr="00B71FA0">
        <w:rPr>
          <w:rStyle w:val="DeltaViewInsertion"/>
          <w:color w:val="auto"/>
          <w:u w:val="none"/>
        </w:rPr>
        <w:t>)</w:t>
      </w:r>
      <w:r w:rsidR="005E26CD" w:rsidRPr="00484CFF">
        <w:t xml:space="preserve"> </w:t>
      </w:r>
      <w:bookmarkEnd w:id="71"/>
      <w:r w:rsidRPr="00BE551D">
        <w:t>for the</w:t>
      </w:r>
      <w:r w:rsidRPr="00EF4605">
        <w:t xml:space="preserve"> first time</w:t>
      </w:r>
      <w:r w:rsidR="004E714C">
        <w:t>,</w:t>
      </w:r>
      <w:r w:rsidRPr="00EF4605">
        <w:rPr>
          <w:b/>
        </w:rPr>
        <w:t xml:space="preserve"> </w:t>
      </w:r>
      <w:r w:rsidRPr="00EF4605">
        <w:t xml:space="preserve">the </w:t>
      </w:r>
      <w:r w:rsidR="007C60B7">
        <w:rPr>
          <w:b/>
        </w:rPr>
        <w:t>GB Code</w:t>
      </w:r>
      <w:r w:rsidR="007C60B7" w:rsidRPr="00F64802">
        <w:rPr>
          <w:b/>
        </w:rPr>
        <w:t xml:space="preserve"> </w:t>
      </w:r>
      <w:r w:rsidR="007C60B7">
        <w:rPr>
          <w:b/>
        </w:rPr>
        <w:t>User</w:t>
      </w:r>
      <w:r w:rsidRPr="00EF4605">
        <w:t xml:space="preserve"> will</w:t>
      </w:r>
      <w:r>
        <w:t xml:space="preserve"> submit to </w:t>
      </w:r>
      <w:r w:rsidR="008D1B14">
        <w:rPr>
          <w:b/>
        </w:rPr>
        <w:t>The Company</w:t>
      </w:r>
      <w:r w:rsidR="004E714C" w:rsidRPr="00F078EB">
        <w:rPr>
          <w:bCs/>
        </w:rPr>
        <w:t>,</w:t>
      </w:r>
      <w:r>
        <w:t xml:space="preserve"> </w:t>
      </w:r>
      <w:r w:rsidRPr="00F4043B">
        <w:t xml:space="preserve">a Certificate of Readiness to Energise </w:t>
      </w:r>
      <w:r w:rsidRPr="00F4043B">
        <w:rPr>
          <w:b/>
        </w:rPr>
        <w:t xml:space="preserve">High Voltage </w:t>
      </w:r>
      <w:r w:rsidRPr="00F4043B">
        <w:t xml:space="preserve">Equipment which specifies the items of </w:t>
      </w:r>
      <w:r w:rsidRPr="00F677AC">
        <w:rPr>
          <w:b/>
        </w:rPr>
        <w:t>Plant</w:t>
      </w:r>
      <w:r w:rsidRPr="00F4043B">
        <w:t xml:space="preserve"> and </w:t>
      </w:r>
      <w:r w:rsidRPr="00F677AC">
        <w:rPr>
          <w:b/>
        </w:rPr>
        <w:t>Apparatus</w:t>
      </w:r>
      <w:r w:rsidR="005E26CD">
        <w:rPr>
          <w:b/>
        </w:rPr>
        <w:t xml:space="preserve"> </w:t>
      </w:r>
      <w:bookmarkStart w:id="72" w:name="_DV_C3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005E26CD" w:rsidRPr="00484CFF">
        <w:t xml:space="preserve"> </w:t>
      </w:r>
      <w:bookmarkEnd w:id="72"/>
      <w:r w:rsidRPr="00F4043B">
        <w:t xml:space="preserve">ready to be energised in a form acceptable to </w:t>
      </w:r>
      <w:r w:rsidR="008D1B14">
        <w:rPr>
          <w:b/>
        </w:rPr>
        <w:t>The Company</w:t>
      </w:r>
      <w:r w:rsidRPr="00F4043B">
        <w:t>.</w:t>
      </w:r>
    </w:p>
    <w:p w14:paraId="4115D51F" w14:textId="2349B0F3" w:rsidR="002E0B38" w:rsidRPr="00E53F47" w:rsidRDefault="002E0B38" w:rsidP="006911C4">
      <w:pPr>
        <w:pStyle w:val="Level1Text"/>
      </w:pPr>
      <w:r>
        <w:t>CP.5.5</w:t>
      </w:r>
      <w:r w:rsidRPr="00EF4605">
        <w:tab/>
      </w:r>
      <w:r>
        <w:t>If t</w:t>
      </w:r>
      <w:r w:rsidRPr="00EF4605">
        <w:t xml:space="preserve">he </w:t>
      </w:r>
      <w:r>
        <w:t xml:space="preserve">relevant </w:t>
      </w:r>
      <w:r w:rsidRPr="00EF4605">
        <w:t>obligations under th</w:t>
      </w:r>
      <w:r w:rsidRPr="001361F0">
        <w:t xml:space="preserve">e provisions of the </w:t>
      </w:r>
      <w:r w:rsidRPr="00EF4605">
        <w:rPr>
          <w:b/>
        </w:rPr>
        <w:t>CUSC</w:t>
      </w:r>
      <w:r w:rsidRPr="00EF4605">
        <w:t xml:space="preserve"> and/or </w:t>
      </w:r>
      <w:r w:rsidRPr="00EF4605">
        <w:rPr>
          <w:b/>
        </w:rPr>
        <w:t>CUSC Contract(s)</w:t>
      </w:r>
      <w:r w:rsidRPr="00EF4605">
        <w:t xml:space="preserve"> </w:t>
      </w:r>
      <w:r>
        <w:t xml:space="preserve">and the conditions of CP.5 </w:t>
      </w:r>
      <w:r w:rsidRPr="00EF4605">
        <w:t xml:space="preserve">have been completed to </w:t>
      </w:r>
      <w:r w:rsidR="008D1B14">
        <w:rPr>
          <w:b/>
        </w:rPr>
        <w:t>The Company</w:t>
      </w:r>
      <w:r w:rsidRPr="00EF4605">
        <w:rPr>
          <w:b/>
        </w:rPr>
        <w:t>’s</w:t>
      </w:r>
      <w:r w:rsidRPr="00EF4605">
        <w:t xml:space="preserve"> reasonable satisfaction</w:t>
      </w:r>
      <w:r w:rsidR="004E714C">
        <w:t>,</w:t>
      </w:r>
      <w:r>
        <w:t xml:space="preserve"> then </w:t>
      </w:r>
      <w:r w:rsidR="008D1B14">
        <w:rPr>
          <w:b/>
        </w:rPr>
        <w:t>The Company</w:t>
      </w:r>
      <w:r>
        <w:t xml:space="preserve"> shall issue</w:t>
      </w:r>
      <w:r w:rsidRPr="00EF4605">
        <w:t xml:space="preserve"> an </w:t>
      </w:r>
      <w:r w:rsidRPr="00EF4605">
        <w:rPr>
          <w:b/>
        </w:rPr>
        <w:t>Energisation Operational Notification</w:t>
      </w:r>
      <w:r w:rsidRPr="009641DF">
        <w:t>.</w:t>
      </w:r>
      <w:r w:rsidR="005E26CD">
        <w:t xml:space="preserve"> </w:t>
      </w:r>
      <w:r w:rsidR="005E26CD" w:rsidRPr="005E26CD">
        <w:rPr>
          <w:color w:val="auto"/>
        </w:rPr>
        <w:t xml:space="preserve"> </w:t>
      </w:r>
      <w:r w:rsidR="005E26CD" w:rsidRPr="005E26CD">
        <w:rPr>
          <w:rStyle w:val="DeltaViewInsertion"/>
          <w:color w:val="auto"/>
          <w:u w:val="none"/>
        </w:rPr>
        <w:t xml:space="preserve">Any dynamically controlled reactive compensation </w:t>
      </w:r>
      <w:r w:rsidR="005E26CD" w:rsidRPr="005E26CD">
        <w:rPr>
          <w:rStyle w:val="DeltaViewInsertion"/>
          <w:b/>
          <w:bCs/>
          <w:color w:val="auto"/>
          <w:u w:val="none"/>
        </w:rPr>
        <w:t>OTSUA</w:t>
      </w:r>
      <w:r w:rsidR="005E26CD" w:rsidRPr="005E26CD">
        <w:rPr>
          <w:rStyle w:val="DeltaViewInsertion"/>
          <w:color w:val="auto"/>
          <w:u w:val="none"/>
        </w:rPr>
        <w:t xml:space="preserve"> (including Statcoms or Static Var Compensators) shall not be </w:t>
      </w:r>
      <w:r w:rsidR="005E26CD" w:rsidRPr="005E26CD">
        <w:rPr>
          <w:rStyle w:val="DeltaViewInsertion"/>
          <w:b/>
          <w:bCs/>
          <w:color w:val="auto"/>
          <w:u w:val="none"/>
        </w:rPr>
        <w:t>Energised</w:t>
      </w:r>
      <w:r w:rsidR="005E26CD" w:rsidRPr="005E26CD">
        <w:rPr>
          <w:rStyle w:val="DeltaViewInsertion"/>
          <w:color w:val="auto"/>
          <w:u w:val="none"/>
        </w:rPr>
        <w:t xml:space="preserve"> until the appropriate </w:t>
      </w:r>
      <w:r w:rsidR="005E26CD" w:rsidRPr="005E26CD">
        <w:rPr>
          <w:rStyle w:val="DeltaViewInsertion"/>
          <w:b/>
          <w:bCs/>
          <w:color w:val="auto"/>
          <w:u w:val="none"/>
        </w:rPr>
        <w:t>Interim Operational Notification</w:t>
      </w:r>
      <w:r w:rsidR="005E26CD" w:rsidRPr="005E26CD">
        <w:rPr>
          <w:rStyle w:val="DeltaViewInsertion"/>
          <w:color w:val="auto"/>
          <w:u w:val="none"/>
        </w:rPr>
        <w:t xml:space="preserve"> has been issued in accordance with CP.6.</w:t>
      </w:r>
      <w:r w:rsidR="005E26CD" w:rsidRPr="005E26CD">
        <w:rPr>
          <w:rStyle w:val="DeltaViewInsertion"/>
          <w:b/>
          <w:bCs/>
          <w:color w:val="auto"/>
          <w:u w:val="none"/>
        </w:rPr>
        <w:t xml:space="preserve"> </w:t>
      </w:r>
      <w:r w:rsidR="005E26CD" w:rsidRPr="005E26CD">
        <w:rPr>
          <w:rStyle w:val="DeltaViewInsertion"/>
          <w:color w:val="auto"/>
          <w:u w:val="none"/>
        </w:rPr>
        <w:t xml:space="preserve"> </w:t>
      </w:r>
    </w:p>
    <w:p w14:paraId="7D9DDE99" w14:textId="77777777" w:rsidR="006911C4" w:rsidRDefault="006911C4" w:rsidP="006911C4">
      <w:pPr>
        <w:pStyle w:val="Level1Text"/>
      </w:pPr>
    </w:p>
    <w:p w14:paraId="2C7199B5" w14:textId="04412910" w:rsidR="002E0B38" w:rsidRPr="001D4C3C" w:rsidRDefault="002E0B38" w:rsidP="006911C4">
      <w:pPr>
        <w:pStyle w:val="Level1Text"/>
      </w:pPr>
      <w:r w:rsidRPr="00787603">
        <w:t>CP.6</w:t>
      </w:r>
      <w:r w:rsidRPr="00787603">
        <w:tab/>
      </w:r>
      <w:r w:rsidRPr="001D4C3C">
        <w:rPr>
          <w:u w:val="single"/>
        </w:rPr>
        <w:t>INTERIM OPERATIONAL NOTIFICATION</w:t>
      </w:r>
      <w:r w:rsidR="001D4C3C" w:rsidRPr="001D4C3C">
        <w:fldChar w:fldCharType="begin"/>
      </w:r>
      <w:r w:rsidR="001D4C3C">
        <w:instrText xml:space="preserve"> TC "</w:instrText>
      </w:r>
      <w:bookmarkStart w:id="73" w:name="_Toc332825830"/>
      <w:bookmarkStart w:id="74" w:name="_Toc123819952"/>
      <w:r w:rsidR="001D4C3C">
        <w:instrText>CP.6</w:instrText>
      </w:r>
      <w:r w:rsidR="001D4C3C" w:rsidRPr="001D4C3C">
        <w:instrText xml:space="preserve">   INTERIM OPERATIONAL NOTIFICATION</w:instrText>
      </w:r>
      <w:bookmarkEnd w:id="73"/>
      <w:bookmarkEnd w:id="74"/>
      <w:r w:rsidR="001D4C3C" w:rsidRPr="001D4C3C">
        <w:instrText xml:space="preserve"> " \L 1 </w:instrText>
      </w:r>
      <w:r w:rsidR="001D4C3C" w:rsidRPr="001D4C3C">
        <w:fldChar w:fldCharType="end"/>
      </w:r>
    </w:p>
    <w:p w14:paraId="1D226DA0" w14:textId="77777777" w:rsidR="002E0B38" w:rsidRPr="00EF4605" w:rsidRDefault="002E0B38" w:rsidP="006911C4">
      <w:pPr>
        <w:pStyle w:val="Level1Text"/>
        <w:rPr>
          <w:b/>
        </w:rPr>
      </w:pPr>
      <w:r>
        <w:t>CP.6.1</w:t>
      </w:r>
      <w:r w:rsidRPr="00EF4605">
        <w:tab/>
        <w:t xml:space="preserve">The following provisions apply in relation to the issue of an </w:t>
      </w:r>
      <w:r w:rsidRPr="00EF4605">
        <w:rPr>
          <w:b/>
        </w:rPr>
        <w:t>Interim Operational Notification</w:t>
      </w:r>
      <w:r w:rsidRPr="009641DF">
        <w:t>.</w:t>
      </w:r>
    </w:p>
    <w:p w14:paraId="4CD467CB" w14:textId="5D1630F8" w:rsidR="002E0B38" w:rsidRPr="00EF4605" w:rsidRDefault="002E0B38" w:rsidP="006911C4">
      <w:pPr>
        <w:pStyle w:val="Level1Text"/>
      </w:pPr>
      <w:r w:rsidRPr="00401F0D">
        <w:t>CP.6.2</w:t>
      </w:r>
      <w:r w:rsidRPr="00401F0D">
        <w:tab/>
        <w:t xml:space="preserve">Not less than 28 days, or such shorter period as may be acceptable in </w:t>
      </w:r>
      <w:r w:rsidR="008D1B14">
        <w:rPr>
          <w:b/>
          <w:bCs/>
        </w:rPr>
        <w:t>The Company</w:t>
      </w:r>
      <w:r w:rsidRPr="00BE551D">
        <w:rPr>
          <w:b/>
          <w:bCs/>
        </w:rPr>
        <w:t xml:space="preserve">’s </w:t>
      </w:r>
      <w:r w:rsidRPr="00401F0D">
        <w:t xml:space="preserve">reasonable opinion, prior to the </w:t>
      </w:r>
      <w:r w:rsidRPr="00BE551D">
        <w:rPr>
          <w:b/>
          <w:bCs/>
        </w:rPr>
        <w:t>Generator</w:t>
      </w:r>
      <w:r w:rsidRPr="00401F0D">
        <w:t xml:space="preserve"> or </w:t>
      </w:r>
      <w:r w:rsidRPr="00BE551D">
        <w:rPr>
          <w:b/>
          <w:bCs/>
        </w:rPr>
        <w:t>DC Converter Station</w:t>
      </w:r>
      <w:r w:rsidRPr="00401F0D">
        <w:t xml:space="preserve"> owner wishing to </w:t>
      </w:r>
      <w:r w:rsidRPr="00BE551D">
        <w:rPr>
          <w:b/>
          <w:bCs/>
        </w:rPr>
        <w:t xml:space="preserve">Synchronise </w:t>
      </w:r>
      <w:r w:rsidRPr="00401F0D">
        <w:t xml:space="preserve">its </w:t>
      </w:r>
      <w:r w:rsidRPr="00BE551D">
        <w:rPr>
          <w:b/>
          <w:bCs/>
        </w:rPr>
        <w:t>Plant</w:t>
      </w:r>
      <w:r w:rsidRPr="00401F0D">
        <w:t xml:space="preserve"> and </w:t>
      </w:r>
      <w:r w:rsidRPr="00BE551D">
        <w:rPr>
          <w:b/>
          <w:bCs/>
        </w:rPr>
        <w:t>Apparatus</w:t>
      </w:r>
      <w:r w:rsidR="005E26CD">
        <w:rPr>
          <w:b/>
          <w:bCs/>
        </w:rPr>
        <w:t xml:space="preserve"> </w:t>
      </w:r>
      <w:r w:rsidR="005E26CD" w:rsidRPr="005E26CD">
        <w:rPr>
          <w:bCs/>
          <w:color w:val="auto"/>
        </w:rPr>
        <w:t xml:space="preserve">or dynamically controlled </w:t>
      </w:r>
      <w:r w:rsidR="005E26CD" w:rsidRPr="005E26CD">
        <w:rPr>
          <w:b/>
          <w:bCs/>
          <w:color w:val="auto"/>
        </w:rPr>
        <w:t>OTSUA</w:t>
      </w:r>
      <w:r w:rsidRPr="00BE551D">
        <w:rPr>
          <w:b/>
          <w:bCs/>
        </w:rPr>
        <w:t xml:space="preserve"> </w:t>
      </w:r>
      <w:r w:rsidRPr="00BE551D">
        <w:t>for the</w:t>
      </w:r>
      <w:r w:rsidRPr="00401F0D">
        <w:t xml:space="preserve"> first time</w:t>
      </w:r>
      <w:r w:rsidR="005D0224">
        <w:t>,</w:t>
      </w:r>
      <w:r w:rsidRPr="00BE551D">
        <w:rPr>
          <w:b/>
          <w:bCs/>
        </w:rPr>
        <w:t xml:space="preserve"> </w:t>
      </w:r>
      <w:r w:rsidRPr="00401F0D">
        <w:t xml:space="preserve">the </w:t>
      </w:r>
      <w:r w:rsidRPr="00BE551D">
        <w:rPr>
          <w:b/>
          <w:bCs/>
        </w:rPr>
        <w:t>Generator</w:t>
      </w:r>
      <w:r w:rsidRPr="00401F0D">
        <w:t xml:space="preserve"> or </w:t>
      </w:r>
      <w:r w:rsidRPr="00BE551D">
        <w:rPr>
          <w:b/>
          <w:bCs/>
        </w:rPr>
        <w:t>DC Converter Station</w:t>
      </w:r>
      <w:r w:rsidRPr="00401F0D">
        <w:t xml:space="preserve"> owner will:</w:t>
      </w:r>
    </w:p>
    <w:p w14:paraId="0B9EBA54" w14:textId="37617A01" w:rsidR="002E0B38" w:rsidRPr="00EF4605" w:rsidRDefault="002E0B38" w:rsidP="006911C4">
      <w:pPr>
        <w:pStyle w:val="Level2Text"/>
      </w:pPr>
      <w:r>
        <w:t>(i)</w:t>
      </w:r>
      <w:r>
        <w:tab/>
      </w:r>
      <w:r w:rsidRPr="00D662B0">
        <w:t xml:space="preserve">submit </w:t>
      </w:r>
      <w:r>
        <w:t xml:space="preserve">to </w:t>
      </w:r>
      <w:r w:rsidR="008D1B14">
        <w:rPr>
          <w:b/>
        </w:rPr>
        <w:t>The Company</w:t>
      </w:r>
      <w:r w:rsidR="005D0224" w:rsidRPr="00F078EB">
        <w:rPr>
          <w:bCs/>
        </w:rPr>
        <w:t>,</w:t>
      </w:r>
      <w:r>
        <w:t xml:space="preserve"> </w:t>
      </w:r>
      <w:r w:rsidRPr="00D662B0">
        <w:t xml:space="preserve">a </w:t>
      </w:r>
      <w:r w:rsidRPr="006911C4">
        <w:rPr>
          <w:b/>
        </w:rPr>
        <w:t>Notification of User’s Intention to Synchronise</w:t>
      </w:r>
      <w:r>
        <w:t>; and</w:t>
      </w:r>
      <w:r w:rsidRPr="00EF4605">
        <w:t xml:space="preserve">  </w:t>
      </w:r>
    </w:p>
    <w:p w14:paraId="635EEB5A" w14:textId="4DB35809" w:rsidR="002E0B38" w:rsidRPr="00EF4605" w:rsidRDefault="002E0B38" w:rsidP="006911C4">
      <w:pPr>
        <w:pStyle w:val="Level2Text"/>
      </w:pPr>
      <w:r>
        <w:t>(iI)</w:t>
      </w:r>
      <w:r>
        <w:tab/>
      </w:r>
      <w:r w:rsidRPr="00EF4605">
        <w:t xml:space="preserve">submit to </w:t>
      </w:r>
      <w:r w:rsidR="008D1B14">
        <w:rPr>
          <w:b/>
        </w:rPr>
        <w:t>The Company</w:t>
      </w:r>
      <w:r w:rsidRPr="00EF4605">
        <w:t xml:space="preserve"> the items referred to at </w:t>
      </w:r>
      <w:r>
        <w:t>CP.6.3</w:t>
      </w:r>
      <w:r w:rsidRPr="00EF4605">
        <w:t>.</w:t>
      </w:r>
    </w:p>
    <w:p w14:paraId="4B77B66F" w14:textId="77777777" w:rsidR="002E0B38" w:rsidRDefault="002E0B38" w:rsidP="006911C4">
      <w:pPr>
        <w:pStyle w:val="Level1Text"/>
        <w:rPr>
          <w:b/>
        </w:rPr>
      </w:pPr>
      <w:r>
        <w:t>CP.6.</w:t>
      </w:r>
      <w:r w:rsidRPr="00EF4605">
        <w:t>3</w:t>
      </w:r>
      <w:r w:rsidRPr="00EF4605">
        <w:tab/>
        <w:t>Items for submission pr</w:t>
      </w:r>
      <w:r w:rsidRPr="001361F0">
        <w:t xml:space="preserve">ior to issue of the </w:t>
      </w:r>
      <w:r w:rsidRPr="00EF4605">
        <w:rPr>
          <w:b/>
        </w:rPr>
        <w:t>Interim Operational Notification</w:t>
      </w:r>
      <w:r w:rsidRPr="009641DF">
        <w:t>.</w:t>
      </w:r>
    </w:p>
    <w:p w14:paraId="4A9E98E4" w14:textId="77777777" w:rsidR="009E68B7" w:rsidRDefault="002E0B38" w:rsidP="006911C4">
      <w:pPr>
        <w:pStyle w:val="Level1Text"/>
        <w:rPr>
          <w:rStyle w:val="DeltaViewInsertion"/>
          <w:color w:val="FF0000"/>
          <w:u w:val="single"/>
        </w:rPr>
      </w:pPr>
      <w:r>
        <w:t>CP.6.</w:t>
      </w:r>
      <w:r w:rsidRPr="00EF4605">
        <w:t>3.1</w:t>
      </w:r>
      <w:r w:rsidRPr="00EF4605">
        <w:tab/>
        <w:t xml:space="preserve">Prior to the issue of an </w:t>
      </w:r>
      <w:r w:rsidRPr="00EF4605">
        <w:rPr>
          <w:b/>
        </w:rPr>
        <w:t>Interim Operational Notification</w:t>
      </w:r>
      <w:r w:rsidR="009E68B7">
        <w:rPr>
          <w:b/>
        </w:rPr>
        <w:t xml:space="preserve"> </w:t>
      </w:r>
      <w:bookmarkStart w:id="75" w:name="_DV_C39"/>
      <w:r w:rsidR="009E68B7" w:rsidRPr="009E68B7">
        <w:rPr>
          <w:rStyle w:val="DeltaViewInsertion"/>
          <w:color w:val="auto"/>
          <w:u w:val="none"/>
        </w:rPr>
        <w:t xml:space="preserve">in respect of the </w:t>
      </w:r>
      <w:r w:rsidR="007C60B7">
        <w:rPr>
          <w:rStyle w:val="DeltaViewInsertion"/>
          <w:b/>
          <w:bCs/>
          <w:color w:val="auto"/>
          <w:u w:val="none"/>
        </w:rPr>
        <w:t>GB Code User</w:t>
      </w:r>
      <w:r w:rsidR="009E68B7" w:rsidRPr="009E68B7">
        <w:rPr>
          <w:rStyle w:val="DeltaViewInsertion"/>
          <w:b/>
          <w:bCs/>
          <w:color w:val="auto"/>
          <w:u w:val="none"/>
        </w:rPr>
        <w:t>’s Plant</w:t>
      </w:r>
      <w:r w:rsidR="009E68B7" w:rsidRPr="009E68B7">
        <w:rPr>
          <w:rStyle w:val="DeltaViewInsertion"/>
          <w:color w:val="auto"/>
          <w:u w:val="none"/>
        </w:rPr>
        <w:t xml:space="preserve"> and </w:t>
      </w:r>
      <w:r w:rsidR="009E68B7" w:rsidRPr="009E68B7">
        <w:rPr>
          <w:rStyle w:val="DeltaViewInsertion"/>
          <w:b/>
          <w:bCs/>
          <w:color w:val="auto"/>
          <w:u w:val="none"/>
        </w:rPr>
        <w:t xml:space="preserve">Apparatus </w:t>
      </w:r>
      <w:r w:rsidR="009E68B7" w:rsidRPr="009E68B7">
        <w:rPr>
          <w:rStyle w:val="DeltaViewInsertion"/>
          <w:color w:val="auto"/>
          <w:u w:val="none"/>
        </w:rPr>
        <w:t>or dynamically controlled</w:t>
      </w:r>
      <w:r w:rsidR="009E68B7" w:rsidRPr="009E68B7">
        <w:rPr>
          <w:rStyle w:val="DeltaViewInsertion"/>
          <w:b/>
          <w:bCs/>
          <w:color w:val="auto"/>
          <w:u w:val="none"/>
        </w:rPr>
        <w:t xml:space="preserve"> OTSUA</w:t>
      </w:r>
      <w:r w:rsidR="009E68B7" w:rsidRPr="009E68B7">
        <w:rPr>
          <w:rStyle w:val="DeltaViewInsertion"/>
          <w:color w:val="auto"/>
          <w:u w:val="none"/>
        </w:rPr>
        <w:t>.</w:t>
      </w:r>
      <w:bookmarkEnd w:id="75"/>
      <w:r w:rsidR="009E68B7">
        <w:rPr>
          <w:rStyle w:val="DeltaViewInsertion"/>
          <w:color w:val="FF0000"/>
          <w:u w:val="single"/>
        </w:rPr>
        <w:t xml:space="preserve"> </w:t>
      </w:r>
    </w:p>
    <w:p w14:paraId="415C3121" w14:textId="1CAAA1D0" w:rsidR="002E0B38" w:rsidRPr="00EF4605" w:rsidRDefault="009E68B7" w:rsidP="006911C4">
      <w:pPr>
        <w:pStyle w:val="Level1Text"/>
        <w:rPr>
          <w:b/>
        </w:rPr>
      </w:pPr>
      <w:r>
        <w:tab/>
      </w:r>
      <w:r w:rsidR="002E0B38" w:rsidRPr="00EF4605">
        <w:t xml:space="preserve">the </w:t>
      </w:r>
      <w:r w:rsidR="002E0B38" w:rsidRPr="00EF4605">
        <w:rPr>
          <w:b/>
        </w:rPr>
        <w:t>Generator</w:t>
      </w:r>
      <w:r w:rsidR="002E0B38" w:rsidRPr="00EF4605">
        <w:t xml:space="preserve"> or </w:t>
      </w:r>
      <w:r w:rsidR="002E0B38" w:rsidRPr="00EF4605">
        <w:rPr>
          <w:b/>
        </w:rPr>
        <w:t>DC Converter Station</w:t>
      </w:r>
      <w:r w:rsidR="002E0B38" w:rsidRPr="00EF4605">
        <w:t xml:space="preserve"> owner must submit to</w:t>
      </w:r>
      <w:r w:rsidR="002E0B38" w:rsidRPr="00EF4605">
        <w:rPr>
          <w:b/>
        </w:rPr>
        <w:t xml:space="preserve"> </w:t>
      </w:r>
      <w:r w:rsidR="008D1B14">
        <w:rPr>
          <w:b/>
        </w:rPr>
        <w:t>The Company</w:t>
      </w:r>
      <w:r w:rsidR="002E0B38" w:rsidRPr="00EF4605">
        <w:rPr>
          <w:b/>
        </w:rPr>
        <w:t xml:space="preserve"> </w:t>
      </w:r>
      <w:r w:rsidR="002E0B38" w:rsidRPr="00EF4605">
        <w:t>to</w:t>
      </w:r>
      <w:r w:rsidR="002E0B38" w:rsidRPr="00EF4605">
        <w:rPr>
          <w:b/>
        </w:rPr>
        <w:t xml:space="preserve"> </w:t>
      </w:r>
      <w:r w:rsidR="008D1B14">
        <w:rPr>
          <w:b/>
        </w:rPr>
        <w:t>The Company</w:t>
      </w:r>
      <w:r w:rsidR="002E0B38" w:rsidRPr="00EF4605">
        <w:rPr>
          <w:b/>
        </w:rPr>
        <w:t xml:space="preserve">’s </w:t>
      </w:r>
      <w:r w:rsidR="002E0B38" w:rsidRPr="00EF4605">
        <w:t>satisfaction:</w:t>
      </w:r>
    </w:p>
    <w:p w14:paraId="08D591B6" w14:textId="77777777" w:rsidR="002E0B38" w:rsidRPr="00EF4605" w:rsidRDefault="002E0B38" w:rsidP="00B71FA0">
      <w:pPr>
        <w:pStyle w:val="Level2Text"/>
        <w:jc w:val="both"/>
        <w:rPr>
          <w:b/>
        </w:rPr>
      </w:pPr>
      <w:r w:rsidRPr="00EF4605">
        <w:t xml:space="preserve">(a) </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 Planning Data</w:t>
      </w:r>
      <w:r w:rsidRPr="00EF4605">
        <w:t xml:space="preserve">), with any estimated values assumed for planning purposes confirmed or, where practical, replaced by validated actual values and by updated estimates for the future and by updated forecasts for </w:t>
      </w:r>
      <w:r w:rsidRPr="00EF4605">
        <w:rPr>
          <w:b/>
        </w:rPr>
        <w:t>Forecast Data</w:t>
      </w:r>
      <w:r w:rsidRPr="00EF4605">
        <w:t xml:space="preserve"> items s</w:t>
      </w:r>
      <w:r w:rsidRPr="001361F0">
        <w:t xml:space="preserve">uch as </w:t>
      </w:r>
      <w:r w:rsidRPr="00EF4605">
        <w:rPr>
          <w:b/>
        </w:rPr>
        <w:t>Demand</w:t>
      </w:r>
      <w:r w:rsidRPr="003B77F7">
        <w:t>;</w:t>
      </w:r>
      <w:r w:rsidRPr="00EF4605">
        <w:rPr>
          <w:b/>
        </w:rPr>
        <w:t xml:space="preserve"> </w:t>
      </w:r>
    </w:p>
    <w:p w14:paraId="0443BAFA" w14:textId="77777777" w:rsidR="002E0B38" w:rsidRPr="00401F0D" w:rsidRDefault="002E0B38" w:rsidP="00B71FA0">
      <w:pPr>
        <w:pStyle w:val="Level2Text"/>
        <w:jc w:val="both"/>
      </w:pPr>
      <w:r w:rsidRPr="00EF4605">
        <w:t>(b)</w:t>
      </w:r>
      <w:r w:rsidRPr="00EF4605">
        <w:tab/>
        <w:t xml:space="preserve">details of any special </w:t>
      </w:r>
      <w:r w:rsidRPr="00EF4605">
        <w:rPr>
          <w:b/>
        </w:rPr>
        <w:t>Power Station</w:t>
      </w:r>
      <w:r w:rsidRPr="00EF4605">
        <w:t xml:space="preserve">, </w:t>
      </w:r>
      <w:r w:rsidRPr="00EF4605">
        <w:rPr>
          <w:b/>
        </w:rPr>
        <w:t>Generating Unit(s)</w:t>
      </w:r>
      <w:r w:rsidRPr="00EF4605">
        <w:t xml:space="preserve">, </w:t>
      </w:r>
      <w:smartTag w:uri="urn:schemas-microsoft-com:office:smarttags" w:element="place">
        <w:smartTag w:uri="urn:schemas-microsoft-com:office:smarttags" w:element="PlaceName">
          <w:r w:rsidRPr="00EF4605">
            <w:rPr>
              <w:b/>
            </w:rPr>
            <w:t>Power</w:t>
          </w:r>
        </w:smartTag>
        <w:r w:rsidRPr="00EF4605">
          <w:rPr>
            <w:b/>
          </w:rPr>
          <w:t xml:space="preserve"> </w:t>
        </w:r>
        <w:smartTag w:uri="urn:schemas-microsoft-com:office:smarttags" w:element="PlaceType">
          <w:r w:rsidRPr="00EF4605">
            <w:rPr>
              <w:b/>
            </w:rPr>
            <w:t>Park</w:t>
          </w:r>
        </w:smartTag>
      </w:smartTag>
      <w:r w:rsidRPr="00EF4605">
        <w:rPr>
          <w:b/>
        </w:rPr>
        <w:t xml:space="preserve"> Module(s)</w:t>
      </w:r>
      <w:r w:rsidRPr="00EF4605">
        <w:t xml:space="preserve"> or </w:t>
      </w:r>
      <w:r w:rsidRPr="00EF4605">
        <w:rPr>
          <w:b/>
        </w:rPr>
        <w:t>DC Converter Station(s)</w:t>
      </w:r>
      <w:r w:rsidRPr="00EF4605">
        <w:t xml:space="preserve"> protection as applicable. This may include Pole Slipping protection and islanding protection schemes; </w:t>
      </w:r>
    </w:p>
    <w:p w14:paraId="3568C3B7" w14:textId="77777777" w:rsidR="002E0B38" w:rsidRPr="00EF4605" w:rsidRDefault="002E0B38" w:rsidP="006911C4">
      <w:pPr>
        <w:pStyle w:val="Level2Text"/>
      </w:pPr>
      <w:r>
        <w:t>(c)</w:t>
      </w:r>
      <w:r>
        <w:tab/>
      </w:r>
      <w:r w:rsidRPr="00EF4605">
        <w:t xml:space="preserve">any items required by </w:t>
      </w:r>
      <w:r>
        <w:t>C</w:t>
      </w:r>
      <w:r w:rsidRPr="001361F0">
        <w:t>P.5.2</w:t>
      </w:r>
      <w:r w:rsidRPr="00EF4605">
        <w:t xml:space="preserve">, updated by the </w:t>
      </w:r>
      <w:r w:rsidR="007C60B7">
        <w:rPr>
          <w:b/>
        </w:rPr>
        <w:t>GB Code User</w:t>
      </w:r>
      <w:r w:rsidRPr="00EF4605">
        <w:t xml:space="preserve"> as necessary;</w:t>
      </w:r>
    </w:p>
    <w:p w14:paraId="0F29147B" w14:textId="77777777" w:rsidR="002E0B38" w:rsidRPr="00EF4605" w:rsidRDefault="002E0B38" w:rsidP="006911C4">
      <w:pPr>
        <w:pStyle w:val="Level2Text"/>
      </w:pPr>
      <w:r>
        <w:t>(d)</w:t>
      </w:r>
      <w:r>
        <w:tab/>
      </w:r>
      <w:r w:rsidRPr="00EF4605">
        <w:t>simulation study provisions of Appendix CP.A.</w:t>
      </w:r>
      <w:r>
        <w:t>3</w:t>
      </w:r>
      <w:r w:rsidRPr="00EF4605">
        <w:t xml:space="preserve"> and the results demonstrating compliance with </w:t>
      </w:r>
      <w:r w:rsidR="00CD1756" w:rsidRPr="00CD1756">
        <w:t>Grid Code</w:t>
      </w:r>
      <w:r w:rsidRPr="00EF4605">
        <w:t xml:space="preserve"> requirements of:</w:t>
      </w:r>
    </w:p>
    <w:p w14:paraId="360373B9" w14:textId="77777777" w:rsidR="002E0B38" w:rsidRPr="00EF4605" w:rsidRDefault="002E0B38" w:rsidP="006911C4">
      <w:pPr>
        <w:pStyle w:val="Level3Text"/>
        <w:rPr>
          <w:lang w:val="it-IT"/>
        </w:rPr>
      </w:pPr>
      <w:r>
        <w:rPr>
          <w:lang w:val="it-IT"/>
        </w:rPr>
        <w:tab/>
      </w:r>
      <w:r w:rsidRPr="00EF4605">
        <w:rPr>
          <w:lang w:val="it-IT"/>
        </w:rPr>
        <w:t>PC.A.5.4.2</w:t>
      </w:r>
    </w:p>
    <w:p w14:paraId="3D7B4D29" w14:textId="77777777" w:rsidR="002E0B38" w:rsidRPr="00EF4605" w:rsidRDefault="002E0B38" w:rsidP="006911C4">
      <w:pPr>
        <w:pStyle w:val="Level3Text"/>
        <w:rPr>
          <w:lang w:val="it-IT"/>
        </w:rPr>
      </w:pPr>
      <w:r>
        <w:rPr>
          <w:lang w:val="it-IT"/>
        </w:rPr>
        <w:tab/>
      </w:r>
      <w:r w:rsidRPr="00EF4605">
        <w:rPr>
          <w:lang w:val="it-IT"/>
        </w:rPr>
        <w:t>PC.A.5.4.3.2,</w:t>
      </w:r>
    </w:p>
    <w:p w14:paraId="3E4BE647" w14:textId="77777777" w:rsidR="002E0B38" w:rsidRPr="00EF4605" w:rsidRDefault="002E0B38" w:rsidP="006911C4">
      <w:pPr>
        <w:pStyle w:val="Level3Text"/>
        <w:rPr>
          <w:lang w:val="it-IT"/>
        </w:rPr>
      </w:pPr>
      <w:r>
        <w:rPr>
          <w:lang w:val="it-IT"/>
        </w:rPr>
        <w:tab/>
        <w:t>CC.6.</w:t>
      </w:r>
      <w:r w:rsidRPr="00EF4605">
        <w:rPr>
          <w:lang w:val="it-IT"/>
        </w:rPr>
        <w:t>3.4,</w:t>
      </w:r>
    </w:p>
    <w:p w14:paraId="00CDF71B" w14:textId="77777777" w:rsidR="002E0B38" w:rsidRPr="00EF4605" w:rsidRDefault="002E0B38" w:rsidP="006911C4">
      <w:pPr>
        <w:pStyle w:val="Level3Text"/>
        <w:rPr>
          <w:lang w:val="it-IT"/>
        </w:rPr>
      </w:pPr>
      <w:r>
        <w:rPr>
          <w:lang w:val="it-IT"/>
        </w:rPr>
        <w:tab/>
        <w:t>CC.6.</w:t>
      </w:r>
      <w:r w:rsidRPr="00EF4605">
        <w:rPr>
          <w:lang w:val="it-IT"/>
        </w:rPr>
        <w:t>3.7(c)(i),</w:t>
      </w:r>
    </w:p>
    <w:p w14:paraId="788D7AF5" w14:textId="77777777" w:rsidR="002E0B38" w:rsidRPr="00EF4605" w:rsidRDefault="002E0B38" w:rsidP="006911C4">
      <w:pPr>
        <w:pStyle w:val="Level3Text"/>
      </w:pPr>
      <w:r w:rsidRPr="002B71F5">
        <w:rPr>
          <w:lang w:val="da-DK"/>
        </w:rPr>
        <w:tab/>
      </w:r>
      <w:r>
        <w:t>CC.6.</w:t>
      </w:r>
      <w:r w:rsidRPr="00EF4605">
        <w:t>3.15,</w:t>
      </w:r>
    </w:p>
    <w:p w14:paraId="66B2F307" w14:textId="77777777" w:rsidR="002E0B38" w:rsidRPr="00EF4605" w:rsidRDefault="002E0B38" w:rsidP="006911C4">
      <w:pPr>
        <w:pStyle w:val="Level3Text"/>
      </w:pPr>
      <w:r>
        <w:tab/>
      </w:r>
      <w:r w:rsidRPr="00EF4605">
        <w:t>C</w:t>
      </w:r>
      <w:r>
        <w:t>C</w:t>
      </w:r>
      <w:r w:rsidRPr="00EF4605">
        <w:t>.A.6.2.5.6</w:t>
      </w:r>
      <w:r>
        <w:t>,</w:t>
      </w:r>
    </w:p>
    <w:p w14:paraId="7A2239D1" w14:textId="77777777" w:rsidR="002E0B38" w:rsidRPr="00EF4605" w:rsidRDefault="002E0B38" w:rsidP="006911C4">
      <w:pPr>
        <w:pStyle w:val="Level3Text"/>
      </w:pPr>
      <w:r>
        <w:tab/>
      </w:r>
      <w:r w:rsidRPr="00EF4605">
        <w:t>C</w:t>
      </w:r>
      <w:r>
        <w:t>C</w:t>
      </w:r>
      <w:r w:rsidRPr="00EF4605">
        <w:t>.A.7.2</w:t>
      </w:r>
      <w:r w:rsidRPr="001361F0">
        <w:t>.3.1</w:t>
      </w:r>
      <w:r>
        <w:t>,</w:t>
      </w:r>
    </w:p>
    <w:p w14:paraId="0E1104CF" w14:textId="590E6122" w:rsidR="002E0B38" w:rsidRPr="00EF4605" w:rsidRDefault="002E0B38" w:rsidP="00B71FA0">
      <w:pPr>
        <w:pStyle w:val="Level2Text"/>
        <w:jc w:val="both"/>
      </w:pPr>
      <w:r>
        <w:tab/>
      </w:r>
      <w:r w:rsidRPr="00EF4605">
        <w:t xml:space="preserve">as applicable to the </w:t>
      </w:r>
      <w:r w:rsidRPr="006911C4">
        <w:rPr>
          <w:b/>
        </w:rPr>
        <w:t>Power Station</w:t>
      </w:r>
      <w:r w:rsidRPr="00EF4605">
        <w:t xml:space="preserve">, </w:t>
      </w:r>
      <w:r w:rsidRPr="006911C4">
        <w:rPr>
          <w:b/>
        </w:rPr>
        <w:t>Generating Unit(s)</w:t>
      </w:r>
      <w:r w:rsidRPr="00EF4605">
        <w:t xml:space="preserve">, </w:t>
      </w:r>
      <w:r w:rsidRPr="006911C4">
        <w:rPr>
          <w:b/>
        </w:rPr>
        <w:t>Power Park Module(s)</w:t>
      </w:r>
      <w:r w:rsidRPr="00EF4605">
        <w:t xml:space="preserve"> or </w:t>
      </w:r>
      <w:r w:rsidRPr="006911C4">
        <w:rPr>
          <w:b/>
        </w:rPr>
        <w:t>DC Converter(s)</w:t>
      </w:r>
      <w:r w:rsidRPr="00EF4605">
        <w:t xml:space="preserve"> </w:t>
      </w:r>
      <w:r w:rsidR="009E68B7" w:rsidRPr="009E68B7">
        <w:rPr>
          <w:rStyle w:val="DeltaViewInsertion"/>
          <w:bCs/>
          <w:color w:val="auto"/>
          <w:u w:val="none"/>
        </w:rPr>
        <w:t xml:space="preserve">or dynamically controlled </w:t>
      </w:r>
      <w:r w:rsidR="009E68B7" w:rsidRPr="009E68B7">
        <w:rPr>
          <w:rStyle w:val="DeltaViewInsertion"/>
          <w:b/>
          <w:bCs/>
          <w:color w:val="auto"/>
          <w:u w:val="none"/>
        </w:rPr>
        <w:t>OTSUA</w:t>
      </w:r>
      <w:bookmarkStart w:id="76" w:name="_DV_M93"/>
      <w:bookmarkEnd w:id="76"/>
      <w:r w:rsidR="009E68B7" w:rsidRPr="00844B43">
        <w:rPr>
          <w:color w:val="FF0000"/>
        </w:rPr>
        <w:t xml:space="preserve"> </w:t>
      </w:r>
      <w:r w:rsidRPr="00EF4605">
        <w:t xml:space="preserve">unless agreed otherwise by </w:t>
      </w:r>
      <w:r w:rsidR="008D1B14">
        <w:rPr>
          <w:b/>
        </w:rPr>
        <w:t>The Company</w:t>
      </w:r>
      <w:r w:rsidRPr="00EF4605">
        <w:t xml:space="preserve">; </w:t>
      </w:r>
    </w:p>
    <w:p w14:paraId="3DF232AB" w14:textId="77777777" w:rsidR="002E0B38" w:rsidRPr="00EF4605" w:rsidRDefault="002E0B38" w:rsidP="00B71FA0">
      <w:pPr>
        <w:pStyle w:val="Level2Text"/>
        <w:jc w:val="both"/>
      </w:pPr>
      <w:r>
        <w:t>(e)</w:t>
      </w:r>
      <w:r>
        <w:tab/>
      </w:r>
      <w:r w:rsidRPr="00EF4605">
        <w:t xml:space="preserve">a detailed schedule of the tests and the procedures for the tests required to be carried out by the </w:t>
      </w:r>
      <w:r w:rsidRPr="00EF4605">
        <w:rPr>
          <w:b/>
        </w:rPr>
        <w:t>Generator</w:t>
      </w:r>
      <w:r w:rsidRPr="00EF4605">
        <w:t xml:space="preserve"> or </w:t>
      </w:r>
      <w:r w:rsidRPr="00EF4605">
        <w:rPr>
          <w:b/>
        </w:rPr>
        <w:t>DC Converter Station</w:t>
      </w:r>
      <w:r w:rsidRPr="00EF4605">
        <w:t xml:space="preserve"> owner under </w:t>
      </w:r>
      <w:r>
        <w:t>CP.7.</w:t>
      </w:r>
      <w:r w:rsidRPr="00F4043B">
        <w:t>2</w:t>
      </w:r>
      <w:r w:rsidRPr="00EF4605">
        <w:t xml:space="preserve"> to demonstrate compliance with relevant </w:t>
      </w:r>
      <w:r w:rsidR="00CD1756" w:rsidRPr="00CD1756">
        <w:t>Grid Code</w:t>
      </w:r>
      <w:r w:rsidRPr="00EF4605">
        <w:t xml:space="preserve"> requirements.  Such schedule to be consistent with Appendix </w:t>
      </w:r>
      <w:r>
        <w:t>OC5</w:t>
      </w:r>
      <w:r w:rsidRPr="00EF4605">
        <w:t>.A.</w:t>
      </w:r>
      <w:r>
        <w:t>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Pr="00EF4605">
        <w:t>)</w:t>
      </w:r>
      <w:r w:rsidR="009E68B7" w:rsidRPr="009E68B7">
        <w:rPr>
          <w:color w:val="FF0000"/>
        </w:rPr>
        <w:t xml:space="preserve"> </w:t>
      </w:r>
      <w:r w:rsidR="009E68B7" w:rsidRPr="009E68B7">
        <w:rPr>
          <w:rStyle w:val="DeltaViewInsertion"/>
          <w:color w:val="auto"/>
          <w:u w:val="none"/>
        </w:rPr>
        <w:t xml:space="preserve">and </w:t>
      </w:r>
      <w:r w:rsidR="009E68B7" w:rsidRPr="009E68B7">
        <w:rPr>
          <w:rStyle w:val="DeltaViewInsertion"/>
          <w:b/>
          <w:bCs/>
          <w:color w:val="auto"/>
          <w:u w:val="none"/>
        </w:rPr>
        <w:t xml:space="preserve">OTSUA </w:t>
      </w:r>
      <w:r w:rsidR="009E68B7" w:rsidRPr="009E68B7">
        <w:rPr>
          <w:rStyle w:val="DeltaViewInsertion"/>
          <w:color w:val="auto"/>
          <w:u w:val="none"/>
        </w:rPr>
        <w:t>as applicable</w:t>
      </w:r>
      <w:bookmarkStart w:id="77" w:name="_DV_M95"/>
      <w:bookmarkEnd w:id="77"/>
      <w:r w:rsidR="009E68B7" w:rsidRPr="009E68B7">
        <w:t>)</w:t>
      </w:r>
      <w:r w:rsidRPr="009E68B7">
        <w:t>;</w:t>
      </w:r>
      <w:r w:rsidRPr="00EF4605">
        <w:t xml:space="preserve"> and</w:t>
      </w:r>
    </w:p>
    <w:p w14:paraId="0F8EB02D" w14:textId="77777777" w:rsidR="002E0B38" w:rsidRPr="00EF4605" w:rsidRDefault="002E0B38" w:rsidP="00B71FA0">
      <w:pPr>
        <w:pStyle w:val="Level2Text"/>
        <w:jc w:val="both"/>
      </w:pPr>
      <w:r>
        <w:t>(f)</w:t>
      </w:r>
      <w:r>
        <w:tab/>
      </w:r>
      <w:r w:rsidRPr="00EF4605">
        <w:t xml:space="preserve">an interim </w:t>
      </w:r>
      <w:r w:rsidRPr="00EF4605">
        <w:rPr>
          <w:b/>
        </w:rPr>
        <w:t xml:space="preserve">Compliance Statement </w:t>
      </w:r>
      <w:r w:rsidRPr="00EF4605">
        <w:t xml:space="preserve">and a </w:t>
      </w:r>
      <w:r w:rsidRPr="00EF4605">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rPr>
          <w:b/>
        </w:rPr>
        <w:t xml:space="preserve"> </w:t>
      </w:r>
      <w:r w:rsidRPr="00EF4605">
        <w:t xml:space="preserve">(including any </w:t>
      </w:r>
      <w:r w:rsidRPr="00EF4605">
        <w:rPr>
          <w:b/>
        </w:rPr>
        <w:t>Unresolved Issues</w:t>
      </w:r>
      <w:r w:rsidRPr="00EF4605">
        <w:t>)</w:t>
      </w:r>
      <w:r w:rsidRPr="00EF4605">
        <w:rPr>
          <w:b/>
        </w:rPr>
        <w:t xml:space="preserve"> </w:t>
      </w:r>
      <w:r w:rsidRPr="00EF4605">
        <w:t xml:space="preserve">against the relevant </w:t>
      </w:r>
      <w:r w:rsidR="00CD1756" w:rsidRPr="00CD1756">
        <w:t>Grid Code</w:t>
      </w:r>
      <w:r w:rsidRPr="00EF4605">
        <w:t xml:space="preserve"> requirements including details of an</w:t>
      </w:r>
      <w:r w:rsidRPr="001361F0">
        <w:t xml:space="preserve">y requirements that the </w:t>
      </w:r>
      <w:r w:rsidRPr="00EF4605">
        <w:rPr>
          <w:b/>
        </w:rPr>
        <w:t>Generator</w:t>
      </w:r>
      <w:r w:rsidRPr="00EF4605">
        <w:t xml:space="preserve"> or </w:t>
      </w:r>
      <w:r w:rsidRPr="00EF4605">
        <w:rPr>
          <w:b/>
        </w:rPr>
        <w:t xml:space="preserve">DC Converter Station </w:t>
      </w:r>
      <w:r w:rsidRPr="00EF4605">
        <w:t xml:space="preserve">owner has identified that will not or may not be met or demonstrated. </w:t>
      </w:r>
    </w:p>
    <w:p w14:paraId="700970F5" w14:textId="77777777" w:rsidR="002E0B38" w:rsidRPr="00EF4605" w:rsidRDefault="002E0B38" w:rsidP="006911C4">
      <w:pPr>
        <w:pStyle w:val="Level1Text"/>
      </w:pPr>
      <w:r>
        <w:t>CP.6.3.2</w:t>
      </w:r>
      <w:r w:rsidRPr="00EF4605">
        <w:tab/>
        <w:t xml:space="preserve">The items referred to in </w:t>
      </w:r>
      <w:r>
        <w:t>CP.6.3</w:t>
      </w:r>
      <w:r w:rsidRPr="00EF4605">
        <w:t xml:space="preserve"> shall be submitted by the </w:t>
      </w:r>
      <w:r w:rsidRPr="00EF4605">
        <w:rPr>
          <w:b/>
        </w:rPr>
        <w:t xml:space="preserve">Generator </w:t>
      </w:r>
      <w:r w:rsidRPr="00EF4605">
        <w:t xml:space="preserve">or </w:t>
      </w:r>
      <w:r w:rsidRPr="00EF4605">
        <w:rPr>
          <w:b/>
        </w:rPr>
        <w:t>DC Converter Station</w:t>
      </w:r>
      <w:r w:rsidRPr="00EF4605">
        <w:t xml:space="preserve"> owner using the </w:t>
      </w:r>
      <w:r w:rsidRPr="00EF4605">
        <w:rPr>
          <w:b/>
        </w:rPr>
        <w:t>User Data File Structure</w:t>
      </w:r>
      <w:r w:rsidRPr="00EF4605">
        <w:t xml:space="preserve">.  </w:t>
      </w:r>
    </w:p>
    <w:p w14:paraId="353F5334" w14:textId="77777777" w:rsidR="002E0B38" w:rsidRPr="00EF4605" w:rsidRDefault="002E0B38" w:rsidP="006911C4">
      <w:pPr>
        <w:pStyle w:val="Level1Text"/>
      </w:pPr>
      <w:r>
        <w:t>CP.6.4</w:t>
      </w:r>
      <w:r w:rsidRPr="00EF4605">
        <w:tab/>
        <w:t xml:space="preserve">No </w:t>
      </w:r>
      <w:r w:rsidRPr="00EF4605">
        <w:rPr>
          <w:b/>
        </w:rPr>
        <w:t>Generating Unit</w:t>
      </w:r>
      <w:r w:rsidRPr="00EF4605">
        <w:t xml:space="preserve">, </w:t>
      </w:r>
      <w:r w:rsidRPr="00EF4605">
        <w:rPr>
          <w:b/>
        </w:rPr>
        <w:t>CCGT Module</w:t>
      </w:r>
      <w:r w:rsidRPr="00EF4605">
        <w:t xml:space="preserve">, </w:t>
      </w:r>
      <w:r w:rsidRPr="00EF4605">
        <w:rPr>
          <w:b/>
        </w:rPr>
        <w:t>Power Park Module</w:t>
      </w:r>
      <w:r w:rsidRPr="00EF4605">
        <w:t xml:space="preserve"> or </w:t>
      </w:r>
      <w:r w:rsidRPr="00844B43">
        <w:rPr>
          <w:b/>
        </w:rPr>
        <w:t xml:space="preserve">DC </w:t>
      </w:r>
      <w:r w:rsidRPr="00844B43">
        <w:rPr>
          <w:b/>
          <w:color w:val="auto"/>
        </w:rPr>
        <w:t>Converter</w:t>
      </w:r>
      <w:r w:rsidR="009E68B7" w:rsidRPr="00844B43">
        <w:rPr>
          <w:b/>
          <w:color w:val="auto"/>
        </w:rPr>
        <w:t xml:space="preserve"> </w:t>
      </w:r>
      <w:bookmarkStart w:id="78" w:name="_DV_C42"/>
      <w:r w:rsidR="009E68B7" w:rsidRPr="00844B43">
        <w:rPr>
          <w:rStyle w:val="DeltaViewInsertion"/>
          <w:color w:val="auto"/>
          <w:u w:val="none"/>
        </w:rPr>
        <w:t xml:space="preserve">or dynamically controlled </w:t>
      </w:r>
      <w:r w:rsidR="009E68B7" w:rsidRPr="00844B43">
        <w:rPr>
          <w:rStyle w:val="DeltaViewInsertion"/>
          <w:b/>
          <w:bCs/>
          <w:color w:val="auto"/>
          <w:u w:val="none"/>
        </w:rPr>
        <w:t xml:space="preserve">OTSUA </w:t>
      </w:r>
      <w:bookmarkStart w:id="79" w:name="_DV_M99"/>
      <w:bookmarkEnd w:id="78"/>
      <w:bookmarkEnd w:id="79"/>
      <w:r w:rsidR="009E68B7" w:rsidRPr="00844B43">
        <w:rPr>
          <w:color w:val="auto"/>
        </w:rPr>
        <w:t>shall</w:t>
      </w:r>
      <w:r w:rsidRPr="00EF4605">
        <w:t xml:space="preserve"> be </w:t>
      </w:r>
      <w:r w:rsidRPr="00EF4605">
        <w:rPr>
          <w:b/>
        </w:rPr>
        <w:t xml:space="preserve">Synchronised </w:t>
      </w:r>
      <w:r w:rsidRPr="00EF4605">
        <w:t>to the</w:t>
      </w:r>
      <w:r w:rsidRPr="00EF4605">
        <w:rPr>
          <w:b/>
        </w:rPr>
        <w:t xml:space="preserve"> </w:t>
      </w:r>
      <w:r>
        <w:rPr>
          <w:b/>
        </w:rPr>
        <w:t>Total</w:t>
      </w:r>
      <w:r w:rsidRPr="00EF4605">
        <w:rPr>
          <w:b/>
        </w:rPr>
        <w:t xml:space="preserve"> System</w:t>
      </w:r>
      <w:r w:rsidRPr="00EF4605">
        <w:t xml:space="preserve"> </w:t>
      </w:r>
      <w:r w:rsidR="009E68B7" w:rsidRPr="009E68B7">
        <w:rPr>
          <w:color w:val="auto"/>
        </w:rPr>
        <w:t xml:space="preserve">(and for the avoidance of doubt, dynamically controlled </w:t>
      </w:r>
      <w:r w:rsidR="009E68B7" w:rsidRPr="009E68B7">
        <w:rPr>
          <w:b/>
          <w:color w:val="auto"/>
        </w:rPr>
        <w:t>OTSUA</w:t>
      </w:r>
      <w:r w:rsidR="009E68B7" w:rsidRPr="009E68B7">
        <w:rPr>
          <w:color w:val="auto"/>
        </w:rPr>
        <w:t xml:space="preserve"> will not be able to transmit), </w:t>
      </w:r>
      <w:r w:rsidRPr="00EF4605">
        <w:t>until</w:t>
      </w:r>
      <w:r>
        <w:t xml:space="preserve"> the later of</w:t>
      </w:r>
      <w:r w:rsidRPr="00EF4605">
        <w:t>:</w:t>
      </w:r>
    </w:p>
    <w:p w14:paraId="5967B074" w14:textId="0438534B" w:rsidR="002E0B38" w:rsidRPr="00EF4605" w:rsidRDefault="002E0B38" w:rsidP="00B71FA0">
      <w:pPr>
        <w:pStyle w:val="Level2Text"/>
        <w:jc w:val="both"/>
      </w:pPr>
      <w:r>
        <w:t>(a)</w:t>
      </w:r>
      <w:r>
        <w:tab/>
      </w:r>
      <w:r w:rsidRPr="00EF4605">
        <w:t xml:space="preserve">the date specified by </w:t>
      </w:r>
      <w:r w:rsidR="008D1B14">
        <w:rPr>
          <w:b/>
        </w:rPr>
        <w:t>The Company</w:t>
      </w:r>
      <w:r w:rsidRPr="00EF4605">
        <w:t xml:space="preserve"> in the </w:t>
      </w:r>
      <w:r w:rsidRPr="006911C4">
        <w:rPr>
          <w:b/>
        </w:rPr>
        <w:t>Interim Operational Notification</w:t>
      </w:r>
      <w:r w:rsidRPr="00EF4605">
        <w:t xml:space="preserve"> issued in respect of the </w:t>
      </w:r>
      <w:r w:rsidRPr="006911C4">
        <w:rPr>
          <w:b/>
        </w:rPr>
        <w:t>Generating Unit(s)</w:t>
      </w:r>
      <w:r w:rsidR="002C5CB5" w:rsidRPr="002C5CB5">
        <w:t>,</w:t>
      </w:r>
      <w:r w:rsidRPr="00EF4605">
        <w:t xml:space="preserve"> </w:t>
      </w:r>
      <w:r w:rsidRPr="006911C4">
        <w:rPr>
          <w:b/>
        </w:rPr>
        <w:t>CCGT Module(s)</w:t>
      </w:r>
      <w:r w:rsidR="002C5CB5" w:rsidRPr="002C5CB5">
        <w:t>,</w:t>
      </w:r>
      <w:r w:rsidRPr="00EF4605">
        <w:t xml:space="preserve"> </w:t>
      </w:r>
      <w:r w:rsidRPr="006911C4">
        <w:rPr>
          <w:b/>
        </w:rPr>
        <w:t>Power Park Module(s)</w:t>
      </w:r>
      <w:r w:rsidRPr="00EF4605">
        <w:t xml:space="preserve"> or </w:t>
      </w:r>
      <w:r w:rsidRPr="006911C4">
        <w:rPr>
          <w:b/>
        </w:rPr>
        <w:t>DC Converter(s)</w:t>
      </w:r>
      <w:r w:rsidR="009E68B7">
        <w:rPr>
          <w:b/>
        </w:rPr>
        <w:t xml:space="preserve"> </w:t>
      </w:r>
      <w:r w:rsidR="009E68B7" w:rsidRPr="009E68B7">
        <w:rPr>
          <w:rStyle w:val="DeltaViewInsertion"/>
          <w:color w:val="auto"/>
          <w:u w:val="none"/>
        </w:rPr>
        <w:t xml:space="preserve">or dynamically controlled  </w:t>
      </w:r>
      <w:r w:rsidR="009E68B7" w:rsidRPr="009E68B7">
        <w:rPr>
          <w:rStyle w:val="DeltaViewInsertion"/>
          <w:b/>
          <w:bCs/>
          <w:color w:val="auto"/>
          <w:u w:val="none"/>
        </w:rPr>
        <w:t>OTSUA</w:t>
      </w:r>
      <w:r w:rsidRPr="00EF4605">
        <w:t>;</w:t>
      </w:r>
      <w:r>
        <w:t xml:space="preserve"> and,</w:t>
      </w:r>
      <w:r w:rsidRPr="00EF4605">
        <w:t xml:space="preserve"> </w:t>
      </w:r>
    </w:p>
    <w:p w14:paraId="79E945AD" w14:textId="77777777" w:rsidR="002E0B38" w:rsidRPr="00401F0D" w:rsidRDefault="002E0B38" w:rsidP="00B71FA0">
      <w:pPr>
        <w:pStyle w:val="Level2Text"/>
        <w:jc w:val="both"/>
      </w:pPr>
      <w:r w:rsidRPr="00EF4605">
        <w:t>(</w:t>
      </w:r>
      <w:r>
        <w:t>b</w:t>
      </w:r>
      <w:r w:rsidRPr="00EF4605">
        <w:t>)</w:t>
      </w:r>
      <w:r w:rsidRPr="00EF4605">
        <w:tab/>
      </w:r>
      <w:r>
        <w:t xml:space="preserve">if </w:t>
      </w:r>
      <w:r w:rsidRPr="006911C4">
        <w:rPr>
          <w:b/>
        </w:rPr>
        <w:t>Embedded</w:t>
      </w:r>
      <w:r>
        <w:t xml:space="preserve">, </w:t>
      </w:r>
      <w:r w:rsidRPr="003D3620">
        <w:t>the date of</w:t>
      </w:r>
      <w:r>
        <w:t xml:space="preserve"> </w:t>
      </w:r>
      <w:r w:rsidRPr="00EF4605">
        <w:t xml:space="preserve">receipt of a confirmation from the </w:t>
      </w:r>
      <w:r w:rsidRPr="00E51615">
        <w:rPr>
          <w:b/>
        </w:rPr>
        <w:t>Network Operator</w:t>
      </w:r>
      <w:r w:rsidRPr="00EF4605">
        <w:t xml:space="preserve"> in whose </w:t>
      </w:r>
      <w:r w:rsidRPr="00E51615">
        <w:rPr>
          <w:b/>
        </w:rPr>
        <w:t>System</w:t>
      </w:r>
      <w:r w:rsidRPr="00EF4605">
        <w:t xml:space="preserve"> the </w:t>
      </w:r>
      <w:r w:rsidRPr="00E51615">
        <w:rPr>
          <w:b/>
        </w:rPr>
        <w:t>Plant</w:t>
      </w:r>
      <w:r w:rsidRPr="00EF4605">
        <w:t xml:space="preserve"> and </w:t>
      </w:r>
      <w:r w:rsidRPr="00E51615">
        <w:rPr>
          <w:b/>
        </w:rPr>
        <w:t>Apparatus</w:t>
      </w:r>
      <w:r w:rsidRPr="00EF4605">
        <w:t xml:space="preserve"> is connected that it is acceptable to the </w:t>
      </w:r>
      <w:r w:rsidRPr="00E51615">
        <w:rPr>
          <w:b/>
        </w:rPr>
        <w:t>Network Operator</w:t>
      </w:r>
      <w:r w:rsidRPr="00EF4605">
        <w:t xml:space="preserve"> that the </w:t>
      </w:r>
      <w:r w:rsidRPr="00E51615">
        <w:rPr>
          <w:b/>
        </w:rPr>
        <w:t>Plant</w:t>
      </w:r>
      <w:r w:rsidRPr="00EF4605">
        <w:t xml:space="preserve"> and </w:t>
      </w:r>
      <w:r w:rsidRPr="00E51615">
        <w:rPr>
          <w:b/>
        </w:rPr>
        <w:t>Apparatus</w:t>
      </w:r>
      <w:r w:rsidRPr="00EF4605">
        <w:t xml:space="preserve"> be connected and </w:t>
      </w:r>
      <w:r w:rsidRPr="00E51615">
        <w:rPr>
          <w:b/>
        </w:rPr>
        <w:t>Synchronised</w:t>
      </w:r>
      <w:r>
        <w:t>; and,</w:t>
      </w:r>
    </w:p>
    <w:p w14:paraId="05230180" w14:textId="528887AB" w:rsidR="002E0B38" w:rsidRPr="00EF4605" w:rsidRDefault="002E0B38" w:rsidP="00B71FA0">
      <w:pPr>
        <w:pStyle w:val="Level2Text"/>
        <w:jc w:val="both"/>
      </w:pPr>
      <w:r>
        <w:t>(c)</w:t>
      </w:r>
      <w:r>
        <w:tab/>
      </w:r>
      <w:r w:rsidRPr="00EF4605">
        <w:t xml:space="preserve">in the case of </w:t>
      </w:r>
      <w:r w:rsidRPr="00E51615">
        <w:rPr>
          <w:b/>
        </w:rPr>
        <w:t>Synchronous Generating Unit(s)</w:t>
      </w:r>
      <w:r w:rsidRPr="00EF4605">
        <w:t xml:space="preserve"> only</w:t>
      </w:r>
      <w:r>
        <w:t xml:space="preserve"> after</w:t>
      </w:r>
      <w:r w:rsidRPr="00EF4605">
        <w:t xml:space="preserve"> </w:t>
      </w:r>
      <w:r>
        <w:t xml:space="preserve">the date of receipt by </w:t>
      </w:r>
      <w:r w:rsidR="006606EC">
        <w:t xml:space="preserve">a </w:t>
      </w:r>
      <w:r w:rsidRPr="00F677AC">
        <w:rPr>
          <w:b/>
        </w:rPr>
        <w:t>Generator</w:t>
      </w:r>
      <w:r>
        <w:t xml:space="preserve"> of written confirmation from </w:t>
      </w:r>
      <w:r w:rsidR="008D1B14">
        <w:rPr>
          <w:b/>
        </w:rPr>
        <w:t>The Company</w:t>
      </w:r>
      <w:r>
        <w:t xml:space="preserve"> that </w:t>
      </w:r>
      <w:r w:rsidRPr="00EF4605">
        <w:t xml:space="preserve">the </w:t>
      </w:r>
      <w:r w:rsidRPr="00E51615">
        <w:rPr>
          <w:b/>
        </w:rPr>
        <w:t>Generating Unit</w:t>
      </w:r>
      <w:r>
        <w:t xml:space="preserve"> or </w:t>
      </w:r>
      <w:r w:rsidRPr="00E51615">
        <w:rPr>
          <w:b/>
        </w:rPr>
        <w:t>CCGT Module</w:t>
      </w:r>
      <w:r>
        <w:t xml:space="preserve"> </w:t>
      </w:r>
      <w:r w:rsidRPr="0044355C">
        <w:t>as applicable</w:t>
      </w:r>
      <w:r w:rsidR="006606EC">
        <w:t>,</w:t>
      </w:r>
      <w:r w:rsidRPr="0044355C">
        <w:t xml:space="preserve"> has</w:t>
      </w:r>
      <w:r>
        <w:t xml:space="preserve"> </w:t>
      </w:r>
      <w:r w:rsidRPr="00EF4605">
        <w:t>co</w:t>
      </w:r>
      <w:r w:rsidRPr="001361F0">
        <w:t>mplete</w:t>
      </w:r>
      <w:r>
        <w:t>d</w:t>
      </w:r>
      <w:r w:rsidRPr="00EF4605">
        <w:t xml:space="preserve"> the following tests to demonstrate compliance with the relevant provisions of the </w:t>
      </w:r>
      <w:r w:rsidRPr="00E51615">
        <w:rPr>
          <w:b/>
        </w:rPr>
        <w:t>Connection Conditions</w:t>
      </w:r>
      <w:r w:rsidRPr="00EF4605">
        <w:t xml:space="preserve"> to </w:t>
      </w:r>
      <w:r w:rsidR="008D1B14">
        <w:rPr>
          <w:b/>
        </w:rPr>
        <w:t>The Company</w:t>
      </w:r>
      <w:r w:rsidRPr="00E51615">
        <w:rPr>
          <w:b/>
        </w:rPr>
        <w:t>’s</w:t>
      </w:r>
      <w:r w:rsidRPr="00EF4605">
        <w:t xml:space="preserve"> satisfaction:</w:t>
      </w:r>
    </w:p>
    <w:p w14:paraId="2AFD4486" w14:textId="77777777" w:rsidR="002E0B38" w:rsidRPr="00EF4605" w:rsidRDefault="002E0B38" w:rsidP="00B71FA0">
      <w:pPr>
        <w:pStyle w:val="Level3Text"/>
        <w:jc w:val="both"/>
      </w:pPr>
      <w:r w:rsidRPr="00EF4605">
        <w:t>(</w:t>
      </w:r>
      <w:r>
        <w:t>i</w:t>
      </w:r>
      <w:r w:rsidRPr="00EF4605">
        <w:t>)</w:t>
      </w:r>
      <w:r w:rsidRPr="00EF4605">
        <w:tab/>
        <w:t xml:space="preserve">those tests required to establish the open and short circuit saturation characteristics of the </w:t>
      </w:r>
      <w:r w:rsidRPr="00EF4605">
        <w:rPr>
          <w:b/>
        </w:rPr>
        <w:t>Generating Unit</w:t>
      </w:r>
      <w:r w:rsidRPr="00EF4605">
        <w:t xml:space="preserve"> (as d</w:t>
      </w:r>
      <w:r w:rsidRPr="001361F0">
        <w:t xml:space="preserve">etailed in Appendix </w:t>
      </w:r>
      <w:r>
        <w:t>OC5</w:t>
      </w:r>
      <w:r w:rsidRPr="00EF4605">
        <w:t>.A.</w:t>
      </w:r>
      <w:r>
        <w:t>2</w:t>
      </w:r>
      <w:r w:rsidRPr="00EF4605">
        <w:t xml:space="preserve">.3) to enable assessment of the short circuit ratio in accordance with </w:t>
      </w:r>
      <w:r>
        <w:t>CC.6.</w:t>
      </w:r>
      <w:r w:rsidRPr="00EF4605">
        <w:t>3.2.</w:t>
      </w:r>
      <w:r w:rsidRPr="00EF4605">
        <w:rPr>
          <w:b/>
        </w:rPr>
        <w:t xml:space="preserve">  </w:t>
      </w:r>
      <w:r w:rsidRPr="00EF4605">
        <w:t xml:space="preserve"> Such tests may be carried out at a location other than the </w:t>
      </w:r>
      <w:r w:rsidRPr="00EF4605">
        <w:rPr>
          <w:b/>
        </w:rPr>
        <w:t>Power Station</w:t>
      </w:r>
      <w:r w:rsidRPr="00EF4605">
        <w:t xml:space="preserve"> site; and </w:t>
      </w:r>
    </w:p>
    <w:p w14:paraId="513A84EC" w14:textId="77777777" w:rsidR="002E0B38" w:rsidRPr="00EF4605" w:rsidRDefault="002E0B38" w:rsidP="00B71FA0">
      <w:pPr>
        <w:pStyle w:val="Level3Text"/>
        <w:jc w:val="both"/>
      </w:pPr>
      <w:r>
        <w:t>(ii)</w:t>
      </w:r>
      <w:r>
        <w:tab/>
      </w:r>
      <w:r w:rsidRPr="00EF4605">
        <w:t>open circuit step response tests (as detailed in Appendix</w:t>
      </w:r>
      <w:r w:rsidRPr="001361F0">
        <w:t xml:space="preserve"> </w:t>
      </w:r>
      <w:r>
        <w:t>OC5</w:t>
      </w:r>
      <w:r w:rsidRPr="00EF4605">
        <w:t>.</w:t>
      </w:r>
      <w:r>
        <w:t>A.2</w:t>
      </w:r>
      <w:r w:rsidRPr="00EF4605">
        <w:t>.2) to demonstrate compliance with C</w:t>
      </w:r>
      <w:r>
        <w:t>C</w:t>
      </w:r>
      <w:r w:rsidRPr="00EF4605">
        <w:t xml:space="preserve">.A.6.2.4.1.  </w:t>
      </w:r>
    </w:p>
    <w:p w14:paraId="4D0A2D12" w14:textId="03BA0F9A" w:rsidR="002E0B38" w:rsidRPr="00EF4605" w:rsidRDefault="002E0B38" w:rsidP="00E51615">
      <w:pPr>
        <w:pStyle w:val="Level1Text"/>
      </w:pPr>
      <w:r>
        <w:t>CP.6.5</w:t>
      </w:r>
      <w:r w:rsidRPr="00EF4605">
        <w:tab/>
      </w:r>
      <w:r w:rsidR="008D1B14">
        <w:rPr>
          <w:b/>
        </w:rPr>
        <w:t>The Company</w:t>
      </w:r>
      <w:r w:rsidRPr="00EF4605">
        <w:t xml:space="preserve"> shall assess the schedule of tests submitted by the </w:t>
      </w:r>
      <w:r w:rsidRPr="00EF4605">
        <w:rPr>
          <w:b/>
        </w:rPr>
        <w:t xml:space="preserve">Generator </w:t>
      </w:r>
      <w:r w:rsidRPr="00EF4605">
        <w:t xml:space="preserve">or </w:t>
      </w:r>
      <w:r w:rsidRPr="00EF4605">
        <w:rPr>
          <w:b/>
        </w:rPr>
        <w:t>DC Converter Station</w:t>
      </w:r>
      <w:r w:rsidRPr="00EF4605">
        <w:t xml:space="preserve"> owner with the </w:t>
      </w:r>
      <w:r w:rsidRPr="00EF4605">
        <w:rPr>
          <w:b/>
        </w:rPr>
        <w:t xml:space="preserve">Notification of User’s Intention to Synchronise </w:t>
      </w:r>
      <w:r w:rsidRPr="00EF4605">
        <w:t xml:space="preserve">under </w:t>
      </w:r>
      <w:r>
        <w:t>CP.6.</w:t>
      </w:r>
      <w:r w:rsidRPr="00EF4605">
        <w:t>1 and shall determine whe</w:t>
      </w:r>
      <w:r w:rsidRPr="001361F0">
        <w:t xml:space="preserve">ther such schedule has been completed to </w:t>
      </w:r>
      <w:r w:rsidR="008D1B14">
        <w:rPr>
          <w:b/>
        </w:rPr>
        <w:t>The Company</w:t>
      </w:r>
      <w:r w:rsidRPr="00EF4605">
        <w:rPr>
          <w:b/>
        </w:rPr>
        <w:t xml:space="preserve">’s </w:t>
      </w:r>
      <w:r w:rsidRPr="00EF4605">
        <w:t xml:space="preserve">satisfaction. </w:t>
      </w:r>
    </w:p>
    <w:p w14:paraId="1A6FF57E" w14:textId="13F528E4" w:rsidR="002E0B38" w:rsidRPr="00EF4605" w:rsidRDefault="002E0B38" w:rsidP="00E51615">
      <w:pPr>
        <w:pStyle w:val="Level1Text"/>
      </w:pPr>
      <w:r>
        <w:t>CP.6.6</w:t>
      </w:r>
      <w:r>
        <w:tab/>
        <w:t>When</w:t>
      </w:r>
      <w:r w:rsidRPr="00EF4605">
        <w:t xml:space="preserve"> the requirements of </w:t>
      </w:r>
      <w:r>
        <w:t>CP.6.2 to CP.6.5</w:t>
      </w:r>
      <w:r w:rsidRPr="00EF4605">
        <w:t xml:space="preserve"> have been met,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that the:</w:t>
      </w:r>
    </w:p>
    <w:p w14:paraId="5429901B" w14:textId="77777777" w:rsidR="002E0B38" w:rsidRDefault="002E0B38" w:rsidP="00E51615">
      <w:pPr>
        <w:pStyle w:val="Level2Text"/>
      </w:pPr>
      <w:r w:rsidRPr="00EF4605">
        <w:tab/>
      </w:r>
      <w:r w:rsidRPr="00E51615">
        <w:rPr>
          <w:b/>
        </w:rPr>
        <w:t>Generating Unit</w:t>
      </w:r>
      <w:r w:rsidRPr="00EF4605">
        <w:t>,</w:t>
      </w:r>
    </w:p>
    <w:p w14:paraId="598A3186" w14:textId="77777777" w:rsidR="002E0B38" w:rsidRDefault="002E0B38" w:rsidP="00E51615">
      <w:pPr>
        <w:pStyle w:val="Level2Text"/>
      </w:pPr>
      <w:r>
        <w:tab/>
      </w:r>
      <w:r w:rsidRPr="00E51615">
        <w:rPr>
          <w:b/>
        </w:rPr>
        <w:t>CCGT Module</w:t>
      </w:r>
      <w:r w:rsidR="002C5CB5" w:rsidRPr="002C5CB5">
        <w:t>,</w:t>
      </w:r>
    </w:p>
    <w:p w14:paraId="259ADA17" w14:textId="77777777" w:rsidR="009E68B7" w:rsidRDefault="002E0B38" w:rsidP="00E51615">
      <w:pPr>
        <w:pStyle w:val="Level2Text"/>
        <w:rPr>
          <w:b/>
        </w:rPr>
      </w:pPr>
      <w:r>
        <w:tab/>
      </w:r>
      <w:smartTag w:uri="urn:schemas-microsoft-com:office:smarttags" w:element="place">
        <w:smartTag w:uri="urn:schemas-microsoft-com:office:smarttags" w:element="PlaceName">
          <w:r w:rsidRPr="00E51615">
            <w:rPr>
              <w:b/>
            </w:rPr>
            <w:t>Power</w:t>
          </w:r>
        </w:smartTag>
        <w:r w:rsidRPr="00E51615">
          <w:rPr>
            <w:b/>
          </w:rPr>
          <w:t xml:space="preserve"> </w:t>
        </w:r>
        <w:smartTag w:uri="urn:schemas-microsoft-com:office:smarttags" w:element="PlaceType">
          <w:r w:rsidRPr="00E51615">
            <w:rPr>
              <w:b/>
            </w:rPr>
            <w:t>Park</w:t>
          </w:r>
        </w:smartTag>
      </w:smartTag>
      <w:r w:rsidRPr="00E51615">
        <w:rPr>
          <w:b/>
        </w:rPr>
        <w:t xml:space="preserve"> Module</w:t>
      </w:r>
      <w:r w:rsidR="009E68B7" w:rsidRPr="000F397E">
        <w:t>,</w:t>
      </w:r>
    </w:p>
    <w:p w14:paraId="40AD7A39" w14:textId="77777777" w:rsidR="002E0B38" w:rsidRPr="009E68B7" w:rsidRDefault="009E68B7" w:rsidP="00E51615">
      <w:pPr>
        <w:pStyle w:val="Level2Text"/>
      </w:pPr>
      <w:bookmarkStart w:id="80" w:name="_DV_C45"/>
      <w:r w:rsidRPr="009E68B7">
        <w:rPr>
          <w:rStyle w:val="DeltaViewInsertion"/>
          <w:bCs/>
          <w:color w:val="auto"/>
          <w:u w:val="none"/>
        </w:rPr>
        <w:tab/>
        <w:t>Dynamically controlled</w:t>
      </w:r>
      <w:r w:rsidRPr="009E68B7">
        <w:rPr>
          <w:rStyle w:val="DeltaViewInsertion"/>
          <w:b/>
          <w:bCs/>
          <w:color w:val="auto"/>
          <w:u w:val="none"/>
        </w:rPr>
        <w:t xml:space="preserve"> OTSUA</w:t>
      </w:r>
      <w:bookmarkEnd w:id="80"/>
      <w:r w:rsidR="002E0B38" w:rsidRPr="009E68B7">
        <w:t xml:space="preserve"> or </w:t>
      </w:r>
    </w:p>
    <w:p w14:paraId="5A36BCB0" w14:textId="77777777" w:rsidR="002E0B38" w:rsidRDefault="002E0B38" w:rsidP="00E51615">
      <w:pPr>
        <w:pStyle w:val="Level2Text"/>
      </w:pPr>
      <w:r w:rsidRPr="00EF4605">
        <w:tab/>
      </w:r>
      <w:r w:rsidRPr="00E51615">
        <w:rPr>
          <w:b/>
        </w:rPr>
        <w:t>DC Converter</w:t>
      </w:r>
      <w:r w:rsidRPr="00843BB1">
        <w:t>,</w:t>
      </w:r>
    </w:p>
    <w:p w14:paraId="00F19FEE" w14:textId="66BDCCB9" w:rsidR="002E0B38" w:rsidRPr="00EF4605" w:rsidRDefault="002E0B38" w:rsidP="00E51615">
      <w:pPr>
        <w:pStyle w:val="Level1Text"/>
      </w:pPr>
      <w:r>
        <w:tab/>
      </w:r>
      <w:r w:rsidRPr="00EF4605">
        <w:t xml:space="preserve">as applicable may (subject to the </w:t>
      </w:r>
      <w:r w:rsidRPr="00EF4605">
        <w:rPr>
          <w:b/>
        </w:rPr>
        <w:t>Generator</w:t>
      </w:r>
      <w:r w:rsidRPr="00EF4605">
        <w:t xml:space="preserve"> or </w:t>
      </w:r>
      <w:r w:rsidRPr="00EF4605">
        <w:rPr>
          <w:b/>
        </w:rPr>
        <w:t>DC Converter Station</w:t>
      </w:r>
      <w:r w:rsidRPr="00EF4605">
        <w:t xml:space="preserve"> owner having fulfilled the requirements of </w:t>
      </w:r>
      <w:r>
        <w:t>CP.6.</w:t>
      </w:r>
      <w:r w:rsidRPr="00EF4605">
        <w:t xml:space="preserve">3 where that applies) be </w:t>
      </w:r>
      <w:r w:rsidRPr="00EF4605">
        <w:rPr>
          <w:b/>
        </w:rPr>
        <w:t>Synchronised</w:t>
      </w:r>
      <w:r w:rsidRPr="00EF4605">
        <w:t xml:space="preserve"> to the </w:t>
      </w:r>
      <w:r w:rsidRPr="00EF4605">
        <w:rPr>
          <w:b/>
        </w:rPr>
        <w:t>Total System</w:t>
      </w:r>
      <w:r w:rsidRPr="00EF4605">
        <w:t xml:space="preserve"> through the issue of an </w:t>
      </w:r>
      <w:r w:rsidRPr="00EF4605">
        <w:rPr>
          <w:b/>
        </w:rPr>
        <w:t>Interim</w:t>
      </w:r>
      <w:r w:rsidRPr="00EF4605">
        <w:t xml:space="preserve"> </w:t>
      </w:r>
      <w:r w:rsidRPr="00EF4605">
        <w:rPr>
          <w:b/>
        </w:rPr>
        <w:t>Operational Notification</w:t>
      </w:r>
      <w:r w:rsidRPr="00EF4605">
        <w:t>.</w:t>
      </w:r>
      <w:r w:rsidR="009E68B7">
        <w:t xml:space="preserve">  </w:t>
      </w:r>
      <w:bookmarkStart w:id="81" w:name="_DV_C46"/>
      <w:r w:rsidR="009E68B7" w:rsidRPr="009E68B7">
        <w:rPr>
          <w:rStyle w:val="DeltaViewInsertion"/>
          <w:color w:val="auto"/>
          <w:u w:val="none"/>
        </w:rPr>
        <w:t xml:space="preserve">Where the </w:t>
      </w:r>
      <w:r w:rsidR="009E68B7" w:rsidRPr="009E68B7">
        <w:rPr>
          <w:rStyle w:val="DeltaViewInsertion"/>
          <w:b/>
          <w:bCs/>
          <w:color w:val="auto"/>
          <w:u w:val="none"/>
        </w:rPr>
        <w:t>Generator</w:t>
      </w:r>
      <w:r w:rsidR="009E68B7" w:rsidRPr="009E68B7">
        <w:rPr>
          <w:rStyle w:val="DeltaViewInsertion"/>
          <w:color w:val="auto"/>
          <w:u w:val="none"/>
        </w:rPr>
        <w:t xml:space="preserve"> is undertaking </w:t>
      </w:r>
      <w:r w:rsidR="009E68B7" w:rsidRPr="009E68B7">
        <w:rPr>
          <w:rStyle w:val="DeltaViewInsertion"/>
          <w:b/>
          <w:bCs/>
          <w:color w:val="auto"/>
          <w:u w:val="none"/>
        </w:rPr>
        <w:t>OTSDUW</w:t>
      </w:r>
      <w:r w:rsidR="006606EC" w:rsidRPr="00F078EB">
        <w:rPr>
          <w:rStyle w:val="DeltaViewInsertion"/>
          <w:color w:val="auto"/>
          <w:u w:val="none"/>
        </w:rPr>
        <w:t>,</w:t>
      </w:r>
      <w:r w:rsidR="009E68B7" w:rsidRPr="009E68B7">
        <w:rPr>
          <w:rStyle w:val="DeltaViewInsertion"/>
          <w:color w:val="auto"/>
          <w:u w:val="none"/>
        </w:rPr>
        <w:t xml:space="preserve"> then the </w:t>
      </w:r>
      <w:r w:rsidR="009E68B7" w:rsidRPr="009E68B7">
        <w:rPr>
          <w:rStyle w:val="DeltaViewInsertion"/>
          <w:b/>
          <w:bCs/>
          <w:color w:val="auto"/>
          <w:u w:val="none"/>
        </w:rPr>
        <w:t>Interim</w:t>
      </w:r>
      <w:r w:rsidR="009E68B7" w:rsidRPr="009E68B7">
        <w:rPr>
          <w:rStyle w:val="DeltaViewInsertion"/>
          <w:color w:val="auto"/>
          <w:u w:val="none"/>
        </w:rPr>
        <w:t xml:space="preserve"> </w:t>
      </w:r>
      <w:r w:rsidR="009E68B7" w:rsidRPr="009E68B7">
        <w:rPr>
          <w:rStyle w:val="DeltaViewInsertion"/>
          <w:b/>
          <w:bCs/>
          <w:color w:val="auto"/>
          <w:u w:val="none"/>
        </w:rPr>
        <w:t>Operational Notification</w:t>
      </w:r>
      <w:r w:rsidR="009E68B7" w:rsidRPr="009E68B7">
        <w:rPr>
          <w:rStyle w:val="DeltaViewInsertion"/>
          <w:color w:val="auto"/>
          <w:u w:val="none"/>
        </w:rPr>
        <w:t xml:space="preserve"> will be in two parts, with the “</w:t>
      </w:r>
      <w:r w:rsidR="009E68B7" w:rsidRPr="009E68B7">
        <w:rPr>
          <w:rStyle w:val="DeltaViewInsertion"/>
          <w:b/>
          <w:bCs/>
          <w:color w:val="auto"/>
          <w:u w:val="none"/>
        </w:rPr>
        <w:t>Interim Operational Notification Part A</w:t>
      </w:r>
      <w:r w:rsidR="009E68B7" w:rsidRPr="009E68B7">
        <w:rPr>
          <w:rStyle w:val="DeltaViewInsertion"/>
          <w:color w:val="auto"/>
          <w:u w:val="none"/>
        </w:rPr>
        <w:t xml:space="preserve">” applicable to the </w:t>
      </w:r>
      <w:r w:rsidR="009E68B7" w:rsidRPr="009E68B7">
        <w:rPr>
          <w:rStyle w:val="DeltaViewInsertion"/>
          <w:b/>
          <w:bCs/>
          <w:color w:val="auto"/>
          <w:u w:val="none"/>
        </w:rPr>
        <w:t>OTSUA</w:t>
      </w:r>
      <w:r w:rsidR="009E68B7" w:rsidRPr="009E68B7">
        <w:rPr>
          <w:rStyle w:val="DeltaViewInsertion"/>
          <w:color w:val="auto"/>
          <w:u w:val="none"/>
        </w:rPr>
        <w:t xml:space="preserve"> and the “</w:t>
      </w:r>
      <w:r w:rsidR="009E68B7" w:rsidRPr="009E68B7">
        <w:rPr>
          <w:rStyle w:val="DeltaViewInsertion"/>
          <w:b/>
          <w:bCs/>
          <w:color w:val="auto"/>
          <w:u w:val="none"/>
        </w:rPr>
        <w:t>Interim Operational Notification Part B</w:t>
      </w:r>
      <w:r w:rsidR="009E68B7" w:rsidRPr="009E68B7">
        <w:rPr>
          <w:rStyle w:val="DeltaViewInsertion"/>
          <w:color w:val="auto"/>
          <w:u w:val="none"/>
        </w:rPr>
        <w:t xml:space="preserve">” applicable to the </w:t>
      </w:r>
      <w:r w:rsidR="007C60B7">
        <w:rPr>
          <w:rStyle w:val="DeltaViewInsertion"/>
          <w:b/>
          <w:bCs/>
          <w:color w:val="auto"/>
          <w:u w:val="none"/>
        </w:rPr>
        <w:t>GB Code User</w:t>
      </w:r>
      <w:r w:rsidR="009E68B7" w:rsidRPr="009E68B7">
        <w:rPr>
          <w:rStyle w:val="DeltaViewInsertion"/>
          <w:b/>
          <w:bCs/>
          <w:color w:val="auto"/>
          <w:u w:val="none"/>
        </w:rPr>
        <w:t>s Plant and Apparatus</w:t>
      </w:r>
      <w:r w:rsidR="009E68B7" w:rsidRPr="009E68B7">
        <w:rPr>
          <w:rStyle w:val="DeltaViewInsertion"/>
          <w:color w:val="auto"/>
          <w:u w:val="none"/>
        </w:rPr>
        <w:t xml:space="preserve">.  </w:t>
      </w:r>
      <w:bookmarkStart w:id="82" w:name="_DV_M114"/>
      <w:bookmarkEnd w:id="81"/>
      <w:bookmarkEnd w:id="82"/>
      <w:r w:rsidR="009E68B7" w:rsidRPr="009E68B7">
        <w:rPr>
          <w:rStyle w:val="DeltaViewInsertion"/>
          <w:color w:val="auto"/>
          <w:u w:val="none"/>
        </w:rPr>
        <w:t xml:space="preserve">For the avoidance of doubt, the </w:t>
      </w:r>
      <w:r w:rsidR="009E68B7" w:rsidRPr="009E68B7">
        <w:rPr>
          <w:rStyle w:val="DeltaViewInsertion"/>
          <w:b/>
          <w:bCs/>
          <w:color w:val="auto"/>
          <w:u w:val="none"/>
        </w:rPr>
        <w:t>Interim Operational Notification Part A</w:t>
      </w:r>
      <w:r w:rsidR="009E68B7" w:rsidRPr="009E68B7">
        <w:rPr>
          <w:rStyle w:val="DeltaViewInsertion"/>
          <w:bCs/>
          <w:color w:val="auto"/>
          <w:u w:val="none"/>
        </w:rPr>
        <w:t xml:space="preserve"> and the </w:t>
      </w:r>
      <w:r w:rsidR="009E68B7" w:rsidRPr="009E68B7">
        <w:rPr>
          <w:rStyle w:val="DeltaViewInsertion"/>
          <w:b/>
          <w:bCs/>
          <w:color w:val="auto"/>
          <w:u w:val="none"/>
        </w:rPr>
        <w:t xml:space="preserve">Interim Operational Notification Part B </w:t>
      </w:r>
      <w:r w:rsidR="009E68B7" w:rsidRPr="009E68B7">
        <w:rPr>
          <w:rStyle w:val="DeltaViewInsertion"/>
          <w:bCs/>
          <w:color w:val="auto"/>
          <w:u w:val="none"/>
        </w:rPr>
        <w:t>can be issued together or at different times.</w:t>
      </w:r>
      <w:r w:rsidRPr="00EF4605">
        <w:t xml:space="preserve"> </w:t>
      </w:r>
      <w:r w:rsidR="009E68B7">
        <w:t xml:space="preserve"> </w:t>
      </w:r>
      <w:r>
        <w:t>I</w:t>
      </w:r>
      <w:r w:rsidRPr="00EF4605">
        <w:t xml:space="preserve">n respect </w:t>
      </w:r>
      <w:r w:rsidRPr="001361F0">
        <w:t xml:space="preserve">of </w:t>
      </w:r>
      <w:r>
        <w:t>an</w:t>
      </w:r>
      <w:r w:rsidRPr="00EF4605">
        <w:t xml:space="preserve"> </w:t>
      </w:r>
      <w:r>
        <w:rPr>
          <w:b/>
        </w:rPr>
        <w:t xml:space="preserve">Embedded Power Station </w:t>
      </w:r>
      <w:r w:rsidRPr="00B71FA0">
        <w:t>or</w:t>
      </w:r>
      <w:r>
        <w:rPr>
          <w:b/>
        </w:rPr>
        <w:t xml:space="preserve"> Embedded DC </w:t>
      </w:r>
      <w:r w:rsidRPr="00F4043B">
        <w:rPr>
          <w:b/>
        </w:rPr>
        <w:t xml:space="preserve">Converter Station </w:t>
      </w:r>
      <w:r w:rsidRPr="00F4043B">
        <w:t>(other than</w:t>
      </w:r>
      <w:r w:rsidRPr="00F4043B">
        <w:rPr>
          <w:b/>
        </w:rPr>
        <w:t xml:space="preserve"> 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F4043B">
        <w:t>)</w:t>
      </w:r>
      <w:r w:rsidR="002C5CB5" w:rsidRPr="002C5CB5">
        <w:t>,</w:t>
      </w:r>
      <w:r w:rsidRPr="00F4043B">
        <w:t xml:space="preserve"> </w:t>
      </w:r>
      <w:r w:rsidR="008D1B14">
        <w:rPr>
          <w:b/>
        </w:rPr>
        <w:t>The Company</w:t>
      </w:r>
      <w:r w:rsidRPr="00F4043B">
        <w:t xml:space="preserve"> will notify the</w:t>
      </w:r>
      <w:r w:rsidRPr="00EF4605">
        <w:t xml:space="preserve"> </w:t>
      </w:r>
      <w:r w:rsidRPr="00EF4605">
        <w:rPr>
          <w:b/>
        </w:rPr>
        <w:t>Network Operator</w:t>
      </w:r>
      <w:r w:rsidRPr="00EF4605">
        <w:t xml:space="preserve"> </w:t>
      </w:r>
      <w:r>
        <w:t xml:space="preserve">that </w:t>
      </w:r>
      <w:r w:rsidRPr="00EF4605">
        <w:t xml:space="preserve">an </w:t>
      </w:r>
      <w:r w:rsidRPr="00EF4605">
        <w:rPr>
          <w:b/>
        </w:rPr>
        <w:t>Interim</w:t>
      </w:r>
      <w:r w:rsidRPr="00EF4605">
        <w:t xml:space="preserve"> </w:t>
      </w:r>
      <w:r w:rsidRPr="00EF4605">
        <w:rPr>
          <w:b/>
        </w:rPr>
        <w:t>Operational Notification</w:t>
      </w:r>
      <w:r>
        <w:t xml:space="preserve"> has been issued.</w:t>
      </w:r>
    </w:p>
    <w:p w14:paraId="509127D4" w14:textId="73B85D41" w:rsidR="002E0B38" w:rsidRPr="00EF4605" w:rsidRDefault="002E0B38" w:rsidP="00E51615">
      <w:pPr>
        <w:pStyle w:val="Level1Text"/>
      </w:pPr>
      <w:r>
        <w:t>CP.6.6.1</w:t>
      </w:r>
      <w:r>
        <w:tab/>
      </w:r>
      <w:r w:rsidRPr="00EF4605">
        <w:t xml:space="preserve">The </w:t>
      </w:r>
      <w:r w:rsidRPr="00EF4605">
        <w:rPr>
          <w:b/>
        </w:rPr>
        <w:t xml:space="preserve">Interim Operational Notification </w:t>
      </w:r>
      <w:r w:rsidRPr="00EF4605">
        <w:t>will be time limited, the expiration date being specified at the time of issue</w:t>
      </w:r>
      <w:r>
        <w:t>.</w:t>
      </w:r>
      <w:r w:rsidRPr="00EF4605">
        <w:t xml:space="preserve"> </w:t>
      </w:r>
      <w:r>
        <w:t>T</w:t>
      </w:r>
      <w:r w:rsidRPr="00EF4605">
        <w:t xml:space="preserve">he </w:t>
      </w:r>
      <w:r w:rsidRPr="00EF4605">
        <w:rPr>
          <w:b/>
        </w:rPr>
        <w:t>Interim Operation</w:t>
      </w:r>
      <w:r>
        <w:rPr>
          <w:b/>
        </w:rPr>
        <w:t>al</w:t>
      </w:r>
      <w:r w:rsidRPr="00EF4605">
        <w:rPr>
          <w:b/>
        </w:rPr>
        <w:t xml:space="preserve"> Notification</w:t>
      </w:r>
      <w:r w:rsidRPr="00EF4605">
        <w:t xml:space="preserve"> may be renewed by </w:t>
      </w:r>
      <w:r w:rsidR="008D1B14">
        <w:rPr>
          <w:b/>
        </w:rPr>
        <w:t>The Company</w:t>
      </w:r>
      <w:r w:rsidRPr="00EF4605">
        <w:t xml:space="preserve">. </w:t>
      </w:r>
    </w:p>
    <w:p w14:paraId="6BB1DCF6" w14:textId="02DE7044" w:rsidR="002E0B38" w:rsidRPr="00EF4605" w:rsidRDefault="002E0B38" w:rsidP="00E51615">
      <w:pPr>
        <w:pStyle w:val="Level1Text"/>
      </w:pPr>
      <w:r>
        <w:t>CP.6.6.2</w:t>
      </w:r>
      <w:r w:rsidRPr="00EF4605">
        <w:tab/>
      </w:r>
      <w:r>
        <w:t>T</w:t>
      </w:r>
      <w:r w:rsidRPr="00EF4605">
        <w:t xml:space="preserve">he </w:t>
      </w:r>
      <w:r w:rsidRPr="00EF4605">
        <w:rPr>
          <w:b/>
        </w:rPr>
        <w:t>Generator</w:t>
      </w:r>
      <w:r w:rsidRPr="00EF4605">
        <w:t xml:space="preserve"> or </w:t>
      </w:r>
      <w:r w:rsidRPr="00EF4605">
        <w:rPr>
          <w:b/>
        </w:rPr>
        <w:t>DC Converter Station</w:t>
      </w:r>
      <w:r w:rsidRPr="00EF4605">
        <w:t xml:space="preserve"> owner must operate</w:t>
      </w:r>
      <w:r w:rsidRPr="00AE2587">
        <w:t xml:space="preserve"> the </w:t>
      </w:r>
      <w:r w:rsidRPr="00AE2587">
        <w:rPr>
          <w:b/>
        </w:rPr>
        <w:t>Generating Unit</w:t>
      </w:r>
      <w:r w:rsidRPr="00AE2587">
        <w:t xml:space="preserve">, </w:t>
      </w:r>
      <w:r w:rsidRPr="00AE2587">
        <w:rPr>
          <w:b/>
        </w:rPr>
        <w:t>CCGT Module</w:t>
      </w:r>
      <w:r w:rsidRPr="00AE2587">
        <w:t xml:space="preserve">, </w:t>
      </w:r>
      <w:r w:rsidRPr="00AE2587">
        <w:rPr>
          <w:b/>
        </w:rPr>
        <w:t>Power Park Module</w:t>
      </w:r>
      <w:r w:rsidR="009E68B7" w:rsidRPr="009E68B7">
        <w:t>,</w:t>
      </w:r>
      <w:r w:rsidR="009E68B7">
        <w:rPr>
          <w:b/>
        </w:rPr>
        <w:t xml:space="preserve"> OTSUA</w:t>
      </w:r>
      <w:r w:rsidRPr="00AE2587">
        <w:t xml:space="preserve"> or </w:t>
      </w:r>
      <w:r w:rsidRPr="00AE2587">
        <w:rPr>
          <w:b/>
        </w:rPr>
        <w:t>DC Converter</w:t>
      </w:r>
      <w:r w:rsidRPr="00AE2587">
        <w:t xml:space="preserve"> in accordance with the terms, arising from the </w:t>
      </w:r>
      <w:r w:rsidRPr="00AE2587">
        <w:rPr>
          <w:b/>
        </w:rPr>
        <w:t>Unresolved Issues</w:t>
      </w:r>
      <w:r w:rsidRPr="00AE2587">
        <w:t xml:space="preserve">, of the </w:t>
      </w:r>
      <w:r w:rsidRPr="00AE2587">
        <w:rPr>
          <w:b/>
        </w:rPr>
        <w:t>Interim Operational Notification</w:t>
      </w:r>
      <w:r w:rsidRPr="00AE2587">
        <w:t>.</w:t>
      </w:r>
      <w:r w:rsidRPr="00EF4605">
        <w:t xml:space="preserve">  </w:t>
      </w:r>
      <w:r w:rsidRPr="00EF4605">
        <w:rPr>
          <w:rFonts w:cs="Arial"/>
        </w:rPr>
        <w:t xml:space="preserve">Where practicable, </w:t>
      </w:r>
      <w:r w:rsidR="008D1B14">
        <w:rPr>
          <w:rFonts w:cs="Arial"/>
          <w:b/>
        </w:rPr>
        <w:t>The Company</w:t>
      </w:r>
      <w:r w:rsidRPr="00EF4605">
        <w:rPr>
          <w:rFonts w:cs="Arial"/>
          <w:b/>
        </w:rPr>
        <w:t xml:space="preserve"> </w:t>
      </w:r>
      <w:r w:rsidRPr="00EF4605">
        <w:rPr>
          <w:rFonts w:cs="Arial"/>
        </w:rPr>
        <w:t xml:space="preserve">will discuss such terms with the </w:t>
      </w:r>
      <w:r w:rsidRPr="00EF4605">
        <w:rPr>
          <w:rFonts w:cs="Arial"/>
          <w:b/>
        </w:rPr>
        <w:t xml:space="preserve">Generator </w:t>
      </w:r>
      <w:r w:rsidRPr="00EF4605">
        <w:rPr>
          <w:rFonts w:cs="Arial"/>
        </w:rPr>
        <w:t xml:space="preserve">or </w:t>
      </w:r>
      <w:r w:rsidRPr="00EF4605">
        <w:rPr>
          <w:rFonts w:cs="Arial"/>
          <w:b/>
        </w:rPr>
        <w:t>DC Converter Station</w:t>
      </w:r>
      <w:r w:rsidRPr="00EF4605">
        <w:rPr>
          <w:rFonts w:cs="Arial"/>
        </w:rPr>
        <w:t xml:space="preserve"> owner prior to including them in the </w:t>
      </w:r>
      <w:r w:rsidRPr="00EF4605">
        <w:rPr>
          <w:rFonts w:cs="Arial"/>
          <w:b/>
        </w:rPr>
        <w:t>Interim Operational Notification</w:t>
      </w:r>
      <w:r w:rsidRPr="00EF4605">
        <w:rPr>
          <w:rFonts w:cs="Arial"/>
        </w:rPr>
        <w:t>.</w:t>
      </w:r>
    </w:p>
    <w:p w14:paraId="2176B2B8" w14:textId="77777777" w:rsidR="002E0B38" w:rsidRPr="002D1F64" w:rsidRDefault="002E0B38" w:rsidP="00E51615">
      <w:pPr>
        <w:pStyle w:val="Level1Text"/>
      </w:pPr>
      <w:r w:rsidRPr="002D1F64">
        <w:t>CP.6.6.3</w:t>
      </w:r>
      <w:r>
        <w:tab/>
        <w:t>T</w:t>
      </w:r>
      <w:r w:rsidRPr="002D1F64">
        <w:rPr>
          <w:rFonts w:cs="Arial"/>
        </w:rPr>
        <w:t xml:space="preserve">he </w:t>
      </w:r>
      <w:r w:rsidRPr="002D1F64">
        <w:rPr>
          <w:rFonts w:cs="Arial"/>
          <w:b/>
        </w:rPr>
        <w:t>Interim Operational Notification</w:t>
      </w:r>
      <w:r w:rsidRPr="002D1F64">
        <w:rPr>
          <w:rFonts w:cs="Arial"/>
        </w:rPr>
        <w:t xml:space="preserve"> will</w:t>
      </w:r>
      <w:r w:rsidRPr="002D1F64">
        <w:t xml:space="preserve"> include the following limitations:</w:t>
      </w:r>
    </w:p>
    <w:p w14:paraId="61B2FF4E" w14:textId="1A63CFA4" w:rsidR="009E68B7" w:rsidRDefault="002E0B38" w:rsidP="00B71FA0">
      <w:pPr>
        <w:pStyle w:val="Level2Text"/>
        <w:jc w:val="both"/>
      </w:pPr>
      <w:r w:rsidRPr="00EF4605">
        <w:t>(a)</w:t>
      </w:r>
      <w:r w:rsidR="009E68B7">
        <w:t xml:space="preserve"> </w:t>
      </w:r>
      <w:r w:rsidR="009E68B7">
        <w:tab/>
      </w:r>
      <w:r w:rsidR="009E68B7" w:rsidRPr="009E68B7">
        <w:rPr>
          <w:rStyle w:val="DeltaViewInsertion"/>
          <w:color w:val="auto"/>
          <w:u w:val="none"/>
        </w:rPr>
        <w:t xml:space="preserve">In the case of </w:t>
      </w:r>
      <w:r w:rsidR="009E68B7" w:rsidRPr="009E68B7">
        <w:rPr>
          <w:rStyle w:val="DeltaViewInsertion"/>
          <w:b/>
          <w:bCs/>
          <w:color w:val="auto"/>
          <w:u w:val="none"/>
        </w:rPr>
        <w:t>OTSUA</w:t>
      </w:r>
      <w:r w:rsidR="009E68B7" w:rsidRPr="009E68B7">
        <w:rPr>
          <w:rStyle w:val="DeltaViewInsertion"/>
          <w:color w:val="auto"/>
          <w:u w:val="none"/>
        </w:rPr>
        <w:t>, the</w:t>
      </w:r>
      <w:r w:rsidR="009E68B7" w:rsidRPr="009E68B7">
        <w:rPr>
          <w:rStyle w:val="DeltaViewInsertion"/>
          <w:b/>
          <w:bCs/>
          <w:color w:val="auto"/>
          <w:u w:val="none"/>
        </w:rPr>
        <w:t xml:space="preserve"> Interim Operational Notification</w:t>
      </w:r>
      <w:r w:rsidR="009E68B7" w:rsidRPr="009E68B7">
        <w:rPr>
          <w:rStyle w:val="DeltaViewInsertion"/>
          <w:color w:val="auto"/>
          <w:u w:val="none"/>
        </w:rPr>
        <w:t xml:space="preserve"> </w:t>
      </w:r>
      <w:r w:rsidR="009E68B7" w:rsidRPr="009E68B7">
        <w:rPr>
          <w:rStyle w:val="DeltaViewInsertion"/>
          <w:b/>
          <w:bCs/>
          <w:color w:val="auto"/>
          <w:u w:val="none"/>
        </w:rPr>
        <w:t xml:space="preserve">Part A </w:t>
      </w:r>
      <w:r w:rsidR="009E68B7" w:rsidRPr="009E68B7">
        <w:rPr>
          <w:rStyle w:val="DeltaViewInsertion"/>
          <w:color w:val="auto"/>
          <w:u w:val="none"/>
        </w:rPr>
        <w:t xml:space="preserve">permits </w:t>
      </w:r>
      <w:r w:rsidR="009E68B7" w:rsidRPr="009E68B7">
        <w:rPr>
          <w:rStyle w:val="DeltaViewInsertion"/>
          <w:b/>
          <w:bCs/>
          <w:color w:val="auto"/>
          <w:u w:val="none"/>
        </w:rPr>
        <w:t xml:space="preserve">Synchronisation </w:t>
      </w:r>
      <w:r w:rsidR="009E68B7" w:rsidRPr="009E68B7">
        <w:rPr>
          <w:rStyle w:val="DeltaViewInsertion"/>
          <w:color w:val="auto"/>
          <w:u w:val="none"/>
        </w:rPr>
        <w:t xml:space="preserve">of the dynamically controlled </w:t>
      </w:r>
      <w:r w:rsidR="009E68B7" w:rsidRPr="009E68B7">
        <w:rPr>
          <w:rStyle w:val="DeltaViewInsertion"/>
          <w:b/>
          <w:bCs/>
          <w:color w:val="auto"/>
          <w:u w:val="none"/>
        </w:rPr>
        <w:t>OTSUA</w:t>
      </w:r>
      <w:r w:rsidR="009E68B7" w:rsidRPr="009E68B7">
        <w:rPr>
          <w:rStyle w:val="DeltaViewInsertion"/>
          <w:color w:val="auto"/>
          <w:u w:val="none"/>
        </w:rPr>
        <w:t xml:space="preserve"> to the </w:t>
      </w:r>
      <w:r w:rsidR="009E68B7" w:rsidRPr="009E68B7">
        <w:rPr>
          <w:rStyle w:val="DeltaViewInsertion"/>
          <w:b/>
          <w:bCs/>
          <w:color w:val="auto"/>
          <w:u w:val="none"/>
        </w:rPr>
        <w:t>Total System</w:t>
      </w:r>
      <w:r w:rsidR="009E68B7" w:rsidRPr="009E68B7">
        <w:rPr>
          <w:rStyle w:val="DeltaViewInsertion"/>
          <w:color w:val="auto"/>
          <w:u w:val="none"/>
        </w:rPr>
        <w:t xml:space="preserve"> only for the purposes of active control of voltage and </w:t>
      </w:r>
      <w:r w:rsidR="006606EC" w:rsidRPr="00F078EB">
        <w:rPr>
          <w:rStyle w:val="DeltaViewInsertion"/>
          <w:b/>
          <w:bCs/>
          <w:color w:val="auto"/>
          <w:u w:val="none"/>
        </w:rPr>
        <w:t>R</w:t>
      </w:r>
      <w:r w:rsidR="009E68B7" w:rsidRPr="00F078EB">
        <w:rPr>
          <w:rStyle w:val="DeltaViewInsertion"/>
          <w:b/>
          <w:bCs/>
          <w:color w:val="auto"/>
          <w:u w:val="none"/>
        </w:rPr>
        <w:t xml:space="preserve">eactive </w:t>
      </w:r>
      <w:r w:rsidR="006606EC" w:rsidRPr="00F078EB">
        <w:rPr>
          <w:rStyle w:val="DeltaViewInsertion"/>
          <w:b/>
          <w:bCs/>
          <w:color w:val="auto"/>
          <w:u w:val="none"/>
        </w:rPr>
        <w:t>P</w:t>
      </w:r>
      <w:r w:rsidR="009E68B7" w:rsidRPr="00F078EB">
        <w:rPr>
          <w:rStyle w:val="DeltaViewInsertion"/>
          <w:b/>
          <w:bCs/>
          <w:color w:val="auto"/>
          <w:u w:val="none"/>
        </w:rPr>
        <w:t>ower</w:t>
      </w:r>
      <w:r w:rsidR="009E68B7" w:rsidRPr="009E68B7">
        <w:rPr>
          <w:rStyle w:val="DeltaViewInsertion"/>
          <w:color w:val="auto"/>
          <w:u w:val="none"/>
        </w:rPr>
        <w:t xml:space="preserve"> and not for the purpose of exporting </w:t>
      </w:r>
      <w:r w:rsidR="009E68B7" w:rsidRPr="009E68B7">
        <w:rPr>
          <w:rStyle w:val="DeltaViewInsertion"/>
          <w:b/>
          <w:color w:val="auto"/>
          <w:u w:val="none"/>
        </w:rPr>
        <w:t>Active Power</w:t>
      </w:r>
      <w:r w:rsidR="009E68B7" w:rsidRPr="00B71FA0">
        <w:rPr>
          <w:rStyle w:val="DeltaViewInsertion"/>
          <w:color w:val="auto"/>
          <w:u w:val="none"/>
        </w:rPr>
        <w:t>.</w:t>
      </w:r>
      <w:r w:rsidRPr="009E68B7">
        <w:tab/>
      </w:r>
    </w:p>
    <w:p w14:paraId="2AF93199" w14:textId="022198C7" w:rsidR="002E0B38" w:rsidRPr="00EF4605" w:rsidRDefault="009E68B7" w:rsidP="00B71FA0">
      <w:pPr>
        <w:pStyle w:val="Level2Text"/>
        <w:ind w:left="1838" w:hanging="420"/>
        <w:jc w:val="both"/>
      </w:pPr>
      <w:r>
        <w:t xml:space="preserve">(b) </w:t>
      </w:r>
      <w:r>
        <w:tab/>
      </w:r>
      <w:r w:rsidR="002E0B38" w:rsidRPr="00EF4605">
        <w:t xml:space="preserve">In the case of a </w:t>
      </w:r>
      <w:r w:rsidR="002E0B38" w:rsidRPr="00EF4605">
        <w:rPr>
          <w:b/>
        </w:rPr>
        <w:t>Power Park Module</w:t>
      </w:r>
      <w:r w:rsidR="006606EC" w:rsidRPr="00F078EB">
        <w:rPr>
          <w:bCs/>
        </w:rPr>
        <w:t>,</w:t>
      </w:r>
      <w:r w:rsidR="002E0B38" w:rsidRPr="00EF4605">
        <w:t xml:space="preserve"> the </w:t>
      </w:r>
      <w:r w:rsidR="002E0B38" w:rsidRPr="00EF4605">
        <w:rPr>
          <w:b/>
        </w:rPr>
        <w:t>Interim Operational Notification</w:t>
      </w:r>
      <w:r>
        <w:rPr>
          <w:b/>
        </w:rPr>
        <w:t xml:space="preserve"> </w:t>
      </w:r>
      <w:bookmarkStart w:id="83" w:name="_DV_C50"/>
      <w:r w:rsidRPr="009E68B7">
        <w:rPr>
          <w:rStyle w:val="DeltaViewInsertion"/>
          <w:color w:val="auto"/>
          <w:u w:val="none"/>
        </w:rPr>
        <w:t xml:space="preserve">(and where </w:t>
      </w:r>
      <w:r w:rsidRPr="009E68B7">
        <w:rPr>
          <w:rStyle w:val="DeltaViewInsertion"/>
          <w:b/>
          <w:bCs/>
          <w:color w:val="auto"/>
          <w:u w:val="none"/>
        </w:rPr>
        <w:t>OTSDUW Arrangements</w:t>
      </w:r>
      <w:r w:rsidRPr="009E68B7">
        <w:rPr>
          <w:rStyle w:val="DeltaViewInsertion"/>
          <w:color w:val="auto"/>
          <w:u w:val="none"/>
        </w:rPr>
        <w:t xml:space="preserve"> apply, this reference will be to the </w:t>
      </w:r>
      <w:r w:rsidRPr="009E68B7">
        <w:rPr>
          <w:rStyle w:val="DeltaViewInsertion"/>
          <w:b/>
          <w:bCs/>
          <w:color w:val="auto"/>
          <w:u w:val="none"/>
        </w:rPr>
        <w:t>Interim Operational</w:t>
      </w:r>
      <w:r w:rsidRPr="009E68B7">
        <w:rPr>
          <w:rStyle w:val="DeltaViewInsertion"/>
          <w:color w:val="auto"/>
          <w:u w:val="none"/>
        </w:rPr>
        <w:t xml:space="preserve"> </w:t>
      </w:r>
      <w:r w:rsidRPr="009E68B7">
        <w:rPr>
          <w:rStyle w:val="DeltaViewInsertion"/>
          <w:b/>
          <w:bCs/>
          <w:color w:val="auto"/>
          <w:u w:val="none"/>
        </w:rPr>
        <w:t>Notification Part B</w:t>
      </w:r>
      <w:r w:rsidRPr="009E68B7">
        <w:rPr>
          <w:rStyle w:val="DeltaViewInsertion"/>
          <w:color w:val="auto"/>
          <w:u w:val="none"/>
        </w:rPr>
        <w:t>)</w:t>
      </w:r>
      <w:bookmarkEnd w:id="83"/>
      <w:r w:rsidR="002E0B38" w:rsidRPr="00EF4605">
        <w:t xml:space="preserve"> will limit the proportion of the </w:t>
      </w:r>
      <w:r w:rsidR="002E0B38" w:rsidRPr="00EF4605">
        <w:rPr>
          <w:b/>
        </w:rPr>
        <w:t>Power Park Module</w:t>
      </w:r>
      <w:r w:rsidR="002E0B38" w:rsidRPr="00EF4605">
        <w:t xml:space="preserve"> which can be simultaneously </w:t>
      </w:r>
      <w:r w:rsidR="002E0B38" w:rsidRPr="00EF4605">
        <w:rPr>
          <w:b/>
        </w:rPr>
        <w:t>Synchronised</w:t>
      </w:r>
      <w:r w:rsidR="002E0B38" w:rsidRPr="00EF4605">
        <w:t xml:space="preserve"> to the </w:t>
      </w:r>
      <w:r w:rsidR="002E0B38" w:rsidRPr="00EF4605">
        <w:rPr>
          <w:b/>
        </w:rPr>
        <w:t>Total System</w:t>
      </w:r>
      <w:r w:rsidR="002E0B38" w:rsidRPr="00EF4605">
        <w:t xml:space="preserve"> such that neither of the following figures </w:t>
      </w:r>
      <w:r w:rsidR="006606EC">
        <w:t>are</w:t>
      </w:r>
      <w:r w:rsidR="002E0B38" w:rsidRPr="00EF4605">
        <w:t xml:space="preserve"> exceeded:</w:t>
      </w:r>
    </w:p>
    <w:p w14:paraId="34F08164" w14:textId="762B3EC8" w:rsidR="002E0B38" w:rsidRPr="00EF4605" w:rsidRDefault="002E0B38" w:rsidP="00B71FA0">
      <w:pPr>
        <w:pStyle w:val="Level3Text"/>
        <w:jc w:val="both"/>
      </w:pPr>
      <w:r>
        <w:t>(i)</w:t>
      </w:r>
      <w:r>
        <w:tab/>
      </w:r>
      <w:r w:rsidRPr="00EF4605">
        <w:t xml:space="preserve">20% of the </w:t>
      </w:r>
      <w:r w:rsidRPr="00EF4605">
        <w:rPr>
          <w:b/>
        </w:rPr>
        <w:t>Registered Capacity</w:t>
      </w:r>
      <w:r w:rsidRPr="00EF4605">
        <w:t xml:space="preserve"> of the </w:t>
      </w:r>
      <w:r w:rsidRPr="00EF4605">
        <w:rPr>
          <w:b/>
        </w:rPr>
        <w:t>Power Park Module</w:t>
      </w:r>
      <w:r w:rsidRPr="00EF4605">
        <w:t xml:space="preserve"> (or the output of a single </w:t>
      </w:r>
      <w:r w:rsidRPr="00EF4605">
        <w:rPr>
          <w:b/>
        </w:rPr>
        <w:t>Power Park Unit</w:t>
      </w:r>
      <w:r w:rsidR="006606EC" w:rsidRPr="00F078EB">
        <w:rPr>
          <w:bCs/>
        </w:rPr>
        <w:t>,</w:t>
      </w:r>
      <w:r w:rsidRPr="00EF4605">
        <w:t xml:space="preserve"> where this exceeds 20% of the </w:t>
      </w:r>
      <w:r w:rsidRPr="00EF4605">
        <w:rPr>
          <w:b/>
        </w:rPr>
        <w:t>Power Stat</w:t>
      </w:r>
      <w:r w:rsidRPr="003736E0">
        <w:rPr>
          <w:b/>
        </w:rPr>
        <w:t xml:space="preserve">ion’s </w:t>
      </w:r>
      <w:r w:rsidRPr="00EF4605">
        <w:rPr>
          <w:b/>
        </w:rPr>
        <w:t>Registered Capacity</w:t>
      </w:r>
      <w:r w:rsidRPr="00EF4605">
        <w:t>); nor</w:t>
      </w:r>
    </w:p>
    <w:p w14:paraId="09A0A5C2" w14:textId="77777777" w:rsidR="002E0B38" w:rsidRPr="00EF4605" w:rsidRDefault="002E0B38" w:rsidP="00E51615">
      <w:pPr>
        <w:pStyle w:val="Level3Text"/>
      </w:pPr>
      <w:r>
        <w:t>(ii)</w:t>
      </w:r>
      <w:r>
        <w:tab/>
      </w:r>
      <w:r w:rsidRPr="00EF4605">
        <w:t>50MW</w:t>
      </w:r>
    </w:p>
    <w:p w14:paraId="7303C171" w14:textId="741483A7" w:rsidR="002E0B38" w:rsidRPr="00EF4605" w:rsidRDefault="002E0B38" w:rsidP="00B71FA0">
      <w:pPr>
        <w:pStyle w:val="Level2Text"/>
        <w:jc w:val="both"/>
      </w:pPr>
      <w:r>
        <w:tab/>
      </w:r>
      <w:r w:rsidRPr="00EF4605">
        <w:t xml:space="preserve">until the </w:t>
      </w:r>
      <w:r w:rsidRPr="00EF4605">
        <w:rPr>
          <w:b/>
        </w:rPr>
        <w:t>Generator</w:t>
      </w:r>
      <w:r w:rsidRPr="00EF4605">
        <w:t xml:space="preserve"> has completed the voltage control tests </w:t>
      </w:r>
      <w:r>
        <w:t>(detailed in</w:t>
      </w:r>
      <w:r w:rsidRPr="00EF4605">
        <w:t xml:space="preserve"> </w:t>
      </w:r>
      <w:r>
        <w:t>OC5</w:t>
      </w:r>
      <w:r w:rsidRPr="00EF4605">
        <w:t>.A.</w:t>
      </w:r>
      <w:r>
        <w:t>3</w:t>
      </w:r>
      <w:r w:rsidRPr="00EF4605">
        <w:t>.2</w:t>
      </w:r>
      <w:r>
        <w:t>)</w:t>
      </w:r>
      <w:bookmarkStart w:id="84" w:name="_DV_C51"/>
      <w:r w:rsidR="009E68B7" w:rsidRPr="00CE7CB3">
        <w:rPr>
          <w:rStyle w:val="DeltaViewInsertion"/>
        </w:rPr>
        <w:t xml:space="preserve"> </w:t>
      </w:r>
      <w:r w:rsidR="009E68B7" w:rsidRPr="009E68B7">
        <w:rPr>
          <w:rStyle w:val="DeltaViewInsertion"/>
          <w:color w:val="auto"/>
          <w:u w:val="none"/>
        </w:rPr>
        <w:t xml:space="preserve">(including in respect of any dynamically controlled </w:t>
      </w:r>
      <w:r w:rsidR="009E68B7" w:rsidRPr="009E68B7">
        <w:rPr>
          <w:rStyle w:val="DeltaViewInsertion"/>
          <w:b/>
          <w:bCs/>
          <w:color w:val="auto"/>
          <w:u w:val="none"/>
        </w:rPr>
        <w:t>OTSUA</w:t>
      </w:r>
      <w:bookmarkStart w:id="85" w:name="_DV_M125"/>
      <w:bookmarkEnd w:id="84"/>
      <w:bookmarkEnd w:id="85"/>
      <w:r w:rsidR="009E68B7" w:rsidRPr="009E68B7">
        <w:rPr>
          <w:rStyle w:val="DeltaViewInsertion"/>
          <w:bCs/>
          <w:color w:val="auto"/>
          <w:u w:val="none"/>
        </w:rPr>
        <w:t>)</w:t>
      </w:r>
      <w:r w:rsidRPr="00EF4605">
        <w:t xml:space="preserve"> to </w:t>
      </w:r>
      <w:r w:rsidR="008D1B14">
        <w:rPr>
          <w:b/>
        </w:rPr>
        <w:t>The Company</w:t>
      </w:r>
      <w:r w:rsidR="003736E0" w:rsidRPr="003736E0">
        <w:rPr>
          <w:b/>
        </w:rPr>
        <w:t>’s</w:t>
      </w:r>
      <w:r w:rsidRPr="00EF4605">
        <w:t xml:space="preserve"> reasonable satisf</w:t>
      </w:r>
      <w:r w:rsidRPr="001361F0">
        <w:t>action. Following successful completion of this test</w:t>
      </w:r>
      <w:r w:rsidR="006606EC">
        <w:t>,</w:t>
      </w:r>
      <w:r w:rsidRPr="001361F0">
        <w:t xml:space="preserve"> each additional </w:t>
      </w:r>
      <w:r w:rsidRPr="00EF4605">
        <w:rPr>
          <w:b/>
        </w:rPr>
        <w:t>Power Park Unit</w:t>
      </w:r>
      <w:r w:rsidRPr="00EF4605">
        <w:t xml:space="preserve"> should be included in the voltage control scheme as soon as is technically possible (unless </w:t>
      </w:r>
      <w:r w:rsidR="008D1B14">
        <w:rPr>
          <w:b/>
        </w:rPr>
        <w:t>The Company</w:t>
      </w:r>
      <w:r w:rsidRPr="00EF4605">
        <w:t xml:space="preserve"> agrees otherwise). </w:t>
      </w:r>
    </w:p>
    <w:p w14:paraId="7220EE34" w14:textId="23EEC370" w:rsidR="002E0B38" w:rsidRDefault="002E0B38" w:rsidP="00B71FA0">
      <w:pPr>
        <w:pStyle w:val="Level2Text"/>
        <w:jc w:val="both"/>
      </w:pPr>
      <w:r>
        <w:t>(b)</w:t>
      </w:r>
      <w:r>
        <w:tab/>
      </w:r>
      <w:r w:rsidRPr="00EF4605">
        <w:t xml:space="preserve">In the case of a </w:t>
      </w:r>
      <w:r w:rsidRPr="00EF4605">
        <w:rPr>
          <w:b/>
        </w:rPr>
        <w:t>Power Park Module</w:t>
      </w:r>
      <w:r w:rsidRPr="00EF4605">
        <w:t xml:space="preserve"> with a </w:t>
      </w:r>
      <w:r w:rsidRPr="00EF4605">
        <w:rPr>
          <w:b/>
        </w:rPr>
        <w:t>Registered Capacity</w:t>
      </w:r>
      <w:r w:rsidRPr="00EF4605">
        <w:t xml:space="preserve"> greater or equal to 100MW, the </w:t>
      </w:r>
      <w:r w:rsidRPr="00EF4605">
        <w:rPr>
          <w:b/>
        </w:rPr>
        <w:t>Interim Operational Notification</w:t>
      </w:r>
      <w:r w:rsidR="009E68B7">
        <w:rPr>
          <w:b/>
        </w:rPr>
        <w:t xml:space="preserve"> </w:t>
      </w:r>
      <w:bookmarkStart w:id="86" w:name="_DV_C52"/>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 xml:space="preserve">) </w:t>
      </w:r>
      <w:bookmarkEnd w:id="86"/>
      <w:r w:rsidRPr="00EF4605">
        <w:t xml:space="preserve">will limit the proportion of the </w:t>
      </w:r>
      <w:r w:rsidRPr="00EF4605">
        <w:rPr>
          <w:b/>
        </w:rPr>
        <w:t>Power Park Module</w:t>
      </w:r>
      <w:r w:rsidRPr="00EF4605">
        <w:t xml:space="preserve"> which can be simultaneously </w:t>
      </w:r>
      <w:r w:rsidRPr="00EF4605">
        <w:rPr>
          <w:b/>
        </w:rPr>
        <w:t>Synchronised</w:t>
      </w:r>
      <w:r w:rsidRPr="00EF4605">
        <w:t xml:space="preserve"> to the </w:t>
      </w:r>
      <w:r w:rsidRPr="00EF4605">
        <w:rPr>
          <w:b/>
        </w:rPr>
        <w:t>Total System</w:t>
      </w:r>
      <w:r w:rsidRPr="00EF4605">
        <w:t xml:space="preserve"> to 70% of </w:t>
      </w:r>
      <w:r w:rsidRPr="00EF4605">
        <w:rPr>
          <w:b/>
        </w:rPr>
        <w:t>Registered Capacity</w:t>
      </w:r>
      <w:r w:rsidRPr="00EF4605">
        <w:t xml:space="preserve"> until the </w:t>
      </w:r>
      <w:r w:rsidRPr="00EF4605">
        <w:rPr>
          <w:b/>
        </w:rPr>
        <w:t xml:space="preserve">Generator </w:t>
      </w:r>
      <w:r w:rsidRPr="00EF4605">
        <w:t xml:space="preserve">has completed the </w:t>
      </w:r>
      <w:r w:rsidRPr="00EF4605">
        <w:rPr>
          <w:b/>
        </w:rPr>
        <w:t xml:space="preserve">Limited Frequency Sensitive Mode </w:t>
      </w:r>
      <w:r w:rsidRPr="00EF4605">
        <w:t xml:space="preserve">control tests with at least 50% of the </w:t>
      </w:r>
      <w:r w:rsidRPr="00EF4605">
        <w:rPr>
          <w:b/>
        </w:rPr>
        <w:t>Registered Capacity</w:t>
      </w:r>
      <w:r w:rsidRPr="00EF4605">
        <w:t xml:space="preserve"> of the </w:t>
      </w:r>
      <w:r w:rsidRPr="00EF4605">
        <w:rPr>
          <w:b/>
        </w:rPr>
        <w:t>Power Park Module</w:t>
      </w:r>
      <w:r w:rsidRPr="00EF4605">
        <w:t xml:space="preserve"> in service (detailed in </w:t>
      </w:r>
      <w:r>
        <w:t>OC5</w:t>
      </w:r>
      <w:r w:rsidRPr="00EF4605">
        <w:t>.</w:t>
      </w:r>
      <w:r>
        <w:t>A.3</w:t>
      </w:r>
      <w:r w:rsidRPr="00EF4605">
        <w:t xml:space="preserve">.3) to </w:t>
      </w:r>
      <w:r w:rsidR="008D1B14">
        <w:rPr>
          <w:b/>
        </w:rPr>
        <w:t>The Company</w:t>
      </w:r>
      <w:r w:rsidR="003736E0" w:rsidRPr="003736E0">
        <w:rPr>
          <w:b/>
        </w:rPr>
        <w:t>’s</w:t>
      </w:r>
      <w:r w:rsidRPr="00EF4605">
        <w:t xml:space="preserve"> reasonable satisfaction.</w:t>
      </w:r>
    </w:p>
    <w:p w14:paraId="745F3F4B" w14:textId="520B8764" w:rsidR="002E0B38" w:rsidRPr="002A0DAB" w:rsidRDefault="002E0B38" w:rsidP="00B71FA0">
      <w:pPr>
        <w:pStyle w:val="Level2Text"/>
        <w:jc w:val="both"/>
      </w:pPr>
      <w:r>
        <w:t>(c)</w:t>
      </w:r>
      <w:r>
        <w:tab/>
        <w:t>I</w:t>
      </w:r>
      <w:r w:rsidRPr="002A0DAB">
        <w:t xml:space="preserve">n the case of a </w:t>
      </w:r>
      <w:r w:rsidRPr="002A0DAB">
        <w:rPr>
          <w:b/>
        </w:rPr>
        <w:t>Synchronous Generating Unit</w:t>
      </w:r>
      <w:r w:rsidR="006606EC" w:rsidRPr="00F078EB">
        <w:rPr>
          <w:bCs/>
        </w:rPr>
        <w:t>,</w:t>
      </w:r>
      <w:r w:rsidRPr="002A0DAB">
        <w:t xml:space="preserve"> employing a static </w:t>
      </w:r>
      <w:r w:rsidRPr="002A0DAB">
        <w:rPr>
          <w:b/>
        </w:rPr>
        <w:t>Excitation System</w:t>
      </w:r>
      <w:r w:rsidRPr="002A0DAB">
        <w:t xml:space="preserve"> the </w:t>
      </w:r>
      <w:r w:rsidRPr="002A0DAB">
        <w:rPr>
          <w:b/>
        </w:rPr>
        <w:t>Interim Operational Notification</w:t>
      </w:r>
      <w:r w:rsidR="009E68B7">
        <w:t xml:space="preserve"> </w:t>
      </w:r>
      <w:bookmarkStart w:id="87" w:name="_DV_C53"/>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b/>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w:t>
      </w:r>
      <w:bookmarkEnd w:id="87"/>
      <w:r w:rsidR="009E68B7">
        <w:rPr>
          <w:rStyle w:val="DeltaViewInsertion"/>
          <w:color w:val="auto"/>
          <w:u w:val="none"/>
        </w:rPr>
        <w:t xml:space="preserve"> </w:t>
      </w:r>
      <w:r w:rsidRPr="002A0DAB">
        <w:t xml:space="preserve">may if applicable limit the maximum </w:t>
      </w:r>
      <w:r w:rsidRPr="002A0DAB">
        <w:rPr>
          <w:b/>
        </w:rPr>
        <w:t>Active Power</w:t>
      </w:r>
      <w:r w:rsidRPr="002A0DAB">
        <w:t xml:space="preserve"> output and reactive power output of the </w:t>
      </w:r>
      <w:r w:rsidRPr="002A0DAB">
        <w:rPr>
          <w:b/>
        </w:rPr>
        <w:t>Synchronous Generating Unit</w:t>
      </w:r>
      <w:r w:rsidRPr="002A0DAB">
        <w:t xml:space="preserve"> or </w:t>
      </w:r>
      <w:r w:rsidRPr="002A0DAB">
        <w:rPr>
          <w:b/>
        </w:rPr>
        <w:t>CCGT module</w:t>
      </w:r>
      <w:r w:rsidRPr="002A0DAB">
        <w:t xml:space="preserve"> prior to the successful commissioning of the </w:t>
      </w:r>
      <w:r w:rsidRPr="002A0DAB">
        <w:rPr>
          <w:b/>
        </w:rPr>
        <w:t>Power System Stabiliser</w:t>
      </w:r>
      <w:r w:rsidRPr="002A0DAB">
        <w:t xml:space="preserve"> t</w:t>
      </w:r>
      <w:r w:rsidRPr="001361F0">
        <w:t xml:space="preserve">o </w:t>
      </w:r>
      <w:r w:rsidR="008D1B14">
        <w:rPr>
          <w:b/>
        </w:rPr>
        <w:t>The Company</w:t>
      </w:r>
      <w:r w:rsidRPr="002A0DAB">
        <w:rPr>
          <w:b/>
        </w:rPr>
        <w:t>’s</w:t>
      </w:r>
      <w:r w:rsidRPr="002A0DAB">
        <w:t xml:space="preserve"> satisfaction.</w:t>
      </w:r>
    </w:p>
    <w:p w14:paraId="050C0A93" w14:textId="5DEEC7BC" w:rsidR="002E0B38" w:rsidRDefault="002E0B38" w:rsidP="00E51615">
      <w:pPr>
        <w:pStyle w:val="Level1Text"/>
        <w:rPr>
          <w:b/>
        </w:rPr>
      </w:pPr>
      <w:r>
        <w:rPr>
          <w:szCs w:val="22"/>
        </w:rPr>
        <w:t>CP.6.6.4</w:t>
      </w:r>
      <w:r>
        <w:rPr>
          <w:szCs w:val="22"/>
        </w:rPr>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w:t>
      </w:r>
      <w:r w:rsidR="006606EC">
        <w:t>n</w:t>
      </w:r>
      <w:r w:rsidRPr="00066BC0">
        <w:t xml:space="preserve"> </w:t>
      </w:r>
      <w:r w:rsidRPr="00995E89">
        <w:rPr>
          <w:b/>
        </w:rPr>
        <w:t>Interim Operational Notification</w:t>
      </w:r>
      <w:r w:rsidRPr="00066BC0">
        <w:t xml:space="preserve">, whilst it is in force, the relevant provisions of the </w:t>
      </w:r>
      <w:r w:rsidR="00CD1756" w:rsidRPr="00CD1756">
        <w:t>Grid Code</w:t>
      </w:r>
      <w:r w:rsidRPr="00066BC0">
        <w:t xml:space="preserve"> to which that </w:t>
      </w:r>
      <w:r w:rsidRPr="00995E89">
        <w:rPr>
          <w:b/>
        </w:rPr>
        <w:t>Interim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Interim Operational Notification</w:t>
      </w:r>
      <w:r w:rsidRPr="00134160">
        <w:t>.</w:t>
      </w:r>
    </w:p>
    <w:p w14:paraId="39FE534A" w14:textId="6B1D4B34" w:rsidR="002E0B38" w:rsidRPr="00EF4605" w:rsidRDefault="002E0B38" w:rsidP="00E51615">
      <w:pPr>
        <w:pStyle w:val="Level1Text"/>
      </w:pPr>
      <w:r>
        <w:rPr>
          <w:szCs w:val="22"/>
        </w:rPr>
        <w:t>CP.6.7</w:t>
      </w:r>
      <w:r>
        <w:rPr>
          <w:szCs w:val="22"/>
        </w:rPr>
        <w:tab/>
      </w:r>
      <w:r w:rsidRPr="00EF4605">
        <w:rPr>
          <w:szCs w:val="22"/>
        </w:rPr>
        <w:t xml:space="preserve">Other than </w:t>
      </w:r>
      <w:r w:rsidRPr="00EF4605">
        <w:rPr>
          <w:b/>
          <w:szCs w:val="22"/>
        </w:rPr>
        <w:t>Unresolved Issues</w:t>
      </w:r>
      <w:r w:rsidRPr="00EF4605">
        <w:rPr>
          <w:szCs w:val="22"/>
        </w:rPr>
        <w:t xml:space="preserve"> that are subject to tests required under </w:t>
      </w:r>
      <w:r>
        <w:rPr>
          <w:szCs w:val="22"/>
        </w:rPr>
        <w:t>CP.7.2</w:t>
      </w:r>
      <w:r w:rsidRPr="00EF4605">
        <w:rPr>
          <w:szCs w:val="22"/>
        </w:rPr>
        <w:t xml:space="preserve"> to be witnessed by </w:t>
      </w:r>
      <w:r w:rsidR="008D1B14">
        <w:rPr>
          <w:b/>
          <w:szCs w:val="22"/>
        </w:rPr>
        <w:t>The Company</w:t>
      </w:r>
      <w:r w:rsidRPr="00EF4605">
        <w:rPr>
          <w:szCs w:val="22"/>
        </w:rPr>
        <w:t xml:space="preserv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resolve any </w:t>
      </w:r>
      <w:r w:rsidRPr="00EF4605">
        <w:rPr>
          <w:b/>
          <w:szCs w:val="22"/>
        </w:rPr>
        <w:t>Unresolved Issues</w:t>
      </w:r>
      <w:r w:rsidRPr="00EF4605">
        <w:rPr>
          <w:szCs w:val="22"/>
        </w:rPr>
        <w:t xml:space="preserve"> prior to the commencement of the tests, unless </w:t>
      </w:r>
      <w:r w:rsidR="008D1B14">
        <w:rPr>
          <w:b/>
          <w:szCs w:val="22"/>
        </w:rPr>
        <w:t>The Company</w:t>
      </w:r>
      <w:r w:rsidRPr="00EF4605">
        <w:rPr>
          <w:szCs w:val="22"/>
        </w:rPr>
        <w:t xml:space="preserve"> agrees to a later resolution.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liaise with </w:t>
      </w:r>
      <w:r w:rsidR="008D1B14">
        <w:rPr>
          <w:b/>
          <w:szCs w:val="22"/>
        </w:rPr>
        <w:t>The Company</w:t>
      </w:r>
      <w:r w:rsidRPr="00EF4605">
        <w:rPr>
          <w:b/>
          <w:szCs w:val="22"/>
        </w:rPr>
        <w:t xml:space="preserve"> </w:t>
      </w:r>
      <w:r w:rsidRPr="00EF4605">
        <w:rPr>
          <w:szCs w:val="22"/>
        </w:rPr>
        <w:t>in respect of such resolution. The tests that ma</w:t>
      </w:r>
      <w:r w:rsidRPr="001361F0">
        <w:t xml:space="preserve">y be witnessed by </w:t>
      </w:r>
      <w:r w:rsidR="008D1B14">
        <w:rPr>
          <w:b/>
          <w:szCs w:val="22"/>
        </w:rPr>
        <w:t>The Company</w:t>
      </w:r>
      <w:r w:rsidRPr="00EF4605">
        <w:rPr>
          <w:szCs w:val="22"/>
        </w:rPr>
        <w:t xml:space="preserve"> are specified in </w:t>
      </w:r>
      <w:r>
        <w:rPr>
          <w:szCs w:val="22"/>
        </w:rPr>
        <w:t>CP.7.2</w:t>
      </w:r>
      <w:r w:rsidR="00E51615">
        <w:rPr>
          <w:szCs w:val="22"/>
        </w:rPr>
        <w:t>.</w:t>
      </w:r>
    </w:p>
    <w:p w14:paraId="6CCE05F6" w14:textId="3E60ECA3" w:rsidR="002E0B38" w:rsidRPr="00EF4605" w:rsidRDefault="002E0B38" w:rsidP="00E51615">
      <w:pPr>
        <w:pStyle w:val="Level1Text"/>
      </w:pPr>
      <w:r>
        <w:t>CP.6.8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required under </w:t>
      </w:r>
      <w:r>
        <w:t>CP.7</w:t>
      </w:r>
      <w:r w:rsidRPr="00EF4605">
        <w:t xml:space="preserve"> to b</w:t>
      </w:r>
      <w:r w:rsidRPr="001361F0">
        <w:t xml:space="preserve">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Pr="00EF4605">
        <w:t xml:space="preserve"> or </w:t>
      </w:r>
      <w:r w:rsidRPr="00EF4605">
        <w:rPr>
          <w:b/>
        </w:rPr>
        <w:t xml:space="preserve">DC Converter(s) </w:t>
      </w:r>
      <w:r w:rsidRPr="00EF4605">
        <w:t>as applicable</w:t>
      </w:r>
      <w:r w:rsidR="006606EC">
        <w:t>,</w:t>
      </w:r>
      <w:r w:rsidRPr="00EF4605">
        <w:t xml:space="preserve"> is ready to commence such tests.</w:t>
      </w:r>
    </w:p>
    <w:p w14:paraId="36C7A488" w14:textId="77777777" w:rsidR="002E0B38" w:rsidRPr="00EF4605" w:rsidRDefault="002E0B38" w:rsidP="00E51615">
      <w:pPr>
        <w:pStyle w:val="Level1Text"/>
      </w:pPr>
      <w:r>
        <w:t>CP.6.9</w:t>
      </w:r>
      <w:r w:rsidRPr="00EF4605">
        <w:tab/>
      </w:r>
      <w:r>
        <w:t>T</w:t>
      </w:r>
      <w:r w:rsidRPr="00EF4605">
        <w:t xml:space="preserve">he items referred to at </w:t>
      </w:r>
      <w:r>
        <w:t>CP.7.3</w:t>
      </w:r>
      <w:r w:rsidRPr="00EF4605">
        <w:t xml:space="preserve"> sha</w:t>
      </w:r>
      <w:r w:rsidRPr="001361F0">
        <w:t xml:space="preserve">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required under </w:t>
      </w:r>
      <w:r>
        <w:t>CP.7.2</w:t>
      </w:r>
      <w:r w:rsidRPr="00EF4605">
        <w:t xml:space="preserve">. </w:t>
      </w:r>
    </w:p>
    <w:p w14:paraId="23FFBA1E" w14:textId="77777777" w:rsidR="002E0B38" w:rsidRPr="00BE551D" w:rsidRDefault="002E0B38" w:rsidP="00BE551D"/>
    <w:p w14:paraId="2493DA08" w14:textId="2783388A" w:rsidR="002E0B38" w:rsidRPr="007E3514" w:rsidRDefault="002E0B38" w:rsidP="007E3514">
      <w:pPr>
        <w:pStyle w:val="Level1Text"/>
        <w:rPr>
          <w:u w:val="single"/>
        </w:rPr>
      </w:pPr>
      <w:r w:rsidRPr="00787603">
        <w:t>CP.7.</w:t>
      </w:r>
      <w:r w:rsidRPr="00787603">
        <w:tab/>
      </w:r>
      <w:r w:rsidRPr="007E3514">
        <w:rPr>
          <w:u w:val="single"/>
        </w:rPr>
        <w:t>FINAL OPERATIONAL NOTIFICATION</w:t>
      </w:r>
      <w:r w:rsidR="001D4C3C" w:rsidRPr="001D4C3C">
        <w:fldChar w:fldCharType="begin"/>
      </w:r>
      <w:r w:rsidR="001D4C3C">
        <w:instrText xml:space="preserve"> TC "</w:instrText>
      </w:r>
      <w:bookmarkStart w:id="88" w:name="_Toc332825831"/>
      <w:bookmarkStart w:id="89" w:name="_Toc123819953"/>
      <w:r w:rsidR="001D4C3C">
        <w:instrText>CP.7</w:instrText>
      </w:r>
      <w:r w:rsidR="001D4C3C" w:rsidRPr="001D4C3C">
        <w:instrText xml:space="preserve">   </w:instrText>
      </w:r>
      <w:r w:rsidR="001D4C3C">
        <w:instrText>FINAL</w:instrText>
      </w:r>
      <w:r w:rsidR="001D4C3C" w:rsidRPr="001D4C3C">
        <w:instrText xml:space="preserve"> OPERATIONAL NOTIFICATION</w:instrText>
      </w:r>
      <w:bookmarkEnd w:id="88"/>
      <w:bookmarkEnd w:id="89"/>
      <w:r w:rsidR="001D4C3C" w:rsidRPr="001D4C3C">
        <w:instrText xml:space="preserve"> " \L 1 </w:instrText>
      </w:r>
      <w:r w:rsidR="001D4C3C" w:rsidRPr="001D4C3C">
        <w:fldChar w:fldCharType="end"/>
      </w:r>
    </w:p>
    <w:p w14:paraId="5720232C" w14:textId="77777777" w:rsidR="002E0B38" w:rsidRPr="00EF4605" w:rsidRDefault="002E0B38" w:rsidP="007E3514">
      <w:pPr>
        <w:pStyle w:val="Level1Text"/>
      </w:pPr>
      <w:r>
        <w:rPr>
          <w:szCs w:val="22"/>
        </w:rPr>
        <w:t>CP.7.1</w:t>
      </w:r>
      <w:r>
        <w:rPr>
          <w:szCs w:val="22"/>
        </w:rPr>
        <w:tab/>
      </w:r>
      <w:r w:rsidRPr="00EF4605">
        <w:rPr>
          <w:szCs w:val="22"/>
        </w:rPr>
        <w:t xml:space="preserve">The following provisions apply in relation to the issue of a </w:t>
      </w:r>
      <w:r w:rsidRPr="00EF4605">
        <w:rPr>
          <w:b/>
          <w:szCs w:val="22"/>
        </w:rPr>
        <w:t>Final Operational Notification</w:t>
      </w:r>
      <w:r w:rsidRPr="00F93280">
        <w:rPr>
          <w:szCs w:val="22"/>
        </w:rPr>
        <w:t>.</w:t>
      </w:r>
    </w:p>
    <w:p w14:paraId="06F226A7" w14:textId="77777777" w:rsidR="002E0B38" w:rsidRPr="00EF4605" w:rsidRDefault="002E0B38" w:rsidP="007E3514">
      <w:pPr>
        <w:pStyle w:val="Level1Text"/>
      </w:pPr>
      <w:r>
        <w:rPr>
          <w:szCs w:val="22"/>
        </w:rPr>
        <w:t>CP.7.2</w:t>
      </w:r>
      <w:r w:rsidRPr="00EF4605">
        <w:rPr>
          <w:szCs w:val="22"/>
        </w:rPr>
        <w:tab/>
        <w:t xml:space="preserve">Tests to be carried out prior to issue of the </w:t>
      </w:r>
      <w:r w:rsidRPr="00EF4605">
        <w:rPr>
          <w:b/>
          <w:szCs w:val="22"/>
        </w:rPr>
        <w:t>Final</w:t>
      </w:r>
      <w:r w:rsidRPr="00EF4605">
        <w:rPr>
          <w:szCs w:val="22"/>
        </w:rPr>
        <w:t xml:space="preserve"> </w:t>
      </w:r>
      <w:r w:rsidRPr="00EF4605">
        <w:rPr>
          <w:b/>
          <w:szCs w:val="22"/>
        </w:rPr>
        <w:t>Operational Notification</w:t>
      </w:r>
    </w:p>
    <w:p w14:paraId="12C19C14" w14:textId="2762F605" w:rsidR="002E0B38" w:rsidRPr="00EF4605" w:rsidRDefault="002E0B38" w:rsidP="007E3514">
      <w:pPr>
        <w:pStyle w:val="Level1Text"/>
      </w:pPr>
      <w:r>
        <w:rPr>
          <w:szCs w:val="22"/>
        </w:rPr>
        <w:t>CP.7.2.</w:t>
      </w:r>
      <w:r w:rsidRPr="00EF4605">
        <w:rPr>
          <w:szCs w:val="22"/>
        </w:rPr>
        <w:t>1</w:t>
      </w:r>
      <w:r w:rsidRPr="00EF4605">
        <w:rPr>
          <w:szCs w:val="22"/>
        </w:rPr>
        <w:tab/>
        <w:t xml:space="preserve">Prior to the issue of a </w:t>
      </w:r>
      <w:r w:rsidRPr="00EF4605">
        <w:rPr>
          <w:b/>
          <w:szCs w:val="22"/>
        </w:rPr>
        <w:t>Final</w:t>
      </w:r>
      <w:r w:rsidRPr="00EF4605">
        <w:rPr>
          <w:szCs w:val="22"/>
        </w:rPr>
        <w:t xml:space="preserve"> </w:t>
      </w:r>
      <w:r w:rsidRPr="00EF4605">
        <w:rPr>
          <w:b/>
          <w:szCs w:val="22"/>
        </w:rPr>
        <w:t>Operational Notification</w:t>
      </w:r>
      <w:r w:rsidR="005B61E7" w:rsidRPr="00F078EB">
        <w:rPr>
          <w:bCs/>
          <w:szCs w:val="22"/>
        </w:rPr>
        <w:t>,</w:t>
      </w:r>
      <w:r w:rsidRPr="00EF4605">
        <w:rPr>
          <w:b/>
          <w:szCs w:val="22"/>
        </w:rPr>
        <w:t xml:space="preserve"> </w:t>
      </w:r>
      <w:r w:rsidRPr="00EF4605">
        <w:rPr>
          <w:szCs w:val="22"/>
        </w:rPr>
        <w:t xml:space="preserve">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have completed the tests specified in this </w:t>
      </w:r>
      <w:r>
        <w:rPr>
          <w:szCs w:val="22"/>
        </w:rPr>
        <w:t>CP</w:t>
      </w:r>
      <w:r w:rsidRPr="001361F0">
        <w:t>.7.2.2</w:t>
      </w:r>
      <w:r w:rsidRPr="00EF4605">
        <w:rPr>
          <w:szCs w:val="22"/>
        </w:rPr>
        <w:t xml:space="preserve"> to</w:t>
      </w:r>
      <w:r w:rsidRPr="00EF4605">
        <w:rPr>
          <w:b/>
          <w:szCs w:val="22"/>
        </w:rPr>
        <w:t xml:space="preserve"> </w:t>
      </w:r>
      <w:r w:rsidR="008D1B14">
        <w:rPr>
          <w:b/>
          <w:szCs w:val="22"/>
        </w:rPr>
        <w:t>The Company</w:t>
      </w:r>
      <w:r w:rsidRPr="00EF4605">
        <w:rPr>
          <w:b/>
          <w:szCs w:val="22"/>
        </w:rPr>
        <w:t xml:space="preserve">’s </w:t>
      </w:r>
      <w:r w:rsidRPr="00EF4605">
        <w:rPr>
          <w:szCs w:val="22"/>
        </w:rPr>
        <w:t xml:space="preserve">satisfaction to demonstrate compliance with the relevant </w:t>
      </w:r>
      <w:r w:rsidR="00CD1756" w:rsidRPr="00CD1756">
        <w:rPr>
          <w:szCs w:val="22"/>
        </w:rPr>
        <w:t>Grid Code</w:t>
      </w:r>
      <w:r w:rsidRPr="00EF4605">
        <w:rPr>
          <w:szCs w:val="22"/>
        </w:rPr>
        <w:t xml:space="preserve"> provisions.</w:t>
      </w:r>
      <w:r>
        <w:rPr>
          <w:szCs w:val="22"/>
        </w:rPr>
        <w:t xml:space="preserve"> </w:t>
      </w:r>
    </w:p>
    <w:p w14:paraId="288D62B7" w14:textId="77777777" w:rsidR="002E0B38" w:rsidRPr="00BE551D" w:rsidRDefault="002E0B38" w:rsidP="007E3514">
      <w:pPr>
        <w:pStyle w:val="Level1Text"/>
      </w:pPr>
      <w:r>
        <w:rPr>
          <w:szCs w:val="22"/>
        </w:rPr>
        <w:t>CP.7.2.2</w:t>
      </w:r>
      <w:r w:rsidRPr="00EF4605">
        <w:rPr>
          <w:szCs w:val="22"/>
        </w:rPr>
        <w:tab/>
        <w:t xml:space="preserve">In the case of any </w:t>
      </w:r>
      <w:r w:rsidRPr="00EF4605">
        <w:rPr>
          <w:b/>
          <w:szCs w:val="22"/>
        </w:rPr>
        <w:t>Generating Unit</w:t>
      </w:r>
      <w:r w:rsidRPr="00EF4605">
        <w:rPr>
          <w:szCs w:val="22"/>
        </w:rPr>
        <w:t xml:space="preserve">, </w:t>
      </w:r>
      <w:r w:rsidRPr="00EF4605">
        <w:rPr>
          <w:b/>
          <w:szCs w:val="22"/>
        </w:rPr>
        <w:t>CCGT Module</w:t>
      </w:r>
      <w:r w:rsidR="002C5CB5" w:rsidRPr="002C5CB5">
        <w:rPr>
          <w:szCs w:val="22"/>
        </w:rPr>
        <w:t>,</w:t>
      </w:r>
      <w:r w:rsidRPr="00EF4605">
        <w:rPr>
          <w:szCs w:val="22"/>
        </w:rPr>
        <w:t xml:space="preserve"> </w:t>
      </w:r>
      <w:r w:rsidRPr="00EF4605">
        <w:rPr>
          <w:b/>
          <w:szCs w:val="22"/>
        </w:rPr>
        <w:t>Power Park Module</w:t>
      </w:r>
      <w:r w:rsidR="009E68B7">
        <w:rPr>
          <w:szCs w:val="22"/>
        </w:rPr>
        <w:t>,</w:t>
      </w:r>
      <w:r w:rsidR="009E68B7" w:rsidRPr="009E68B7">
        <w:rPr>
          <w:b/>
          <w:bCs/>
          <w:color w:val="auto"/>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r w:rsidR="009E68B7">
        <w:t xml:space="preserve"> </w:t>
      </w:r>
      <w:r w:rsidRPr="00EF4605">
        <w:rPr>
          <w:szCs w:val="22"/>
        </w:rPr>
        <w:t xml:space="preserve">and </w:t>
      </w:r>
      <w:r w:rsidRPr="00EF4605">
        <w:rPr>
          <w:b/>
          <w:szCs w:val="22"/>
        </w:rPr>
        <w:t xml:space="preserve">DC Converter </w:t>
      </w:r>
      <w:r w:rsidRPr="00EF4605">
        <w:rPr>
          <w:szCs w:val="22"/>
        </w:rPr>
        <w:t xml:space="preserve">these tests will comprise one or more of the following: </w:t>
      </w:r>
    </w:p>
    <w:p w14:paraId="5310C9D7" w14:textId="2C714F0B" w:rsidR="002E0B38" w:rsidRPr="00EF4605" w:rsidRDefault="002E0B38" w:rsidP="00B71FA0">
      <w:pPr>
        <w:pStyle w:val="Level2Text"/>
        <w:jc w:val="both"/>
      </w:pPr>
      <w:r w:rsidRPr="00EF4605">
        <w:t>(a)</w:t>
      </w:r>
      <w:r w:rsidRPr="00EF4605">
        <w:tab/>
        <w:t>react</w:t>
      </w:r>
      <w:r w:rsidRPr="001361F0">
        <w:t xml:space="preserve">ive capability tests to demonstrate that the </w:t>
      </w:r>
      <w:r w:rsidRPr="00EF4605">
        <w:rPr>
          <w:b/>
        </w:rPr>
        <w:t>Generating Unit</w:t>
      </w:r>
      <w:r w:rsidRPr="00EF4605">
        <w:t xml:space="preserve">, </w:t>
      </w:r>
      <w:r w:rsidRPr="00EF4605">
        <w:rPr>
          <w:b/>
        </w:rPr>
        <w:t>CCGT Module</w:t>
      </w:r>
      <w:r w:rsidR="002C5CB5" w:rsidRPr="002C5CB5">
        <w:t>,</w:t>
      </w:r>
      <w:r w:rsidRPr="00EF4605">
        <w:t xml:space="preserve"> </w:t>
      </w:r>
      <w:r w:rsidRPr="00EF4605">
        <w:rPr>
          <w:b/>
        </w:rPr>
        <w:t>Power Park Module</w:t>
      </w:r>
      <w:r w:rsidR="009E68B7">
        <w:t>,</w:t>
      </w:r>
      <w:r w:rsidR="009E68B7">
        <w:rPr>
          <w:b/>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bookmarkStart w:id="90" w:name="_DV_M139"/>
      <w:bookmarkEnd w:id="90"/>
      <w:r w:rsidR="009E68B7">
        <w:t xml:space="preserve"> </w:t>
      </w:r>
      <w:r w:rsidRPr="00EF4605">
        <w:t xml:space="preserve">and </w:t>
      </w:r>
      <w:r w:rsidRPr="00EF4605">
        <w:rPr>
          <w:b/>
        </w:rPr>
        <w:t xml:space="preserve">DC Converter </w:t>
      </w:r>
      <w:r w:rsidRPr="00EF4605">
        <w:t>can meet the</w:t>
      </w:r>
      <w:r w:rsidRPr="00EF4605">
        <w:rPr>
          <w:b/>
        </w:rPr>
        <w:t xml:space="preserve"> </w:t>
      </w:r>
      <w:r>
        <w:t>requirements of CC</w:t>
      </w:r>
      <w:r w:rsidRPr="00EF4605">
        <w:t xml:space="preserve">.6.3.2. These may be witnessed by </w:t>
      </w:r>
      <w:r w:rsidR="008D1B14">
        <w:rPr>
          <w:b/>
        </w:rPr>
        <w:t>The Company</w:t>
      </w:r>
      <w:r w:rsidRPr="00EF4605">
        <w:rPr>
          <w:b/>
        </w:rPr>
        <w:t xml:space="preserve"> </w:t>
      </w:r>
      <w:r w:rsidRPr="00EF4605">
        <w:t xml:space="preserve">on site if there is no metering to </w:t>
      </w:r>
      <w:r w:rsidR="008D1B14">
        <w:rPr>
          <w:b/>
        </w:rPr>
        <w:t>The Company</w:t>
      </w:r>
      <w:r w:rsidRPr="00EF4605">
        <w:t xml:space="preserve"> </w:t>
      </w:r>
      <w:r w:rsidRPr="00873D54">
        <w:rPr>
          <w:b/>
        </w:rPr>
        <w:t>Control Centre</w:t>
      </w:r>
      <w:r w:rsidRPr="00EF4605">
        <w:t>.</w:t>
      </w:r>
    </w:p>
    <w:p w14:paraId="461C2242" w14:textId="642AB797" w:rsidR="002E0B38" w:rsidRPr="00EF4605" w:rsidRDefault="002E0B38" w:rsidP="00B71FA0">
      <w:pPr>
        <w:pStyle w:val="Level2Text"/>
        <w:jc w:val="both"/>
      </w:pPr>
      <w:r w:rsidRPr="00EF4605">
        <w:t>(b)</w:t>
      </w:r>
      <w:r w:rsidRPr="00EF4605">
        <w:tab/>
        <w:t>voltage cont</w:t>
      </w:r>
      <w:r w:rsidRPr="001361F0">
        <w:t xml:space="preserve">rol system tests to demonstrate that the </w:t>
      </w:r>
      <w:r w:rsidRPr="00EF4605">
        <w:rPr>
          <w:b/>
        </w:rPr>
        <w:t>Generating Unit</w:t>
      </w:r>
      <w:r w:rsidRPr="00EF4605">
        <w:t xml:space="preserve">, </w:t>
      </w:r>
      <w:r w:rsidRPr="00EF4605">
        <w:rPr>
          <w:b/>
        </w:rPr>
        <w:t>CCGT Module</w:t>
      </w:r>
      <w:r w:rsidRPr="00EF4605">
        <w:t xml:space="preserve">, </w:t>
      </w:r>
      <w:r w:rsidRPr="00EF4605">
        <w:rPr>
          <w:b/>
        </w:rPr>
        <w:t>Power Park Module</w:t>
      </w:r>
      <w:bookmarkStart w:id="91" w:name="_DV_C56"/>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2" w:name="_DV_M143"/>
      <w:bookmarkEnd w:id="91"/>
      <w:bookmarkEnd w:id="92"/>
      <w:r w:rsidR="00C042B0">
        <w:t xml:space="preserve"> </w:t>
      </w:r>
      <w:r w:rsidRPr="00EF4605">
        <w:t xml:space="preserve">and </w:t>
      </w:r>
      <w:r w:rsidRPr="00EF4605">
        <w:rPr>
          <w:b/>
        </w:rPr>
        <w:t xml:space="preserve">DC Converter </w:t>
      </w:r>
      <w:r w:rsidRPr="00EF4605">
        <w:t>can meet the</w:t>
      </w:r>
      <w:r w:rsidRPr="00EF4605">
        <w:rPr>
          <w:b/>
        </w:rPr>
        <w:t xml:space="preserve"> </w:t>
      </w:r>
      <w:r>
        <w:t>requirements of CC.6.3.6, CC</w:t>
      </w:r>
      <w:r w:rsidRPr="00EF4605">
        <w:t xml:space="preserve">.6.3.8 and, in the case of </w:t>
      </w:r>
      <w:r w:rsidR="005B61E7">
        <w:t xml:space="preserve">a </w:t>
      </w:r>
      <w:r w:rsidRPr="00EF4605">
        <w:rPr>
          <w:b/>
        </w:rPr>
        <w:t>Power Park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Pr="00EF4605">
        <w:rPr>
          <w:b/>
        </w:rPr>
        <w:t xml:space="preserve"> </w:t>
      </w:r>
      <w:r w:rsidRPr="00EF4605">
        <w:t xml:space="preserve">and </w:t>
      </w:r>
      <w:r w:rsidRPr="00EF4605">
        <w:rPr>
          <w:b/>
        </w:rPr>
        <w:t>DC Converter</w:t>
      </w:r>
      <w:r w:rsidR="002C5CB5" w:rsidRPr="002C5CB5">
        <w:t>,</w:t>
      </w:r>
      <w:r>
        <w:t xml:space="preserve"> the requirements of CC</w:t>
      </w:r>
      <w:r w:rsidRPr="00EF4605">
        <w:t>.A.7 and, in the case of</w:t>
      </w:r>
      <w:r w:rsidRPr="001361F0">
        <w:t xml:space="preserve"> </w:t>
      </w:r>
      <w:r w:rsidR="005B61E7">
        <w:t xml:space="preserve">a </w:t>
      </w:r>
      <w:r w:rsidRPr="00EF4605">
        <w:rPr>
          <w:b/>
        </w:rPr>
        <w:t>Generating Unit</w:t>
      </w:r>
      <w:r w:rsidRPr="00EF4605">
        <w:t xml:space="preserve"> and</w:t>
      </w:r>
      <w:r w:rsidR="005B61E7">
        <w:t>/or</w:t>
      </w:r>
      <w:r w:rsidRPr="00EF4605">
        <w:t xml:space="preserve"> </w:t>
      </w:r>
      <w:r w:rsidRPr="00EF4605">
        <w:rPr>
          <w:b/>
        </w:rPr>
        <w:t>CCGT Module</w:t>
      </w:r>
      <w:r w:rsidR="002C5CB5" w:rsidRPr="002C5CB5">
        <w:t>,</w:t>
      </w:r>
      <w:r>
        <w:t xml:space="preserve"> the requirements of CC</w:t>
      </w:r>
      <w:r w:rsidRPr="00EF4605">
        <w:t xml:space="preserve">.A.6, and any terms specified in the </w:t>
      </w:r>
      <w:r w:rsidRPr="00EF4605">
        <w:rPr>
          <w:b/>
        </w:rPr>
        <w:t>Bilateral Agreement</w:t>
      </w:r>
      <w:r w:rsidRPr="00EF4605">
        <w:t xml:space="preserve"> as applicable. These tests may also be used to validate the </w:t>
      </w:r>
      <w:r w:rsidRPr="00EF4605">
        <w:rPr>
          <w:b/>
        </w:rPr>
        <w:t>Excitation System</w:t>
      </w:r>
      <w:r w:rsidRPr="00EF4605">
        <w:t xml:space="preserve"> </w:t>
      </w:r>
      <w:r w:rsidRPr="00F4043B">
        <w:t>model (PC.A.5.3) or voltage control system model (PC.A.5.4) a</w:t>
      </w:r>
      <w:r w:rsidRPr="00EF4605">
        <w:t>s ap</w:t>
      </w:r>
      <w:r w:rsidRPr="001361F0">
        <w:t xml:space="preserve">plicable. These tests may be witnessed by </w:t>
      </w:r>
      <w:r w:rsidR="008D1B14">
        <w:rPr>
          <w:b/>
        </w:rPr>
        <w:t>The Company</w:t>
      </w:r>
      <w:r w:rsidR="007E3514">
        <w:t>.</w:t>
      </w:r>
    </w:p>
    <w:p w14:paraId="405B200F" w14:textId="3F6537B3" w:rsidR="002E0B38" w:rsidRPr="00EF4605" w:rsidRDefault="002E0B38" w:rsidP="00B71FA0">
      <w:pPr>
        <w:pStyle w:val="Level2Text"/>
        <w:jc w:val="both"/>
      </w:pPr>
      <w:r w:rsidRPr="00EF4605">
        <w:t>(c)</w:t>
      </w:r>
      <w:r w:rsidRPr="00EF4605">
        <w:tab/>
        <w:t xml:space="preserve">governor or frequency control system tests to demonstrate that the </w:t>
      </w:r>
      <w:r w:rsidRPr="00EF4605">
        <w:rPr>
          <w:b/>
        </w:rPr>
        <w:t>Generating Unit</w:t>
      </w:r>
      <w:r w:rsidRPr="00EF4605">
        <w:t xml:space="preserve">, </w:t>
      </w:r>
      <w:r w:rsidRPr="00EF4605">
        <w:rPr>
          <w:b/>
        </w:rPr>
        <w:t>CCGT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C042B0">
        <w:t xml:space="preserve"> </w:t>
      </w:r>
      <w:r w:rsidRPr="00EF4605">
        <w:t xml:space="preserve">and </w:t>
      </w:r>
      <w:r w:rsidRPr="00EF4605">
        <w:rPr>
          <w:b/>
        </w:rPr>
        <w:t xml:space="preserve">Power Park Module </w:t>
      </w:r>
      <w:r w:rsidRPr="00EF4605">
        <w:t>can meet the</w:t>
      </w:r>
      <w:r w:rsidRPr="00EF4605">
        <w:rPr>
          <w:b/>
        </w:rPr>
        <w:t xml:space="preserve"> </w:t>
      </w:r>
      <w:r>
        <w:t>requirements of CC</w:t>
      </w:r>
      <w:r w:rsidRPr="00EF4605">
        <w:t>.6.3.6, C</w:t>
      </w:r>
      <w:r>
        <w:t>C.6.3.7, where applicable CC</w:t>
      </w:r>
      <w:r w:rsidRPr="00EF4605">
        <w:t>.A.3, and BC.3.7</w:t>
      </w:r>
      <w:r w:rsidRPr="001361F0">
        <w:t xml:space="preserve">. The results will also validate the </w:t>
      </w:r>
      <w:r w:rsidRPr="00EF4605">
        <w:rPr>
          <w:b/>
        </w:rPr>
        <w:t>Mandatory Service Agreement</w:t>
      </w:r>
      <w:r w:rsidRPr="00EF4605">
        <w:t xml:space="preserve"> required by </w:t>
      </w:r>
      <w:r>
        <w:t>CC</w:t>
      </w:r>
      <w:r w:rsidRPr="00EF4605">
        <w:t xml:space="preserve">.8.1. These tests may also be used to validate the Governor model </w:t>
      </w:r>
      <w:r w:rsidRPr="00F4043B">
        <w:t>(PC.A.5.3) or frequency control system model (PC.A.5.4</w:t>
      </w:r>
      <w:r>
        <w:t>) a</w:t>
      </w:r>
      <w:r w:rsidRPr="00EF4605">
        <w:t xml:space="preserve">s applicable. These tests may be witnessed by </w:t>
      </w:r>
      <w:r w:rsidR="008D1B14">
        <w:rPr>
          <w:b/>
        </w:rPr>
        <w:t>The Company</w:t>
      </w:r>
      <w:r w:rsidRPr="00EF4605">
        <w:t>.</w:t>
      </w:r>
    </w:p>
    <w:p w14:paraId="02E9B060" w14:textId="52DCBD62" w:rsidR="002E0B38" w:rsidRPr="00F4043B" w:rsidRDefault="002E0B38" w:rsidP="007E3514">
      <w:pPr>
        <w:pStyle w:val="Level2Text"/>
      </w:pPr>
      <w:r w:rsidRPr="00EF4605">
        <w:t>(d</w:t>
      </w:r>
      <w:r w:rsidRPr="001361F0">
        <w:t>)</w:t>
      </w:r>
      <w:r w:rsidRPr="001361F0">
        <w:tab/>
        <w:t xml:space="preserve">fault ride through tests in respect of a </w:t>
      </w:r>
      <w:r w:rsidRPr="00EF4605">
        <w:rPr>
          <w:b/>
        </w:rPr>
        <w:t>Power Station</w:t>
      </w:r>
      <w:r w:rsidRPr="00EF4605">
        <w:t xml:space="preserve"> with a </w:t>
      </w:r>
      <w:r w:rsidRPr="00EF4605">
        <w:rPr>
          <w:b/>
        </w:rPr>
        <w:t>Registered Capacity</w:t>
      </w:r>
      <w:r>
        <w:t xml:space="preserve"> of 100</w:t>
      </w:r>
      <w:r w:rsidRPr="00EF4605">
        <w:t xml:space="preserve">MW or greater, comprised of one or more </w:t>
      </w:r>
      <w:r w:rsidRPr="00EF4605">
        <w:rPr>
          <w:b/>
        </w:rPr>
        <w:t>Power Park Modules</w:t>
      </w:r>
      <w:r w:rsidRPr="00EF4605">
        <w:t>, t</w:t>
      </w:r>
      <w:r>
        <w:t>o demonstrate compliance with CC</w:t>
      </w:r>
      <w:r w:rsidRPr="00EF4605">
        <w:t>.6.3.1</w:t>
      </w:r>
      <w:r>
        <w:t>5 (a), (b) and (c), CC.A.4.1, CC.A.4.2 and CC</w:t>
      </w:r>
      <w:r w:rsidRPr="00EF4605">
        <w:t xml:space="preserve">.A.4.3. </w:t>
      </w:r>
      <w:r w:rsidRPr="00F4043B">
        <w:t>Where test res</w:t>
      </w:r>
      <w:r w:rsidRPr="001361F0">
        <w:t xml:space="preserve">ults from a </w:t>
      </w:r>
      <w:r w:rsidRPr="00F4043B">
        <w:rPr>
          <w:b/>
        </w:rPr>
        <w:t>Manufacturers Data &amp; Performance Report</w:t>
      </w:r>
      <w:r w:rsidRPr="00F4043B">
        <w:t xml:space="preserve"> as defined in CP.1</w:t>
      </w:r>
      <w:r w:rsidR="00621A9C">
        <w:t>1</w:t>
      </w:r>
      <w:r w:rsidRPr="00F4043B">
        <w:t xml:space="preserve"> have been accepted this test will not be required.</w:t>
      </w:r>
    </w:p>
    <w:p w14:paraId="5A200CF1" w14:textId="11F21804" w:rsidR="002E0B38" w:rsidRPr="00EF4605" w:rsidRDefault="002E0B38" w:rsidP="00B71FA0">
      <w:pPr>
        <w:pStyle w:val="Level2Text"/>
        <w:jc w:val="both"/>
        <w:rPr>
          <w:b/>
        </w:rPr>
      </w:pPr>
      <w:r w:rsidRPr="00EF4605">
        <w:t>(e)</w:t>
      </w:r>
      <w:r w:rsidRPr="00EF4605">
        <w:tab/>
        <w:t xml:space="preserve">any further tests reasonably required by </w:t>
      </w:r>
      <w:r w:rsidR="008D1B14">
        <w:rPr>
          <w:b/>
        </w:rPr>
        <w:t>The Company</w:t>
      </w:r>
      <w:r w:rsidR="00226C3D" w:rsidRPr="00F078EB">
        <w:rPr>
          <w:bCs/>
        </w:rPr>
        <w:t>,</w:t>
      </w:r>
      <w:r w:rsidRPr="00EF4605">
        <w:t xml:space="preserve"> and agreed with the </w:t>
      </w:r>
      <w:r w:rsidR="007C60B7">
        <w:rPr>
          <w:b/>
        </w:rPr>
        <w:t>GB Code User</w:t>
      </w:r>
      <w:r w:rsidRPr="00EF4605">
        <w:t xml:space="preserve"> to demonstrate any aspects of compliance with the </w:t>
      </w:r>
      <w:r w:rsidR="00CD1756" w:rsidRPr="00CD1756">
        <w:t>Grid Code</w:t>
      </w:r>
      <w:r w:rsidRPr="00EF4605">
        <w:t xml:space="preserve"> and the </w:t>
      </w:r>
      <w:r w:rsidRPr="00EF4605">
        <w:rPr>
          <w:b/>
        </w:rPr>
        <w:t>CUSC Contract</w:t>
      </w:r>
      <w:r w:rsidRPr="00843BB1">
        <w:t>.</w:t>
      </w:r>
    </w:p>
    <w:p w14:paraId="1A9D70FE" w14:textId="795A2759" w:rsidR="002E0B38" w:rsidRPr="002B538D" w:rsidRDefault="002E0B38" w:rsidP="007E3514">
      <w:pPr>
        <w:pStyle w:val="Level1Text"/>
      </w:pPr>
      <w:r>
        <w:t>CP.7.2.3</w:t>
      </w:r>
      <w:r w:rsidRPr="00EF4605">
        <w:tab/>
      </w:r>
      <w:r w:rsidR="008D1B14">
        <w:rPr>
          <w:b/>
        </w:rPr>
        <w:t>The Company</w:t>
      </w:r>
      <w:r w:rsidR="003736E0" w:rsidRPr="003736E0">
        <w:rPr>
          <w:b/>
        </w:rPr>
        <w:t>’s</w:t>
      </w:r>
      <w:r w:rsidRPr="00EF4605">
        <w:t xml:space="preserve"> preferred range of tests to demonstrate compliance with the </w:t>
      </w:r>
      <w:r w:rsidRPr="00EF4605">
        <w:rPr>
          <w:b/>
        </w:rPr>
        <w:t xml:space="preserve">CC </w:t>
      </w:r>
      <w:r>
        <w:t>are specified in Appendix OC5.A.2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00C042B0" w:rsidRPr="00C042B0">
        <w:rPr>
          <w:b/>
          <w:color w:val="auto"/>
        </w:rPr>
        <w:t xml:space="preserve"> </w:t>
      </w:r>
      <w:r w:rsidR="00C042B0" w:rsidRPr="00C042B0">
        <w:rPr>
          <w:rStyle w:val="DeltaViewInsertion"/>
          <w:color w:val="auto"/>
          <w:u w:val="none"/>
        </w:rPr>
        <w:t xml:space="preserve">or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3" w:name="_DV_M150"/>
      <w:bookmarkEnd w:id="93"/>
      <w:r w:rsidR="00C042B0" w:rsidRPr="00C042B0">
        <w:rPr>
          <w:color w:val="auto"/>
        </w:rPr>
        <w:t>)</w:t>
      </w:r>
      <w:r w:rsidRPr="004511F2">
        <w:t xml:space="preserve"> </w:t>
      </w:r>
      <w:r w:rsidRPr="00EF4605">
        <w:t xml:space="preserve">or Appendix </w:t>
      </w:r>
      <w:r>
        <w:t>OC5</w:t>
      </w:r>
      <w:r w:rsidRPr="00EF4605">
        <w:t>.A.</w:t>
      </w:r>
      <w:r>
        <w:t>4</w:t>
      </w:r>
      <w:r w:rsidRPr="00EF4605">
        <w:t xml:space="preserve"> (in the case of </w:t>
      </w:r>
      <w:r>
        <w:rPr>
          <w:b/>
        </w:rPr>
        <w:t>DC Converters</w:t>
      </w:r>
      <w:r>
        <w:t>)</w:t>
      </w:r>
      <w:r w:rsidRPr="00EF4605">
        <w:t xml:space="preserve"> and are to be carried out by the </w:t>
      </w:r>
      <w:r w:rsidR="007C60B7">
        <w:rPr>
          <w:b/>
        </w:rPr>
        <w:t>GB Code User</w:t>
      </w:r>
      <w:r w:rsidRPr="00EF4605">
        <w:t xml:space="preserve"> with the results of each test provided to </w:t>
      </w:r>
      <w:r w:rsidR="008D1B14">
        <w:rPr>
          <w:b/>
        </w:rPr>
        <w:t>The Company</w:t>
      </w:r>
      <w:r w:rsidRPr="00EF4605">
        <w:t xml:space="preserve">. The </w:t>
      </w:r>
      <w:r w:rsidR="007C60B7">
        <w:rPr>
          <w:b/>
        </w:rPr>
        <w:t>GB Code</w:t>
      </w:r>
      <w:r w:rsidR="007C60B7" w:rsidRPr="00F64802">
        <w:rPr>
          <w:b/>
        </w:rPr>
        <w:t xml:space="preserve"> </w:t>
      </w:r>
      <w:r w:rsidR="007C60B7">
        <w:rPr>
          <w:b/>
        </w:rPr>
        <w:t>User</w:t>
      </w:r>
      <w:r w:rsidRPr="00EF4605">
        <w:t xml:space="preserve"> may carry out an alternative range of tests if this is agreed with </w:t>
      </w:r>
      <w:r w:rsidR="008D1B14">
        <w:rPr>
          <w:b/>
        </w:rPr>
        <w:t>The Company</w:t>
      </w:r>
      <w:r w:rsidRPr="00F4043B">
        <w:t xml:space="preserve">.  </w:t>
      </w:r>
      <w:r w:rsidR="008D1B14">
        <w:rPr>
          <w:b/>
        </w:rPr>
        <w:t>The Company</w:t>
      </w:r>
      <w:r w:rsidRPr="00F4043B">
        <w:t xml:space="preserve"> may agree a reduced set of tests where there is a relevant </w:t>
      </w:r>
      <w:r w:rsidRPr="00F4043B">
        <w:rPr>
          <w:rFonts w:cs="Arial"/>
          <w:b/>
          <w:bCs/>
          <w:lang w:eastAsia="en-GB"/>
        </w:rPr>
        <w:t xml:space="preserve">Manufacturers Data &amp; Performance Report </w:t>
      </w:r>
      <w:r w:rsidRPr="00F4043B">
        <w:rPr>
          <w:rFonts w:cs="Arial"/>
          <w:bCs/>
          <w:lang w:eastAsia="en-GB"/>
        </w:rPr>
        <w:t>as detailed in CP.1</w:t>
      </w:r>
      <w:r w:rsidR="00322281">
        <w:rPr>
          <w:rFonts w:cs="Arial"/>
          <w:bCs/>
          <w:lang w:eastAsia="en-GB"/>
        </w:rPr>
        <w:t>1</w:t>
      </w:r>
      <w:r w:rsidRPr="00BE551D">
        <w:t>.</w:t>
      </w:r>
    </w:p>
    <w:p w14:paraId="250478EC" w14:textId="21B8600B" w:rsidR="002E0B38" w:rsidRPr="00EF4605" w:rsidRDefault="002E0B38" w:rsidP="007E3514">
      <w:pPr>
        <w:pStyle w:val="Level1Text"/>
      </w:pPr>
      <w:r>
        <w:t>CP.7.2.4</w:t>
      </w:r>
      <w:r w:rsidRPr="00EF4605">
        <w:tab/>
        <w:t xml:space="preserve">In the case of </w:t>
      </w:r>
      <w:r w:rsidRPr="00EF4605">
        <w:rPr>
          <w:b/>
        </w:rPr>
        <w:t xml:space="preserve">Offshore Power Park </w:t>
      </w:r>
      <w:r w:rsidRPr="00F4043B">
        <w:rPr>
          <w:b/>
        </w:rPr>
        <w:t xml:space="preserve">Modules </w:t>
      </w:r>
      <w:r w:rsidRPr="00F4043B">
        <w:t xml:space="preserve">which do not contribute to </w:t>
      </w:r>
      <w:r w:rsidRPr="00F4043B">
        <w:rPr>
          <w:b/>
        </w:rPr>
        <w:t xml:space="preserve">Offshore Transmission Licensee Reactive Power </w:t>
      </w:r>
      <w:r w:rsidRPr="00F4043B">
        <w:t>capability</w:t>
      </w:r>
      <w:r w:rsidRPr="00F4043B">
        <w:rPr>
          <w:b/>
        </w:rPr>
        <w:t xml:space="preserve"> </w:t>
      </w:r>
      <w:r w:rsidRPr="00F4043B">
        <w:t>as described in</w:t>
      </w:r>
      <w:r w:rsidRPr="00F4043B">
        <w:rPr>
          <w:b/>
        </w:rPr>
        <w:t xml:space="preserve"> </w:t>
      </w:r>
      <w:r w:rsidRPr="00F4043B">
        <w:t>CC.6.3.2(e)(i) or CC.6.3.2(e)(ii) or Voltage Control as described in</w:t>
      </w:r>
      <w:r w:rsidRPr="00F4043B">
        <w:rPr>
          <w:b/>
        </w:rPr>
        <w:t xml:space="preserve"> </w:t>
      </w:r>
      <w:r w:rsidRPr="00F4043B">
        <w:t>CC.6.3.8(b)(i)</w:t>
      </w:r>
      <w:r w:rsidR="00226C3D">
        <w:t>,</w:t>
      </w:r>
      <w:r w:rsidRPr="00F4043B">
        <w:t xml:space="preserve"> the tests outlined</w:t>
      </w:r>
      <w:r w:rsidRPr="00EF4605">
        <w:t xml:space="preserve"> in </w:t>
      </w:r>
      <w:r>
        <w:t>CP.7.2.2</w:t>
      </w:r>
      <w:r w:rsidRPr="00EF4605">
        <w:t xml:space="preserve"> (a) and </w:t>
      </w:r>
      <w:r>
        <w:t>CP.7.2.2</w:t>
      </w:r>
      <w:r w:rsidRPr="00EF4605">
        <w:t xml:space="preserve"> (b) are not required. However, the offshore </w:t>
      </w:r>
      <w:r w:rsidR="00226C3D" w:rsidRPr="00F078EB">
        <w:rPr>
          <w:b/>
          <w:bCs/>
        </w:rPr>
        <w:t>R</w:t>
      </w:r>
      <w:r w:rsidRPr="00F078EB">
        <w:rPr>
          <w:b/>
          <w:bCs/>
        </w:rPr>
        <w:t xml:space="preserve">eactive </w:t>
      </w:r>
      <w:r w:rsidR="00226C3D" w:rsidRPr="00F078EB">
        <w:rPr>
          <w:b/>
          <w:bCs/>
        </w:rPr>
        <w:t>P</w:t>
      </w:r>
      <w:r w:rsidRPr="00F078EB">
        <w:rPr>
          <w:b/>
          <w:bCs/>
        </w:rPr>
        <w:t>ower</w:t>
      </w:r>
      <w:r w:rsidRPr="00EF4605">
        <w:t xml:space="preserve"> transfer tests outlined in </w:t>
      </w:r>
      <w:r>
        <w:t>OC5</w:t>
      </w:r>
      <w:r w:rsidRPr="00EF4605">
        <w:t>.A.</w:t>
      </w:r>
      <w:r>
        <w:t>2</w:t>
      </w:r>
      <w:r w:rsidRPr="00EF4605">
        <w:t>.8 shall be completed in their place.</w:t>
      </w:r>
    </w:p>
    <w:p w14:paraId="379FB580" w14:textId="03802651" w:rsidR="002E0B38" w:rsidRPr="00BE551D" w:rsidRDefault="002E0B38" w:rsidP="007E3514">
      <w:pPr>
        <w:pStyle w:val="Level1Text"/>
      </w:pPr>
      <w:r>
        <w:t>CP.7.2.5</w:t>
      </w:r>
      <w:r w:rsidRPr="00EF4605">
        <w:tab/>
        <w:t xml:space="preserve">Following completion of each of the tests specified in this </w:t>
      </w:r>
      <w:r>
        <w:t>CP.7.2</w:t>
      </w:r>
      <w:r w:rsidRPr="00EF4605">
        <w:t xml:space="preserve">,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whether, in the opinion of </w:t>
      </w:r>
      <w:r w:rsidR="008D1B14">
        <w:rPr>
          <w:b/>
        </w:rPr>
        <w:t>The Company</w:t>
      </w:r>
      <w:r w:rsidRPr="00EF4605">
        <w:t xml:space="preserve">, the results demonstrate compliance with the relevant </w:t>
      </w:r>
      <w:r w:rsidR="00CD1756" w:rsidRPr="00CD1756">
        <w:t>Grid Code</w:t>
      </w:r>
      <w:r w:rsidRPr="00EF4605">
        <w:t xml:space="preserve"> conditions.</w:t>
      </w:r>
    </w:p>
    <w:p w14:paraId="0502B915" w14:textId="77777777" w:rsidR="002E0B38" w:rsidRPr="00EF4605" w:rsidRDefault="002E0B38" w:rsidP="007E3514">
      <w:pPr>
        <w:pStyle w:val="Level1Text"/>
      </w:pPr>
      <w:r>
        <w:t>CP.7.2.6</w:t>
      </w:r>
      <w:r w:rsidRPr="00EF4605">
        <w:tab/>
        <w:t xml:space="preserve">The </w:t>
      </w:r>
      <w:r w:rsidRPr="00EF4605">
        <w:rPr>
          <w:b/>
        </w:rPr>
        <w:t>Generator</w:t>
      </w:r>
      <w:r w:rsidRPr="00EF4605">
        <w:t xml:space="preserve"> or </w:t>
      </w:r>
      <w:r w:rsidRPr="00EF4605">
        <w:rPr>
          <w:b/>
        </w:rPr>
        <w:t>DC Converter Station</w:t>
      </w:r>
      <w:r w:rsidRPr="00EF4605">
        <w:t xml:space="preserve"> owner is responsible for carrying out the tests and retains the responsibility for safety and personnel during the test.</w:t>
      </w:r>
    </w:p>
    <w:p w14:paraId="54831C57" w14:textId="77777777" w:rsidR="002E0B38" w:rsidRPr="00EF4605" w:rsidRDefault="002E0B38" w:rsidP="007E3514">
      <w:pPr>
        <w:pStyle w:val="Level1Text"/>
      </w:pPr>
      <w:r>
        <w:t>CP.7.3</w:t>
      </w:r>
      <w:r w:rsidRPr="00EF4605">
        <w:tab/>
        <w:t xml:space="preserve">Items for submission prior to issue of the </w:t>
      </w:r>
      <w:r w:rsidRPr="00EF4605">
        <w:rPr>
          <w:b/>
        </w:rPr>
        <w:t>Final Operational Notification</w:t>
      </w:r>
    </w:p>
    <w:p w14:paraId="44E31AE9" w14:textId="7DE1DE03" w:rsidR="002E0B38" w:rsidRPr="00EF4605" w:rsidRDefault="002E0B38" w:rsidP="007E3514">
      <w:pPr>
        <w:pStyle w:val="Level1Text"/>
        <w:rPr>
          <w:b/>
        </w:rPr>
      </w:pPr>
      <w:r>
        <w:t>CP.7.3.</w:t>
      </w:r>
      <w:r w:rsidRPr="00EF4605">
        <w:t>1</w:t>
      </w:r>
      <w:r w:rsidRPr="00EF4605">
        <w:tab/>
        <w:t xml:space="preserve">Prior to the issue of a </w:t>
      </w:r>
      <w:r w:rsidRPr="00EF4605">
        <w:rPr>
          <w:b/>
        </w:rPr>
        <w:t>Final Operational Notification</w:t>
      </w:r>
      <w:r w:rsidR="00226C3D" w:rsidRPr="00F078EB">
        <w:rPr>
          <w:bCs/>
        </w:rPr>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must submit to</w:t>
      </w:r>
      <w:r w:rsidRPr="00EF4605">
        <w:rPr>
          <w:b/>
        </w:rPr>
        <w:t xml:space="preserve"> </w:t>
      </w:r>
      <w:r w:rsidR="008D1B14">
        <w:rPr>
          <w:b/>
        </w:rPr>
        <w:t>The Company</w:t>
      </w:r>
      <w:r w:rsidRPr="00EF4605">
        <w:rPr>
          <w:b/>
        </w:rPr>
        <w:t xml:space="preserve"> </w:t>
      </w:r>
      <w:r w:rsidRPr="00EF4605">
        <w:t>to</w:t>
      </w:r>
      <w:r w:rsidRPr="00EF4605">
        <w:rPr>
          <w:b/>
        </w:rPr>
        <w:t xml:space="preserve"> </w:t>
      </w:r>
      <w:r w:rsidR="008D1B14">
        <w:rPr>
          <w:b/>
        </w:rPr>
        <w:t>The Company</w:t>
      </w:r>
      <w:r w:rsidRPr="00EF4605">
        <w:rPr>
          <w:b/>
        </w:rPr>
        <w:t xml:space="preserve">’s </w:t>
      </w:r>
      <w:r w:rsidRPr="00EF4605">
        <w:t>satisfaction:</w:t>
      </w:r>
    </w:p>
    <w:p w14:paraId="578C264C" w14:textId="77777777" w:rsidR="002E0B38" w:rsidRPr="00EF4605" w:rsidRDefault="002E0B38" w:rsidP="00B71FA0">
      <w:pPr>
        <w:pStyle w:val="Level2Text"/>
        <w:jc w:val="both"/>
      </w:pPr>
      <w:r w:rsidRPr="00EF4605">
        <w:t>(a)</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w:t>
      </w:r>
      <w:r w:rsidRPr="00EF4605">
        <w:t xml:space="preserve"> </w:t>
      </w:r>
      <w:r w:rsidRPr="00EF4605">
        <w:rPr>
          <w:b/>
        </w:rPr>
        <w:t>Planning Data</w:t>
      </w:r>
      <w:r w:rsidRPr="00EF4605">
        <w:t>), with va</w:t>
      </w:r>
      <w:r w:rsidRPr="001361F0">
        <w:t>lidated actual values and updated estimates for the future including</w:t>
      </w:r>
      <w:r w:rsidRPr="00EF4605">
        <w:rPr>
          <w:b/>
        </w:rPr>
        <w:t xml:space="preserve"> Forecast Data</w:t>
      </w:r>
      <w:r w:rsidRPr="00EF4605">
        <w:t xml:space="preserve"> items such as </w:t>
      </w:r>
      <w:r w:rsidRPr="00EF4605">
        <w:rPr>
          <w:b/>
        </w:rPr>
        <w:t>Demand</w:t>
      </w:r>
      <w:r w:rsidRPr="00EF4605">
        <w:t xml:space="preserve">; </w:t>
      </w:r>
    </w:p>
    <w:p w14:paraId="36A620A7" w14:textId="77777777" w:rsidR="002E0B38" w:rsidRPr="00EF4605" w:rsidRDefault="002E0B38" w:rsidP="007E3514">
      <w:pPr>
        <w:pStyle w:val="Level2Text"/>
      </w:pPr>
      <w:r w:rsidRPr="00EF4605">
        <w:t>(b)</w:t>
      </w:r>
      <w:r w:rsidRPr="00EF4605">
        <w:tab/>
        <w:t xml:space="preserve">any items required by </w:t>
      </w:r>
      <w:r>
        <w:t>CP.5.</w:t>
      </w:r>
      <w:r w:rsidRPr="00EF4605">
        <w:t xml:space="preserve">2 and </w:t>
      </w:r>
      <w:r>
        <w:t>CP.6.</w:t>
      </w:r>
      <w:r w:rsidRPr="00EF4605">
        <w:t xml:space="preserve">3, updated by the </w:t>
      </w:r>
      <w:r w:rsidR="007C60B7">
        <w:rPr>
          <w:b/>
        </w:rPr>
        <w:t>GB Code User</w:t>
      </w:r>
      <w:r w:rsidRPr="00EF4605">
        <w:t xml:space="preserve"> as necessary;</w:t>
      </w:r>
    </w:p>
    <w:p w14:paraId="1E3F87DA" w14:textId="4DF0F35B" w:rsidR="002E0B38" w:rsidRPr="00401F0D" w:rsidRDefault="002E0B38" w:rsidP="00B71FA0">
      <w:pPr>
        <w:pStyle w:val="Level2Text"/>
        <w:jc w:val="both"/>
      </w:pPr>
      <w:r w:rsidRPr="00EF4605">
        <w:t>(c)</w:t>
      </w:r>
      <w:r w:rsidRPr="00EF4605">
        <w:tab/>
        <w:t xml:space="preserve">evidence to </w:t>
      </w:r>
      <w:r w:rsidR="008D1B14">
        <w:rPr>
          <w:b/>
        </w:rPr>
        <w:t>The Company</w:t>
      </w:r>
      <w:r w:rsidRPr="00EF4605">
        <w:rPr>
          <w:b/>
        </w:rPr>
        <w:t>’s</w:t>
      </w:r>
      <w:r w:rsidRPr="00EF4605">
        <w:t xml:space="preserve"> satisfaction that de</w:t>
      </w:r>
      <w:r>
        <w:t>monstrates that the control</w:t>
      </w:r>
      <w:r w:rsidRPr="001361F0">
        <w:t xml:space="preserve">ler </w:t>
      </w:r>
      <w:r w:rsidRPr="00EF4605">
        <w:t xml:space="preserve">models and/or parameters (as required under PC.A.5.3.2(c) option 2, PC.A.5.3.2(d) option 2, PC.A.5.4.2, and/or PC.A.5.4.3.2) supplied to </w:t>
      </w:r>
      <w:r w:rsidR="008D1B14">
        <w:rPr>
          <w:b/>
        </w:rPr>
        <w:t>The Company</w:t>
      </w:r>
      <w:r w:rsidRPr="00EF4605">
        <w:t xml:space="preserve"> provide a reasonable representation of the behaviour of the </w:t>
      </w:r>
      <w:r w:rsidR="007C60B7">
        <w:rPr>
          <w:b/>
        </w:rPr>
        <w:t>GB Code User</w:t>
      </w:r>
      <w:r w:rsidRPr="00EF4605">
        <w:rPr>
          <w:b/>
        </w:rPr>
        <w:t xml:space="preserve">’s Plant </w:t>
      </w:r>
      <w:r w:rsidRPr="00EF4605">
        <w:t xml:space="preserve">and </w:t>
      </w:r>
      <w:r w:rsidRPr="00EF4605">
        <w:rPr>
          <w:b/>
        </w:rPr>
        <w:t>Apparatus</w:t>
      </w:r>
      <w:r w:rsidR="00C042B0" w:rsidRPr="00C042B0">
        <w:t xml:space="preserve"> </w:t>
      </w:r>
      <w:r w:rsidR="00C042B0" w:rsidRPr="00C042B0">
        <w:rPr>
          <w:rStyle w:val="DeltaViewInsertion"/>
          <w:color w:val="auto"/>
          <w:u w:val="none"/>
        </w:rPr>
        <w:t>and</w:t>
      </w:r>
      <w:r w:rsidR="00C042B0" w:rsidRPr="00C042B0">
        <w:rPr>
          <w:rStyle w:val="DeltaViewInsertion"/>
          <w:b/>
          <w:bCs/>
          <w:color w:val="auto"/>
          <w:u w:val="none"/>
        </w:rPr>
        <w:t xml:space="preserve"> OTSUA </w:t>
      </w:r>
      <w:r w:rsidR="00C042B0" w:rsidRPr="00C042B0">
        <w:rPr>
          <w:rStyle w:val="DeltaViewInsertion"/>
          <w:color w:val="auto"/>
          <w:u w:val="none"/>
        </w:rPr>
        <w:t>if applicable</w:t>
      </w:r>
      <w:r w:rsidRPr="00EF4605">
        <w:t xml:space="preserve">; </w:t>
      </w:r>
    </w:p>
    <w:p w14:paraId="064B803A" w14:textId="2FB4C71F" w:rsidR="002E0B38" w:rsidRPr="00EF4605" w:rsidRDefault="002E0B38" w:rsidP="00B71FA0">
      <w:pPr>
        <w:pStyle w:val="Level2Text"/>
        <w:jc w:val="both"/>
      </w:pPr>
      <w:r w:rsidRPr="00EF4605">
        <w:t>(d)</w:t>
      </w:r>
      <w:r w:rsidRPr="00EF4605">
        <w:tab/>
        <w:t xml:space="preserve">results from the </w:t>
      </w:r>
      <w:r w:rsidRPr="001361F0">
        <w:t xml:space="preserve">tests required in accordance with </w:t>
      </w:r>
      <w:r>
        <w:t>CP.7.2</w:t>
      </w:r>
      <w:r w:rsidRPr="00EF4605">
        <w:t xml:space="preserve"> carried out by the </w:t>
      </w:r>
      <w:r w:rsidRPr="00EF4605">
        <w:rPr>
          <w:b/>
        </w:rPr>
        <w:t>Generator</w:t>
      </w:r>
      <w:r w:rsidRPr="00EF4605">
        <w:t xml:space="preserve"> to demonstrate compliance with relevant </w:t>
      </w:r>
      <w:r w:rsidR="00CD1756" w:rsidRPr="00CD1756">
        <w:t>Grid Code</w:t>
      </w:r>
      <w:r w:rsidRPr="00EF4605">
        <w:t xml:space="preserve"> requirements including the tests witnessed by </w:t>
      </w:r>
      <w:r w:rsidR="008D1B14">
        <w:rPr>
          <w:b/>
        </w:rPr>
        <w:t>The Company</w:t>
      </w:r>
      <w:r w:rsidRPr="00EF4605">
        <w:t xml:space="preserve">; and </w:t>
      </w:r>
    </w:p>
    <w:p w14:paraId="1982F63B" w14:textId="77777777" w:rsidR="002E0B38" w:rsidRPr="00EF4605" w:rsidRDefault="002E0B38" w:rsidP="00B71FA0">
      <w:pPr>
        <w:pStyle w:val="Level2Text"/>
        <w:jc w:val="both"/>
      </w:pPr>
      <w:r w:rsidRPr="00EF4605">
        <w:t>(e)</w:t>
      </w:r>
      <w:r w:rsidRPr="00EF4605">
        <w:tab/>
        <w:t xml:space="preserve">the final </w:t>
      </w:r>
      <w:r w:rsidRPr="00EF4605">
        <w:rPr>
          <w:b/>
        </w:rPr>
        <w:t xml:space="preserve">Compliance Statement </w:t>
      </w:r>
      <w:r w:rsidRPr="00EF4605">
        <w:t xml:space="preserve">and a </w:t>
      </w:r>
      <w:r w:rsidRPr="00EF4605">
        <w:rPr>
          <w:b/>
        </w:rPr>
        <w:t>User Self Certification of  Compliance</w:t>
      </w:r>
      <w:r w:rsidRPr="00EF4605">
        <w:t xml:space="preserve"> signed by the </w:t>
      </w:r>
      <w:r w:rsidR="007C60B7">
        <w:rPr>
          <w:b/>
        </w:rPr>
        <w:t>GB Code</w:t>
      </w:r>
      <w:r w:rsidR="007C60B7" w:rsidRPr="00F64802">
        <w:rPr>
          <w:b/>
        </w:rPr>
        <w:t xml:space="preserve"> </w:t>
      </w:r>
      <w:r w:rsidR="007C60B7">
        <w:rPr>
          <w:b/>
        </w:rPr>
        <w:t>User</w:t>
      </w:r>
      <w:r w:rsidRPr="00EF4605">
        <w:t xml:space="preserve"> and a statement of any requirements that the </w:t>
      </w:r>
      <w:r w:rsidRPr="00EF4605">
        <w:rPr>
          <w:b/>
        </w:rPr>
        <w:t>Generator</w:t>
      </w:r>
      <w:r w:rsidRPr="00EF4605">
        <w:t xml:space="preserve"> or </w:t>
      </w:r>
      <w:r w:rsidRPr="00EF4605">
        <w:rPr>
          <w:b/>
        </w:rPr>
        <w:t>DC Converter Station</w:t>
      </w:r>
      <w:r w:rsidRPr="00EF4605">
        <w:t xml:space="preserve"> owner has identified that have not been met together with a copy of the derogation</w:t>
      </w:r>
      <w:r w:rsidRPr="00EF4605">
        <w:rPr>
          <w:b/>
        </w:rPr>
        <w:t xml:space="preserve"> </w:t>
      </w:r>
      <w:r w:rsidRPr="00EF4605">
        <w:t xml:space="preserve">in respect of the same from the </w:t>
      </w:r>
      <w:r w:rsidRPr="00EF4605">
        <w:rPr>
          <w:b/>
        </w:rPr>
        <w:t>Authority</w:t>
      </w:r>
      <w:r w:rsidRPr="00EF4605">
        <w:t>.</w:t>
      </w:r>
    </w:p>
    <w:p w14:paraId="502D0202" w14:textId="77777777" w:rsidR="002E0B38" w:rsidRPr="00EF4605" w:rsidRDefault="002E0B38" w:rsidP="007E3514">
      <w:pPr>
        <w:pStyle w:val="Level1Text"/>
        <w:rPr>
          <w:b/>
        </w:rPr>
      </w:pPr>
      <w:r>
        <w:t>CP.7.3.</w:t>
      </w:r>
      <w:r w:rsidRPr="00EF4605">
        <w:t>2</w:t>
      </w:r>
      <w:r w:rsidRPr="00EF4605">
        <w:tab/>
        <w:t xml:space="preserve">The items in </w:t>
      </w:r>
      <w:r>
        <w:t>CP.7.3</w:t>
      </w:r>
      <w:r w:rsidRPr="00EF4605">
        <w:t xml:space="preserve"> s</w:t>
      </w:r>
      <w:r w:rsidRPr="001361F0">
        <w:t xml:space="preserve">hould be submitted by the </w:t>
      </w:r>
      <w:r w:rsidRPr="00C042B0">
        <w:rPr>
          <w:b/>
          <w:color w:val="auto"/>
        </w:rPr>
        <w:t>Generator</w:t>
      </w:r>
      <w:r w:rsidR="00C042B0" w:rsidRPr="00C042B0">
        <w:rPr>
          <w:b/>
          <w:color w:val="auto"/>
        </w:rPr>
        <w:t xml:space="preserve"> </w:t>
      </w:r>
      <w:bookmarkStart w:id="94" w:name="_DV_C61"/>
      <w:r w:rsidR="00C042B0" w:rsidRPr="00C042B0">
        <w:rPr>
          <w:rStyle w:val="DeltaViewInsertion"/>
          <w:color w:val="auto"/>
          <w:u w:val="none"/>
        </w:rPr>
        <w:t xml:space="preserve">(including in respect of any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0F397E">
        <w:rPr>
          <w:rStyle w:val="DeltaViewInsertion"/>
          <w:color w:val="auto"/>
          <w:u w:val="none"/>
        </w:rPr>
        <w:t xml:space="preserve"> </w:t>
      </w:r>
      <w:bookmarkEnd w:id="94"/>
      <w:r w:rsidRPr="00EF4605">
        <w:t xml:space="preserve">or </w:t>
      </w:r>
      <w:r w:rsidRPr="00EF4605">
        <w:rPr>
          <w:b/>
        </w:rPr>
        <w:t>DC Converter Station</w:t>
      </w:r>
      <w:r w:rsidRPr="00EF4605">
        <w:t xml:space="preserve"> owner using the </w:t>
      </w:r>
      <w:r w:rsidRPr="00EF4605">
        <w:rPr>
          <w:b/>
        </w:rPr>
        <w:t>User Data File Structure</w:t>
      </w:r>
      <w:r w:rsidRPr="00EF4605">
        <w:t>.</w:t>
      </w:r>
    </w:p>
    <w:p w14:paraId="69B2F8FD" w14:textId="729553A0" w:rsidR="002E0B38" w:rsidRPr="00EF4605" w:rsidRDefault="002E0B38" w:rsidP="007E3514">
      <w:pPr>
        <w:pStyle w:val="Level1Text"/>
      </w:pPr>
      <w:r>
        <w:t>CP.7.4</w:t>
      </w:r>
      <w:r>
        <w:tab/>
      </w:r>
      <w:r w:rsidRPr="00EF4605">
        <w:t xml:space="preserve">If the requirements of </w:t>
      </w:r>
      <w:r>
        <w:t>CP.7.2</w:t>
      </w:r>
      <w:r w:rsidRPr="00EF4605">
        <w:t xml:space="preserve"> </w:t>
      </w:r>
      <w:r>
        <w:t>and CP.7.3</w:t>
      </w:r>
      <w:r w:rsidRPr="00EF4605">
        <w:t xml:space="preserve"> have been successfully </w:t>
      </w:r>
      <w:r w:rsidRPr="00F4043B">
        <w:t xml:space="preserve">met, </w:t>
      </w:r>
      <w:r w:rsidR="008D1B14">
        <w:rPr>
          <w:b/>
        </w:rPr>
        <w:t>The Company</w:t>
      </w:r>
      <w:r w:rsidRPr="00F4043B">
        <w:t xml:space="preserve"> will notify the </w:t>
      </w:r>
      <w:r w:rsidRPr="00F4043B">
        <w:rPr>
          <w:b/>
        </w:rPr>
        <w:t>Generator</w:t>
      </w:r>
      <w:r w:rsidRPr="00F4043B">
        <w:t xml:space="preserve"> or </w:t>
      </w:r>
      <w:r w:rsidRPr="00F4043B">
        <w:rPr>
          <w:b/>
        </w:rPr>
        <w:t>DC Converter Station</w:t>
      </w:r>
      <w:r w:rsidRPr="00F4043B">
        <w:t xml:space="preserve"> owner that compliance w</w:t>
      </w:r>
      <w:r w:rsidRPr="001361F0">
        <w:t xml:space="preserve">ith the relevant </w:t>
      </w:r>
      <w:r w:rsidR="00CD1756" w:rsidRPr="00CD1756">
        <w:t>Grid Code</w:t>
      </w:r>
      <w:r w:rsidRPr="00F4043B">
        <w:t xml:space="preserve"> provisions has been demonstrated for the </w:t>
      </w:r>
      <w:r w:rsidRPr="00F4043B">
        <w:rPr>
          <w:b/>
        </w:rPr>
        <w:t>Generating Unit(s)</w:t>
      </w:r>
      <w:r w:rsidRPr="00F4043B">
        <w:t xml:space="preserve">, </w:t>
      </w:r>
      <w:r w:rsidRPr="00F4043B">
        <w:rPr>
          <w:b/>
        </w:rPr>
        <w:t>CCGT Module(s)</w:t>
      </w:r>
      <w:r w:rsidRPr="00F4043B">
        <w:t xml:space="preserve">, </w:t>
      </w:r>
      <w:r w:rsidRPr="00F4043B">
        <w:rPr>
          <w:b/>
        </w:rPr>
        <w:t>Power Park Module(s)</w:t>
      </w:r>
      <w:r w:rsidR="00C042B0">
        <w:t xml:space="preserve">, </w:t>
      </w:r>
      <w:r w:rsidR="00C042B0">
        <w:rPr>
          <w:b/>
        </w:rPr>
        <w:t>OTSUA</w:t>
      </w:r>
      <w:r w:rsidR="00C042B0">
        <w:t>, if applicable</w:t>
      </w:r>
      <w:r w:rsidRPr="00F4043B">
        <w:t xml:space="preserve"> or </w:t>
      </w:r>
      <w:r w:rsidRPr="00F4043B">
        <w:rPr>
          <w:b/>
        </w:rPr>
        <w:t>DC Converter(s)</w:t>
      </w:r>
      <w:r w:rsidRPr="00F4043B">
        <w:t xml:space="preserve"> as applicable through the issue of a</w:t>
      </w:r>
      <w:r w:rsidRPr="00F4043B">
        <w:rPr>
          <w:b/>
        </w:rPr>
        <w:t xml:space="preserve"> Final</w:t>
      </w:r>
      <w:r w:rsidRPr="00F4043B">
        <w:t xml:space="preserve"> </w:t>
      </w:r>
      <w:r w:rsidRPr="00F4043B">
        <w:rPr>
          <w:b/>
        </w:rPr>
        <w:t>Operational Notification</w:t>
      </w:r>
      <w:r w:rsidRPr="00F4043B">
        <w:t>. In respect of a</w:t>
      </w:r>
      <w:r w:rsidR="00226C3D">
        <w:t>n</w:t>
      </w:r>
      <w:r w:rsidRPr="00F4043B">
        <w:t xml:space="preserve"> </w:t>
      </w:r>
      <w:r w:rsidRPr="00F4043B">
        <w:rPr>
          <w:b/>
        </w:rPr>
        <w:t>Embedded Power Station</w:t>
      </w:r>
      <w:r w:rsidRPr="00F4043B">
        <w:t xml:space="preserve"> or </w:t>
      </w:r>
      <w:r w:rsidRPr="00F4043B">
        <w:rPr>
          <w:b/>
        </w:rPr>
        <w:t>Embedded DC Converter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002C5CB5" w:rsidRPr="002C5CB5">
        <w:t>,</w:t>
      </w:r>
      <w:r w:rsidRPr="00EF4605">
        <w:t xml:space="preserve"> </w:t>
      </w:r>
      <w:r w:rsidR="008D1B14">
        <w:rPr>
          <w:b/>
        </w:rPr>
        <w:t>The Company</w:t>
      </w:r>
      <w:r w:rsidRPr="00EF4605">
        <w:t xml:space="preserve"> will notify the </w:t>
      </w:r>
      <w:r w:rsidRPr="00EF4605">
        <w:rPr>
          <w:b/>
        </w:rPr>
        <w:t>Network Operator</w:t>
      </w:r>
      <w:r w:rsidRPr="00EF4605">
        <w:t xml:space="preserve"> </w:t>
      </w:r>
      <w:r>
        <w:t>that a</w:t>
      </w:r>
      <w:r w:rsidRPr="00EF4605">
        <w:t xml:space="preserve"> </w:t>
      </w:r>
      <w:r w:rsidRPr="00EF4605">
        <w:rPr>
          <w:b/>
        </w:rPr>
        <w:t>Final</w:t>
      </w:r>
      <w:r w:rsidRPr="00EF4605">
        <w:t xml:space="preserve"> </w:t>
      </w:r>
      <w:r w:rsidRPr="00EF4605">
        <w:rPr>
          <w:b/>
        </w:rPr>
        <w:t>Operational Notification</w:t>
      </w:r>
      <w:r>
        <w:t xml:space="preserve"> has been issued</w:t>
      </w:r>
      <w:r w:rsidR="00B051C4">
        <w:t>, subject to the requirement to confirm continued compliance as per CP.8.2 as part of the Compliance Repeat Plan.</w:t>
      </w:r>
    </w:p>
    <w:p w14:paraId="12070231" w14:textId="12A47DDE" w:rsidR="002E0B38" w:rsidRDefault="002E0B38" w:rsidP="007E3514">
      <w:pPr>
        <w:pStyle w:val="Level1Text"/>
      </w:pPr>
      <w:r>
        <w:t>CP.7.5</w:t>
      </w:r>
      <w:r>
        <w:tab/>
      </w:r>
      <w:r w:rsidRPr="00EF4605">
        <w:t xml:space="preserve">If a </w:t>
      </w:r>
      <w:r w:rsidRPr="00EF4605">
        <w:rPr>
          <w:b/>
        </w:rPr>
        <w:t>Final Operational Notification</w:t>
      </w:r>
      <w:r w:rsidRPr="00EF4605">
        <w:t xml:space="preserve"> </w:t>
      </w:r>
      <w:r>
        <w:t>cannot be</w:t>
      </w:r>
      <w:r w:rsidRPr="00EF4605">
        <w:t xml:space="preserve"> issued </w:t>
      </w:r>
      <w:r>
        <w:t xml:space="preserve">because the </w:t>
      </w:r>
      <w:r w:rsidRPr="00EF4605">
        <w:t xml:space="preserve">requirements of </w:t>
      </w:r>
      <w:r>
        <w:t>CP.7.2</w:t>
      </w:r>
      <w:r w:rsidRPr="00EF4605">
        <w:t xml:space="preserve"> </w:t>
      </w:r>
      <w:r>
        <w:t xml:space="preserve">and CP.7.3 have not been successfully met prior to the expiry of an </w:t>
      </w:r>
      <w:r w:rsidRPr="00E170F6">
        <w:rPr>
          <w:b/>
        </w:rPr>
        <w:t>Interim Operational Notification</w:t>
      </w:r>
      <w:r w:rsidR="00226C3D" w:rsidRPr="00F078EB">
        <w:rPr>
          <w:bCs/>
        </w:rPr>
        <w:t>,</w:t>
      </w:r>
      <w:r>
        <w:t xml:space="preserve"> then the</w:t>
      </w:r>
      <w:r w:rsidRPr="00EF4605">
        <w:t xml:space="preserve"> </w:t>
      </w:r>
      <w:r w:rsidRPr="00EF4605">
        <w:rPr>
          <w:b/>
        </w:rPr>
        <w:t>Generator</w:t>
      </w:r>
      <w:r w:rsidRPr="00EF4605">
        <w:t xml:space="preserve"> or </w:t>
      </w:r>
      <w:r w:rsidRPr="00EF4605">
        <w:rPr>
          <w:b/>
        </w:rPr>
        <w:t>DC Converter Station</w:t>
      </w:r>
      <w:r w:rsidRPr="00EF4605">
        <w:t xml:space="preserve"> owner (where licensed in respect of its activities) and</w:t>
      </w:r>
      <w:r>
        <w:t>/or</w:t>
      </w:r>
      <w:r w:rsidRPr="00EF4605">
        <w:t xml:space="preserve"> </w:t>
      </w:r>
      <w:r w:rsidR="008D1B14">
        <w:rPr>
          <w:b/>
        </w:rPr>
        <w:t>The Company</w:t>
      </w:r>
      <w:r w:rsidR="00226C3D" w:rsidRPr="00F078EB">
        <w:rPr>
          <w:bCs/>
        </w:rPr>
        <w:t>,</w:t>
      </w:r>
      <w:r w:rsidRPr="00EF4605">
        <w:rPr>
          <w:b/>
        </w:rPr>
        <w:t xml:space="preserve"> </w:t>
      </w:r>
      <w:r w:rsidRPr="00EF4605">
        <w:t xml:space="preserve">shall apply to the </w:t>
      </w:r>
      <w:r w:rsidRPr="00EF4605">
        <w:rPr>
          <w:b/>
        </w:rPr>
        <w:t xml:space="preserve">Authority </w:t>
      </w:r>
      <w:r w:rsidRPr="00EF4605">
        <w:t>for a der</w:t>
      </w:r>
      <w:r>
        <w:t>ogation. The provisions of CP.</w:t>
      </w:r>
      <w:r w:rsidR="00E26E77">
        <w:t>10</w:t>
      </w:r>
      <w:r>
        <w:t xml:space="preserve"> shall then apply.</w:t>
      </w:r>
    </w:p>
    <w:p w14:paraId="2F28843A" w14:textId="77777777" w:rsidR="00DC7BA4" w:rsidRDefault="00DC7BA4" w:rsidP="007E3514">
      <w:pPr>
        <w:pStyle w:val="Level1Text"/>
      </w:pPr>
    </w:p>
    <w:p w14:paraId="0E058800" w14:textId="6D27A966" w:rsidR="00DC7BA4" w:rsidRPr="00770A7A" w:rsidRDefault="00DC7BA4" w:rsidP="00991198">
      <w:pPr>
        <w:pStyle w:val="Level1Text"/>
      </w:pPr>
      <w:r>
        <w:rPr>
          <w:szCs w:val="22"/>
        </w:rPr>
        <w:t>CP.8</w:t>
      </w:r>
      <w:r>
        <w:rPr>
          <w:szCs w:val="22"/>
        </w:rPr>
        <w:tab/>
      </w:r>
      <w:r w:rsidR="008751EB" w:rsidRPr="008856F7">
        <w:rPr>
          <w:u w:val="single"/>
        </w:rPr>
        <w:t>C</w:t>
      </w:r>
      <w:r w:rsidR="006B65D2" w:rsidRPr="008856F7">
        <w:rPr>
          <w:u w:val="single"/>
        </w:rPr>
        <w:t xml:space="preserve">OMPLIANCE </w:t>
      </w:r>
      <w:r w:rsidR="008856F7" w:rsidRPr="008856F7">
        <w:rPr>
          <w:u w:val="single"/>
        </w:rPr>
        <w:t>REP</w:t>
      </w:r>
      <w:r w:rsidR="008856F7">
        <w:rPr>
          <w:u w:val="single"/>
        </w:rPr>
        <w:t>EAT</w:t>
      </w:r>
      <w:r w:rsidR="008856F7" w:rsidRPr="008856F7">
        <w:rPr>
          <w:u w:val="single"/>
        </w:rPr>
        <w:t xml:space="preserve"> PLAN</w:t>
      </w:r>
    </w:p>
    <w:p w14:paraId="053F267E" w14:textId="77777777" w:rsidR="00DC7BA4" w:rsidRDefault="00DC7BA4" w:rsidP="00DC7BA4">
      <w:pPr>
        <w:tabs>
          <w:tab w:val="left" w:pos="2286"/>
          <w:tab w:val="left" w:pos="2736"/>
          <w:tab w:val="left" w:pos="3600"/>
          <w:tab w:val="left" w:pos="4608"/>
          <w:tab w:val="left" w:pos="5904"/>
        </w:tabs>
        <w:rPr>
          <w:szCs w:val="22"/>
        </w:rPr>
      </w:pPr>
    </w:p>
    <w:p w14:paraId="401EFF97" w14:textId="1ED2A7CB" w:rsidR="00DC7BA4" w:rsidRDefault="00DC7BA4" w:rsidP="00DC7BA4">
      <w:pPr>
        <w:widowControl/>
        <w:spacing w:line="240" w:lineRule="auto"/>
        <w:ind w:left="1418" w:hanging="1418"/>
        <w:jc w:val="both"/>
        <w:rPr>
          <w:rFonts w:cs="Arial"/>
          <w:lang w:eastAsia="en-GB"/>
        </w:rPr>
      </w:pPr>
      <w:r>
        <w:rPr>
          <w:szCs w:val="22"/>
        </w:rPr>
        <w:t>CP.8.1</w:t>
      </w:r>
      <w:r>
        <w:rPr>
          <w:szCs w:val="22"/>
        </w:rPr>
        <w:tab/>
        <w:t xml:space="preserve">No later than 4 calendar years and </w:t>
      </w:r>
      <w:r>
        <w:rPr>
          <w:color w:val="000000"/>
          <w:szCs w:val="22"/>
        </w:rPr>
        <w:t>6</w:t>
      </w:r>
      <w:r w:rsidR="00ED61A1">
        <w:rPr>
          <w:rFonts w:ascii="Times New Roman" w:hAnsi="Times New Roman"/>
          <w:sz w:val="24"/>
          <w:szCs w:val="24"/>
          <w:lang w:eastAsia="en-GB"/>
        </w:rPr>
        <w:t xml:space="preserve"> </w:t>
      </w:r>
      <w:r>
        <w:rPr>
          <w:szCs w:val="22"/>
        </w:rPr>
        <w:t xml:space="preserve">months after the issue of a </w:t>
      </w:r>
      <w:r>
        <w:rPr>
          <w:b/>
          <w:szCs w:val="22"/>
        </w:rPr>
        <w:t>Final Operational Notification</w:t>
      </w:r>
      <w:r>
        <w:rPr>
          <w:bCs/>
          <w:szCs w:val="22"/>
        </w:rPr>
        <w:t>,</w:t>
      </w:r>
      <w:r>
        <w:rPr>
          <w:b/>
          <w:szCs w:val="22"/>
        </w:rPr>
        <w:t xml:space="preserve"> </w:t>
      </w:r>
      <w:r>
        <w:rPr>
          <w:b/>
        </w:rPr>
        <w:t>The Company</w:t>
      </w:r>
      <w:r>
        <w:t xml:space="preserve"> will notify the </w:t>
      </w:r>
      <w:r>
        <w:rPr>
          <w:b/>
        </w:rPr>
        <w:t>Generator</w:t>
      </w:r>
      <w:r>
        <w:t xml:space="preserve"> or </w:t>
      </w:r>
      <w:r>
        <w:rPr>
          <w:b/>
        </w:rPr>
        <w:t>DC Converter Station</w:t>
      </w:r>
      <w:r>
        <w:t xml:space="preserve"> owner that confirmation of continued compliance with </w:t>
      </w:r>
      <w:r>
        <w:rPr>
          <w:rFonts w:cs="Arial"/>
          <w:lang w:eastAsia="en-GB"/>
        </w:rPr>
        <w:t xml:space="preserve">the requirements of the </w:t>
      </w:r>
      <w:r>
        <w:rPr>
          <w:rFonts w:cs="Arial"/>
          <w:bCs/>
          <w:lang w:eastAsia="en-GB"/>
        </w:rPr>
        <w:t>Grid Code</w:t>
      </w:r>
      <w:r>
        <w:rPr>
          <w:rFonts w:cs="Arial"/>
          <w:lang w:eastAsia="en-GB"/>
        </w:rPr>
        <w:t xml:space="preserve"> and/or the </w:t>
      </w:r>
      <w:r>
        <w:rPr>
          <w:rFonts w:cs="Arial"/>
          <w:b/>
          <w:bCs/>
          <w:lang w:eastAsia="en-GB"/>
        </w:rPr>
        <w:t xml:space="preserve">Bilateral Agreement </w:t>
      </w:r>
      <w:r>
        <w:rPr>
          <w:rFonts w:cs="Arial"/>
          <w:lang w:eastAsia="en-GB"/>
        </w:rPr>
        <w:t>is required.</w:t>
      </w:r>
    </w:p>
    <w:p w14:paraId="0D07ACAE" w14:textId="77777777" w:rsidR="00DC7BA4" w:rsidRPr="00DC7BA4" w:rsidRDefault="00DC7BA4" w:rsidP="00DC7BA4">
      <w:pPr>
        <w:widowControl/>
        <w:spacing w:line="240" w:lineRule="auto"/>
        <w:ind w:left="1418" w:hanging="1418"/>
        <w:jc w:val="both"/>
        <w:rPr>
          <w:rFonts w:cs="Arial"/>
          <w:lang w:eastAsia="en-GB"/>
        </w:rPr>
      </w:pPr>
    </w:p>
    <w:p w14:paraId="004022CB" w14:textId="77777777" w:rsidR="00DC7BA4" w:rsidRDefault="00DC7BA4" w:rsidP="00DC7BA4">
      <w:pPr>
        <w:pStyle w:val="Level1Text"/>
        <w:rPr>
          <w:szCs w:val="22"/>
        </w:rPr>
      </w:pPr>
      <w:r>
        <w:rPr>
          <w:szCs w:val="22"/>
        </w:rPr>
        <w:t>CP.8.2</w:t>
      </w:r>
      <w:r>
        <w:rPr>
          <w:szCs w:val="22"/>
        </w:rPr>
        <w:tab/>
        <w:t xml:space="preserve">No later than 5 calendar years after the issue of a </w:t>
      </w:r>
      <w:r>
        <w:rPr>
          <w:b/>
          <w:szCs w:val="22"/>
        </w:rPr>
        <w:t xml:space="preserve">Final Operational Notification </w:t>
      </w:r>
      <w:r>
        <w:t xml:space="preserve">the </w:t>
      </w:r>
      <w:r>
        <w:rPr>
          <w:b/>
        </w:rPr>
        <w:t>Generator</w:t>
      </w:r>
      <w:r>
        <w:t xml:space="preserve"> or </w:t>
      </w:r>
      <w:r>
        <w:rPr>
          <w:b/>
        </w:rPr>
        <w:t xml:space="preserve">DC Converter Station </w:t>
      </w:r>
      <w:r>
        <w:t xml:space="preserve">owner shall confirm that the </w:t>
      </w:r>
      <w:r>
        <w:rPr>
          <w:rFonts w:cs="Arial"/>
          <w:b/>
          <w:bCs/>
          <w:lang w:eastAsia="en-GB"/>
        </w:rPr>
        <w:t>Plant</w:t>
      </w:r>
      <w:r>
        <w:rPr>
          <w:rFonts w:cs="Arial"/>
          <w:lang w:eastAsia="en-GB"/>
        </w:rPr>
        <w:t xml:space="preserve"> and/or </w:t>
      </w:r>
      <w:r>
        <w:rPr>
          <w:rFonts w:cs="Arial"/>
          <w:b/>
          <w:bCs/>
          <w:lang w:eastAsia="en-GB"/>
        </w:rPr>
        <w:t xml:space="preserve">Apparatus </w:t>
      </w:r>
      <w:r>
        <w:rPr>
          <w:rStyle w:val="DeltaViewInsertion"/>
          <w:color w:val="auto"/>
        </w:rPr>
        <w:t xml:space="preserve">(including </w:t>
      </w:r>
      <w:r>
        <w:rPr>
          <w:rStyle w:val="DeltaViewInsertion"/>
          <w:b/>
          <w:bCs/>
          <w:color w:val="auto"/>
        </w:rPr>
        <w:t>OTSUA</w:t>
      </w:r>
      <w:r>
        <w:rPr>
          <w:rStyle w:val="DeltaViewInsertion"/>
          <w:color w:val="auto"/>
        </w:rPr>
        <w:t xml:space="preserve"> if applicable) </w:t>
      </w:r>
      <w:r>
        <w:rPr>
          <w:rFonts w:cs="Arial"/>
          <w:lang w:eastAsia="en-GB"/>
        </w:rPr>
        <w:t xml:space="preserve">is fully compliant with the requirements of the </w:t>
      </w:r>
      <w:r>
        <w:rPr>
          <w:rFonts w:cs="Arial"/>
          <w:bCs/>
          <w:lang w:eastAsia="en-GB"/>
        </w:rPr>
        <w:t>Grid Code</w:t>
      </w:r>
      <w:r>
        <w:rPr>
          <w:rFonts w:cs="Arial"/>
          <w:lang w:eastAsia="en-GB"/>
        </w:rPr>
        <w:t xml:space="preserve"> and/or the </w:t>
      </w:r>
      <w:r>
        <w:rPr>
          <w:rFonts w:cs="Arial"/>
          <w:b/>
          <w:bCs/>
          <w:lang w:eastAsia="en-GB"/>
        </w:rPr>
        <w:t>Bilateral Agreement</w:t>
      </w:r>
      <w:r>
        <w:rPr>
          <w:rFonts w:cs="Arial"/>
          <w:lang w:eastAsia="en-GB"/>
        </w:rPr>
        <w:t>.</w:t>
      </w:r>
      <w:r>
        <w:t xml:space="preserve"> </w:t>
      </w:r>
      <w:r>
        <w:rPr>
          <w:szCs w:val="22"/>
        </w:rPr>
        <w:t>The confirmation of compliance will include:</w:t>
      </w:r>
    </w:p>
    <w:p w14:paraId="37837E8B" w14:textId="77777777" w:rsidR="00DC7BA4" w:rsidRDefault="00DC7BA4" w:rsidP="00DC7BA4">
      <w:pPr>
        <w:pStyle w:val="Level2Text"/>
        <w:jc w:val="both"/>
      </w:pPr>
      <w:r>
        <w:rPr>
          <w:color w:val="000000"/>
          <w:szCs w:val="22"/>
        </w:rPr>
        <w:t>(a</w:t>
      </w:r>
      <w:r>
        <w:rPr>
          <w:szCs w:val="22"/>
        </w:rPr>
        <w:t xml:space="preserve">) </w:t>
      </w:r>
      <w:r>
        <w:rPr>
          <w:szCs w:val="22"/>
        </w:rPr>
        <w:tab/>
      </w:r>
      <w:r>
        <w:t xml:space="preserve">a </w:t>
      </w:r>
      <w:r>
        <w:rPr>
          <w:b/>
        </w:rPr>
        <w:t xml:space="preserve">Compliance Statement </w:t>
      </w:r>
      <w:r>
        <w:t xml:space="preserve">and a </w:t>
      </w:r>
      <w:r>
        <w:rPr>
          <w:b/>
        </w:rPr>
        <w:t>User Self Certification of Compliance</w:t>
      </w:r>
      <w:r>
        <w:t xml:space="preserve"> signed by the </w:t>
      </w:r>
      <w:r>
        <w:rPr>
          <w:b/>
        </w:rPr>
        <w:t>GB Code User</w:t>
      </w:r>
      <w:r>
        <w:t xml:space="preserve"> and a statement of any requirements that the </w:t>
      </w:r>
      <w:r>
        <w:rPr>
          <w:b/>
        </w:rPr>
        <w:t>Generator</w:t>
      </w:r>
      <w:r>
        <w:t xml:space="preserve"> or </w:t>
      </w:r>
      <w:r>
        <w:rPr>
          <w:b/>
        </w:rPr>
        <w:t>DC Converter Station</w:t>
      </w:r>
      <w:r>
        <w:t xml:space="preserve"> owner has identified that have not been met together with a copy of the derogation</w:t>
      </w:r>
      <w:r>
        <w:rPr>
          <w:b/>
        </w:rPr>
        <w:t xml:space="preserve"> </w:t>
      </w:r>
      <w:r>
        <w:t xml:space="preserve">in respect of the same from the </w:t>
      </w:r>
      <w:r>
        <w:rPr>
          <w:b/>
        </w:rPr>
        <w:t>Authority</w:t>
      </w:r>
      <w:r>
        <w:t>.</w:t>
      </w:r>
    </w:p>
    <w:p w14:paraId="4A9A6833" w14:textId="77777777" w:rsidR="00DC7BA4" w:rsidRDefault="00DC7BA4" w:rsidP="00DC7BA4">
      <w:pPr>
        <w:keepLines/>
        <w:tabs>
          <w:tab w:val="left" w:pos="1843"/>
        </w:tabs>
        <w:spacing w:after="120"/>
        <w:ind w:left="1843" w:hanging="425"/>
      </w:pPr>
      <w:r>
        <w:t>(b)</w:t>
      </w:r>
      <w:r>
        <w:tab/>
        <w:t xml:space="preserve">complete set of relevant </w:t>
      </w:r>
      <w:r>
        <w:rPr>
          <w:b/>
        </w:rPr>
        <w:t>Planning Code</w:t>
      </w:r>
      <w:r>
        <w:t xml:space="preserve"> data (both </w:t>
      </w:r>
      <w:r>
        <w:rPr>
          <w:b/>
        </w:rPr>
        <w:t>Standard Planning Data</w:t>
      </w:r>
      <w:r>
        <w:t xml:space="preserve"> and </w:t>
      </w:r>
      <w:r>
        <w:rPr>
          <w:b/>
        </w:rPr>
        <w:t>Detailed</w:t>
      </w:r>
      <w:r>
        <w:t xml:space="preserve"> </w:t>
      </w:r>
      <w:r>
        <w:rPr>
          <w:b/>
        </w:rPr>
        <w:t>Planning Data</w:t>
      </w:r>
      <w:r>
        <w:t>), with validated actual values and updated estimates for the future including</w:t>
      </w:r>
      <w:r>
        <w:rPr>
          <w:b/>
        </w:rPr>
        <w:t xml:space="preserve"> Forecast Data</w:t>
      </w:r>
      <w:r>
        <w:t xml:space="preserve"> items such as </w:t>
      </w:r>
      <w:r>
        <w:rPr>
          <w:b/>
        </w:rPr>
        <w:t>Demand</w:t>
      </w:r>
      <w:r>
        <w:t>. Simulation studies and results from tests detailed in Appendix CP.A.3 and OC5 are not required as part of the Compliance Repeat Plan.</w:t>
      </w:r>
    </w:p>
    <w:p w14:paraId="209C3C41" w14:textId="77777777" w:rsidR="00DC7BA4" w:rsidRDefault="00DC7BA4" w:rsidP="00DC7BA4">
      <w:pPr>
        <w:pStyle w:val="Level1Text"/>
        <w:ind w:firstLine="0"/>
      </w:pPr>
      <w:r>
        <w:t xml:space="preserve">For the avoidance of doubt the </w:t>
      </w:r>
      <w:r>
        <w:rPr>
          <w:b/>
        </w:rPr>
        <w:t>Generator</w:t>
      </w:r>
      <w:r>
        <w:t xml:space="preserve"> or </w:t>
      </w:r>
      <w:r>
        <w:rPr>
          <w:b/>
        </w:rPr>
        <w:t xml:space="preserve">DC Converter Station </w:t>
      </w:r>
      <w:r>
        <w:t xml:space="preserve">owner is responsible for ensuring that </w:t>
      </w:r>
      <w:r>
        <w:rPr>
          <w:rFonts w:cs="Arial"/>
          <w:b/>
          <w:bCs/>
          <w:lang w:eastAsia="en-GB"/>
        </w:rPr>
        <w:t>Plant</w:t>
      </w:r>
      <w:r>
        <w:rPr>
          <w:rFonts w:cs="Arial"/>
          <w:lang w:eastAsia="en-GB"/>
        </w:rPr>
        <w:t xml:space="preserve"> and/or </w:t>
      </w:r>
      <w:r>
        <w:rPr>
          <w:rFonts w:cs="Arial"/>
          <w:b/>
          <w:bCs/>
          <w:lang w:eastAsia="en-GB"/>
        </w:rPr>
        <w:t xml:space="preserve">Apparatus </w:t>
      </w:r>
      <w:r>
        <w:t xml:space="preserve">(including </w:t>
      </w:r>
      <w:r>
        <w:rPr>
          <w:b/>
          <w:bCs/>
        </w:rPr>
        <w:t>OTSUA</w:t>
      </w:r>
      <w:r>
        <w:t xml:space="preserve"> if applicable) remains compliant with the relevant clauses of the Grid Code </w:t>
      </w:r>
      <w:r>
        <w:rPr>
          <w:rFonts w:cs="Arial"/>
          <w:lang w:eastAsia="en-GB"/>
        </w:rPr>
        <w:t xml:space="preserve">and/or the </w:t>
      </w:r>
      <w:r>
        <w:rPr>
          <w:rFonts w:cs="Arial"/>
          <w:b/>
          <w:bCs/>
          <w:lang w:eastAsia="en-GB"/>
        </w:rPr>
        <w:t>Bilateral Agreement</w:t>
      </w:r>
      <w:r>
        <w:t xml:space="preserve"> and/or changes to connection site conditions notified by </w:t>
      </w:r>
      <w:r>
        <w:rPr>
          <w:b/>
        </w:rPr>
        <w:t>The Company</w:t>
      </w:r>
      <w:r>
        <w:t>.</w:t>
      </w:r>
    </w:p>
    <w:p w14:paraId="24C04748" w14:textId="77777777" w:rsidR="00DC7BA4" w:rsidRDefault="00DC7BA4" w:rsidP="00DC7BA4">
      <w:pPr>
        <w:pStyle w:val="Level1Text"/>
      </w:pPr>
      <w:r>
        <w:rPr>
          <w:szCs w:val="22"/>
        </w:rPr>
        <w:t>CP.8.3</w:t>
      </w:r>
      <w:r>
        <w:rPr>
          <w:szCs w:val="22"/>
        </w:rPr>
        <w:tab/>
      </w:r>
      <w:r>
        <w:t xml:space="preserve">If the requirements of CP.8.2 have been completed to </w:t>
      </w:r>
      <w:r>
        <w:rPr>
          <w:b/>
        </w:rPr>
        <w:t xml:space="preserve">The Company’s </w:t>
      </w:r>
      <w:r>
        <w:t xml:space="preserve">satisfaction, </w:t>
      </w:r>
      <w:r>
        <w:rPr>
          <w:b/>
        </w:rPr>
        <w:t>The Company</w:t>
      </w:r>
      <w:r>
        <w:t xml:space="preserve"> will notify the </w:t>
      </w:r>
      <w:r>
        <w:rPr>
          <w:b/>
        </w:rPr>
        <w:t>Generator</w:t>
      </w:r>
      <w:r>
        <w:t xml:space="preserve"> or </w:t>
      </w:r>
      <w:r>
        <w:rPr>
          <w:b/>
        </w:rPr>
        <w:t>DC Converter Station</w:t>
      </w:r>
      <w:r>
        <w:t xml:space="preserve"> owner that compliance with the relevant Grid Code provisions has been demonstrated for the </w:t>
      </w:r>
      <w:r>
        <w:rPr>
          <w:b/>
        </w:rPr>
        <w:t>Generating Unit(s)</w:t>
      </w:r>
      <w:r>
        <w:t xml:space="preserve">, </w:t>
      </w:r>
      <w:r>
        <w:rPr>
          <w:b/>
        </w:rPr>
        <w:t>CCGT Module(s)</w:t>
      </w:r>
      <w:r>
        <w:t xml:space="preserve">, </w:t>
      </w:r>
      <w:r>
        <w:rPr>
          <w:b/>
        </w:rPr>
        <w:t>Power Park Module(s)</w:t>
      </w:r>
      <w:r>
        <w:t xml:space="preserve">, </w:t>
      </w:r>
      <w:r>
        <w:rPr>
          <w:b/>
        </w:rPr>
        <w:t>OTSUA</w:t>
      </w:r>
      <w:r>
        <w:t xml:space="preserve">, if applicable or </w:t>
      </w:r>
      <w:r>
        <w:rPr>
          <w:b/>
        </w:rPr>
        <w:t>DC Converter(s)</w:t>
      </w:r>
      <w:r>
        <w:t xml:space="preserve"> as applicable through the issue of a</w:t>
      </w:r>
      <w:r>
        <w:rPr>
          <w:b/>
        </w:rPr>
        <w:t xml:space="preserve"> Final</w:t>
      </w:r>
      <w:r>
        <w:t xml:space="preserve"> </w:t>
      </w:r>
      <w:r>
        <w:rPr>
          <w:b/>
        </w:rPr>
        <w:t xml:space="preserve">Operational Notification </w:t>
      </w:r>
      <w:r>
        <w:t xml:space="preserve">subject to Compliance Repeat Plan (CP.8) no later than 5 years from the date of issue. In respect of an </w:t>
      </w:r>
      <w:r>
        <w:rPr>
          <w:b/>
        </w:rPr>
        <w:t>Embedded Power Station</w:t>
      </w:r>
      <w:r>
        <w:t xml:space="preserve"> or </w:t>
      </w:r>
      <w:r>
        <w:rPr>
          <w:b/>
        </w:rPr>
        <w:t>Embedded DC Converter Station</w:t>
      </w:r>
      <w:r>
        <w:t xml:space="preserve"> other than </w:t>
      </w:r>
      <w:r>
        <w:rPr>
          <w:b/>
        </w:rPr>
        <w:t xml:space="preserve">Embedded Medium Power Stations </w:t>
      </w:r>
      <w:r>
        <w:t xml:space="preserve">not subject to a </w:t>
      </w:r>
      <w:r>
        <w:rPr>
          <w:b/>
        </w:rPr>
        <w:t>Bilateral Agreement</w:t>
      </w:r>
      <w:r>
        <w:t xml:space="preserve"> and </w:t>
      </w:r>
      <w:r>
        <w:rPr>
          <w:b/>
        </w:rPr>
        <w:t>Embedded DC Converter Stations</w:t>
      </w:r>
      <w:r>
        <w:t xml:space="preserve"> not subject to a </w:t>
      </w:r>
      <w:r>
        <w:rPr>
          <w:b/>
        </w:rPr>
        <w:t>Bilateral Agreement</w:t>
      </w:r>
      <w:r>
        <w:t xml:space="preserve">, </w:t>
      </w:r>
      <w:r>
        <w:rPr>
          <w:b/>
        </w:rPr>
        <w:t>The Company</w:t>
      </w:r>
      <w:r>
        <w:t xml:space="preserve"> will notify the </w:t>
      </w:r>
      <w:r>
        <w:rPr>
          <w:b/>
        </w:rPr>
        <w:t>Network Operator</w:t>
      </w:r>
      <w:r>
        <w:t xml:space="preserve"> that a </w:t>
      </w:r>
      <w:r>
        <w:rPr>
          <w:b/>
        </w:rPr>
        <w:t>Final</w:t>
      </w:r>
      <w:r>
        <w:t xml:space="preserve"> </w:t>
      </w:r>
      <w:r>
        <w:rPr>
          <w:b/>
        </w:rPr>
        <w:t>Operational Notification</w:t>
      </w:r>
      <w:r>
        <w:t xml:space="preserve"> has been issued.</w:t>
      </w:r>
    </w:p>
    <w:p w14:paraId="7F7B5B6F" w14:textId="77777777" w:rsidR="00DC7BA4" w:rsidRDefault="00DC7BA4" w:rsidP="00DC7BA4">
      <w:pPr>
        <w:pStyle w:val="Level1Text"/>
      </w:pPr>
      <w:r>
        <w:rPr>
          <w:szCs w:val="22"/>
        </w:rPr>
        <w:t>CP.8.4</w:t>
      </w:r>
      <w:r>
        <w:rPr>
          <w:szCs w:val="22"/>
        </w:rPr>
        <w:tab/>
      </w:r>
      <w:r>
        <w:t xml:space="preserve">If a </w:t>
      </w:r>
      <w:r>
        <w:rPr>
          <w:b/>
        </w:rPr>
        <w:t>Final Operational Notification</w:t>
      </w:r>
      <w:r>
        <w:t xml:space="preserve"> cannot be issued because the requirements of CP.8.2 have not been successfully met prior to the date 5 years from the date of issue of the </w:t>
      </w:r>
      <w:r>
        <w:rPr>
          <w:b/>
        </w:rPr>
        <w:t>Final Operational Notification</w:t>
      </w:r>
      <w:r>
        <w:rPr>
          <w:bCs/>
        </w:rPr>
        <w:t>,</w:t>
      </w:r>
      <w:r>
        <w:t xml:space="preserve"> then </w:t>
      </w:r>
      <w:r>
        <w:rPr>
          <w:b/>
        </w:rPr>
        <w:t>The Company</w:t>
      </w:r>
      <w:r>
        <w:t xml:space="preserve"> will issue the </w:t>
      </w:r>
      <w:r>
        <w:rPr>
          <w:b/>
        </w:rPr>
        <w:t>Generator</w:t>
      </w:r>
      <w:r>
        <w:t xml:space="preserve"> or </w:t>
      </w:r>
      <w:r>
        <w:rPr>
          <w:b/>
        </w:rPr>
        <w:t>DC Converter Station</w:t>
      </w:r>
      <w:r>
        <w:t xml:space="preserve"> owner (where licensed in respect of its activities) a </w:t>
      </w:r>
      <w:r>
        <w:rPr>
          <w:b/>
        </w:rPr>
        <w:t>Limited Operational Notification</w:t>
      </w:r>
      <w:r>
        <w:t xml:space="preserve"> with respect to the </w:t>
      </w:r>
      <w:r>
        <w:rPr>
          <w:b/>
        </w:rPr>
        <w:t>Unresolved Issues</w:t>
      </w:r>
      <w:r>
        <w:t>. The provisions of CP.9 shall then apply.</w:t>
      </w:r>
    </w:p>
    <w:p w14:paraId="002DE42C" w14:textId="77777777" w:rsidR="004770C0" w:rsidRDefault="004770C0" w:rsidP="007E3514">
      <w:pPr>
        <w:pStyle w:val="Level1Text"/>
      </w:pPr>
    </w:p>
    <w:p w14:paraId="141428EF" w14:textId="77777777" w:rsidR="00C35DD8" w:rsidRDefault="00C35DD8" w:rsidP="007E3514">
      <w:pPr>
        <w:pStyle w:val="Level1Text"/>
      </w:pPr>
    </w:p>
    <w:p w14:paraId="31EBC414" w14:textId="77777777" w:rsidR="002E0B38" w:rsidRDefault="002E0B38" w:rsidP="002E0B38">
      <w:pPr>
        <w:tabs>
          <w:tab w:val="left" w:pos="2286"/>
          <w:tab w:val="left" w:pos="2736"/>
          <w:tab w:val="left" w:pos="3600"/>
          <w:tab w:val="left" w:pos="4608"/>
          <w:tab w:val="left" w:pos="5904"/>
        </w:tabs>
        <w:rPr>
          <w:szCs w:val="22"/>
        </w:rPr>
      </w:pPr>
    </w:p>
    <w:p w14:paraId="3CCE0889" w14:textId="3DA9D979" w:rsidR="002E0B38" w:rsidRPr="00787603" w:rsidRDefault="002E0B38" w:rsidP="007E3514">
      <w:pPr>
        <w:pStyle w:val="Level1Text"/>
      </w:pPr>
      <w:r w:rsidRPr="00787603">
        <w:t>CP.</w:t>
      </w:r>
      <w:r w:rsidR="00686E7E">
        <w:t>9</w:t>
      </w:r>
      <w:r w:rsidRPr="00787603">
        <w:tab/>
      </w:r>
      <w:r w:rsidRPr="007E3514">
        <w:rPr>
          <w:u w:val="single"/>
        </w:rPr>
        <w:t>LIMITED OPERATIONAL NOTIFICATION</w:t>
      </w:r>
      <w:r w:rsidR="001D4C3C" w:rsidRPr="001D4C3C">
        <w:fldChar w:fldCharType="begin"/>
      </w:r>
      <w:r w:rsidR="001D4C3C">
        <w:instrText xml:space="preserve"> TC "</w:instrText>
      </w:r>
      <w:bookmarkStart w:id="95" w:name="_Toc332825832"/>
      <w:bookmarkStart w:id="96" w:name="_Toc123819954"/>
      <w:r w:rsidR="001D4C3C">
        <w:instrText>CP.8</w:instrText>
      </w:r>
      <w:r w:rsidR="001D4C3C" w:rsidRPr="001D4C3C">
        <w:instrText xml:space="preserve">   </w:instrText>
      </w:r>
      <w:r w:rsidR="001D4C3C">
        <w:instrText>LIMITED</w:instrText>
      </w:r>
      <w:r w:rsidR="001D4C3C" w:rsidRPr="001D4C3C">
        <w:instrText xml:space="preserve"> OPERATIONAL NOTIFICATION</w:instrText>
      </w:r>
      <w:bookmarkEnd w:id="95"/>
      <w:bookmarkEnd w:id="96"/>
      <w:r w:rsidR="001D4C3C" w:rsidRPr="001D4C3C">
        <w:instrText xml:space="preserve"> " \L 1 </w:instrText>
      </w:r>
      <w:r w:rsidR="001D4C3C" w:rsidRPr="001D4C3C">
        <w:fldChar w:fldCharType="end"/>
      </w:r>
    </w:p>
    <w:p w14:paraId="472A3E5F" w14:textId="2362E18B" w:rsidR="002E0B38" w:rsidRPr="00EF4605" w:rsidRDefault="002E0B38" w:rsidP="007E3514">
      <w:pPr>
        <w:pStyle w:val="Level1Text"/>
        <w:rPr>
          <w:szCs w:val="22"/>
        </w:rPr>
      </w:pPr>
      <w:r w:rsidRPr="00EF4605">
        <w:rPr>
          <w:szCs w:val="22"/>
        </w:rPr>
        <w:t>CP.</w:t>
      </w:r>
      <w:r w:rsidR="00686E7E">
        <w:rPr>
          <w:szCs w:val="22"/>
        </w:rPr>
        <w:t>9</w:t>
      </w:r>
      <w:r>
        <w:rPr>
          <w:szCs w:val="22"/>
        </w:rPr>
        <w:t>.1</w:t>
      </w:r>
      <w:r w:rsidRPr="00EF4605">
        <w:rPr>
          <w:szCs w:val="22"/>
        </w:rPr>
        <w:tab/>
      </w:r>
      <w:r>
        <w:rPr>
          <w:szCs w:val="22"/>
        </w:rPr>
        <w:t>F</w:t>
      </w:r>
      <w:r w:rsidRPr="00EF4605">
        <w:rPr>
          <w:szCs w:val="22"/>
        </w:rPr>
        <w:t xml:space="preserve">ollowing the issue of a </w:t>
      </w:r>
      <w:r w:rsidRPr="00EF4605">
        <w:rPr>
          <w:b/>
          <w:szCs w:val="22"/>
        </w:rPr>
        <w:t>Final Operational Notification</w:t>
      </w:r>
      <w:r w:rsidRPr="00EF4605">
        <w:rPr>
          <w:szCs w:val="22"/>
        </w:rPr>
        <w:t xml:space="preserve"> if</w:t>
      </w:r>
      <w:r>
        <w:rPr>
          <w:szCs w:val="22"/>
        </w:rPr>
        <w:t>:</w:t>
      </w:r>
      <w:r w:rsidRPr="00EF4605">
        <w:rPr>
          <w:szCs w:val="22"/>
        </w:rPr>
        <w:t xml:space="preserve"> </w:t>
      </w:r>
    </w:p>
    <w:p w14:paraId="3AA78ABE" w14:textId="182F95DF" w:rsidR="002E0B38" w:rsidRPr="00406C4D" w:rsidRDefault="002E0B38" w:rsidP="00B71FA0">
      <w:pPr>
        <w:pStyle w:val="Level2Text"/>
        <w:jc w:val="both"/>
        <w:rPr>
          <w:color w:val="000000"/>
        </w:rPr>
      </w:pPr>
      <w:r>
        <w:t>(i)</w:t>
      </w:r>
      <w:r>
        <w:tab/>
      </w:r>
      <w:r w:rsidRPr="00EF4605">
        <w:t xml:space="preserve">the </w:t>
      </w:r>
      <w:r w:rsidRPr="00EF4605">
        <w:rPr>
          <w:b/>
        </w:rPr>
        <w:t>Generator</w:t>
      </w:r>
      <w:r w:rsidRPr="00EF4605">
        <w:t xml:space="preserve"> or </w:t>
      </w:r>
      <w:r w:rsidRPr="00EF4605">
        <w:rPr>
          <w:b/>
        </w:rPr>
        <w:t xml:space="preserve">DC Converter Station </w:t>
      </w:r>
      <w:r w:rsidRPr="00EF4605">
        <w:t xml:space="preserve">owner becomes aware, that </w:t>
      </w:r>
      <w:r w:rsidR="00226C3D">
        <w:t xml:space="preserve">the capability of </w:t>
      </w:r>
      <w:r w:rsidRPr="00EF4605">
        <w:t xml:space="preserve">its </w:t>
      </w:r>
      <w:r w:rsidRPr="00EF4605">
        <w:rPr>
          <w:b/>
        </w:rPr>
        <w:t>Plant</w:t>
      </w:r>
      <w:r w:rsidRPr="00EF4605">
        <w:t xml:space="preserve"> and/or </w:t>
      </w:r>
      <w:r w:rsidRPr="00EF4605">
        <w:rPr>
          <w:b/>
        </w:rPr>
        <w:t>Apparatus’</w:t>
      </w:r>
      <w:r w:rsidRPr="00EF4605">
        <w:t xml:space="preserve"> </w:t>
      </w:r>
      <w:bookmarkStart w:id="97" w:name="_DV_C63"/>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7"/>
      <w:r w:rsidRPr="00EF4605">
        <w:t xml:space="preserve"> to meet any provisions of the </w:t>
      </w:r>
      <w:r w:rsidR="00CD1756" w:rsidRPr="00CD1756">
        <w:t>Grid Code</w:t>
      </w:r>
      <w:r w:rsidR="002C5CB5" w:rsidRPr="002C5CB5">
        <w:t>,</w:t>
      </w:r>
      <w:r w:rsidRPr="00EF4605">
        <w:rPr>
          <w:b/>
        </w:rPr>
        <w:t xml:space="preserve"> </w:t>
      </w:r>
      <w:r w:rsidRPr="00EF4605">
        <w:t xml:space="preserve">or where applicable the </w:t>
      </w:r>
      <w:r w:rsidRPr="00406C4D">
        <w:rPr>
          <w:b/>
          <w:color w:val="000000"/>
        </w:rPr>
        <w:t>Bilateral Agreement</w:t>
      </w:r>
      <w:r w:rsidRPr="00406C4D">
        <w:rPr>
          <w:color w:val="000000"/>
        </w:rPr>
        <w:t xml:space="preserve"> is not fully available</w:t>
      </w:r>
      <w:r w:rsidR="00226C3D">
        <w:rPr>
          <w:color w:val="000000"/>
        </w:rPr>
        <w:t>,</w:t>
      </w:r>
      <w:r w:rsidRPr="00406C4D">
        <w:rPr>
          <w:color w:val="000000"/>
        </w:rPr>
        <w:t xml:space="preserve"> then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owner shall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488278C2" w14:textId="2123BCDF" w:rsidR="002E0B38" w:rsidRPr="00406C4D" w:rsidRDefault="002E0B38" w:rsidP="00B71FA0">
      <w:pPr>
        <w:pStyle w:val="Level2Text"/>
        <w:jc w:val="both"/>
        <w:rPr>
          <w:color w:val="000000"/>
        </w:rPr>
      </w:pPr>
      <w:r w:rsidRPr="00406C4D">
        <w:rPr>
          <w:color w:val="000000"/>
        </w:rPr>
        <w:t>(ii)</w:t>
      </w:r>
      <w:r w:rsidRPr="00406C4D">
        <w:rPr>
          <w:color w:val="000000"/>
        </w:rPr>
        <w:tab/>
        <w:t xml:space="preserve">a </w:t>
      </w:r>
      <w:r w:rsidRPr="00406C4D">
        <w:rPr>
          <w:b/>
          <w:color w:val="000000"/>
        </w:rPr>
        <w:t>Network Operator</w:t>
      </w:r>
      <w:r w:rsidRPr="00406C4D">
        <w:rPr>
          <w:color w:val="000000"/>
        </w:rPr>
        <w:t xml:space="preserve"> becomes aware, that the capability of </w:t>
      </w:r>
      <w:r w:rsidRPr="00406C4D">
        <w:rPr>
          <w:b/>
          <w:color w:val="000000"/>
        </w:rPr>
        <w:t>Plant</w:t>
      </w:r>
      <w:r w:rsidRPr="00406C4D">
        <w:rPr>
          <w:color w:val="000000"/>
        </w:rPr>
        <w:t xml:space="preserve"> and/or </w:t>
      </w:r>
      <w:r w:rsidRPr="00406C4D">
        <w:rPr>
          <w:b/>
          <w:color w:val="000000"/>
        </w:rPr>
        <w:t>Apparatus’</w:t>
      </w:r>
      <w:r w:rsidRPr="00406C4D">
        <w:rPr>
          <w:color w:val="000000"/>
        </w:rPr>
        <w:t xml:space="preserve"> belonging to a</w:t>
      </w:r>
      <w:r w:rsidR="006E1C6A">
        <w:rPr>
          <w:color w:val="000000"/>
        </w:rPr>
        <w:t>n</w:t>
      </w:r>
      <w:r w:rsidRPr="00406C4D">
        <w:rPr>
          <w:color w:val="000000"/>
        </w:rPr>
        <w:t xml:space="preserve"> </w:t>
      </w:r>
      <w:r w:rsidRPr="00406C4D">
        <w:rPr>
          <w:b/>
          <w:color w:val="000000"/>
        </w:rPr>
        <w:t>Embedded Power Station</w:t>
      </w:r>
      <w:r w:rsidRPr="00406C4D">
        <w:rPr>
          <w:color w:val="000000"/>
        </w:rPr>
        <w:t xml:space="preserve"> or </w:t>
      </w:r>
      <w:r w:rsidRPr="00406C4D">
        <w:rPr>
          <w:b/>
          <w:color w:val="000000"/>
        </w:rPr>
        <w:t xml:space="preserve">Embedded DC </w:t>
      </w:r>
      <w:r w:rsidRPr="00F4043B">
        <w:rPr>
          <w:b/>
        </w:rPr>
        <w:t>Convert</w:t>
      </w:r>
      <w:r w:rsidRPr="009D03AC">
        <w:rPr>
          <w:rFonts w:ascii="Arial Bold" w:hAnsi="Arial Bold"/>
          <w:b/>
        </w:rPr>
        <w:t>e</w:t>
      </w:r>
      <w:r w:rsidRPr="00F4043B">
        <w:rPr>
          <w:b/>
        </w:rPr>
        <w:t>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B71FA0">
        <w:t>)</w:t>
      </w:r>
      <w:r w:rsidRPr="00F4043B">
        <w:t xml:space="preserve"> is failing to meet any provisions of the </w:t>
      </w:r>
      <w:r w:rsidR="00CD1756" w:rsidRPr="00CD1756">
        <w:t>Grid Code</w:t>
      </w:r>
      <w:r w:rsidR="002C5CB5" w:rsidRPr="002C5CB5">
        <w:t>,</w:t>
      </w:r>
      <w:r w:rsidRPr="00406C4D">
        <w:rPr>
          <w:b/>
          <w:color w:val="000000"/>
        </w:rPr>
        <w:t xml:space="preserve"> </w:t>
      </w:r>
      <w:r w:rsidRPr="00406C4D">
        <w:rPr>
          <w:color w:val="000000"/>
        </w:rPr>
        <w:t xml:space="preserve">or where applicable the </w:t>
      </w:r>
      <w:r w:rsidRPr="00406C4D">
        <w:rPr>
          <w:b/>
          <w:color w:val="000000"/>
        </w:rPr>
        <w:t>Bilateral Agreement</w:t>
      </w:r>
      <w:r w:rsidR="00226C3D" w:rsidRPr="00F078EB">
        <w:rPr>
          <w:bCs/>
          <w:color w:val="000000"/>
        </w:rPr>
        <w:t>,</w:t>
      </w:r>
      <w:r w:rsidRPr="00406C4D">
        <w:rPr>
          <w:color w:val="000000"/>
        </w:rPr>
        <w:t xml:space="preserve"> then the </w:t>
      </w:r>
      <w:r w:rsidRPr="00406C4D">
        <w:rPr>
          <w:b/>
          <w:color w:val="000000"/>
        </w:rPr>
        <w:t>Network Operator</w:t>
      </w:r>
      <w:r w:rsidRPr="00406C4D">
        <w:rPr>
          <w:color w:val="000000"/>
        </w:rPr>
        <w:t xml:space="preserve"> shall inform </w:t>
      </w:r>
      <w:r w:rsidR="008D1B14">
        <w:rPr>
          <w:b/>
          <w:color w:val="000000"/>
        </w:rPr>
        <w:t>The Company</w:t>
      </w:r>
      <w:r w:rsidRPr="00406C4D">
        <w:rPr>
          <w:b/>
          <w:color w:val="000000"/>
        </w:rPr>
        <w:t xml:space="preserve"> </w:t>
      </w:r>
      <w:r w:rsidRPr="00406C4D">
        <w:rPr>
          <w:color w:val="000000"/>
        </w:rPr>
        <w:t xml:space="preserve">and </w:t>
      </w:r>
      <w:r w:rsidR="008D1B14">
        <w:rPr>
          <w:b/>
          <w:color w:val="000000"/>
        </w:rPr>
        <w:t>The Company</w:t>
      </w:r>
      <w:r w:rsidRPr="00406C4D">
        <w:rPr>
          <w:b/>
          <w:color w:val="000000"/>
        </w:rPr>
        <w:t xml:space="preserve"> </w:t>
      </w:r>
      <w:r w:rsidRPr="00406C4D">
        <w:rPr>
          <w:color w:val="000000"/>
        </w:rPr>
        <w:t xml:space="preserve">shall inform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 xml:space="preserve">owner </w:t>
      </w:r>
      <w:r w:rsidR="005911CD">
        <w:rPr>
          <w:color w:val="000000"/>
        </w:rPr>
        <w:t>to</w:t>
      </w:r>
      <w:r w:rsidRPr="00406C4D">
        <w:rPr>
          <w:color w:val="000000"/>
        </w:rPr>
        <w:t xml:space="preserve"> then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505F8D3B" w14:textId="5E3268CD" w:rsidR="001D4C3C" w:rsidRDefault="002E0B38" w:rsidP="00B71FA0">
      <w:pPr>
        <w:pStyle w:val="Level2Text"/>
        <w:jc w:val="both"/>
        <w:rPr>
          <w:rFonts w:cs="Arial"/>
          <w:snapToGrid/>
          <w:lang w:eastAsia="en-GB"/>
        </w:rPr>
      </w:pPr>
      <w:r>
        <w:t>(iii)</w:t>
      </w:r>
      <w:r>
        <w:tab/>
      </w:r>
      <w:r w:rsidR="008D1B14">
        <w:rPr>
          <w:b/>
        </w:rPr>
        <w:t>The Company</w:t>
      </w:r>
      <w:r w:rsidRPr="002B584B">
        <w:rPr>
          <w:b/>
        </w:rPr>
        <w:t xml:space="preserve"> </w:t>
      </w:r>
      <w:r w:rsidRPr="002B584B">
        <w:t xml:space="preserve">becomes aware through monitoring as described in OC5.4, that a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w:t>
      </w:r>
      <w:r w:rsidRPr="002B584B">
        <w:rPr>
          <w:b/>
        </w:rPr>
        <w:t>Plant</w:t>
      </w:r>
      <w:r w:rsidRPr="002B584B">
        <w:t xml:space="preserve"> and/or </w:t>
      </w:r>
      <w:r w:rsidRPr="002B584B">
        <w:rPr>
          <w:b/>
        </w:rPr>
        <w:t>Apparatus’</w:t>
      </w:r>
      <w:r w:rsidR="00C042B0">
        <w:rPr>
          <w:b/>
        </w:rPr>
        <w:t xml:space="preserve"> </w:t>
      </w:r>
      <w:bookmarkStart w:id="98" w:name="_DV_C64"/>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rPr>
        <w:t xml:space="preserve"> </w:t>
      </w:r>
      <w:bookmarkEnd w:id="98"/>
      <w:r w:rsidRPr="002B584B">
        <w:t xml:space="preserve">capability to meet any provisions of the </w:t>
      </w:r>
      <w:r w:rsidR="00CD1756" w:rsidRPr="00CD1756">
        <w:t>Grid Code</w:t>
      </w:r>
      <w:r w:rsidR="002C5CB5" w:rsidRPr="002C5CB5">
        <w:t>,</w:t>
      </w:r>
      <w:r w:rsidRPr="002B584B">
        <w:rPr>
          <w:b/>
        </w:rPr>
        <w:t xml:space="preserve"> </w:t>
      </w:r>
      <w:r w:rsidRPr="002B584B">
        <w:t xml:space="preserve">or where applicable the </w:t>
      </w:r>
      <w:r w:rsidRPr="002B584B">
        <w:rPr>
          <w:b/>
        </w:rPr>
        <w:t>Bilateral Agreement</w:t>
      </w:r>
      <w:r w:rsidRPr="002B584B">
        <w:t xml:space="preserve"> is not fully available</w:t>
      </w:r>
      <w:r w:rsidR="00982ABF">
        <w:t>,</w:t>
      </w:r>
      <w:r w:rsidRPr="002B584B">
        <w:t xml:space="preserve"> then </w:t>
      </w:r>
      <w:r w:rsidR="008D1B14">
        <w:rPr>
          <w:b/>
        </w:rPr>
        <w:t>The Company</w:t>
      </w:r>
      <w:r w:rsidRPr="002B584B">
        <w:t xml:space="preserve"> shall inform the other party. Where </w:t>
      </w:r>
      <w:r w:rsidR="008D1B14">
        <w:rPr>
          <w:b/>
        </w:rPr>
        <w:t>The Company</w:t>
      </w:r>
      <w:r w:rsidRPr="002B584B">
        <w:t xml:space="preserve"> and the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cannot agree from the monitoring as described in OC5.4 whether the </w:t>
      </w:r>
      <w:r w:rsidRPr="002B584B">
        <w:rPr>
          <w:b/>
        </w:rPr>
        <w:t>Plant and/or 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color w:val="auto"/>
          <w:u w:val="none"/>
        </w:rPr>
        <w:t xml:space="preserve"> </w:t>
      </w:r>
      <w:r w:rsidRPr="002B584B">
        <w:t xml:space="preserve">is fully available and/or is compliant with the requirements of the </w:t>
      </w:r>
      <w:r w:rsidR="00CD1756" w:rsidRPr="00CD1756">
        <w:t>Grid Code</w:t>
      </w:r>
      <w:r w:rsidRPr="002B584B">
        <w:rPr>
          <w:rFonts w:cs="Arial"/>
          <w:snapToGrid/>
          <w:lang w:eastAsia="en-GB"/>
        </w:rPr>
        <w:t xml:space="preserve"> and where applicable the </w:t>
      </w:r>
      <w:r w:rsidRPr="002B584B">
        <w:rPr>
          <w:rFonts w:cs="Arial"/>
          <w:b/>
          <w:bCs/>
          <w:snapToGrid/>
          <w:lang w:eastAsia="en-GB"/>
        </w:rPr>
        <w:t>Bilateral Agreement</w:t>
      </w:r>
      <w:r w:rsidRPr="002B584B">
        <w:t>, the parties shall first apply the process in OC5.5.1, before applying the process defined in CP.</w:t>
      </w:r>
      <w:r w:rsidR="003829BC">
        <w:t>9</w:t>
      </w:r>
      <w:r w:rsidRPr="002B584B">
        <w:t xml:space="preserve"> </w:t>
      </w:r>
      <w:r w:rsidRPr="003B77F7">
        <w:t>(</w:t>
      </w:r>
      <w:r w:rsidRPr="002B584B">
        <w:rPr>
          <w:b/>
        </w:rPr>
        <w:t>LON</w:t>
      </w:r>
      <w:r w:rsidRPr="003B77F7">
        <w:t>)</w:t>
      </w:r>
      <w:r w:rsidRPr="002B584B">
        <w:rPr>
          <w:b/>
        </w:rPr>
        <w:t xml:space="preserve"> </w:t>
      </w:r>
      <w:r w:rsidRPr="002B584B">
        <w:t>if applicable</w:t>
      </w:r>
      <w:r w:rsidRPr="009641DF">
        <w:t>.</w:t>
      </w:r>
      <w:r w:rsidRPr="002B584B">
        <w:rPr>
          <w:b/>
        </w:rPr>
        <w:t xml:space="preserve"> </w:t>
      </w:r>
      <w:r w:rsidRPr="002B584B">
        <w:rPr>
          <w:rFonts w:cs="Arial"/>
          <w:snapToGrid/>
          <w:lang w:eastAsia="en-GB"/>
        </w:rPr>
        <w:t xml:space="preserve">Where the testing instructed in accordance with OC.5.5.1 indicates that the </w:t>
      </w:r>
      <w:r w:rsidRPr="002B584B">
        <w:rPr>
          <w:rFonts w:cs="Arial"/>
          <w:b/>
          <w:bCs/>
          <w:snapToGrid/>
          <w:lang w:eastAsia="en-GB"/>
        </w:rPr>
        <w:t>Plant</w:t>
      </w:r>
      <w:r w:rsidRPr="002B584B">
        <w:rPr>
          <w:rFonts w:cs="Arial"/>
          <w:snapToGrid/>
          <w:lang w:eastAsia="en-GB"/>
        </w:rPr>
        <w:t xml:space="preserve"> and/or </w:t>
      </w:r>
      <w:r w:rsidRPr="002B584B">
        <w:rPr>
          <w:rFonts w:cs="Arial"/>
          <w:b/>
          <w:bCs/>
          <w:snapToGrid/>
          <w:lang w:eastAsia="en-GB"/>
        </w:rPr>
        <w:t>Apparatus</w:t>
      </w:r>
      <w:r w:rsidR="00C042B0">
        <w:rPr>
          <w:rFonts w:cs="Arial"/>
          <w:b/>
          <w:bCs/>
          <w:snapToGrid/>
          <w:lang w:eastAsia="en-G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 </w:t>
      </w:r>
      <w:r w:rsidRPr="002B584B">
        <w:rPr>
          <w:rFonts w:cs="Arial"/>
          <w:snapToGrid/>
          <w:lang w:eastAsia="en-GB"/>
        </w:rPr>
        <w:t xml:space="preserve">is not fully available and/or is not compliant with the requirements of the </w:t>
      </w:r>
      <w:r w:rsidR="00CD1756" w:rsidRPr="00CD1756">
        <w:rPr>
          <w:rFonts w:cs="Arial"/>
          <w:bCs/>
          <w:snapToGrid/>
          <w:lang w:eastAsia="en-GB"/>
        </w:rPr>
        <w:t>Grid Code</w:t>
      </w:r>
      <w:r w:rsidRPr="002B584B">
        <w:rPr>
          <w:rFonts w:cs="Arial"/>
          <w:snapToGrid/>
          <w:lang w:eastAsia="en-GB"/>
        </w:rPr>
        <w:t xml:space="preserve"> and/or the </w:t>
      </w:r>
      <w:r w:rsidRPr="002B584B">
        <w:rPr>
          <w:rFonts w:cs="Arial"/>
          <w:b/>
          <w:bCs/>
          <w:snapToGrid/>
          <w:lang w:eastAsia="en-GB"/>
        </w:rPr>
        <w:t>Bilateral Agreement</w:t>
      </w:r>
      <w:r w:rsidRPr="002B584B">
        <w:rPr>
          <w:rFonts w:cs="Arial"/>
          <w:snapToGrid/>
          <w:lang w:eastAsia="en-GB"/>
        </w:rPr>
        <w:t>, or if the parties so agree, the process in CP.</w:t>
      </w:r>
      <w:r w:rsidR="003829BC">
        <w:rPr>
          <w:rFonts w:cs="Arial"/>
          <w:snapToGrid/>
          <w:lang w:eastAsia="en-GB"/>
        </w:rPr>
        <w:t>9</w:t>
      </w:r>
      <w:r w:rsidRPr="002B584B">
        <w:rPr>
          <w:rFonts w:cs="Arial"/>
          <w:snapToGrid/>
          <w:lang w:eastAsia="en-GB"/>
        </w:rPr>
        <w:t>.2 to CP.</w:t>
      </w:r>
      <w:r w:rsidR="003829BC">
        <w:rPr>
          <w:rFonts w:cs="Arial"/>
          <w:snapToGrid/>
          <w:lang w:eastAsia="en-GB"/>
        </w:rPr>
        <w:t>9</w:t>
      </w:r>
      <w:r w:rsidRPr="002B584B">
        <w:rPr>
          <w:rFonts w:cs="Arial"/>
          <w:snapToGrid/>
          <w:lang w:eastAsia="en-GB"/>
        </w:rPr>
        <w:t>.11 shall be followed.</w:t>
      </w:r>
    </w:p>
    <w:p w14:paraId="7CB9F9B4" w14:textId="4EEB66D3" w:rsidR="002E0B38" w:rsidRPr="00BE551D" w:rsidRDefault="002E0B38" w:rsidP="001D4C3C">
      <w:pPr>
        <w:pStyle w:val="Level1Text"/>
      </w:pPr>
      <w:r>
        <w:t>CP.</w:t>
      </w:r>
      <w:r w:rsidR="00686E7E">
        <w:t>9</w:t>
      </w:r>
      <w:r>
        <w:t>.2</w:t>
      </w:r>
      <w:r w:rsidRPr="00EF4605">
        <w:tab/>
        <w:t xml:space="preserve">Immediately upon a </w:t>
      </w:r>
      <w:r w:rsidRPr="00EF4605">
        <w:rPr>
          <w:b/>
        </w:rPr>
        <w:t>Generator</w:t>
      </w:r>
      <w:r w:rsidRPr="00EF4605">
        <w:t xml:space="preserve"> or </w:t>
      </w:r>
      <w:r w:rsidRPr="00EF4605">
        <w:rPr>
          <w:b/>
        </w:rPr>
        <w:t>DC Converter Station</w:t>
      </w:r>
      <w:r w:rsidRPr="00EF4605">
        <w:t xml:space="preserve"> owner becoming aware that its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00C042B0">
        <w:t>,</w:t>
      </w:r>
      <w:r w:rsidR="00C042B0">
        <w:rPr>
          <w:b/>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9" w:name="_DV_M177"/>
      <w:bookmarkEnd w:id="99"/>
      <w:r w:rsidRPr="00EF4605">
        <w:t xml:space="preserve"> or </w:t>
      </w:r>
      <w:r w:rsidRPr="00EF4605">
        <w:rPr>
          <w:b/>
        </w:rPr>
        <w:t>DC Converter Station</w:t>
      </w:r>
      <w:r w:rsidRPr="00EF4605">
        <w:t xml:space="preserve"> as a</w:t>
      </w:r>
      <w:r w:rsidRPr="001361F0">
        <w:t xml:space="preserve">pplicable may be unable to comply with certain provisions of the </w:t>
      </w:r>
      <w:r w:rsidR="00CD1756" w:rsidRPr="00CD1756">
        <w:t>Grid Code</w:t>
      </w:r>
      <w:r w:rsidRPr="00EF4605">
        <w:t xml:space="preserve"> or (where applicable) the </w:t>
      </w:r>
      <w:r w:rsidRPr="00EF4605">
        <w:rPr>
          <w:b/>
        </w:rPr>
        <w:t>Bilateral Agreement</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shall notify </w:t>
      </w:r>
      <w:r w:rsidR="008D1B14">
        <w:rPr>
          <w:b/>
        </w:rPr>
        <w:t>The Company</w:t>
      </w:r>
      <w:r w:rsidRPr="00EF4605">
        <w:t xml:space="preserve"> in writing</w:t>
      </w:r>
      <w:r>
        <w:t>.</w:t>
      </w:r>
      <w:r w:rsidRPr="001D4C3C">
        <w:t xml:space="preserve"> </w:t>
      </w:r>
      <w:r w:rsidRPr="002D1F64">
        <w:t xml:space="preserve">Additional details of any operating restrictions or changes </w:t>
      </w:r>
      <w:r w:rsidRPr="001361F0">
        <w:t>in applicable data arising from the potential non-compliance and an indication of the date from when the restrictions will be removed and full compliance demonstrated shall be provided as soon as reasonably practical.</w:t>
      </w:r>
    </w:p>
    <w:p w14:paraId="05AD7677" w14:textId="7E221A4B" w:rsidR="002E0B38" w:rsidRDefault="002E0B38" w:rsidP="007E3514">
      <w:pPr>
        <w:pStyle w:val="Level1Text"/>
      </w:pPr>
      <w:r>
        <w:t>CP.</w:t>
      </w:r>
      <w:r w:rsidR="00686E7E">
        <w:t>9</w:t>
      </w:r>
      <w:r>
        <w:t>.3</w:t>
      </w:r>
      <w:r w:rsidRPr="00EF4605">
        <w:tab/>
        <w:t>If the nature of any unavailabi</w:t>
      </w:r>
      <w:r w:rsidRPr="001361F0">
        <w:t xml:space="preserve">lity and/or </w:t>
      </w:r>
      <w:r w:rsidRPr="00F4043B">
        <w:t>potential</w:t>
      </w:r>
      <w:r>
        <w:t xml:space="preserve"> </w:t>
      </w:r>
      <w:r w:rsidRPr="00EF4605">
        <w:t xml:space="preserve">non-compliance described in </w:t>
      </w:r>
      <w:r>
        <w:t>CP.</w:t>
      </w:r>
      <w:r w:rsidR="00BD0F03">
        <w:t>9</w:t>
      </w:r>
      <w:r>
        <w:t>.1</w:t>
      </w:r>
      <w:r w:rsidRPr="00EF4605">
        <w:t xml:space="preserve"> causes or can reasonably be expected to cause a material adverse effect on the business or condition of </w:t>
      </w:r>
      <w:r w:rsidR="008D1B14">
        <w:rPr>
          <w:b/>
        </w:rPr>
        <w:t>The Company</w:t>
      </w:r>
      <w:r w:rsidRPr="00EF4605">
        <w:rPr>
          <w:b/>
        </w:rPr>
        <w:t xml:space="preserve"> </w:t>
      </w:r>
      <w:r w:rsidRPr="00EF4605">
        <w:t xml:space="preserve">or other </w:t>
      </w:r>
      <w:r w:rsidRPr="00EF4605">
        <w:rPr>
          <w:b/>
        </w:rPr>
        <w:t>Users</w:t>
      </w:r>
      <w:r w:rsidRPr="00EF4605">
        <w:t xml:space="preserve"> or the </w:t>
      </w:r>
      <w:r w:rsidRPr="00EF4605">
        <w:rPr>
          <w:b/>
        </w:rPr>
        <w:t xml:space="preserve">National Electricity Transmission System </w:t>
      </w:r>
      <w:r w:rsidRPr="00EF4605">
        <w:t xml:space="preserve">or any </w:t>
      </w:r>
      <w:r w:rsidRPr="00EF4605">
        <w:rPr>
          <w:b/>
        </w:rPr>
        <w:t>User Systems</w:t>
      </w:r>
      <w:r w:rsidR="00982ABF" w:rsidRPr="00F078EB">
        <w:rPr>
          <w:bCs/>
        </w:rPr>
        <w:t>,</w:t>
      </w:r>
      <w:r w:rsidRPr="00EF4605">
        <w:rPr>
          <w:b/>
        </w:rPr>
        <w:t xml:space="preserve"> </w:t>
      </w:r>
      <w:r w:rsidRPr="00EF4605">
        <w:t xml:space="preserve">then </w:t>
      </w:r>
      <w:r w:rsidR="008D1B14">
        <w:rPr>
          <w:b/>
        </w:rPr>
        <w:t>The Company</w:t>
      </w:r>
      <w:r w:rsidRPr="00EF4605">
        <w:t xml:space="preserve"> may, notwithstanding the provisions of this </w:t>
      </w:r>
      <w:r>
        <w:t>CP.</w:t>
      </w:r>
      <w:r w:rsidR="00BD0F03">
        <w:t>9</w:t>
      </w:r>
      <w:r w:rsidR="00982ABF">
        <w:t>,</w:t>
      </w:r>
      <w:r w:rsidRPr="00EF4605">
        <w:t xml:space="preserve"> follow the provisions of Paragraph 5.4 of the </w:t>
      </w:r>
      <w:r w:rsidRPr="00EF4605">
        <w:rPr>
          <w:b/>
        </w:rPr>
        <w:t>CUSC</w:t>
      </w:r>
      <w:r w:rsidRPr="00EF4605">
        <w:t>.</w:t>
      </w:r>
    </w:p>
    <w:p w14:paraId="6AA6614F" w14:textId="556A107C" w:rsidR="002E0B38" w:rsidRPr="00EF4605" w:rsidRDefault="002E0B38" w:rsidP="007E3514">
      <w:pPr>
        <w:pStyle w:val="Level1Text"/>
      </w:pPr>
      <w:r>
        <w:t>CP.</w:t>
      </w:r>
      <w:r w:rsidR="00686E7E">
        <w:t>9</w:t>
      </w:r>
      <w:r>
        <w:t>.4</w:t>
      </w:r>
      <w:r w:rsidRPr="00EF4605">
        <w:tab/>
      </w:r>
      <w:r>
        <w:t>Except where the provisions of CP.</w:t>
      </w:r>
      <w:r w:rsidR="00BD0F03">
        <w:t>9</w:t>
      </w:r>
      <w:r>
        <w:t>.3 apply, where the restriction notified in CP.</w:t>
      </w:r>
      <w:r w:rsidR="00BD0F03">
        <w:t>9</w:t>
      </w:r>
      <w:r>
        <w:t>.2 is not resolved in 28 days</w:t>
      </w:r>
      <w:r w:rsidR="00982ABF">
        <w:t>,</w:t>
      </w:r>
      <w:r>
        <w:t xml:space="preserve"> then </w:t>
      </w:r>
      <w:r w:rsidRPr="00EF4605">
        <w:t xml:space="preserve">the </w:t>
      </w:r>
      <w:r w:rsidRPr="00EF4605">
        <w:rPr>
          <w:b/>
        </w:rPr>
        <w:t xml:space="preserve">Generator </w:t>
      </w:r>
      <w:r w:rsidRPr="00EF4605">
        <w:t xml:space="preserve">or </w:t>
      </w:r>
      <w:r w:rsidRPr="00EF4605">
        <w:rPr>
          <w:b/>
        </w:rPr>
        <w:t>DC Converter Station</w:t>
      </w:r>
      <w:r>
        <w:t xml:space="preserve"> owner </w:t>
      </w:r>
      <w:r w:rsidRPr="00EF4605">
        <w:t xml:space="preserve">with input from </w:t>
      </w:r>
      <w:r w:rsidRPr="00F4043B">
        <w:t xml:space="preserve">and discussion of conclusions with </w:t>
      </w:r>
      <w:r w:rsidR="008D1B14">
        <w:rPr>
          <w:b/>
        </w:rPr>
        <w:t>The Company</w:t>
      </w:r>
      <w:r w:rsidRPr="00F4043B">
        <w:t xml:space="preserve">, and the </w:t>
      </w:r>
      <w:r w:rsidRPr="00F4043B">
        <w:rPr>
          <w:b/>
        </w:rPr>
        <w:t>Network O</w:t>
      </w:r>
      <w:r w:rsidRPr="00EF4605">
        <w:rPr>
          <w:b/>
        </w:rPr>
        <w:t>perator</w:t>
      </w:r>
      <w:r w:rsidRPr="00EF4605">
        <w:t xml:space="preserve"> where the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Pr="00EF4605">
        <w:t xml:space="preserve"> or </w:t>
      </w:r>
      <w:r w:rsidRPr="00EF4605">
        <w:rPr>
          <w:b/>
        </w:rPr>
        <w:t>Power Station</w:t>
      </w:r>
      <w:r w:rsidRPr="00EF4605">
        <w:t xml:space="preserve"> as applicable is</w:t>
      </w:r>
      <w:r w:rsidRPr="00EF4605">
        <w:rPr>
          <w:b/>
        </w:rPr>
        <w:t xml:space="preserve"> Embedded</w:t>
      </w:r>
      <w:r w:rsidR="002C5CB5" w:rsidRPr="002C5CB5">
        <w:t>,</w:t>
      </w:r>
      <w:r w:rsidRPr="00EF4605">
        <w:t xml:space="preserve"> shall undertake an investigation to attempt to determin</w:t>
      </w:r>
      <w:r w:rsidRPr="001361F0">
        <w:t>e the causes of and solution to the non-compliance.  Such investigation shall continue for no longer than 56 days. During such investigation</w:t>
      </w:r>
      <w:r w:rsidR="00982ABF">
        <w:t>,</w:t>
      </w:r>
      <w:r w:rsidRPr="001361F0">
        <w:t xml:space="preserve"> the </w:t>
      </w:r>
      <w:r w:rsidRPr="00EF4605">
        <w:rPr>
          <w:b/>
        </w:rPr>
        <w:t>Generator</w:t>
      </w:r>
      <w:r w:rsidRPr="00EF4605">
        <w:t xml:space="preserve"> or </w:t>
      </w:r>
      <w:r w:rsidRPr="00EF4605">
        <w:rPr>
          <w:b/>
        </w:rPr>
        <w:t>DC Converter Station</w:t>
      </w:r>
      <w:r w:rsidRPr="00EF4605">
        <w:t xml:space="preserve"> owner shall provide to </w:t>
      </w:r>
      <w:r w:rsidR="008D1B14">
        <w:rPr>
          <w:b/>
        </w:rPr>
        <w:t>The Company</w:t>
      </w:r>
      <w:r w:rsidR="00982ABF" w:rsidRPr="00F078EB">
        <w:rPr>
          <w:bCs/>
        </w:rPr>
        <w:t>,</w:t>
      </w:r>
      <w:r w:rsidRPr="00EF4605">
        <w:rPr>
          <w:b/>
        </w:rPr>
        <w:t xml:space="preserve"> </w:t>
      </w:r>
      <w:r w:rsidRPr="00EF4605">
        <w:t>the relevant data which has changed due to the re</w:t>
      </w:r>
      <w:r w:rsidRPr="001361F0">
        <w:t xml:space="preserve">striction in respect of </w:t>
      </w:r>
      <w:r>
        <w:t>CP.7.3</w:t>
      </w:r>
      <w:r w:rsidRPr="00EF4605">
        <w:t xml:space="preserve">.1 as notified to the </w:t>
      </w:r>
      <w:r w:rsidRPr="00EF4605">
        <w:rPr>
          <w:b/>
        </w:rPr>
        <w:t>Generator</w:t>
      </w:r>
      <w:r w:rsidRPr="00EF4605">
        <w:t xml:space="preserve"> or </w:t>
      </w:r>
      <w:r w:rsidRPr="00EF4605">
        <w:rPr>
          <w:b/>
        </w:rPr>
        <w:t>DC Converter Station</w:t>
      </w:r>
      <w:r w:rsidRPr="00EF4605">
        <w:t xml:space="preserve"> owner by </w:t>
      </w:r>
      <w:r w:rsidR="008D1B14">
        <w:rPr>
          <w:b/>
        </w:rPr>
        <w:t>The Company</w:t>
      </w:r>
      <w:r w:rsidRPr="00EF4605">
        <w:t xml:space="preserve"> as being required to be provided.</w:t>
      </w:r>
    </w:p>
    <w:p w14:paraId="0BF008BE" w14:textId="61073585" w:rsidR="002E0B38" w:rsidRPr="001D4C3C" w:rsidRDefault="002E0B38" w:rsidP="007E3514">
      <w:pPr>
        <w:pStyle w:val="Level1Text"/>
      </w:pPr>
      <w:r>
        <w:t>CP.</w:t>
      </w:r>
      <w:r w:rsidR="00CE2B06">
        <w:t>9</w:t>
      </w:r>
      <w:r>
        <w:t>.5</w:t>
      </w:r>
      <w:r w:rsidRPr="002F580B">
        <w:tab/>
      </w:r>
      <w:r w:rsidRPr="007E3514">
        <w:rPr>
          <w:u w:val="single"/>
        </w:rPr>
        <w:t>Issue and Effect of LON</w:t>
      </w:r>
    </w:p>
    <w:p w14:paraId="128C09DD" w14:textId="6C9D0C4D" w:rsidR="002E0B38" w:rsidRPr="00EF4605" w:rsidRDefault="002E0B38" w:rsidP="007E3514">
      <w:pPr>
        <w:pStyle w:val="Level1Text"/>
      </w:pPr>
      <w:r>
        <w:t>CP.</w:t>
      </w:r>
      <w:r w:rsidR="00CE2B06">
        <w:t>9</w:t>
      </w:r>
      <w:r>
        <w:t>.5.1</w:t>
      </w:r>
      <w:r w:rsidRPr="00EF4605">
        <w:tab/>
      </w:r>
      <w:r>
        <w:t>F</w:t>
      </w:r>
      <w:r w:rsidRPr="00EF4605">
        <w:t xml:space="preserve">ollowing the issue of a </w:t>
      </w:r>
      <w:r w:rsidRPr="00EF4605">
        <w:rPr>
          <w:b/>
        </w:rPr>
        <w:t>Final Operational Notification</w:t>
      </w:r>
      <w:r>
        <w:t>,</w:t>
      </w:r>
      <w:r w:rsidRPr="00EF4605">
        <w:rPr>
          <w:b/>
        </w:rPr>
        <w:t xml:space="preserve"> </w:t>
      </w:r>
      <w:r w:rsidR="008D1B14">
        <w:rPr>
          <w:b/>
        </w:rPr>
        <w:t>The Company</w:t>
      </w:r>
      <w:r w:rsidRPr="00EF4605">
        <w:rPr>
          <w:b/>
        </w:rPr>
        <w:t xml:space="preserve"> </w:t>
      </w:r>
      <w:r w:rsidRPr="00EF4605">
        <w:t xml:space="preserve">will issue to the </w:t>
      </w:r>
      <w:r w:rsidRPr="00EF4605">
        <w:rPr>
          <w:b/>
        </w:rPr>
        <w:t>Generator</w:t>
      </w:r>
      <w:r w:rsidRPr="00EF4605">
        <w:t xml:space="preserve"> or </w:t>
      </w:r>
      <w:r w:rsidRPr="00EF4605">
        <w:rPr>
          <w:b/>
        </w:rPr>
        <w:t>DC Converter</w:t>
      </w:r>
      <w:r w:rsidRPr="00EF4605">
        <w:t xml:space="preserve"> </w:t>
      </w:r>
      <w:r w:rsidRPr="00EF4605">
        <w:rPr>
          <w:b/>
        </w:rPr>
        <w:t>Station</w:t>
      </w:r>
      <w:r>
        <w:t xml:space="preserve"> owner</w:t>
      </w:r>
      <w:r w:rsidR="00982ABF">
        <w:t>,</w:t>
      </w:r>
      <w:r w:rsidRPr="00EF4605">
        <w:t xml:space="preserve"> a </w:t>
      </w:r>
      <w:r w:rsidRPr="00EF4605">
        <w:rPr>
          <w:b/>
        </w:rPr>
        <w:t>Limited Operational Notification</w:t>
      </w:r>
      <w:r w:rsidRPr="00EF4605">
        <w:t xml:space="preserve"> </w:t>
      </w:r>
      <w:r>
        <w:t>i</w:t>
      </w:r>
      <w:r w:rsidRPr="00EF4605">
        <w:t>f</w:t>
      </w:r>
      <w:r>
        <w:t>:</w:t>
      </w:r>
    </w:p>
    <w:p w14:paraId="2163168A" w14:textId="5FEDCFC5" w:rsidR="002E0B38" w:rsidRPr="00EF4605" w:rsidRDefault="002E0B38" w:rsidP="00B71FA0">
      <w:pPr>
        <w:pStyle w:val="Level2Text"/>
        <w:jc w:val="both"/>
      </w:pPr>
      <w:r>
        <w:t>(a)</w:t>
      </w:r>
      <w:r w:rsidR="007E3514">
        <w:tab/>
      </w:r>
      <w:r w:rsidRPr="00EF4605">
        <w:t xml:space="preserve">by the end of the 56 day period referred to at </w:t>
      </w:r>
      <w:r>
        <w:t>CP.</w:t>
      </w:r>
      <w:r w:rsidR="00840B0A">
        <w:t>9</w:t>
      </w:r>
      <w:r>
        <w:t>.4</w:t>
      </w:r>
      <w:r w:rsidRPr="00EF4605">
        <w:t xml:space="preserve">, the investigation has not resolved the non-compliance to </w:t>
      </w:r>
      <w:r w:rsidR="008D1B14">
        <w:rPr>
          <w:b/>
        </w:rPr>
        <w:t>The Company</w:t>
      </w:r>
      <w:r w:rsidRPr="00EF4605">
        <w:rPr>
          <w:b/>
        </w:rPr>
        <w:t xml:space="preserve">’s </w:t>
      </w:r>
      <w:r w:rsidRPr="00EF4605">
        <w:t>satisfaction; or</w:t>
      </w:r>
    </w:p>
    <w:p w14:paraId="716468E6" w14:textId="532EB144" w:rsidR="002E0B38" w:rsidRDefault="002E0B38" w:rsidP="00B71FA0">
      <w:pPr>
        <w:pStyle w:val="Level2Text"/>
        <w:jc w:val="both"/>
      </w:pPr>
      <w:r>
        <w:t>(b)</w:t>
      </w:r>
      <w:r>
        <w:tab/>
      </w:r>
      <w:r w:rsidR="008D1B14">
        <w:rPr>
          <w:b/>
        </w:rPr>
        <w:t>The Company</w:t>
      </w:r>
      <w:r w:rsidRPr="00EF4605">
        <w:t xml:space="preserve"> is notified by a </w:t>
      </w:r>
      <w:r w:rsidRPr="00EF4605">
        <w:rPr>
          <w:b/>
        </w:rPr>
        <w:t xml:space="preserve">Generator </w:t>
      </w:r>
      <w:r w:rsidRPr="00EF4605">
        <w:t xml:space="preserve">or </w:t>
      </w:r>
      <w:r>
        <w:rPr>
          <w:b/>
        </w:rPr>
        <w:t>DC</w:t>
      </w:r>
      <w:r w:rsidRPr="00EF4605">
        <w:rPr>
          <w:b/>
        </w:rPr>
        <w:t xml:space="preserve"> Converter Station</w:t>
      </w:r>
      <w:r w:rsidRPr="00EF4605">
        <w:t xml:space="preserve"> owner of a </w:t>
      </w:r>
      <w:r w:rsidRPr="00EF4605">
        <w:rPr>
          <w:b/>
        </w:rPr>
        <w:t xml:space="preserve">Modification </w:t>
      </w:r>
      <w:r w:rsidRPr="00EF4605">
        <w:t xml:space="preserve">to its </w:t>
      </w:r>
      <w:r w:rsidRPr="00EF4605">
        <w:rPr>
          <w:b/>
        </w:rPr>
        <w:t xml:space="preserve">Plant </w:t>
      </w:r>
      <w:r w:rsidRPr="00EF4605">
        <w:t xml:space="preserve">and </w:t>
      </w:r>
      <w:r w:rsidRPr="00EF4605">
        <w:rPr>
          <w:b/>
        </w:rPr>
        <w:t>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100" w:name="_DV_M184"/>
      <w:bookmarkEnd w:id="100"/>
      <w:r w:rsidRPr="00C042B0">
        <w:t>;</w:t>
      </w:r>
      <w:r>
        <w:t xml:space="preserve"> or</w:t>
      </w:r>
    </w:p>
    <w:p w14:paraId="3419254F" w14:textId="3685D355" w:rsidR="002E0B38" w:rsidRPr="001D4C3C" w:rsidRDefault="002E0B38" w:rsidP="00B71FA0">
      <w:pPr>
        <w:pStyle w:val="Level2Text"/>
        <w:jc w:val="both"/>
      </w:pPr>
      <w:r w:rsidRPr="00526485">
        <w:t>(c)</w:t>
      </w:r>
      <w:r w:rsidRPr="00526485">
        <w:tab/>
      </w:r>
      <w:r w:rsidR="008D1B14">
        <w:rPr>
          <w:b/>
        </w:rPr>
        <w:t>The Company</w:t>
      </w:r>
      <w:r w:rsidRPr="00526485">
        <w:t xml:space="preserve"> receives a submission of data, or a statement from a </w:t>
      </w:r>
      <w:r w:rsidRPr="00EF4605">
        <w:rPr>
          <w:b/>
        </w:rPr>
        <w:t xml:space="preserve">Generator </w:t>
      </w:r>
      <w:r w:rsidRPr="00EF4605">
        <w:t xml:space="preserve">or </w:t>
      </w:r>
      <w:r>
        <w:rPr>
          <w:b/>
        </w:rPr>
        <w:t>DC</w:t>
      </w:r>
      <w:r w:rsidRPr="00EF4605">
        <w:rPr>
          <w:b/>
        </w:rPr>
        <w:t xml:space="preserve"> Converter Station </w:t>
      </w:r>
      <w:r w:rsidRPr="00EF4605">
        <w:t>owner</w:t>
      </w:r>
      <w:r w:rsidRPr="00526485">
        <w:t xml:space="preserve"> indicating a change in </w:t>
      </w:r>
      <w:r w:rsidRPr="00526485">
        <w:rPr>
          <w:b/>
        </w:rPr>
        <w:t>Plant</w:t>
      </w:r>
      <w:r w:rsidRPr="00526485">
        <w:t xml:space="preserve"> or</w:t>
      </w:r>
      <w:r w:rsidRPr="00C042B0">
        <w:t xml:space="preserve"> </w:t>
      </w:r>
      <w:r w:rsidRPr="00C042B0">
        <w:rPr>
          <w:b/>
        </w:rPr>
        <w:t>Apparatus</w:t>
      </w:r>
      <w:r w:rsidR="00C042B0" w:rsidRPr="00C042B0">
        <w:rPr>
          <w:b/>
          <w:u w:val="single"/>
        </w:rPr>
        <w:t xml:space="preserve"> </w:t>
      </w:r>
      <w:bookmarkStart w:id="101" w:name="_DV_C69"/>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101"/>
      <w:r w:rsidR="00C042B0">
        <w:rPr>
          <w:rStyle w:val="DeltaViewInsertion"/>
          <w:color w:val="auto"/>
          <w:u w:val="none"/>
        </w:rPr>
        <w:t xml:space="preserve"> </w:t>
      </w:r>
      <w:r w:rsidRPr="00526485">
        <w:t xml:space="preserve">or settings (including but not limited to governor and excitation control systems) that may in </w:t>
      </w:r>
      <w:r w:rsidR="008D1B14">
        <w:rPr>
          <w:b/>
        </w:rPr>
        <w:t>The Company</w:t>
      </w:r>
      <w:r w:rsidR="009610D2">
        <w:rPr>
          <w:b/>
        </w:rPr>
        <w:t>’</w:t>
      </w:r>
      <w:r w:rsidRPr="00526485">
        <w:rPr>
          <w:b/>
        </w:rPr>
        <w:t xml:space="preserve">s </w:t>
      </w:r>
      <w:r w:rsidRPr="00526485">
        <w:t xml:space="preserve">reasonable opinion, acting in accordance with </w:t>
      </w:r>
      <w:r w:rsidRPr="00526485">
        <w:rPr>
          <w:b/>
        </w:rPr>
        <w:t>Good Industry Practice</w:t>
      </w:r>
      <w:r w:rsidRPr="00526485">
        <w:t xml:space="preserve"> be expected to result in a material change of performance.</w:t>
      </w:r>
    </w:p>
    <w:p w14:paraId="43B914F3" w14:textId="47092A50" w:rsidR="002E0B38" w:rsidRPr="00EF4605" w:rsidRDefault="002E0B38" w:rsidP="007E3514">
      <w:pPr>
        <w:pStyle w:val="Level1Text"/>
      </w:pPr>
      <w:r>
        <w:tab/>
        <w:t xml:space="preserve">In the case of an </w:t>
      </w:r>
      <w:r w:rsidRPr="007E3514">
        <w:rPr>
          <w:b/>
        </w:rPr>
        <w:t>Embedded Generator</w:t>
      </w:r>
      <w:r w:rsidRPr="00EF4605">
        <w:t xml:space="preserve"> or </w:t>
      </w:r>
      <w:r w:rsidRPr="007E3514">
        <w:rPr>
          <w:b/>
        </w:rPr>
        <w:t>Embedded DC Converter Station</w:t>
      </w:r>
      <w:r w:rsidRPr="00EF4605">
        <w:t xml:space="preserve"> owner, </w:t>
      </w:r>
      <w:r w:rsidR="008D1B14">
        <w:rPr>
          <w:b/>
        </w:rPr>
        <w:t>The Company</w:t>
      </w:r>
      <w:r w:rsidRPr="00EF4605">
        <w:t xml:space="preserve"> will issue </w:t>
      </w:r>
      <w:r>
        <w:t xml:space="preserve">a copy of the </w:t>
      </w:r>
      <w:r w:rsidRPr="007E3514">
        <w:rPr>
          <w:b/>
        </w:rPr>
        <w:t>Limited Operational Notification</w:t>
      </w:r>
      <w:r>
        <w:t xml:space="preserve"> </w:t>
      </w:r>
      <w:r w:rsidRPr="00EF4605">
        <w:t xml:space="preserve">to the </w:t>
      </w:r>
      <w:r w:rsidRPr="007E3514">
        <w:rPr>
          <w:b/>
        </w:rPr>
        <w:t>Network Operator</w:t>
      </w:r>
      <w:r w:rsidRPr="002B538D">
        <w:t>.</w:t>
      </w:r>
    </w:p>
    <w:p w14:paraId="2E659288" w14:textId="1AE2D1E6" w:rsidR="002E0B38" w:rsidRPr="002D1F64" w:rsidRDefault="002E0B38" w:rsidP="007E3514">
      <w:pPr>
        <w:pStyle w:val="Level1Text"/>
      </w:pPr>
      <w:r>
        <w:t>CP.</w:t>
      </w:r>
      <w:r w:rsidR="00CE2B06">
        <w:t>9</w:t>
      </w:r>
      <w:r>
        <w:t>.5.2</w:t>
      </w:r>
      <w:r w:rsidRPr="00EF4605">
        <w:tab/>
        <w:t xml:space="preserve">The </w:t>
      </w:r>
      <w:r w:rsidRPr="00EF4605">
        <w:rPr>
          <w:b/>
        </w:rPr>
        <w:t>Limited Operational Notification</w:t>
      </w:r>
      <w:r w:rsidRPr="00EF4605">
        <w:t xml:space="preserve"> will be time limited</w:t>
      </w:r>
      <w:r>
        <w:t xml:space="preserve"> to</w:t>
      </w:r>
      <w:r w:rsidRPr="00EF4605">
        <w:t xml:space="preserve"> </w:t>
      </w:r>
      <w:r>
        <w:t>expire</w:t>
      </w:r>
      <w:r w:rsidRPr="00EF4605">
        <w:t xml:space="preserve"> no later than 12 months from the start of the non-compliance or restriction </w:t>
      </w:r>
      <w:r w:rsidRPr="001361F0">
        <w:t>or from reconnection following a change.</w:t>
      </w:r>
      <w:r w:rsidRPr="00F93280">
        <w:t xml:space="preserve"> </w:t>
      </w:r>
      <w:r w:rsidR="008D1B14">
        <w:rPr>
          <w:b/>
        </w:rPr>
        <w:t>The Company</w:t>
      </w:r>
      <w:r w:rsidRPr="002D1F64">
        <w:rPr>
          <w:rFonts w:cs="Arial"/>
        </w:rPr>
        <w:t xml:space="preserve"> </w:t>
      </w:r>
      <w:r>
        <w:rPr>
          <w:rFonts w:cs="Arial"/>
        </w:rPr>
        <w:t xml:space="preserve">may agree a longer </w:t>
      </w:r>
      <w:r w:rsidRPr="002D1F64">
        <w:rPr>
          <w:rFonts w:cs="Arial"/>
        </w:rPr>
        <w:t xml:space="preserve">duration </w:t>
      </w:r>
      <w:r>
        <w:rPr>
          <w:rFonts w:cs="Arial"/>
        </w:rPr>
        <w:t>in</w:t>
      </w:r>
      <w:r w:rsidRPr="002D1F64">
        <w:rPr>
          <w:rFonts w:cs="Arial"/>
        </w:rPr>
        <w:t xml:space="preserve"> the</w:t>
      </w:r>
      <w:r>
        <w:rPr>
          <w:rFonts w:cs="Arial"/>
        </w:rPr>
        <w:t xml:space="preserve"> case of a</w:t>
      </w:r>
      <w:r w:rsidRPr="002D1F64">
        <w:rPr>
          <w:rFonts w:cs="Arial"/>
        </w:rPr>
        <w:t xml:space="preserve"> </w:t>
      </w:r>
      <w:r w:rsidRPr="002D1F64">
        <w:rPr>
          <w:rFonts w:cs="Arial"/>
          <w:b/>
        </w:rPr>
        <w:t>Limited Operational Notification</w:t>
      </w:r>
      <w:r w:rsidRPr="002D1F64">
        <w:rPr>
          <w:rFonts w:cs="Arial"/>
        </w:rPr>
        <w:t xml:space="preserve"> following a </w:t>
      </w:r>
      <w:r w:rsidRPr="002D1F64">
        <w:rPr>
          <w:rFonts w:cs="Arial"/>
          <w:b/>
        </w:rPr>
        <w:t>Modification</w:t>
      </w:r>
      <w:r>
        <w:rPr>
          <w:rFonts w:cs="Arial"/>
        </w:rPr>
        <w:t xml:space="preserve"> or </w:t>
      </w:r>
      <w:r>
        <w:t>w</w:t>
      </w:r>
      <w:r w:rsidRPr="00F4043B">
        <w:t>hilst the</w:t>
      </w:r>
      <w:r w:rsidRPr="00EF4605">
        <w:t xml:space="preserve"> </w:t>
      </w:r>
      <w:r w:rsidRPr="00EF4605">
        <w:rPr>
          <w:b/>
        </w:rPr>
        <w:t xml:space="preserve">Authority </w:t>
      </w:r>
      <w:r w:rsidRPr="00EF4605">
        <w:t>is considering the application</w:t>
      </w:r>
      <w:r>
        <w:t xml:space="preserve"> for </w:t>
      </w:r>
      <w:r w:rsidRPr="00EF4605">
        <w:t>a der</w:t>
      </w:r>
      <w:r>
        <w:t>ogation in accordance with CP.</w:t>
      </w:r>
      <w:r w:rsidR="00840B0A">
        <w:t>10</w:t>
      </w:r>
      <w:r>
        <w:t>.1.</w:t>
      </w:r>
    </w:p>
    <w:p w14:paraId="09B34699" w14:textId="0A9B35DB" w:rsidR="002E0B38" w:rsidRDefault="002E0B38" w:rsidP="007E3514">
      <w:pPr>
        <w:pStyle w:val="Level1Text"/>
      </w:pPr>
      <w:r>
        <w:t>CP.</w:t>
      </w:r>
      <w:r w:rsidR="00CE2B06">
        <w:t>9</w:t>
      </w:r>
      <w:r>
        <w:t>.5.3</w:t>
      </w:r>
      <w:r w:rsidRPr="00EF4605">
        <w:tab/>
        <w:t xml:space="preserve">The </w:t>
      </w:r>
      <w:r w:rsidRPr="00EF4605">
        <w:rPr>
          <w:b/>
        </w:rPr>
        <w:t>Limited Operational Notification</w:t>
      </w:r>
      <w:r w:rsidRPr="00EF4605">
        <w:t xml:space="preserve"> will </w:t>
      </w:r>
      <w:r>
        <w:t xml:space="preserve">notify </w:t>
      </w:r>
      <w:r w:rsidRPr="00EF4605">
        <w:t xml:space="preserve">the </w:t>
      </w:r>
      <w:r w:rsidRPr="00EF4605">
        <w:rPr>
          <w:b/>
        </w:rPr>
        <w:t>Generator</w:t>
      </w:r>
      <w:r w:rsidRPr="00EF4605">
        <w:t xml:space="preserve"> or </w:t>
      </w:r>
      <w:r w:rsidRPr="00EF4605">
        <w:rPr>
          <w:b/>
        </w:rPr>
        <w:t>DC Converter Station</w:t>
      </w:r>
      <w:r w:rsidRPr="00EF4605">
        <w:t xml:space="preserve"> owner </w:t>
      </w:r>
      <w:r>
        <w:t xml:space="preserve">of any restrictions on the operation of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102" w:name="_DV_M190"/>
      <w:bookmarkEnd w:id="102"/>
      <w:r w:rsidR="00C042B0" w:rsidRPr="00C042B0">
        <w:rPr>
          <w:color w:val="auto"/>
        </w:rPr>
        <w:t>)</w:t>
      </w:r>
      <w:r w:rsidRPr="00C042B0">
        <w:t xml:space="preserve"> </w:t>
      </w:r>
      <w:r w:rsidRPr="00EF4605">
        <w:t xml:space="preserve">or </w:t>
      </w:r>
      <w:r w:rsidRPr="00EF4605">
        <w:rPr>
          <w:b/>
        </w:rPr>
        <w:t>DC Converter(s)</w:t>
      </w:r>
      <w:r w:rsidRPr="00EF4605">
        <w:t xml:space="preserve"> </w:t>
      </w:r>
      <w:r>
        <w:t xml:space="preserve">and will specify </w:t>
      </w:r>
      <w:r w:rsidRPr="00EF4605">
        <w:t>the</w:t>
      </w:r>
      <w:r>
        <w:t xml:space="preserve"> </w:t>
      </w:r>
      <w:r>
        <w:rPr>
          <w:b/>
        </w:rPr>
        <w:t>Unresolved I</w:t>
      </w:r>
      <w:r w:rsidRPr="00EF30C3">
        <w:rPr>
          <w:b/>
        </w:rPr>
        <w:t>ssues</w:t>
      </w:r>
      <w:r w:rsidRPr="009641DF">
        <w:t>.</w:t>
      </w:r>
      <w:r>
        <w:t xml:space="preserve"> </w:t>
      </w:r>
      <w:r w:rsidRPr="00EF4605">
        <w:t>Th</w:t>
      </w:r>
      <w:r w:rsidRPr="001361F0">
        <w:t xml:space="preserve">e </w:t>
      </w:r>
      <w:r w:rsidRPr="00EF4605">
        <w:rPr>
          <w:b/>
        </w:rPr>
        <w:t>Generator</w:t>
      </w:r>
      <w:r w:rsidRPr="00EF4605">
        <w:t xml:space="preserve"> or </w:t>
      </w:r>
      <w:r w:rsidRPr="00EF4605">
        <w:rPr>
          <w:b/>
        </w:rPr>
        <w:t>DC Converter Station</w:t>
      </w:r>
      <w:r w:rsidRPr="00EF4605">
        <w:t xml:space="preserve"> owner must operate</w:t>
      </w:r>
      <w:r>
        <w:t xml:space="preserve"> </w:t>
      </w:r>
      <w:r w:rsidRPr="00EF4605">
        <w:t xml:space="preserve">in accordance with any </w:t>
      </w:r>
      <w:r>
        <w:t xml:space="preserve">notified </w:t>
      </w:r>
      <w:r w:rsidRPr="00EF4605">
        <w:t xml:space="preserve">restrictions and must resolve the </w:t>
      </w:r>
      <w:r>
        <w:rPr>
          <w:b/>
        </w:rPr>
        <w:t>Unresolved I</w:t>
      </w:r>
      <w:r w:rsidRPr="00EF30C3">
        <w:rPr>
          <w:b/>
        </w:rPr>
        <w:t>ssues</w:t>
      </w:r>
      <w:r w:rsidRPr="00EF4605">
        <w:t>.</w:t>
      </w:r>
    </w:p>
    <w:p w14:paraId="3DA8113B" w14:textId="7F6DC91A" w:rsidR="002E0B38" w:rsidRPr="00EF4605" w:rsidRDefault="002E0B38" w:rsidP="007E3514">
      <w:pPr>
        <w:pStyle w:val="Level1Text"/>
      </w:pPr>
      <w:r>
        <w:t>CP.</w:t>
      </w:r>
      <w:r w:rsidR="00CE2B06">
        <w:t>9</w:t>
      </w:r>
      <w:r>
        <w:t>.5.4</w:t>
      </w:r>
      <w:r w:rsidRPr="00EF4605">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 </w:t>
      </w:r>
      <w:r w:rsidRPr="00995E89">
        <w:rPr>
          <w:b/>
        </w:rPr>
        <w:t>Limited Operational Notification</w:t>
      </w:r>
      <w:r w:rsidRPr="00066BC0">
        <w:t xml:space="preserve">, whilst it is in force, the relevant provisions of the </w:t>
      </w:r>
      <w:r w:rsidR="00CD1756" w:rsidRPr="00CD1756">
        <w:t>Grid Code</w:t>
      </w:r>
      <w:r w:rsidRPr="00066BC0">
        <w:t xml:space="preserve"> to which that </w:t>
      </w:r>
      <w:r w:rsidRPr="00995E89">
        <w:rPr>
          <w:b/>
        </w:rPr>
        <w:t>Limited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Limited Operational Notification</w:t>
      </w:r>
      <w:r w:rsidRPr="00EF4605">
        <w:t>.</w:t>
      </w:r>
    </w:p>
    <w:p w14:paraId="73A9E05E" w14:textId="31C8F3A4" w:rsidR="002E0B38" w:rsidRPr="001361F0" w:rsidRDefault="002E0B38" w:rsidP="007E3514">
      <w:pPr>
        <w:pStyle w:val="Level1Text"/>
      </w:pPr>
      <w:r>
        <w:t>CP.</w:t>
      </w:r>
      <w:r w:rsidR="00CE2B06">
        <w:t>9</w:t>
      </w:r>
      <w:r>
        <w:t>.5.5</w:t>
      </w:r>
      <w:r w:rsidRPr="002A0DAB">
        <w:tab/>
      </w:r>
      <w:r w:rsidRPr="001361F0">
        <w:t xml:space="preserve">The </w:t>
      </w:r>
      <w:r w:rsidRPr="002A0DAB">
        <w:rPr>
          <w:b/>
        </w:rPr>
        <w:t>Unresolved Issues</w:t>
      </w:r>
      <w:r w:rsidRPr="002A0DAB">
        <w:t xml:space="preserve"> included in a </w:t>
      </w:r>
      <w:r w:rsidRPr="002A0DAB">
        <w:rPr>
          <w:b/>
        </w:rPr>
        <w:t>Limited Operational Notification</w:t>
      </w:r>
      <w:r w:rsidRPr="002A0DAB">
        <w:t xml:space="preserve"> will show the extent that the provisions of CP.7.2 (testing) and CP.7.3 (final data submission) shall apply. In respect of selecting the extent of any tests which may in </w:t>
      </w:r>
      <w:r w:rsidR="008D1B14">
        <w:rPr>
          <w:b/>
        </w:rPr>
        <w:t>The Company</w:t>
      </w:r>
      <w:r w:rsidR="003736E0" w:rsidRPr="003736E0">
        <w:rPr>
          <w:b/>
        </w:rPr>
        <w:t>’s</w:t>
      </w:r>
      <w:r w:rsidRPr="002A0DAB">
        <w:t xml:space="preserve"> view reaso</w:t>
      </w:r>
      <w:r w:rsidRPr="001361F0">
        <w:t>nably be needed to demonstrate the restored capability</w:t>
      </w:r>
      <w:r>
        <w:t xml:space="preserve"> </w:t>
      </w:r>
      <w:r w:rsidRPr="00F4043B">
        <w:t>and in agreeing the time period in which the tests will be scheduled,</w:t>
      </w:r>
      <w:r w:rsidRPr="002A0DAB">
        <w:t xml:space="preserve"> </w:t>
      </w:r>
      <w:r w:rsidR="008D1B14">
        <w:rPr>
          <w:b/>
        </w:rPr>
        <w:t>The Company</w:t>
      </w:r>
      <w:r w:rsidRPr="002A0DAB">
        <w:t xml:space="preserve"> shall, where reasonably practicable, take account of the </w:t>
      </w:r>
      <w:r w:rsidRPr="002A0DAB">
        <w:rPr>
          <w:b/>
        </w:rPr>
        <w:t>Generator</w:t>
      </w:r>
      <w:r w:rsidRPr="002A0DAB">
        <w:t xml:space="preserve"> or </w:t>
      </w:r>
      <w:r w:rsidRPr="002A0DAB">
        <w:rPr>
          <w:b/>
        </w:rPr>
        <w:t>DC Converter Station</w:t>
      </w:r>
      <w:r w:rsidRPr="002A0DAB">
        <w:t xml:space="preserve"> owner’s input to contain its costs </w:t>
      </w:r>
      <w:r w:rsidRPr="001361F0">
        <w:t>associated with the testing.</w:t>
      </w:r>
    </w:p>
    <w:p w14:paraId="5711717B" w14:textId="0537A489" w:rsidR="002E0B38" w:rsidRPr="00EF4605" w:rsidRDefault="002E0B38" w:rsidP="007E3514">
      <w:pPr>
        <w:pStyle w:val="Level1Text"/>
      </w:pPr>
      <w:r>
        <w:t>CP.</w:t>
      </w:r>
      <w:r w:rsidR="00CE2B06">
        <w:t>9</w:t>
      </w:r>
      <w:r>
        <w:t>.5.6</w:t>
      </w:r>
      <w:r w:rsidRPr="00EF4605">
        <w:tab/>
        <w:t xml:space="preserve">In the case of a change or </w:t>
      </w:r>
      <w:r w:rsidRPr="00EF4605">
        <w:rPr>
          <w:b/>
        </w:rPr>
        <w:t xml:space="preserve">Modification </w:t>
      </w:r>
      <w:r w:rsidRPr="00EF4605">
        <w:t xml:space="preserve">the </w:t>
      </w:r>
      <w:r w:rsidRPr="00EF4605">
        <w:rPr>
          <w:b/>
        </w:rPr>
        <w:t xml:space="preserve">Limited Operational Notification </w:t>
      </w:r>
      <w:r w:rsidRPr="00EF4605">
        <w:t xml:space="preserve"> may specify that the affected </w:t>
      </w:r>
      <w:r w:rsidRPr="00EF4605">
        <w:rPr>
          <w:b/>
        </w:rPr>
        <w:t xml:space="preserve">Plant </w:t>
      </w:r>
      <w:r w:rsidRPr="00EF4605">
        <w:t xml:space="preserve">and/or </w:t>
      </w:r>
      <w:r w:rsidRPr="00EF4605">
        <w:rPr>
          <w:b/>
        </w:rPr>
        <w:t>Apparatus</w:t>
      </w:r>
      <w:r w:rsidR="00E83F5B" w:rsidRPr="00E83F5B">
        <w:rPr>
          <w:b/>
          <w:color w:val="auto"/>
        </w:rPr>
        <w:t xml:space="preserve"> </w:t>
      </w:r>
      <w:bookmarkStart w:id="103" w:name="_DV_C71"/>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3"/>
      <w:r w:rsidRPr="00EF4605">
        <w:t xml:space="preserve">or associated </w:t>
      </w:r>
      <w:r w:rsidRPr="00EF4605">
        <w:rPr>
          <w:b/>
        </w:rPr>
        <w:t>Generating Unit(s)</w:t>
      </w:r>
      <w:r w:rsidRPr="00EF4605">
        <w:t xml:space="preserve"> or </w:t>
      </w:r>
      <w:r w:rsidRPr="00EF4605">
        <w:rPr>
          <w:b/>
        </w:rPr>
        <w:t xml:space="preserve">Power Park Unit(s) </w:t>
      </w:r>
      <w:r w:rsidRPr="00EF4605">
        <w:t xml:space="preserve">must not be </w:t>
      </w:r>
      <w:r w:rsidRPr="00EF4605">
        <w:rPr>
          <w:b/>
        </w:rPr>
        <w:t xml:space="preserve">Synchronised </w:t>
      </w:r>
      <w:r w:rsidRPr="00EF4605">
        <w:t>un</w:t>
      </w:r>
      <w:r w:rsidRPr="001361F0">
        <w:t xml:space="preserve">til all of the </w:t>
      </w:r>
      <w:r>
        <w:t xml:space="preserve">following </w:t>
      </w:r>
      <w:r w:rsidRPr="00EF4605">
        <w:t>items</w:t>
      </w:r>
      <w:r>
        <w:t>,</w:t>
      </w:r>
      <w:r w:rsidRPr="00EF4605">
        <w:t xml:space="preserve"> </w:t>
      </w:r>
      <w:r w:rsidRPr="009F0232">
        <w:t xml:space="preserve">that in </w:t>
      </w:r>
      <w:r w:rsidR="008D1B14">
        <w:rPr>
          <w:b/>
        </w:rPr>
        <w:t>The Company</w:t>
      </w:r>
      <w:r w:rsidRPr="009F0232">
        <w:rPr>
          <w:b/>
        </w:rPr>
        <w:t>’s</w:t>
      </w:r>
      <w:r w:rsidRPr="009F0232">
        <w:t xml:space="preserve"> reasonable opinion are relevant</w:t>
      </w:r>
      <w:r>
        <w:t>,</w:t>
      </w:r>
      <w:r w:rsidRPr="001D4C3C">
        <w:t xml:space="preserve"> </w:t>
      </w:r>
      <w:r w:rsidRPr="00EF4605">
        <w:t xml:space="preserve">have been submitted </w:t>
      </w:r>
      <w:r>
        <w:t xml:space="preserve">to </w:t>
      </w:r>
      <w:r w:rsidR="008D1B14">
        <w:rPr>
          <w:b/>
        </w:rPr>
        <w:t>The Company</w:t>
      </w:r>
      <w:r>
        <w:t xml:space="preserve"> </w:t>
      </w:r>
      <w:r w:rsidRPr="00EF4605">
        <w:t xml:space="preserve">to </w:t>
      </w:r>
      <w:r w:rsidR="008D1B14">
        <w:rPr>
          <w:b/>
        </w:rPr>
        <w:t>The Company</w:t>
      </w:r>
      <w:r w:rsidRPr="00EF4605">
        <w:rPr>
          <w:b/>
        </w:rPr>
        <w:t>’s</w:t>
      </w:r>
      <w:r w:rsidRPr="00EF4605">
        <w:t xml:space="preserve"> satisfaction</w:t>
      </w:r>
      <w:r>
        <w:t>:</w:t>
      </w:r>
      <w:r w:rsidRPr="00EF4605">
        <w:t xml:space="preserve"> </w:t>
      </w:r>
    </w:p>
    <w:p w14:paraId="533B54EC" w14:textId="77777777" w:rsidR="002E0B38" w:rsidRPr="00EF4605" w:rsidRDefault="002E0B38" w:rsidP="00B71FA0">
      <w:pPr>
        <w:pStyle w:val="Level2Text"/>
        <w:jc w:val="both"/>
      </w:pPr>
      <w:r w:rsidRPr="00EF4605">
        <w:t xml:space="preserve">(a) </w:t>
      </w:r>
      <w:r w:rsidRPr="00EF4605">
        <w:tab/>
        <w:t xml:space="preserve">updated </w:t>
      </w:r>
      <w:r w:rsidRPr="007E3514">
        <w:rPr>
          <w:b/>
        </w:rPr>
        <w:t>Planning Code</w:t>
      </w:r>
      <w:r w:rsidRPr="00EF4605">
        <w:t xml:space="preserve"> data (both </w:t>
      </w:r>
      <w:r w:rsidRPr="007E3514">
        <w:rPr>
          <w:b/>
        </w:rPr>
        <w:t>Standard Planning Data</w:t>
      </w:r>
      <w:r w:rsidRPr="00EF4605">
        <w:t xml:space="preserve"> and </w:t>
      </w:r>
      <w:r w:rsidRPr="007E3514">
        <w:rPr>
          <w:b/>
        </w:rPr>
        <w:t>Detailed Planning Data</w:t>
      </w:r>
      <w:r w:rsidRPr="00EF4605">
        <w:t>)</w:t>
      </w:r>
      <w:r w:rsidRPr="003B77F7">
        <w:t>;</w:t>
      </w:r>
      <w:r w:rsidRPr="00EF4605">
        <w:t xml:space="preserve"> </w:t>
      </w:r>
    </w:p>
    <w:p w14:paraId="2635C863" w14:textId="77777777" w:rsidR="002E0B38" w:rsidRPr="00401F0D" w:rsidRDefault="002E0B38" w:rsidP="00B71FA0">
      <w:pPr>
        <w:pStyle w:val="Level2Text"/>
        <w:jc w:val="both"/>
      </w:pPr>
      <w:r w:rsidRPr="00EF4605">
        <w:t>(b)</w:t>
      </w:r>
      <w:r w:rsidRPr="00EF4605">
        <w:tab/>
        <w:t xml:space="preserve">details of any </w:t>
      </w:r>
      <w:r w:rsidRPr="00166896">
        <w:t>relevant</w:t>
      </w:r>
      <w:r>
        <w:t xml:space="preserve"> </w:t>
      </w:r>
      <w:r w:rsidRPr="00EF4605">
        <w:t>spec</w:t>
      </w:r>
      <w:r w:rsidRPr="001361F0">
        <w:t xml:space="preserve">ial </w:t>
      </w:r>
      <w:r w:rsidRPr="007E3514">
        <w:rPr>
          <w:b/>
        </w:rPr>
        <w:t>Power Station</w:t>
      </w:r>
      <w:r w:rsidRPr="00EF4605">
        <w:t xml:space="preserve">, </w:t>
      </w:r>
      <w:r w:rsidRPr="007E3514">
        <w:rPr>
          <w:b/>
        </w:rPr>
        <w:t>Generating Unit(s)</w:t>
      </w:r>
      <w:r w:rsidRPr="00EF4605">
        <w:t xml:space="preserve">, </w:t>
      </w:r>
      <w:smartTag w:uri="urn:schemas-microsoft-com:office:smarttags" w:element="place">
        <w:smartTag w:uri="urn:schemas-microsoft-com:office:smarttags" w:element="PlaceName">
          <w:r w:rsidRPr="007E3514">
            <w:rPr>
              <w:b/>
            </w:rPr>
            <w:t>Power</w:t>
          </w:r>
        </w:smartTag>
        <w:r w:rsidRPr="007E3514">
          <w:rPr>
            <w:b/>
          </w:rPr>
          <w:t xml:space="preserve"> </w:t>
        </w:r>
        <w:smartTag w:uri="urn:schemas-microsoft-com:office:smarttags" w:element="PlaceType">
          <w:r w:rsidRPr="007E3514">
            <w:rPr>
              <w:b/>
            </w:rPr>
            <w:t>Park</w:t>
          </w:r>
        </w:smartTag>
      </w:smartTag>
      <w:r w:rsidRPr="007E3514">
        <w:rPr>
          <w:b/>
        </w:rPr>
        <w:t xml:space="preserve"> Module(s</w:t>
      </w:r>
      <w:r w:rsidRPr="00B71FA0">
        <w:rPr>
          <w:b/>
        </w:rPr>
        <w:t>)</w:t>
      </w:r>
      <w:r w:rsidR="00E83F5B" w:rsidRPr="00B71FA0">
        <w:rPr>
          <w:rStyle w:val="DeltaViewInsertion"/>
          <w:color w:val="auto"/>
          <w:u w:val="none"/>
        </w:rPr>
        <w:t>,</w:t>
      </w:r>
      <w:r w:rsidR="00E83F5B" w:rsidRPr="00B71FA0">
        <w:rPr>
          <w:rStyle w:val="DeltaViewInsertion"/>
          <w:b/>
          <w:color w:val="auto"/>
          <w:u w:val="none"/>
        </w:rPr>
        <w:t xml:space="preserve"> OTSUA</w:t>
      </w:r>
      <w:r w:rsidR="00E83F5B" w:rsidRPr="00B71FA0">
        <w:rPr>
          <w:rStyle w:val="DeltaViewInsertion"/>
          <w:color w:val="auto"/>
          <w:u w:val="none"/>
        </w:rPr>
        <w:t xml:space="preserve"> (if applicable</w:t>
      </w:r>
      <w:bookmarkStart w:id="104" w:name="_DV_M197"/>
      <w:bookmarkEnd w:id="104"/>
      <w:r w:rsidR="00E83F5B" w:rsidRPr="00B71FA0">
        <w:t>)</w:t>
      </w:r>
      <w:r w:rsidRPr="00EF4605">
        <w:t xml:space="preserve"> or </w:t>
      </w:r>
      <w:r w:rsidRPr="007E3514">
        <w:rPr>
          <w:b/>
        </w:rPr>
        <w:t>DC Converter Station(s)</w:t>
      </w:r>
      <w:r w:rsidRPr="00EF4605">
        <w:t xml:space="preserve"> protection as applicable. This may include </w:t>
      </w:r>
      <w:r w:rsidRPr="007E3514">
        <w:rPr>
          <w:b/>
        </w:rPr>
        <w:t>Pole Slipping</w:t>
      </w:r>
      <w:r w:rsidRPr="00EF4605">
        <w:t xml:space="preserve"> protection and islanding protection schemes; </w:t>
      </w:r>
      <w:r>
        <w:t>and</w:t>
      </w:r>
    </w:p>
    <w:p w14:paraId="785551F5" w14:textId="7549BF13" w:rsidR="002E0B38" w:rsidRPr="00EF4605" w:rsidRDefault="002E0B38" w:rsidP="00B71FA0">
      <w:pPr>
        <w:pStyle w:val="Level2Text"/>
        <w:jc w:val="both"/>
      </w:pPr>
      <w:r>
        <w:t>(c)</w:t>
      </w:r>
      <w:r>
        <w:tab/>
      </w:r>
      <w:r w:rsidRPr="00EF4605">
        <w:t>simulation study provisions of Appendix CP.A.</w:t>
      </w:r>
      <w:r>
        <w:t>3</w:t>
      </w:r>
      <w:r w:rsidRPr="00EF4605">
        <w:t xml:space="preserve"> and the resu</w:t>
      </w:r>
      <w:r w:rsidRPr="001361F0">
        <w:t xml:space="preserve">lts demonstrating compliance with </w:t>
      </w:r>
      <w:r w:rsidRPr="00EF4605">
        <w:t xml:space="preserve">Grid Code requirements </w:t>
      </w:r>
      <w:r>
        <w:t xml:space="preserve">relevant to the change or </w:t>
      </w:r>
      <w:r w:rsidRPr="007E3514">
        <w:rPr>
          <w:b/>
        </w:rPr>
        <w:t>Modification</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and</w:t>
      </w:r>
    </w:p>
    <w:p w14:paraId="7C361598" w14:textId="293421BB" w:rsidR="002E0B38" w:rsidRPr="00EF4605" w:rsidRDefault="002E0B38" w:rsidP="00B71FA0">
      <w:pPr>
        <w:pStyle w:val="Level2Text"/>
        <w:jc w:val="both"/>
      </w:pPr>
      <w:r>
        <w:t>(d)</w:t>
      </w:r>
      <w:r>
        <w:tab/>
      </w:r>
      <w:r w:rsidRPr="00EF4605">
        <w:t xml:space="preserve">a detailed schedule of the tests and the procedures for the tests required to be carried out by the </w:t>
      </w:r>
      <w:r w:rsidRPr="007E3514">
        <w:rPr>
          <w:b/>
        </w:rPr>
        <w:t>Generator</w:t>
      </w:r>
      <w:r w:rsidRPr="00EF4605">
        <w:t xml:space="preserve"> or </w:t>
      </w:r>
      <w:r w:rsidRPr="007E3514">
        <w:rPr>
          <w:b/>
        </w:rPr>
        <w:t>DC Converter Station</w:t>
      </w:r>
      <w:r w:rsidRPr="00EF4605">
        <w:t xml:space="preserve"> to demonstrate compliance with relevant Grid Code requirements</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The</w:t>
      </w:r>
      <w:r w:rsidRPr="00EF4605">
        <w:t xml:space="preserve"> schedule </w:t>
      </w:r>
      <w:r>
        <w:t>of tests shall</w:t>
      </w:r>
      <w:r w:rsidRPr="00EF4605">
        <w:t xml:space="preserve"> be consistent with Appendix </w:t>
      </w:r>
      <w:r>
        <w:t>OC5</w:t>
      </w:r>
      <w:r w:rsidRPr="00EF4605">
        <w:t>.A</w:t>
      </w:r>
      <w:r>
        <w:t>.2</w:t>
      </w:r>
      <w:r w:rsidRPr="00EF4605">
        <w:t xml:space="preserve"> or Appendix </w:t>
      </w:r>
      <w:r>
        <w:t>OC5</w:t>
      </w:r>
      <w:r w:rsidRPr="00EF4605">
        <w:t>.A.</w:t>
      </w:r>
      <w:r>
        <w:t>3</w:t>
      </w:r>
      <w:r w:rsidRPr="00EF4605">
        <w:t xml:space="preserve"> </w:t>
      </w:r>
      <w:r>
        <w:t>as appropriate</w:t>
      </w:r>
      <w:r w:rsidRPr="00EF4605">
        <w:t>; and</w:t>
      </w:r>
    </w:p>
    <w:p w14:paraId="41E75025" w14:textId="77777777" w:rsidR="002E0B38" w:rsidRPr="00EF4605" w:rsidRDefault="002E0B38" w:rsidP="00B71FA0">
      <w:pPr>
        <w:pStyle w:val="Level2Text"/>
        <w:jc w:val="both"/>
      </w:pPr>
      <w:r>
        <w:t>(e)</w:t>
      </w:r>
      <w:r>
        <w:tab/>
      </w:r>
      <w:r w:rsidRPr="00EF4605">
        <w:t xml:space="preserve">an interim </w:t>
      </w:r>
      <w:r w:rsidRPr="007E3514">
        <w:rPr>
          <w:b/>
        </w:rPr>
        <w:t>Compliance Statement</w:t>
      </w:r>
      <w:r w:rsidRPr="00EF4605">
        <w:t xml:space="preserve"> and a </w:t>
      </w:r>
      <w:r w:rsidRPr="007E3514">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t xml:space="preserve"> (including any </w:t>
      </w:r>
      <w:r w:rsidRPr="007E3514">
        <w:rPr>
          <w:b/>
        </w:rPr>
        <w:t>Unresolved Issues</w:t>
      </w:r>
      <w:r w:rsidRPr="00EF4605">
        <w:t xml:space="preserve">) against the relevant Grid Code requirements including details of any requirements that the </w:t>
      </w:r>
      <w:r w:rsidRPr="007E3514">
        <w:rPr>
          <w:b/>
        </w:rPr>
        <w:t>Generator</w:t>
      </w:r>
      <w:r w:rsidRPr="00EF4605">
        <w:t xml:space="preserve"> or </w:t>
      </w:r>
      <w:r w:rsidRPr="007E3514">
        <w:rPr>
          <w:b/>
        </w:rPr>
        <w:t>DC Converter Station</w:t>
      </w:r>
      <w:r w:rsidRPr="00EF4605">
        <w:t xml:space="preserve"> owner has identified that will not or may not be met or demons</w:t>
      </w:r>
      <w:r w:rsidRPr="001361F0">
        <w:t>trated</w:t>
      </w:r>
      <w:r>
        <w:t>; and</w:t>
      </w:r>
      <w:r w:rsidRPr="00EF4605">
        <w:t xml:space="preserve"> </w:t>
      </w:r>
    </w:p>
    <w:p w14:paraId="61FA72E2" w14:textId="77777777" w:rsidR="002E0B38" w:rsidRDefault="002E0B38" w:rsidP="007E3514">
      <w:pPr>
        <w:pStyle w:val="Level2Text"/>
      </w:pPr>
      <w:r>
        <w:t>(f)</w:t>
      </w:r>
      <w:r>
        <w:tab/>
        <w:t>any other items</w:t>
      </w:r>
      <w:r w:rsidRPr="00EF4605">
        <w:t xml:space="preserve"> specified in the </w:t>
      </w:r>
      <w:r w:rsidRPr="007E3514">
        <w:rPr>
          <w:b/>
        </w:rPr>
        <w:t>LON</w:t>
      </w:r>
      <w:r w:rsidRPr="00EF4605">
        <w:t>.</w:t>
      </w:r>
    </w:p>
    <w:p w14:paraId="601620F7" w14:textId="6F498310" w:rsidR="002E0B38" w:rsidRPr="00EF4605" w:rsidRDefault="002E0B38" w:rsidP="007E3514">
      <w:pPr>
        <w:pStyle w:val="Level1Text"/>
        <w:rPr>
          <w:b/>
        </w:rPr>
      </w:pPr>
      <w:r>
        <w:t>CP.</w:t>
      </w:r>
      <w:r w:rsidR="00CE2B06">
        <w:t>9</w:t>
      </w:r>
      <w:r>
        <w:t>.5.7</w:t>
      </w:r>
      <w:r w:rsidRPr="00EF4605">
        <w:tab/>
        <w:t xml:space="preserve">The items referred to in </w:t>
      </w:r>
      <w:r>
        <w:t>CP.</w:t>
      </w:r>
      <w:r w:rsidR="00E25E9B">
        <w:t>9</w:t>
      </w:r>
      <w:r>
        <w:t>.5.6</w:t>
      </w:r>
      <w:r w:rsidRPr="00EF4605">
        <w:t xml:space="preserve"> shall be submitted by the </w:t>
      </w:r>
      <w:r w:rsidRPr="00EF4605">
        <w:rPr>
          <w:b/>
        </w:rPr>
        <w:t>Generator</w:t>
      </w:r>
      <w:r w:rsidR="00E83F5B">
        <w:rPr>
          <w:b/>
        </w:rPr>
        <w:t xml:space="preserve"> </w:t>
      </w:r>
      <w:bookmarkStart w:id="105" w:name="_DV_C73"/>
      <w:r w:rsidR="00E83F5B" w:rsidRPr="00E83F5B">
        <w:rPr>
          <w:rStyle w:val="DeltaViewInsertion"/>
          <w:color w:val="auto"/>
          <w:u w:val="none"/>
        </w:rPr>
        <w:t xml:space="preserve">(including in respect of any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105"/>
      <w:r w:rsidRPr="00EF4605">
        <w:t xml:space="preserve">or </w:t>
      </w:r>
      <w:r w:rsidRPr="00EF4605">
        <w:rPr>
          <w:b/>
        </w:rPr>
        <w:t>DC Converter Station</w:t>
      </w:r>
      <w:r w:rsidRPr="00EF4605">
        <w:t xml:space="preserve"> owner using the </w:t>
      </w:r>
      <w:r w:rsidRPr="00EF4605">
        <w:rPr>
          <w:b/>
        </w:rPr>
        <w:t>User Data</w:t>
      </w:r>
      <w:r w:rsidRPr="00EF4605">
        <w:t xml:space="preserve"> </w:t>
      </w:r>
      <w:r w:rsidRPr="00EF4605">
        <w:rPr>
          <w:b/>
        </w:rPr>
        <w:t>File Structure</w:t>
      </w:r>
      <w:r w:rsidRPr="00EF4605">
        <w:t>.</w:t>
      </w:r>
    </w:p>
    <w:p w14:paraId="4BFB8DE7" w14:textId="7235EEB3" w:rsidR="002E0B38" w:rsidRPr="002A0DAB" w:rsidRDefault="002E0B38" w:rsidP="007E3514">
      <w:pPr>
        <w:pStyle w:val="Level1Text"/>
      </w:pPr>
      <w:r>
        <w:t>CP.</w:t>
      </w:r>
      <w:r w:rsidR="00CE2B06">
        <w:t>9</w:t>
      </w:r>
      <w:r>
        <w:t>.5.8</w:t>
      </w:r>
      <w:r w:rsidRPr="002A0DAB">
        <w:tab/>
        <w:t xml:space="preserve">In the case of </w:t>
      </w:r>
      <w:r w:rsidRPr="002A0DAB">
        <w:rPr>
          <w:b/>
        </w:rPr>
        <w:t>Synchronous Generating Unit(s</w:t>
      </w:r>
      <w:r w:rsidRPr="002A0DAB">
        <w:t>) o</w:t>
      </w:r>
      <w:r w:rsidRPr="001361F0">
        <w:t xml:space="preserve">nly, the </w:t>
      </w:r>
      <w:r w:rsidRPr="002A0DAB">
        <w:rPr>
          <w:b/>
        </w:rPr>
        <w:t>Unresolved Issues</w:t>
      </w:r>
      <w:r w:rsidRPr="002A0DAB">
        <w:t xml:space="preserve"> of the </w:t>
      </w:r>
      <w:r w:rsidRPr="00985216">
        <w:rPr>
          <w:b/>
        </w:rPr>
        <w:t>LON</w:t>
      </w:r>
      <w:r w:rsidRPr="002A0DAB">
        <w:t xml:space="preserve"> may require that the </w:t>
      </w:r>
      <w:r w:rsidRPr="002A0DAB">
        <w:rPr>
          <w:b/>
        </w:rPr>
        <w:t>Generator</w:t>
      </w:r>
      <w:r w:rsidRPr="002A0DAB">
        <w:t xml:space="preserve"> must complete the following tests to </w:t>
      </w:r>
      <w:r w:rsidR="008D1B14">
        <w:rPr>
          <w:b/>
        </w:rPr>
        <w:t>The Company</w:t>
      </w:r>
      <w:r w:rsidRPr="002A0DAB">
        <w:rPr>
          <w:b/>
        </w:rPr>
        <w:t xml:space="preserve">’s </w:t>
      </w:r>
      <w:r w:rsidRPr="002A0DAB">
        <w:t xml:space="preserve">satisfaction to demonstrate compliance with the relevant provisions of the </w:t>
      </w:r>
      <w:r w:rsidRPr="002A0DAB">
        <w:rPr>
          <w:b/>
        </w:rPr>
        <w:t>CC</w:t>
      </w:r>
      <w:r w:rsidRPr="002A0DAB">
        <w:t xml:space="preserve">s prior to the </w:t>
      </w:r>
      <w:r w:rsidRPr="002A0DAB">
        <w:rPr>
          <w:b/>
        </w:rPr>
        <w:t>Generating Unit</w:t>
      </w:r>
      <w:r w:rsidRPr="002A0DAB">
        <w:t xml:space="preserve"> being </w:t>
      </w:r>
      <w:r w:rsidRPr="002A0DAB">
        <w:rPr>
          <w:b/>
        </w:rPr>
        <w:t>Synchronised</w:t>
      </w:r>
      <w:r w:rsidRPr="002A0DAB">
        <w:t xml:space="preserve"> to the </w:t>
      </w:r>
      <w:r w:rsidRPr="002A0DAB">
        <w:rPr>
          <w:b/>
        </w:rPr>
        <w:t>Total System</w:t>
      </w:r>
      <w:r w:rsidRPr="002A0DAB">
        <w:t>:</w:t>
      </w:r>
    </w:p>
    <w:p w14:paraId="0C7FBF85" w14:textId="77777777" w:rsidR="002E0B38" w:rsidRPr="002A0DAB" w:rsidRDefault="002E0B38" w:rsidP="00B71FA0">
      <w:pPr>
        <w:pStyle w:val="Level2Text"/>
        <w:jc w:val="both"/>
      </w:pPr>
      <w:r w:rsidRPr="002A0DAB">
        <w:t>(a)</w:t>
      </w:r>
      <w:r w:rsidRPr="002A0DAB">
        <w:tab/>
        <w:t xml:space="preserve">those tests required to establish the open and short circuit saturation characteristics of the </w:t>
      </w:r>
      <w:r w:rsidRPr="002A0DAB">
        <w:rPr>
          <w:b/>
        </w:rPr>
        <w:t>Generating Unit</w:t>
      </w:r>
      <w:r w:rsidRPr="002A0DAB">
        <w:t xml:space="preserve"> (as detailed in Appendix OC5.A.</w:t>
      </w:r>
      <w:r>
        <w:t>2</w:t>
      </w:r>
      <w:r w:rsidRPr="002A0DAB">
        <w:t>.3) to enable assessment of the short circuit ratio in accordance with CC.6.3.2.</w:t>
      </w:r>
      <w:r w:rsidRPr="00873D54">
        <w:t xml:space="preserve"> </w:t>
      </w:r>
      <w:r w:rsidRPr="002A0DAB">
        <w:t>Such tests may be car</w:t>
      </w:r>
      <w:r w:rsidRPr="001361F0">
        <w:t xml:space="preserve">ried out at a location other than the </w:t>
      </w:r>
      <w:r w:rsidRPr="002A0DAB">
        <w:rPr>
          <w:b/>
        </w:rPr>
        <w:t>Power Station</w:t>
      </w:r>
      <w:r w:rsidRPr="002A0DAB">
        <w:t xml:space="preserve"> site; and </w:t>
      </w:r>
    </w:p>
    <w:p w14:paraId="1BE31AAC" w14:textId="77777777" w:rsidR="002E0B38" w:rsidRDefault="002E0B38" w:rsidP="00B71FA0">
      <w:pPr>
        <w:pStyle w:val="Level2Text"/>
        <w:jc w:val="both"/>
      </w:pPr>
      <w:r w:rsidRPr="002A0DAB">
        <w:t>(b)</w:t>
      </w:r>
      <w:r w:rsidRPr="002A0DAB">
        <w:tab/>
        <w:t>open circuit step response tests (as detailed in Appendix OC5.A.</w:t>
      </w:r>
      <w:r>
        <w:t>2</w:t>
      </w:r>
      <w:r w:rsidRPr="002A0DAB">
        <w:t>.2) to demonstrate compliance with CC.A.6.2.4.1.</w:t>
      </w:r>
    </w:p>
    <w:p w14:paraId="72830BA7" w14:textId="1A134CD4" w:rsidR="002E0B38" w:rsidRPr="00EF4605" w:rsidRDefault="002E0B38" w:rsidP="007E3514">
      <w:pPr>
        <w:pStyle w:val="Level1Text"/>
      </w:pPr>
      <w:r>
        <w:t>CP.</w:t>
      </w:r>
      <w:r w:rsidR="00CE2B06">
        <w:t>9</w:t>
      </w:r>
      <w:r>
        <w:t>.6</w:t>
      </w:r>
      <w:r w:rsidRPr="00EF4605">
        <w:tab/>
        <w:t xml:space="preserve">In the case of a change or </w:t>
      </w:r>
      <w:r>
        <w:rPr>
          <w:b/>
        </w:rPr>
        <w:t>Modification</w:t>
      </w:r>
      <w:r w:rsidR="002C5CB5" w:rsidRPr="002C5CB5">
        <w:t>,</w:t>
      </w:r>
      <w:r>
        <w:rPr>
          <w:b/>
        </w:rPr>
        <w:t xml:space="preserve"> </w:t>
      </w:r>
      <w:r w:rsidRPr="00B341BB">
        <w:t>n</w:t>
      </w:r>
      <w:r w:rsidRPr="00EF4605">
        <w:t>ot less than 28 days, or s</w:t>
      </w:r>
      <w:r w:rsidRPr="001361F0">
        <w:t xml:space="preserve">uch shorter period as may be acceptable in </w:t>
      </w:r>
      <w:r w:rsidR="008D1B14">
        <w:rPr>
          <w:b/>
        </w:rPr>
        <w:t>The Company</w:t>
      </w:r>
      <w:r w:rsidRPr="00EF4605">
        <w:rPr>
          <w:b/>
        </w:rPr>
        <w:t xml:space="preserve">’s </w:t>
      </w:r>
      <w:r w:rsidRPr="00EF4605">
        <w:t xml:space="preserve">reasonable opinion, prior to the </w:t>
      </w:r>
      <w:r w:rsidRPr="00EF4605">
        <w:rPr>
          <w:b/>
        </w:rPr>
        <w:t>Generator</w:t>
      </w:r>
      <w:r w:rsidRPr="00EF4605">
        <w:t xml:space="preserve"> or </w:t>
      </w:r>
      <w:r w:rsidRPr="00EF4605">
        <w:rPr>
          <w:b/>
        </w:rPr>
        <w:t>DC Converter Station</w:t>
      </w:r>
      <w:r w:rsidRPr="00EF4605">
        <w:t xml:space="preserve"> owner wishing to </w:t>
      </w:r>
      <w:r w:rsidRPr="00EF4605">
        <w:rPr>
          <w:b/>
        </w:rPr>
        <w:t xml:space="preserve">Synchronise </w:t>
      </w:r>
      <w:r w:rsidRPr="00EF4605">
        <w:t xml:space="preserve">its </w:t>
      </w:r>
      <w:r w:rsidRPr="00EF4605">
        <w:rPr>
          <w:b/>
        </w:rPr>
        <w:t>Plant</w:t>
      </w:r>
      <w:r w:rsidRPr="00EF4605">
        <w:t xml:space="preserve"> and </w:t>
      </w:r>
      <w:r w:rsidRPr="00EF4605">
        <w:rPr>
          <w:b/>
        </w:rPr>
        <w:t>Apparatus</w:t>
      </w:r>
      <w:r w:rsidR="00E83F5B">
        <w:rPr>
          <w:b/>
        </w:rPr>
        <w:t xml:space="preserve"> </w:t>
      </w:r>
      <w:bookmarkStart w:id="106" w:name="_DV_C74"/>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 xml:space="preserve">if applicable) </w:t>
      </w:r>
      <w:bookmarkEnd w:id="106"/>
      <w:r w:rsidRPr="00E83F5B">
        <w:rPr>
          <w:color w:val="auto"/>
        </w:rPr>
        <w:t>for</w:t>
      </w:r>
      <w:r w:rsidRPr="00BE551D">
        <w:t xml:space="preserve"> the</w:t>
      </w:r>
      <w:r w:rsidRPr="00EF4605">
        <w:t xml:space="preserve"> first time</w:t>
      </w:r>
      <w:r w:rsidRPr="00EF4605">
        <w:rPr>
          <w:b/>
        </w:rPr>
        <w:t xml:space="preserve"> </w:t>
      </w:r>
      <w:r w:rsidRPr="00B341BB">
        <w:t>following the</w:t>
      </w:r>
      <w:r>
        <w:rPr>
          <w:b/>
        </w:rPr>
        <w:t xml:space="preserve"> </w:t>
      </w:r>
      <w:r w:rsidRPr="00EF4605">
        <w:t xml:space="preserve">change or </w:t>
      </w:r>
      <w:r>
        <w:rPr>
          <w:b/>
        </w:rPr>
        <w:t>Modification</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will:</w:t>
      </w:r>
    </w:p>
    <w:p w14:paraId="2862F756" w14:textId="77777777" w:rsidR="002E0B38" w:rsidRPr="00EF4605" w:rsidRDefault="002E0B38" w:rsidP="007E3514">
      <w:pPr>
        <w:pStyle w:val="Level2Text"/>
      </w:pPr>
      <w:r>
        <w:t>(i)</w:t>
      </w:r>
      <w:r>
        <w:tab/>
      </w:r>
      <w:r w:rsidRPr="00D662B0">
        <w:t xml:space="preserve">submit a </w:t>
      </w:r>
      <w:r w:rsidRPr="00985216">
        <w:rPr>
          <w:b/>
        </w:rPr>
        <w:t>Notification of User’s Intention to Synchronise</w:t>
      </w:r>
      <w:r>
        <w:t>; and</w:t>
      </w:r>
      <w:r w:rsidRPr="00EF4605">
        <w:t xml:space="preserve">  </w:t>
      </w:r>
    </w:p>
    <w:p w14:paraId="77B766D8" w14:textId="717727F8" w:rsidR="002E0B38" w:rsidRPr="00EF4605" w:rsidRDefault="002E0B38" w:rsidP="007E3514">
      <w:pPr>
        <w:pStyle w:val="Level2Text"/>
      </w:pPr>
      <w:r>
        <w:t>(ii)</w:t>
      </w:r>
      <w:r>
        <w:tab/>
      </w:r>
      <w:r w:rsidRPr="00EF4605">
        <w:t xml:space="preserve">submit to </w:t>
      </w:r>
      <w:r w:rsidR="008D1B14">
        <w:rPr>
          <w:b/>
        </w:rPr>
        <w:t>The Company</w:t>
      </w:r>
      <w:r w:rsidRPr="00EF4605">
        <w:rPr>
          <w:b/>
        </w:rPr>
        <w:t xml:space="preserve"> </w:t>
      </w:r>
      <w:r w:rsidRPr="00EF4605">
        <w:t xml:space="preserve">the items referred to at </w:t>
      </w:r>
      <w:r>
        <w:t>CP.</w:t>
      </w:r>
      <w:r w:rsidR="00BA0A96">
        <w:t>9</w:t>
      </w:r>
      <w:r>
        <w:t>.5.6</w:t>
      </w:r>
      <w:r w:rsidRPr="00EF4605">
        <w:t>.</w:t>
      </w:r>
    </w:p>
    <w:p w14:paraId="51F16D0C" w14:textId="034555D3" w:rsidR="002E0B38" w:rsidRPr="00EF4605" w:rsidRDefault="002E0B38" w:rsidP="007E3514">
      <w:pPr>
        <w:pStyle w:val="Level1Text"/>
      </w:pPr>
      <w:r>
        <w:t>CP.</w:t>
      </w:r>
      <w:r w:rsidR="00CE2B06">
        <w:t>9</w:t>
      </w:r>
      <w:r>
        <w:t>.7</w:t>
      </w:r>
      <w:r>
        <w:tab/>
      </w:r>
      <w:r w:rsidRPr="00EF4605">
        <w:t xml:space="preserve">Other than </w:t>
      </w:r>
      <w:r w:rsidRPr="00EF4605">
        <w:rPr>
          <w:b/>
        </w:rPr>
        <w:t>Unresolved Issues</w:t>
      </w:r>
      <w:r w:rsidRPr="00EF4605">
        <w:t xml:space="preserve"> that are subject to tests to be witnessed by </w:t>
      </w:r>
      <w:r w:rsidR="008D1B14">
        <w:rPr>
          <w:b/>
        </w:rPr>
        <w:t>The Company</w:t>
      </w:r>
      <w:r w:rsidRPr="00EF4605">
        <w:t xml:space="preserve">, the </w:t>
      </w:r>
      <w:r w:rsidRPr="00EF4605">
        <w:rPr>
          <w:b/>
        </w:rPr>
        <w:t>Generator</w:t>
      </w:r>
      <w:r w:rsidRPr="00EF4605">
        <w:t xml:space="preserve"> or </w:t>
      </w:r>
      <w:r w:rsidRPr="00EF4605">
        <w:rPr>
          <w:b/>
        </w:rPr>
        <w:t>DC Converter Station</w:t>
      </w:r>
      <w:r w:rsidRPr="00EF4605">
        <w:t xml:space="preserve"> owner must resolve any </w:t>
      </w:r>
      <w:r w:rsidRPr="00EF4605">
        <w:rPr>
          <w:b/>
        </w:rPr>
        <w:t>Unresolved Issues</w:t>
      </w:r>
      <w:r w:rsidRPr="00EF4605">
        <w:t xml:space="preserve"> prior to the commencement of the tests, unless </w:t>
      </w:r>
      <w:r w:rsidR="008D1B14">
        <w:rPr>
          <w:b/>
        </w:rPr>
        <w:t>The Company</w:t>
      </w:r>
      <w:r w:rsidRPr="00EF4605">
        <w:t xml:space="preserve"> agrees to a later resolution.  The </w:t>
      </w:r>
      <w:r w:rsidRPr="00EF4605">
        <w:rPr>
          <w:b/>
        </w:rPr>
        <w:t>Generator</w:t>
      </w:r>
      <w:r w:rsidRPr="00EF4605">
        <w:t xml:space="preserve"> or </w:t>
      </w:r>
      <w:r w:rsidRPr="00EF4605">
        <w:rPr>
          <w:b/>
        </w:rPr>
        <w:t>DC Converter Station</w:t>
      </w:r>
      <w:r w:rsidRPr="00EF4605">
        <w:t xml:space="preserve"> owner must liaise with </w:t>
      </w:r>
      <w:r w:rsidR="008D1B14">
        <w:rPr>
          <w:b/>
        </w:rPr>
        <w:t>The Company</w:t>
      </w:r>
      <w:r w:rsidRPr="00EF4605">
        <w:rPr>
          <w:b/>
        </w:rPr>
        <w:t xml:space="preserve"> </w:t>
      </w:r>
      <w:r w:rsidRPr="00EF4605">
        <w:t>in respect of such resolution. The tests that may b</w:t>
      </w:r>
      <w:r w:rsidRPr="001361F0">
        <w:t xml:space="preserve">e witnessed by </w:t>
      </w:r>
      <w:r w:rsidR="008D1B14">
        <w:rPr>
          <w:b/>
        </w:rPr>
        <w:t>The Company</w:t>
      </w:r>
      <w:r w:rsidRPr="00EF4605">
        <w:t xml:space="preserve"> are specified in </w:t>
      </w:r>
      <w:r>
        <w:t>CP.7.2</w:t>
      </w:r>
      <w:r w:rsidRPr="00EF4605">
        <w:t>.</w:t>
      </w:r>
      <w:r>
        <w:t>2.</w:t>
      </w:r>
      <w:r w:rsidRPr="00EF4605">
        <w:t xml:space="preserve"> </w:t>
      </w:r>
    </w:p>
    <w:p w14:paraId="35F13383" w14:textId="15FA3587" w:rsidR="002E0B38" w:rsidRPr="00EF4605" w:rsidRDefault="002E0B38" w:rsidP="007E3514">
      <w:pPr>
        <w:pStyle w:val="Level1Text"/>
      </w:pPr>
      <w:r>
        <w:t>CP.</w:t>
      </w:r>
      <w:r w:rsidR="00CE2B06">
        <w:t>9</w:t>
      </w:r>
      <w:r>
        <w:t>.8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w:t>
      </w:r>
      <w:r>
        <w:t xml:space="preserve">listed as </w:t>
      </w:r>
      <w:r w:rsidRPr="00CB37D2">
        <w:rPr>
          <w:b/>
        </w:rPr>
        <w:t>Unresolved Issues</w:t>
      </w:r>
      <w:r w:rsidRPr="00EF4605">
        <w:t xml:space="preserve"> to be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w:t>
      </w:r>
      <w:r w:rsidR="00E83F5B">
        <w:t xml:space="preserve"> </w:t>
      </w:r>
      <w:r w:rsidRPr="00EF4605">
        <w:rPr>
          <w:b/>
        </w:rPr>
        <w:t>Power Park Module(s)</w:t>
      </w:r>
      <w:r w:rsidR="000E41D8" w:rsidRPr="000E41D8">
        <w:t xml:space="preserve">, </w:t>
      </w:r>
      <w:r w:rsidR="000E41D8" w:rsidRPr="00E83F5B">
        <w:rPr>
          <w:rStyle w:val="DeltaViewInsertion"/>
          <w:b/>
          <w:bCs/>
          <w:color w:val="auto"/>
          <w:u w:val="none"/>
        </w:rPr>
        <w:t>OTSUA</w:t>
      </w:r>
      <w:r w:rsidR="000E41D8" w:rsidRPr="00E83F5B">
        <w:rPr>
          <w:rStyle w:val="DeltaViewInsertion"/>
          <w:color w:val="auto"/>
          <w:u w:val="none"/>
        </w:rPr>
        <w:t xml:space="preserve"> (if applicable</w:t>
      </w:r>
      <w:bookmarkStart w:id="107" w:name="_DV_M213"/>
      <w:bookmarkEnd w:id="107"/>
      <w:r w:rsidR="000E41D8" w:rsidRPr="00E83F5B">
        <w:rPr>
          <w:color w:val="auto"/>
        </w:rPr>
        <w:t>)</w:t>
      </w:r>
      <w:r w:rsidR="000E41D8">
        <w:rPr>
          <w:color w:val="auto"/>
        </w:rPr>
        <w:t xml:space="preserve"> </w:t>
      </w:r>
      <w:r w:rsidRPr="00EF4605">
        <w:t xml:space="preserve">or </w:t>
      </w:r>
      <w:r w:rsidRPr="00EF4605">
        <w:rPr>
          <w:b/>
        </w:rPr>
        <w:t xml:space="preserve">DC Converter(s) </w:t>
      </w:r>
      <w:r w:rsidRPr="00EF4605">
        <w:t>as applicable is ready to commence such tests.</w:t>
      </w:r>
    </w:p>
    <w:p w14:paraId="0151ED61" w14:textId="3AE44686" w:rsidR="002E0B38" w:rsidRPr="00EF4605" w:rsidRDefault="002E0B38" w:rsidP="007E3514">
      <w:pPr>
        <w:pStyle w:val="Level1Text"/>
      </w:pPr>
      <w:r>
        <w:t>CP.</w:t>
      </w:r>
      <w:r w:rsidR="00CE2B06">
        <w:t>9</w:t>
      </w:r>
      <w:r>
        <w:t>.9</w:t>
      </w:r>
      <w:r w:rsidRPr="00EF4605">
        <w:tab/>
      </w:r>
      <w:r>
        <w:t>T</w:t>
      </w:r>
      <w:r w:rsidRPr="00EF4605">
        <w:t xml:space="preserve">he items referred to at </w:t>
      </w:r>
      <w:r>
        <w:t>CP.</w:t>
      </w:r>
      <w:r w:rsidRPr="001361F0">
        <w:t>7.3</w:t>
      </w:r>
      <w:r w:rsidRPr="00EF4605">
        <w:t xml:space="preserve"> </w:t>
      </w:r>
      <w:r>
        <w:t xml:space="preserve">and listed as </w:t>
      </w:r>
      <w:r w:rsidRPr="00CB37D2">
        <w:rPr>
          <w:b/>
        </w:rPr>
        <w:t>Unresolved Issues</w:t>
      </w:r>
      <w:r w:rsidRPr="00EF4605">
        <w:t xml:space="preserve"> shall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w:t>
      </w:r>
    </w:p>
    <w:p w14:paraId="3F0C4BF9" w14:textId="62726249" w:rsidR="002E0B38" w:rsidRPr="00EF4605" w:rsidRDefault="002E0B38" w:rsidP="007E3514">
      <w:pPr>
        <w:pStyle w:val="Level1Text"/>
      </w:pPr>
      <w:r>
        <w:t>CP.</w:t>
      </w:r>
      <w:r w:rsidR="00CE2B06">
        <w:t>9</w:t>
      </w:r>
      <w:r>
        <w:t>.10</w:t>
      </w:r>
      <w:r w:rsidRPr="00EF4605">
        <w:tab/>
        <w:t xml:space="preserve">Where the </w:t>
      </w:r>
      <w:r w:rsidRPr="00EF4605">
        <w:rPr>
          <w:b/>
        </w:rPr>
        <w:t>Unresolved Issues</w:t>
      </w:r>
      <w:r w:rsidRPr="00EF4605">
        <w:t xml:space="preserve"> have been resolved</w:t>
      </w:r>
      <w:r w:rsidR="00550387">
        <w:t>,</w:t>
      </w:r>
      <w:r w:rsidRPr="00EF4605">
        <w:t xml:space="preserve"> a </w:t>
      </w:r>
      <w:r w:rsidRPr="00EF4605">
        <w:rPr>
          <w:b/>
        </w:rPr>
        <w:t>Final Operational Notification</w:t>
      </w:r>
      <w:r w:rsidRPr="00EF4605">
        <w:t xml:space="preserve"> will be issued to t</w:t>
      </w:r>
      <w:r w:rsidRPr="001361F0">
        <w:t xml:space="preserve">he </w:t>
      </w:r>
      <w:r w:rsidR="007C60B7">
        <w:rPr>
          <w:b/>
        </w:rPr>
        <w:t>GB Code User</w:t>
      </w:r>
      <w:r>
        <w:t>.</w:t>
      </w:r>
    </w:p>
    <w:p w14:paraId="55CB6FF7" w14:textId="5B563BE1" w:rsidR="002E0B38" w:rsidRDefault="002E0B38" w:rsidP="007E3514">
      <w:pPr>
        <w:pStyle w:val="Level1Text"/>
      </w:pPr>
      <w:r>
        <w:t>CP.</w:t>
      </w:r>
      <w:r w:rsidR="00CE2B06">
        <w:t>9</w:t>
      </w:r>
      <w:r>
        <w:t>.11</w:t>
      </w:r>
      <w:r>
        <w:tab/>
      </w:r>
      <w:r w:rsidRPr="00EF4605">
        <w:t xml:space="preserve">If a </w:t>
      </w:r>
      <w:r w:rsidRPr="00EF4605">
        <w:rPr>
          <w:b/>
        </w:rPr>
        <w:t>Final Operational Notification</w:t>
      </w:r>
      <w:r w:rsidRPr="00EF4605">
        <w:t xml:space="preserve"> has not been issued by </w:t>
      </w:r>
      <w:r w:rsidR="008D1B14">
        <w:rPr>
          <w:b/>
        </w:rPr>
        <w:t>The Company</w:t>
      </w:r>
      <w:r w:rsidRPr="00EF4605">
        <w:rPr>
          <w:b/>
        </w:rPr>
        <w:t xml:space="preserve"> </w:t>
      </w:r>
      <w:r w:rsidRPr="00EF4605">
        <w:t xml:space="preserve">within the 12 month period referred to at </w:t>
      </w:r>
      <w:r>
        <w:t>CP.</w:t>
      </w:r>
      <w:r w:rsidR="00EE70B6">
        <w:t>9</w:t>
      </w:r>
      <w:r>
        <w:t xml:space="preserve">.5.2 (or where agreed following a </w:t>
      </w:r>
      <w:r w:rsidRPr="00985216">
        <w:rPr>
          <w:b/>
        </w:rPr>
        <w:t>Modification</w:t>
      </w:r>
      <w:r>
        <w:t xml:space="preserve"> by the expiry time of the </w:t>
      </w:r>
      <w:r w:rsidRPr="00985216">
        <w:rPr>
          <w:b/>
        </w:rPr>
        <w:t>LON</w:t>
      </w:r>
      <w:r w:rsidRPr="00985216">
        <w:t>)</w:t>
      </w:r>
      <w:r w:rsidRPr="00EF4605">
        <w:t xml:space="preserve"> then the </w:t>
      </w:r>
      <w:r w:rsidRPr="00EF4605">
        <w:rPr>
          <w:b/>
        </w:rPr>
        <w:t>Generator</w:t>
      </w:r>
      <w:r w:rsidRPr="00EF4605">
        <w:t xml:space="preserve"> or </w:t>
      </w:r>
      <w:r w:rsidRPr="00EF4605">
        <w:rPr>
          <w:b/>
        </w:rPr>
        <w:t>DC Converter Station</w:t>
      </w:r>
      <w:r w:rsidRPr="00EF4605">
        <w:t xml:space="preserve"> owner (w</w:t>
      </w:r>
      <w:r w:rsidRPr="001361F0">
        <w:t xml:space="preserve">here licensed in respect of its activities) and </w:t>
      </w:r>
      <w:r w:rsidR="008D1B14">
        <w:rPr>
          <w:b/>
        </w:rPr>
        <w:t>The Company</w:t>
      </w:r>
      <w:r w:rsidRPr="00EF4605">
        <w:rPr>
          <w:b/>
        </w:rPr>
        <w:t xml:space="preserve"> </w:t>
      </w:r>
      <w:r w:rsidRPr="00EF4605">
        <w:t xml:space="preserve">shall apply to the </w:t>
      </w:r>
      <w:r w:rsidRPr="00EF4605">
        <w:rPr>
          <w:b/>
        </w:rPr>
        <w:t xml:space="preserve">Authority </w:t>
      </w:r>
      <w:r w:rsidRPr="00EF4605">
        <w:t>for a der</w:t>
      </w:r>
      <w:r>
        <w:t>ogation.</w:t>
      </w:r>
    </w:p>
    <w:p w14:paraId="78933A3B" w14:textId="77777777" w:rsidR="002E0B38" w:rsidRPr="00BE551D" w:rsidRDefault="002E0B38" w:rsidP="00BE551D"/>
    <w:p w14:paraId="432DF207" w14:textId="57611DBD" w:rsidR="002E0B38" w:rsidRPr="007E3514" w:rsidRDefault="002E0B38" w:rsidP="007E3514">
      <w:pPr>
        <w:pStyle w:val="Level1Text"/>
        <w:rPr>
          <w:u w:val="single"/>
        </w:rPr>
      </w:pPr>
      <w:r w:rsidRPr="00787603">
        <w:t>CP.</w:t>
      </w:r>
      <w:r w:rsidR="00CE2B06">
        <w:t>10</w:t>
      </w:r>
      <w:r w:rsidRPr="00787603">
        <w:tab/>
      </w:r>
      <w:bookmarkStart w:id="108" w:name="_Hlk123817168"/>
      <w:r w:rsidRPr="007E3514">
        <w:rPr>
          <w:u w:val="single"/>
        </w:rPr>
        <w:t>PROCESSES RELATING TO DEROGATIONS</w:t>
      </w:r>
      <w:bookmarkEnd w:id="108"/>
      <w:r w:rsidR="001D4C3C" w:rsidRPr="001D4C3C">
        <w:fldChar w:fldCharType="begin"/>
      </w:r>
      <w:r w:rsidR="001D4C3C" w:rsidRPr="001D4C3C">
        <w:instrText xml:space="preserve"> TC "</w:instrText>
      </w:r>
      <w:bookmarkStart w:id="109" w:name="_Toc332825833"/>
      <w:bookmarkStart w:id="110" w:name="_Toc123819955"/>
      <w:r w:rsidR="001D4C3C" w:rsidRPr="001D4C3C">
        <w:instrText>CP.9   PROCESSES RELATING TO DEROGATIONS</w:instrText>
      </w:r>
      <w:bookmarkEnd w:id="109"/>
      <w:bookmarkEnd w:id="110"/>
      <w:r w:rsidR="001D4C3C" w:rsidRPr="001D4C3C">
        <w:instrText xml:space="preserve"> " \L 1 </w:instrText>
      </w:r>
      <w:r w:rsidR="001D4C3C" w:rsidRPr="001D4C3C">
        <w:fldChar w:fldCharType="end"/>
      </w:r>
    </w:p>
    <w:p w14:paraId="54AAD57A" w14:textId="4C6C21B1" w:rsidR="002E0B38" w:rsidRPr="00EF4605" w:rsidRDefault="002E0B38" w:rsidP="007E3514">
      <w:pPr>
        <w:pStyle w:val="Level1Text"/>
        <w:rPr>
          <w:szCs w:val="22"/>
        </w:rPr>
      </w:pPr>
      <w:r w:rsidRPr="00F4043B">
        <w:rPr>
          <w:szCs w:val="22"/>
        </w:rPr>
        <w:t>CP.</w:t>
      </w:r>
      <w:r w:rsidR="00CE2B06">
        <w:rPr>
          <w:szCs w:val="22"/>
        </w:rPr>
        <w:t>10</w:t>
      </w:r>
      <w:r w:rsidRPr="00F4043B">
        <w:rPr>
          <w:szCs w:val="22"/>
        </w:rPr>
        <w:t>.1</w:t>
      </w:r>
      <w:r w:rsidRPr="00F4043B">
        <w:rPr>
          <w:szCs w:val="22"/>
        </w:rPr>
        <w:tab/>
        <w:t>Whilst the</w:t>
      </w:r>
      <w:r w:rsidRPr="00EF4605">
        <w:rPr>
          <w:szCs w:val="22"/>
        </w:rPr>
        <w:t xml:space="preserve"> </w:t>
      </w:r>
      <w:r w:rsidRPr="00EF4605">
        <w:rPr>
          <w:b/>
          <w:szCs w:val="22"/>
        </w:rPr>
        <w:t xml:space="preserve">Authority </w:t>
      </w:r>
      <w:r w:rsidRPr="00EF4605">
        <w:rPr>
          <w:szCs w:val="22"/>
        </w:rPr>
        <w:t>is considering the application</w:t>
      </w:r>
      <w:r>
        <w:rPr>
          <w:szCs w:val="22"/>
        </w:rPr>
        <w:t xml:space="preserve"> for </w:t>
      </w:r>
      <w:r w:rsidRPr="00EF4605">
        <w:rPr>
          <w:szCs w:val="22"/>
        </w:rPr>
        <w:t>a der</w:t>
      </w:r>
      <w:r>
        <w:rPr>
          <w:szCs w:val="22"/>
        </w:rPr>
        <w:t>ogation</w:t>
      </w:r>
      <w:r w:rsidRPr="00EF4605">
        <w:rPr>
          <w:szCs w:val="22"/>
        </w:rPr>
        <w:t xml:space="preserve">, the </w:t>
      </w:r>
      <w:r>
        <w:rPr>
          <w:b/>
          <w:szCs w:val="22"/>
        </w:rPr>
        <w:t xml:space="preserve">Interim </w:t>
      </w:r>
      <w:r w:rsidRPr="00EF4605">
        <w:rPr>
          <w:b/>
          <w:szCs w:val="22"/>
        </w:rPr>
        <w:t>Operational Notification</w:t>
      </w:r>
      <w:r>
        <w:rPr>
          <w:b/>
          <w:szCs w:val="22"/>
        </w:rPr>
        <w:t xml:space="preserve"> </w:t>
      </w:r>
      <w:r w:rsidRPr="00A41CB5">
        <w:rPr>
          <w:szCs w:val="22"/>
        </w:rPr>
        <w:t>or</w:t>
      </w:r>
      <w:r>
        <w:rPr>
          <w:b/>
          <w:szCs w:val="22"/>
        </w:rPr>
        <w:t xml:space="preserve"> L</w:t>
      </w:r>
      <w:r w:rsidRPr="00EF4605">
        <w:rPr>
          <w:b/>
          <w:szCs w:val="22"/>
        </w:rPr>
        <w:t>imited Operational Notification</w:t>
      </w:r>
      <w:r w:rsidRPr="00EF4605">
        <w:rPr>
          <w:szCs w:val="22"/>
        </w:rPr>
        <w:t xml:space="preserve"> will be extended to remain in force until the </w:t>
      </w:r>
      <w:r w:rsidRPr="00EF4605">
        <w:rPr>
          <w:b/>
          <w:szCs w:val="22"/>
        </w:rPr>
        <w:t xml:space="preserve">Authority </w:t>
      </w:r>
      <w:r w:rsidRPr="00EF4605">
        <w:rPr>
          <w:szCs w:val="22"/>
        </w:rPr>
        <w:t xml:space="preserve">has notified </w:t>
      </w:r>
      <w:r w:rsidR="008D1B14">
        <w:rPr>
          <w:b/>
          <w:szCs w:val="22"/>
        </w:rPr>
        <w:t>The Company</w:t>
      </w:r>
      <w:r w:rsidRPr="00EF4605">
        <w:rPr>
          <w:b/>
          <w:szCs w:val="22"/>
        </w:rPr>
        <w:t xml:space="preserve"> </w:t>
      </w:r>
      <w:r w:rsidRPr="00EF4605">
        <w:rPr>
          <w:szCs w:val="22"/>
        </w:rPr>
        <w:t xml:space="preserve">and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of its decision.  Where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is not licensed</w:t>
      </w:r>
      <w:r w:rsidR="00550387">
        <w:rPr>
          <w:szCs w:val="22"/>
        </w:rPr>
        <w:t>,</w:t>
      </w:r>
      <w:r w:rsidRPr="00EF4605">
        <w:rPr>
          <w:szCs w:val="22"/>
        </w:rPr>
        <w:t xml:space="preserve"> </w:t>
      </w:r>
      <w:r w:rsidR="008D1B14">
        <w:rPr>
          <w:b/>
          <w:szCs w:val="22"/>
        </w:rPr>
        <w:t>The Company</w:t>
      </w:r>
      <w:r w:rsidRPr="00EF4605">
        <w:rPr>
          <w:szCs w:val="22"/>
        </w:rPr>
        <w:t xml:space="preserve"> may propose</w:t>
      </w:r>
      <w:r w:rsidRPr="001361F0">
        <w:t xml:space="preserve"> any necessary changes to the </w:t>
      </w:r>
      <w:r w:rsidRPr="00EF4605">
        <w:rPr>
          <w:b/>
          <w:szCs w:val="22"/>
        </w:rPr>
        <w:t>Bilateral Agreement</w:t>
      </w:r>
      <w:r w:rsidRPr="00EF4605">
        <w:rPr>
          <w:szCs w:val="22"/>
        </w:rPr>
        <w:t xml:space="preserve"> with such unlicensed </w:t>
      </w:r>
      <w:r w:rsidRPr="00EF4605">
        <w:rPr>
          <w:b/>
          <w:szCs w:val="22"/>
        </w:rPr>
        <w:t>Generator</w:t>
      </w:r>
      <w:r w:rsidRPr="00EF4605">
        <w:rPr>
          <w:szCs w:val="22"/>
        </w:rPr>
        <w:t xml:space="preserve"> or </w:t>
      </w:r>
      <w:r w:rsidRPr="00EF4605">
        <w:rPr>
          <w:b/>
          <w:szCs w:val="22"/>
        </w:rPr>
        <w:t>DC Converter Station</w:t>
      </w:r>
      <w:r w:rsidR="007E3514">
        <w:rPr>
          <w:szCs w:val="22"/>
        </w:rPr>
        <w:t xml:space="preserve"> owner.</w:t>
      </w:r>
    </w:p>
    <w:p w14:paraId="38CC887B" w14:textId="6B5567ED" w:rsidR="002E0B38" w:rsidRPr="00EF4605" w:rsidRDefault="002E0B38" w:rsidP="007E3514">
      <w:pPr>
        <w:pStyle w:val="Level1Text"/>
        <w:rPr>
          <w:szCs w:val="22"/>
        </w:rPr>
      </w:pPr>
      <w:r>
        <w:rPr>
          <w:szCs w:val="22"/>
        </w:rPr>
        <w:t>CP.</w:t>
      </w:r>
      <w:r w:rsidR="00BB57B8">
        <w:rPr>
          <w:szCs w:val="22"/>
        </w:rPr>
        <w:t>10</w:t>
      </w:r>
      <w:r>
        <w:rPr>
          <w:szCs w:val="22"/>
        </w:rPr>
        <w:t>.2</w:t>
      </w:r>
      <w:r w:rsidRPr="00EF4605">
        <w:rPr>
          <w:szCs w:val="22"/>
        </w:rPr>
        <w:tab/>
        <w:t xml:space="preserve">If the </w:t>
      </w:r>
      <w:r w:rsidRPr="00EF4605">
        <w:rPr>
          <w:b/>
          <w:szCs w:val="22"/>
        </w:rPr>
        <w:t>Authority</w:t>
      </w:r>
      <w:r w:rsidRPr="00EF4605">
        <w:rPr>
          <w:szCs w:val="22"/>
        </w:rPr>
        <w:t>:</w:t>
      </w:r>
    </w:p>
    <w:p w14:paraId="199CA463" w14:textId="1449427C" w:rsidR="002E0B38" w:rsidRPr="00F4043B" w:rsidRDefault="002E0B38" w:rsidP="007E3514">
      <w:pPr>
        <w:pStyle w:val="Level2Text"/>
      </w:pPr>
      <w:r>
        <w:t>(a)</w:t>
      </w:r>
      <w:r>
        <w:tab/>
      </w:r>
      <w:r w:rsidRPr="00EF4605">
        <w:t xml:space="preserve">grants a derogation in respect of the </w:t>
      </w:r>
      <w:r w:rsidRPr="00EF4605">
        <w:rPr>
          <w:b/>
        </w:rPr>
        <w:t>Plant</w:t>
      </w:r>
      <w:r w:rsidRPr="00EF4605">
        <w:t xml:space="preserve"> and/or </w:t>
      </w:r>
      <w:r w:rsidRPr="00EF4605">
        <w:rPr>
          <w:b/>
        </w:rPr>
        <w:t>Apparatus</w:t>
      </w:r>
      <w:r w:rsidRPr="00EF4605">
        <w:t xml:space="preserve">, then </w:t>
      </w:r>
      <w:r w:rsidR="008D1B14">
        <w:rPr>
          <w:b/>
        </w:rPr>
        <w:t>The Company</w:t>
      </w:r>
      <w:r w:rsidRPr="00EF4605">
        <w:t xml:space="preserve"> shall issue </w:t>
      </w:r>
      <w:r w:rsidR="00550387">
        <w:t xml:space="preserve">a </w:t>
      </w:r>
      <w:r w:rsidRPr="00EF4605">
        <w:rPr>
          <w:b/>
        </w:rPr>
        <w:t>Final</w:t>
      </w:r>
      <w:r w:rsidRPr="00EF4605">
        <w:t xml:space="preserve"> </w:t>
      </w:r>
      <w:r w:rsidRPr="00EF4605">
        <w:rPr>
          <w:b/>
        </w:rPr>
        <w:t xml:space="preserve">Operational Notification </w:t>
      </w:r>
      <w:r w:rsidRPr="00EF4605">
        <w:t xml:space="preserve">once all </w:t>
      </w:r>
      <w:r w:rsidRPr="00F4043B">
        <w:t xml:space="preserve">other </w:t>
      </w:r>
      <w:r w:rsidRPr="00F4043B">
        <w:rPr>
          <w:b/>
        </w:rPr>
        <w:t>Unresolved Issues</w:t>
      </w:r>
      <w:r w:rsidRPr="00F4043B">
        <w:t xml:space="preserve"> are resolved; or</w:t>
      </w:r>
    </w:p>
    <w:p w14:paraId="295B2B4E" w14:textId="59883FC0" w:rsidR="002E0B38" w:rsidRPr="001361F0" w:rsidRDefault="002E0B38" w:rsidP="00B71FA0">
      <w:pPr>
        <w:pStyle w:val="Level2Text"/>
        <w:jc w:val="both"/>
      </w:pPr>
      <w:r>
        <w:t>(b)</w:t>
      </w:r>
      <w:r>
        <w:tab/>
      </w:r>
      <w:r w:rsidRPr="00F4043B">
        <w:t xml:space="preserve">decides a derogation is not required in respect of the </w:t>
      </w:r>
      <w:r w:rsidRPr="00F4043B">
        <w:rPr>
          <w:b/>
        </w:rPr>
        <w:t>Plant</w:t>
      </w:r>
      <w:r w:rsidRPr="00F4043B">
        <w:t xml:space="preserve"> and/or </w:t>
      </w:r>
      <w:r w:rsidRPr="00F4043B">
        <w:rPr>
          <w:b/>
        </w:rPr>
        <w:t>Apparatus</w:t>
      </w:r>
      <w:r w:rsidR="00550387" w:rsidRPr="00F078EB">
        <w:rPr>
          <w:bCs/>
        </w:rPr>
        <w:t>,</w:t>
      </w:r>
      <w:r w:rsidRPr="00F4043B">
        <w:rPr>
          <w:b/>
        </w:rPr>
        <w:t xml:space="preserve"> </w:t>
      </w:r>
      <w:r w:rsidRPr="00F4043B">
        <w:t xml:space="preserve">then </w:t>
      </w:r>
      <w:r w:rsidR="008D1B14">
        <w:rPr>
          <w:b/>
        </w:rPr>
        <w:t>The Company</w:t>
      </w:r>
      <w:r w:rsidRPr="00F4043B">
        <w:t xml:space="preserve"> will reconsider the relevant </w:t>
      </w:r>
      <w:r w:rsidRPr="00F4043B">
        <w:rPr>
          <w:b/>
        </w:rPr>
        <w:t>Unresolved Issues</w:t>
      </w:r>
      <w:r w:rsidRPr="00F4043B">
        <w:t xml:space="preserve"> and may issue a </w:t>
      </w:r>
      <w:r w:rsidRPr="00F4043B">
        <w:rPr>
          <w:b/>
        </w:rPr>
        <w:t>Final Operational Notification</w:t>
      </w:r>
      <w:r w:rsidRPr="00F4043B">
        <w:t xml:space="preserve"> once all other </w:t>
      </w:r>
      <w:r w:rsidRPr="00B71FA0">
        <w:rPr>
          <w:b/>
        </w:rPr>
        <w:t>Unresolved Issues</w:t>
      </w:r>
      <w:r w:rsidRPr="001361F0">
        <w:t xml:space="preserve"> are resolved; or</w:t>
      </w:r>
    </w:p>
    <w:p w14:paraId="299911CD" w14:textId="30F8F238" w:rsidR="002E0B38" w:rsidRPr="00EF4605" w:rsidRDefault="002E0B38" w:rsidP="00B71FA0">
      <w:pPr>
        <w:pStyle w:val="Level2Text"/>
        <w:jc w:val="both"/>
      </w:pPr>
      <w:r>
        <w:t>(c)</w:t>
      </w:r>
      <w:r>
        <w:tab/>
      </w:r>
      <w:r w:rsidRPr="00F4043B">
        <w:t>decides</w:t>
      </w:r>
      <w:r w:rsidRPr="00EF4605">
        <w:t xml:space="preserve"> not to grant any derogation</w:t>
      </w:r>
      <w:r w:rsidRPr="00EF4605">
        <w:rPr>
          <w:b/>
        </w:rPr>
        <w:t xml:space="preserve"> </w:t>
      </w:r>
      <w:r w:rsidRPr="00EF4605">
        <w:t>in respect of the</w:t>
      </w:r>
      <w:r w:rsidRPr="00EF4605">
        <w:rPr>
          <w:b/>
        </w:rPr>
        <w:t xml:space="preserve"> Plant </w:t>
      </w:r>
      <w:r w:rsidRPr="00EF4605">
        <w:t xml:space="preserve">and/or </w:t>
      </w:r>
      <w:r w:rsidRPr="00EF4605">
        <w:rPr>
          <w:b/>
        </w:rPr>
        <w:t>Apparatus</w:t>
      </w:r>
      <w:r w:rsidR="002C5CB5" w:rsidRPr="002C5CB5">
        <w:t>,</w:t>
      </w:r>
      <w:r w:rsidRPr="00EF4605">
        <w:rPr>
          <w:b/>
        </w:rPr>
        <w:t xml:space="preserve"> </w:t>
      </w:r>
      <w:r w:rsidRPr="00EF4605">
        <w:t xml:space="preserve">then there will be no </w:t>
      </w:r>
      <w:r w:rsidRPr="00EF4605">
        <w:rPr>
          <w:b/>
        </w:rPr>
        <w:t xml:space="preserve">Operational Notification </w:t>
      </w:r>
      <w:r w:rsidRPr="00EF4605">
        <w:t xml:space="preserve">in place and </w:t>
      </w:r>
      <w:r w:rsidR="008D1B14">
        <w:rPr>
          <w:b/>
        </w:rPr>
        <w:t>The Company</w:t>
      </w:r>
      <w:r w:rsidRPr="00EF4605">
        <w:t xml:space="preserve"> </w:t>
      </w:r>
      <w:r w:rsidRPr="0081279B">
        <w:t xml:space="preserve">and the </w:t>
      </w:r>
      <w:r w:rsidR="007C60B7">
        <w:rPr>
          <w:b/>
        </w:rPr>
        <w:t>GB Code User</w:t>
      </w:r>
      <w:r>
        <w:t xml:space="preserve"> </w:t>
      </w:r>
      <w:r w:rsidRPr="00EF4605">
        <w:t xml:space="preserve">shall consider its rights pursuant to the </w:t>
      </w:r>
      <w:r w:rsidRPr="00EF4605">
        <w:rPr>
          <w:b/>
        </w:rPr>
        <w:t>CUSC</w:t>
      </w:r>
      <w:r w:rsidRPr="00EF4605">
        <w:t>.</w:t>
      </w:r>
    </w:p>
    <w:p w14:paraId="704C9D5E" w14:textId="4680ED21" w:rsidR="002E0B38" w:rsidRDefault="002E0B38" w:rsidP="007E3514">
      <w:pPr>
        <w:pStyle w:val="Level1Text"/>
      </w:pPr>
      <w:r>
        <w:t>CP.</w:t>
      </w:r>
      <w:r w:rsidR="00BB57B8">
        <w:t>10</w:t>
      </w:r>
      <w:r>
        <w:t>.3</w:t>
      </w:r>
      <w:r w:rsidRPr="00EF4605">
        <w:tab/>
        <w:t>Where a</w:t>
      </w:r>
      <w:r>
        <w:t>n</w:t>
      </w:r>
      <w:r w:rsidRPr="00EF4605">
        <w:t xml:space="preserve"> </w:t>
      </w:r>
      <w:r>
        <w:rPr>
          <w:b/>
        </w:rPr>
        <w:t xml:space="preserve">Interim </w:t>
      </w:r>
      <w:r w:rsidRPr="00EF4605">
        <w:rPr>
          <w:b/>
        </w:rPr>
        <w:t>Operational Notification</w:t>
      </w:r>
      <w:r>
        <w:rPr>
          <w:b/>
        </w:rPr>
        <w:t xml:space="preserve"> </w:t>
      </w:r>
      <w:r w:rsidRPr="00A41CB5">
        <w:t>or</w:t>
      </w:r>
      <w:r>
        <w:rPr>
          <w:b/>
        </w:rPr>
        <w:t xml:space="preserve"> </w:t>
      </w:r>
      <w:r w:rsidRPr="00EF4605">
        <w:rPr>
          <w:b/>
        </w:rPr>
        <w:t>Limited Operational Notification</w:t>
      </w:r>
      <w:r w:rsidRPr="00EF4605">
        <w:t xml:space="preserve"> is so conditional upon a derogation and such derogation includes any conditions (including any time limit to such derogation)</w:t>
      </w:r>
      <w:r w:rsidR="00550387">
        <w:t>,</w:t>
      </w:r>
      <w:r w:rsidRPr="00EF4605">
        <w:t xml:space="preserve"> the </w:t>
      </w:r>
      <w:r w:rsidRPr="00EF4605">
        <w:rPr>
          <w:b/>
        </w:rPr>
        <w:t>Generator</w:t>
      </w:r>
      <w:r w:rsidRPr="00EF4605">
        <w:t xml:space="preserve"> or </w:t>
      </w:r>
      <w:r w:rsidRPr="00EF4605">
        <w:rPr>
          <w:b/>
        </w:rPr>
        <w:t>DC Converter Station</w:t>
      </w:r>
      <w:r w:rsidRPr="00EF4605">
        <w:t xml:space="preserve"> owner will progress the</w:t>
      </w:r>
      <w:r w:rsidRPr="001361F0">
        <w:t xml:space="preserve"> resolution of any </w:t>
      </w:r>
      <w:r w:rsidRPr="00EF4605">
        <w:rPr>
          <w:b/>
        </w:rPr>
        <w:t>Unresolved Issues</w:t>
      </w:r>
      <w:r w:rsidRPr="00EF4605">
        <w:t xml:space="preserve"> and / or progress and / or comply with any conditions upon such derogation</w:t>
      </w:r>
      <w:r w:rsidRPr="00EF4605">
        <w:rPr>
          <w:b/>
        </w:rPr>
        <w:t xml:space="preserve"> </w:t>
      </w:r>
      <w:r w:rsidRPr="00EF4605">
        <w:t xml:space="preserve">and the provisions of </w:t>
      </w:r>
      <w:r>
        <w:t>CP.6.9</w:t>
      </w:r>
      <w:r w:rsidRPr="00EF4605">
        <w:t xml:space="preserve"> to </w:t>
      </w:r>
      <w:r>
        <w:t>CP.7.4</w:t>
      </w:r>
      <w:r w:rsidRPr="00EF4605">
        <w:t xml:space="preserve"> shall apply and shall be followed.</w:t>
      </w:r>
    </w:p>
    <w:p w14:paraId="463E0C52" w14:textId="77777777" w:rsidR="002E0B38" w:rsidRPr="00BE551D" w:rsidRDefault="002E0B38" w:rsidP="00BE551D"/>
    <w:p w14:paraId="556B724A" w14:textId="6FB4D0E8" w:rsidR="002E0B38" w:rsidRPr="007E3514" w:rsidRDefault="002E0B38" w:rsidP="007E3514">
      <w:pPr>
        <w:pStyle w:val="Level1Text"/>
        <w:rPr>
          <w:u w:val="single"/>
        </w:rPr>
      </w:pPr>
      <w:r w:rsidRPr="00787603">
        <w:t>CP.1</w:t>
      </w:r>
      <w:r w:rsidR="00146385">
        <w:t>1</w:t>
      </w:r>
      <w:r w:rsidRPr="00787603">
        <w:tab/>
      </w:r>
      <w:r w:rsidRPr="007E3514">
        <w:rPr>
          <w:u w:val="single"/>
        </w:rPr>
        <w:t>MANUFACTURER’S DATA &amp; PERFORMANCE REPORT</w:t>
      </w:r>
      <w:r w:rsidR="001D4C3C" w:rsidRPr="001D4C3C">
        <w:fldChar w:fldCharType="begin"/>
      </w:r>
      <w:r w:rsidR="001D4C3C" w:rsidRPr="001D4C3C">
        <w:instrText xml:space="preserve"> TC "</w:instrText>
      </w:r>
      <w:bookmarkStart w:id="111" w:name="_Toc332825834"/>
      <w:bookmarkStart w:id="112" w:name="_Toc123819956"/>
      <w:r w:rsidR="001D4C3C" w:rsidRPr="001D4C3C">
        <w:instrText>CP.10   MANUFACTURER’S DATA &amp; PERFORMANCE REPORT</w:instrText>
      </w:r>
      <w:bookmarkEnd w:id="111"/>
      <w:bookmarkEnd w:id="112"/>
      <w:r w:rsidR="001D4C3C" w:rsidRPr="001D4C3C">
        <w:instrText xml:space="preserve">" \L 1 </w:instrText>
      </w:r>
      <w:r w:rsidR="001D4C3C" w:rsidRPr="001D4C3C">
        <w:fldChar w:fldCharType="end"/>
      </w:r>
    </w:p>
    <w:p w14:paraId="160C6C2F" w14:textId="6F3B0A3E" w:rsidR="002E0B38" w:rsidRPr="00EF4605" w:rsidRDefault="002E0B38" w:rsidP="007E3514">
      <w:pPr>
        <w:pStyle w:val="Level1Text"/>
      </w:pPr>
      <w:r>
        <w:rPr>
          <w:rFonts w:cs="Arial"/>
          <w:szCs w:val="22"/>
        </w:rPr>
        <w:t>CP.1</w:t>
      </w:r>
      <w:r w:rsidR="00146385">
        <w:rPr>
          <w:rFonts w:cs="Arial"/>
          <w:szCs w:val="22"/>
        </w:rPr>
        <w:t>1</w:t>
      </w:r>
      <w:r>
        <w:rPr>
          <w:rFonts w:cs="Arial"/>
          <w:szCs w:val="22"/>
        </w:rPr>
        <w:t>.1.1</w:t>
      </w:r>
      <w:r w:rsidRPr="00EF4605">
        <w:rPr>
          <w:rFonts w:cs="Arial"/>
          <w:szCs w:val="22"/>
        </w:rPr>
        <w:tab/>
        <w:t>Data and per</w:t>
      </w:r>
      <w:r w:rsidRPr="001361F0">
        <w:t xml:space="preserve">formance characteristics in respect of certain </w:t>
      </w:r>
      <w:r w:rsidR="00CD1756" w:rsidRPr="00CD1756">
        <w:rPr>
          <w:rFonts w:cs="Arial"/>
          <w:szCs w:val="22"/>
        </w:rPr>
        <w:t>Grid Code</w:t>
      </w:r>
      <w:r w:rsidRPr="00EF4605">
        <w:rPr>
          <w:rFonts w:cs="Arial"/>
          <w:b/>
          <w:szCs w:val="22"/>
        </w:rPr>
        <w:t xml:space="preserve"> </w:t>
      </w:r>
      <w:r w:rsidRPr="00EF4605">
        <w:rPr>
          <w:rFonts w:cs="Arial"/>
          <w:szCs w:val="22"/>
        </w:rPr>
        <w:t xml:space="preserve">requirements may be registered with </w:t>
      </w:r>
      <w:r w:rsidR="008D1B14">
        <w:rPr>
          <w:rFonts w:cs="Arial"/>
          <w:b/>
          <w:szCs w:val="22"/>
        </w:rPr>
        <w:t>The Company</w:t>
      </w:r>
      <w:r w:rsidRPr="00EF4605">
        <w:rPr>
          <w:rFonts w:cs="Arial"/>
          <w:szCs w:val="22"/>
        </w:rPr>
        <w:t xml:space="preserve"> by </w:t>
      </w:r>
      <w:r w:rsidRPr="00EF4605">
        <w:rPr>
          <w:rFonts w:cs="Arial"/>
          <w:b/>
          <w:szCs w:val="22"/>
        </w:rPr>
        <w:t>Power Park Unit</w:t>
      </w:r>
      <w:r w:rsidRPr="00EF4605">
        <w:rPr>
          <w:rFonts w:cs="Arial"/>
          <w:szCs w:val="22"/>
        </w:rPr>
        <w:t xml:space="preserve"> manufacturers in respect of specific models of </w:t>
      </w:r>
      <w:r w:rsidRPr="00EF4605">
        <w:rPr>
          <w:rFonts w:cs="Arial"/>
          <w:b/>
          <w:szCs w:val="22"/>
        </w:rPr>
        <w:t xml:space="preserve">Power Park Units </w:t>
      </w:r>
      <w:r w:rsidRPr="00EF4605">
        <w:rPr>
          <w:rFonts w:cs="Arial"/>
          <w:szCs w:val="22"/>
        </w:rPr>
        <w:t xml:space="preserve">by submitting information in the form of a </w:t>
      </w:r>
      <w:r w:rsidRPr="00EF4605">
        <w:rPr>
          <w:rFonts w:cs="Arial"/>
          <w:b/>
          <w:szCs w:val="22"/>
        </w:rPr>
        <w:t xml:space="preserve">Manufacturer’s Data and Performance Report </w:t>
      </w:r>
      <w:r w:rsidRPr="00EF4605">
        <w:rPr>
          <w:rFonts w:cs="Arial"/>
          <w:szCs w:val="22"/>
        </w:rPr>
        <w:t xml:space="preserve">to </w:t>
      </w:r>
      <w:r w:rsidR="008D1B14">
        <w:rPr>
          <w:rFonts w:cs="Arial"/>
          <w:b/>
          <w:szCs w:val="22"/>
        </w:rPr>
        <w:t>The Company</w:t>
      </w:r>
      <w:r w:rsidRPr="00EF4605">
        <w:rPr>
          <w:rFonts w:cs="Arial"/>
          <w:szCs w:val="22"/>
        </w:rPr>
        <w:t xml:space="preserve">.  </w:t>
      </w:r>
    </w:p>
    <w:p w14:paraId="759EFEBE" w14:textId="4704CE01" w:rsidR="002E0B38" w:rsidRPr="00EF4605" w:rsidRDefault="002E0B38" w:rsidP="007E3514">
      <w:pPr>
        <w:pStyle w:val="Level1Text"/>
      </w:pPr>
      <w:r>
        <w:rPr>
          <w:rFonts w:cs="Arial"/>
          <w:szCs w:val="22"/>
        </w:rPr>
        <w:t>CP.1</w:t>
      </w:r>
      <w:r w:rsidR="00146385">
        <w:rPr>
          <w:rFonts w:cs="Arial"/>
          <w:szCs w:val="22"/>
        </w:rPr>
        <w:t>1</w:t>
      </w:r>
      <w:r>
        <w:rPr>
          <w:rFonts w:cs="Arial"/>
          <w:szCs w:val="22"/>
        </w:rPr>
        <w:t>.1.2</w:t>
      </w:r>
      <w:r w:rsidRPr="00EF4605">
        <w:rPr>
          <w:rFonts w:cs="Arial"/>
          <w:szCs w:val="22"/>
        </w:rPr>
        <w:tab/>
        <w:t xml:space="preserve">A </w:t>
      </w:r>
      <w:r w:rsidR="00102053" w:rsidRPr="00D210CB">
        <w:rPr>
          <w:rFonts w:cs="Arial"/>
          <w:b/>
          <w:szCs w:val="22"/>
        </w:rPr>
        <w:t>GB</w:t>
      </w:r>
      <w:r w:rsidR="00102053">
        <w:rPr>
          <w:rFonts w:cs="Arial"/>
          <w:szCs w:val="22"/>
        </w:rPr>
        <w:t xml:space="preserve"> </w:t>
      </w:r>
      <w:r w:rsidRPr="00EF4605">
        <w:rPr>
          <w:rFonts w:cs="Arial"/>
          <w:b/>
          <w:szCs w:val="22"/>
        </w:rPr>
        <w:t>Generator</w:t>
      </w:r>
      <w:r w:rsidRPr="00EF4605">
        <w:rPr>
          <w:rFonts w:cs="Arial"/>
          <w:szCs w:val="22"/>
        </w:rPr>
        <w:t xml:space="preserve"> planning to construct a </w:t>
      </w:r>
      <w:r w:rsidRPr="00EF4605">
        <w:rPr>
          <w:rFonts w:cs="Arial"/>
          <w:b/>
          <w:szCs w:val="22"/>
        </w:rPr>
        <w:t>Power Station</w:t>
      </w:r>
      <w:r w:rsidRPr="00EF4605">
        <w:rPr>
          <w:rFonts w:cs="Arial"/>
          <w:szCs w:val="22"/>
        </w:rPr>
        <w:t xml:space="preserve"> containing the appropriate version of </w:t>
      </w:r>
      <w:r w:rsidRPr="00EF4605">
        <w:rPr>
          <w:rFonts w:cs="Arial"/>
          <w:b/>
          <w:szCs w:val="22"/>
        </w:rPr>
        <w:t>Power Park Units</w:t>
      </w:r>
      <w:r w:rsidRPr="00EF4605">
        <w:rPr>
          <w:rFonts w:cs="Arial"/>
          <w:szCs w:val="22"/>
        </w:rPr>
        <w:t xml:space="preserve"> in respect of which a </w:t>
      </w:r>
      <w:r w:rsidRPr="00EF4605">
        <w:rPr>
          <w:rFonts w:cs="Arial"/>
          <w:b/>
          <w:szCs w:val="22"/>
        </w:rPr>
        <w:t xml:space="preserve">Manufacturer’s Data &amp; Performance Report </w:t>
      </w:r>
      <w:r w:rsidRPr="00EF4605">
        <w:rPr>
          <w:rFonts w:cs="Arial"/>
          <w:szCs w:val="22"/>
        </w:rPr>
        <w:t>has been submitted to</w:t>
      </w:r>
      <w:r w:rsidRPr="00EF4605">
        <w:rPr>
          <w:rFonts w:cs="Arial"/>
          <w:b/>
          <w:szCs w:val="22"/>
        </w:rPr>
        <w:t xml:space="preserve"> </w:t>
      </w:r>
      <w:r w:rsidR="008D1B14">
        <w:rPr>
          <w:rFonts w:cs="Arial"/>
          <w:b/>
          <w:szCs w:val="22"/>
        </w:rPr>
        <w:t>The Company</w:t>
      </w:r>
      <w:r w:rsidRPr="00EF4605">
        <w:rPr>
          <w:rFonts w:cs="Arial"/>
          <w:szCs w:val="22"/>
        </w:rPr>
        <w:t xml:space="preserve"> may reference the </w:t>
      </w:r>
      <w:r w:rsidRPr="00EF4605">
        <w:rPr>
          <w:rFonts w:cs="Arial"/>
          <w:b/>
          <w:szCs w:val="22"/>
        </w:rPr>
        <w:t>Manufacturer’s Data &amp; Performance Report</w:t>
      </w:r>
      <w:r w:rsidRPr="00EF4605">
        <w:rPr>
          <w:rFonts w:cs="Arial"/>
          <w:szCs w:val="22"/>
        </w:rPr>
        <w:t xml:space="preserve"> in its submissions to </w:t>
      </w:r>
      <w:r w:rsidR="008D1B14">
        <w:rPr>
          <w:rFonts w:cs="Arial"/>
          <w:b/>
          <w:szCs w:val="22"/>
        </w:rPr>
        <w:t>The Company</w:t>
      </w:r>
      <w:r w:rsidRPr="009641DF">
        <w:rPr>
          <w:rFonts w:cs="Arial"/>
          <w:szCs w:val="22"/>
        </w:rPr>
        <w:t>.</w:t>
      </w:r>
      <w:r w:rsidRPr="00EF4605">
        <w:rPr>
          <w:rFonts w:cs="Arial"/>
          <w:szCs w:val="22"/>
        </w:rPr>
        <w:t xml:space="preserve">  Any </w:t>
      </w:r>
      <w:r w:rsidRPr="00EF4605">
        <w:rPr>
          <w:rFonts w:cs="Arial"/>
          <w:b/>
          <w:szCs w:val="22"/>
        </w:rPr>
        <w:t>Generator</w:t>
      </w:r>
      <w:r w:rsidRPr="00EF4605">
        <w:rPr>
          <w:rFonts w:cs="Arial"/>
          <w:szCs w:val="22"/>
        </w:rPr>
        <w:t xml:space="preserve"> considering referring to a </w:t>
      </w:r>
      <w:r w:rsidRPr="00EF4605">
        <w:rPr>
          <w:rFonts w:cs="Arial"/>
          <w:b/>
          <w:szCs w:val="22"/>
        </w:rPr>
        <w:t xml:space="preserve">Manufacturer’s Data &amp; Performance Report </w:t>
      </w:r>
      <w:r w:rsidRPr="00EF4605">
        <w:rPr>
          <w:rFonts w:cs="Arial"/>
          <w:szCs w:val="22"/>
        </w:rPr>
        <w:t xml:space="preserve">for any aspect of its </w:t>
      </w:r>
      <w:r w:rsidRPr="00EF4605">
        <w:rPr>
          <w:rFonts w:cs="Arial"/>
          <w:b/>
          <w:szCs w:val="22"/>
        </w:rPr>
        <w:t xml:space="preserve">Plant </w:t>
      </w:r>
      <w:r w:rsidRPr="00EF4605">
        <w:rPr>
          <w:rFonts w:cs="Arial"/>
          <w:szCs w:val="22"/>
        </w:rPr>
        <w:t xml:space="preserve">and </w:t>
      </w:r>
      <w:r w:rsidRPr="00EF4605">
        <w:rPr>
          <w:rFonts w:cs="Arial"/>
          <w:b/>
          <w:szCs w:val="22"/>
        </w:rPr>
        <w:t xml:space="preserve">Apparatus </w:t>
      </w:r>
      <w:r w:rsidRPr="00D43D90">
        <w:rPr>
          <w:rFonts w:cs="Arial"/>
          <w:szCs w:val="22"/>
        </w:rPr>
        <w:t>may</w:t>
      </w:r>
      <w:r w:rsidRPr="00EF4605">
        <w:rPr>
          <w:rFonts w:cs="Arial"/>
          <w:szCs w:val="22"/>
        </w:rPr>
        <w:t xml:space="preserve"> contact </w:t>
      </w:r>
      <w:r w:rsidR="008D1B14">
        <w:rPr>
          <w:rFonts w:cs="Arial"/>
          <w:b/>
          <w:szCs w:val="22"/>
        </w:rPr>
        <w:t>The Company</w:t>
      </w:r>
      <w:r w:rsidRPr="00EF4605">
        <w:rPr>
          <w:rFonts w:cs="Arial"/>
          <w:szCs w:val="22"/>
        </w:rPr>
        <w:t xml:space="preserve"> to discuss the suitability of the relevant </w:t>
      </w:r>
      <w:r w:rsidRPr="00EF4605">
        <w:rPr>
          <w:rFonts w:cs="Arial"/>
          <w:b/>
          <w:szCs w:val="22"/>
        </w:rPr>
        <w:t xml:space="preserve">Manufacturer’s Data &amp; Performance Report </w:t>
      </w:r>
      <w:r w:rsidRPr="00EF4605">
        <w:rPr>
          <w:rFonts w:cs="Arial"/>
          <w:szCs w:val="22"/>
        </w:rPr>
        <w:t xml:space="preserve">to its project to determine if, and to what extent, the data included in the </w:t>
      </w:r>
      <w:r w:rsidRPr="00EF4605">
        <w:rPr>
          <w:rFonts w:cs="Arial"/>
          <w:b/>
          <w:szCs w:val="22"/>
        </w:rPr>
        <w:t>Manufacturer’s Data &amp; Performance Report</w:t>
      </w:r>
      <w:r w:rsidRPr="00EF4605">
        <w:rPr>
          <w:rFonts w:cs="Arial"/>
          <w:szCs w:val="22"/>
        </w:rPr>
        <w:t xml:space="preserve"> contributes towards demonstrating compliance with those aspects of the </w:t>
      </w:r>
      <w:r w:rsidR="00CD1756" w:rsidRPr="00CD1756">
        <w:rPr>
          <w:rFonts w:cs="Arial"/>
          <w:szCs w:val="22"/>
        </w:rPr>
        <w:t>Grid Code</w:t>
      </w:r>
      <w:r w:rsidRPr="00EF4605">
        <w:rPr>
          <w:rFonts w:cs="Arial"/>
          <w:szCs w:val="22"/>
        </w:rPr>
        <w:t xml:space="preserve"> applicable to the </w:t>
      </w:r>
      <w:r w:rsidRPr="00EF4605">
        <w:rPr>
          <w:rFonts w:cs="Arial"/>
          <w:b/>
          <w:szCs w:val="22"/>
        </w:rPr>
        <w:t>Generator</w:t>
      </w:r>
      <w:r w:rsidRPr="00EF4605">
        <w:rPr>
          <w:rFonts w:cs="Arial"/>
          <w:szCs w:val="22"/>
        </w:rPr>
        <w:t xml:space="preserve">.  </w:t>
      </w:r>
      <w:r w:rsidR="008D1B14">
        <w:rPr>
          <w:rFonts w:cs="Arial"/>
          <w:b/>
          <w:szCs w:val="22"/>
        </w:rPr>
        <w:t>The Company</w:t>
      </w:r>
      <w:r w:rsidRPr="00EF4605">
        <w:rPr>
          <w:rFonts w:cs="Arial"/>
          <w:szCs w:val="22"/>
        </w:rPr>
        <w:t xml:space="preserve"> will inform the </w:t>
      </w:r>
      <w:r w:rsidRPr="00EF4605">
        <w:rPr>
          <w:rFonts w:cs="Arial"/>
          <w:b/>
          <w:szCs w:val="22"/>
        </w:rPr>
        <w:t>Generator</w:t>
      </w:r>
      <w:r w:rsidRPr="00EF4605">
        <w:rPr>
          <w:rFonts w:cs="Arial"/>
          <w:szCs w:val="22"/>
        </w:rPr>
        <w:t xml:space="preserve"> if the reference to the </w:t>
      </w:r>
      <w:r w:rsidRPr="00EF4605">
        <w:rPr>
          <w:rFonts w:cs="Arial"/>
          <w:b/>
          <w:szCs w:val="22"/>
        </w:rPr>
        <w:t>Manufacturer’s Data &amp; Performance Report</w:t>
      </w:r>
      <w:r w:rsidRPr="00EF4605">
        <w:rPr>
          <w:rFonts w:cs="Arial"/>
          <w:szCs w:val="22"/>
        </w:rPr>
        <w:t xml:space="preserve"> is not appropriate or not sufficient for its project. </w:t>
      </w:r>
    </w:p>
    <w:p w14:paraId="6F9FBDA6" w14:textId="5F7B059C" w:rsidR="002E0B38" w:rsidRPr="00EF4605" w:rsidRDefault="002E0B38" w:rsidP="007E3514">
      <w:pPr>
        <w:pStyle w:val="Level1Text"/>
      </w:pPr>
      <w:r>
        <w:rPr>
          <w:rFonts w:cs="Arial"/>
          <w:szCs w:val="22"/>
        </w:rPr>
        <w:t>CP.1</w:t>
      </w:r>
      <w:r w:rsidR="00146385">
        <w:rPr>
          <w:rFonts w:cs="Arial"/>
          <w:szCs w:val="22"/>
        </w:rPr>
        <w:t>1</w:t>
      </w:r>
      <w:r>
        <w:rPr>
          <w:rFonts w:cs="Arial"/>
          <w:szCs w:val="22"/>
        </w:rPr>
        <w:t>.1.3</w:t>
      </w:r>
      <w:r w:rsidRPr="00EF4605">
        <w:rPr>
          <w:rFonts w:cs="Arial"/>
          <w:szCs w:val="22"/>
        </w:rPr>
        <w:tab/>
        <w:t xml:space="preserve">The process to be followed by </w:t>
      </w:r>
      <w:r w:rsidRPr="00EF4605">
        <w:rPr>
          <w:rFonts w:cs="Arial"/>
          <w:b/>
          <w:szCs w:val="22"/>
        </w:rPr>
        <w:t>Power Park Unit</w:t>
      </w:r>
      <w:r w:rsidRPr="00EF4605">
        <w:rPr>
          <w:rFonts w:cs="Arial"/>
          <w:szCs w:val="22"/>
        </w:rPr>
        <w:t xml:space="preserve"> manufacturers </w:t>
      </w:r>
      <w:r>
        <w:rPr>
          <w:rFonts w:cs="Arial"/>
          <w:szCs w:val="22"/>
        </w:rPr>
        <w:t>submitting a</w:t>
      </w:r>
      <w:r w:rsidRPr="00EF4605">
        <w:rPr>
          <w:rFonts w:cs="Arial"/>
          <w:szCs w:val="22"/>
        </w:rPr>
        <w:t xml:space="preserve"> </w:t>
      </w:r>
      <w:r w:rsidRPr="00EF4605">
        <w:rPr>
          <w:rFonts w:cs="Arial"/>
          <w:b/>
          <w:szCs w:val="22"/>
        </w:rPr>
        <w:t xml:space="preserve">Manufacturer’s Data &amp; Performance </w:t>
      </w:r>
      <w:r w:rsidRPr="00F4043B">
        <w:rPr>
          <w:rFonts w:cs="Arial"/>
          <w:b/>
          <w:szCs w:val="22"/>
        </w:rPr>
        <w:t>Report</w:t>
      </w:r>
      <w:r w:rsidRPr="00F4043B">
        <w:rPr>
          <w:rFonts w:cs="Arial"/>
          <w:szCs w:val="22"/>
        </w:rPr>
        <w:t xml:space="preserve"> is</w:t>
      </w:r>
      <w:r>
        <w:rPr>
          <w:rFonts w:cs="Arial"/>
          <w:szCs w:val="22"/>
        </w:rPr>
        <w:t xml:space="preserve"> </w:t>
      </w:r>
      <w:r w:rsidRPr="00EF4605">
        <w:rPr>
          <w:rFonts w:cs="Arial"/>
          <w:szCs w:val="22"/>
        </w:rPr>
        <w:t xml:space="preserve">agreed by </w:t>
      </w:r>
      <w:r w:rsidR="008D1B14">
        <w:rPr>
          <w:rFonts w:cs="Arial"/>
          <w:b/>
          <w:szCs w:val="22"/>
        </w:rPr>
        <w:t>The Company</w:t>
      </w:r>
      <w:r w:rsidRPr="00EF4605">
        <w:rPr>
          <w:rFonts w:cs="Arial"/>
          <w:szCs w:val="22"/>
        </w:rPr>
        <w:t xml:space="preserve">. </w:t>
      </w:r>
      <w:r>
        <w:rPr>
          <w:rFonts w:cs="Arial"/>
          <w:szCs w:val="22"/>
        </w:rPr>
        <w:t>CP.1</w:t>
      </w:r>
      <w:r w:rsidR="00567894">
        <w:rPr>
          <w:rFonts w:cs="Arial"/>
          <w:szCs w:val="22"/>
        </w:rPr>
        <w:t>1</w:t>
      </w:r>
      <w:r>
        <w:rPr>
          <w:rFonts w:cs="Arial"/>
          <w:szCs w:val="22"/>
        </w:rPr>
        <w:t xml:space="preserve">.2 </w:t>
      </w:r>
      <w:r w:rsidRPr="00EF4605">
        <w:rPr>
          <w:rFonts w:cs="Arial"/>
          <w:szCs w:val="22"/>
        </w:rPr>
        <w:t xml:space="preserve">indicates the specific </w:t>
      </w:r>
      <w:r w:rsidR="00CD1756" w:rsidRPr="00CD1756">
        <w:rPr>
          <w:rFonts w:cs="Arial"/>
          <w:szCs w:val="22"/>
        </w:rPr>
        <w:t>Grid Code</w:t>
      </w:r>
      <w:r w:rsidRPr="00EF4605">
        <w:rPr>
          <w:rFonts w:cs="Arial"/>
          <w:b/>
          <w:szCs w:val="22"/>
        </w:rPr>
        <w:t xml:space="preserve"> </w:t>
      </w:r>
      <w:r w:rsidRPr="00EF4605">
        <w:rPr>
          <w:rFonts w:cs="Arial"/>
          <w:szCs w:val="22"/>
        </w:rPr>
        <w:t xml:space="preserve">requirement areas in respect of which a </w:t>
      </w:r>
      <w:r w:rsidRPr="00EF4605">
        <w:rPr>
          <w:rFonts w:cs="Arial"/>
          <w:b/>
          <w:szCs w:val="22"/>
        </w:rPr>
        <w:t>Manufacturer’s Data &amp; Performance Report</w:t>
      </w:r>
      <w:r w:rsidRPr="00EF4605">
        <w:rPr>
          <w:rFonts w:cs="Arial"/>
          <w:szCs w:val="22"/>
        </w:rPr>
        <w:t xml:space="preserve"> may be submitted.</w:t>
      </w:r>
    </w:p>
    <w:p w14:paraId="5E3B889B" w14:textId="0D9321FE" w:rsidR="002E0B38" w:rsidRPr="00EF4605" w:rsidRDefault="002E0B38" w:rsidP="007E3514">
      <w:pPr>
        <w:pStyle w:val="Level1Text"/>
      </w:pPr>
      <w:r>
        <w:rPr>
          <w:rFonts w:cs="Arial"/>
          <w:szCs w:val="22"/>
        </w:rPr>
        <w:t>CP.1</w:t>
      </w:r>
      <w:r w:rsidR="00146385">
        <w:rPr>
          <w:rFonts w:cs="Arial"/>
          <w:szCs w:val="22"/>
        </w:rPr>
        <w:t>1</w:t>
      </w:r>
      <w:r>
        <w:rPr>
          <w:rFonts w:cs="Arial"/>
          <w:szCs w:val="22"/>
        </w:rPr>
        <w:t>.1.4</w:t>
      </w:r>
      <w:r w:rsidRPr="00EF4605">
        <w:rPr>
          <w:rFonts w:cs="Arial"/>
          <w:szCs w:val="22"/>
        </w:rPr>
        <w:tab/>
      </w:r>
      <w:r w:rsidR="008D1B14">
        <w:rPr>
          <w:rFonts w:cs="Arial"/>
          <w:b/>
          <w:szCs w:val="22"/>
        </w:rPr>
        <w:t>The Company</w:t>
      </w:r>
      <w:r w:rsidRPr="00EF4605">
        <w:rPr>
          <w:rFonts w:cs="Arial"/>
          <w:szCs w:val="22"/>
        </w:rPr>
        <w:t xml:space="preserve"> will maintain and publish a register of those </w:t>
      </w:r>
      <w:r w:rsidRPr="00EF4605">
        <w:rPr>
          <w:rFonts w:cs="Arial"/>
          <w:b/>
          <w:szCs w:val="22"/>
        </w:rPr>
        <w:t>Manufacturer’s Data &amp; Performance Reports</w:t>
      </w:r>
      <w:r w:rsidRPr="00EF4605">
        <w:rPr>
          <w:rFonts w:cs="Arial"/>
          <w:szCs w:val="22"/>
        </w:rPr>
        <w:t xml:space="preserve"> which </w:t>
      </w:r>
      <w:r w:rsidR="008D1B14">
        <w:rPr>
          <w:rFonts w:cs="Arial"/>
          <w:b/>
          <w:szCs w:val="22"/>
        </w:rPr>
        <w:t>The Company</w:t>
      </w:r>
      <w:r w:rsidRPr="00EF4605">
        <w:rPr>
          <w:rFonts w:cs="Arial"/>
          <w:szCs w:val="22"/>
        </w:rPr>
        <w:t xml:space="preserve"> has received and accepted as being an accurate representation of the performance of the relevant </w:t>
      </w:r>
      <w:r w:rsidRPr="00EF4605">
        <w:rPr>
          <w:rFonts w:cs="Arial"/>
          <w:b/>
          <w:szCs w:val="22"/>
        </w:rPr>
        <w:t>Plant</w:t>
      </w:r>
      <w:r w:rsidRPr="00EF4605">
        <w:rPr>
          <w:rFonts w:cs="Arial"/>
          <w:szCs w:val="22"/>
        </w:rPr>
        <w:t xml:space="preserve"> and / or </w:t>
      </w:r>
      <w:r w:rsidRPr="00EF4605">
        <w:rPr>
          <w:rFonts w:cs="Arial"/>
          <w:b/>
          <w:szCs w:val="22"/>
        </w:rPr>
        <w:t>Apparatus</w:t>
      </w:r>
      <w:r w:rsidRPr="00EF4605">
        <w:rPr>
          <w:rFonts w:cs="Arial"/>
          <w:szCs w:val="22"/>
        </w:rPr>
        <w:t xml:space="preserve">.  Such register will identify the manufacturer, the model(s) of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to which t</w:t>
      </w:r>
      <w:r w:rsidRPr="001361F0">
        <w:t xml:space="preserve">he report applies and the provisions of the </w:t>
      </w:r>
      <w:r w:rsidR="00CD1756" w:rsidRPr="00CD1756">
        <w:rPr>
          <w:rFonts w:cs="Arial"/>
          <w:szCs w:val="22"/>
        </w:rPr>
        <w:t>Grid Code</w:t>
      </w:r>
      <w:r w:rsidRPr="00EF4605">
        <w:rPr>
          <w:rFonts w:cs="Arial"/>
          <w:b/>
          <w:szCs w:val="22"/>
        </w:rPr>
        <w:t xml:space="preserve"> </w:t>
      </w:r>
      <w:r w:rsidRPr="00EF4605">
        <w:rPr>
          <w:rFonts w:cs="Arial"/>
          <w:szCs w:val="22"/>
        </w:rPr>
        <w:t xml:space="preserve">in respect of which the report contributes towards the demonstration of compliance.  The inclusion of any report in the register does not in any way confirm that any </w:t>
      </w:r>
      <w:r w:rsidRPr="00EF4605">
        <w:rPr>
          <w:rFonts w:cs="Arial"/>
          <w:b/>
          <w:szCs w:val="22"/>
        </w:rPr>
        <w:t>Power Park Modules</w:t>
      </w:r>
      <w:r w:rsidRPr="00EF4605">
        <w:rPr>
          <w:rFonts w:cs="Arial"/>
          <w:szCs w:val="22"/>
        </w:rPr>
        <w:t xml:space="preserve"> which utilise any</w:t>
      </w:r>
      <w:r w:rsidRPr="001361F0">
        <w:t xml:space="preserve">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covered by a report is or will be compliant with the </w:t>
      </w:r>
      <w:r w:rsidR="00CD1756" w:rsidRPr="00CD1756">
        <w:rPr>
          <w:rFonts w:cs="Arial"/>
          <w:szCs w:val="22"/>
        </w:rPr>
        <w:t>Grid Code</w:t>
      </w:r>
      <w:r w:rsidRPr="00EF4605">
        <w:rPr>
          <w:rFonts w:cs="Arial"/>
          <w:szCs w:val="22"/>
        </w:rPr>
        <w:t>.</w:t>
      </w:r>
    </w:p>
    <w:p w14:paraId="2CF49387" w14:textId="608BCB76" w:rsidR="002E0B38" w:rsidRPr="00EF4605" w:rsidRDefault="002E0B38" w:rsidP="007E3514">
      <w:pPr>
        <w:pStyle w:val="Level1Text"/>
      </w:pPr>
      <w:r>
        <w:rPr>
          <w:rFonts w:cs="Arial"/>
          <w:szCs w:val="22"/>
        </w:rPr>
        <w:t>CP.1</w:t>
      </w:r>
      <w:r w:rsidR="00146385">
        <w:rPr>
          <w:rFonts w:cs="Arial"/>
          <w:szCs w:val="22"/>
        </w:rPr>
        <w:t>1</w:t>
      </w:r>
      <w:r>
        <w:rPr>
          <w:rFonts w:cs="Arial"/>
          <w:szCs w:val="22"/>
        </w:rPr>
        <w:t>.2</w:t>
      </w:r>
      <w:r w:rsidRPr="00EF4605">
        <w:rPr>
          <w:rFonts w:cs="Arial"/>
          <w:szCs w:val="22"/>
        </w:rPr>
        <w:tab/>
        <w:t xml:space="preserve">A </w:t>
      </w:r>
      <w:r w:rsidRPr="00EF4605">
        <w:rPr>
          <w:rFonts w:cs="Arial"/>
          <w:b/>
          <w:szCs w:val="22"/>
        </w:rPr>
        <w:t>Manufacturer’s Data &amp; Performance Report</w:t>
      </w:r>
      <w:r w:rsidRPr="00EF4605">
        <w:rPr>
          <w:rFonts w:cs="Arial"/>
          <w:szCs w:val="22"/>
        </w:rPr>
        <w:t xml:space="preserve"> in respect of </w:t>
      </w:r>
      <w:r w:rsidRPr="00EF4605">
        <w:rPr>
          <w:rFonts w:cs="Arial"/>
          <w:b/>
          <w:szCs w:val="22"/>
        </w:rPr>
        <w:t xml:space="preserve">Power Park Units </w:t>
      </w:r>
      <w:r w:rsidRPr="00EF4605">
        <w:rPr>
          <w:rFonts w:cs="Arial"/>
          <w:szCs w:val="22"/>
        </w:rPr>
        <w:t xml:space="preserve">may cover one (or part of one) or more of the following provisions of the </w:t>
      </w:r>
      <w:r w:rsidR="00CD1756" w:rsidRPr="00CD1756">
        <w:rPr>
          <w:rFonts w:cs="Arial"/>
          <w:szCs w:val="22"/>
        </w:rPr>
        <w:t>Grid Code</w:t>
      </w:r>
      <w:r w:rsidRPr="00EF4605">
        <w:rPr>
          <w:rFonts w:cs="Arial"/>
          <w:szCs w:val="22"/>
        </w:rPr>
        <w:t>:</w:t>
      </w:r>
    </w:p>
    <w:p w14:paraId="3DCC6721" w14:textId="77777777" w:rsidR="002E0B38" w:rsidRPr="00EF4605" w:rsidRDefault="002E0B38" w:rsidP="007E3514">
      <w:pPr>
        <w:pStyle w:val="Level2Text"/>
      </w:pPr>
      <w:r>
        <w:rPr>
          <w:rFonts w:cs="Arial"/>
          <w:szCs w:val="22"/>
        </w:rPr>
        <w:t>(a)</w:t>
      </w:r>
      <w:r>
        <w:rPr>
          <w:rFonts w:cs="Arial"/>
          <w:szCs w:val="22"/>
        </w:rPr>
        <w:tab/>
      </w:r>
      <w:r w:rsidRPr="00EF4605">
        <w:rPr>
          <w:rFonts w:cs="Arial"/>
          <w:szCs w:val="22"/>
        </w:rPr>
        <w:t>F</w:t>
      </w:r>
      <w:r w:rsidRPr="001361F0">
        <w:t xml:space="preserve">ault Ride Through capability </w:t>
      </w:r>
      <w:r w:rsidRPr="00C3268F">
        <w:rPr>
          <w:rFonts w:cs="Arial"/>
          <w:szCs w:val="22"/>
        </w:rPr>
        <w:t>CC.6.3.15</w:t>
      </w:r>
    </w:p>
    <w:p w14:paraId="659D2298" w14:textId="77777777" w:rsidR="002E0B38" w:rsidRPr="00EF4605" w:rsidRDefault="002E0B38" w:rsidP="007E3514">
      <w:pPr>
        <w:pStyle w:val="Level2Text"/>
      </w:pPr>
      <w:r>
        <w:rPr>
          <w:rFonts w:cs="Arial"/>
          <w:szCs w:val="22"/>
        </w:rPr>
        <w:t>(b)</w:t>
      </w:r>
      <w:r>
        <w:rPr>
          <w:rFonts w:cs="Arial"/>
          <w:szCs w:val="22"/>
        </w:rPr>
        <w:tab/>
      </w:r>
      <w:r w:rsidRPr="00F3313D">
        <w:rPr>
          <w:rFonts w:cs="Arial"/>
          <w:b/>
          <w:szCs w:val="22"/>
        </w:rPr>
        <w:t xml:space="preserve">Power Park Module </w:t>
      </w:r>
      <w:r w:rsidRPr="00EF4605">
        <w:rPr>
          <w:rFonts w:cs="Arial"/>
          <w:szCs w:val="22"/>
        </w:rPr>
        <w:t xml:space="preserve">mathematical model </w:t>
      </w:r>
      <w:r w:rsidRPr="00C3268F">
        <w:rPr>
          <w:rFonts w:cs="Arial"/>
          <w:szCs w:val="22"/>
        </w:rPr>
        <w:t>PC.A.5.4.2</w:t>
      </w:r>
    </w:p>
    <w:p w14:paraId="5845179B" w14:textId="6E0964ED" w:rsidR="002E0B38" w:rsidRPr="00EF4605" w:rsidRDefault="002E0B38" w:rsidP="007E3514">
      <w:pPr>
        <w:pStyle w:val="Level1Text"/>
      </w:pPr>
      <w:r>
        <w:rPr>
          <w:rFonts w:cs="Arial"/>
          <w:szCs w:val="22"/>
        </w:rPr>
        <w:t>CP.1</w:t>
      </w:r>
      <w:r w:rsidR="00146385">
        <w:rPr>
          <w:rFonts w:cs="Arial"/>
          <w:szCs w:val="22"/>
        </w:rPr>
        <w:t>1</w:t>
      </w:r>
      <w:r>
        <w:rPr>
          <w:rFonts w:cs="Arial"/>
          <w:szCs w:val="22"/>
        </w:rPr>
        <w:t>.3</w:t>
      </w:r>
      <w:r w:rsidRPr="00EF4605">
        <w:rPr>
          <w:rFonts w:cs="Arial"/>
          <w:szCs w:val="22"/>
        </w:rPr>
        <w:tab/>
        <w:t xml:space="preserve">Reference to a </w:t>
      </w:r>
      <w:r w:rsidRPr="00EF4605">
        <w:rPr>
          <w:rFonts w:cs="Arial"/>
          <w:b/>
          <w:szCs w:val="22"/>
        </w:rPr>
        <w:t xml:space="preserve">Manufacturer’s Data &amp; Performance Report </w:t>
      </w:r>
      <w:r w:rsidRPr="00EF4605">
        <w:rPr>
          <w:rFonts w:cs="Arial"/>
          <w:szCs w:val="22"/>
        </w:rPr>
        <w:t>in a</w:t>
      </w:r>
      <w:r w:rsidRPr="00EF4605">
        <w:rPr>
          <w:rFonts w:cs="Arial"/>
          <w:b/>
          <w:szCs w:val="22"/>
        </w:rPr>
        <w:t xml:space="preserve"> </w:t>
      </w:r>
      <w:r w:rsidR="007C60B7">
        <w:rPr>
          <w:rFonts w:cs="Arial"/>
          <w:b/>
          <w:szCs w:val="22"/>
        </w:rPr>
        <w:t>GB Code User</w:t>
      </w:r>
      <w:r w:rsidRPr="00EF4605">
        <w:rPr>
          <w:rFonts w:cs="Arial"/>
          <w:b/>
          <w:szCs w:val="22"/>
        </w:rPr>
        <w:t>’s</w:t>
      </w:r>
      <w:r w:rsidRPr="00EF4605">
        <w:rPr>
          <w:rFonts w:cs="Arial"/>
          <w:szCs w:val="22"/>
        </w:rPr>
        <w:t xml:space="preserve"> submissions does not by itself constitute compliance with the </w:t>
      </w:r>
      <w:r w:rsidR="00CD1756" w:rsidRPr="00CD1756">
        <w:rPr>
          <w:rFonts w:cs="Arial"/>
          <w:szCs w:val="22"/>
        </w:rPr>
        <w:t>Grid Code</w:t>
      </w:r>
      <w:r w:rsidRPr="00EF4605">
        <w:rPr>
          <w:rFonts w:cs="Arial"/>
          <w:szCs w:val="22"/>
        </w:rPr>
        <w:t xml:space="preserve">. </w:t>
      </w:r>
    </w:p>
    <w:p w14:paraId="6DA76ED8" w14:textId="7971C9FC" w:rsidR="002E0B38" w:rsidRPr="00EF4605" w:rsidRDefault="002E0B38" w:rsidP="007E3514">
      <w:pPr>
        <w:pStyle w:val="Level1Text"/>
      </w:pPr>
      <w:r>
        <w:rPr>
          <w:rFonts w:cs="Arial"/>
          <w:szCs w:val="22"/>
        </w:rPr>
        <w:t>CP.1</w:t>
      </w:r>
      <w:r w:rsidR="00146385">
        <w:rPr>
          <w:rFonts w:cs="Arial"/>
          <w:szCs w:val="22"/>
        </w:rPr>
        <w:t>1</w:t>
      </w:r>
      <w:r>
        <w:rPr>
          <w:rFonts w:cs="Arial"/>
          <w:szCs w:val="22"/>
        </w:rPr>
        <w:t>.4</w:t>
      </w:r>
      <w:r w:rsidRPr="00EF4605">
        <w:rPr>
          <w:rFonts w:cs="Arial"/>
          <w:szCs w:val="22"/>
        </w:rPr>
        <w:tab/>
        <w:t xml:space="preserve">A </w:t>
      </w:r>
      <w:r w:rsidRPr="00EF4605">
        <w:rPr>
          <w:rFonts w:cs="Arial"/>
          <w:b/>
          <w:szCs w:val="22"/>
        </w:rPr>
        <w:t>Generator</w:t>
      </w:r>
      <w:r w:rsidRPr="00EF4605">
        <w:rPr>
          <w:rFonts w:cs="Arial"/>
          <w:szCs w:val="22"/>
        </w:rPr>
        <w:t xml:space="preserve"> referencing a </w:t>
      </w:r>
      <w:r w:rsidRPr="00EF4605">
        <w:rPr>
          <w:rFonts w:cs="Arial"/>
          <w:b/>
          <w:szCs w:val="22"/>
        </w:rPr>
        <w:t>Manufacturer’s Data &amp; Performance Report</w:t>
      </w:r>
      <w:r w:rsidRPr="00EF4605">
        <w:rPr>
          <w:rFonts w:cs="Arial"/>
          <w:szCs w:val="22"/>
        </w:rPr>
        <w:t xml:space="preserve"> should insert the relevant </w:t>
      </w:r>
      <w:r w:rsidRPr="00EF4605">
        <w:rPr>
          <w:rFonts w:cs="Arial"/>
          <w:b/>
          <w:szCs w:val="22"/>
        </w:rPr>
        <w:t>Manufacturer’s Data &amp; Performance Report</w:t>
      </w:r>
      <w:r w:rsidRPr="00EF4605">
        <w:rPr>
          <w:rFonts w:cs="Arial"/>
          <w:szCs w:val="22"/>
        </w:rPr>
        <w:t xml:space="preserve"> reference in the appropriate place in the </w:t>
      </w:r>
      <w:r w:rsidRPr="00EF4605">
        <w:rPr>
          <w:rFonts w:cs="Arial"/>
          <w:b/>
          <w:szCs w:val="22"/>
        </w:rPr>
        <w:t>DRC</w:t>
      </w:r>
      <w:r w:rsidRPr="00EF4605">
        <w:rPr>
          <w:rFonts w:cs="Arial"/>
          <w:szCs w:val="22"/>
        </w:rPr>
        <w:t xml:space="preserve"> data submission and / or in the </w:t>
      </w:r>
      <w:r w:rsidRPr="00EF4605">
        <w:rPr>
          <w:rFonts w:cs="Arial"/>
          <w:b/>
          <w:szCs w:val="22"/>
        </w:rPr>
        <w:t>User Data File Structure</w:t>
      </w:r>
      <w:r w:rsidRPr="00EF4605">
        <w:rPr>
          <w:rFonts w:cs="Arial"/>
          <w:szCs w:val="22"/>
        </w:rPr>
        <w:t xml:space="preserve">. </w:t>
      </w:r>
      <w:r w:rsidR="008D1B14">
        <w:rPr>
          <w:rFonts w:cs="Arial"/>
          <w:b/>
          <w:szCs w:val="22"/>
        </w:rPr>
        <w:t>The Company</w:t>
      </w:r>
      <w:r w:rsidRPr="00EF4605">
        <w:rPr>
          <w:rFonts w:cs="Arial"/>
          <w:b/>
          <w:szCs w:val="22"/>
        </w:rPr>
        <w:t xml:space="preserve"> </w:t>
      </w:r>
      <w:r w:rsidRPr="00EF4605">
        <w:rPr>
          <w:rFonts w:cs="Arial"/>
          <w:szCs w:val="22"/>
        </w:rPr>
        <w:t>will consider the s</w:t>
      </w:r>
      <w:r w:rsidRPr="001361F0">
        <w:t xml:space="preserve">uitability of a </w:t>
      </w:r>
      <w:r w:rsidRPr="00EF4605">
        <w:rPr>
          <w:rFonts w:cs="Arial"/>
          <w:b/>
          <w:szCs w:val="22"/>
        </w:rPr>
        <w:t>Manufacturer’s Data &amp; Performance Report</w:t>
      </w:r>
      <w:r w:rsidRPr="002B538D">
        <w:rPr>
          <w:rFonts w:cs="Arial"/>
          <w:szCs w:val="22"/>
        </w:rPr>
        <w:t>:</w:t>
      </w:r>
    </w:p>
    <w:p w14:paraId="4B5456FE" w14:textId="0ABA6822" w:rsidR="002E0B38" w:rsidRPr="00EF4605" w:rsidRDefault="002E0B38" w:rsidP="00B71FA0">
      <w:pPr>
        <w:pStyle w:val="Level2Text"/>
        <w:jc w:val="both"/>
      </w:pPr>
      <w:r>
        <w:t>(a)</w:t>
      </w:r>
      <w:r>
        <w:tab/>
      </w:r>
      <w:r w:rsidRPr="00EF4605">
        <w:t>in place of</w:t>
      </w:r>
      <w:r w:rsidRPr="00EF4605">
        <w:rPr>
          <w:b/>
        </w:rPr>
        <w:t xml:space="preserve"> DRC</w:t>
      </w:r>
      <w:r w:rsidRPr="00EF4605">
        <w:t xml:space="preserve"> data submissions</w:t>
      </w:r>
      <w:r w:rsidR="00550387">
        <w:t>,</w:t>
      </w:r>
      <w:r>
        <w:t xml:space="preserve"> </w:t>
      </w:r>
      <w:r w:rsidRPr="0097168F">
        <w:t>a</w:t>
      </w:r>
      <w:r w:rsidRPr="00EF4605">
        <w:t xml:space="preserve"> mathematical model suitable for representation of the entire </w:t>
      </w:r>
      <w:r w:rsidRPr="00EF4605">
        <w:rPr>
          <w:b/>
        </w:rPr>
        <w:t>Power Park Module</w:t>
      </w:r>
      <w:r w:rsidRPr="00EF4605">
        <w:t xml:space="preserve"> as per </w:t>
      </w:r>
      <w:r>
        <w:t>CP.A.3.</w:t>
      </w:r>
      <w:r w:rsidRPr="00EF4605">
        <w:t>4.4. For the avoidance of doubt only the relevant sections as spe</w:t>
      </w:r>
      <w:r w:rsidRPr="001361F0">
        <w:t xml:space="preserve">cified in PC.A.2.5.5.7 apply. Site specific parameters will still need to be submitted by the </w:t>
      </w:r>
      <w:r w:rsidRPr="00EF4605">
        <w:rPr>
          <w:b/>
        </w:rPr>
        <w:t>Generator</w:t>
      </w:r>
      <w:r w:rsidRPr="00EF4605">
        <w:t>.</w:t>
      </w:r>
    </w:p>
    <w:p w14:paraId="7D9A384B" w14:textId="4CD75F33" w:rsidR="002E0B38" w:rsidRPr="00EF4605" w:rsidRDefault="002E0B38" w:rsidP="007E3514">
      <w:pPr>
        <w:pStyle w:val="Level2Text"/>
      </w:pPr>
      <w:r>
        <w:t>(b)</w:t>
      </w:r>
      <w:r>
        <w:tab/>
        <w:t xml:space="preserve">in place of </w:t>
      </w:r>
      <w:r w:rsidR="00550387">
        <w:t>f</w:t>
      </w:r>
      <w:r w:rsidRPr="00EF4605">
        <w:t>ault simulation studies</w:t>
      </w:r>
      <w:r>
        <w:t xml:space="preserve"> as follows</w:t>
      </w:r>
      <w:r w:rsidRPr="00EF4605">
        <w:t>;</w:t>
      </w:r>
    </w:p>
    <w:p w14:paraId="206E9646" w14:textId="66E0DEE4" w:rsidR="002E0B38" w:rsidRPr="00EF4605" w:rsidRDefault="002E0B38" w:rsidP="007E3514">
      <w:pPr>
        <w:pStyle w:val="Level2Text"/>
      </w:pPr>
      <w:r>
        <w:rPr>
          <w:b/>
        </w:rPr>
        <w:tab/>
      </w:r>
      <w:r w:rsidR="008D1B14">
        <w:rPr>
          <w:b/>
        </w:rPr>
        <w:t>The Company</w:t>
      </w:r>
      <w:r w:rsidRPr="00EF4605">
        <w:t xml:space="preserve"> will </w:t>
      </w:r>
      <w:r>
        <w:t>not</w:t>
      </w:r>
      <w:r w:rsidRPr="00EF4605">
        <w:t xml:space="preserve"> require Fault Ride Through simulation studies to be conducted as per </w:t>
      </w:r>
      <w:r>
        <w:t>CP.A.3.</w:t>
      </w:r>
      <w:r w:rsidRPr="00EF4605">
        <w:t>5.1 and</w:t>
      </w:r>
      <w:r w:rsidRPr="001361F0">
        <w:t xml:space="preserve"> qualified in </w:t>
      </w:r>
      <w:r>
        <w:t>CP.A.3.</w:t>
      </w:r>
      <w:r w:rsidRPr="00EF4605">
        <w:t>5.2 provided that;</w:t>
      </w:r>
    </w:p>
    <w:p w14:paraId="4D87CD2D" w14:textId="7D6C00C3" w:rsidR="002E0B38" w:rsidRPr="00EF4605" w:rsidRDefault="002E0B38" w:rsidP="00B71FA0">
      <w:pPr>
        <w:pStyle w:val="Level3Text"/>
        <w:jc w:val="both"/>
      </w:pPr>
      <w:r>
        <w:t>(i)</w:t>
      </w:r>
      <w:r>
        <w:tab/>
      </w:r>
      <w:r w:rsidRPr="00EF4605">
        <w:t xml:space="preserve">Adequate and relevant </w:t>
      </w:r>
      <w:r w:rsidRPr="00EF4605">
        <w:rPr>
          <w:b/>
        </w:rPr>
        <w:t>Power Park Unit</w:t>
      </w:r>
      <w:r w:rsidRPr="00EF4605">
        <w:t xml:space="preserve"> data is included in respect of Fault Ride Through testing covered in CP.A.14.7.1 in the relevant </w:t>
      </w:r>
      <w:r w:rsidRPr="00EF4605">
        <w:rPr>
          <w:b/>
        </w:rPr>
        <w:t>Manufacturer’s Data &amp; Performance Report</w:t>
      </w:r>
      <w:r w:rsidRPr="00EF4605">
        <w:t>, and</w:t>
      </w:r>
    </w:p>
    <w:p w14:paraId="6DD717B4" w14:textId="77777777" w:rsidR="002E0B38" w:rsidRPr="00EF4605" w:rsidRDefault="002E0B38" w:rsidP="00B71FA0">
      <w:pPr>
        <w:pStyle w:val="Level3Text"/>
        <w:jc w:val="both"/>
      </w:pPr>
      <w:r>
        <w:t>(ii)</w:t>
      </w:r>
      <w:r>
        <w:tab/>
      </w:r>
      <w:r w:rsidRPr="00EF4605">
        <w:t>For each type and duratio</w:t>
      </w:r>
      <w:r w:rsidRPr="001361F0">
        <w:t xml:space="preserve">n of fault as detailed in </w:t>
      </w:r>
      <w:r>
        <w:t>CP.A.3.</w:t>
      </w:r>
      <w:r w:rsidRPr="00EF4605">
        <w:t xml:space="preserve">5.1, the expected minimum retained voltage is greater than the corresponding minimum voltage achieved and successfully ridden through in the fault ride through tests covered by the </w:t>
      </w:r>
      <w:r w:rsidRPr="00EF4605">
        <w:rPr>
          <w:b/>
        </w:rPr>
        <w:t>Manufacturer’s Data &amp; Performance Report</w:t>
      </w:r>
      <w:r w:rsidRPr="00EF4605">
        <w:t>.</w:t>
      </w:r>
    </w:p>
    <w:p w14:paraId="6FB544DB" w14:textId="77777777" w:rsidR="002E0B38" w:rsidRPr="00EF4605" w:rsidRDefault="002E0B38" w:rsidP="007E3514">
      <w:pPr>
        <w:pStyle w:val="Level2Text"/>
      </w:pPr>
      <w:r>
        <w:t>(c)</w:t>
      </w:r>
      <w:r>
        <w:tab/>
        <w:t>to r</w:t>
      </w:r>
      <w:r w:rsidRPr="00EF4605">
        <w:t>educe</w:t>
      </w:r>
      <w:r>
        <w:t xml:space="preserve"> the</w:t>
      </w:r>
      <w:r w:rsidRPr="00EF4605">
        <w:t xml:space="preserve"> scope of </w:t>
      </w:r>
      <w:r>
        <w:t xml:space="preserve">compliance site </w:t>
      </w:r>
      <w:r w:rsidRPr="00EF4605">
        <w:t>tests</w:t>
      </w:r>
      <w:r>
        <w:t xml:space="preserve"> as follows</w:t>
      </w:r>
      <w:r w:rsidRPr="00EF4605">
        <w:t xml:space="preserve">; </w:t>
      </w:r>
    </w:p>
    <w:p w14:paraId="181F7820" w14:textId="5BD3BFB8" w:rsidR="002E0B38" w:rsidRPr="00A81727" w:rsidRDefault="002E0B38" w:rsidP="00B71FA0">
      <w:pPr>
        <w:pStyle w:val="Level3Text"/>
        <w:jc w:val="both"/>
      </w:pPr>
      <w:r>
        <w:t>(i)</w:t>
      </w:r>
      <w:r>
        <w:tab/>
      </w:r>
      <w:r w:rsidRPr="00A81727">
        <w:t xml:space="preserve">Where there is a </w:t>
      </w:r>
      <w:r w:rsidRPr="00A81727">
        <w:rPr>
          <w:b/>
        </w:rPr>
        <w:t>Manufacturer’s Data &amp; Performance Report</w:t>
      </w:r>
      <w:r w:rsidRPr="00A81727">
        <w:t xml:space="preserve"> in respect of a </w:t>
      </w:r>
      <w:r w:rsidRPr="00A81727">
        <w:rPr>
          <w:b/>
        </w:rPr>
        <w:t>Power Park Unit</w:t>
      </w:r>
      <w:r w:rsidRPr="00A81727">
        <w:t xml:space="preserve"> which covers Fault Ride Through, </w:t>
      </w:r>
      <w:r w:rsidR="008D1B14">
        <w:rPr>
          <w:b/>
        </w:rPr>
        <w:t>The Company</w:t>
      </w:r>
      <w:r w:rsidRPr="00A81727">
        <w:t xml:space="preserve"> may agree that no Fault Ride Through testing is required.</w:t>
      </w:r>
    </w:p>
    <w:p w14:paraId="0A503321" w14:textId="1D5ECC59" w:rsidR="002E0B38" w:rsidRDefault="002E0B38" w:rsidP="007E3514">
      <w:pPr>
        <w:pStyle w:val="Level1Text"/>
      </w:pPr>
      <w:r>
        <w:t>CP.1</w:t>
      </w:r>
      <w:r w:rsidR="00146385">
        <w:t>1</w:t>
      </w:r>
      <w:r w:rsidRPr="001361F0">
        <w:t>.5</w:t>
      </w:r>
      <w:r w:rsidRPr="00EF4605">
        <w:tab/>
        <w:t xml:space="preserve">It is the responsibility of the </w:t>
      </w:r>
      <w:r w:rsidR="007C60B7">
        <w:rPr>
          <w:b/>
        </w:rPr>
        <w:t>GB Code User</w:t>
      </w:r>
      <w:r w:rsidRPr="00EF4605">
        <w:t xml:space="preserve"> to ensure that the correct reference for the </w:t>
      </w:r>
      <w:r w:rsidRPr="00EF4605">
        <w:rPr>
          <w:b/>
        </w:rPr>
        <w:t>Manufacturer’s Data &amp; Performance Report</w:t>
      </w:r>
      <w:r>
        <w:t xml:space="preserve"> is used and the </w:t>
      </w:r>
      <w:r w:rsidR="007C60B7">
        <w:rPr>
          <w:b/>
        </w:rPr>
        <w:t>GB Code User</w:t>
      </w:r>
      <w:r>
        <w:t xml:space="preserve"> by using that reference accepts responsibility for the accuracy of the information. The </w:t>
      </w:r>
      <w:r w:rsidR="007C60B7">
        <w:rPr>
          <w:b/>
        </w:rPr>
        <w:t>GB Code</w:t>
      </w:r>
      <w:r w:rsidR="007C60B7" w:rsidRPr="00F64802">
        <w:rPr>
          <w:b/>
        </w:rPr>
        <w:t xml:space="preserve"> </w:t>
      </w:r>
      <w:r w:rsidR="007C60B7">
        <w:rPr>
          <w:b/>
        </w:rPr>
        <w:t>User</w:t>
      </w:r>
      <w:r>
        <w:t xml:space="preserve"> shall ensure th</w:t>
      </w:r>
      <w:r w:rsidRPr="001361F0">
        <w:t xml:space="preserve">at the manufacturer has kept </w:t>
      </w:r>
      <w:r w:rsidR="008D1B14">
        <w:rPr>
          <w:b/>
        </w:rPr>
        <w:t>The Company</w:t>
      </w:r>
      <w:r>
        <w:t xml:space="preserve"> informed of any relevant variations in plant specification since the submission of the relevant </w:t>
      </w:r>
      <w:r w:rsidRPr="00EF4605">
        <w:rPr>
          <w:b/>
        </w:rPr>
        <w:t>Manufacturer’s Data &amp; Performance Report</w:t>
      </w:r>
      <w:r>
        <w:rPr>
          <w:b/>
        </w:rPr>
        <w:t xml:space="preserve"> </w:t>
      </w:r>
      <w:r w:rsidRPr="00F43AAA">
        <w:t>which could impact on the validity of the information</w:t>
      </w:r>
      <w:r w:rsidRPr="00EF4605">
        <w:t>.</w:t>
      </w:r>
    </w:p>
    <w:p w14:paraId="41C621C0" w14:textId="58D2394A" w:rsidR="002E0B38" w:rsidRDefault="002E0B38" w:rsidP="007E3514">
      <w:pPr>
        <w:pStyle w:val="Level1Text"/>
        <w:rPr>
          <w:b/>
        </w:rPr>
      </w:pPr>
      <w:r>
        <w:t>CP.1</w:t>
      </w:r>
      <w:r w:rsidR="00146385">
        <w:t>1</w:t>
      </w:r>
      <w:r>
        <w:t>.6</w:t>
      </w:r>
      <w:r>
        <w:tab/>
      </w:r>
      <w:r w:rsidR="008D1B14">
        <w:rPr>
          <w:b/>
        </w:rPr>
        <w:t>The Company</w:t>
      </w:r>
      <w:r>
        <w:t xml:space="preserve"> may </w:t>
      </w:r>
      <w:r w:rsidRPr="00EF4605">
        <w:t xml:space="preserve">contact the </w:t>
      </w:r>
      <w:r w:rsidRPr="00EF4605">
        <w:rPr>
          <w:b/>
        </w:rPr>
        <w:t>Power Park Unit</w:t>
      </w:r>
      <w:r w:rsidRPr="00EF4605">
        <w:t xml:space="preserve"> manufacturer directly to verify the relevance of the use of such </w:t>
      </w:r>
      <w:r w:rsidRPr="00EF4605">
        <w:rPr>
          <w:b/>
        </w:rPr>
        <w:t>Manufacturer’s Data &amp; Performance Report</w:t>
      </w:r>
      <w:r w:rsidRPr="00EF4605">
        <w:t xml:space="preserve">.  If </w:t>
      </w:r>
      <w:r w:rsidR="008D1B14">
        <w:rPr>
          <w:b/>
        </w:rPr>
        <w:t>The Company</w:t>
      </w:r>
      <w:r w:rsidRPr="00EF4605">
        <w:rPr>
          <w:b/>
        </w:rPr>
        <w:t xml:space="preserve"> </w:t>
      </w:r>
      <w:r w:rsidRPr="00EF4605">
        <w:t xml:space="preserve">believe the use </w:t>
      </w:r>
      <w:r>
        <w:t xml:space="preserve">some or all </w:t>
      </w:r>
      <w:r w:rsidRPr="00EF4605">
        <w:t xml:space="preserve">of such </w:t>
      </w:r>
      <w:r w:rsidRPr="00EF4605">
        <w:rPr>
          <w:b/>
        </w:rPr>
        <w:t>Manufacturer’s Data &amp; Performance Report</w:t>
      </w:r>
      <w:r w:rsidRPr="00EF4605">
        <w:t xml:space="preserve"> </w:t>
      </w:r>
      <w:r>
        <w:t xml:space="preserve">information </w:t>
      </w:r>
      <w:r w:rsidRPr="00EF4605">
        <w:t xml:space="preserve">is incorrect or the referenced data </w:t>
      </w:r>
      <w:r w:rsidRPr="001361F0">
        <w:t xml:space="preserve">is inappropriate </w:t>
      </w:r>
      <w:r w:rsidRPr="00A81727">
        <w:t xml:space="preserve">then the reference to the </w:t>
      </w:r>
      <w:r w:rsidRPr="00A81727">
        <w:rPr>
          <w:b/>
        </w:rPr>
        <w:t>Manufacturer’s Data &amp; Performance Report</w:t>
      </w:r>
      <w:r w:rsidRPr="00A81727">
        <w:t xml:space="preserve"> may be declared invalid by </w:t>
      </w:r>
      <w:r w:rsidR="008D1B14">
        <w:rPr>
          <w:b/>
        </w:rPr>
        <w:t>The Company</w:t>
      </w:r>
      <w:r w:rsidRPr="00A81727">
        <w:t>.  Where, and to the extent possible</w:t>
      </w:r>
      <w:r w:rsidRPr="00EF4605">
        <w:t xml:space="preserve">, the data included in the </w:t>
      </w:r>
      <w:r w:rsidRPr="00EF4605">
        <w:rPr>
          <w:b/>
        </w:rPr>
        <w:t xml:space="preserve">Manufacturer’s Data &amp; Performance Report </w:t>
      </w:r>
      <w:r w:rsidRPr="00EF4605">
        <w:t>is appropriate, the compliance assess</w:t>
      </w:r>
      <w:r w:rsidRPr="001361F0">
        <w:t xml:space="preserve">ment process will be continued using the data included in the </w:t>
      </w:r>
      <w:r w:rsidRPr="00EF4605">
        <w:rPr>
          <w:b/>
        </w:rPr>
        <w:t>Manufacturer’s Data &amp; Performance Report</w:t>
      </w:r>
      <w:r w:rsidRPr="00143EF9">
        <w:t>.</w:t>
      </w:r>
    </w:p>
    <w:p w14:paraId="69099565" w14:textId="2B27DAF5" w:rsidR="00A76378" w:rsidRPr="000B3818" w:rsidRDefault="002E0B38" w:rsidP="000B3818">
      <w:pPr>
        <w:jc w:val="center"/>
        <w:rPr>
          <w:b/>
          <w:bCs/>
          <w:sz w:val="28"/>
        </w:rPr>
      </w:pPr>
      <w:r w:rsidRPr="001D4C3C">
        <w:br w:type="page"/>
      </w:r>
      <w:r w:rsidR="00A76378" w:rsidRPr="000B3818">
        <w:rPr>
          <w:b/>
          <w:bCs/>
          <w:sz w:val="28"/>
        </w:rPr>
        <w:t xml:space="preserve">APPENDIX 1 - </w:t>
      </w:r>
      <w:r w:rsidR="00E80757" w:rsidRPr="000B3818">
        <w:rPr>
          <w:b/>
          <w:bCs/>
          <w:sz w:val="28"/>
        </w:rPr>
        <w:t>ILLUSTRATIVE PROCESS DIAGRAMS</w:t>
      </w:r>
      <w:r w:rsidR="00A76378" w:rsidRPr="000B3818">
        <w:rPr>
          <w:bCs/>
          <w:sz w:val="28"/>
        </w:rPr>
        <w:fldChar w:fldCharType="begin"/>
      </w:r>
      <w:r w:rsidR="00A76378" w:rsidRPr="000B3818">
        <w:rPr>
          <w:bCs/>
          <w:sz w:val="28"/>
        </w:rPr>
        <w:instrText xml:space="preserve"> TC "</w:instrText>
      </w:r>
      <w:bookmarkStart w:id="113" w:name="_Toc332821284"/>
      <w:bookmarkStart w:id="114" w:name="_Toc332825835"/>
      <w:bookmarkStart w:id="115" w:name="_Toc123819957"/>
      <w:r w:rsidR="00A76378" w:rsidRPr="000B3818">
        <w:rPr>
          <w:bCs/>
          <w:sz w:val="28"/>
        </w:rPr>
        <w:instrText>APPENDIX 1 - ILLUSTRATIVE PROCESS DIAGRAMS</w:instrText>
      </w:r>
      <w:bookmarkEnd w:id="113"/>
      <w:bookmarkEnd w:id="114"/>
      <w:bookmarkEnd w:id="115"/>
      <w:r w:rsidR="00A76378" w:rsidRPr="000B3818">
        <w:rPr>
          <w:bCs/>
          <w:sz w:val="28"/>
        </w:rPr>
        <w:instrText xml:space="preserve">"\L 1 </w:instrText>
      </w:r>
      <w:r w:rsidR="00A76378" w:rsidRPr="000B3818">
        <w:rPr>
          <w:bCs/>
          <w:sz w:val="28"/>
        </w:rPr>
        <w:fldChar w:fldCharType="end"/>
      </w:r>
    </w:p>
    <w:p w14:paraId="2FB52AF2" w14:textId="77777777" w:rsidR="00A76378" w:rsidRDefault="00A76378" w:rsidP="00A76378"/>
    <w:p w14:paraId="7C546EA2" w14:textId="77777777" w:rsidR="00B65280" w:rsidRPr="00A76378" w:rsidRDefault="00B65280" w:rsidP="00A76378"/>
    <w:p w14:paraId="543D44EE" w14:textId="77777777" w:rsidR="002E0B38" w:rsidRPr="00BE551D" w:rsidRDefault="002E0B38" w:rsidP="00E80757">
      <w:pPr>
        <w:pStyle w:val="Level1Text"/>
        <w:jc w:val="center"/>
        <w:rPr>
          <w:u w:val="single"/>
        </w:rPr>
      </w:pPr>
      <w:r w:rsidRPr="00BE551D">
        <w:rPr>
          <w:szCs w:val="22"/>
          <w:u w:val="single"/>
        </w:rPr>
        <w:t xml:space="preserve">CP.A.1.1 </w:t>
      </w:r>
      <w:r w:rsidRPr="00BE551D">
        <w:rPr>
          <w:u w:val="single"/>
        </w:rPr>
        <w:t>Illustrative Compliance Process for Energisation of a User</w:t>
      </w:r>
    </w:p>
    <w:p w14:paraId="4D8A2F15" w14:textId="77777777" w:rsidR="002E0B38" w:rsidRPr="00401F0D" w:rsidRDefault="002E0B38" w:rsidP="002E0B38"/>
    <w:p w14:paraId="493D238D" w14:textId="066E0EDB" w:rsidR="002E0B38" w:rsidRDefault="00EA4746" w:rsidP="00E80757">
      <w:pPr>
        <w:jc w:val="center"/>
      </w:pPr>
      <w:r>
        <w:rPr>
          <w:noProof/>
          <w:snapToGrid/>
          <w:lang w:eastAsia="en-GB"/>
        </w:rPr>
        <w:drawing>
          <wp:inline distT="0" distB="0" distL="0" distR="0" wp14:anchorId="043BAE78" wp14:editId="53A7FED7">
            <wp:extent cx="5514975" cy="3800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546" cy="3798801"/>
                    </a:xfrm>
                    <a:prstGeom prst="rect">
                      <a:avLst/>
                    </a:prstGeom>
                    <a:noFill/>
                  </pic:spPr>
                </pic:pic>
              </a:graphicData>
            </a:graphic>
          </wp:inline>
        </w:drawing>
      </w:r>
    </w:p>
    <w:p w14:paraId="4989B9C7" w14:textId="77777777" w:rsidR="00E80757" w:rsidRDefault="00E80757" w:rsidP="00E80757">
      <w:pPr>
        <w:jc w:val="center"/>
        <w:rPr>
          <w:rFonts w:cs="Arial"/>
          <w:b/>
          <w:szCs w:val="22"/>
        </w:rPr>
      </w:pPr>
    </w:p>
    <w:p w14:paraId="4D356BBA" w14:textId="77777777" w:rsidR="00291182" w:rsidRDefault="00291182" w:rsidP="00E80757">
      <w:pPr>
        <w:pStyle w:val="Level1Text"/>
        <w:tabs>
          <w:tab w:val="clear" w:pos="1418"/>
          <w:tab w:val="left" w:pos="0"/>
        </w:tabs>
        <w:ind w:left="0" w:firstLine="0"/>
      </w:pPr>
    </w:p>
    <w:p w14:paraId="43A8F42A" w14:textId="7592B6B3" w:rsidR="002E0B38" w:rsidRPr="00E3427B" w:rsidRDefault="002E0B38" w:rsidP="00E80757">
      <w:pPr>
        <w:pStyle w:val="Level1Text"/>
        <w:tabs>
          <w:tab w:val="clear" w:pos="1418"/>
          <w:tab w:val="left" w:pos="0"/>
        </w:tabs>
        <w:ind w:left="0" w:firstLine="0"/>
        <w:rPr>
          <w:b/>
        </w:rPr>
      </w:pPr>
      <w:r w:rsidRPr="007419F8">
        <w:t>The proces</w:t>
      </w:r>
      <w:r w:rsidRPr="001361F0">
        <w:t xml:space="preserve">s illustrated in CP.A.1.1 applies to all </w:t>
      </w:r>
      <w:r w:rsidR="007C60B7">
        <w:rPr>
          <w:b/>
        </w:rPr>
        <w:t>GB Code User</w:t>
      </w:r>
      <w:r w:rsidRPr="007419F8">
        <w:rPr>
          <w:b/>
        </w:rPr>
        <w:t>s</w:t>
      </w:r>
      <w:r w:rsidRPr="007419F8">
        <w:t xml:space="preserve"> energising passive network </w:t>
      </w:r>
      <w:r w:rsidRPr="007419F8">
        <w:rPr>
          <w:b/>
        </w:rPr>
        <w:t>Plant</w:t>
      </w:r>
      <w:r w:rsidRPr="007419F8">
        <w:t xml:space="preserve"> and </w:t>
      </w:r>
      <w:r w:rsidRPr="007419F8">
        <w:rPr>
          <w:b/>
        </w:rPr>
        <w:t>Apparatus</w:t>
      </w:r>
      <w:r w:rsidRPr="007419F8">
        <w:t xml:space="preserve"> including </w:t>
      </w:r>
      <w:r w:rsidRPr="007419F8">
        <w:rPr>
          <w:b/>
        </w:rPr>
        <w:t>Distribution Network Operators</w:t>
      </w:r>
      <w:r w:rsidRPr="007419F8">
        <w:t xml:space="preserve">, </w:t>
      </w:r>
      <w:r>
        <w:rPr>
          <w:b/>
        </w:rPr>
        <w:t>Non-</w:t>
      </w:r>
      <w:r w:rsidR="006D132D">
        <w:rPr>
          <w:b/>
        </w:rPr>
        <w:t>E</w:t>
      </w:r>
      <w:r w:rsidRPr="007419F8">
        <w:rPr>
          <w:b/>
        </w:rPr>
        <w:t>mbedded Customers</w:t>
      </w:r>
      <w:r w:rsidR="002C5CB5" w:rsidRPr="002C5CB5">
        <w:t>,</w:t>
      </w:r>
      <w:r w:rsidRPr="007419F8">
        <w:t xml:space="preserve"> </w:t>
      </w:r>
      <w:r w:rsidRPr="007419F8">
        <w:rPr>
          <w:b/>
        </w:rPr>
        <w:t>Generators</w:t>
      </w:r>
      <w:r w:rsidRPr="007419F8">
        <w:t xml:space="preserve"> and </w:t>
      </w:r>
      <w:r w:rsidRPr="007419F8">
        <w:rPr>
          <w:b/>
        </w:rPr>
        <w:t>DC Converter Station</w:t>
      </w:r>
      <w:r w:rsidRPr="007419F8">
        <w:t xml:space="preserve"> owners. This process is a subset of the full process for </w:t>
      </w:r>
      <w:r w:rsidRPr="007419F8">
        <w:rPr>
          <w:b/>
        </w:rPr>
        <w:t>Generators</w:t>
      </w:r>
      <w:r w:rsidRPr="007419F8">
        <w:t xml:space="preserve"> and </w:t>
      </w:r>
      <w:r w:rsidRPr="007419F8">
        <w:rPr>
          <w:b/>
        </w:rPr>
        <w:t>DC Converter Station</w:t>
      </w:r>
      <w:r w:rsidRPr="007419F8">
        <w:t xml:space="preserve"> owners shown in CP.A.1.2.</w:t>
      </w:r>
      <w:r>
        <w:rPr>
          <w:b/>
        </w:rPr>
        <w:t xml:space="preserve"> </w:t>
      </w: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p>
    <w:p w14:paraId="43ABC62D" w14:textId="77777777" w:rsidR="002E0B38" w:rsidRPr="00401F0D" w:rsidRDefault="002E0B38" w:rsidP="002E0B38"/>
    <w:p w14:paraId="2FDE7ACD" w14:textId="77777777" w:rsidR="002E0B38" w:rsidRPr="00E80757" w:rsidRDefault="002E0B38" w:rsidP="00E80757">
      <w:pPr>
        <w:pStyle w:val="Level1Text"/>
        <w:jc w:val="center"/>
        <w:rPr>
          <w:u w:val="single"/>
        </w:rPr>
      </w:pPr>
      <w:r w:rsidRPr="00E80757">
        <w:rPr>
          <w:szCs w:val="22"/>
          <w:u w:val="single"/>
        </w:rPr>
        <w:br w:type="page"/>
        <w:t xml:space="preserve">CP.A.1.2 </w:t>
      </w:r>
      <w:r w:rsidRPr="00E80757">
        <w:rPr>
          <w:u w:val="single"/>
        </w:rPr>
        <w:t>Illustrative Compliance Process for Power Stations/DC Converter Stations</w:t>
      </w:r>
    </w:p>
    <w:p w14:paraId="0519C4C5" w14:textId="77777777" w:rsidR="002E0B38" w:rsidRPr="00401F0D" w:rsidRDefault="002E0B38" w:rsidP="002E0B38"/>
    <w:p w14:paraId="489E792E" w14:textId="18AA4359" w:rsidR="002E0B38" w:rsidRDefault="00291182" w:rsidP="00E80757">
      <w:pPr>
        <w:jc w:val="center"/>
      </w:pPr>
      <w:r>
        <w:rPr>
          <w:noProof/>
          <w:snapToGrid/>
          <w:lang w:eastAsia="en-GB"/>
        </w:rPr>
        <w:drawing>
          <wp:inline distT="0" distB="0" distL="0" distR="0" wp14:anchorId="69FB5E5C" wp14:editId="31BB3869">
            <wp:extent cx="4895850" cy="5915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799" cy="5913755"/>
                    </a:xfrm>
                    <a:prstGeom prst="rect">
                      <a:avLst/>
                    </a:prstGeom>
                    <a:noFill/>
                  </pic:spPr>
                </pic:pic>
              </a:graphicData>
            </a:graphic>
          </wp:inline>
        </w:drawing>
      </w:r>
    </w:p>
    <w:p w14:paraId="029BBBB9" w14:textId="77777777" w:rsidR="00E80757" w:rsidRDefault="00E80757" w:rsidP="00E80757">
      <w:pPr>
        <w:jc w:val="center"/>
      </w:pPr>
    </w:p>
    <w:p w14:paraId="2B7D4BCD"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apply to</w:t>
      </w:r>
      <w:r w:rsidRPr="00F4043B">
        <w:t xml:space="preserve"> </w:t>
      </w:r>
      <w:r w:rsidRPr="002A40A4">
        <w:rPr>
          <w:b/>
        </w:rPr>
        <w:t>Embedded Medium Power Stations</w:t>
      </w:r>
      <w:r w:rsidRPr="00F4043B">
        <w:t xml:space="preserve"> not subject to a </w:t>
      </w:r>
      <w:r w:rsidRPr="002A40A4">
        <w:rPr>
          <w:b/>
        </w:rPr>
        <w:t>Bilateral Agreement</w:t>
      </w:r>
      <w:r w:rsidRPr="00F4043B">
        <w:t xml:space="preserve"> and </w:t>
      </w:r>
      <w:r w:rsidRPr="002A40A4">
        <w:rPr>
          <w:b/>
        </w:rPr>
        <w:t>Embedded DC Converter Stations</w:t>
      </w:r>
      <w:r w:rsidRPr="00F4043B">
        <w:t xml:space="preserve"> not subject to a </w:t>
      </w:r>
      <w:r w:rsidRPr="002A40A4">
        <w:rPr>
          <w:b/>
        </w:rPr>
        <w:t>Bilateral Agreement</w:t>
      </w:r>
      <w:r>
        <w:t>.</w:t>
      </w:r>
    </w:p>
    <w:p w14:paraId="00D1B5AB" w14:textId="77777777" w:rsidR="002E0B38" w:rsidRDefault="002E0B38" w:rsidP="002E0B38"/>
    <w:p w14:paraId="08332276" w14:textId="77777777" w:rsidR="00E83F5B" w:rsidRDefault="00E83F5B" w:rsidP="002E0B38"/>
    <w:p w14:paraId="2CBDCB55" w14:textId="77777777" w:rsidR="00E83F5B" w:rsidRDefault="00E83F5B" w:rsidP="002E0B38"/>
    <w:p w14:paraId="082E3F48" w14:textId="77777777" w:rsidR="00E83F5B" w:rsidRDefault="00E83F5B" w:rsidP="002E0B38"/>
    <w:p w14:paraId="713E5C3F" w14:textId="74D70E9E" w:rsidR="00291182" w:rsidRDefault="00291182">
      <w:pPr>
        <w:widowControl/>
        <w:spacing w:line="240" w:lineRule="auto"/>
      </w:pPr>
      <w:r>
        <w:br w:type="page"/>
      </w:r>
    </w:p>
    <w:p w14:paraId="5CECD380" w14:textId="77777777" w:rsidR="00E83F5B" w:rsidRDefault="00E83F5B" w:rsidP="002E0B38"/>
    <w:p w14:paraId="047ACAD8" w14:textId="77777777" w:rsidR="00E83F5B" w:rsidRPr="001776D1" w:rsidRDefault="00E83F5B" w:rsidP="00EC1D1E">
      <w:pPr>
        <w:jc w:val="center"/>
        <w:rPr>
          <w:rStyle w:val="DeltaViewInsertion"/>
          <w:color w:val="auto"/>
          <w:u w:val="none"/>
        </w:rPr>
      </w:pPr>
      <w:r w:rsidRPr="001776D1">
        <w:t>CP.A.1.3</w:t>
      </w:r>
      <w:bookmarkStart w:id="116" w:name="_DV_C79"/>
      <w:r w:rsidRPr="001776D1">
        <w:rPr>
          <w:rStyle w:val="DeltaViewInsertion"/>
          <w:color w:val="auto"/>
          <w:u w:val="none"/>
        </w:rPr>
        <w:t xml:space="preserve"> Illustrative Compliance Process for Offshore Power Stations and OTSUA</w:t>
      </w:r>
      <w:bookmarkEnd w:id="116"/>
    </w:p>
    <w:p w14:paraId="75C46D33" w14:textId="77777777" w:rsidR="00D328FA" w:rsidRDefault="00D328FA" w:rsidP="002E0B38">
      <w:pPr>
        <w:rPr>
          <w:noProof/>
        </w:rPr>
      </w:pPr>
    </w:p>
    <w:p w14:paraId="0B9E283B" w14:textId="054C0F6B" w:rsidR="00CD2EB1" w:rsidRDefault="00DC1835" w:rsidP="002E0B38">
      <w:pPr>
        <w:rPr>
          <w:noProof/>
        </w:rPr>
      </w:pPr>
      <w:r>
        <w:rPr>
          <w:noProof/>
          <w:snapToGrid/>
          <w:lang w:eastAsia="en-GB"/>
        </w:rPr>
        <w:drawing>
          <wp:inline distT="0" distB="0" distL="0" distR="0" wp14:anchorId="6E8CA1B5" wp14:editId="2173EACA">
            <wp:extent cx="5972174" cy="63150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307" cy="6314158"/>
                    </a:xfrm>
                    <a:prstGeom prst="rect">
                      <a:avLst/>
                    </a:prstGeom>
                    <a:noFill/>
                  </pic:spPr>
                </pic:pic>
              </a:graphicData>
            </a:graphic>
          </wp:inline>
        </w:drawing>
      </w:r>
    </w:p>
    <w:p w14:paraId="4D7A05B9" w14:textId="77777777" w:rsidR="00CD2EB1" w:rsidRPr="00300773" w:rsidRDefault="00CD2EB1" w:rsidP="002E0B38">
      <w:pPr>
        <w:rPr>
          <w:rStyle w:val="DeltaViewInsertion"/>
          <w:color w:val="FF0000"/>
          <w:u w:val="single"/>
        </w:rPr>
      </w:pPr>
    </w:p>
    <w:p w14:paraId="5D3A5D14" w14:textId="77777777" w:rsidR="00E83F5B" w:rsidRDefault="00E83F5B" w:rsidP="002E0B38"/>
    <w:p w14:paraId="23119E10" w14:textId="77777777" w:rsidR="00E83F5B" w:rsidRPr="00E83F5B" w:rsidRDefault="00E83F5B" w:rsidP="00E83F5B">
      <w:pPr>
        <w:pStyle w:val="Level1Text"/>
        <w:widowControl/>
        <w:tabs>
          <w:tab w:val="clear" w:pos="1418"/>
          <w:tab w:val="left" w:pos="0"/>
        </w:tabs>
        <w:ind w:left="0" w:firstLine="0"/>
        <w:rPr>
          <w:color w:val="auto"/>
        </w:rPr>
      </w:pPr>
      <w:bookmarkStart w:id="117" w:name="_DV_C80"/>
      <w:r w:rsidRPr="00E83F5B">
        <w:rPr>
          <w:rStyle w:val="DeltaViewInsertion"/>
          <w:color w:val="auto"/>
          <w:u w:val="none"/>
        </w:rPr>
        <w:t xml:space="preserve">This diagram illustrates the process in the </w:t>
      </w:r>
      <w:r w:rsidRPr="00E83F5B">
        <w:rPr>
          <w:rStyle w:val="DeltaViewInsertion"/>
          <w:b/>
          <w:bCs/>
          <w:color w:val="auto"/>
          <w:u w:val="none"/>
        </w:rPr>
        <w:t>CP</w:t>
      </w:r>
      <w:r w:rsidRPr="00E83F5B">
        <w:rPr>
          <w:rStyle w:val="DeltaViewInsertion"/>
          <w:color w:val="auto"/>
          <w:u w:val="none"/>
        </w:rPr>
        <w:t xml:space="preserve"> and includes references in brackets to specific Grid Code clauses.</w:t>
      </w:r>
      <w:bookmarkEnd w:id="117"/>
    </w:p>
    <w:p w14:paraId="75E97E76" w14:textId="77777777" w:rsidR="002E0B38" w:rsidRDefault="002E0B38" w:rsidP="00E80757">
      <w:pPr>
        <w:pStyle w:val="Level1Text"/>
        <w:jc w:val="center"/>
        <w:rPr>
          <w:u w:val="single"/>
        </w:rPr>
      </w:pPr>
      <w:r w:rsidRPr="00E80757">
        <w:rPr>
          <w:u w:val="single"/>
        </w:rPr>
        <w:br w:type="page"/>
        <w:t>CP.A.1.</w:t>
      </w:r>
      <w:r w:rsidR="00E83F5B">
        <w:rPr>
          <w:u w:val="single"/>
        </w:rPr>
        <w:t>4</w:t>
      </w:r>
      <w:r w:rsidRPr="00E80757">
        <w:rPr>
          <w:u w:val="single"/>
        </w:rPr>
        <w:t xml:space="preserve"> Illustrative Compliance Process for Ongoing Compliance</w:t>
      </w:r>
    </w:p>
    <w:p w14:paraId="56D9DBDD" w14:textId="77777777" w:rsidR="0083552F" w:rsidRDefault="0083552F" w:rsidP="00E80757">
      <w:pPr>
        <w:pStyle w:val="Level1Text"/>
        <w:jc w:val="center"/>
        <w:rPr>
          <w:u w:val="single"/>
        </w:rPr>
      </w:pPr>
    </w:p>
    <w:p w14:paraId="7ED48639" w14:textId="5027A988" w:rsidR="0083552F" w:rsidRPr="001D4C3C" w:rsidRDefault="0083552F" w:rsidP="00E80757">
      <w:pPr>
        <w:pStyle w:val="Level1Text"/>
        <w:jc w:val="center"/>
      </w:pPr>
      <w:r>
        <w:rPr>
          <w:noProof/>
          <w:snapToGrid/>
          <w:lang w:eastAsia="en-GB"/>
        </w:rPr>
        <w:drawing>
          <wp:inline distT="0" distB="0" distL="0" distR="0" wp14:anchorId="60086C1E" wp14:editId="345641DA">
            <wp:extent cx="5124450" cy="5810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490" cy="5815965"/>
                    </a:xfrm>
                    <a:prstGeom prst="rect">
                      <a:avLst/>
                    </a:prstGeom>
                    <a:noFill/>
                  </pic:spPr>
                </pic:pic>
              </a:graphicData>
            </a:graphic>
          </wp:inline>
        </w:drawing>
      </w:r>
    </w:p>
    <w:p w14:paraId="19A56CFB" w14:textId="77777777" w:rsidR="002E0B38" w:rsidRPr="00EF4605" w:rsidRDefault="002E0B38" w:rsidP="002E0B38">
      <w:pPr>
        <w:rPr>
          <w:rFonts w:cs="Arial"/>
          <w:szCs w:val="22"/>
        </w:rPr>
      </w:pPr>
    </w:p>
    <w:p w14:paraId="7A529340" w14:textId="4305E383" w:rsidR="002E0B38" w:rsidRPr="00EF4605" w:rsidRDefault="002E0B38" w:rsidP="00E80757">
      <w:pPr>
        <w:jc w:val="center"/>
      </w:pPr>
    </w:p>
    <w:p w14:paraId="4CE7F5AF" w14:textId="77777777" w:rsidR="002E0B38" w:rsidRPr="00EF4605" w:rsidRDefault="002E0B38" w:rsidP="002E0B38">
      <w:pPr>
        <w:rPr>
          <w:rFonts w:cs="Arial"/>
          <w:szCs w:val="22"/>
        </w:rPr>
      </w:pPr>
    </w:p>
    <w:p w14:paraId="79C92917" w14:textId="77777777" w:rsidR="002E0B38" w:rsidRPr="00E3427B" w:rsidRDefault="002E0B38" w:rsidP="00E80757">
      <w:pPr>
        <w:pStyle w:val="Level1Text"/>
        <w:tabs>
          <w:tab w:val="clear" w:pos="1418"/>
          <w:tab w:val="left" w:pos="0"/>
        </w:tabs>
        <w:ind w:left="0" w:firstLine="0"/>
        <w:rPr>
          <w:rFonts w:cs="Arial"/>
          <w:b/>
          <w:szCs w:val="22"/>
        </w:rPr>
      </w:pPr>
      <w:r w:rsidRPr="00840F08">
        <w:rPr>
          <w:rFonts w:cs="Arial"/>
          <w:szCs w:val="22"/>
        </w:rPr>
        <w:t xml:space="preserve">This diagram </w:t>
      </w:r>
      <w:r>
        <w:rPr>
          <w:rFonts w:cs="Arial"/>
          <w:szCs w:val="22"/>
        </w:rPr>
        <w:t>illustrates</w:t>
      </w:r>
      <w:r w:rsidRPr="00840F08">
        <w:rPr>
          <w:rFonts w:cs="Arial"/>
          <w:szCs w:val="22"/>
        </w:rPr>
        <w:t xml:space="preserve"> the process </w:t>
      </w:r>
      <w:r>
        <w:rPr>
          <w:rFonts w:cs="Arial"/>
          <w:szCs w:val="22"/>
        </w:rPr>
        <w:t xml:space="preserve">in the </w:t>
      </w:r>
      <w:r w:rsidRPr="00840F08">
        <w:rPr>
          <w:rFonts w:cs="Arial"/>
          <w:b/>
          <w:szCs w:val="22"/>
        </w:rPr>
        <w:t>CP</w:t>
      </w:r>
      <w:r>
        <w:rPr>
          <w:rFonts w:cs="Arial"/>
          <w:szCs w:val="22"/>
        </w:rPr>
        <w:t xml:space="preserve"> </w:t>
      </w:r>
      <w:r w:rsidRPr="00840F08">
        <w:rPr>
          <w:rFonts w:cs="Arial"/>
          <w:szCs w:val="22"/>
        </w:rPr>
        <w:t>and includes referenc</w:t>
      </w:r>
      <w:r w:rsidRPr="001361F0">
        <w:t>es in brackets to specific Grid Code clauses.</w:t>
      </w:r>
      <w:r>
        <w:rPr>
          <w:rFonts w:cs="Arial"/>
          <w:szCs w:val="22"/>
        </w:rPr>
        <w:t xml:space="preserve"> For the avoidance of doubt </w:t>
      </w:r>
      <w:r>
        <w:rPr>
          <w:szCs w:val="22"/>
        </w:rPr>
        <w:t>this process does not apply to</w:t>
      </w:r>
      <w:r w:rsidRPr="00F4043B">
        <w:rPr>
          <w:szCs w:val="22"/>
        </w:rPr>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024AAE">
        <w:t>.</w:t>
      </w:r>
    </w:p>
    <w:p w14:paraId="353A547D" w14:textId="77777777" w:rsidR="002E0B38" w:rsidRDefault="002E0B38" w:rsidP="002E0B38">
      <w:pPr>
        <w:rPr>
          <w:rFonts w:cs="Arial"/>
          <w:szCs w:val="22"/>
        </w:rPr>
      </w:pPr>
    </w:p>
    <w:p w14:paraId="19C80013" w14:textId="77777777" w:rsidR="002E0B38" w:rsidRPr="00E80757" w:rsidRDefault="002E0B38" w:rsidP="00E80757">
      <w:pPr>
        <w:pStyle w:val="Level1Text"/>
        <w:jc w:val="center"/>
        <w:rPr>
          <w:u w:val="single"/>
        </w:rPr>
      </w:pPr>
      <w:r w:rsidRPr="00E80757">
        <w:rPr>
          <w:u w:val="single"/>
        </w:rPr>
        <w:br w:type="page"/>
        <w:t>CP.A.1.</w:t>
      </w:r>
      <w:r w:rsidR="001776D1">
        <w:rPr>
          <w:u w:val="single"/>
        </w:rPr>
        <w:t>5</w:t>
      </w:r>
      <w:r w:rsidRPr="00E80757">
        <w:rPr>
          <w:u w:val="single"/>
        </w:rPr>
        <w:t xml:space="preserve"> Illustrative Compliance Process for Modification or change</w:t>
      </w:r>
    </w:p>
    <w:p w14:paraId="6676602B" w14:textId="77777777" w:rsidR="007F1894" w:rsidRDefault="007F1894" w:rsidP="00E80757">
      <w:pPr>
        <w:jc w:val="center"/>
        <w:rPr>
          <w:b/>
        </w:rPr>
      </w:pPr>
    </w:p>
    <w:p w14:paraId="28E9A4DD" w14:textId="5DDF484C" w:rsidR="002E0B38" w:rsidRDefault="007F1894" w:rsidP="00E80757">
      <w:pPr>
        <w:jc w:val="center"/>
      </w:pPr>
      <w:r>
        <w:rPr>
          <w:b/>
          <w:noProof/>
          <w:snapToGrid/>
          <w:lang w:eastAsia="en-GB"/>
        </w:rPr>
        <w:drawing>
          <wp:inline distT="0" distB="0" distL="0" distR="0" wp14:anchorId="612CA8F8" wp14:editId="65D3B952">
            <wp:extent cx="5391150" cy="6276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6276975"/>
                    </a:xfrm>
                    <a:prstGeom prst="rect">
                      <a:avLst/>
                    </a:prstGeom>
                    <a:noFill/>
                  </pic:spPr>
                </pic:pic>
              </a:graphicData>
            </a:graphic>
          </wp:inline>
        </w:drawing>
      </w:r>
    </w:p>
    <w:p w14:paraId="266675B9" w14:textId="77777777" w:rsidR="002E0B38" w:rsidRPr="00E80757" w:rsidRDefault="002E0B38" w:rsidP="00E80757"/>
    <w:p w14:paraId="623E0BB1" w14:textId="77777777" w:rsidR="007F1894" w:rsidRDefault="007F1894" w:rsidP="00E80757">
      <w:pPr>
        <w:pStyle w:val="Level1Text"/>
        <w:tabs>
          <w:tab w:val="clear" w:pos="1418"/>
          <w:tab w:val="left" w:pos="0"/>
        </w:tabs>
        <w:ind w:left="0" w:firstLine="0"/>
      </w:pPr>
    </w:p>
    <w:p w14:paraId="43BEFFF7"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w:t>
      </w:r>
      <w:r w:rsidRPr="001361F0">
        <w:t>y to</w:t>
      </w:r>
      <w:r w:rsidRPr="00F4043B">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9641DF">
        <w:t>.</w:t>
      </w:r>
    </w:p>
    <w:p w14:paraId="116E84B2" w14:textId="4C8C9D3A" w:rsidR="002E0B38" w:rsidRPr="000B3818" w:rsidRDefault="002E0B38" w:rsidP="000B3818">
      <w:pPr>
        <w:jc w:val="center"/>
        <w:rPr>
          <w:b/>
          <w:bCs/>
          <w:sz w:val="28"/>
        </w:rPr>
      </w:pPr>
      <w:r>
        <w:br w:type="page"/>
      </w:r>
      <w:r w:rsidR="00CF0650" w:rsidRPr="000B3818">
        <w:rPr>
          <w:b/>
          <w:bCs/>
          <w:sz w:val="28"/>
        </w:rPr>
        <w:t xml:space="preserve">APPENDIX 2 - USER SELF CERTIFICATION OF COMPLIANCE </w:t>
      </w:r>
      <w:r w:rsidR="00CF0650" w:rsidRPr="000B3818">
        <w:rPr>
          <w:bCs/>
          <w:sz w:val="28"/>
        </w:rPr>
        <w:fldChar w:fldCharType="begin"/>
      </w:r>
      <w:r w:rsidR="00CF0650" w:rsidRPr="000B3818">
        <w:rPr>
          <w:bCs/>
          <w:sz w:val="28"/>
        </w:rPr>
        <w:instrText xml:space="preserve"> TC "</w:instrText>
      </w:r>
      <w:bookmarkStart w:id="118" w:name="_Toc332825836"/>
      <w:bookmarkStart w:id="119" w:name="_Toc123819958"/>
      <w:r w:rsidR="00CF0650" w:rsidRPr="000B3818">
        <w:rPr>
          <w:bCs/>
          <w:sz w:val="28"/>
        </w:rPr>
        <w:instrText xml:space="preserve">APPENDIX </w:instrText>
      </w:r>
      <w:r w:rsidR="000B3818" w:rsidRPr="000B3818">
        <w:rPr>
          <w:bCs/>
          <w:sz w:val="28"/>
        </w:rPr>
        <w:instrText>2</w:instrText>
      </w:r>
      <w:r w:rsidR="00CF0650" w:rsidRPr="000B3818">
        <w:rPr>
          <w:bCs/>
          <w:sz w:val="28"/>
        </w:rPr>
        <w:instrText xml:space="preserve"> - USER SELF CERTIFICATION OF COMPLIANCE</w:instrText>
      </w:r>
      <w:bookmarkEnd w:id="118"/>
      <w:bookmarkEnd w:id="119"/>
      <w:r w:rsidR="00CF0650" w:rsidRPr="000B3818">
        <w:rPr>
          <w:bCs/>
          <w:sz w:val="28"/>
        </w:rPr>
        <w:instrText xml:space="preserve"> "\L 1 </w:instrText>
      </w:r>
      <w:r w:rsidR="00CF0650" w:rsidRPr="000B3818">
        <w:rPr>
          <w:bCs/>
          <w:sz w:val="28"/>
        </w:rPr>
        <w:fldChar w:fldCharType="end"/>
      </w:r>
    </w:p>
    <w:p w14:paraId="57E54B99" w14:textId="77777777" w:rsidR="002E0B38" w:rsidRDefault="002E0B38" w:rsidP="00CF0650"/>
    <w:p w14:paraId="1292097F" w14:textId="77777777" w:rsidR="00CF0650" w:rsidRPr="00CF0650" w:rsidRDefault="00CF0650" w:rsidP="00CF0650"/>
    <w:p w14:paraId="0783099C" w14:textId="77777777" w:rsidR="002E0B38" w:rsidRPr="00CF0650" w:rsidRDefault="002E0B38" w:rsidP="00CF0650">
      <w:pPr>
        <w:pStyle w:val="Level1Text"/>
        <w:rPr>
          <w:b/>
        </w:rPr>
      </w:pPr>
      <w:r w:rsidRPr="00CF0650">
        <w:rPr>
          <w:b/>
        </w:rPr>
        <w:t>USER SELF CERTIFICATION OF COMPLIANCE (Interim/Final)</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720"/>
      </w:tblGrid>
      <w:tr w:rsidR="002E0B38" w:rsidRPr="00EF4605" w14:paraId="3D637F00" w14:textId="77777777" w:rsidTr="007E0680">
        <w:trPr>
          <w:trHeight w:val="487"/>
        </w:trPr>
        <w:tc>
          <w:tcPr>
            <w:tcW w:w="2880" w:type="dxa"/>
            <w:shd w:val="clear" w:color="auto" w:fill="CCCCFF"/>
            <w:vAlign w:val="center"/>
          </w:tcPr>
          <w:p w14:paraId="49144930" w14:textId="77777777" w:rsidR="002E0B38" w:rsidRPr="00401F0D" w:rsidRDefault="002E0B38" w:rsidP="00401F0D">
            <w:pPr>
              <w:jc w:val="center"/>
              <w:rPr>
                <w:b/>
                <w:sz w:val="22"/>
                <w:szCs w:val="22"/>
              </w:rPr>
            </w:pPr>
            <w:r w:rsidRPr="00401F0D">
              <w:rPr>
                <w:b/>
                <w:sz w:val="22"/>
                <w:szCs w:val="22"/>
              </w:rPr>
              <w:t>Power Station/ DC Converter Station:</w:t>
            </w:r>
          </w:p>
        </w:tc>
        <w:tc>
          <w:tcPr>
            <w:tcW w:w="6720" w:type="dxa"/>
            <w:shd w:val="clear" w:color="auto" w:fill="CCCCFF"/>
            <w:vAlign w:val="center"/>
          </w:tcPr>
          <w:p w14:paraId="2A489406" w14:textId="77777777" w:rsidR="002E0B38" w:rsidRPr="00401F0D" w:rsidRDefault="002E0B38" w:rsidP="00D43FE4">
            <w:pPr>
              <w:jc w:val="center"/>
              <w:rPr>
                <w:rFonts w:cs="Arial"/>
                <w:sz w:val="22"/>
                <w:szCs w:val="22"/>
              </w:rPr>
            </w:pPr>
            <w:r w:rsidRPr="00401F0D">
              <w:rPr>
                <w:rFonts w:cs="Arial"/>
                <w:sz w:val="22"/>
                <w:szCs w:val="22"/>
              </w:rPr>
              <w:t>[Name of Connection Site/site of connection]</w:t>
            </w:r>
          </w:p>
        </w:tc>
      </w:tr>
      <w:tr w:rsidR="001776D1" w:rsidRPr="00EF4605" w14:paraId="7768BA1C" w14:textId="77777777" w:rsidTr="007E0680">
        <w:trPr>
          <w:trHeight w:val="487"/>
        </w:trPr>
        <w:tc>
          <w:tcPr>
            <w:tcW w:w="2880" w:type="dxa"/>
            <w:shd w:val="clear" w:color="auto" w:fill="CCCCFF"/>
            <w:vAlign w:val="center"/>
          </w:tcPr>
          <w:p w14:paraId="2D0BEE28" w14:textId="77777777" w:rsidR="001776D1" w:rsidRPr="00401F0D" w:rsidRDefault="001776D1" w:rsidP="00401F0D">
            <w:pPr>
              <w:jc w:val="center"/>
              <w:rPr>
                <w:b/>
                <w:sz w:val="22"/>
                <w:szCs w:val="22"/>
              </w:rPr>
            </w:pPr>
            <w:r>
              <w:rPr>
                <w:b/>
                <w:sz w:val="22"/>
                <w:szCs w:val="22"/>
              </w:rPr>
              <w:t>OTSUA</w:t>
            </w:r>
          </w:p>
        </w:tc>
        <w:tc>
          <w:tcPr>
            <w:tcW w:w="6720" w:type="dxa"/>
            <w:shd w:val="clear" w:color="auto" w:fill="CCCCFF"/>
            <w:vAlign w:val="center"/>
          </w:tcPr>
          <w:p w14:paraId="3DBC2F20" w14:textId="77777777" w:rsidR="001776D1" w:rsidRPr="00401F0D" w:rsidRDefault="001776D1" w:rsidP="00D43FE4">
            <w:pPr>
              <w:jc w:val="center"/>
              <w:rPr>
                <w:rFonts w:cs="Arial"/>
                <w:sz w:val="22"/>
                <w:szCs w:val="22"/>
              </w:rPr>
            </w:pPr>
            <w:r>
              <w:rPr>
                <w:rFonts w:cs="Arial"/>
                <w:sz w:val="22"/>
                <w:szCs w:val="22"/>
              </w:rPr>
              <w:t>[Name of Interface Site]</w:t>
            </w:r>
          </w:p>
        </w:tc>
      </w:tr>
      <w:tr w:rsidR="002E0B38" w:rsidRPr="00EF4605" w14:paraId="61F9B262" w14:textId="77777777" w:rsidTr="007E0680">
        <w:trPr>
          <w:trHeight w:val="487"/>
        </w:trPr>
        <w:tc>
          <w:tcPr>
            <w:tcW w:w="2880" w:type="dxa"/>
            <w:shd w:val="clear" w:color="auto" w:fill="CCCCFF"/>
            <w:vAlign w:val="center"/>
          </w:tcPr>
          <w:p w14:paraId="07B8BC10" w14:textId="77777777" w:rsidR="002E0B38" w:rsidRPr="00401F0D" w:rsidRDefault="007C60B7" w:rsidP="00401F0D">
            <w:pPr>
              <w:jc w:val="center"/>
              <w:rPr>
                <w:b/>
                <w:sz w:val="22"/>
                <w:szCs w:val="22"/>
              </w:rPr>
            </w:pPr>
            <w:r>
              <w:rPr>
                <w:b/>
                <w:sz w:val="22"/>
                <w:szCs w:val="22"/>
              </w:rPr>
              <w:t>GB Code User</w:t>
            </w:r>
            <w:r w:rsidR="002E0B38" w:rsidRPr="00401F0D">
              <w:rPr>
                <w:b/>
                <w:sz w:val="22"/>
                <w:szCs w:val="22"/>
              </w:rPr>
              <w:t>:</w:t>
            </w:r>
          </w:p>
        </w:tc>
        <w:tc>
          <w:tcPr>
            <w:tcW w:w="6720" w:type="dxa"/>
            <w:shd w:val="clear" w:color="auto" w:fill="CCCCFF"/>
            <w:vAlign w:val="center"/>
          </w:tcPr>
          <w:p w14:paraId="551356E7" w14:textId="77777777" w:rsidR="002E0B38" w:rsidRPr="00401F0D" w:rsidRDefault="002E0B38" w:rsidP="00D43FE4">
            <w:pPr>
              <w:jc w:val="center"/>
              <w:rPr>
                <w:rFonts w:cs="Arial"/>
                <w:sz w:val="22"/>
                <w:szCs w:val="22"/>
              </w:rPr>
            </w:pPr>
            <w:r w:rsidRPr="00401F0D">
              <w:rPr>
                <w:rFonts w:cs="Arial"/>
                <w:sz w:val="22"/>
                <w:szCs w:val="22"/>
              </w:rPr>
              <w:t>[Full User name]</w:t>
            </w:r>
          </w:p>
        </w:tc>
      </w:tr>
      <w:tr w:rsidR="002E0B38" w:rsidRPr="00EF4605" w14:paraId="28893F44" w14:textId="77777777" w:rsidTr="007E0680">
        <w:trPr>
          <w:trHeight w:val="487"/>
        </w:trPr>
        <w:tc>
          <w:tcPr>
            <w:tcW w:w="2880" w:type="dxa"/>
            <w:shd w:val="clear" w:color="auto" w:fill="CCCCFF"/>
            <w:vAlign w:val="center"/>
          </w:tcPr>
          <w:p w14:paraId="433D4AF8" w14:textId="77777777" w:rsidR="002E0B38" w:rsidRPr="00401F0D" w:rsidRDefault="002E0B38" w:rsidP="00401F0D">
            <w:pPr>
              <w:jc w:val="center"/>
              <w:rPr>
                <w:b/>
                <w:sz w:val="22"/>
                <w:szCs w:val="22"/>
              </w:rPr>
            </w:pPr>
            <w:r w:rsidRPr="00401F0D">
              <w:rPr>
                <w:b/>
                <w:sz w:val="22"/>
                <w:szCs w:val="22"/>
              </w:rPr>
              <w:t>Registered Capacity (MW) of Plant:</w:t>
            </w:r>
          </w:p>
        </w:tc>
        <w:tc>
          <w:tcPr>
            <w:tcW w:w="6720" w:type="dxa"/>
            <w:shd w:val="clear" w:color="auto" w:fill="CCCCFF"/>
            <w:vAlign w:val="center"/>
          </w:tcPr>
          <w:p w14:paraId="2171DF1E" w14:textId="77777777" w:rsidR="002E0B38" w:rsidRPr="00EF4605" w:rsidRDefault="002E0B38" w:rsidP="00D43FE4">
            <w:pPr>
              <w:jc w:val="center"/>
              <w:rPr>
                <w:rFonts w:cs="Arial"/>
                <w:b/>
                <w:sz w:val="22"/>
                <w:szCs w:val="22"/>
              </w:rPr>
            </w:pPr>
          </w:p>
        </w:tc>
      </w:tr>
    </w:tbl>
    <w:p w14:paraId="344CE47A" w14:textId="77777777" w:rsidR="002E0B38" w:rsidRPr="00EF4605" w:rsidRDefault="002E0B38" w:rsidP="002E0B38">
      <w:pPr>
        <w:rPr>
          <w:rFonts w:cs="Arial"/>
          <w:sz w:val="22"/>
          <w:szCs w:val="22"/>
        </w:rPr>
      </w:pPr>
    </w:p>
    <w:p w14:paraId="04E5EED2" w14:textId="77777777" w:rsidR="002E0B38" w:rsidRPr="00EF4605" w:rsidRDefault="002E0B38" w:rsidP="00CF0650">
      <w:pPr>
        <w:pStyle w:val="Level1Text"/>
        <w:tabs>
          <w:tab w:val="clear" w:pos="1418"/>
          <w:tab w:val="left" w:pos="0"/>
        </w:tabs>
        <w:ind w:left="0" w:firstLine="0"/>
        <w:rPr>
          <w:b/>
        </w:rPr>
      </w:pPr>
      <w:r w:rsidRPr="00EF4605">
        <w:t xml:space="preserve">This </w:t>
      </w:r>
      <w:r w:rsidRPr="00EF4605">
        <w:rPr>
          <w:b/>
        </w:rPr>
        <w:t>User Self Certification of Compliance</w:t>
      </w:r>
      <w:r w:rsidRPr="00EF4605">
        <w:t xml:space="preserve"> records the compliance by the </w:t>
      </w:r>
      <w:r w:rsidR="007C60B7">
        <w:rPr>
          <w:b/>
        </w:rPr>
        <w:t>GB Code</w:t>
      </w:r>
      <w:r w:rsidR="007C60B7" w:rsidRPr="00F64802">
        <w:rPr>
          <w:b/>
        </w:rPr>
        <w:t xml:space="preserve"> </w:t>
      </w:r>
      <w:r w:rsidR="007C60B7">
        <w:rPr>
          <w:b/>
        </w:rPr>
        <w:t>User</w:t>
      </w:r>
      <w:r w:rsidRPr="00EF4605">
        <w:t xml:space="preserve"> in respect of [NAME] </w:t>
      </w:r>
      <w:r w:rsidRPr="00EF4605">
        <w:rPr>
          <w:b/>
        </w:rPr>
        <w:t>Power Station/DC Converter Station</w:t>
      </w:r>
      <w:r w:rsidR="001776D1">
        <w:t xml:space="preserve"> </w:t>
      </w:r>
      <w:r w:rsidR="001776D1" w:rsidRPr="001776D1">
        <w:rPr>
          <w:rStyle w:val="DeltaViewInsertion"/>
          <w:color w:val="auto"/>
          <w:u w:val="none"/>
        </w:rPr>
        <w:t xml:space="preserve">[and, in the case of </w:t>
      </w:r>
      <w:r w:rsidR="001776D1" w:rsidRPr="001776D1">
        <w:rPr>
          <w:rStyle w:val="DeltaViewInsertion"/>
          <w:b/>
          <w:bCs/>
          <w:color w:val="auto"/>
          <w:u w:val="none"/>
        </w:rPr>
        <w:t>OTSDUW Arrangements</w:t>
      </w:r>
      <w:r w:rsidR="001776D1" w:rsidRPr="001776D1">
        <w:rPr>
          <w:rStyle w:val="DeltaViewInsertion"/>
          <w:color w:val="auto"/>
          <w:u w:val="none"/>
        </w:rPr>
        <w:t xml:space="preserve">, </w:t>
      </w:r>
      <w:r w:rsidR="001776D1" w:rsidRPr="001776D1">
        <w:rPr>
          <w:rStyle w:val="DeltaViewInsertion"/>
          <w:b/>
          <w:bCs/>
          <w:color w:val="auto"/>
          <w:u w:val="none"/>
        </w:rPr>
        <w:t>OTSUA</w:t>
      </w:r>
      <w:r w:rsidR="001776D1" w:rsidRPr="001776D1">
        <w:rPr>
          <w:rStyle w:val="DeltaViewInsertion"/>
          <w:color w:val="auto"/>
          <w:u w:val="none"/>
        </w:rPr>
        <w:t xml:space="preserve">] </w:t>
      </w:r>
      <w:r w:rsidRPr="00EF4605">
        <w:t xml:space="preserve">with the </w:t>
      </w:r>
      <w:r w:rsidR="00CD1756" w:rsidRPr="00CD1756">
        <w:t>Grid Code</w:t>
      </w:r>
      <w:r w:rsidRPr="00EF4605">
        <w:t xml:space="preserve"> and the requirements of the </w:t>
      </w:r>
      <w:r w:rsidRPr="00EF4605">
        <w:rPr>
          <w:b/>
        </w:rPr>
        <w:t>Bilateral Agreement</w:t>
      </w:r>
      <w:r w:rsidRPr="00EF4605">
        <w:t xml:space="preserve"> and </w:t>
      </w:r>
      <w:r w:rsidRPr="00EF4605">
        <w:rPr>
          <w:b/>
        </w:rPr>
        <w:t>Construction Agreement</w:t>
      </w:r>
      <w:r w:rsidRPr="00EF4605">
        <w:t xml:space="preserve"> dated [   ] with reference number [  ].  It is completed by the </w:t>
      </w:r>
      <w:r w:rsidRPr="00EF4605">
        <w:rPr>
          <w:b/>
        </w:rPr>
        <w:t>Power Station/DC Converter</w:t>
      </w:r>
      <w:r w:rsidRPr="00EF4605">
        <w:t xml:space="preserve"> </w:t>
      </w:r>
      <w:r w:rsidRPr="00EF4605">
        <w:rPr>
          <w:b/>
        </w:rPr>
        <w:t>Station</w:t>
      </w:r>
      <w:r w:rsidRPr="00EF4605">
        <w:t xml:space="preserve"> owner in the case of </w:t>
      </w:r>
      <w:r w:rsidRPr="00EF4605">
        <w:rPr>
          <w:b/>
        </w:rPr>
        <w:t>Plant</w:t>
      </w:r>
      <w:r w:rsidRPr="00EF4605">
        <w:t xml:space="preserve"> and/or </w:t>
      </w:r>
      <w:r w:rsidRPr="00EF4605">
        <w:rPr>
          <w:b/>
        </w:rPr>
        <w:t>Apparatus</w:t>
      </w:r>
      <w:r w:rsidRPr="00EF4605">
        <w:t xml:space="preserve"> </w:t>
      </w:r>
      <w:bookmarkStart w:id="120" w:name="_DV_C87"/>
      <w:r w:rsidR="001776D1" w:rsidRPr="001776D1">
        <w:rPr>
          <w:rStyle w:val="DeltaViewInsertion"/>
          <w:color w:val="auto"/>
          <w:u w:val="none"/>
        </w:rPr>
        <w:t xml:space="preserve">(including </w:t>
      </w:r>
      <w:r w:rsidR="001776D1" w:rsidRPr="001776D1">
        <w:rPr>
          <w:rStyle w:val="DeltaViewInsertion"/>
          <w:b/>
          <w:bCs/>
          <w:color w:val="auto"/>
          <w:u w:val="none"/>
        </w:rPr>
        <w:t>OTSUA</w:t>
      </w:r>
      <w:r w:rsidR="001776D1" w:rsidRPr="001776D1">
        <w:rPr>
          <w:rStyle w:val="DeltaViewInsertion"/>
          <w:color w:val="auto"/>
          <w:u w:val="none"/>
        </w:rPr>
        <w:t xml:space="preserve">) </w:t>
      </w:r>
      <w:bookmarkEnd w:id="120"/>
      <w:r w:rsidRPr="001361F0">
        <w:t xml:space="preserve">connected to the </w:t>
      </w:r>
      <w:r w:rsidRPr="00EF4605">
        <w:rPr>
          <w:b/>
        </w:rPr>
        <w:t>National Electricity Transmission System</w:t>
      </w:r>
      <w:r w:rsidRPr="00EF4605">
        <w:t xml:space="preserve"> and for </w:t>
      </w:r>
      <w:r w:rsidRPr="00EF4605">
        <w:rPr>
          <w:b/>
        </w:rPr>
        <w:t>Embedded Plant</w:t>
      </w:r>
      <w:r w:rsidRPr="00EF4605">
        <w:t>.</w:t>
      </w:r>
    </w:p>
    <w:p w14:paraId="0407A13F" w14:textId="35DD19B8" w:rsidR="002E0B38" w:rsidRPr="00EF4605" w:rsidRDefault="002E0B38" w:rsidP="00CF0650">
      <w:pPr>
        <w:pStyle w:val="Level1Text"/>
        <w:tabs>
          <w:tab w:val="clear" w:pos="1418"/>
          <w:tab w:val="left" w:pos="0"/>
        </w:tabs>
        <w:ind w:left="0" w:firstLine="0"/>
      </w:pPr>
      <w:r w:rsidRPr="00EF4605">
        <w:t xml:space="preserve">We have recorded our compliance against each requirement of the </w:t>
      </w:r>
      <w:r w:rsidR="00CD1756" w:rsidRPr="00CD1756">
        <w:t>Grid Code</w:t>
      </w:r>
      <w:r w:rsidRPr="00EF4605">
        <w:t xml:space="preserve"> which applies to the </w:t>
      </w:r>
      <w:r w:rsidRPr="00EF4605">
        <w:rPr>
          <w:b/>
        </w:rPr>
        <w:t>Power Station/DC Converter Station</w:t>
      </w:r>
      <w:r w:rsidR="001776D1">
        <w:rPr>
          <w:b/>
        </w:rPr>
        <w:t>/OTSUA</w:t>
      </w:r>
      <w:r w:rsidRPr="00EF4605">
        <w:t>, together with references to supporting evid</w:t>
      </w:r>
      <w:r w:rsidRPr="001361F0">
        <w:t xml:space="preserve">ence and a commentary where this is appropriate, and have provided this to </w:t>
      </w:r>
      <w:r w:rsidR="008D1B14">
        <w:rPr>
          <w:b/>
        </w:rPr>
        <w:t>The Company</w:t>
      </w:r>
      <w:r w:rsidRPr="00EF4605">
        <w:t xml:space="preserve">. A copy of the </w:t>
      </w:r>
      <w:r w:rsidRPr="00EF4605">
        <w:rPr>
          <w:b/>
        </w:rPr>
        <w:t>Compliance Statement</w:t>
      </w:r>
      <w:r w:rsidRPr="00EF4605">
        <w:t xml:space="preserve"> is attached.</w:t>
      </w:r>
    </w:p>
    <w:p w14:paraId="33C18EC8" w14:textId="77777777" w:rsidR="002E0B38" w:rsidRPr="00EF4605" w:rsidRDefault="002E0B38" w:rsidP="00CF0650">
      <w:pPr>
        <w:pStyle w:val="Level1Text"/>
        <w:tabs>
          <w:tab w:val="clear" w:pos="1418"/>
          <w:tab w:val="left" w:pos="0"/>
        </w:tabs>
        <w:ind w:left="0" w:firstLine="0"/>
      </w:pPr>
      <w:r w:rsidRPr="00EF4605">
        <w:t xml:space="preserve">Supporting evidence, in the form of simulation results, test results, manufacturer’s data and other documentation, is attached </w:t>
      </w:r>
      <w:r w:rsidRPr="001361F0">
        <w:t xml:space="preserve">in the </w:t>
      </w:r>
      <w:r w:rsidRPr="00EF4605">
        <w:rPr>
          <w:b/>
        </w:rPr>
        <w:t>User Data File Structure</w:t>
      </w:r>
      <w:r w:rsidRPr="00EF4605">
        <w:t>.</w:t>
      </w:r>
    </w:p>
    <w:p w14:paraId="238F5E88" w14:textId="77777777" w:rsidR="002E0B38" w:rsidRPr="00EF4605" w:rsidRDefault="002E0B38" w:rsidP="00CF0650">
      <w:pPr>
        <w:pStyle w:val="Level1Text"/>
        <w:tabs>
          <w:tab w:val="clear" w:pos="1418"/>
          <w:tab w:val="left" w:pos="0"/>
        </w:tabs>
        <w:ind w:left="0" w:firstLine="0"/>
      </w:pPr>
      <w:r w:rsidRPr="00EF4605">
        <w:t xml:space="preserve">The </w:t>
      </w:r>
      <w:r w:rsidR="007C60B7">
        <w:rPr>
          <w:b/>
        </w:rPr>
        <w:t>GB Code</w:t>
      </w:r>
      <w:r w:rsidR="007C60B7" w:rsidRPr="00F64802">
        <w:rPr>
          <w:b/>
        </w:rPr>
        <w:t xml:space="preserve"> </w:t>
      </w:r>
      <w:r w:rsidR="007C60B7">
        <w:rPr>
          <w:b/>
        </w:rPr>
        <w:t>User</w:t>
      </w:r>
      <w:r w:rsidRPr="00EF4605">
        <w:t xml:space="preserve"> hereby certifies that, to the best of its knowledge and acting in accordance with </w:t>
      </w:r>
      <w:r w:rsidRPr="00EF4605">
        <w:rPr>
          <w:b/>
        </w:rPr>
        <w:t>Good Industry Practice</w:t>
      </w:r>
      <w:r w:rsidRPr="00EF4605">
        <w:t xml:space="preserve">, </w:t>
      </w:r>
      <w:r w:rsidR="001776D1">
        <w:t>[</w:t>
      </w:r>
      <w:r w:rsidRPr="00EF4605">
        <w:t xml:space="preserve">the </w:t>
      </w:r>
      <w:r w:rsidRPr="00EF4605">
        <w:rPr>
          <w:b/>
        </w:rPr>
        <w:t>Power Station</w:t>
      </w:r>
      <w:r w:rsidRPr="00EF4605">
        <w:t xml:space="preserve"> is compliant with the </w:t>
      </w:r>
      <w:r w:rsidR="00CD1756" w:rsidRPr="00CD1756">
        <w:t>Grid Code</w:t>
      </w:r>
      <w:r w:rsidRPr="00EF4605">
        <w:t xml:space="preserve"> and the </w:t>
      </w:r>
      <w:r w:rsidRPr="00EF4605">
        <w:rPr>
          <w:b/>
        </w:rPr>
        <w:t>Bilateral Agreement</w:t>
      </w:r>
      <w:r w:rsidR="001776D1">
        <w:t xml:space="preserve">] </w:t>
      </w:r>
      <w:r w:rsidR="001776D1" w:rsidRPr="001776D1">
        <w:rPr>
          <w:rStyle w:val="DeltaViewInsertion"/>
          <w:color w:val="auto"/>
          <w:u w:val="none"/>
        </w:rPr>
        <w:t xml:space="preserve">[the </w:t>
      </w:r>
      <w:r w:rsidR="001776D1" w:rsidRPr="001776D1">
        <w:rPr>
          <w:rStyle w:val="DeltaViewInsertion"/>
          <w:b/>
          <w:bCs/>
          <w:color w:val="auto"/>
          <w:u w:val="none"/>
        </w:rPr>
        <w:t xml:space="preserve">OTSUA </w:t>
      </w:r>
      <w:r w:rsidR="001776D1" w:rsidRPr="001776D1">
        <w:rPr>
          <w:rStyle w:val="DeltaViewInsertion"/>
          <w:color w:val="auto"/>
          <w:u w:val="none"/>
        </w:rPr>
        <w:t xml:space="preserve">is compliant with the Grid Code and the </w:t>
      </w:r>
      <w:r w:rsidR="001776D1" w:rsidRPr="001776D1">
        <w:rPr>
          <w:rStyle w:val="DeltaViewInsertion"/>
          <w:b/>
          <w:bCs/>
          <w:color w:val="auto"/>
          <w:u w:val="none"/>
        </w:rPr>
        <w:t>Construction Agreement</w:t>
      </w:r>
      <w:r w:rsidR="001776D1" w:rsidRPr="001776D1">
        <w:rPr>
          <w:rStyle w:val="DeltaViewInsertion"/>
          <w:color w:val="auto"/>
          <w:u w:val="none"/>
        </w:rPr>
        <w:t>]</w:t>
      </w:r>
      <w:r w:rsidRPr="001776D1">
        <w:rPr>
          <w:b/>
          <w:color w:val="auto"/>
        </w:rPr>
        <w:t xml:space="preserve"> </w:t>
      </w:r>
      <w:r w:rsidRPr="00EF4605">
        <w:t>in all aspects [with the follo</w:t>
      </w:r>
      <w:r w:rsidRPr="001361F0">
        <w:t>wing</w:t>
      </w:r>
      <w:r w:rsidRPr="00EF4605">
        <w:rPr>
          <w:b/>
        </w:rPr>
        <w:t xml:space="preserve"> Unresolved Issues</w:t>
      </w:r>
      <w:r w:rsidRPr="00EF4605">
        <w:t>*] [with the following derogation(s)</w:t>
      </w:r>
      <w:r w:rsidRPr="00EF4605">
        <w:rPr>
          <w:b/>
        </w:rPr>
        <w:t>**</w:t>
      </w:r>
      <w:r w:rsidRPr="00A506C9">
        <w:t>]:</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880"/>
        <w:gridCol w:w="1200"/>
        <w:gridCol w:w="3600"/>
      </w:tblGrid>
      <w:tr w:rsidR="007E0680" w:rsidRPr="00EF4605" w14:paraId="420E342C" w14:textId="77777777" w:rsidTr="007E0680">
        <w:tc>
          <w:tcPr>
            <w:tcW w:w="1920" w:type="dxa"/>
            <w:shd w:val="clear" w:color="auto" w:fill="CCCCFF"/>
            <w:vAlign w:val="center"/>
          </w:tcPr>
          <w:p w14:paraId="4E2A5302" w14:textId="77777777" w:rsidR="002E0B38" w:rsidRPr="00401F0D" w:rsidRDefault="002E0B38" w:rsidP="00401F0D">
            <w:pPr>
              <w:jc w:val="center"/>
              <w:rPr>
                <w:b/>
                <w:sz w:val="22"/>
                <w:szCs w:val="22"/>
              </w:rPr>
            </w:pPr>
            <w:r w:rsidRPr="00401F0D">
              <w:rPr>
                <w:b/>
                <w:sz w:val="22"/>
                <w:szCs w:val="22"/>
              </w:rPr>
              <w:t>Connection Condition</w:t>
            </w:r>
          </w:p>
        </w:tc>
        <w:tc>
          <w:tcPr>
            <w:tcW w:w="2880" w:type="dxa"/>
            <w:shd w:val="clear" w:color="auto" w:fill="CCCCFF"/>
            <w:vAlign w:val="center"/>
          </w:tcPr>
          <w:p w14:paraId="48BF5821" w14:textId="77777777" w:rsidR="002E0B38" w:rsidRPr="00401F0D" w:rsidRDefault="002E0B38" w:rsidP="00401F0D">
            <w:pPr>
              <w:jc w:val="center"/>
              <w:rPr>
                <w:b/>
                <w:sz w:val="22"/>
                <w:szCs w:val="22"/>
              </w:rPr>
            </w:pPr>
            <w:r w:rsidRPr="00401F0D">
              <w:rPr>
                <w:b/>
                <w:sz w:val="22"/>
                <w:szCs w:val="22"/>
              </w:rPr>
              <w:t>Requirement</w:t>
            </w:r>
          </w:p>
        </w:tc>
        <w:tc>
          <w:tcPr>
            <w:tcW w:w="1200" w:type="dxa"/>
            <w:shd w:val="clear" w:color="auto" w:fill="CCCCFF"/>
            <w:vAlign w:val="center"/>
          </w:tcPr>
          <w:p w14:paraId="6FA4D31C" w14:textId="77777777" w:rsidR="002E0B38" w:rsidRPr="00401F0D" w:rsidRDefault="002E0B38" w:rsidP="00401F0D">
            <w:pPr>
              <w:jc w:val="center"/>
              <w:rPr>
                <w:b/>
                <w:sz w:val="22"/>
                <w:szCs w:val="22"/>
              </w:rPr>
            </w:pPr>
            <w:r w:rsidRPr="00401F0D">
              <w:rPr>
                <w:b/>
                <w:sz w:val="22"/>
                <w:szCs w:val="22"/>
              </w:rPr>
              <w:t>Ref:</w:t>
            </w:r>
          </w:p>
        </w:tc>
        <w:tc>
          <w:tcPr>
            <w:tcW w:w="3600" w:type="dxa"/>
            <w:shd w:val="clear" w:color="auto" w:fill="CCCCFF"/>
            <w:vAlign w:val="center"/>
          </w:tcPr>
          <w:p w14:paraId="2143D34F" w14:textId="77777777" w:rsidR="002E0B38" w:rsidRPr="00401F0D" w:rsidRDefault="002E0B38" w:rsidP="00401F0D">
            <w:pPr>
              <w:jc w:val="center"/>
              <w:rPr>
                <w:b/>
                <w:sz w:val="22"/>
                <w:szCs w:val="22"/>
              </w:rPr>
            </w:pPr>
            <w:r w:rsidRPr="00401F0D">
              <w:rPr>
                <w:b/>
                <w:sz w:val="22"/>
                <w:szCs w:val="22"/>
              </w:rPr>
              <w:t>Issue</w:t>
            </w:r>
          </w:p>
        </w:tc>
      </w:tr>
      <w:tr w:rsidR="002E0B38" w:rsidRPr="00EF4605" w14:paraId="1A2CFBED"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5F457D9"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79DAEDD4"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5EE2E19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40F53632" w14:textId="77777777" w:rsidR="002E0B38" w:rsidRPr="00EF4605" w:rsidRDefault="002E0B38" w:rsidP="00D43FE4">
            <w:pPr>
              <w:rPr>
                <w:rFonts w:cs="Arial"/>
                <w:szCs w:val="22"/>
              </w:rPr>
            </w:pPr>
          </w:p>
        </w:tc>
      </w:tr>
      <w:tr w:rsidR="002E0B38" w:rsidRPr="00EF4605" w14:paraId="6AE11589"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4AC96BD1"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C3A1E06"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4C9E91A3"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A4602A9" w14:textId="77777777" w:rsidR="002E0B38" w:rsidRPr="00EF4605" w:rsidRDefault="002E0B38" w:rsidP="00D43FE4">
            <w:pPr>
              <w:rPr>
                <w:rFonts w:cs="Arial"/>
                <w:szCs w:val="22"/>
              </w:rPr>
            </w:pPr>
          </w:p>
        </w:tc>
      </w:tr>
      <w:tr w:rsidR="002E0B38" w:rsidRPr="00EF4605" w14:paraId="30F4C361"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58042A9E"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32E3E75C"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6C2F86D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654DED0" w14:textId="77777777" w:rsidR="002E0B38" w:rsidRPr="00EF4605" w:rsidRDefault="002E0B38" w:rsidP="00D43FE4">
            <w:pPr>
              <w:rPr>
                <w:rFonts w:cs="Arial"/>
                <w:szCs w:val="22"/>
              </w:rPr>
            </w:pPr>
          </w:p>
        </w:tc>
      </w:tr>
      <w:tr w:rsidR="002E0B38" w:rsidRPr="00EF4605" w14:paraId="0B34C0CB"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8F836C8"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55A68A1"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186CB764"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1DC43512" w14:textId="77777777" w:rsidR="002E0B38" w:rsidRPr="00EF4605" w:rsidRDefault="002E0B38" w:rsidP="00D43FE4">
            <w:pPr>
              <w:rPr>
                <w:rFonts w:cs="Arial"/>
                <w:szCs w:val="22"/>
              </w:rPr>
            </w:pPr>
          </w:p>
        </w:tc>
      </w:tr>
      <w:tr w:rsidR="002E0B38" w:rsidRPr="00EF4605" w14:paraId="3D55E3F8"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01D4E9A4"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6013ED67"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7787646E"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2024C2E7" w14:textId="77777777" w:rsidR="002E0B38" w:rsidRPr="00EF4605" w:rsidRDefault="002E0B38" w:rsidP="00D43FE4">
            <w:pPr>
              <w:rPr>
                <w:rFonts w:cs="Arial"/>
                <w:szCs w:val="22"/>
              </w:rPr>
            </w:pPr>
          </w:p>
        </w:tc>
      </w:tr>
    </w:tbl>
    <w:p w14:paraId="231788F2" w14:textId="77777777" w:rsidR="002E0B38" w:rsidRPr="00EF4605" w:rsidRDefault="002E0B38" w:rsidP="002E0B38">
      <w:pPr>
        <w:rPr>
          <w:rFonts w:cs="Arial"/>
          <w:szCs w:val="22"/>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3900"/>
        <w:gridCol w:w="3900"/>
      </w:tblGrid>
      <w:tr w:rsidR="007E0680" w:rsidRPr="00EF4605" w14:paraId="4DD326D2" w14:textId="77777777" w:rsidTr="007E0680">
        <w:tc>
          <w:tcPr>
            <w:tcW w:w="1800" w:type="dxa"/>
            <w:vMerge w:val="restart"/>
            <w:tcBorders>
              <w:right w:val="single" w:sz="4" w:space="0" w:color="auto"/>
            </w:tcBorders>
            <w:shd w:val="clear" w:color="auto" w:fill="CCCCFF"/>
          </w:tcPr>
          <w:p w14:paraId="58ED7C50" w14:textId="77777777" w:rsidR="002E0B38" w:rsidRPr="00401F0D" w:rsidRDefault="002E0B38" w:rsidP="00401F0D">
            <w:pPr>
              <w:jc w:val="center"/>
              <w:rPr>
                <w:b/>
                <w:sz w:val="22"/>
                <w:szCs w:val="22"/>
              </w:rPr>
            </w:pPr>
            <w:r w:rsidRPr="00401F0D">
              <w:rPr>
                <w:b/>
                <w:sz w:val="22"/>
                <w:szCs w:val="22"/>
              </w:rPr>
              <w:t>Compliance certified by:</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29C6DF15" w14:textId="77777777" w:rsidR="002E0B38" w:rsidRPr="00BE551D" w:rsidRDefault="002E0B38" w:rsidP="00BE551D">
            <w:r w:rsidRPr="00BE551D">
              <w:t>Name:</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4D68F02F" w14:textId="77777777" w:rsidR="002E0B38" w:rsidRPr="00024AAE" w:rsidRDefault="002E0B38" w:rsidP="00D43FE4">
            <w:pPr>
              <w:rPr>
                <w:rFonts w:cs="Arial"/>
                <w:sz w:val="22"/>
                <w:szCs w:val="22"/>
              </w:rPr>
            </w:pPr>
            <w:r w:rsidRPr="00024AAE">
              <w:rPr>
                <w:rFonts w:cs="Arial"/>
                <w:sz w:val="22"/>
                <w:szCs w:val="22"/>
              </w:rPr>
              <w:t>Title:</w:t>
            </w:r>
          </w:p>
        </w:tc>
      </w:tr>
      <w:tr w:rsidR="007E0680" w:rsidRPr="00EF4605" w14:paraId="497B98ED" w14:textId="77777777" w:rsidTr="007E0680">
        <w:tc>
          <w:tcPr>
            <w:tcW w:w="1800" w:type="dxa"/>
            <w:vMerge/>
            <w:tcBorders>
              <w:right w:val="single" w:sz="4" w:space="0" w:color="auto"/>
            </w:tcBorders>
            <w:vAlign w:val="center"/>
          </w:tcPr>
          <w:p w14:paraId="388527C6"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7539678" w14:textId="77777777" w:rsidR="002E0B38" w:rsidRPr="00BE551D" w:rsidRDefault="002E0B38" w:rsidP="00BE551D">
            <w:r w:rsidRPr="00BE551D">
              <w:t>[PERSON]</w:t>
            </w:r>
          </w:p>
        </w:tc>
        <w:tc>
          <w:tcPr>
            <w:tcW w:w="3900" w:type="dxa"/>
            <w:tcBorders>
              <w:top w:val="nil"/>
              <w:left w:val="single" w:sz="4" w:space="0" w:color="auto"/>
              <w:bottom w:val="nil"/>
              <w:right w:val="single" w:sz="4" w:space="0" w:color="auto"/>
            </w:tcBorders>
            <w:shd w:val="clear" w:color="auto" w:fill="CCCCFF"/>
            <w:vAlign w:val="center"/>
          </w:tcPr>
          <w:p w14:paraId="0CC054A3" w14:textId="77777777" w:rsidR="002E0B38" w:rsidRPr="00024AAE" w:rsidRDefault="002E0B38" w:rsidP="00D43FE4">
            <w:pPr>
              <w:rPr>
                <w:rFonts w:cs="Arial"/>
                <w:sz w:val="22"/>
                <w:szCs w:val="22"/>
              </w:rPr>
            </w:pPr>
            <w:r w:rsidRPr="00024AAE">
              <w:rPr>
                <w:rFonts w:cs="Arial"/>
                <w:sz w:val="22"/>
                <w:szCs w:val="22"/>
              </w:rPr>
              <w:t>[PERSON DESIGNATION]</w:t>
            </w:r>
          </w:p>
        </w:tc>
      </w:tr>
      <w:tr w:rsidR="007E0680" w:rsidRPr="00EF4605" w14:paraId="5384E545" w14:textId="77777777" w:rsidTr="007E0680">
        <w:tblPrEx>
          <w:tblCellMar>
            <w:left w:w="0" w:type="dxa"/>
            <w:right w:w="0" w:type="dxa"/>
          </w:tblCellMar>
        </w:tblPrEx>
        <w:tc>
          <w:tcPr>
            <w:tcW w:w="1800" w:type="dxa"/>
            <w:vMerge/>
            <w:tcBorders>
              <w:right w:val="single" w:sz="4" w:space="0" w:color="auto"/>
            </w:tcBorders>
            <w:vAlign w:val="center"/>
          </w:tcPr>
          <w:p w14:paraId="25A6A047"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045F9804" w14:textId="77777777" w:rsidR="002E0B38" w:rsidRPr="00024AAE" w:rsidRDefault="002E0B38" w:rsidP="00D43FE4">
            <w:pPr>
              <w:ind w:left="104"/>
              <w:rPr>
                <w:rFonts w:cs="Arial"/>
                <w:szCs w:val="22"/>
              </w:rPr>
            </w:pPr>
            <w:r w:rsidRPr="00024AAE">
              <w:rPr>
                <w:rFonts w:cs="Arial"/>
                <w:szCs w:val="22"/>
              </w:rPr>
              <w:t>Signature:</w:t>
            </w:r>
          </w:p>
        </w:tc>
        <w:tc>
          <w:tcPr>
            <w:tcW w:w="3900" w:type="dxa"/>
            <w:tcBorders>
              <w:top w:val="nil"/>
              <w:left w:val="single" w:sz="4" w:space="0" w:color="auto"/>
              <w:bottom w:val="nil"/>
              <w:right w:val="single" w:sz="4" w:space="0" w:color="auto"/>
            </w:tcBorders>
            <w:shd w:val="clear" w:color="auto" w:fill="CCCCFF"/>
            <w:vAlign w:val="center"/>
          </w:tcPr>
          <w:p w14:paraId="62578B39" w14:textId="77777777" w:rsidR="002E0B38" w:rsidRPr="00024AAE" w:rsidRDefault="002E0B38" w:rsidP="00D43FE4">
            <w:pPr>
              <w:ind w:left="102"/>
              <w:rPr>
                <w:rFonts w:cs="Arial"/>
                <w:sz w:val="22"/>
                <w:szCs w:val="22"/>
              </w:rPr>
            </w:pPr>
            <w:r w:rsidRPr="00024AAE">
              <w:rPr>
                <w:rFonts w:cs="Arial"/>
                <w:sz w:val="22"/>
                <w:szCs w:val="22"/>
              </w:rPr>
              <w:t>Of</w:t>
            </w:r>
          </w:p>
        </w:tc>
      </w:tr>
      <w:tr w:rsidR="007E0680" w:rsidRPr="00EF4605" w14:paraId="3752C18F" w14:textId="77777777" w:rsidTr="007E0680">
        <w:tblPrEx>
          <w:tblCellMar>
            <w:left w:w="0" w:type="dxa"/>
            <w:right w:w="0" w:type="dxa"/>
          </w:tblCellMar>
        </w:tblPrEx>
        <w:tc>
          <w:tcPr>
            <w:tcW w:w="1800" w:type="dxa"/>
            <w:vMerge/>
            <w:tcBorders>
              <w:right w:val="single" w:sz="4" w:space="0" w:color="auto"/>
            </w:tcBorders>
            <w:vAlign w:val="center"/>
          </w:tcPr>
          <w:p w14:paraId="2C5C608F"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EF11547" w14:textId="77777777" w:rsidR="002E0B38" w:rsidRPr="00024AAE" w:rsidRDefault="002E0B38" w:rsidP="00D43FE4">
            <w:pPr>
              <w:ind w:left="104"/>
              <w:rPr>
                <w:rFonts w:cs="Arial"/>
                <w:szCs w:val="22"/>
              </w:rPr>
            </w:pPr>
            <w:r w:rsidRPr="00024AAE">
              <w:rPr>
                <w:rFonts w:cs="Arial"/>
                <w:szCs w:val="22"/>
              </w:rPr>
              <w:t>[PERSON]</w:t>
            </w:r>
          </w:p>
        </w:tc>
        <w:tc>
          <w:tcPr>
            <w:tcW w:w="3900" w:type="dxa"/>
            <w:tcBorders>
              <w:top w:val="nil"/>
              <w:left w:val="single" w:sz="4" w:space="0" w:color="auto"/>
              <w:bottom w:val="nil"/>
              <w:right w:val="single" w:sz="4" w:space="0" w:color="auto"/>
            </w:tcBorders>
            <w:shd w:val="clear" w:color="auto" w:fill="CCCCFF"/>
            <w:vAlign w:val="center"/>
          </w:tcPr>
          <w:p w14:paraId="31CA4200" w14:textId="77777777" w:rsidR="002E0B38" w:rsidRPr="00024AAE" w:rsidRDefault="002E0B38" w:rsidP="00D43FE4">
            <w:pPr>
              <w:ind w:left="102"/>
              <w:rPr>
                <w:rFonts w:cs="Arial"/>
                <w:sz w:val="22"/>
                <w:szCs w:val="22"/>
              </w:rPr>
            </w:pPr>
            <w:r w:rsidRPr="00024AAE">
              <w:rPr>
                <w:rFonts w:cs="Arial"/>
                <w:sz w:val="22"/>
                <w:szCs w:val="22"/>
              </w:rPr>
              <w:t>[</w:t>
            </w:r>
            <w:r w:rsidR="007C60B7">
              <w:rPr>
                <w:rFonts w:cs="Arial"/>
                <w:sz w:val="22"/>
                <w:szCs w:val="22"/>
              </w:rPr>
              <w:t>GB CODE USER</w:t>
            </w:r>
            <w:r w:rsidRPr="00024AAE">
              <w:rPr>
                <w:rFonts w:cs="Arial"/>
                <w:sz w:val="22"/>
                <w:szCs w:val="22"/>
              </w:rPr>
              <w:t xml:space="preserve"> DETAILS]</w:t>
            </w:r>
          </w:p>
        </w:tc>
      </w:tr>
      <w:tr w:rsidR="007E0680" w:rsidRPr="00EF4605" w14:paraId="5B445C0F" w14:textId="77777777" w:rsidTr="007E0680">
        <w:tblPrEx>
          <w:tblCellMar>
            <w:left w:w="0" w:type="dxa"/>
            <w:right w:w="0" w:type="dxa"/>
          </w:tblCellMar>
        </w:tblPrEx>
        <w:trPr>
          <w:trHeight w:val="107"/>
        </w:trPr>
        <w:tc>
          <w:tcPr>
            <w:tcW w:w="1800" w:type="dxa"/>
            <w:vMerge/>
            <w:tcBorders>
              <w:right w:val="single" w:sz="4" w:space="0" w:color="auto"/>
            </w:tcBorders>
            <w:vAlign w:val="center"/>
          </w:tcPr>
          <w:p w14:paraId="7CD85054"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118EAE5D" w14:textId="77777777" w:rsidR="002E0B38" w:rsidRPr="00024AAE" w:rsidRDefault="002E0B38" w:rsidP="00D43FE4">
            <w:pPr>
              <w:ind w:left="104"/>
              <w:rPr>
                <w:rFonts w:cs="Arial"/>
                <w:szCs w:val="22"/>
              </w:rPr>
            </w:pPr>
            <w:r w:rsidRPr="00024AAE">
              <w:rPr>
                <w:rFonts w:cs="Arial"/>
                <w:szCs w:val="22"/>
              </w:rPr>
              <w:t>Date:</w:t>
            </w:r>
          </w:p>
        </w:tc>
        <w:tc>
          <w:tcPr>
            <w:tcW w:w="3900" w:type="dxa"/>
            <w:tcBorders>
              <w:top w:val="nil"/>
              <w:left w:val="single" w:sz="4" w:space="0" w:color="auto"/>
              <w:bottom w:val="nil"/>
              <w:right w:val="single" w:sz="4" w:space="0" w:color="auto"/>
            </w:tcBorders>
            <w:shd w:val="clear" w:color="auto" w:fill="CCCCFF"/>
            <w:vAlign w:val="center"/>
          </w:tcPr>
          <w:p w14:paraId="29C3E567" w14:textId="77777777" w:rsidR="002E0B38" w:rsidRPr="00024AAE" w:rsidRDefault="002E0B38" w:rsidP="00D43FE4">
            <w:pPr>
              <w:rPr>
                <w:rFonts w:cs="Arial"/>
                <w:sz w:val="22"/>
                <w:szCs w:val="22"/>
              </w:rPr>
            </w:pPr>
          </w:p>
        </w:tc>
      </w:tr>
      <w:tr w:rsidR="007E0680" w:rsidRPr="00EF4605" w14:paraId="5A79A2F3" w14:textId="77777777" w:rsidTr="007E0680">
        <w:tblPrEx>
          <w:tblCellMar>
            <w:left w:w="0" w:type="dxa"/>
            <w:right w:w="0" w:type="dxa"/>
          </w:tblCellMar>
        </w:tblPrEx>
        <w:trPr>
          <w:trHeight w:val="84"/>
        </w:trPr>
        <w:tc>
          <w:tcPr>
            <w:tcW w:w="1800" w:type="dxa"/>
            <w:vMerge/>
            <w:tcBorders>
              <w:right w:val="single" w:sz="4" w:space="0" w:color="auto"/>
            </w:tcBorders>
            <w:vAlign w:val="center"/>
          </w:tcPr>
          <w:p w14:paraId="688C9BC4" w14:textId="77777777" w:rsidR="002E0B38" w:rsidRPr="00EF4605"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754092C1" w14:textId="77777777" w:rsidR="002E0B38" w:rsidRPr="00024AAE"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494AED2D" w14:textId="77777777" w:rsidR="002E0B38" w:rsidRPr="00024AAE" w:rsidRDefault="002E0B38" w:rsidP="00D43FE4">
            <w:pPr>
              <w:rPr>
                <w:rFonts w:cs="Arial"/>
                <w:sz w:val="22"/>
                <w:szCs w:val="22"/>
              </w:rPr>
            </w:pPr>
          </w:p>
        </w:tc>
      </w:tr>
    </w:tbl>
    <w:p w14:paraId="076D28AF" w14:textId="77777777" w:rsidR="002E0B38" w:rsidRPr="00EF4605" w:rsidRDefault="002E0B38" w:rsidP="002E0B38">
      <w:pPr>
        <w:rPr>
          <w:rFonts w:cs="Arial"/>
          <w:szCs w:val="22"/>
        </w:rPr>
      </w:pPr>
    </w:p>
    <w:p w14:paraId="01BE8457"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Interim User Self Certification of Compliance ahead of Interim Operational Notification.</w:t>
      </w:r>
    </w:p>
    <w:p w14:paraId="04E7AB04"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final User Self Certification of Compliance ahead of Final Operational Notification where derogation(s) have been granted. If no derogation(s) required delete wording and Table.</w:t>
      </w:r>
    </w:p>
    <w:p w14:paraId="46986EC7" w14:textId="77777777" w:rsidR="00503D13" w:rsidRPr="001D4C3C" w:rsidRDefault="002E0B38" w:rsidP="001D4C3C">
      <w:pPr>
        <w:jc w:val="center"/>
        <w:rPr>
          <w:b/>
          <w:bCs/>
          <w:sz w:val="28"/>
        </w:rPr>
      </w:pPr>
      <w:r w:rsidRPr="001D4C3C">
        <w:br w:type="page"/>
      </w:r>
      <w:r w:rsidR="000B3818">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121" w:name="_Toc332825837"/>
      <w:bookmarkStart w:id="122" w:name="_Toc123819959"/>
      <w:r w:rsidR="000B3818">
        <w:rPr>
          <w:bCs/>
          <w:sz w:val="28"/>
        </w:rPr>
        <w:instrText>APPENDIX 3</w:instrText>
      </w:r>
      <w:r w:rsidR="00503D13" w:rsidRPr="001D4C3C">
        <w:rPr>
          <w:bCs/>
          <w:sz w:val="28"/>
        </w:rPr>
        <w:instrText xml:space="preserve"> - SIMULATION STUDIES</w:instrText>
      </w:r>
      <w:bookmarkEnd w:id="121"/>
      <w:bookmarkEnd w:id="122"/>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w:t>
      </w:r>
      <w:r w:rsidRPr="00B71FA0">
        <w:rPr>
          <w:b/>
        </w:rPr>
        <w:t>Connection Conditions</w:t>
      </w:r>
      <w:r w:rsidRPr="00EF4605">
        <w:t xml:space="preserve"> unless otherwise agreed with </w:t>
      </w:r>
      <w:r w:rsidR="008D1B14">
        <w:rPr>
          <w:b/>
        </w:rPr>
        <w:t>The Company</w:t>
      </w:r>
      <w:r w:rsidRPr="00EF4605">
        <w:t>. This Appendix should be read in conjunction with CP.</w:t>
      </w:r>
      <w:r>
        <w:t>6</w:t>
      </w:r>
      <w:r w:rsidRPr="00EF4605">
        <w:t xml:space="preserve"> with regard to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17A84786"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t simulation studies in the form of a report to demonstrate compliance. In all cases</w:t>
      </w:r>
      <w:r w:rsidR="006D132D">
        <w:t>,</w:t>
      </w:r>
      <w:r w:rsidRPr="001361F0">
        <w:t xml:space="preserve">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2DCCA19E"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sidR="006D132D">
        <w:rPr>
          <w:bCs/>
        </w:rPr>
        <w:t>,</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1E60FE3F"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006D132D" w:rsidRPr="00F078EB">
        <w:rPr>
          <w:bCs/>
        </w:rPr>
        <w: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197D34C9" w:rsidR="002E0B38" w:rsidRDefault="002E0B38" w:rsidP="00A33681">
      <w:pPr>
        <w:pStyle w:val="Level2Text"/>
        <w:numPr>
          <w:ilvl w:val="0"/>
          <w:numId w:val="38"/>
        </w:numPr>
        <w:ind w:left="1843" w:hanging="425"/>
        <w:jc w:val="both"/>
        <w:rPr>
          <w:szCs w:val="22"/>
        </w:rPr>
      </w:pPr>
      <w:r w:rsidRPr="001361F0">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r w:rsidR="006D132D">
        <w:rPr>
          <w:szCs w:val="22"/>
        </w:rPr>
        <w:t>.</w:t>
      </w:r>
    </w:p>
    <w:p w14:paraId="5C99F5F2" w14:textId="1CC71143" w:rsidR="00281932" w:rsidRPr="0094366B" w:rsidRDefault="00281932" w:rsidP="00A33681">
      <w:pPr>
        <w:pStyle w:val="Level2Text"/>
        <w:numPr>
          <w:ilvl w:val="0"/>
          <w:numId w:val="38"/>
        </w:numPr>
        <w:ind w:left="1843" w:hanging="425"/>
        <w:rPr>
          <w:szCs w:val="22"/>
        </w:rPr>
      </w:pPr>
      <w:r w:rsidRPr="00570938">
        <w:rPr>
          <w:szCs w:val="22"/>
        </w:rPr>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p>
    <w:p w14:paraId="00C23338" w14:textId="0F1431EB" w:rsidR="002E0B38" w:rsidRPr="00125ECE" w:rsidRDefault="002E0B38" w:rsidP="00A33681">
      <w:pPr>
        <w:pStyle w:val="Level2Text"/>
        <w:numPr>
          <w:ilvl w:val="0"/>
          <w:numId w:val="38"/>
        </w:numPr>
        <w:ind w:left="1843" w:hanging="425"/>
        <w:jc w:val="both"/>
      </w:pPr>
      <w:r w:rsidRPr="00EF4605">
        <w:rPr>
          <w:szCs w:val="22"/>
        </w:rPr>
        <w:t xml:space="preserve">on </w:t>
      </w:r>
      <w:r w:rsidRPr="00125ECE">
        <w:rPr>
          <w:szCs w:val="22"/>
        </w:rPr>
        <w:t>load time series dynamic simulation studies</w:t>
      </w:r>
      <w:r w:rsidRPr="00125ECE">
        <w:t xml:space="preserve"> of the response of the </w:t>
      </w:r>
      <w:r w:rsidRPr="00125ECE">
        <w:rPr>
          <w:rFonts w:ascii="Arial Bold" w:hAnsi="Arial Bold"/>
          <w:b/>
          <w:szCs w:val="22"/>
        </w:rPr>
        <w:t>Excitation System</w:t>
      </w:r>
      <w:r w:rsidRPr="00125ECE">
        <w:t xml:space="preserve"> with and without the </w:t>
      </w:r>
      <w:r w:rsidRPr="00125ECE">
        <w:rPr>
          <w:rFonts w:ascii="Arial Bold" w:hAnsi="Arial Bold"/>
          <w:b/>
          <w:szCs w:val="22"/>
        </w:rPr>
        <w:t>Power System Stabiliser</w:t>
      </w:r>
      <w:r w:rsidRPr="00125ECE">
        <w:t xml:space="preserve"> to 2% and 10% steps in the reference voltage and a three phase short circuit fault applied to the higher voltage side of the </w:t>
      </w:r>
      <w:r w:rsidRPr="00125ECE">
        <w:rPr>
          <w:rFonts w:ascii="Arial Bold" w:hAnsi="Arial Bold"/>
          <w:b/>
          <w:szCs w:val="22"/>
        </w:rPr>
        <w:t>Generating Unit</w:t>
      </w:r>
      <w:r w:rsidRPr="00125ECE">
        <w:t xml:space="preserve"> transformer for 100</w:t>
      </w:r>
      <w:r w:rsidRPr="00125ECE">
        <w:rPr>
          <w:szCs w:val="22"/>
        </w:rPr>
        <w:t xml:space="preserve">ms. The simulation studies should be carried out with the </w:t>
      </w:r>
      <w:r w:rsidRPr="00125ECE">
        <w:rPr>
          <w:rFonts w:ascii="Arial Bold" w:hAnsi="Arial Bold"/>
          <w:b/>
          <w:szCs w:val="22"/>
        </w:rPr>
        <w:t>Generating Unit</w:t>
      </w:r>
      <w:r w:rsidRPr="00125ECE">
        <w:rPr>
          <w:szCs w:val="22"/>
        </w:rPr>
        <w:t xml:space="preserve"> operating at full </w:t>
      </w:r>
      <w:r w:rsidRPr="00125ECE">
        <w:rPr>
          <w:b/>
          <w:szCs w:val="22"/>
        </w:rPr>
        <w:t>Active Power</w:t>
      </w:r>
      <w:r w:rsidRPr="00125ECE">
        <w:rPr>
          <w:szCs w:val="22"/>
        </w:rPr>
        <w:t xml:space="preserve"> and maximum leading </w:t>
      </w:r>
      <w:r w:rsidRPr="00125ECE">
        <w:rPr>
          <w:b/>
          <w:szCs w:val="22"/>
        </w:rPr>
        <w:t>Reactive Power</w:t>
      </w:r>
      <w:r w:rsidRPr="00125ECE">
        <w:rPr>
          <w:szCs w:val="22"/>
        </w:rPr>
        <w:t xml:space="preserve"> import</w:t>
      </w:r>
      <w:r w:rsidRPr="00125ECE">
        <w:t xml:space="preserve"> </w:t>
      </w:r>
      <w:r w:rsidRPr="00125ECE">
        <w:rPr>
          <w:szCs w:val="22"/>
        </w:rPr>
        <w:t>with the fault level</w:t>
      </w:r>
      <w:r w:rsidRPr="00125ECE">
        <w:t xml:space="preserve"> at the </w:t>
      </w:r>
      <w:r w:rsidRPr="00125ECE">
        <w:rPr>
          <w:b/>
          <w:szCs w:val="22"/>
        </w:rPr>
        <w:t>Supergrid</w:t>
      </w:r>
      <w:r w:rsidRPr="00125ECE">
        <w:rPr>
          <w:szCs w:val="22"/>
        </w:rPr>
        <w:t xml:space="preserve"> </w:t>
      </w:r>
      <w:r w:rsidRPr="00125ECE">
        <w:rPr>
          <w:b/>
          <w:szCs w:val="22"/>
        </w:rPr>
        <w:t>HV</w:t>
      </w:r>
      <w:r w:rsidRPr="00125ECE">
        <w:rPr>
          <w:szCs w:val="22"/>
        </w:rPr>
        <w:t xml:space="preserve"> </w:t>
      </w:r>
      <w:r w:rsidR="006D132D" w:rsidRPr="00125ECE">
        <w:rPr>
          <w:b/>
          <w:szCs w:val="22"/>
        </w:rPr>
        <w:t>C</w:t>
      </w:r>
      <w:r w:rsidRPr="00125ECE">
        <w:rPr>
          <w:b/>
          <w:szCs w:val="22"/>
        </w:rPr>
        <w:t xml:space="preserve">onnection </w:t>
      </w:r>
      <w:r w:rsidR="006D132D" w:rsidRPr="00125ECE">
        <w:rPr>
          <w:b/>
          <w:szCs w:val="22"/>
        </w:rPr>
        <w:t>P</w:t>
      </w:r>
      <w:r w:rsidRPr="00125ECE">
        <w:rPr>
          <w:b/>
          <w:szCs w:val="22"/>
        </w:rPr>
        <w:t>oint</w:t>
      </w:r>
      <w:r w:rsidRPr="00125ECE">
        <w:rPr>
          <w:szCs w:val="22"/>
        </w:rPr>
        <w:t xml:space="preserve"> at minimum or as otherwise agreed with </w:t>
      </w:r>
      <w:r w:rsidR="008D1B14" w:rsidRPr="00125ECE">
        <w:rPr>
          <w:b/>
          <w:szCs w:val="22"/>
        </w:rPr>
        <w:t>The Company</w:t>
      </w:r>
      <w:r w:rsidRPr="00125ECE">
        <w:t xml:space="preserve">. The results should show </w:t>
      </w:r>
      <w:r w:rsidRPr="00125ECE">
        <w:rPr>
          <w:b/>
        </w:rPr>
        <w:t>Generating Unit</w:t>
      </w:r>
      <w:r w:rsidRPr="00125ECE">
        <w:t xml:space="preserve"> field voltage, </w:t>
      </w:r>
      <w:r w:rsidRPr="00125ECE">
        <w:rPr>
          <w:rFonts w:ascii="Arial Bold" w:hAnsi="Arial Bold"/>
          <w:b/>
          <w:szCs w:val="22"/>
        </w:rPr>
        <w:t>Generating Unit</w:t>
      </w:r>
      <w:r w:rsidRPr="00125ECE">
        <w:t xml:space="preserve"> terminal voltage, </w:t>
      </w:r>
      <w:r w:rsidRPr="00125ECE">
        <w:rPr>
          <w:rFonts w:ascii="Arial Bold" w:hAnsi="Arial Bold"/>
          <w:b/>
          <w:szCs w:val="22"/>
        </w:rPr>
        <w:t>Power System Stabiliser</w:t>
      </w:r>
      <w:r w:rsidRPr="00125ECE">
        <w:t xml:space="preserve"> output, </w:t>
      </w:r>
      <w:r w:rsidRPr="00125ECE">
        <w:rPr>
          <w:rFonts w:ascii="Arial Bold" w:hAnsi="Arial Bold"/>
          <w:b/>
          <w:szCs w:val="22"/>
        </w:rPr>
        <w:t>Generating Unit Active Power</w:t>
      </w:r>
      <w:r w:rsidRPr="00125ECE">
        <w:t xml:space="preserve"> and </w:t>
      </w:r>
      <w:r w:rsidRPr="00125ECE">
        <w:rPr>
          <w:b/>
        </w:rPr>
        <w:t>Generating Unit</w:t>
      </w:r>
      <w:r w:rsidRPr="00125ECE">
        <w:t xml:space="preserve"> </w:t>
      </w:r>
      <w:r w:rsidRPr="00125ECE">
        <w:rPr>
          <w:rFonts w:ascii="Arial Bold" w:hAnsi="Arial Bold"/>
          <w:b/>
          <w:szCs w:val="22"/>
        </w:rPr>
        <w:t>Reactive Power</w:t>
      </w:r>
      <w:r w:rsidRPr="00125ECE">
        <w:t xml:space="preserve"> output.</w:t>
      </w:r>
    </w:p>
    <w:p w14:paraId="2AB79EB1" w14:textId="77777777" w:rsidR="007728A6" w:rsidRPr="00125ECE" w:rsidRDefault="007728A6" w:rsidP="00E0209E">
      <w:pPr>
        <w:pStyle w:val="Level2Text"/>
        <w:numPr>
          <w:ilvl w:val="0"/>
          <w:numId w:val="38"/>
        </w:numPr>
        <w:ind w:left="1843" w:hanging="425"/>
        <w:jc w:val="both"/>
      </w:pPr>
      <w:r w:rsidRPr="00125ECE">
        <w:t xml:space="preserve">gain and phase Bode diagrams for the open loop frequency domain response of the </w:t>
      </w:r>
      <w:r w:rsidRPr="00125ECE">
        <w:rPr>
          <w:rFonts w:ascii="Arial Bold" w:hAnsi="Arial Bold"/>
          <w:b/>
        </w:rPr>
        <w:t>Generating Unit</w:t>
      </w:r>
      <w:r w:rsidRPr="00125ECE">
        <w:t xml:space="preserv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These should be in a suitable format to allow assessment of the phase contribution of the </w:t>
      </w:r>
      <w:r w:rsidRPr="00125ECE">
        <w:rPr>
          <w:rFonts w:ascii="Arial Bold" w:hAnsi="Arial Bold"/>
          <w:b/>
        </w:rPr>
        <w:t xml:space="preserve">Power System Stabiliser </w:t>
      </w:r>
      <w:r w:rsidRPr="00125ECE">
        <w:t xml:space="preserve">and the gain and phase margin of the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in service.</w:t>
      </w:r>
    </w:p>
    <w:p w14:paraId="143BF6C6" w14:textId="3DEB0296" w:rsidR="003F2EE2" w:rsidRPr="003670D4" w:rsidRDefault="002B28D9" w:rsidP="002E2EF6">
      <w:pPr>
        <w:pStyle w:val="Level2Text"/>
        <w:numPr>
          <w:ilvl w:val="0"/>
          <w:numId w:val="38"/>
        </w:numPr>
        <w:ind w:left="1843" w:hanging="425"/>
        <w:jc w:val="both"/>
      </w:pPr>
      <w:r w:rsidRPr="003670D4">
        <w:t>an e</w:t>
      </w:r>
      <w:r w:rsidR="002E0B38" w:rsidRPr="003670D4">
        <w:t xml:space="preserve">igenvalue plot to demonstrate that all modes remain stable when the </w:t>
      </w:r>
      <w:r w:rsidR="002E0B38" w:rsidRPr="003670D4">
        <w:rPr>
          <w:b/>
        </w:rPr>
        <w:t>Power</w:t>
      </w:r>
      <w:r w:rsidR="002E2EF6">
        <w:rPr>
          <w:b/>
        </w:rPr>
        <w:t xml:space="preserve"> </w:t>
      </w:r>
      <w:r w:rsidR="002E2EF6" w:rsidRPr="002E2EF6">
        <w:rPr>
          <w:b/>
        </w:rPr>
        <w:t xml:space="preserve">System Stabiliser </w:t>
      </w:r>
      <w:r w:rsidR="002E2EF6" w:rsidRPr="002E2EF6">
        <w:rPr>
          <w:bCs/>
        </w:rPr>
        <w:t>gain is increased by at least a factor of 3 from the designed operating value.</w:t>
      </w:r>
    </w:p>
    <w:p w14:paraId="40860027" w14:textId="6A7B244A" w:rsidR="002133BF" w:rsidRPr="003670D4" w:rsidRDefault="00FE0A23" w:rsidP="00703F33">
      <w:pPr>
        <w:pStyle w:val="Level2Text"/>
        <w:ind w:left="2410"/>
        <w:jc w:val="both"/>
      </w:pPr>
      <w:r w:rsidRPr="003670D4">
        <w:t xml:space="preserve">(vi) </w:t>
      </w:r>
      <w:r w:rsidR="00403044" w:rsidRPr="003670D4">
        <w:t xml:space="preserve"> </w:t>
      </w:r>
      <w:r w:rsidR="003A5EAA" w:rsidRPr="003670D4">
        <w:t xml:space="preserve">gain Bode diagram for the closed loop on load frequency domain response of the </w:t>
      </w:r>
      <w:r w:rsidR="003A5EAA" w:rsidRPr="003670D4">
        <w:rPr>
          <w:rFonts w:ascii="Arial Bold" w:hAnsi="Arial Bold"/>
          <w:b/>
        </w:rPr>
        <w:t>Generating Unit</w:t>
      </w:r>
      <w:r w:rsidR="003A5EAA" w:rsidRPr="003670D4">
        <w:t xml:space="preserve"> </w:t>
      </w:r>
      <w:r w:rsidR="003A5EAA" w:rsidRPr="003670D4">
        <w:rPr>
          <w:rFonts w:ascii="Arial Bold" w:hAnsi="Arial Bold"/>
          <w:b/>
        </w:rPr>
        <w:t>Excitation System</w:t>
      </w:r>
      <w:r w:rsidR="003A5EAA" w:rsidRPr="003670D4">
        <w:t xml:space="preserve"> with and without the </w:t>
      </w:r>
      <w:r w:rsidR="003A5EAA" w:rsidRPr="003670D4">
        <w:rPr>
          <w:rFonts w:ascii="Arial Bold" w:hAnsi="Arial Bold"/>
          <w:b/>
        </w:rPr>
        <w:t xml:space="preserve">Power System Stabiliser </w:t>
      </w:r>
      <w:r w:rsidR="003A5EAA" w:rsidRPr="003670D4">
        <w:t xml:space="preserve">with the </w:t>
      </w:r>
      <w:r w:rsidR="003A5EAA" w:rsidRPr="003670D4">
        <w:rPr>
          <w:b/>
        </w:rPr>
        <w:t>Generating Unit</w:t>
      </w:r>
      <w:r w:rsidR="003A5EAA" w:rsidRPr="003670D4">
        <w:t xml:space="preserve"> operating at full load and at unity </w:t>
      </w:r>
      <w:r w:rsidR="003A5EAA" w:rsidRPr="003670D4">
        <w:rPr>
          <w:b/>
          <w:bCs/>
        </w:rPr>
        <w:t>Power Factor</w:t>
      </w:r>
      <w:r w:rsidR="003A5EAA" w:rsidRPr="003670D4">
        <w:t xml:space="preserve">. These diagrams should be in a suitable format to allow comparison of the </w:t>
      </w:r>
      <w:r w:rsidR="003A5EAA" w:rsidRPr="003670D4">
        <w:rPr>
          <w:b/>
        </w:rPr>
        <w:t>Active Power</w:t>
      </w:r>
      <w:r w:rsidR="003A5EAA" w:rsidRPr="003670D4">
        <w:t xml:space="preserve"> damping across the frequency range specified in CC.A.6.2.6.3 with and without the </w:t>
      </w:r>
      <w:r w:rsidR="003A5EAA" w:rsidRPr="003670D4">
        <w:rPr>
          <w:rFonts w:ascii="Arial Bold" w:hAnsi="Arial Bold"/>
          <w:b/>
        </w:rPr>
        <w:t>Power System Stabiliser</w:t>
      </w:r>
      <w:r w:rsidR="003A5EAA" w:rsidRPr="003670D4">
        <w:t xml:space="preserve"> in service</w:t>
      </w:r>
    </w:p>
    <w:p w14:paraId="2734EF1A" w14:textId="77777777" w:rsidR="00654B96" w:rsidRDefault="00654B96" w:rsidP="00F602FB">
      <w:pPr>
        <w:pStyle w:val="Level2Text"/>
        <w:tabs>
          <w:tab w:val="clear" w:pos="1843"/>
          <w:tab w:val="left" w:pos="1418"/>
        </w:tabs>
        <w:ind w:left="1418" w:firstLine="0"/>
        <w:jc w:val="both"/>
      </w:pPr>
      <w:r>
        <w:t xml:space="preserve">In the case of </w:t>
      </w:r>
      <w:r w:rsidRPr="00416C80">
        <w:rPr>
          <w:b/>
        </w:rPr>
        <w:t>a Synchronous Generating Unit</w:t>
      </w:r>
      <w:r>
        <w:t xml:space="preserve"> that may operate as demand (eg. </w:t>
      </w:r>
      <w:r>
        <w:rPr>
          <w:b/>
          <w:bCs/>
        </w:rPr>
        <w:t>P</w:t>
      </w:r>
      <w:r w:rsidRPr="00F94600">
        <w:rPr>
          <w:b/>
          <w:bCs/>
        </w:rPr>
        <w:t xml:space="preserve">ump </w:t>
      </w:r>
      <w:r>
        <w:rPr>
          <w:b/>
          <w:bCs/>
        </w:rPr>
        <w:t>S</w:t>
      </w:r>
      <w:r w:rsidRPr="00F94600">
        <w:rPr>
          <w:b/>
          <w:bCs/>
        </w:rPr>
        <w:t>torage</w:t>
      </w:r>
      <w:r>
        <w:t>) the on load simulations (ii) to (vi) should also be carried out in both modes of operation.</w:t>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B71FA0">
      <w:pPr>
        <w:pStyle w:val="Level2Text"/>
        <w:jc w:val="both"/>
      </w:pPr>
      <w:r w:rsidRPr="001361F0">
        <w:t>(i)</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74200AF3" w:rsidR="002E0B38" w:rsidRPr="001361F0" w:rsidRDefault="002E0B38" w:rsidP="00B71FA0">
      <w:pPr>
        <w:pStyle w:val="Level2Text"/>
        <w:jc w:val="both"/>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w:t>
      </w:r>
      <w:r w:rsidR="006D132D">
        <w:rPr>
          <w:szCs w:val="22"/>
        </w:rPr>
        <w:t>(</w:t>
      </w:r>
      <w:r w:rsidRPr="00FD371C">
        <w:rPr>
          <w:szCs w:val="22"/>
        </w:rPr>
        <w:t>import condition</w:t>
      </w:r>
      <w:r w:rsidR="006D132D">
        <w:rPr>
          <w:szCs w:val="22"/>
        </w:rPr>
        <w:t>)</w:t>
      </w:r>
      <w:r w:rsidRPr="00FD371C">
        <w:rPr>
          <w:szCs w:val="22"/>
        </w:rPr>
        <w:t xml:space="preserve"> with the fault level at the </w:t>
      </w:r>
      <w:r w:rsidRPr="00FD371C">
        <w:rPr>
          <w:b/>
          <w:szCs w:val="22"/>
        </w:rPr>
        <w:t>Supergrid</w:t>
      </w:r>
      <w:r w:rsidRPr="00FD371C">
        <w:rPr>
          <w:szCs w:val="22"/>
        </w:rPr>
        <w:t xml:space="preserve"> </w:t>
      </w:r>
      <w:r w:rsidRPr="00503D13">
        <w:rPr>
          <w:b/>
          <w:szCs w:val="22"/>
        </w:rPr>
        <w:t>HV</w:t>
      </w:r>
      <w:r w:rsidRPr="00FD371C">
        <w:rPr>
          <w:szCs w:val="22"/>
        </w:rPr>
        <w:t xml:space="preserve"> </w:t>
      </w:r>
      <w:r w:rsidR="006D132D" w:rsidRPr="00F078EB">
        <w:rPr>
          <w:b/>
          <w:bCs/>
          <w:szCs w:val="22"/>
        </w:rPr>
        <w:t>C</w:t>
      </w:r>
      <w:r w:rsidRPr="00F078EB">
        <w:rPr>
          <w:b/>
          <w:bCs/>
          <w:szCs w:val="22"/>
        </w:rPr>
        <w:t xml:space="preserve">onnection </w:t>
      </w:r>
      <w:r w:rsidR="006D132D" w:rsidRPr="00F078EB">
        <w:rPr>
          <w:b/>
          <w:bCs/>
          <w:szCs w:val="22"/>
        </w:rPr>
        <w:t>P</w:t>
      </w:r>
      <w:r w:rsidRPr="00F078EB">
        <w:rPr>
          <w:b/>
          <w:bCs/>
          <w:szCs w:val="22"/>
        </w:rPr>
        <w:t>oint</w:t>
      </w:r>
      <w:r w:rsidRPr="00FD371C">
        <w:rPr>
          <w:szCs w:val="22"/>
        </w:rPr>
        <w:t xml:space="preserve">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B71FA0">
      <w:pPr>
        <w:pStyle w:val="Level2Text"/>
        <w:jc w:val="both"/>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B71FA0">
      <w:pPr>
        <w:pStyle w:val="Level2Text"/>
        <w:jc w:val="both"/>
      </w:pPr>
      <w:r>
        <w:t>(i)</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B71FA0">
      <w:pPr>
        <w:pStyle w:val="Level2Text"/>
        <w:jc w:val="both"/>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B71FA0">
        <w:rPr>
          <w:color w:val="auto"/>
        </w:rPr>
        <w:t>,</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0C50F136" w:rsidR="001A3993" w:rsidRPr="004633B1" w:rsidRDefault="002E0B38" w:rsidP="001A3993">
      <w:pPr>
        <w:pStyle w:val="Level1Text"/>
        <w:rPr>
          <w:rFonts w:cs="Arial"/>
          <w:color w:val="auto"/>
        </w:rPr>
      </w:pPr>
      <w:r>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Synchronous Generating Unit</w:t>
      </w:r>
      <w:r w:rsidR="006D132D" w:rsidRPr="00F078EB">
        <w:rPr>
          <w:rFonts w:cs="Arial"/>
          <w:color w:val="auto"/>
        </w:rPr>
        <w:t>,</w:t>
      </w:r>
      <w:r w:rsidR="001A3993" w:rsidRPr="004633B1">
        <w:rPr>
          <w:rFonts w:cs="Arial"/>
          <w:b/>
          <w:bCs/>
          <w:color w:val="auto"/>
        </w:rPr>
        <w:t xml:space="preserve">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w:t>
      </w:r>
      <w:r w:rsidR="006D132D" w:rsidRPr="00F078EB">
        <w:rPr>
          <w:rFonts w:cs="Arial"/>
          <w:b/>
          <w:bCs/>
          <w:color w:val="auto"/>
        </w:rPr>
        <w:t>S</w:t>
      </w:r>
      <w:r w:rsidR="001A3993" w:rsidRPr="00F078EB">
        <w:rPr>
          <w:rFonts w:cs="Arial"/>
          <w:b/>
          <w:bCs/>
          <w:color w:val="auto"/>
        </w:rPr>
        <w:t>ystem</w:t>
      </w:r>
      <w:r w:rsidR="001A3993" w:rsidRPr="00B71FA0">
        <w:rPr>
          <w:b/>
          <w:color w:val="auto"/>
        </w:rPr>
        <w:t xml:space="preserve"> </w:t>
      </w:r>
      <w:r w:rsidR="001A3993" w:rsidRPr="004633B1">
        <w:rPr>
          <w:rFonts w:cs="Arial"/>
          <w:color w:val="auto"/>
        </w:rPr>
        <w:t xml:space="preserve">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4BEC6E91"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w:t>
      </w:r>
      <w:r w:rsidR="00CE7054">
        <w:t>,</w:t>
      </w:r>
      <w:r w:rsidRPr="00EF4605">
        <w:t xml:space="preserve">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18424B82" w:rsidR="002E0B38" w:rsidRPr="00EF4605" w:rsidRDefault="002E0B38" w:rsidP="0072086B">
      <w:pPr>
        <w:pStyle w:val="Level1Text"/>
      </w:pPr>
      <w:r>
        <w:t>CP.A.3.</w:t>
      </w:r>
      <w:r w:rsidRPr="00EF4605">
        <w:t xml:space="preserve">4.1 </w:t>
      </w:r>
      <w:r w:rsidRPr="00EF4605">
        <w:tab/>
        <w:t xml:space="preserve">In the case of a </w:t>
      </w:r>
      <w:r w:rsidR="00CE7054" w:rsidRPr="00F078EB">
        <w:rPr>
          <w:b/>
          <w:bCs/>
        </w:rPr>
        <w:t>P</w:t>
      </w:r>
      <w:r w:rsidRPr="00F078EB">
        <w:rPr>
          <w:b/>
          <w:bCs/>
        </w:rPr>
        <w:t xml:space="preserve">ower </w:t>
      </w:r>
      <w:r w:rsidR="00CE7054" w:rsidRPr="00F078EB">
        <w:rPr>
          <w:b/>
          <w:bCs/>
        </w:rPr>
        <w:t>S</w:t>
      </w:r>
      <w:r w:rsidRPr="00F078EB">
        <w:rPr>
          <w:b/>
          <w:bCs/>
        </w:rPr>
        <w:t>tation</w:t>
      </w:r>
      <w:r w:rsidRPr="00EF4605">
        <w:t xml:space="preserve">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B71FA0">
      <w:pPr>
        <w:pStyle w:val="Level2Text"/>
        <w:jc w:val="both"/>
      </w:pPr>
      <w:r w:rsidRPr="00EF4605">
        <w:t>(i)</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B71FA0">
      <w:pPr>
        <w:pStyle w:val="Level2Text"/>
        <w:jc w:val="both"/>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B71FA0">
      <w:pPr>
        <w:pStyle w:val="Level2Text"/>
        <w:jc w:val="both"/>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6B6C974D" w14:textId="0D5EFE9F" w:rsidR="002E0B38" w:rsidRDefault="002E0B38" w:rsidP="00B65775">
      <w:pPr>
        <w:pStyle w:val="Level2Text"/>
        <w:numPr>
          <w:ilvl w:val="0"/>
          <w:numId w:val="39"/>
        </w:numPr>
        <w:ind w:left="1843" w:hanging="425"/>
        <w:jc w:val="both"/>
      </w:pPr>
      <w:r w:rsidRPr="00EF4605">
        <w:t xml:space="preserve">a dynamic time series simulation study result to demonstrate control stability at the leading </w:t>
      </w:r>
      <w:r w:rsidRPr="00EF4605">
        <w:rPr>
          <w:b/>
        </w:rPr>
        <w:t>Reactive Power</w:t>
      </w:r>
      <w:r w:rsidRPr="00EF4605">
        <w:t xml:space="preserve"> limit by application of a +2% voltage step while operating within 5% of the leading </w:t>
      </w:r>
      <w:r w:rsidRPr="00EF4605">
        <w:rPr>
          <w:b/>
        </w:rPr>
        <w:t>Reactive Power</w:t>
      </w:r>
      <w:r w:rsidRPr="00EF4605">
        <w:t xml:space="preserve"> limit.</w:t>
      </w:r>
    </w:p>
    <w:p w14:paraId="3CCCC5AF" w14:textId="4D2AE12E" w:rsidR="004439AC" w:rsidRDefault="004439AC" w:rsidP="00CB7973">
      <w:pPr>
        <w:pStyle w:val="Level2Text"/>
        <w:numPr>
          <w:ilvl w:val="0"/>
          <w:numId w:val="39"/>
        </w:numPr>
        <w:ind w:left="1843" w:hanging="425"/>
        <w:jc w:val="both"/>
      </w:pP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p>
    <w:p w14:paraId="3B7ABC70" w14:textId="49B7FE87" w:rsidR="000764BC" w:rsidRPr="00EF4605" w:rsidRDefault="004439AC" w:rsidP="00CB7973">
      <w:pPr>
        <w:pStyle w:val="Level2Text"/>
        <w:ind w:left="1418" w:firstLine="0"/>
        <w:jc w:val="both"/>
      </w:pPr>
      <w:r>
        <w:t xml:space="preserve">The </w:t>
      </w:r>
      <w:r w:rsidRPr="000C0B76">
        <w:rPr>
          <w:b/>
        </w:rPr>
        <w:t>Generator</w:t>
      </w:r>
      <w:r>
        <w:t xml:space="preserve"> should also provide the voltage control study specified in CP.A.3.7.4.</w:t>
      </w:r>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123"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123"/>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5618E942"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 xml:space="preserve">4.1(i)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00CE7054" w:rsidRPr="00F078EB">
        <w:rPr>
          <w:bCs/>
        </w:rPr>
        <w:t>,</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14B97EFE" w:rsidR="002E0B38" w:rsidRDefault="002E0B38" w:rsidP="0072086B">
      <w:pPr>
        <w:pStyle w:val="Level1Text"/>
      </w:pPr>
      <w:r>
        <w:t>CP.A.3.</w:t>
      </w:r>
      <w:r w:rsidRPr="00EF4605">
        <w:t>4.4</w:t>
      </w:r>
      <w:r w:rsidRPr="00EF4605">
        <w:tab/>
        <w:t>In addition</w:t>
      </w:r>
      <w:r w:rsidR="00CE7054">
        <w:t>,</w:t>
      </w:r>
      <w:r w:rsidRPr="00EF4605">
        <w:t xml:space="preserve">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124"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125" w:name="_DV_M310"/>
      <w:bookmarkEnd w:id="124"/>
      <w:bookmarkEnd w:id="125"/>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B71FA0">
      <w:pPr>
        <w:pStyle w:val="Level2Text"/>
        <w:jc w:val="both"/>
      </w:pPr>
      <w:r w:rsidRPr="00EF4605">
        <w:t>(i)</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r w:rsidRPr="00EF4605">
        <w:rPr>
          <w:b/>
        </w:rPr>
        <w:t>Supergrid</w:t>
      </w:r>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B71FA0">
      <w:pPr>
        <w:pStyle w:val="Level2Text"/>
        <w:jc w:val="both"/>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4257781E"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OTSUA</w:t>
      </w:r>
      <w:r w:rsidR="00CE7054" w:rsidRPr="00F078EB">
        <w:rPr>
          <w:bCs/>
        </w:rPr>
        <w:t>,</w:t>
      </w:r>
      <w:r w:rsidR="001776D1">
        <w:rPr>
          <w:b/>
        </w:rPr>
        <w:t xml:space="preserve">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r w:rsidRPr="0072086B">
        <w:rPr>
          <w:b/>
        </w:rPr>
        <w:t>Supergrid 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w:t>
      </w:r>
    </w:p>
    <w:p w14:paraId="2FF29A57" w14:textId="77777777" w:rsidR="002E0B38" w:rsidRPr="00EF4605" w:rsidRDefault="002E0B38" w:rsidP="00B71FA0">
      <w:pPr>
        <w:pStyle w:val="Level2Text"/>
        <w:jc w:val="both"/>
      </w:pPr>
      <w:r w:rsidRPr="00EF4605">
        <w:t>(iii)</w:t>
      </w:r>
      <w:r w:rsidRPr="00EF4605">
        <w:tab/>
        <w:t xml:space="preserve">time series simulation studies of balanced </w:t>
      </w:r>
      <w:r w:rsidRPr="00EF4605">
        <w:rPr>
          <w:b/>
        </w:rPr>
        <w:t>Supergrid</w:t>
      </w:r>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35FF1201"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CE7054" w:rsidRPr="00F078EB">
        <w:rPr>
          <w:bCs/>
        </w:rPr>
        <w:t>,</w:t>
      </w:r>
      <w:r w:rsidR="00AE21E9">
        <w:rPr>
          <w:b/>
        </w:rPr>
        <w:t xml:space="preserve">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r w:rsidRPr="0072086B">
        <w:rPr>
          <w:b/>
        </w:rPr>
        <w:t>Supergrid</w:t>
      </w:r>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B71FA0">
      <w:pPr>
        <w:pStyle w:val="Level2Text"/>
        <w:jc w:val="both"/>
      </w:pPr>
      <w:r w:rsidRPr="00EF4605">
        <w:t>(i)</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r w:rsidRPr="00EF4605">
        <w:rPr>
          <w:b/>
        </w:rPr>
        <w:t>Supergrid</w:t>
      </w:r>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B71FA0">
      <w:pPr>
        <w:pStyle w:val="Level2Text"/>
        <w:jc w:val="both"/>
      </w:pPr>
      <w:r w:rsidRPr="00EF4605">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625DDCAE" w14:textId="5BE0C7B3" w:rsidR="00271D14" w:rsidRDefault="002E0B38" w:rsidP="00B30ECD">
      <w:pPr>
        <w:pStyle w:val="Level1Text"/>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00CE7054" w:rsidRPr="00F078EB">
        <w:rPr>
          <w:bCs/>
        </w:rPr>
        <w:t>,</w:t>
      </w:r>
      <w:r w:rsidRPr="00EF4605">
        <w:t xml:space="preserve"> the studies may instead be completed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9641DF">
        <w:t>.</w:t>
      </w:r>
      <w:r w:rsidRPr="00EF4605">
        <w:t xml:space="preserve"> For fault simulation studies described in CCA.8.5.1(i)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r w:rsidRPr="00EF4605">
        <w:rPr>
          <w:b/>
        </w:rPr>
        <w:t>Supergrid Voltage</w:t>
      </w:r>
      <w:r w:rsidRPr="00EF4605">
        <w:t xml:space="preserve"> will be applied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AE709E">
        <w:t>.</w:t>
      </w:r>
    </w:p>
    <w:p w14:paraId="68300805" w14:textId="08AA23CE" w:rsidR="000B531D" w:rsidRDefault="000B531D" w:rsidP="000B531D">
      <w:pPr>
        <w:widowControl/>
        <w:spacing w:line="240" w:lineRule="auto"/>
        <w:ind w:left="1418" w:hanging="1418"/>
      </w:pPr>
      <w:r>
        <w:t>CP.A.3.5.4</w:t>
      </w:r>
      <w:r>
        <w:tab/>
        <w:t xml:space="preserve">In the case of a </w:t>
      </w:r>
      <w:r>
        <w:rPr>
          <w:b/>
        </w:rPr>
        <w:t>Power Park Module</w:t>
      </w:r>
      <w:r>
        <w:rPr>
          <w:bCs/>
        </w:rPr>
        <w:t>,</w:t>
      </w:r>
      <w:r>
        <w:rPr>
          <w:b/>
        </w:rPr>
        <w:t xml:space="preserve"> </w:t>
      </w:r>
      <w:r>
        <w:t xml:space="preserve">the studies detailed in CP.A.3.5.1 should be repeated to demonstrate compliance during foreseeable running arrangements resulting from outages of major </w:t>
      </w:r>
      <w:r>
        <w:rPr>
          <w:b/>
        </w:rPr>
        <w:t>Plant</w:t>
      </w:r>
      <w:r>
        <w:t xml:space="preserve"> and </w:t>
      </w:r>
      <w:r>
        <w:rPr>
          <w:b/>
        </w:rPr>
        <w:t>Apparatus</w:t>
      </w:r>
      <w:r>
        <w:t xml:space="preserve"> (for example outage of the main export cable in the case of </w:t>
      </w:r>
      <w:r>
        <w:rPr>
          <w:b/>
        </w:rPr>
        <w:t>OTSDUW</w:t>
      </w:r>
      <w:r>
        <w:t xml:space="preserve"> or module step up transformer where alternative export connections are possible). For these conditions, the </w:t>
      </w:r>
      <w:r>
        <w:rPr>
          <w:b/>
        </w:rPr>
        <w:t xml:space="preserve">Power Park Module Active </w:t>
      </w:r>
      <w:r>
        <w:rPr>
          <w:b/>
          <w:bCs/>
        </w:rPr>
        <w:t>Power</w:t>
      </w:r>
      <w:r>
        <w:rPr>
          <w:b/>
        </w:rPr>
        <w:t xml:space="preserve"> </w:t>
      </w:r>
      <w:r>
        <w:t xml:space="preserve">output may be reduced to levels appropriate to the planned operating regime proposed by the </w:t>
      </w:r>
      <w:r>
        <w:rPr>
          <w:b/>
        </w:rPr>
        <w:t>Generator</w:t>
      </w:r>
      <w:r>
        <w:t xml:space="preserve">. The </w:t>
      </w:r>
      <w:r>
        <w:rPr>
          <w:b/>
        </w:rPr>
        <w:t>Generator</w:t>
      </w:r>
      <w:r>
        <w:t xml:space="preserve"> shall consult </w:t>
      </w:r>
      <w:r>
        <w:rPr>
          <w:b/>
        </w:rPr>
        <w:t>The</w:t>
      </w:r>
      <w:r>
        <w:t xml:space="preserve"> </w:t>
      </w:r>
      <w:r>
        <w:rPr>
          <w:b/>
        </w:rPr>
        <w:t>Company</w:t>
      </w:r>
      <w:r>
        <w:t xml:space="preserve"> on alternative running arrangements and agree with </w:t>
      </w:r>
      <w:r>
        <w:rPr>
          <w:b/>
        </w:rPr>
        <w:t>The</w:t>
      </w:r>
      <w:r>
        <w:t xml:space="preserve"> </w:t>
      </w:r>
      <w:r>
        <w:rPr>
          <w:b/>
        </w:rPr>
        <w:t>Company</w:t>
      </w:r>
      <w:r>
        <w:t xml:space="preserve"> the running arrangements that will be studied prior to the </w:t>
      </w:r>
      <w:r>
        <w:rPr>
          <w:b/>
        </w:rPr>
        <w:t>Generator</w:t>
      </w:r>
      <w:r>
        <w:t xml:space="preserve"> undertaking the studies.  For the avoidance of doubt, compliance of a </w:t>
      </w:r>
      <w:r>
        <w:rPr>
          <w:b/>
        </w:rPr>
        <w:t xml:space="preserve">Power Park Module </w:t>
      </w:r>
      <w:r>
        <w:t xml:space="preserve">with </w:t>
      </w:r>
      <w:r>
        <w:rPr>
          <w:b/>
          <w:bCs/>
        </w:rPr>
        <w:t>Fault Ride Through</w:t>
      </w:r>
      <w:r>
        <w:t xml:space="preserve"> requirements remains the responsibility of the </w:t>
      </w:r>
      <w:r>
        <w:rPr>
          <w:b/>
        </w:rPr>
        <w:t>Generator</w:t>
      </w:r>
      <w:r>
        <w:t xml:space="preserve"> under all operating conditions.</w:t>
      </w:r>
    </w:p>
    <w:p w14:paraId="761CA9B7" w14:textId="77777777" w:rsidR="000B531D" w:rsidRPr="000B531D" w:rsidRDefault="000B531D" w:rsidP="000B531D">
      <w:pPr>
        <w:widowControl/>
        <w:spacing w:line="240" w:lineRule="auto"/>
        <w:ind w:left="1418" w:hanging="1418"/>
        <w:rPr>
          <w:rFonts w:ascii="Times New Roman" w:hAnsi="Times New Roman"/>
          <w:snapToGrid/>
          <w:sz w:val="24"/>
          <w:szCs w:val="24"/>
          <w:lang w:eastAsia="en-GB"/>
        </w:rPr>
      </w:pPr>
    </w:p>
    <w:p w14:paraId="7693FEB1" w14:textId="6D03C50C" w:rsidR="000B531D" w:rsidRPr="000B531D" w:rsidRDefault="000B531D" w:rsidP="000B531D">
      <w:pPr>
        <w:pStyle w:val="Level2Text"/>
        <w:tabs>
          <w:tab w:val="left" w:pos="1418"/>
        </w:tabs>
        <w:ind w:left="1418" w:hanging="1418"/>
        <w:jc w:val="both"/>
      </w:pPr>
      <w:r>
        <w:t>CP.A.3.5.5</w:t>
      </w:r>
      <w:r>
        <w:tab/>
        <w:t xml:space="preserve">In the </w:t>
      </w:r>
      <w:r>
        <w:rPr>
          <w:color w:val="000000"/>
        </w:rPr>
        <w:t>cas</w:t>
      </w:r>
      <w:r>
        <w:t xml:space="preserve">e of a </w:t>
      </w:r>
      <w:r>
        <w:rPr>
          <w:b/>
        </w:rPr>
        <w:t>Power Park Module</w:t>
      </w:r>
      <w:r>
        <w:t xml:space="preserve"> with a </w:t>
      </w:r>
      <w:r>
        <w:rPr>
          <w:b/>
        </w:rPr>
        <w:t>Registered Capacity</w:t>
      </w:r>
      <w:r>
        <w:t xml:space="preserve"> greater or equal to 100MW, the studies detailed in CP.A.3.5.1 should be repeated with 50% of the </w:t>
      </w:r>
      <w:r>
        <w:rPr>
          <w:b/>
        </w:rPr>
        <w:t>Power Park Units</w:t>
      </w:r>
      <w:r>
        <w:t xml:space="preserve"> </w:t>
      </w:r>
      <w:r>
        <w:rPr>
          <w:b/>
        </w:rPr>
        <w:t>Synchronised</w:t>
      </w:r>
      <w:r>
        <w:t xml:space="preserve"> to the </w:t>
      </w:r>
      <w:r>
        <w:rPr>
          <w:b/>
        </w:rPr>
        <w:t>Total System</w:t>
      </w:r>
      <w:r>
        <w:t xml:space="preserve">. In the case of a </w:t>
      </w:r>
      <w:r>
        <w:rPr>
          <w:b/>
        </w:rPr>
        <w:t>Power Station</w:t>
      </w:r>
      <w:r>
        <w:t xml:space="preserve"> containing multiple </w:t>
      </w:r>
      <w:r>
        <w:rPr>
          <w:b/>
        </w:rPr>
        <w:t>Power Park Modules</w:t>
      </w:r>
      <w:r>
        <w:t xml:space="preserve"> or multiple </w:t>
      </w:r>
      <w:r>
        <w:rPr>
          <w:b/>
        </w:rPr>
        <w:t>Offshore Power Park Modules</w:t>
      </w:r>
      <w:r>
        <w:t xml:space="preserve"> connected to an </w:t>
      </w:r>
      <w:r>
        <w:rPr>
          <w:b/>
        </w:rPr>
        <w:t>Offshore</w:t>
      </w:r>
      <w:r>
        <w:t xml:space="preserve"> </w:t>
      </w:r>
      <w:r>
        <w:rPr>
          <w:b/>
          <w:bCs/>
        </w:rPr>
        <w:t>Transmission System</w:t>
      </w:r>
      <w:r>
        <w:t xml:space="preserve"> or </w:t>
      </w:r>
      <w:r>
        <w:rPr>
          <w:b/>
        </w:rPr>
        <w:t>OTSDUW</w:t>
      </w:r>
      <w:r>
        <w:t xml:space="preserve"> the study should include all </w:t>
      </w:r>
      <w:r>
        <w:rPr>
          <w:b/>
        </w:rPr>
        <w:t>Power Park Modules</w:t>
      </w:r>
      <w:r>
        <w:t xml:space="preserve"> with 50% of the </w:t>
      </w:r>
      <w:r>
        <w:rPr>
          <w:b/>
        </w:rPr>
        <w:t>Power Park Units</w:t>
      </w:r>
      <w:r>
        <w:t xml:space="preserve"> </w:t>
      </w:r>
      <w:r>
        <w:rPr>
          <w:b/>
        </w:rPr>
        <w:t>Synchronised</w:t>
      </w:r>
      <w:r>
        <w:t xml:space="preserve"> to the </w:t>
      </w:r>
      <w:r>
        <w:rPr>
          <w:b/>
        </w:rPr>
        <w:t>Total System</w:t>
      </w:r>
      <w:r>
        <w:t xml:space="preserve">.  </w:t>
      </w:r>
    </w:p>
    <w:p w14:paraId="701F313D" w14:textId="6BD3DDC2" w:rsidR="000B531D" w:rsidRDefault="000B531D" w:rsidP="000B531D">
      <w:pPr>
        <w:keepLines/>
        <w:tabs>
          <w:tab w:val="left" w:pos="1418"/>
        </w:tabs>
        <w:spacing w:after="120"/>
        <w:ind w:left="1418" w:hanging="1418"/>
        <w:jc w:val="both"/>
        <w:rPr>
          <w:color w:val="000000"/>
          <w:lang w:val="en-US"/>
        </w:rPr>
      </w:pPr>
      <w:r>
        <w:rPr>
          <w:color w:val="000000"/>
          <w:lang w:val="en-US"/>
        </w:rPr>
        <w:t xml:space="preserve">CP.A.3.5.6 </w:t>
      </w:r>
      <w:r>
        <w:rPr>
          <w:color w:val="000000"/>
          <w:lang w:val="en-US"/>
        </w:rPr>
        <w:tab/>
        <w:t xml:space="preserve">In the case of </w:t>
      </w:r>
      <w:r>
        <w:rPr>
          <w:b/>
          <w:bCs/>
          <w:color w:val="000000"/>
          <w:lang w:val="en-US"/>
        </w:rPr>
        <w:t xml:space="preserve">DC Networks </w:t>
      </w:r>
      <w:r>
        <w:rPr>
          <w:color w:val="000000"/>
          <w:lang w:val="en-US"/>
        </w:rPr>
        <w:t xml:space="preserve">the studies detailed in CP.A.3.5.1 should be repeated to demonstrate compliance during foreseeable running arrangements resulting from outages of major </w:t>
      </w:r>
      <w:r>
        <w:rPr>
          <w:b/>
          <w:bCs/>
          <w:color w:val="000000"/>
          <w:lang w:val="en-US"/>
        </w:rPr>
        <w:t>Plant</w:t>
      </w:r>
      <w:r>
        <w:rPr>
          <w:color w:val="000000"/>
          <w:lang w:val="en-US"/>
        </w:rPr>
        <w:t xml:space="preserve"> and </w:t>
      </w:r>
      <w:r>
        <w:rPr>
          <w:b/>
          <w:bCs/>
          <w:color w:val="000000"/>
          <w:lang w:val="en-US"/>
        </w:rPr>
        <w:t>Apparatus</w:t>
      </w:r>
      <w:r>
        <w:rPr>
          <w:color w:val="000000"/>
          <w:lang w:val="en-US"/>
        </w:rPr>
        <w:t xml:space="preserve"> (for example outage of an HVDC cable or converter). For these conditions, the </w:t>
      </w:r>
      <w:r>
        <w:rPr>
          <w:b/>
          <w:bCs/>
          <w:color w:val="000000"/>
          <w:lang w:val="en-US"/>
        </w:rPr>
        <w:t xml:space="preserve">DC Converter Active Power </w:t>
      </w:r>
      <w:r>
        <w:rPr>
          <w:color w:val="000000"/>
          <w:lang w:val="en-US"/>
        </w:rPr>
        <w:t xml:space="preserve">transfer may be reduced to levels appropriate to the planned operating regime. The </w:t>
      </w:r>
      <w:r>
        <w:rPr>
          <w:b/>
          <w:bCs/>
          <w:color w:val="000000"/>
          <w:lang w:val="en-US"/>
        </w:rPr>
        <w:t xml:space="preserve">Generator </w:t>
      </w:r>
      <w:r>
        <w:rPr>
          <w:color w:val="000000"/>
          <w:lang w:val="en-US"/>
        </w:rPr>
        <w:t>or</w:t>
      </w:r>
      <w:r>
        <w:rPr>
          <w:b/>
          <w:bCs/>
          <w:color w:val="000000"/>
          <w:lang w:val="en-US"/>
        </w:rPr>
        <w:t xml:space="preserve"> DC Converter Station </w:t>
      </w:r>
      <w:r>
        <w:rPr>
          <w:color w:val="000000"/>
          <w:lang w:val="en-US"/>
        </w:rPr>
        <w:t xml:space="preserve">Owner shall consult </w:t>
      </w:r>
      <w:r>
        <w:rPr>
          <w:b/>
          <w:bCs/>
          <w:color w:val="000000"/>
          <w:lang w:val="en-US"/>
        </w:rPr>
        <w:t>The</w:t>
      </w:r>
      <w:r>
        <w:rPr>
          <w:color w:val="000000"/>
          <w:lang w:val="en-US"/>
        </w:rPr>
        <w:t xml:space="preserve"> </w:t>
      </w:r>
      <w:r>
        <w:rPr>
          <w:b/>
          <w:bCs/>
          <w:color w:val="000000"/>
          <w:lang w:val="en-US"/>
        </w:rPr>
        <w:t>Company</w:t>
      </w:r>
      <w:r>
        <w:rPr>
          <w:color w:val="000000"/>
          <w:lang w:val="en-US"/>
        </w:rPr>
        <w:t xml:space="preserve"> on alternative running arrangements and agree with </w:t>
      </w:r>
      <w:r>
        <w:rPr>
          <w:b/>
          <w:bCs/>
          <w:color w:val="000000"/>
          <w:lang w:val="en-US"/>
        </w:rPr>
        <w:t>The</w:t>
      </w:r>
      <w:r>
        <w:rPr>
          <w:color w:val="000000"/>
          <w:lang w:val="en-US"/>
        </w:rPr>
        <w:t xml:space="preserve"> </w:t>
      </w:r>
      <w:r>
        <w:rPr>
          <w:b/>
          <w:bCs/>
          <w:color w:val="000000"/>
          <w:lang w:val="en-US"/>
        </w:rPr>
        <w:t>Company</w:t>
      </w:r>
      <w:r>
        <w:rPr>
          <w:color w:val="000000"/>
          <w:lang w:val="en-US"/>
        </w:rPr>
        <w:t xml:space="preserve"> the running arrangements that will be studied prior to the </w:t>
      </w:r>
      <w:r>
        <w:rPr>
          <w:b/>
          <w:bCs/>
          <w:color w:val="000000"/>
          <w:lang w:val="en-US"/>
        </w:rPr>
        <w:t xml:space="preserve">DC Converter Station </w:t>
      </w:r>
      <w:r>
        <w:rPr>
          <w:color w:val="000000"/>
          <w:lang w:val="en-US"/>
        </w:rPr>
        <w:t>Owner</w:t>
      </w:r>
      <w:r>
        <w:rPr>
          <w:b/>
          <w:bCs/>
          <w:color w:val="000000"/>
          <w:lang w:val="en-US"/>
        </w:rPr>
        <w:t xml:space="preserve"> </w:t>
      </w:r>
      <w:r>
        <w:rPr>
          <w:color w:val="000000"/>
          <w:lang w:val="en-US"/>
        </w:rPr>
        <w:t xml:space="preserve">undertaking the studies. For the avoidance of doubt, compliance of </w:t>
      </w:r>
      <w:r>
        <w:rPr>
          <w:b/>
          <w:bCs/>
          <w:color w:val="000000"/>
          <w:lang w:val="en-US"/>
        </w:rPr>
        <w:t xml:space="preserve">DC Converter Station </w:t>
      </w:r>
      <w:r>
        <w:rPr>
          <w:color w:val="000000"/>
          <w:lang w:val="en-US"/>
        </w:rPr>
        <w:t xml:space="preserve">with </w:t>
      </w:r>
      <w:r>
        <w:rPr>
          <w:b/>
          <w:bCs/>
          <w:color w:val="000000"/>
          <w:lang w:val="en-US"/>
        </w:rPr>
        <w:t>Fault Ride Through</w:t>
      </w:r>
      <w:r>
        <w:rPr>
          <w:color w:val="000000"/>
          <w:lang w:val="en-US"/>
        </w:rPr>
        <w:t xml:space="preserve"> requirements remains the responsibility of the </w:t>
      </w:r>
      <w:r>
        <w:rPr>
          <w:b/>
          <w:bCs/>
          <w:color w:val="000000"/>
          <w:lang w:val="en-US"/>
        </w:rPr>
        <w:t xml:space="preserve">DC Converter Station </w:t>
      </w:r>
      <w:r>
        <w:rPr>
          <w:color w:val="000000"/>
          <w:lang w:val="en-US"/>
        </w:rPr>
        <w:t>Owner under all operating conditions.</w:t>
      </w:r>
    </w:p>
    <w:p w14:paraId="2CB729E4" w14:textId="77777777" w:rsidR="000B531D" w:rsidRPr="000B531D" w:rsidRDefault="000B531D" w:rsidP="000B531D">
      <w:pPr>
        <w:keepLines/>
        <w:tabs>
          <w:tab w:val="left" w:pos="1418"/>
        </w:tabs>
        <w:spacing w:after="120"/>
        <w:ind w:left="1418" w:hanging="1418"/>
        <w:jc w:val="both"/>
        <w:rPr>
          <w:color w:val="000000"/>
          <w:lang w:val="en-US"/>
        </w:rPr>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 xml:space="preserve">.7(c)(i),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1933AEFF"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00CE7054" w:rsidRPr="00F078EB">
        <w:rPr>
          <w:bCs/>
        </w:rPr>
        <w:t>,</w:t>
      </w:r>
      <w:r w:rsidRPr="00EF4605">
        <w:t xml:space="preserve"> this study </w:t>
      </w:r>
      <w:r w:rsidR="001568CD">
        <w:t>may</w:t>
      </w:r>
      <w:r w:rsidRPr="00EF4605">
        <w:t xml:space="preserve"> not</w:t>
      </w:r>
      <w:r w:rsidR="00824942">
        <w:t xml:space="preserve"> be</w:t>
      </w:r>
      <w:r w:rsidRPr="00EF4605">
        <w:t xml:space="preserve"> required </w:t>
      </w:r>
      <w:r w:rsidR="000C7BA4">
        <w:t xml:space="preserve">by The Company </w:t>
      </w:r>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15628C4E"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w:t>
      </w:r>
      <w:r w:rsidR="00CE7054" w:rsidRPr="00F078EB">
        <w:rPr>
          <w:rFonts w:cs="Arial"/>
          <w:b/>
          <w:bCs/>
        </w:rPr>
        <w:t>F</w:t>
      </w:r>
      <w:r w:rsidRPr="00F078EB">
        <w:rPr>
          <w:rFonts w:cs="Arial"/>
          <w:b/>
          <w:bCs/>
        </w:rPr>
        <w:t>requency</w:t>
      </w:r>
      <w:r w:rsidRPr="00EF4605">
        <w:rPr>
          <w:rFonts w:cs="Arial"/>
        </w:rPr>
        <w:t xml:space="preserve">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00AD3AF2" w:rsidR="002E0B38" w:rsidRPr="00EF4605" w:rsidRDefault="002E0B38" w:rsidP="0072086B">
      <w:pPr>
        <w:pStyle w:val="Level1Text"/>
      </w:pPr>
      <w:r>
        <w:t>CP.A.3.</w:t>
      </w:r>
      <w:r w:rsidRPr="00EF4605">
        <w:t>6.5</w:t>
      </w:r>
      <w:r w:rsidRPr="00EF4605">
        <w:tab/>
      </w:r>
      <w:r w:rsidR="00CE7054">
        <w:t>The s</w:t>
      </w:r>
      <w:r w:rsidRPr="00EF4605">
        <w:t xml:space="preserve">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BFBEFDD"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.7(c)(i) as described</w:t>
      </w:r>
      <w:r w:rsidR="00CE7054">
        <w:t>,</w:t>
      </w:r>
      <w:r w:rsidRPr="00EF4605">
        <w:t xml:space="preserve">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0B2DFDEE"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w:t>
      </w:r>
      <w:r w:rsidRPr="00B71FA0">
        <w:t>or</w:t>
      </w:r>
      <w:r w:rsidRPr="00EF4605">
        <w:rPr>
          <w:b/>
          <w:noProof/>
          <w:szCs w:val="22"/>
        </w:rPr>
        <w:t xml:space="preserve">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00CE7054" w:rsidRPr="00F078EB">
        <w:rPr>
          <w:bCs/>
          <w:szCs w:val="22"/>
        </w:rPr>
        <w: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E7344AF"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overnor/load controller/plant model</w:t>
      </w:r>
      <w:r w:rsidR="00CE7054">
        <w:t>,</w:t>
      </w:r>
      <w:r w:rsidRPr="001361F0">
        <w:t xml:space="preserve">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(i)</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(i)</w:t>
      </w:r>
      <w:r w:rsidRPr="00EF4605">
        <w:tab/>
        <w:t>operating open circuit at rated terminal voltage and subjected to a 2% step increase in  terminal voltage reference.</w:t>
      </w:r>
    </w:p>
    <w:p w14:paraId="19805227" w14:textId="10BB08A5" w:rsidR="002E0B38" w:rsidRPr="00EF4605" w:rsidRDefault="002E0B38" w:rsidP="00192C44">
      <w:pPr>
        <w:pStyle w:val="Level2Text"/>
      </w:pPr>
      <w:r w:rsidRPr="00EF4605">
        <w:t>(ii)</w:t>
      </w:r>
      <w:r w:rsidRPr="00EF4605">
        <w:tab/>
        <w:t xml:space="preserve">operating at </w:t>
      </w:r>
      <w:r w:rsidRPr="00EF4605">
        <w:rPr>
          <w:b/>
        </w:rPr>
        <w:t>Rated MW</w:t>
      </w:r>
      <w:r w:rsidRPr="00EF4605">
        <w:t xml:space="preserve">, nominal terminal voltage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247544B" w:rsidR="002E0B38" w:rsidRPr="00EF4605" w:rsidRDefault="002E0B38" w:rsidP="00192C44">
      <w:pPr>
        <w:pStyle w:val="Level1Text"/>
      </w:pPr>
      <w:r>
        <w:t>CP.A.3.</w:t>
      </w:r>
      <w:r w:rsidRPr="00EF4605">
        <w:t>7.4</w:t>
      </w:r>
      <w:r w:rsidRPr="00EF4605">
        <w:tab/>
        <w:t>To demonstrate the Voltage Controller model</w:t>
      </w:r>
      <w:r w:rsidR="000B334E">
        <w:t>,</w:t>
      </w:r>
      <w:r w:rsidRPr="00EF4605">
        <w:t xml:space="preserve">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41A010D6" w:rsidR="00094FBB" w:rsidRPr="00EF4605" w:rsidRDefault="002E0B38" w:rsidP="00094FBB">
      <w:pPr>
        <w:pStyle w:val="Level1Text"/>
      </w:pPr>
      <w:r>
        <w:t>CP.A.3.</w:t>
      </w:r>
      <w:r w:rsidRPr="00EF4605">
        <w:t>7.</w:t>
      </w:r>
      <w:r w:rsidR="000E0D4F">
        <w:t>6</w:t>
      </w:r>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126" w:name="_DV_M370"/>
      <w:bookmarkEnd w:id="126"/>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127" w:name="_DV_M152"/>
      <w:bookmarkEnd w:id="127"/>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9"/>
          <w:headerReference w:type="default" r:id="rId20"/>
          <w:footerReference w:type="default" r:id="rId21"/>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45795E72" w:rsidR="00D519E0" w:rsidRDefault="00D519E0" w:rsidP="006B0C9F"/>
    <w:p w14:paraId="5C29170D" w14:textId="2F662D2F" w:rsidR="00895A59" w:rsidRDefault="00895A59" w:rsidP="006B0C9F"/>
    <w:p w14:paraId="7DE02748" w14:textId="1B4FF2BD" w:rsidR="00895A59" w:rsidRDefault="00895A59" w:rsidP="006B0C9F"/>
    <w:p w14:paraId="6520009E" w14:textId="17C4A3F0" w:rsidR="00895A59" w:rsidRDefault="00895A59" w:rsidP="006B0C9F"/>
    <w:p w14:paraId="6DD1EF4C" w14:textId="29D630E5" w:rsidR="00895A59" w:rsidRDefault="00895A59" w:rsidP="006B0C9F"/>
    <w:p w14:paraId="191E8574" w14:textId="42F278D3" w:rsidR="00895A59" w:rsidRDefault="00895A59" w:rsidP="006B0C9F"/>
    <w:p w14:paraId="6B120DA4" w14:textId="2EA2485C" w:rsidR="00895A59" w:rsidRDefault="00895A59" w:rsidP="006B0C9F"/>
    <w:p w14:paraId="22BECDF6" w14:textId="0CF0165C" w:rsidR="00895A59" w:rsidRDefault="00895A59" w:rsidP="006B0C9F"/>
    <w:p w14:paraId="71967F8A" w14:textId="35A7D336" w:rsidR="00895A59" w:rsidRDefault="00895A59" w:rsidP="006B0C9F"/>
    <w:p w14:paraId="025E7EAF" w14:textId="77777777" w:rsidR="00895A59" w:rsidRPr="00F93280" w:rsidRDefault="00895A59" w:rsidP="006B0C9F"/>
    <w:sectPr w:rsidR="00895A59" w:rsidRPr="00F93280" w:rsidSect="009C0223">
      <w:headerReference w:type="default" r:id="rId22"/>
      <w:footerReference w:type="default" r:id="rId23"/>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E42D" w14:textId="77777777" w:rsidR="007229A5" w:rsidRDefault="007229A5">
      <w:r>
        <w:separator/>
      </w:r>
    </w:p>
  </w:endnote>
  <w:endnote w:type="continuationSeparator" w:id="0">
    <w:p w14:paraId="495683B2" w14:textId="77777777" w:rsidR="007229A5" w:rsidRDefault="007229A5">
      <w:r>
        <w:continuationSeparator/>
      </w:r>
    </w:p>
  </w:endnote>
  <w:endnote w:type="continuationNotice" w:id="1">
    <w:p w14:paraId="059F3F93" w14:textId="77777777" w:rsidR="007229A5" w:rsidRDefault="007229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4B03" w14:textId="6829DD5F"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993675">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993675">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49C3990B" w14:textId="77777777" w:rsidR="00B65280" w:rsidRDefault="00B65280" w:rsidP="00643A7A">
    <w:pPr>
      <w:tabs>
        <w:tab w:val="center" w:pos="4820"/>
        <w:tab w:val="right" w:pos="9639"/>
      </w:tabs>
    </w:pPr>
    <w:r>
      <w:rPr>
        <w:rStyle w:val="PageNumber"/>
        <w:sz w:val="16"/>
        <w:szCs w:val="16"/>
      </w:rPr>
      <w:tab/>
      <w:t>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6D85" w14:textId="6FDCABA8"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2133BF">
      <w:rPr>
        <w:sz w:val="16"/>
        <w:szCs w:val="16"/>
      </w:rPr>
      <w:t>1</w:t>
    </w:r>
    <w:r w:rsidR="00952C77">
      <w:rPr>
        <w:sz w:val="16"/>
        <w:szCs w:val="16"/>
      </w:rPr>
      <w:t>6</w:t>
    </w:r>
    <w:r>
      <w:rPr>
        <w:sz w:val="16"/>
        <w:szCs w:val="16"/>
      </w:rPr>
      <w:tab/>
      <w:t>CP</w:t>
    </w:r>
    <w:r w:rsidRPr="004C0D15">
      <w:rPr>
        <w:sz w:val="16"/>
        <w:szCs w:val="16"/>
      </w:rPr>
      <w:tab/>
    </w:r>
    <w:r w:rsidR="00952C77">
      <w:rPr>
        <w:color w:val="000000" w:themeColor="text1"/>
        <w:sz w:val="16"/>
        <w:szCs w:val="16"/>
      </w:rPr>
      <w:t>05</w:t>
    </w:r>
    <w:r w:rsidR="00B71FA0">
      <w:rPr>
        <w:color w:val="000000" w:themeColor="text1"/>
        <w:sz w:val="16"/>
        <w:szCs w:val="16"/>
      </w:rPr>
      <w:t xml:space="preserve"> </w:t>
    </w:r>
    <w:r w:rsidR="002133BF">
      <w:rPr>
        <w:color w:val="000000" w:themeColor="text1"/>
        <w:sz w:val="16"/>
        <w:szCs w:val="16"/>
      </w:rPr>
      <w:t>J</w:t>
    </w:r>
    <w:r w:rsidR="00952C77">
      <w:rPr>
        <w:color w:val="000000" w:themeColor="text1"/>
        <w:sz w:val="16"/>
        <w:szCs w:val="16"/>
      </w:rPr>
      <w:t>anuary</w:t>
    </w:r>
    <w:r w:rsidR="00B71FA0">
      <w:rPr>
        <w:color w:val="000000" w:themeColor="text1"/>
        <w:sz w:val="16"/>
        <w:szCs w:val="16"/>
      </w:rPr>
      <w:t xml:space="preserve"> 202</w:t>
    </w:r>
    <w:r w:rsidR="00952C77">
      <w:rPr>
        <w:color w:val="000000" w:themeColor="text1"/>
        <w:sz w:val="16"/>
        <w:szCs w:val="16"/>
      </w:rPr>
      <w:t>3</w:t>
    </w:r>
  </w:p>
  <w:p w14:paraId="23E04F79" w14:textId="323C9D6B" w:rsidR="00B65280" w:rsidRDefault="00B65280"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BA4CD0">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952C77">
      <w:rPr>
        <w:rStyle w:val="PageNumber"/>
        <w:sz w:val="16"/>
        <w:szCs w:val="16"/>
      </w:rPr>
      <w:t>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0D25" w14:textId="77777777" w:rsidR="00B65280" w:rsidRPr="00366C43" w:rsidRDefault="00B65280"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8287A" w14:textId="77777777" w:rsidR="007229A5" w:rsidRDefault="007229A5">
      <w:r>
        <w:separator/>
      </w:r>
    </w:p>
  </w:footnote>
  <w:footnote w:type="continuationSeparator" w:id="0">
    <w:p w14:paraId="2663E423" w14:textId="77777777" w:rsidR="007229A5" w:rsidRDefault="007229A5">
      <w:r>
        <w:continuationSeparator/>
      </w:r>
    </w:p>
  </w:footnote>
  <w:footnote w:type="continuationNotice" w:id="1">
    <w:p w14:paraId="1A5E1671" w14:textId="77777777" w:rsidR="007229A5" w:rsidRDefault="007229A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839C" w14:textId="2605FFCE" w:rsidR="00B65280" w:rsidRDefault="00B652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8793" w14:textId="77777777" w:rsidR="00B65280" w:rsidRDefault="00B6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BF15" w14:textId="77777777" w:rsidR="00B65280" w:rsidRDefault="00B6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5A086E"/>
    <w:multiLevelType w:val="hybridMultilevel"/>
    <w:tmpl w:val="F426118C"/>
    <w:lvl w:ilvl="0" w:tplc="EA72A29E">
      <w:start w:val="4"/>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9"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0"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1"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4"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5"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6"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7"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8"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9"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1"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2"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3"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5"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6"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7"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8"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30" w15:restartNumberingAfterBreak="0">
    <w:nsid w:val="6EBE4E48"/>
    <w:multiLevelType w:val="multilevel"/>
    <w:tmpl w:val="FDFA10CC"/>
    <w:styleLink w:val="CurrentList1"/>
    <w:lvl w:ilvl="0">
      <w:start w:val="1"/>
      <w:numFmt w:val="lowerRoman"/>
      <w:lvlText w:val="(%1)"/>
      <w:lvlJc w:val="left"/>
      <w:pPr>
        <w:ind w:left="2138" w:hanging="72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1"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2"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3"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4" w15:restartNumberingAfterBreak="0">
    <w:nsid w:val="735D14A2"/>
    <w:multiLevelType w:val="hybridMultilevel"/>
    <w:tmpl w:val="FDFA10CC"/>
    <w:lvl w:ilvl="0" w:tplc="A956EAD8">
      <w:start w:val="1"/>
      <w:numFmt w:val="lowerRoman"/>
      <w:lvlText w:val="(%1)"/>
      <w:lvlJc w:val="left"/>
      <w:pPr>
        <w:ind w:left="2138" w:hanging="72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5"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6"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16cid:durableId="170686646">
    <w:abstractNumId w:val="13"/>
  </w:num>
  <w:num w:numId="2" w16cid:durableId="20784033">
    <w:abstractNumId w:val="1"/>
  </w:num>
  <w:num w:numId="3" w16cid:durableId="2066104518">
    <w:abstractNumId w:val="32"/>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16cid:durableId="549221579">
    <w:abstractNumId w:val="2"/>
    <w:lvlOverride w:ilvl="0">
      <w:lvl w:ilvl="0">
        <w:start w:val="1"/>
        <w:numFmt w:val="decimal"/>
        <w:lvlText w:val="%1."/>
        <w:lvlJc w:val="left"/>
        <w:pPr>
          <w:tabs>
            <w:tab w:val="num" w:pos="360"/>
          </w:tabs>
          <w:ind w:left="0" w:firstLine="0"/>
        </w:pPr>
        <w:rPr>
          <w:b w:val="0"/>
          <w:i w:val="0"/>
        </w:rPr>
      </w:lvl>
    </w:lvlOverride>
  </w:num>
  <w:num w:numId="5" w16cid:durableId="30805963">
    <w:abstractNumId w:val="0"/>
  </w:num>
  <w:num w:numId="6" w16cid:durableId="16741380">
    <w:abstractNumId w:val="2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16cid:durableId="659358086">
    <w:abstractNumId w:val="8"/>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16cid:durableId="1306930453">
    <w:abstractNumId w:val="31"/>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16cid:durableId="2032416066">
    <w:abstractNumId w:val="22"/>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16cid:durableId="875510164">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16cid:durableId="969745827">
    <w:abstractNumId w:val="10"/>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16cid:durableId="1940988447">
    <w:abstractNumId w:val="20"/>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16cid:durableId="1689990399">
    <w:abstractNumId w:val="25"/>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16cid:durableId="1111048195">
    <w:abstractNumId w:val="9"/>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16cid:durableId="887643533">
    <w:abstractNumId w:val="18"/>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16cid:durableId="1732733784">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16cid:durableId="304044780">
    <w:abstractNumId w:val="14"/>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16cid:durableId="940648502">
    <w:abstractNumId w:val="36"/>
  </w:num>
  <w:num w:numId="19" w16cid:durableId="1825047712">
    <w:abstractNumId w:val="21"/>
  </w:num>
  <w:num w:numId="20" w16cid:durableId="152260015">
    <w:abstractNumId w:val="33"/>
  </w:num>
  <w:num w:numId="21" w16cid:durableId="1050884386">
    <w:abstractNumId w:val="17"/>
  </w:num>
  <w:num w:numId="22" w16cid:durableId="1298796110">
    <w:abstractNumId w:val="28"/>
  </w:num>
  <w:num w:numId="23" w16cid:durableId="1659503612">
    <w:abstractNumId w:val="11"/>
  </w:num>
  <w:num w:numId="24" w16cid:durableId="1515994733">
    <w:abstractNumId w:val="35"/>
  </w:num>
  <w:num w:numId="25" w16cid:durableId="567620174">
    <w:abstractNumId w:val="16"/>
  </w:num>
  <w:num w:numId="26" w16cid:durableId="1429347414">
    <w:abstractNumId w:val="15"/>
  </w:num>
  <w:num w:numId="27" w16cid:durableId="504636957">
    <w:abstractNumId w:val="23"/>
  </w:num>
  <w:num w:numId="28" w16cid:durableId="2038507052">
    <w:abstractNumId w:val="7"/>
  </w:num>
  <w:num w:numId="29" w16cid:durableId="838546054">
    <w:abstractNumId w:val="24"/>
  </w:num>
  <w:num w:numId="30" w16cid:durableId="1445660137">
    <w:abstractNumId w:val="9"/>
  </w:num>
  <w:num w:numId="31" w16cid:durableId="1433209112">
    <w:abstractNumId w:val="4"/>
  </w:num>
  <w:num w:numId="32" w16cid:durableId="1180580450">
    <w:abstractNumId w:val="3"/>
  </w:num>
  <w:num w:numId="33" w16cid:durableId="954749707">
    <w:abstractNumId w:val="26"/>
  </w:num>
  <w:num w:numId="34" w16cid:durableId="1937205515">
    <w:abstractNumId w:val="27"/>
  </w:num>
  <w:num w:numId="35" w16cid:durableId="1675106439">
    <w:abstractNumId w:val="14"/>
  </w:num>
  <w:num w:numId="36" w16cid:durableId="70392501">
    <w:abstractNumId w:val="12"/>
  </w:num>
  <w:num w:numId="37" w16cid:durableId="1902790911">
    <w:abstractNumId w:val="19"/>
  </w:num>
  <w:num w:numId="38" w16cid:durableId="748115635">
    <w:abstractNumId w:val="34"/>
  </w:num>
  <w:num w:numId="39" w16cid:durableId="516507423">
    <w:abstractNumId w:val="6"/>
  </w:num>
  <w:num w:numId="40" w16cid:durableId="435752044">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rson w15:author="Creighton, Alan (Northern Powergrid)">
    <w15:presenceInfo w15:providerId="AD" w15:userId="S::Alan.Creighton@northernpowergrid.com::255eb25e-e221-41cd-b20f-ccd106ec3c87"/>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readOnly" w:enforcement="1" w:cryptProviderType="rsaAES" w:cryptAlgorithmClass="hash" w:cryptAlgorithmType="typeAny" w:cryptAlgorithmSid="14" w:cryptSpinCount="100000" w:hash="RoPj6rYwAH8m//jOpq1hURMkknmbYzG0/uE3bOUj6oWpWn6EX5Sa1AaD2GkDLa/FBcvUpabYwR63lEvyp3sqMw==" w:salt="Z83ncSEAh2tzFcQYwHq0f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24B2"/>
    <w:rsid w:val="000174CA"/>
    <w:rsid w:val="00024AAE"/>
    <w:rsid w:val="000340D4"/>
    <w:rsid w:val="00034352"/>
    <w:rsid w:val="00034B03"/>
    <w:rsid w:val="0005351D"/>
    <w:rsid w:val="00055194"/>
    <w:rsid w:val="000607C8"/>
    <w:rsid w:val="000609D7"/>
    <w:rsid w:val="0006564B"/>
    <w:rsid w:val="000662F0"/>
    <w:rsid w:val="000702E6"/>
    <w:rsid w:val="0007554D"/>
    <w:rsid w:val="000761C7"/>
    <w:rsid w:val="000764BC"/>
    <w:rsid w:val="00077116"/>
    <w:rsid w:val="000822B3"/>
    <w:rsid w:val="000824A3"/>
    <w:rsid w:val="00087A64"/>
    <w:rsid w:val="00094067"/>
    <w:rsid w:val="00094B5E"/>
    <w:rsid w:val="00094FBB"/>
    <w:rsid w:val="0009608F"/>
    <w:rsid w:val="000A11C3"/>
    <w:rsid w:val="000A3D3A"/>
    <w:rsid w:val="000A6644"/>
    <w:rsid w:val="000A6885"/>
    <w:rsid w:val="000B09CC"/>
    <w:rsid w:val="000B1206"/>
    <w:rsid w:val="000B334E"/>
    <w:rsid w:val="000B3818"/>
    <w:rsid w:val="000B3B7C"/>
    <w:rsid w:val="000B44B4"/>
    <w:rsid w:val="000B531D"/>
    <w:rsid w:val="000B7882"/>
    <w:rsid w:val="000C382F"/>
    <w:rsid w:val="000C41A7"/>
    <w:rsid w:val="000C5A19"/>
    <w:rsid w:val="000C7BA4"/>
    <w:rsid w:val="000D0FAA"/>
    <w:rsid w:val="000D2129"/>
    <w:rsid w:val="000D2936"/>
    <w:rsid w:val="000D4B39"/>
    <w:rsid w:val="000D4DED"/>
    <w:rsid w:val="000E0D4F"/>
    <w:rsid w:val="000E41D8"/>
    <w:rsid w:val="000E4303"/>
    <w:rsid w:val="000E47F3"/>
    <w:rsid w:val="000E4890"/>
    <w:rsid w:val="000E48E4"/>
    <w:rsid w:val="000F0B76"/>
    <w:rsid w:val="000F0DA3"/>
    <w:rsid w:val="000F2DEA"/>
    <w:rsid w:val="000F397E"/>
    <w:rsid w:val="000F4024"/>
    <w:rsid w:val="000F75E8"/>
    <w:rsid w:val="00102053"/>
    <w:rsid w:val="0010357F"/>
    <w:rsid w:val="00104162"/>
    <w:rsid w:val="00104DC1"/>
    <w:rsid w:val="00111B78"/>
    <w:rsid w:val="00115F65"/>
    <w:rsid w:val="00116C1D"/>
    <w:rsid w:val="00121AEE"/>
    <w:rsid w:val="00122322"/>
    <w:rsid w:val="00122AB6"/>
    <w:rsid w:val="00124D3A"/>
    <w:rsid w:val="00125319"/>
    <w:rsid w:val="00125ECE"/>
    <w:rsid w:val="001305CF"/>
    <w:rsid w:val="00132AF4"/>
    <w:rsid w:val="00134160"/>
    <w:rsid w:val="001361F0"/>
    <w:rsid w:val="0014101C"/>
    <w:rsid w:val="00143EF9"/>
    <w:rsid w:val="001448B2"/>
    <w:rsid w:val="0014610E"/>
    <w:rsid w:val="00146385"/>
    <w:rsid w:val="00151788"/>
    <w:rsid w:val="00153C94"/>
    <w:rsid w:val="00154387"/>
    <w:rsid w:val="001568CD"/>
    <w:rsid w:val="00166896"/>
    <w:rsid w:val="00170407"/>
    <w:rsid w:val="00170608"/>
    <w:rsid w:val="00170A47"/>
    <w:rsid w:val="00170E69"/>
    <w:rsid w:val="001722FA"/>
    <w:rsid w:val="0017321A"/>
    <w:rsid w:val="00174BD0"/>
    <w:rsid w:val="001776D1"/>
    <w:rsid w:val="00183411"/>
    <w:rsid w:val="00192C44"/>
    <w:rsid w:val="001A0E61"/>
    <w:rsid w:val="001A3993"/>
    <w:rsid w:val="001A4AFA"/>
    <w:rsid w:val="001A6A13"/>
    <w:rsid w:val="001B0EB1"/>
    <w:rsid w:val="001B1887"/>
    <w:rsid w:val="001C206C"/>
    <w:rsid w:val="001C3FE5"/>
    <w:rsid w:val="001D2DA9"/>
    <w:rsid w:val="001D4C3C"/>
    <w:rsid w:val="001D7357"/>
    <w:rsid w:val="001E3584"/>
    <w:rsid w:val="001E41C8"/>
    <w:rsid w:val="001F683F"/>
    <w:rsid w:val="00202E5E"/>
    <w:rsid w:val="0020629D"/>
    <w:rsid w:val="00210343"/>
    <w:rsid w:val="002133BF"/>
    <w:rsid w:val="00216FC4"/>
    <w:rsid w:val="0022008F"/>
    <w:rsid w:val="00222856"/>
    <w:rsid w:val="00223EAC"/>
    <w:rsid w:val="00225B92"/>
    <w:rsid w:val="00226C3D"/>
    <w:rsid w:val="00236538"/>
    <w:rsid w:val="002375DD"/>
    <w:rsid w:val="00241A4B"/>
    <w:rsid w:val="002437EF"/>
    <w:rsid w:val="00246690"/>
    <w:rsid w:val="00246933"/>
    <w:rsid w:val="0024730B"/>
    <w:rsid w:val="00252F8E"/>
    <w:rsid w:val="00256020"/>
    <w:rsid w:val="002611C8"/>
    <w:rsid w:val="0026120E"/>
    <w:rsid w:val="0026221F"/>
    <w:rsid w:val="0026234B"/>
    <w:rsid w:val="002711DC"/>
    <w:rsid w:val="00271A3D"/>
    <w:rsid w:val="00271D14"/>
    <w:rsid w:val="0028035D"/>
    <w:rsid w:val="00281932"/>
    <w:rsid w:val="00290E35"/>
    <w:rsid w:val="00291182"/>
    <w:rsid w:val="002937F4"/>
    <w:rsid w:val="00293C8E"/>
    <w:rsid w:val="00294669"/>
    <w:rsid w:val="00296F6F"/>
    <w:rsid w:val="00296FB7"/>
    <w:rsid w:val="002A0DAB"/>
    <w:rsid w:val="002A1054"/>
    <w:rsid w:val="002A38C7"/>
    <w:rsid w:val="002A3C7B"/>
    <w:rsid w:val="002A3D45"/>
    <w:rsid w:val="002A40A4"/>
    <w:rsid w:val="002A4E76"/>
    <w:rsid w:val="002A6CA4"/>
    <w:rsid w:val="002B28D9"/>
    <w:rsid w:val="002B2973"/>
    <w:rsid w:val="002B2B38"/>
    <w:rsid w:val="002B51F5"/>
    <w:rsid w:val="002B538D"/>
    <w:rsid w:val="002B71F5"/>
    <w:rsid w:val="002B78C3"/>
    <w:rsid w:val="002B7F1F"/>
    <w:rsid w:val="002C2050"/>
    <w:rsid w:val="002C4955"/>
    <w:rsid w:val="002C5CB5"/>
    <w:rsid w:val="002C728D"/>
    <w:rsid w:val="002D16F9"/>
    <w:rsid w:val="002D1F64"/>
    <w:rsid w:val="002D32AB"/>
    <w:rsid w:val="002D7329"/>
    <w:rsid w:val="002E0B38"/>
    <w:rsid w:val="002E0EBF"/>
    <w:rsid w:val="002E2EF6"/>
    <w:rsid w:val="002E5445"/>
    <w:rsid w:val="002E69CE"/>
    <w:rsid w:val="002F0DC7"/>
    <w:rsid w:val="002F24B5"/>
    <w:rsid w:val="002F33C4"/>
    <w:rsid w:val="002F3D0E"/>
    <w:rsid w:val="002F580B"/>
    <w:rsid w:val="00300446"/>
    <w:rsid w:val="00300773"/>
    <w:rsid w:val="0030359F"/>
    <w:rsid w:val="00305575"/>
    <w:rsid w:val="00306228"/>
    <w:rsid w:val="00306476"/>
    <w:rsid w:val="00310754"/>
    <w:rsid w:val="00311739"/>
    <w:rsid w:val="0031557F"/>
    <w:rsid w:val="00315F37"/>
    <w:rsid w:val="00322281"/>
    <w:rsid w:val="00326217"/>
    <w:rsid w:val="003264AA"/>
    <w:rsid w:val="003351BF"/>
    <w:rsid w:val="0033666D"/>
    <w:rsid w:val="0035135A"/>
    <w:rsid w:val="00354E06"/>
    <w:rsid w:val="003554E0"/>
    <w:rsid w:val="00357E13"/>
    <w:rsid w:val="00363574"/>
    <w:rsid w:val="00366B4D"/>
    <w:rsid w:val="00366C43"/>
    <w:rsid w:val="003670D4"/>
    <w:rsid w:val="00370B16"/>
    <w:rsid w:val="003736E0"/>
    <w:rsid w:val="00374372"/>
    <w:rsid w:val="003755BF"/>
    <w:rsid w:val="003755D6"/>
    <w:rsid w:val="00376909"/>
    <w:rsid w:val="0038119D"/>
    <w:rsid w:val="003824F3"/>
    <w:rsid w:val="003829BC"/>
    <w:rsid w:val="00390488"/>
    <w:rsid w:val="0039648F"/>
    <w:rsid w:val="003966E4"/>
    <w:rsid w:val="003A46F4"/>
    <w:rsid w:val="003A5EAA"/>
    <w:rsid w:val="003A7366"/>
    <w:rsid w:val="003B16B2"/>
    <w:rsid w:val="003B288C"/>
    <w:rsid w:val="003B77F7"/>
    <w:rsid w:val="003C0D38"/>
    <w:rsid w:val="003C3518"/>
    <w:rsid w:val="003C4685"/>
    <w:rsid w:val="003C75E9"/>
    <w:rsid w:val="003D256A"/>
    <w:rsid w:val="003D3419"/>
    <w:rsid w:val="003D3620"/>
    <w:rsid w:val="003D36D0"/>
    <w:rsid w:val="003D5EAC"/>
    <w:rsid w:val="003D7500"/>
    <w:rsid w:val="003D7964"/>
    <w:rsid w:val="003D7AFF"/>
    <w:rsid w:val="003D7DBA"/>
    <w:rsid w:val="003E3BA9"/>
    <w:rsid w:val="003E6386"/>
    <w:rsid w:val="003E7F35"/>
    <w:rsid w:val="003F21DA"/>
    <w:rsid w:val="003F2EE2"/>
    <w:rsid w:val="003F3614"/>
    <w:rsid w:val="00401F0D"/>
    <w:rsid w:val="00403044"/>
    <w:rsid w:val="00406C4D"/>
    <w:rsid w:val="004110F3"/>
    <w:rsid w:val="00412B5F"/>
    <w:rsid w:val="004133A0"/>
    <w:rsid w:val="00414B66"/>
    <w:rsid w:val="00420009"/>
    <w:rsid w:val="00423D5F"/>
    <w:rsid w:val="00425354"/>
    <w:rsid w:val="00430019"/>
    <w:rsid w:val="00431B48"/>
    <w:rsid w:val="004351A0"/>
    <w:rsid w:val="0043524F"/>
    <w:rsid w:val="004402F5"/>
    <w:rsid w:val="00441B30"/>
    <w:rsid w:val="0044355C"/>
    <w:rsid w:val="004439AC"/>
    <w:rsid w:val="004511F2"/>
    <w:rsid w:val="00461AEF"/>
    <w:rsid w:val="004633B1"/>
    <w:rsid w:val="0046673B"/>
    <w:rsid w:val="00470DE6"/>
    <w:rsid w:val="00471362"/>
    <w:rsid w:val="00472E65"/>
    <w:rsid w:val="0047373A"/>
    <w:rsid w:val="004770C0"/>
    <w:rsid w:val="00480FC4"/>
    <w:rsid w:val="00483EA0"/>
    <w:rsid w:val="004840AD"/>
    <w:rsid w:val="0048488B"/>
    <w:rsid w:val="00486C96"/>
    <w:rsid w:val="0049247F"/>
    <w:rsid w:val="00493417"/>
    <w:rsid w:val="004945E0"/>
    <w:rsid w:val="004A058C"/>
    <w:rsid w:val="004A1213"/>
    <w:rsid w:val="004A6C54"/>
    <w:rsid w:val="004B3D8C"/>
    <w:rsid w:val="004B472E"/>
    <w:rsid w:val="004B5DD3"/>
    <w:rsid w:val="004C6ADE"/>
    <w:rsid w:val="004D05A1"/>
    <w:rsid w:val="004D0A06"/>
    <w:rsid w:val="004D1529"/>
    <w:rsid w:val="004D7BBA"/>
    <w:rsid w:val="004E4D4C"/>
    <w:rsid w:val="004E714C"/>
    <w:rsid w:val="004F0D9F"/>
    <w:rsid w:val="00502B26"/>
    <w:rsid w:val="00502B85"/>
    <w:rsid w:val="00503D13"/>
    <w:rsid w:val="005050FF"/>
    <w:rsid w:val="005063EC"/>
    <w:rsid w:val="0051452C"/>
    <w:rsid w:val="00515136"/>
    <w:rsid w:val="005176C7"/>
    <w:rsid w:val="0052488A"/>
    <w:rsid w:val="00526485"/>
    <w:rsid w:val="00526969"/>
    <w:rsid w:val="00534ED1"/>
    <w:rsid w:val="00540013"/>
    <w:rsid w:val="005401F4"/>
    <w:rsid w:val="00540BC9"/>
    <w:rsid w:val="005435C6"/>
    <w:rsid w:val="0055008D"/>
    <w:rsid w:val="00550387"/>
    <w:rsid w:val="00552A21"/>
    <w:rsid w:val="00555556"/>
    <w:rsid w:val="00563FF9"/>
    <w:rsid w:val="00567894"/>
    <w:rsid w:val="00571DCE"/>
    <w:rsid w:val="00572676"/>
    <w:rsid w:val="0057635D"/>
    <w:rsid w:val="00582E7A"/>
    <w:rsid w:val="00585705"/>
    <w:rsid w:val="00585BEC"/>
    <w:rsid w:val="00585EAB"/>
    <w:rsid w:val="00585FAB"/>
    <w:rsid w:val="00586D70"/>
    <w:rsid w:val="00587759"/>
    <w:rsid w:val="005911CD"/>
    <w:rsid w:val="005954B0"/>
    <w:rsid w:val="00596288"/>
    <w:rsid w:val="00596C2C"/>
    <w:rsid w:val="005970DD"/>
    <w:rsid w:val="005A107E"/>
    <w:rsid w:val="005A25FC"/>
    <w:rsid w:val="005A6F33"/>
    <w:rsid w:val="005B14F6"/>
    <w:rsid w:val="005B2D70"/>
    <w:rsid w:val="005B35DB"/>
    <w:rsid w:val="005B57FC"/>
    <w:rsid w:val="005B61E7"/>
    <w:rsid w:val="005D0224"/>
    <w:rsid w:val="005D0DA0"/>
    <w:rsid w:val="005D10FB"/>
    <w:rsid w:val="005D1B2B"/>
    <w:rsid w:val="005E26CD"/>
    <w:rsid w:val="005E35A1"/>
    <w:rsid w:val="005E7200"/>
    <w:rsid w:val="005E78B1"/>
    <w:rsid w:val="005F240B"/>
    <w:rsid w:val="005F45AF"/>
    <w:rsid w:val="005F6992"/>
    <w:rsid w:val="006027EE"/>
    <w:rsid w:val="0060404B"/>
    <w:rsid w:val="00605B9C"/>
    <w:rsid w:val="0060719B"/>
    <w:rsid w:val="00611D85"/>
    <w:rsid w:val="00621A9C"/>
    <w:rsid w:val="0062246D"/>
    <w:rsid w:val="006322BF"/>
    <w:rsid w:val="00643A7A"/>
    <w:rsid w:val="00647282"/>
    <w:rsid w:val="00652A4A"/>
    <w:rsid w:val="00654B96"/>
    <w:rsid w:val="006559FA"/>
    <w:rsid w:val="0065764C"/>
    <w:rsid w:val="006606EC"/>
    <w:rsid w:val="00660728"/>
    <w:rsid w:val="00662BAA"/>
    <w:rsid w:val="0067125D"/>
    <w:rsid w:val="00676A05"/>
    <w:rsid w:val="00676D21"/>
    <w:rsid w:val="00680B08"/>
    <w:rsid w:val="00681928"/>
    <w:rsid w:val="00684F8E"/>
    <w:rsid w:val="00686E7E"/>
    <w:rsid w:val="006905DF"/>
    <w:rsid w:val="006911C4"/>
    <w:rsid w:val="006927B2"/>
    <w:rsid w:val="00695C52"/>
    <w:rsid w:val="00697DE0"/>
    <w:rsid w:val="006A0E84"/>
    <w:rsid w:val="006A198F"/>
    <w:rsid w:val="006A60EF"/>
    <w:rsid w:val="006B013B"/>
    <w:rsid w:val="006B0955"/>
    <w:rsid w:val="006B0C9F"/>
    <w:rsid w:val="006B3797"/>
    <w:rsid w:val="006B65D2"/>
    <w:rsid w:val="006C13BB"/>
    <w:rsid w:val="006C3674"/>
    <w:rsid w:val="006D0594"/>
    <w:rsid w:val="006D08BF"/>
    <w:rsid w:val="006D132D"/>
    <w:rsid w:val="006E1C6A"/>
    <w:rsid w:val="006E1D10"/>
    <w:rsid w:val="006E2352"/>
    <w:rsid w:val="006E2FB3"/>
    <w:rsid w:val="006E30FA"/>
    <w:rsid w:val="006E65F6"/>
    <w:rsid w:val="006F08B5"/>
    <w:rsid w:val="006F538B"/>
    <w:rsid w:val="007008FB"/>
    <w:rsid w:val="00703F33"/>
    <w:rsid w:val="0072086B"/>
    <w:rsid w:val="00720C7A"/>
    <w:rsid w:val="0072127E"/>
    <w:rsid w:val="007229A5"/>
    <w:rsid w:val="007231EC"/>
    <w:rsid w:val="0072608C"/>
    <w:rsid w:val="0073075B"/>
    <w:rsid w:val="0073156D"/>
    <w:rsid w:val="00735BC7"/>
    <w:rsid w:val="00736FDE"/>
    <w:rsid w:val="00737868"/>
    <w:rsid w:val="00741857"/>
    <w:rsid w:val="007419F8"/>
    <w:rsid w:val="00751C51"/>
    <w:rsid w:val="00751CD8"/>
    <w:rsid w:val="0075347D"/>
    <w:rsid w:val="00754146"/>
    <w:rsid w:val="00754FCD"/>
    <w:rsid w:val="007555C6"/>
    <w:rsid w:val="00756888"/>
    <w:rsid w:val="00760986"/>
    <w:rsid w:val="0076436E"/>
    <w:rsid w:val="00767402"/>
    <w:rsid w:val="00770A7A"/>
    <w:rsid w:val="007728A6"/>
    <w:rsid w:val="007734BA"/>
    <w:rsid w:val="00776AC9"/>
    <w:rsid w:val="007778DA"/>
    <w:rsid w:val="00787603"/>
    <w:rsid w:val="007917C7"/>
    <w:rsid w:val="007936CE"/>
    <w:rsid w:val="0079550F"/>
    <w:rsid w:val="0079712F"/>
    <w:rsid w:val="007A4C4E"/>
    <w:rsid w:val="007A5510"/>
    <w:rsid w:val="007A5AB3"/>
    <w:rsid w:val="007A7910"/>
    <w:rsid w:val="007B048B"/>
    <w:rsid w:val="007C1774"/>
    <w:rsid w:val="007C249E"/>
    <w:rsid w:val="007C60B7"/>
    <w:rsid w:val="007D54A8"/>
    <w:rsid w:val="007E0680"/>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58DF"/>
    <w:rsid w:val="00817029"/>
    <w:rsid w:val="008224FD"/>
    <w:rsid w:val="00824942"/>
    <w:rsid w:val="008257D9"/>
    <w:rsid w:val="0083552F"/>
    <w:rsid w:val="00836943"/>
    <w:rsid w:val="00840255"/>
    <w:rsid w:val="00840B0A"/>
    <w:rsid w:val="00840F08"/>
    <w:rsid w:val="00843BB1"/>
    <w:rsid w:val="0084433F"/>
    <w:rsid w:val="00844B43"/>
    <w:rsid w:val="00844FE8"/>
    <w:rsid w:val="00850D80"/>
    <w:rsid w:val="008579DE"/>
    <w:rsid w:val="00857C2C"/>
    <w:rsid w:val="00860BB6"/>
    <w:rsid w:val="00864DCC"/>
    <w:rsid w:val="00864EF2"/>
    <w:rsid w:val="00867F07"/>
    <w:rsid w:val="00872428"/>
    <w:rsid w:val="00873735"/>
    <w:rsid w:val="00873D54"/>
    <w:rsid w:val="008751EB"/>
    <w:rsid w:val="00876956"/>
    <w:rsid w:val="00880DDE"/>
    <w:rsid w:val="008856AE"/>
    <w:rsid w:val="008856F7"/>
    <w:rsid w:val="00891B1F"/>
    <w:rsid w:val="00895A59"/>
    <w:rsid w:val="00896983"/>
    <w:rsid w:val="00896ED3"/>
    <w:rsid w:val="00897D45"/>
    <w:rsid w:val="008A53C7"/>
    <w:rsid w:val="008B6D3F"/>
    <w:rsid w:val="008B780C"/>
    <w:rsid w:val="008D10BF"/>
    <w:rsid w:val="008D1B14"/>
    <w:rsid w:val="008D4019"/>
    <w:rsid w:val="008D46EA"/>
    <w:rsid w:val="008E0ADF"/>
    <w:rsid w:val="008E1B43"/>
    <w:rsid w:val="008E7A7B"/>
    <w:rsid w:val="008F7AF1"/>
    <w:rsid w:val="00900983"/>
    <w:rsid w:val="009014C6"/>
    <w:rsid w:val="009033AA"/>
    <w:rsid w:val="009058BF"/>
    <w:rsid w:val="009127B5"/>
    <w:rsid w:val="00921062"/>
    <w:rsid w:val="00921341"/>
    <w:rsid w:val="00934D27"/>
    <w:rsid w:val="0094366B"/>
    <w:rsid w:val="009445EF"/>
    <w:rsid w:val="00944ACB"/>
    <w:rsid w:val="00945575"/>
    <w:rsid w:val="00951560"/>
    <w:rsid w:val="0095283B"/>
    <w:rsid w:val="00952C77"/>
    <w:rsid w:val="00953315"/>
    <w:rsid w:val="009545D3"/>
    <w:rsid w:val="00954E30"/>
    <w:rsid w:val="009610D2"/>
    <w:rsid w:val="00961C86"/>
    <w:rsid w:val="009641DF"/>
    <w:rsid w:val="00966BF3"/>
    <w:rsid w:val="0097168F"/>
    <w:rsid w:val="00971BE4"/>
    <w:rsid w:val="00971C95"/>
    <w:rsid w:val="0097419C"/>
    <w:rsid w:val="00982ABF"/>
    <w:rsid w:val="009847DC"/>
    <w:rsid w:val="00985216"/>
    <w:rsid w:val="00991198"/>
    <w:rsid w:val="00991EC8"/>
    <w:rsid w:val="00993675"/>
    <w:rsid w:val="009954C1"/>
    <w:rsid w:val="00997C66"/>
    <w:rsid w:val="009A2CF1"/>
    <w:rsid w:val="009A5A37"/>
    <w:rsid w:val="009A74CC"/>
    <w:rsid w:val="009B3E2C"/>
    <w:rsid w:val="009B4B7F"/>
    <w:rsid w:val="009B5367"/>
    <w:rsid w:val="009B5EAF"/>
    <w:rsid w:val="009C0223"/>
    <w:rsid w:val="009C0BFA"/>
    <w:rsid w:val="009C251A"/>
    <w:rsid w:val="009C2EA6"/>
    <w:rsid w:val="009C489A"/>
    <w:rsid w:val="009D03AC"/>
    <w:rsid w:val="009D2DBD"/>
    <w:rsid w:val="009D559D"/>
    <w:rsid w:val="009E1449"/>
    <w:rsid w:val="009E4CEF"/>
    <w:rsid w:val="009E4F8E"/>
    <w:rsid w:val="009E68B7"/>
    <w:rsid w:val="009F0232"/>
    <w:rsid w:val="00A07BBE"/>
    <w:rsid w:val="00A11B5B"/>
    <w:rsid w:val="00A12DA1"/>
    <w:rsid w:val="00A179C8"/>
    <w:rsid w:val="00A20FF8"/>
    <w:rsid w:val="00A23421"/>
    <w:rsid w:val="00A23FAD"/>
    <w:rsid w:val="00A25D3E"/>
    <w:rsid w:val="00A27421"/>
    <w:rsid w:val="00A33681"/>
    <w:rsid w:val="00A33F90"/>
    <w:rsid w:val="00A34C65"/>
    <w:rsid w:val="00A417F6"/>
    <w:rsid w:val="00A41CB5"/>
    <w:rsid w:val="00A44F48"/>
    <w:rsid w:val="00A450E2"/>
    <w:rsid w:val="00A46183"/>
    <w:rsid w:val="00A506C9"/>
    <w:rsid w:val="00A50DD3"/>
    <w:rsid w:val="00A5452E"/>
    <w:rsid w:val="00A60A6E"/>
    <w:rsid w:val="00A67F39"/>
    <w:rsid w:val="00A70B73"/>
    <w:rsid w:val="00A76378"/>
    <w:rsid w:val="00A76AC6"/>
    <w:rsid w:val="00A77D62"/>
    <w:rsid w:val="00A81727"/>
    <w:rsid w:val="00A82A0F"/>
    <w:rsid w:val="00A83022"/>
    <w:rsid w:val="00A83886"/>
    <w:rsid w:val="00A94AC3"/>
    <w:rsid w:val="00A94EA7"/>
    <w:rsid w:val="00A94FC9"/>
    <w:rsid w:val="00A9548A"/>
    <w:rsid w:val="00AA1092"/>
    <w:rsid w:val="00AA4347"/>
    <w:rsid w:val="00AA6F58"/>
    <w:rsid w:val="00AA7032"/>
    <w:rsid w:val="00AB43D8"/>
    <w:rsid w:val="00AB60C4"/>
    <w:rsid w:val="00AB7C96"/>
    <w:rsid w:val="00AC4A4B"/>
    <w:rsid w:val="00AC6819"/>
    <w:rsid w:val="00AD1614"/>
    <w:rsid w:val="00AD18C1"/>
    <w:rsid w:val="00AD4811"/>
    <w:rsid w:val="00AD50B7"/>
    <w:rsid w:val="00AD6982"/>
    <w:rsid w:val="00AE1825"/>
    <w:rsid w:val="00AE1E0D"/>
    <w:rsid w:val="00AE21E9"/>
    <w:rsid w:val="00AE2587"/>
    <w:rsid w:val="00AE344E"/>
    <w:rsid w:val="00AE349C"/>
    <w:rsid w:val="00AE4D04"/>
    <w:rsid w:val="00AE6C3E"/>
    <w:rsid w:val="00AE709E"/>
    <w:rsid w:val="00AF3F4A"/>
    <w:rsid w:val="00AF4101"/>
    <w:rsid w:val="00AF498D"/>
    <w:rsid w:val="00AF762D"/>
    <w:rsid w:val="00B005A4"/>
    <w:rsid w:val="00B006BD"/>
    <w:rsid w:val="00B00A6F"/>
    <w:rsid w:val="00B029D5"/>
    <w:rsid w:val="00B051C4"/>
    <w:rsid w:val="00B060D8"/>
    <w:rsid w:val="00B11577"/>
    <w:rsid w:val="00B119D8"/>
    <w:rsid w:val="00B13A68"/>
    <w:rsid w:val="00B30ECD"/>
    <w:rsid w:val="00B341BB"/>
    <w:rsid w:val="00B368F2"/>
    <w:rsid w:val="00B40C5A"/>
    <w:rsid w:val="00B442F7"/>
    <w:rsid w:val="00B447A2"/>
    <w:rsid w:val="00B47950"/>
    <w:rsid w:val="00B55C39"/>
    <w:rsid w:val="00B63023"/>
    <w:rsid w:val="00B631C7"/>
    <w:rsid w:val="00B65280"/>
    <w:rsid w:val="00B65775"/>
    <w:rsid w:val="00B70EDA"/>
    <w:rsid w:val="00B71FA0"/>
    <w:rsid w:val="00B73CBC"/>
    <w:rsid w:val="00B73F98"/>
    <w:rsid w:val="00B757FE"/>
    <w:rsid w:val="00B75826"/>
    <w:rsid w:val="00B76ED2"/>
    <w:rsid w:val="00B80163"/>
    <w:rsid w:val="00B802ED"/>
    <w:rsid w:val="00B807F1"/>
    <w:rsid w:val="00B81FBE"/>
    <w:rsid w:val="00B84F00"/>
    <w:rsid w:val="00B92193"/>
    <w:rsid w:val="00B956F5"/>
    <w:rsid w:val="00B96F6E"/>
    <w:rsid w:val="00BA0A96"/>
    <w:rsid w:val="00BA2798"/>
    <w:rsid w:val="00BA3265"/>
    <w:rsid w:val="00BA4CD0"/>
    <w:rsid w:val="00BA5333"/>
    <w:rsid w:val="00BA6DDF"/>
    <w:rsid w:val="00BB2751"/>
    <w:rsid w:val="00BB57B8"/>
    <w:rsid w:val="00BC3E0A"/>
    <w:rsid w:val="00BC7E13"/>
    <w:rsid w:val="00BD0F03"/>
    <w:rsid w:val="00BD1E63"/>
    <w:rsid w:val="00BE551D"/>
    <w:rsid w:val="00BE5E02"/>
    <w:rsid w:val="00BF5F42"/>
    <w:rsid w:val="00C0085B"/>
    <w:rsid w:val="00C042B0"/>
    <w:rsid w:val="00C04F34"/>
    <w:rsid w:val="00C06F3D"/>
    <w:rsid w:val="00C17A8C"/>
    <w:rsid w:val="00C22E7E"/>
    <w:rsid w:val="00C23E31"/>
    <w:rsid w:val="00C27031"/>
    <w:rsid w:val="00C3268F"/>
    <w:rsid w:val="00C33309"/>
    <w:rsid w:val="00C35DD8"/>
    <w:rsid w:val="00C5026D"/>
    <w:rsid w:val="00C515F7"/>
    <w:rsid w:val="00C51BA1"/>
    <w:rsid w:val="00C53742"/>
    <w:rsid w:val="00C56D2D"/>
    <w:rsid w:val="00C622B1"/>
    <w:rsid w:val="00C66FBF"/>
    <w:rsid w:val="00C674E8"/>
    <w:rsid w:val="00C7041F"/>
    <w:rsid w:val="00C711E2"/>
    <w:rsid w:val="00C7256F"/>
    <w:rsid w:val="00C74030"/>
    <w:rsid w:val="00C762D6"/>
    <w:rsid w:val="00C76488"/>
    <w:rsid w:val="00C76D28"/>
    <w:rsid w:val="00C84D17"/>
    <w:rsid w:val="00CA0DF9"/>
    <w:rsid w:val="00CA6FFF"/>
    <w:rsid w:val="00CA7905"/>
    <w:rsid w:val="00CB37D2"/>
    <w:rsid w:val="00CB502C"/>
    <w:rsid w:val="00CB6E42"/>
    <w:rsid w:val="00CB7973"/>
    <w:rsid w:val="00CC2993"/>
    <w:rsid w:val="00CC5D6A"/>
    <w:rsid w:val="00CD0DBE"/>
    <w:rsid w:val="00CD1423"/>
    <w:rsid w:val="00CD1756"/>
    <w:rsid w:val="00CD2EB1"/>
    <w:rsid w:val="00CE0C43"/>
    <w:rsid w:val="00CE2B06"/>
    <w:rsid w:val="00CE6FE5"/>
    <w:rsid w:val="00CE7054"/>
    <w:rsid w:val="00CE7D27"/>
    <w:rsid w:val="00CF0650"/>
    <w:rsid w:val="00CF1FFB"/>
    <w:rsid w:val="00CF3E2C"/>
    <w:rsid w:val="00CF5AFE"/>
    <w:rsid w:val="00D113B1"/>
    <w:rsid w:val="00D120C8"/>
    <w:rsid w:val="00D1577E"/>
    <w:rsid w:val="00D16D8E"/>
    <w:rsid w:val="00D210CB"/>
    <w:rsid w:val="00D23296"/>
    <w:rsid w:val="00D237DD"/>
    <w:rsid w:val="00D2673A"/>
    <w:rsid w:val="00D30EAE"/>
    <w:rsid w:val="00D328FA"/>
    <w:rsid w:val="00D34402"/>
    <w:rsid w:val="00D35857"/>
    <w:rsid w:val="00D375BB"/>
    <w:rsid w:val="00D376EA"/>
    <w:rsid w:val="00D41018"/>
    <w:rsid w:val="00D410AC"/>
    <w:rsid w:val="00D41D26"/>
    <w:rsid w:val="00D43D90"/>
    <w:rsid w:val="00D43FE4"/>
    <w:rsid w:val="00D440D2"/>
    <w:rsid w:val="00D519E0"/>
    <w:rsid w:val="00D60780"/>
    <w:rsid w:val="00D6246E"/>
    <w:rsid w:val="00D6326E"/>
    <w:rsid w:val="00D662B0"/>
    <w:rsid w:val="00D67622"/>
    <w:rsid w:val="00D73388"/>
    <w:rsid w:val="00D75294"/>
    <w:rsid w:val="00D75EFA"/>
    <w:rsid w:val="00D76193"/>
    <w:rsid w:val="00D76EFA"/>
    <w:rsid w:val="00D8002A"/>
    <w:rsid w:val="00D84667"/>
    <w:rsid w:val="00D901AE"/>
    <w:rsid w:val="00D901F2"/>
    <w:rsid w:val="00D93625"/>
    <w:rsid w:val="00D93971"/>
    <w:rsid w:val="00D976EE"/>
    <w:rsid w:val="00DA0682"/>
    <w:rsid w:val="00DA076E"/>
    <w:rsid w:val="00DA5DC5"/>
    <w:rsid w:val="00DC0AD0"/>
    <w:rsid w:val="00DC1835"/>
    <w:rsid w:val="00DC5AB0"/>
    <w:rsid w:val="00DC7BA4"/>
    <w:rsid w:val="00DD0C7F"/>
    <w:rsid w:val="00DD4058"/>
    <w:rsid w:val="00DD79EE"/>
    <w:rsid w:val="00DE1922"/>
    <w:rsid w:val="00DF0A33"/>
    <w:rsid w:val="00DF3CE5"/>
    <w:rsid w:val="00E015BE"/>
    <w:rsid w:val="00E0209E"/>
    <w:rsid w:val="00E046FA"/>
    <w:rsid w:val="00E0563D"/>
    <w:rsid w:val="00E07A06"/>
    <w:rsid w:val="00E120F9"/>
    <w:rsid w:val="00E16F83"/>
    <w:rsid w:val="00E170F6"/>
    <w:rsid w:val="00E22E71"/>
    <w:rsid w:val="00E23DC9"/>
    <w:rsid w:val="00E23EB4"/>
    <w:rsid w:val="00E25E9B"/>
    <w:rsid w:val="00E26E77"/>
    <w:rsid w:val="00E32A70"/>
    <w:rsid w:val="00E3427B"/>
    <w:rsid w:val="00E40D7D"/>
    <w:rsid w:val="00E47456"/>
    <w:rsid w:val="00E51615"/>
    <w:rsid w:val="00E51FAE"/>
    <w:rsid w:val="00E52F1B"/>
    <w:rsid w:val="00E53F47"/>
    <w:rsid w:val="00E57797"/>
    <w:rsid w:val="00E57D21"/>
    <w:rsid w:val="00E60B54"/>
    <w:rsid w:val="00E6557D"/>
    <w:rsid w:val="00E677FF"/>
    <w:rsid w:val="00E735B1"/>
    <w:rsid w:val="00E76FB5"/>
    <w:rsid w:val="00E77278"/>
    <w:rsid w:val="00E80757"/>
    <w:rsid w:val="00E82CE9"/>
    <w:rsid w:val="00E8301C"/>
    <w:rsid w:val="00E83CB1"/>
    <w:rsid w:val="00E83F5B"/>
    <w:rsid w:val="00E853C8"/>
    <w:rsid w:val="00E85AA8"/>
    <w:rsid w:val="00E910ED"/>
    <w:rsid w:val="00E930C7"/>
    <w:rsid w:val="00E94D49"/>
    <w:rsid w:val="00E94D6D"/>
    <w:rsid w:val="00E94E0F"/>
    <w:rsid w:val="00E966AB"/>
    <w:rsid w:val="00E979A4"/>
    <w:rsid w:val="00EA1BD4"/>
    <w:rsid w:val="00EA23C9"/>
    <w:rsid w:val="00EA4746"/>
    <w:rsid w:val="00EB7C1F"/>
    <w:rsid w:val="00EC1D1E"/>
    <w:rsid w:val="00EC2C1B"/>
    <w:rsid w:val="00EC2EAE"/>
    <w:rsid w:val="00ED3510"/>
    <w:rsid w:val="00ED501D"/>
    <w:rsid w:val="00ED61A1"/>
    <w:rsid w:val="00ED7528"/>
    <w:rsid w:val="00EE28B2"/>
    <w:rsid w:val="00EE2947"/>
    <w:rsid w:val="00EE4CBA"/>
    <w:rsid w:val="00EE70B6"/>
    <w:rsid w:val="00EE715C"/>
    <w:rsid w:val="00EF0E99"/>
    <w:rsid w:val="00EF0FC2"/>
    <w:rsid w:val="00EF30C3"/>
    <w:rsid w:val="00EF3D03"/>
    <w:rsid w:val="00EF4605"/>
    <w:rsid w:val="00EF46E7"/>
    <w:rsid w:val="00EF5B58"/>
    <w:rsid w:val="00EF7580"/>
    <w:rsid w:val="00F01027"/>
    <w:rsid w:val="00F01111"/>
    <w:rsid w:val="00F0207C"/>
    <w:rsid w:val="00F046A5"/>
    <w:rsid w:val="00F064D2"/>
    <w:rsid w:val="00F078EB"/>
    <w:rsid w:val="00F12F95"/>
    <w:rsid w:val="00F15D1C"/>
    <w:rsid w:val="00F15D2F"/>
    <w:rsid w:val="00F162BF"/>
    <w:rsid w:val="00F23912"/>
    <w:rsid w:val="00F256D0"/>
    <w:rsid w:val="00F3313D"/>
    <w:rsid w:val="00F35198"/>
    <w:rsid w:val="00F4043B"/>
    <w:rsid w:val="00F4101E"/>
    <w:rsid w:val="00F4243A"/>
    <w:rsid w:val="00F43820"/>
    <w:rsid w:val="00F43C32"/>
    <w:rsid w:val="00F602FB"/>
    <w:rsid w:val="00F6231C"/>
    <w:rsid w:val="00F64802"/>
    <w:rsid w:val="00F64BD5"/>
    <w:rsid w:val="00F6729E"/>
    <w:rsid w:val="00F677AC"/>
    <w:rsid w:val="00F70B90"/>
    <w:rsid w:val="00F744D3"/>
    <w:rsid w:val="00F749CA"/>
    <w:rsid w:val="00F74D28"/>
    <w:rsid w:val="00F750CC"/>
    <w:rsid w:val="00F755A9"/>
    <w:rsid w:val="00F75A86"/>
    <w:rsid w:val="00F816F4"/>
    <w:rsid w:val="00F82F9D"/>
    <w:rsid w:val="00F85276"/>
    <w:rsid w:val="00F91EC5"/>
    <w:rsid w:val="00F93280"/>
    <w:rsid w:val="00F93A99"/>
    <w:rsid w:val="00FA0C83"/>
    <w:rsid w:val="00FA1B24"/>
    <w:rsid w:val="00FA3170"/>
    <w:rsid w:val="00FA380A"/>
    <w:rsid w:val="00FA501F"/>
    <w:rsid w:val="00FA6759"/>
    <w:rsid w:val="00FB33F8"/>
    <w:rsid w:val="00FB4F9D"/>
    <w:rsid w:val="00FB61E3"/>
    <w:rsid w:val="00FC180B"/>
    <w:rsid w:val="00FC2212"/>
    <w:rsid w:val="00FC371A"/>
    <w:rsid w:val="00FC5C1C"/>
    <w:rsid w:val="00FD173A"/>
    <w:rsid w:val="00FD371C"/>
    <w:rsid w:val="00FE0A23"/>
    <w:rsid w:val="00FF2100"/>
    <w:rsid w:val="00FF21C6"/>
    <w:rsid w:val="00FF369E"/>
    <w:rsid w:val="00FF5AC9"/>
    <w:rsid w:val="00FF66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2E210161"/>
  <w15:docId w15:val="{18734875-7B18-40D9-A8C9-35CBD6C8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 w:type="paragraph" w:styleId="Revision">
    <w:name w:val="Revision"/>
    <w:hidden/>
    <w:uiPriority w:val="99"/>
    <w:semiHidden/>
    <w:rsid w:val="00AB7C96"/>
    <w:rPr>
      <w:rFonts w:ascii="Arial" w:hAnsi="Arial"/>
      <w:snapToGrid w:val="0"/>
      <w:lang w:eastAsia="en-US"/>
    </w:rPr>
  </w:style>
  <w:style w:type="numbering" w:customStyle="1" w:styleId="CurrentList1">
    <w:name w:val="Current List1"/>
    <w:uiPriority w:val="99"/>
    <w:rsid w:val="005D10FB"/>
    <w:pPr>
      <w:numPr>
        <w:numId w:val="40"/>
      </w:numPr>
    </w:pPr>
  </w:style>
  <w:style w:type="paragraph" w:styleId="TOCHeading">
    <w:name w:val="TOC Heading"/>
    <w:basedOn w:val="Heading1"/>
    <w:next w:val="Normal"/>
    <w:uiPriority w:val="39"/>
    <w:unhideWhenUsed/>
    <w:qFormat/>
    <w:rsid w:val="002437EF"/>
    <w:pPr>
      <w:keepLines/>
      <w:widowControl/>
      <w:tabs>
        <w:tab w:val="clear" w:pos="90"/>
      </w:tabs>
      <w:spacing w:before="240" w:line="259" w:lineRule="auto"/>
      <w:ind w:left="0"/>
      <w:outlineLvl w:val="9"/>
    </w:pPr>
    <w:rPr>
      <w:rFonts w:asciiTheme="majorHAnsi" w:eastAsiaTheme="majorEastAsia" w:hAnsiTheme="majorHAnsi" w:cstheme="majorBidi"/>
      <w:b w:val="0"/>
      <w:snapToGrid/>
      <w:color w:val="365F91" w:themeColor="accent1" w:themeShade="BF"/>
      <w:sz w:val="32"/>
      <w:szCs w:val="32"/>
      <w:lang w:val="en-US"/>
    </w:rPr>
  </w:style>
  <w:style w:type="character" w:customStyle="1" w:styleId="ui-provider">
    <w:name w:val="ui-provider"/>
    <w:basedOn w:val="DefaultParagraphFont"/>
    <w:rsid w:val="00995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0449">
      <w:bodyDiv w:val="1"/>
      <w:marLeft w:val="0"/>
      <w:marRight w:val="0"/>
      <w:marTop w:val="0"/>
      <w:marBottom w:val="0"/>
      <w:divBdr>
        <w:top w:val="none" w:sz="0" w:space="0" w:color="auto"/>
        <w:left w:val="none" w:sz="0" w:space="0" w:color="auto"/>
        <w:bottom w:val="none" w:sz="0" w:space="0" w:color="auto"/>
        <w:right w:val="none" w:sz="0" w:space="0" w:color="auto"/>
      </w:divBdr>
    </w:div>
    <w:div w:id="495193041">
      <w:bodyDiv w:val="1"/>
      <w:marLeft w:val="0"/>
      <w:marRight w:val="0"/>
      <w:marTop w:val="0"/>
      <w:marBottom w:val="0"/>
      <w:divBdr>
        <w:top w:val="none" w:sz="0" w:space="0" w:color="auto"/>
        <w:left w:val="none" w:sz="0" w:space="0" w:color="auto"/>
        <w:bottom w:val="none" w:sz="0" w:space="0" w:color="auto"/>
        <w:right w:val="none" w:sz="0" w:space="0" w:color="auto"/>
      </w:divBdr>
    </w:div>
    <w:div w:id="1199974184">
      <w:bodyDiv w:val="1"/>
      <w:marLeft w:val="0"/>
      <w:marRight w:val="0"/>
      <w:marTop w:val="0"/>
      <w:marBottom w:val="0"/>
      <w:divBdr>
        <w:top w:val="none" w:sz="0" w:space="0" w:color="auto"/>
        <w:left w:val="none" w:sz="0" w:space="0" w:color="auto"/>
        <w:bottom w:val="none" w:sz="0" w:space="0" w:color="auto"/>
        <w:right w:val="none" w:sz="0" w:space="0" w:color="auto"/>
      </w:divBdr>
    </w:div>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FADA-F8E5-4A85-8B9A-E922C23DC100}">
  <ds:schemaRefs>
    <ds:schemaRef ds:uri="http://schemas.microsoft.com/sharepoint/v3/contenttype/forms"/>
  </ds:schemaRefs>
</ds:datastoreItem>
</file>

<file path=customXml/itemProps2.xml><?xml version="1.0" encoding="utf-8"?>
<ds:datastoreItem xmlns:ds="http://schemas.openxmlformats.org/officeDocument/2006/customXml" ds:itemID="{A7C6457B-26D4-4143-85D3-8B511D7EE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CA58A-03F9-488D-B55A-B82EA8AAC73E}">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27B28A61-7120-4EE5-877F-D56954D13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11927</Words>
  <Characters>67984</Characters>
  <Application>Microsoft Office Word</Application>
  <DocSecurity>8</DocSecurity>
  <Lines>566</Lines>
  <Paragraphs>159</Paragraphs>
  <ScaleCrop>false</ScaleCrop>
  <HeadingPairs>
    <vt:vector size="2" baseType="variant">
      <vt:variant>
        <vt:lpstr>Title</vt:lpstr>
      </vt:variant>
      <vt:variant>
        <vt:i4>1</vt:i4>
      </vt:variant>
    </vt:vector>
  </HeadingPairs>
  <TitlesOfParts>
    <vt:vector size="1" baseType="lpstr">
      <vt:lpstr>Draft of new CP (No LEEMPS post gen build OT)</vt:lpstr>
    </vt:vector>
  </TitlesOfParts>
  <Company>National Grid</Company>
  <LinksUpToDate>false</LinksUpToDate>
  <CharactersWithSpaces>79752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Lizzie Timmins (ESO)</cp:lastModifiedBy>
  <cp:revision>6</cp:revision>
  <cp:lastPrinted>2023-01-05T14:47:00Z</cp:lastPrinted>
  <dcterms:created xsi:type="dcterms:W3CDTF">2024-05-24T13:03:00Z</dcterms:created>
  <dcterms:modified xsi:type="dcterms:W3CDTF">2024-06-03T11:58:00Z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0x010100D9EBF54656C6004FB7ECF09128CBF7CC</vt:lpwstr>
  </property>
  <property fmtid="{D5CDD505-2E9C-101B-9397-08002B2CF9AE}" pid="19" name="MediaServiceImageTags">
    <vt:lpwstr/>
  </property>
</Properties>
</file>