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403D7" w14:textId="77777777" w:rsidR="00B10CAB" w:rsidRDefault="00B10CAB" w:rsidP="00B10CAB">
      <w:pPr>
        <w:spacing w:after="120" w:line="240" w:lineRule="auto"/>
        <w:rPr>
          <w:rFonts w:ascii="Arial" w:eastAsia="Times New Roman" w:hAnsi="Arial" w:cs="Arial"/>
          <w:b/>
          <w:bCs/>
          <w:color w:val="D43900"/>
          <w:sz w:val="28"/>
          <w:szCs w:val="26"/>
        </w:rPr>
      </w:pPr>
      <w:bookmarkStart w:id="0" w:name="_Hlk31877162"/>
    </w:p>
    <w:p w14:paraId="797440D8" w14:textId="77777777" w:rsidR="00B10CAB" w:rsidRPr="00BF0316" w:rsidRDefault="00B10CAB" w:rsidP="00B10CAB">
      <w:pPr>
        <w:pStyle w:val="Heading2"/>
        <w:framePr w:w="8108" w:wrap="notBeside" w:vAnchor="page" w:hAnchor="page" w:x="391" w:y="1621" w:anchorLock="1"/>
        <w:rPr>
          <w:rFonts w:cstheme="majorHAnsi"/>
          <w:color w:val="000000" w:themeColor="text1"/>
          <w:sz w:val="52"/>
        </w:rPr>
      </w:pPr>
      <w:r w:rsidRPr="00BF0316">
        <w:rPr>
          <w:rFonts w:cstheme="majorHAnsi"/>
          <w:color w:val="000000" w:themeColor="text1"/>
          <w:sz w:val="52"/>
        </w:rPr>
        <w:t>CUSC Alternative and Workgroup Vote</w:t>
      </w:r>
    </w:p>
    <w:p w14:paraId="7BE89454" w14:textId="77777777" w:rsidR="00B10CAB" w:rsidRDefault="00B10CAB" w:rsidP="00B10CAB">
      <w:pPr>
        <w:spacing w:after="120" w:line="240" w:lineRule="auto"/>
        <w:rPr>
          <w:rFonts w:ascii="Arial" w:eastAsia="Times New Roman" w:hAnsi="Arial" w:cs="Arial"/>
          <w:b/>
          <w:bCs/>
          <w:color w:val="D43900"/>
          <w:sz w:val="28"/>
          <w:szCs w:val="26"/>
        </w:rPr>
      </w:pPr>
    </w:p>
    <w:p w14:paraId="604B3039" w14:textId="77777777" w:rsidR="007B6D1A" w:rsidRDefault="00B10CAB" w:rsidP="007B6D1A">
      <w:pPr>
        <w:pStyle w:val="Heading1"/>
        <w:spacing w:before="0"/>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CMP</w:t>
      </w:r>
      <w:r w:rsidR="007B6D1A">
        <w:rPr>
          <w:rFonts w:ascii="Arial" w:eastAsia="Times New Roman" w:hAnsi="Arial" w:cs="Arial"/>
          <w:b/>
          <w:bCs/>
          <w:color w:val="D43900"/>
          <w:sz w:val="28"/>
          <w:szCs w:val="26"/>
        </w:rPr>
        <w:t>430</w:t>
      </w:r>
      <w:r w:rsidRPr="00B10CAB">
        <w:rPr>
          <w:rFonts w:ascii="Arial" w:eastAsia="Times New Roman" w:hAnsi="Arial" w:cs="Arial"/>
          <w:b/>
          <w:bCs/>
          <w:color w:val="D43900"/>
          <w:sz w:val="28"/>
          <w:szCs w:val="26"/>
        </w:rPr>
        <w:t xml:space="preserve">: </w:t>
      </w:r>
      <w:r w:rsidR="007B6D1A" w:rsidRPr="007B6D1A">
        <w:rPr>
          <w:rFonts w:ascii="Arial" w:eastAsia="Times New Roman" w:hAnsi="Arial" w:cs="Arial"/>
          <w:b/>
          <w:bCs/>
          <w:color w:val="D43900"/>
          <w:sz w:val="28"/>
          <w:szCs w:val="26"/>
        </w:rPr>
        <w:t>Adjustments to TNUoS Charging from 2025 to support the Market Wide Half Hourly Settlement (MHHS) Programme</w:t>
      </w:r>
    </w:p>
    <w:p w14:paraId="2F9F8ADC" w14:textId="77777777" w:rsidR="000729B8" w:rsidRPr="000729B8" w:rsidRDefault="000729B8" w:rsidP="000729B8"/>
    <w:bookmarkEnd w:id="0"/>
    <w:p w14:paraId="28FFE8F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bCs/>
          <w:color w:val="454546"/>
          <w:sz w:val="24"/>
          <w:szCs w:val="24"/>
        </w:rPr>
        <w:t>Please note:</w:t>
      </w:r>
      <w:r w:rsidRPr="00940996">
        <w:rPr>
          <w:rFonts w:ascii="Arial" w:eastAsia="Arial" w:hAnsi="Arial" w:cs="Times New Roman"/>
          <w:color w:val="454546"/>
          <w:sz w:val="24"/>
          <w:szCs w:val="24"/>
        </w:rPr>
        <w:t xml:space="preserve"> To participate in any votes, Workgroup members need to have attended at least 50% of meetings.</w:t>
      </w:r>
    </w:p>
    <w:p w14:paraId="7C98C2B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color w:val="454546"/>
          <w:sz w:val="24"/>
          <w:szCs w:val="24"/>
        </w:rPr>
        <w:t>Stage 1 - Alternative Vote</w:t>
      </w:r>
    </w:p>
    <w:p w14:paraId="0B73AE4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If Workgroup Alternative Requests have been made, vote on whether they should become Workgroup Alternative CUSC Modifications (WACMs).</w:t>
      </w:r>
    </w:p>
    <w:p w14:paraId="6FF240CB" w14:textId="77777777" w:rsidR="00B10CAB" w:rsidRPr="00940996" w:rsidRDefault="00B10CAB" w:rsidP="00B10CAB">
      <w:pPr>
        <w:spacing w:after="120" w:line="240" w:lineRule="auto"/>
        <w:rPr>
          <w:rFonts w:ascii="Arial" w:eastAsia="Arial" w:hAnsi="Arial" w:cs="Times New Roman"/>
          <w:b/>
          <w:color w:val="454546"/>
          <w:sz w:val="24"/>
          <w:szCs w:val="24"/>
        </w:rPr>
      </w:pPr>
      <w:r w:rsidRPr="00940996">
        <w:rPr>
          <w:rFonts w:ascii="Arial" w:eastAsia="Arial" w:hAnsi="Arial" w:cs="Times New Roman"/>
          <w:b/>
          <w:color w:val="454546"/>
          <w:sz w:val="24"/>
          <w:szCs w:val="24"/>
        </w:rPr>
        <w:t xml:space="preserve">Stage 2 - Workgroup Vote </w:t>
      </w:r>
    </w:p>
    <w:p w14:paraId="3BACABE0"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2a) Assess the original and WACMs (if there are any) against the CUSC objectives compared to the baseline (the current CUSC). </w:t>
      </w:r>
    </w:p>
    <w:p w14:paraId="6A4A7B3A"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2b) Vote on which of the options is best.</w:t>
      </w:r>
    </w:p>
    <w:p w14:paraId="46664B84" w14:textId="77777777" w:rsidR="00B10CAB" w:rsidRPr="00B10CAB" w:rsidRDefault="00B10CAB" w:rsidP="00B10CAB">
      <w:pPr>
        <w:spacing w:after="120" w:line="240" w:lineRule="auto"/>
        <w:rPr>
          <w:rFonts w:ascii="Arial" w:eastAsia="Arial" w:hAnsi="Arial" w:cs="Times New Roman"/>
          <w:color w:val="454546"/>
          <w:sz w:val="20"/>
          <w:szCs w:val="20"/>
        </w:rPr>
      </w:pPr>
    </w:p>
    <w:p w14:paraId="5D6BF2EC" w14:textId="77777777"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 xml:space="preserve">Terms used in this </w:t>
      </w:r>
      <w:proofErr w:type="gramStart"/>
      <w:r w:rsidRPr="00B10CAB">
        <w:rPr>
          <w:rFonts w:ascii="Arial" w:eastAsia="Times New Roman" w:hAnsi="Arial" w:cs="Arial"/>
          <w:b/>
          <w:bCs/>
          <w:color w:val="D43900"/>
          <w:sz w:val="28"/>
          <w:szCs w:val="26"/>
        </w:rPr>
        <w:t>document</w:t>
      </w:r>
      <w:proofErr w:type="gramEnd"/>
    </w:p>
    <w:tbl>
      <w:tblPr>
        <w:tblStyle w:val="TableGrid1"/>
        <w:tblW w:w="0" w:type="auto"/>
        <w:tblBorders>
          <w:top w:val="single" w:sz="4" w:space="0" w:color="FFBF22"/>
          <w:left w:val="single" w:sz="4" w:space="0" w:color="FFBF22"/>
          <w:bottom w:val="single" w:sz="4" w:space="0" w:color="FFBF22"/>
          <w:right w:val="single" w:sz="4" w:space="0" w:color="FFBF22"/>
          <w:insideH w:val="single" w:sz="4" w:space="0" w:color="FFBF22"/>
          <w:insideV w:val="single" w:sz="4" w:space="0" w:color="FFBF22"/>
        </w:tblBorders>
        <w:tblLook w:val="04A0" w:firstRow="1" w:lastRow="0" w:firstColumn="1" w:lastColumn="0" w:noHBand="0" w:noVBand="1"/>
      </w:tblPr>
      <w:tblGrid>
        <w:gridCol w:w="1696"/>
        <w:gridCol w:w="7319"/>
      </w:tblGrid>
      <w:tr w:rsidR="00B10CAB" w:rsidRPr="00B10CAB" w14:paraId="5A5C08A2" w14:textId="77777777" w:rsidTr="00B10CAB">
        <w:tc>
          <w:tcPr>
            <w:tcW w:w="1696" w:type="dxa"/>
            <w:shd w:val="clear" w:color="auto" w:fill="FFBF22"/>
          </w:tcPr>
          <w:p w14:paraId="11533E20"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Term</w:t>
            </w:r>
          </w:p>
        </w:tc>
        <w:tc>
          <w:tcPr>
            <w:tcW w:w="7319" w:type="dxa"/>
            <w:shd w:val="clear" w:color="auto" w:fill="FFBF22"/>
          </w:tcPr>
          <w:p w14:paraId="418304CD"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Meaning</w:t>
            </w:r>
          </w:p>
        </w:tc>
      </w:tr>
      <w:tr w:rsidR="00B10CAB" w:rsidRPr="00B10CAB" w14:paraId="59159172" w14:textId="77777777" w:rsidTr="00B10CAB">
        <w:tc>
          <w:tcPr>
            <w:tcW w:w="1696" w:type="dxa"/>
          </w:tcPr>
          <w:p w14:paraId="17C418BA"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Baseline</w:t>
            </w:r>
          </w:p>
        </w:tc>
        <w:tc>
          <w:tcPr>
            <w:tcW w:w="7319" w:type="dxa"/>
          </w:tcPr>
          <w:p w14:paraId="58F5644C"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current CUSC (if voting for the Baseline, you believe no modification should be made)</w:t>
            </w:r>
          </w:p>
        </w:tc>
      </w:tr>
      <w:tr w:rsidR="00B10CAB" w:rsidRPr="00B10CAB" w14:paraId="3303EAD9" w14:textId="77777777" w:rsidTr="00B10CAB">
        <w:tc>
          <w:tcPr>
            <w:tcW w:w="1696" w:type="dxa"/>
          </w:tcPr>
          <w:p w14:paraId="2B79BA73"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7319" w:type="dxa"/>
          </w:tcPr>
          <w:p w14:paraId="77F2A72A"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solution which was firstly proposed by the Proposer of the modification</w:t>
            </w:r>
          </w:p>
        </w:tc>
      </w:tr>
      <w:tr w:rsidR="00B10CAB" w:rsidRPr="00B10CAB" w14:paraId="19DAAC7B" w14:textId="77777777" w:rsidTr="00B10CAB">
        <w:tc>
          <w:tcPr>
            <w:tcW w:w="1696" w:type="dxa"/>
          </w:tcPr>
          <w:p w14:paraId="3855529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WACM</w:t>
            </w:r>
          </w:p>
        </w:tc>
        <w:tc>
          <w:tcPr>
            <w:tcW w:w="7319" w:type="dxa"/>
          </w:tcPr>
          <w:p w14:paraId="3C4E1078"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Workgroup Alternative CUSC Modification (an Alternative Solution which has been developed by the Workgroup)</w:t>
            </w:r>
          </w:p>
        </w:tc>
      </w:tr>
    </w:tbl>
    <w:p w14:paraId="751798D6"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254F45C0"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The Applicable CUSC Objectives (Charging) are:</w:t>
      </w:r>
    </w:p>
    <w:p w14:paraId="6D33A1E7"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70D6FBDF"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02899C04"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lastRenderedPageBreak/>
        <w:t>That, so far as is consistent with sub-paragraphs (a) and (b), the use of system charging methodology, as far as is reasonably practicable, properly takes account of the developments in transmission licensees’ transmission businesses;</w:t>
      </w:r>
    </w:p>
    <w:p w14:paraId="7432FE9F"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Compliance with the Electricity Regulation and any relevant legally binding decision of the European Commission and/or the Agency *; and</w:t>
      </w:r>
    </w:p>
    <w:p w14:paraId="635F0A4E"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Promoting efficiency in the implementation and administration of the system charging methodology.</w:t>
      </w:r>
    </w:p>
    <w:p w14:paraId="501B3C82" w14:textId="77777777" w:rsidR="00B10CAB" w:rsidRPr="00940996" w:rsidRDefault="00B10CAB" w:rsidP="00B10CAB">
      <w:pPr>
        <w:spacing w:after="120" w:line="240" w:lineRule="auto"/>
        <w:rPr>
          <w:rFonts w:ascii="Arial" w:eastAsia="Arial" w:hAnsi="Arial" w:cs="Times New Roman"/>
          <w:color w:val="454546"/>
          <w:sz w:val="24"/>
          <w:szCs w:val="24"/>
        </w:rPr>
      </w:pPr>
      <w:bookmarkStart w:id="1" w:name="_Hlk50982269"/>
    </w:p>
    <w:p w14:paraId="3FED2FD4"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p w14:paraId="3BBAEEBF" w14:textId="77777777" w:rsidR="00B10CAB" w:rsidRPr="00B10CAB" w:rsidRDefault="00B10CAB" w:rsidP="00B10CAB">
      <w:pPr>
        <w:spacing w:after="120" w:line="240" w:lineRule="auto"/>
        <w:rPr>
          <w:rFonts w:ascii="Arial" w:eastAsia="Arial" w:hAnsi="Arial" w:cs="Times New Roman"/>
          <w:color w:val="454546"/>
          <w:sz w:val="20"/>
          <w:szCs w:val="20"/>
        </w:rPr>
      </w:pPr>
      <w:bookmarkStart w:id="2" w:name="_Hlk50982299"/>
      <w:bookmarkEnd w:id="1"/>
    </w:p>
    <w:bookmarkEnd w:id="2"/>
    <w:p w14:paraId="0D65E5F0" w14:textId="77777777" w:rsidR="00B10CAB" w:rsidRPr="00B10CAB" w:rsidRDefault="00B10CAB" w:rsidP="00B10CAB">
      <w:pPr>
        <w:keepNext/>
        <w:numPr>
          <w:ilvl w:val="7"/>
          <w:numId w:val="0"/>
        </w:numPr>
        <w:shd w:val="clear" w:color="auto" w:fill="FFBF22"/>
        <w:spacing w:after="120" w:line="240" w:lineRule="auto"/>
        <w:ind w:right="238"/>
        <w:outlineLvl w:val="7"/>
        <w:rPr>
          <w:rFonts w:ascii="Arial" w:eastAsia="Times New Roman" w:hAnsi="Arial" w:cs="Arial"/>
          <w:b/>
          <w:bCs/>
          <w:color w:val="FFFFFF"/>
          <w:kern w:val="32"/>
          <w:sz w:val="28"/>
          <w:szCs w:val="32"/>
          <w:lang w:eastAsia="en-GB"/>
        </w:rPr>
      </w:pPr>
      <w:r w:rsidRPr="00B10CAB">
        <w:rPr>
          <w:rFonts w:ascii="Arial" w:eastAsia="Times New Roman" w:hAnsi="Arial" w:cs="Arial"/>
          <w:b/>
          <w:bCs/>
          <w:color w:val="FFFFFF"/>
          <w:kern w:val="32"/>
          <w:sz w:val="28"/>
          <w:szCs w:val="32"/>
          <w:lang w:eastAsia="en-GB"/>
        </w:rPr>
        <w:t>Workgroup Vote</w:t>
      </w:r>
    </w:p>
    <w:p w14:paraId="1932E5C8"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1 – Alternative Vote</w:t>
      </w:r>
    </w:p>
    <w:p w14:paraId="50A5E8F8"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Vote on Workgroup Alternative Requests to become Workgroup Alternative CUSC Modifications.</w:t>
      </w:r>
    </w:p>
    <w:p w14:paraId="07E75E98"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5224A14B"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Should the majority of the Workgroup OR the Chair believe that the potential alternative solution may better facilitate the CUSC objectives</w:t>
      </w:r>
      <w:r w:rsidRPr="00940996">
        <w:rPr>
          <w:rFonts w:ascii="Arial" w:eastAsia="Arial" w:hAnsi="Arial" w:cs="Times New Roman"/>
          <w:color w:val="454546"/>
          <w:sz w:val="24"/>
          <w:szCs w:val="24"/>
        </w:rPr>
        <w:t xml:space="preserve"> </w:t>
      </w:r>
      <w:r w:rsidRPr="00940996">
        <w:rPr>
          <w:rFonts w:ascii="Arial" w:eastAsia="Arial" w:hAnsi="Arial" w:cs="Times New Roman"/>
          <w:i/>
          <w:color w:val="454546"/>
          <w:sz w:val="24"/>
          <w:szCs w:val="24"/>
        </w:rPr>
        <w:t xml:space="preserve">than the Original proposal then the potential alternative will be fully developed by the Workgroup with legal text to form a Workgroup Alternative CUSC modification (WACM) and submitted to the Panel and Authority alongside the Original solution for the Panel Recommendation vote and the Authority decision. </w:t>
      </w:r>
    </w:p>
    <w:p w14:paraId="624C9D4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 = Yes</w:t>
      </w:r>
    </w:p>
    <w:p w14:paraId="303B71C2"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“N” = No</w:t>
      </w:r>
    </w:p>
    <w:p w14:paraId="7387F0B2"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 Neutral (Stage 2 only)</w:t>
      </w:r>
    </w:p>
    <w:p w14:paraId="4129D8F8"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w:t>
      </w:r>
      <w:proofErr w:type="gramStart"/>
      <w:r w:rsidRPr="00940996">
        <w:rPr>
          <w:rFonts w:ascii="Arial" w:eastAsia="Arial" w:hAnsi="Arial" w:cs="Times New Roman"/>
          <w:color w:val="454546"/>
          <w:sz w:val="24"/>
          <w:szCs w:val="24"/>
        </w:rPr>
        <w:t>Abstain”</w:t>
      </w:r>
      <w:proofErr w:type="gramEnd"/>
    </w:p>
    <w:tbl>
      <w:tblPr>
        <w:tblW w:w="946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857"/>
        <w:gridCol w:w="1857"/>
        <w:gridCol w:w="1857"/>
        <w:gridCol w:w="1857"/>
      </w:tblGrid>
      <w:tr w:rsidR="00B10CAB" w:rsidRPr="00B10CAB" w14:paraId="027BD536" w14:textId="77777777" w:rsidTr="007E3454">
        <w:trPr>
          <w:trHeight w:val="879"/>
        </w:trPr>
        <w:tc>
          <w:tcPr>
            <w:tcW w:w="2036" w:type="dxa"/>
            <w:tcBorders>
              <w:top w:val="single" w:sz="4" w:space="0" w:color="FFBF22"/>
              <w:left w:val="single" w:sz="4" w:space="0" w:color="FFBF22"/>
              <w:bottom w:val="single" w:sz="4" w:space="0" w:color="FFBF22"/>
              <w:right w:val="single" w:sz="4" w:space="0" w:color="FFBF22"/>
            </w:tcBorders>
            <w:shd w:val="clear" w:color="auto" w:fill="FFBF22"/>
          </w:tcPr>
          <w:p w14:paraId="7D75891E"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211A3ABD"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1 (Company, characteristic)</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064C1B70"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2 (Company, characteristic)</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30C542B3"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3 (Company, characteristic)</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1A9C8A8C"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4 (Company, characteristic)</w:t>
            </w:r>
          </w:p>
        </w:tc>
      </w:tr>
      <w:tr w:rsidR="00B10CAB" w:rsidRPr="00B10CAB" w14:paraId="7CA73914" w14:textId="77777777" w:rsidTr="007E3454">
        <w:trPr>
          <w:trHeight w:val="313"/>
        </w:trPr>
        <w:tc>
          <w:tcPr>
            <w:tcW w:w="2036" w:type="dxa"/>
            <w:tcBorders>
              <w:top w:val="single" w:sz="4" w:space="0" w:color="FFBF22"/>
              <w:left w:val="single" w:sz="4" w:space="0" w:color="FFBF22"/>
              <w:bottom w:val="single" w:sz="4" w:space="0" w:color="FFBF22"/>
              <w:right w:val="single" w:sz="4" w:space="0" w:color="FFBF22"/>
            </w:tcBorders>
            <w:shd w:val="clear" w:color="auto" w:fill="auto"/>
          </w:tcPr>
          <w:p w14:paraId="63AF1C82" w14:textId="77777777" w:rsidR="00B10CAB" w:rsidRPr="00940996" w:rsidRDefault="00B10CAB" w:rsidP="00B10CAB">
            <w:pPr>
              <w:spacing w:after="120" w:line="240" w:lineRule="auto"/>
              <w:rPr>
                <w:rFonts w:ascii="Arial" w:eastAsia="Arial" w:hAnsi="Arial" w:cs="Arial"/>
                <w:b/>
                <w:i/>
                <w:color w:val="FFFFFF"/>
                <w:sz w:val="24"/>
                <w:szCs w:val="24"/>
              </w:rPr>
            </w:pPr>
            <w:r w:rsidRPr="00940996">
              <w:rPr>
                <w:rFonts w:ascii="Arial" w:eastAsia="Arial" w:hAnsi="Arial" w:cs="Times New Roman"/>
                <w:color w:val="454546"/>
                <w:sz w:val="24"/>
                <w:szCs w:val="24"/>
              </w:rPr>
              <w:t>Name</w:t>
            </w: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4FE5814B"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329DF177"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70452630"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27D6F5FA" w14:textId="77777777" w:rsidR="00B10CAB" w:rsidRPr="00B10CAB" w:rsidRDefault="00B10CAB" w:rsidP="00B10CAB">
            <w:pPr>
              <w:rPr>
                <w:rFonts w:ascii="Arial" w:eastAsia="Arial" w:hAnsi="Arial" w:cs="Arial"/>
                <w:b/>
                <w:i/>
              </w:rPr>
            </w:pPr>
          </w:p>
        </w:tc>
      </w:tr>
      <w:tr w:rsidR="00B10CAB" w:rsidRPr="00B10CAB" w14:paraId="6E17E3A3" w14:textId="77777777" w:rsidTr="007E3454">
        <w:trPr>
          <w:trHeight w:val="313"/>
        </w:trPr>
        <w:tc>
          <w:tcPr>
            <w:tcW w:w="2036" w:type="dxa"/>
            <w:tcBorders>
              <w:top w:val="single" w:sz="4" w:space="0" w:color="FFBF22"/>
              <w:left w:val="single" w:sz="4" w:space="0" w:color="FFBF22"/>
              <w:bottom w:val="single" w:sz="4" w:space="0" w:color="FFBF22"/>
              <w:right w:val="single" w:sz="4" w:space="0" w:color="FFBF22"/>
            </w:tcBorders>
            <w:shd w:val="clear" w:color="auto" w:fill="auto"/>
          </w:tcPr>
          <w:p w14:paraId="299E5F2B" w14:textId="77777777" w:rsidR="00B10CAB" w:rsidRPr="00552083" w:rsidRDefault="00B10CAB" w:rsidP="00552083">
            <w:pPr>
              <w:spacing w:after="120" w:line="240" w:lineRule="auto"/>
              <w:rPr>
                <w:rFonts w:ascii="Arial" w:eastAsia="Arial" w:hAnsi="Arial" w:cs="Times New Roman"/>
                <w:color w:val="454546"/>
                <w:sz w:val="24"/>
                <w:szCs w:val="24"/>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3BB5AF84"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441B2BF3"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6171F0AD"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6B2B1029" w14:textId="77777777" w:rsidR="00B10CAB" w:rsidRPr="00B10CAB" w:rsidRDefault="00B10CAB" w:rsidP="00B10CAB">
            <w:pPr>
              <w:rPr>
                <w:rFonts w:ascii="Arial" w:eastAsia="Arial" w:hAnsi="Arial" w:cs="Arial"/>
                <w:b/>
                <w:i/>
              </w:rPr>
            </w:pPr>
          </w:p>
        </w:tc>
      </w:tr>
      <w:tr w:rsidR="00B10CAB" w:rsidRPr="00B10CAB" w14:paraId="136294AA" w14:textId="77777777" w:rsidTr="007E3454">
        <w:trPr>
          <w:trHeight w:val="313"/>
        </w:trPr>
        <w:tc>
          <w:tcPr>
            <w:tcW w:w="2036" w:type="dxa"/>
            <w:tcBorders>
              <w:top w:val="single" w:sz="4" w:space="0" w:color="FFBF22"/>
              <w:left w:val="single" w:sz="4" w:space="0" w:color="FFBF22"/>
              <w:bottom w:val="single" w:sz="4" w:space="0" w:color="FFBF22"/>
              <w:right w:val="single" w:sz="4" w:space="0" w:color="FFBF22"/>
            </w:tcBorders>
            <w:shd w:val="clear" w:color="auto" w:fill="FFBF22"/>
          </w:tcPr>
          <w:p w14:paraId="2584D00A" w14:textId="77777777" w:rsidR="00B10CAB" w:rsidRPr="00B10CAB" w:rsidRDefault="00B10CAB" w:rsidP="00B10CAB">
            <w:pPr>
              <w:rPr>
                <w:rFonts w:ascii="Arial" w:eastAsia="Arial" w:hAnsi="Arial" w:cs="Times New Roman"/>
                <w:b/>
                <w:color w:val="FFFFFF"/>
              </w:rPr>
            </w:pPr>
            <w:r w:rsidRPr="00B10CAB">
              <w:rPr>
                <w:rFonts w:ascii="Arial" w:eastAsia="Arial" w:hAnsi="Arial" w:cs="Times New Roman"/>
                <w:b/>
                <w:color w:val="FFFFFF"/>
              </w:rPr>
              <w:t>WACM?</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732DD1CB"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3FD6417F"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199B7C95"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7D0712A1" w14:textId="77777777" w:rsidR="00B10CAB" w:rsidRPr="00B10CAB" w:rsidRDefault="00B10CAB" w:rsidP="00B10CAB">
            <w:pPr>
              <w:rPr>
                <w:rFonts w:ascii="Arial" w:eastAsia="Arial" w:hAnsi="Arial" w:cs="Arial"/>
                <w:b/>
                <w:i/>
              </w:rPr>
            </w:pPr>
          </w:p>
        </w:tc>
      </w:tr>
    </w:tbl>
    <w:p w14:paraId="47EE0012" w14:textId="77777777" w:rsidR="00B10CAB" w:rsidRDefault="00B10CAB" w:rsidP="00B10CAB">
      <w:pPr>
        <w:spacing w:after="120" w:line="240" w:lineRule="auto"/>
        <w:rPr>
          <w:rFonts w:ascii="Arial" w:eastAsia="Times New Roman" w:hAnsi="Arial" w:cs="Arial"/>
          <w:b/>
          <w:bCs/>
          <w:color w:val="D43900"/>
          <w:sz w:val="28"/>
          <w:szCs w:val="26"/>
        </w:rPr>
      </w:pPr>
    </w:p>
    <w:p w14:paraId="494CCA70" w14:textId="77777777" w:rsidR="007E3454" w:rsidRPr="00B10CAB" w:rsidRDefault="007E3454" w:rsidP="00B10CAB">
      <w:pPr>
        <w:spacing w:after="120" w:line="240" w:lineRule="auto"/>
        <w:rPr>
          <w:rFonts w:ascii="Arial" w:eastAsia="Times New Roman" w:hAnsi="Arial" w:cs="Arial"/>
          <w:b/>
          <w:bCs/>
          <w:color w:val="D43900"/>
          <w:sz w:val="28"/>
          <w:szCs w:val="26"/>
        </w:rPr>
      </w:pPr>
    </w:p>
    <w:p w14:paraId="108582DE"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lastRenderedPageBreak/>
        <w:t>Stage 2a – Assessment against objectives</w:t>
      </w:r>
    </w:p>
    <w:p w14:paraId="6CFA275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To assess the original and WACMs against the CUSC objectives compared to the baseline (the current CUSC). </w:t>
      </w:r>
    </w:p>
    <w:p w14:paraId="53C3D9EB"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You will also be asked to provide a statement to be added to the Workgroup Report alongside your vote to assist the reader in understanding the rationale for your vote.</w:t>
      </w:r>
    </w:p>
    <w:p w14:paraId="1B8BF7E5" w14:textId="77777777" w:rsidR="00B10CAB" w:rsidRPr="00940996" w:rsidRDefault="00B10CAB" w:rsidP="00B10CAB">
      <w:pPr>
        <w:spacing w:after="120" w:line="240" w:lineRule="auto"/>
        <w:rPr>
          <w:rFonts w:ascii="Arial" w:eastAsia="Arial" w:hAnsi="Arial" w:cs="Times New Roman"/>
          <w:color w:val="454546"/>
          <w:sz w:val="24"/>
          <w:szCs w:val="24"/>
        </w:rPr>
      </w:pPr>
    </w:p>
    <w:p w14:paraId="63B1D8C4" w14:textId="1BF1768F" w:rsidR="00B10CAB"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ACO = Applicable CUSC Objective</w:t>
      </w: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34C7A" w:rsidRPr="00B10CAB" w14:paraId="51A178D7" w14:textId="77777777" w:rsidTr="00534C7A">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4AF69266" w14:textId="77777777" w:rsidR="00534C7A" w:rsidRPr="00940996" w:rsidRDefault="00534C7A" w:rsidP="00A35245">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05B4338" w14:textId="77777777" w:rsidR="00534C7A" w:rsidRPr="00940996" w:rsidRDefault="00534C7A" w:rsidP="00A35245">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82EB852" w14:textId="77777777" w:rsidR="00534C7A" w:rsidRPr="00940996" w:rsidRDefault="00534C7A" w:rsidP="00A35245">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33622118" w14:textId="77777777" w:rsidR="00534C7A" w:rsidRPr="00940996" w:rsidRDefault="00534C7A" w:rsidP="00A35245">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69C6092" w14:textId="77777777" w:rsidR="00534C7A" w:rsidRPr="00940996" w:rsidRDefault="00534C7A" w:rsidP="00A35245">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831AC7C" w14:textId="77777777" w:rsidR="00534C7A" w:rsidRPr="00940996" w:rsidRDefault="00534C7A" w:rsidP="00A35245">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34B2FD05" w14:textId="77777777" w:rsidR="00534C7A" w:rsidRPr="00534C7A" w:rsidRDefault="00534C7A" w:rsidP="00A35245">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Overall (Y/N)</w:t>
            </w:r>
          </w:p>
        </w:tc>
      </w:tr>
      <w:tr w:rsidR="00534C7A" w:rsidRPr="00B10CAB" w14:paraId="7CD2FE51" w14:textId="77777777" w:rsidTr="00A35245">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AA5A9A5" w14:textId="77777777" w:rsidR="00534C7A" w:rsidRPr="00552083" w:rsidRDefault="00534C7A" w:rsidP="00A35245">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0069FB1B" w14:textId="7954174B" w:rsidR="00534C7A" w:rsidRPr="00552083" w:rsidRDefault="00534C7A" w:rsidP="00A35245">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Neil Dewar/Keren Kelly </w:t>
            </w:r>
            <w:r w:rsidRPr="00552083">
              <w:rPr>
                <w:rFonts w:ascii="Arial" w:eastAsia="Arial" w:hAnsi="Arial" w:cs="Times New Roman"/>
                <w:color w:val="454546"/>
                <w:sz w:val="24"/>
                <w:szCs w:val="24"/>
              </w:rPr>
              <w:t xml:space="preserve"> – </w:t>
            </w:r>
            <w:r>
              <w:rPr>
                <w:rFonts w:ascii="Arial" w:eastAsia="Arial" w:hAnsi="Arial" w:cs="Times New Roman"/>
                <w:color w:val="454546"/>
                <w:sz w:val="24"/>
                <w:szCs w:val="24"/>
              </w:rPr>
              <w:t xml:space="preserve">ESO </w:t>
            </w:r>
          </w:p>
        </w:tc>
      </w:tr>
      <w:tr w:rsidR="00534C7A" w:rsidRPr="00B10CAB" w14:paraId="2D27F165" w14:textId="77777777" w:rsidTr="00A35245">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45735C84" w14:textId="77777777" w:rsidR="00534C7A" w:rsidRPr="00940996" w:rsidRDefault="00534C7A" w:rsidP="00A35245">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5B11C2D" w14:textId="77777777" w:rsidR="00534C7A" w:rsidRPr="00940996" w:rsidRDefault="00534C7A" w:rsidP="00A35245">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692DD97" w14:textId="77777777" w:rsidR="00534C7A" w:rsidRPr="00940996" w:rsidRDefault="00534C7A" w:rsidP="00A35245">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6B4BAB6A" w14:textId="77777777" w:rsidR="00534C7A" w:rsidRPr="00940996" w:rsidRDefault="00534C7A" w:rsidP="00A35245">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0FBFF3D" w14:textId="77777777" w:rsidR="00534C7A" w:rsidRPr="00940996" w:rsidRDefault="00534C7A" w:rsidP="00A35245">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6E7B9934" w14:textId="77777777" w:rsidR="00534C7A" w:rsidRPr="00940996" w:rsidRDefault="00534C7A" w:rsidP="00A35245">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16B15C20" w14:textId="77777777" w:rsidR="00534C7A" w:rsidRPr="00940996" w:rsidRDefault="00534C7A" w:rsidP="00A35245">
            <w:pPr>
              <w:rPr>
                <w:rFonts w:ascii="Arial" w:eastAsia="Arial" w:hAnsi="Arial" w:cs="Arial"/>
                <w:b/>
                <w:i/>
                <w:sz w:val="24"/>
                <w:szCs w:val="24"/>
              </w:rPr>
            </w:pPr>
          </w:p>
        </w:tc>
      </w:tr>
      <w:tr w:rsidR="00534C7A" w:rsidRPr="00B10CAB" w14:paraId="1A8C3FCB" w14:textId="77777777" w:rsidTr="00A35245">
        <w:tc>
          <w:tcPr>
            <w:tcW w:w="9461" w:type="dxa"/>
            <w:gridSpan w:val="7"/>
            <w:tcBorders>
              <w:top w:val="single" w:sz="4" w:space="0" w:color="FFBF22"/>
              <w:left w:val="single" w:sz="4" w:space="0" w:color="FFBF22"/>
              <w:bottom w:val="single" w:sz="4" w:space="0" w:color="FFBF22"/>
              <w:right w:val="single" w:sz="4" w:space="0" w:color="FFBF22"/>
            </w:tcBorders>
          </w:tcPr>
          <w:p w14:paraId="70648B40" w14:textId="77777777" w:rsidR="00534C7A" w:rsidRPr="00940996" w:rsidRDefault="00534C7A" w:rsidP="00A35245">
            <w:pPr>
              <w:rPr>
                <w:rFonts w:ascii="Arial" w:eastAsia="Arial" w:hAnsi="Arial" w:cs="Arial"/>
                <w:sz w:val="24"/>
                <w:szCs w:val="24"/>
              </w:rPr>
            </w:pPr>
            <w:r w:rsidRPr="00940996">
              <w:rPr>
                <w:rFonts w:ascii="Arial" w:eastAsia="Arial" w:hAnsi="Arial" w:cs="Arial"/>
                <w:sz w:val="24"/>
                <w:szCs w:val="24"/>
              </w:rPr>
              <w:t xml:space="preserve">Voting Statement: </w:t>
            </w:r>
          </w:p>
          <w:p w14:paraId="5C3F151A" w14:textId="77777777" w:rsidR="00534C7A" w:rsidRPr="00940996" w:rsidRDefault="00534C7A" w:rsidP="00A35245">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p w14:paraId="7B197436" w14:textId="77777777" w:rsidR="00534C7A" w:rsidRPr="00940996" w:rsidRDefault="00534C7A" w:rsidP="00A35245">
            <w:pPr>
              <w:rPr>
                <w:rFonts w:ascii="Arial" w:eastAsia="Arial" w:hAnsi="Arial" w:cs="Arial"/>
                <w:b/>
                <w:i/>
                <w:sz w:val="24"/>
                <w:szCs w:val="24"/>
              </w:rPr>
            </w:pPr>
          </w:p>
        </w:tc>
      </w:tr>
      <w:tr w:rsidR="00B10CAB" w:rsidRPr="00B10CAB" w14:paraId="5D7D74CF" w14:textId="77777777" w:rsidTr="00B10CA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38D5C978"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C9EDA81"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53185DD"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07E96AFF"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0BA67EB"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A316D73"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540AEC4" w14:textId="77777777" w:rsidR="00B10CAB" w:rsidRPr="00940996" w:rsidRDefault="00B10CAB" w:rsidP="00B10CA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B10CAB" w:rsidRPr="00B10CAB" w14:paraId="30661E6E"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0F720B6" w14:textId="77777777" w:rsidR="00B10CAB" w:rsidRPr="00552083" w:rsidRDefault="00B10CAB" w:rsidP="00552083">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3AEB518" w14:textId="5694F456" w:rsidR="00B10CAB" w:rsidRPr="00552083" w:rsidRDefault="008C7821"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Lee Stone</w:t>
            </w:r>
            <w:r w:rsidR="00B10CAB" w:rsidRPr="00552083">
              <w:rPr>
                <w:rFonts w:ascii="Arial" w:eastAsia="Arial" w:hAnsi="Arial" w:cs="Times New Roman"/>
                <w:color w:val="454546"/>
                <w:sz w:val="24"/>
                <w:szCs w:val="24"/>
              </w:rPr>
              <w:t xml:space="preserve"> – </w:t>
            </w:r>
            <w:r>
              <w:rPr>
                <w:rFonts w:ascii="Arial" w:eastAsia="Arial" w:hAnsi="Arial" w:cs="Times New Roman"/>
                <w:color w:val="454546"/>
                <w:sz w:val="24"/>
                <w:szCs w:val="24"/>
              </w:rPr>
              <w:t>Npower Commercials Gas Ltd</w:t>
            </w:r>
          </w:p>
        </w:tc>
      </w:tr>
      <w:tr w:rsidR="00B10CAB" w:rsidRPr="00B10CAB" w14:paraId="0133B660"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8AA2B17" w14:textId="77777777" w:rsidR="00B10CAB" w:rsidRPr="00940996" w:rsidRDefault="00B10CAB" w:rsidP="00552083">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343F5FD"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1409C37" w14:textId="77777777" w:rsidR="00B10CAB" w:rsidRPr="00940996" w:rsidRDefault="00B10CAB" w:rsidP="00B10CA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6B5B164"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36300C6"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182195A8" w14:textId="77777777" w:rsidR="00B10CAB" w:rsidRPr="00940996" w:rsidRDefault="00B10CAB" w:rsidP="00B10CA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B770CD2" w14:textId="77777777" w:rsidR="00B10CAB" w:rsidRPr="00940996" w:rsidRDefault="00B10CAB" w:rsidP="00B10CAB">
            <w:pPr>
              <w:rPr>
                <w:rFonts w:ascii="Arial" w:eastAsia="Arial" w:hAnsi="Arial" w:cs="Arial"/>
                <w:b/>
                <w:i/>
                <w:sz w:val="24"/>
                <w:szCs w:val="24"/>
              </w:rPr>
            </w:pPr>
          </w:p>
        </w:tc>
      </w:tr>
      <w:tr w:rsidR="00B10CAB" w:rsidRPr="00B10CAB" w14:paraId="55F53F2A" w14:textId="77777777" w:rsidTr="00B10CAB">
        <w:tc>
          <w:tcPr>
            <w:tcW w:w="9461" w:type="dxa"/>
            <w:gridSpan w:val="7"/>
            <w:tcBorders>
              <w:top w:val="single" w:sz="4" w:space="0" w:color="FFBF22"/>
              <w:left w:val="single" w:sz="4" w:space="0" w:color="FFBF22"/>
              <w:bottom w:val="single" w:sz="4" w:space="0" w:color="FFBF22"/>
              <w:right w:val="single" w:sz="4" w:space="0" w:color="FFBF22"/>
            </w:tcBorders>
          </w:tcPr>
          <w:p w14:paraId="231C4D6D" w14:textId="77777777" w:rsidR="00B10CAB" w:rsidRPr="00940996" w:rsidRDefault="00B10CAB" w:rsidP="00B10CAB">
            <w:pPr>
              <w:rPr>
                <w:rFonts w:ascii="Arial" w:eastAsia="Arial" w:hAnsi="Arial" w:cs="Arial"/>
                <w:sz w:val="24"/>
                <w:szCs w:val="24"/>
              </w:rPr>
            </w:pPr>
            <w:r w:rsidRPr="00940996">
              <w:rPr>
                <w:rFonts w:ascii="Arial" w:eastAsia="Arial" w:hAnsi="Arial" w:cs="Arial"/>
                <w:sz w:val="24"/>
                <w:szCs w:val="24"/>
              </w:rPr>
              <w:t xml:space="preserve">Voting Statement: </w:t>
            </w:r>
          </w:p>
          <w:p w14:paraId="0FD31FF9" w14:textId="77777777" w:rsidR="00B10CAB" w:rsidRPr="00940996" w:rsidRDefault="000D5A6E" w:rsidP="00B10CAB">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w:t>
            </w:r>
            <w:r w:rsidR="0011422A" w:rsidRPr="00030089">
              <w:rPr>
                <w:rFonts w:ascii="Arial" w:eastAsia="Arial" w:hAnsi="Arial" w:cs="Arial"/>
                <w:sz w:val="24"/>
                <w:szCs w:val="24"/>
                <w:highlight w:val="yellow"/>
              </w:rPr>
              <w:t xml:space="preserve"> your </w:t>
            </w:r>
            <w:r w:rsidR="00DC2797" w:rsidRPr="00030089">
              <w:rPr>
                <w:rFonts w:ascii="Arial" w:eastAsia="Arial" w:hAnsi="Arial" w:cs="Arial"/>
                <w:sz w:val="24"/>
                <w:szCs w:val="24"/>
                <w:highlight w:val="yellow"/>
              </w:rPr>
              <w:t>assessment against the Applicable Objectives]</w:t>
            </w:r>
          </w:p>
          <w:p w14:paraId="317E50F9" w14:textId="77777777" w:rsidR="00B10CAB" w:rsidRPr="00940996" w:rsidRDefault="00B10CAB" w:rsidP="00B10CAB">
            <w:pPr>
              <w:rPr>
                <w:rFonts w:ascii="Arial" w:eastAsia="Arial" w:hAnsi="Arial" w:cs="Arial"/>
                <w:b/>
                <w:i/>
                <w:sz w:val="24"/>
                <w:szCs w:val="24"/>
              </w:rPr>
            </w:pPr>
          </w:p>
        </w:tc>
      </w:tr>
    </w:tbl>
    <w:p w14:paraId="3C851EE0" w14:textId="77777777" w:rsidR="00B10CAB" w:rsidRDefault="00B10CAB"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C7821" w:rsidRPr="00B10CAB" w14:paraId="44CCC84A"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661945CA"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29735EA"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DFC428D"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191EE78"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67643DE" w14:textId="77777777" w:rsidR="008C7821" w:rsidRPr="00940996" w:rsidRDefault="008C7821"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16600F" w14:textId="77777777" w:rsidR="008C7821" w:rsidRPr="00940996" w:rsidRDefault="008C7821"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3F6FF312" w14:textId="77777777" w:rsidR="008C7821" w:rsidRPr="00940996" w:rsidRDefault="008C7821"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8C7821" w:rsidRPr="00B10CAB" w14:paraId="1025C690"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F2C950C" w14:textId="77777777" w:rsidR="008C7821" w:rsidRPr="00552083" w:rsidRDefault="008C7821"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C5EE937" w14:textId="1D276BE6" w:rsidR="008C7821" w:rsidRPr="00552083" w:rsidRDefault="008C7821"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Hugh Boyle</w:t>
            </w:r>
            <w:r w:rsidRPr="00552083">
              <w:rPr>
                <w:rFonts w:ascii="Arial" w:eastAsia="Arial" w:hAnsi="Arial" w:cs="Times New Roman"/>
                <w:color w:val="454546"/>
                <w:sz w:val="24"/>
                <w:szCs w:val="24"/>
              </w:rPr>
              <w:t xml:space="preserve"> – </w:t>
            </w:r>
            <w:r>
              <w:rPr>
                <w:rFonts w:ascii="Arial" w:eastAsia="Arial" w:hAnsi="Arial" w:cs="Times New Roman"/>
                <w:color w:val="454546"/>
                <w:sz w:val="24"/>
                <w:szCs w:val="24"/>
              </w:rPr>
              <w:t xml:space="preserve">EDF Energy </w:t>
            </w:r>
          </w:p>
        </w:tc>
      </w:tr>
      <w:tr w:rsidR="008C7821" w:rsidRPr="00B10CAB" w14:paraId="2A561323"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43F453A" w14:textId="77777777" w:rsidR="008C7821" w:rsidRPr="00940996" w:rsidRDefault="008C7821"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A4F7D6A" w14:textId="77777777" w:rsidR="008C7821" w:rsidRPr="00940996" w:rsidRDefault="008C7821"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68B1FF4" w14:textId="77777777" w:rsidR="008C7821" w:rsidRPr="00940996" w:rsidRDefault="008C7821"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255A252" w14:textId="77777777" w:rsidR="008C7821" w:rsidRPr="00940996" w:rsidRDefault="008C7821"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A40CC9F" w14:textId="77777777" w:rsidR="008C7821" w:rsidRPr="00940996" w:rsidRDefault="008C7821"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22F6EFBE" w14:textId="77777777" w:rsidR="008C7821" w:rsidRPr="00940996" w:rsidRDefault="008C7821"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765808CA" w14:textId="77777777" w:rsidR="008C7821" w:rsidRPr="00940996" w:rsidRDefault="008C7821" w:rsidP="007B0278">
            <w:pPr>
              <w:rPr>
                <w:rFonts w:ascii="Arial" w:eastAsia="Arial" w:hAnsi="Arial" w:cs="Arial"/>
                <w:b/>
                <w:i/>
                <w:sz w:val="24"/>
                <w:szCs w:val="24"/>
              </w:rPr>
            </w:pPr>
          </w:p>
        </w:tc>
      </w:tr>
      <w:tr w:rsidR="008C7821" w:rsidRPr="00B10CAB" w14:paraId="4D96874F"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4328F2F7" w14:textId="77777777" w:rsidR="008C7821" w:rsidRPr="00940996" w:rsidRDefault="008C7821"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14FDD1FD" w14:textId="77777777" w:rsidR="008C7821" w:rsidRPr="00940996" w:rsidRDefault="008C7821" w:rsidP="007B0278">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p w14:paraId="686D8BBC" w14:textId="77777777" w:rsidR="008C7821" w:rsidRPr="00940996" w:rsidRDefault="008C7821" w:rsidP="007B0278">
            <w:pPr>
              <w:rPr>
                <w:rFonts w:ascii="Arial" w:eastAsia="Arial" w:hAnsi="Arial" w:cs="Arial"/>
                <w:b/>
                <w:i/>
                <w:sz w:val="24"/>
                <w:szCs w:val="24"/>
              </w:rPr>
            </w:pPr>
          </w:p>
        </w:tc>
      </w:tr>
    </w:tbl>
    <w:p w14:paraId="7CB9C526" w14:textId="77777777" w:rsidR="008C7821" w:rsidRDefault="008C7821"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5D1C" w:rsidRPr="00B10CAB" w14:paraId="2BAEDE9A"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5F30325F"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7095674"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C468838"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58E48B48"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C0392C" w14:textId="77777777" w:rsidR="00255D1C" w:rsidRPr="00940996" w:rsidRDefault="00255D1C"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35E3C07" w14:textId="77777777" w:rsidR="00255D1C" w:rsidRPr="00940996" w:rsidRDefault="00255D1C"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131B9BA" w14:textId="77777777" w:rsidR="00255D1C" w:rsidRPr="00940996" w:rsidRDefault="00255D1C"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255D1C" w:rsidRPr="00B10CAB" w14:paraId="0F7ED105"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E9E7F1A" w14:textId="77777777" w:rsidR="00255D1C" w:rsidRPr="00552083" w:rsidRDefault="00255D1C"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17EFB62" w14:textId="3CA51CAD" w:rsidR="00255D1C" w:rsidRPr="00552083" w:rsidRDefault="00E91BAB"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James Knight </w:t>
            </w:r>
            <w:r w:rsidR="00255D1C" w:rsidRPr="00552083">
              <w:rPr>
                <w:rFonts w:ascii="Arial" w:eastAsia="Arial" w:hAnsi="Arial" w:cs="Times New Roman"/>
                <w:color w:val="454546"/>
                <w:sz w:val="24"/>
                <w:szCs w:val="24"/>
              </w:rPr>
              <w:t xml:space="preserve">– </w:t>
            </w:r>
            <w:r>
              <w:rPr>
                <w:rFonts w:ascii="Arial" w:eastAsia="Arial" w:hAnsi="Arial" w:cs="Times New Roman"/>
                <w:color w:val="454546"/>
                <w:sz w:val="24"/>
                <w:szCs w:val="24"/>
              </w:rPr>
              <w:t xml:space="preserve">Centrica </w:t>
            </w:r>
          </w:p>
        </w:tc>
      </w:tr>
      <w:tr w:rsidR="00255D1C" w:rsidRPr="00B10CAB" w14:paraId="1DAB892E"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F256E4F" w14:textId="77777777" w:rsidR="00255D1C" w:rsidRPr="00940996" w:rsidRDefault="00255D1C"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A0576BC" w14:textId="77777777" w:rsidR="00255D1C" w:rsidRPr="00940996" w:rsidRDefault="00255D1C"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EA8E051" w14:textId="77777777" w:rsidR="00255D1C" w:rsidRPr="00940996" w:rsidRDefault="00255D1C"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FB24AFC" w14:textId="77777777" w:rsidR="00255D1C" w:rsidRPr="00940996" w:rsidRDefault="00255D1C"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5F36AEF" w14:textId="77777777" w:rsidR="00255D1C" w:rsidRPr="00940996" w:rsidRDefault="00255D1C"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65A0DF2" w14:textId="77777777" w:rsidR="00255D1C" w:rsidRPr="00940996" w:rsidRDefault="00255D1C"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7D5BC74" w14:textId="77777777" w:rsidR="00255D1C" w:rsidRPr="00940996" w:rsidRDefault="00255D1C" w:rsidP="007B0278">
            <w:pPr>
              <w:rPr>
                <w:rFonts w:ascii="Arial" w:eastAsia="Arial" w:hAnsi="Arial" w:cs="Arial"/>
                <w:b/>
                <w:i/>
                <w:sz w:val="24"/>
                <w:szCs w:val="24"/>
              </w:rPr>
            </w:pPr>
          </w:p>
        </w:tc>
      </w:tr>
      <w:tr w:rsidR="00255D1C" w:rsidRPr="00B10CAB" w14:paraId="4C01C585"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58BA77C9" w14:textId="77777777" w:rsidR="00255D1C" w:rsidRPr="00940996" w:rsidRDefault="00255D1C"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7968FEBE" w14:textId="7D8E3336" w:rsidR="00255D1C" w:rsidRPr="00940996" w:rsidRDefault="00255D1C" w:rsidP="00A4159A">
            <w:pPr>
              <w:rPr>
                <w:rFonts w:ascii="Arial" w:eastAsia="Arial" w:hAnsi="Arial" w:cs="Arial"/>
                <w:b/>
                <w:i/>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1EF95B4C" w14:textId="77777777" w:rsidR="00255D1C" w:rsidRDefault="00255D1C"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E91BAB" w:rsidRPr="00B10CAB" w14:paraId="11B90C24"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BDCBB48"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E0978EB"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C70BF50"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1C68484A"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7AA0BC2" w14:textId="77777777" w:rsidR="00E91BAB" w:rsidRPr="00940996" w:rsidRDefault="00E91BAB"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191F942" w14:textId="77777777" w:rsidR="00E91BAB" w:rsidRPr="00940996" w:rsidRDefault="00E91BAB"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5813FC0B" w14:textId="77777777" w:rsidR="00E91BAB" w:rsidRPr="00940996" w:rsidRDefault="00E91BAB"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E91BAB" w:rsidRPr="00B10CAB" w14:paraId="7EB230DC"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3136D5D" w14:textId="77777777" w:rsidR="00E91BAB" w:rsidRPr="00552083" w:rsidRDefault="00E91BAB"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B5749AD" w14:textId="44C8B2A4" w:rsidR="00E91BAB" w:rsidRPr="00552083" w:rsidRDefault="00E91BAB"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Andrew Colley </w:t>
            </w:r>
            <w:r w:rsidRPr="00552083">
              <w:rPr>
                <w:rFonts w:ascii="Arial" w:eastAsia="Arial" w:hAnsi="Arial" w:cs="Times New Roman"/>
                <w:color w:val="454546"/>
                <w:sz w:val="24"/>
                <w:szCs w:val="24"/>
              </w:rPr>
              <w:t xml:space="preserve">– </w:t>
            </w:r>
            <w:r>
              <w:rPr>
                <w:rFonts w:ascii="Arial" w:eastAsia="Arial" w:hAnsi="Arial" w:cs="Times New Roman"/>
                <w:color w:val="454546"/>
                <w:sz w:val="24"/>
                <w:szCs w:val="24"/>
              </w:rPr>
              <w:t xml:space="preserve">SSE Generation </w:t>
            </w:r>
            <w:r w:rsidR="00055878">
              <w:rPr>
                <w:rFonts w:ascii="Arial" w:eastAsia="Arial" w:hAnsi="Arial" w:cs="Times New Roman"/>
                <w:color w:val="454546"/>
                <w:sz w:val="24"/>
                <w:szCs w:val="24"/>
              </w:rPr>
              <w:t xml:space="preserve">Ltd </w:t>
            </w:r>
            <w:r>
              <w:rPr>
                <w:rFonts w:ascii="Arial" w:eastAsia="Arial" w:hAnsi="Arial" w:cs="Times New Roman"/>
                <w:color w:val="454546"/>
                <w:sz w:val="24"/>
                <w:szCs w:val="24"/>
              </w:rPr>
              <w:t xml:space="preserve"> </w:t>
            </w:r>
          </w:p>
        </w:tc>
      </w:tr>
      <w:tr w:rsidR="00E91BAB" w:rsidRPr="00B10CAB" w14:paraId="193381E9"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50975EA" w14:textId="77777777" w:rsidR="00E91BAB" w:rsidRPr="00940996" w:rsidRDefault="00E91BAB"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6FD4D94" w14:textId="77777777" w:rsidR="00E91BAB" w:rsidRPr="00940996" w:rsidRDefault="00E91BAB"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E95E9C0" w14:textId="77777777" w:rsidR="00E91BAB" w:rsidRPr="00940996" w:rsidRDefault="00E91BAB"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835536D" w14:textId="77777777" w:rsidR="00E91BAB" w:rsidRPr="00940996" w:rsidRDefault="00E91BAB"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0CE4CEB" w14:textId="77777777" w:rsidR="00E91BAB" w:rsidRPr="00940996" w:rsidRDefault="00E91BAB"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569C8C9" w14:textId="77777777" w:rsidR="00E91BAB" w:rsidRPr="00940996" w:rsidRDefault="00E91BAB"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64892C6" w14:textId="77777777" w:rsidR="00E91BAB" w:rsidRPr="00940996" w:rsidRDefault="00E91BAB" w:rsidP="007B0278">
            <w:pPr>
              <w:rPr>
                <w:rFonts w:ascii="Arial" w:eastAsia="Arial" w:hAnsi="Arial" w:cs="Arial"/>
                <w:b/>
                <w:i/>
                <w:sz w:val="24"/>
                <w:szCs w:val="24"/>
              </w:rPr>
            </w:pPr>
          </w:p>
        </w:tc>
      </w:tr>
      <w:tr w:rsidR="00E91BAB" w:rsidRPr="00B10CAB" w14:paraId="7B294E43"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680B8229" w14:textId="77777777" w:rsidR="00E91BAB" w:rsidRPr="00940996" w:rsidRDefault="00E91BAB"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1C8D59C8" w14:textId="77777777" w:rsidR="00E91BAB" w:rsidRPr="00940996" w:rsidRDefault="00E91BAB" w:rsidP="007B0278">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p w14:paraId="75B9FCEF" w14:textId="77777777" w:rsidR="00E91BAB" w:rsidRPr="00940996" w:rsidRDefault="00E91BAB" w:rsidP="007B0278">
            <w:pPr>
              <w:rPr>
                <w:rFonts w:ascii="Arial" w:eastAsia="Arial" w:hAnsi="Arial" w:cs="Arial"/>
                <w:b/>
                <w:i/>
                <w:sz w:val="24"/>
                <w:szCs w:val="24"/>
              </w:rPr>
            </w:pPr>
          </w:p>
        </w:tc>
      </w:tr>
    </w:tbl>
    <w:p w14:paraId="2FBA5F09" w14:textId="77777777" w:rsidR="00E91BAB" w:rsidRDefault="00E91BAB"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055878" w:rsidRPr="00B10CAB" w14:paraId="6BDF3D5D"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08DF71A6"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F179636"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6EA9C90"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31851F66"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B1252C9" w14:textId="77777777" w:rsidR="00055878" w:rsidRPr="00940996" w:rsidRDefault="00055878"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8FED4D7" w14:textId="77777777" w:rsidR="00055878" w:rsidRPr="00940996" w:rsidRDefault="00055878"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1338248F" w14:textId="77777777" w:rsidR="00055878" w:rsidRPr="00940996" w:rsidRDefault="00055878"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055878" w:rsidRPr="00B10CAB" w14:paraId="55B6A44C"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E421A8F" w14:textId="77777777" w:rsidR="00055878" w:rsidRPr="00552083" w:rsidRDefault="00055878"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7901D0DD" w14:textId="08CE3C8A" w:rsidR="00055878" w:rsidRPr="00552083" w:rsidRDefault="00055878"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Karl Maryon </w:t>
            </w:r>
            <w:r w:rsidRPr="00552083">
              <w:rPr>
                <w:rFonts w:ascii="Arial" w:eastAsia="Arial" w:hAnsi="Arial" w:cs="Times New Roman"/>
                <w:color w:val="454546"/>
                <w:sz w:val="24"/>
                <w:szCs w:val="24"/>
              </w:rPr>
              <w:t xml:space="preserve">– </w:t>
            </w:r>
            <w:r w:rsidR="003E353E">
              <w:rPr>
                <w:rFonts w:ascii="Arial" w:eastAsia="Arial" w:hAnsi="Arial" w:cs="Times New Roman"/>
                <w:color w:val="454546"/>
                <w:sz w:val="24"/>
                <w:szCs w:val="24"/>
              </w:rPr>
              <w:t xml:space="preserve">Drax Energy Services </w:t>
            </w:r>
            <w:r>
              <w:rPr>
                <w:rFonts w:ascii="Arial" w:eastAsia="Arial" w:hAnsi="Arial" w:cs="Times New Roman"/>
                <w:color w:val="454546"/>
                <w:sz w:val="24"/>
                <w:szCs w:val="24"/>
              </w:rPr>
              <w:t xml:space="preserve">  </w:t>
            </w:r>
          </w:p>
        </w:tc>
      </w:tr>
      <w:tr w:rsidR="00055878" w:rsidRPr="00B10CAB" w14:paraId="1F529175"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AC9D4BE" w14:textId="77777777" w:rsidR="00055878" w:rsidRPr="00940996" w:rsidRDefault="00055878"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BF374C3" w14:textId="77777777" w:rsidR="00055878" w:rsidRPr="00940996" w:rsidRDefault="00055878"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5D31A5C" w14:textId="77777777" w:rsidR="00055878" w:rsidRPr="00940996" w:rsidRDefault="00055878"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5EA6F3C4" w14:textId="77777777" w:rsidR="00055878" w:rsidRPr="00940996" w:rsidRDefault="00055878"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5E296D2" w14:textId="77777777" w:rsidR="00055878" w:rsidRPr="00940996" w:rsidRDefault="00055878"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20C0D05B" w14:textId="77777777" w:rsidR="00055878" w:rsidRPr="00940996" w:rsidRDefault="00055878"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2005F346" w14:textId="77777777" w:rsidR="00055878" w:rsidRPr="00940996" w:rsidRDefault="00055878" w:rsidP="007B0278">
            <w:pPr>
              <w:rPr>
                <w:rFonts w:ascii="Arial" w:eastAsia="Arial" w:hAnsi="Arial" w:cs="Arial"/>
                <w:b/>
                <w:i/>
                <w:sz w:val="24"/>
                <w:szCs w:val="24"/>
              </w:rPr>
            </w:pPr>
          </w:p>
        </w:tc>
      </w:tr>
      <w:tr w:rsidR="00055878" w:rsidRPr="00B10CAB" w14:paraId="66256BEE"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3DA304DA" w14:textId="77777777" w:rsidR="00055878" w:rsidRPr="00940996" w:rsidRDefault="00055878"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31FE06BF" w14:textId="77777777" w:rsidR="00055878" w:rsidRPr="00940996" w:rsidRDefault="00055878" w:rsidP="007B0278">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p w14:paraId="7955A846" w14:textId="77777777" w:rsidR="00055878" w:rsidRPr="00940996" w:rsidRDefault="00055878" w:rsidP="007B0278">
            <w:pPr>
              <w:rPr>
                <w:rFonts w:ascii="Arial" w:eastAsia="Arial" w:hAnsi="Arial" w:cs="Arial"/>
                <w:b/>
                <w:i/>
                <w:sz w:val="24"/>
                <w:szCs w:val="24"/>
              </w:rPr>
            </w:pPr>
          </w:p>
        </w:tc>
      </w:tr>
    </w:tbl>
    <w:p w14:paraId="38680047" w14:textId="77777777" w:rsidR="00055878" w:rsidRPr="00940996" w:rsidRDefault="00055878" w:rsidP="00B10CAB">
      <w:pPr>
        <w:ind w:left="-426"/>
        <w:rPr>
          <w:rFonts w:ascii="Arial" w:eastAsia="Arial" w:hAnsi="Arial" w:cs="Times New Roman"/>
          <w:color w:val="454546"/>
          <w:sz w:val="24"/>
          <w:szCs w:val="24"/>
        </w:rPr>
      </w:pPr>
    </w:p>
    <w:p w14:paraId="59FE5170" w14:textId="5BCEC716"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Of the </w:t>
      </w:r>
      <w:r w:rsidR="008B0287">
        <w:rPr>
          <w:rFonts w:ascii="Arial" w:eastAsia="Arial" w:hAnsi="Arial" w:cs="Times New Roman"/>
          <w:color w:val="454546"/>
          <w:sz w:val="24"/>
          <w:szCs w:val="24"/>
        </w:rPr>
        <w:t>6</w:t>
      </w:r>
      <w:r w:rsidRPr="00940996">
        <w:rPr>
          <w:rFonts w:ascii="Arial" w:eastAsia="Arial" w:hAnsi="Arial" w:cs="Times New Roman"/>
          <w:color w:val="454546"/>
          <w:sz w:val="24"/>
          <w:szCs w:val="24"/>
        </w:rPr>
        <w:t xml:space="preserve"> votes, how many voters said this option was better than the Baseline.</w:t>
      </w:r>
    </w:p>
    <w:tbl>
      <w:tblPr>
        <w:tblW w:w="5258"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4287"/>
        <w:gridCol w:w="5184"/>
      </w:tblGrid>
      <w:tr w:rsidR="00B10CAB" w:rsidRPr="00B10CAB" w14:paraId="55D1BA48" w14:textId="77777777" w:rsidTr="00B10CAB">
        <w:trPr>
          <w:trHeight w:val="569"/>
        </w:trPr>
        <w:tc>
          <w:tcPr>
            <w:tcW w:w="2263" w:type="pct"/>
            <w:shd w:val="clear" w:color="auto" w:fill="FFBF22"/>
            <w:tcMar>
              <w:top w:w="15" w:type="dxa"/>
              <w:left w:w="108" w:type="dxa"/>
              <w:bottom w:w="0" w:type="dxa"/>
              <w:right w:w="108" w:type="dxa"/>
            </w:tcMar>
            <w:hideMark/>
          </w:tcPr>
          <w:p w14:paraId="0C871C45"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Option</w:t>
            </w:r>
          </w:p>
        </w:tc>
        <w:tc>
          <w:tcPr>
            <w:tcW w:w="2737" w:type="pct"/>
            <w:shd w:val="clear" w:color="auto" w:fill="FFBF22"/>
          </w:tcPr>
          <w:p w14:paraId="365429BB"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Number of voters that voted this option as better than the Baseline</w:t>
            </w:r>
          </w:p>
        </w:tc>
      </w:tr>
      <w:tr w:rsidR="00B10CAB" w:rsidRPr="00B10CAB" w14:paraId="0E76E715" w14:textId="77777777" w:rsidTr="00B10CAB">
        <w:trPr>
          <w:trHeight w:val="49"/>
        </w:trPr>
        <w:tc>
          <w:tcPr>
            <w:tcW w:w="2263" w:type="pct"/>
            <w:shd w:val="clear" w:color="auto" w:fill="auto"/>
            <w:tcMar>
              <w:top w:w="15" w:type="dxa"/>
              <w:left w:w="108" w:type="dxa"/>
              <w:bottom w:w="0" w:type="dxa"/>
              <w:right w:w="108" w:type="dxa"/>
            </w:tcMar>
            <w:vAlign w:val="bottom"/>
          </w:tcPr>
          <w:p w14:paraId="69E443B4"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lastRenderedPageBreak/>
              <w:t>Original</w:t>
            </w:r>
          </w:p>
        </w:tc>
        <w:tc>
          <w:tcPr>
            <w:tcW w:w="2737" w:type="pct"/>
            <w:vAlign w:val="bottom"/>
          </w:tcPr>
          <w:p w14:paraId="750651A4" w14:textId="77777777" w:rsidR="00B10CAB" w:rsidRPr="00940996" w:rsidRDefault="00B10CAB" w:rsidP="00B10CAB">
            <w:pPr>
              <w:rPr>
                <w:rFonts w:ascii="Arial" w:eastAsia="Arial" w:hAnsi="Arial" w:cs="Arial"/>
                <w:b/>
                <w:sz w:val="24"/>
                <w:szCs w:val="24"/>
              </w:rPr>
            </w:pPr>
          </w:p>
        </w:tc>
      </w:tr>
    </w:tbl>
    <w:p w14:paraId="48FE5DCB"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61610A50" w14:textId="77777777" w:rsidR="00B10CAB" w:rsidRPr="00B10CAB" w:rsidRDefault="00B10CAB" w:rsidP="00B10CAB">
      <w:pPr>
        <w:ind w:left="-426"/>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Stage 2b – Workgroup Vote </w:t>
      </w:r>
    </w:p>
    <w:p w14:paraId="62D58989" w14:textId="77777777" w:rsidR="00B10CAB" w:rsidRPr="00940996" w:rsidRDefault="00B10CAB" w:rsidP="00B10CAB">
      <w:pPr>
        <w:ind w:left="-426"/>
        <w:rPr>
          <w:rFonts w:ascii="Arial" w:eastAsia="Arial" w:hAnsi="Arial" w:cs="Times New Roman"/>
          <w:color w:val="454546"/>
          <w:sz w:val="24"/>
          <w:szCs w:val="24"/>
        </w:rPr>
      </w:pPr>
      <w:r w:rsidRPr="00940996">
        <w:rPr>
          <w:rFonts w:ascii="Arial" w:eastAsia="Arial" w:hAnsi="Arial" w:cs="Times New Roman"/>
          <w:color w:val="454546"/>
          <w:sz w:val="24"/>
          <w:szCs w:val="24"/>
        </w:rPr>
        <w:t>Which option is the best? (Baseline, Proposer solution (Original Proposal), WACM1 or WACM2)</w:t>
      </w:r>
    </w:p>
    <w:tbl>
      <w:tblPr>
        <w:tblW w:w="5242"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1499"/>
        <w:gridCol w:w="1054"/>
        <w:gridCol w:w="2411"/>
        <w:gridCol w:w="1843"/>
        <w:gridCol w:w="1137"/>
        <w:gridCol w:w="1498"/>
      </w:tblGrid>
      <w:tr w:rsidR="00CD16EC" w:rsidRPr="00940996" w14:paraId="562CFCD2" w14:textId="77777777" w:rsidTr="00534C7A">
        <w:trPr>
          <w:trHeight w:val="636"/>
        </w:trPr>
        <w:tc>
          <w:tcPr>
            <w:tcW w:w="794" w:type="pct"/>
            <w:shd w:val="clear" w:color="auto" w:fill="FFBF22"/>
            <w:tcMar>
              <w:top w:w="15" w:type="dxa"/>
              <w:left w:w="108" w:type="dxa"/>
              <w:bottom w:w="0" w:type="dxa"/>
              <w:right w:w="108" w:type="dxa"/>
            </w:tcMar>
            <w:hideMark/>
          </w:tcPr>
          <w:p w14:paraId="350A2AE1" w14:textId="77777777" w:rsidR="006E64C2" w:rsidRPr="00940996" w:rsidRDefault="006E64C2"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835" w:type="pct"/>
            <w:gridSpan w:val="2"/>
            <w:shd w:val="clear" w:color="auto" w:fill="FFBF22"/>
          </w:tcPr>
          <w:p w14:paraId="621BD8F8" w14:textId="77777777" w:rsidR="006E64C2" w:rsidRPr="00940996" w:rsidRDefault="001619A6"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Company</w:t>
            </w:r>
          </w:p>
        </w:tc>
        <w:tc>
          <w:tcPr>
            <w:tcW w:w="976" w:type="pct"/>
            <w:shd w:val="clear" w:color="auto" w:fill="FFBF22"/>
          </w:tcPr>
          <w:p w14:paraId="615F9D20" w14:textId="77777777" w:rsidR="006E64C2" w:rsidRPr="00940996" w:rsidRDefault="001619A6" w:rsidP="00B6299F">
            <w:pPr>
              <w:jc w:val="center"/>
              <w:rPr>
                <w:rFonts w:ascii="Arial" w:eastAsia="Arial" w:hAnsi="Arial" w:cs="Times New Roman"/>
                <w:b/>
                <w:bCs/>
                <w:color w:val="FFFFFF"/>
                <w:sz w:val="24"/>
                <w:szCs w:val="24"/>
              </w:rPr>
            </w:pPr>
            <w:r>
              <w:rPr>
                <w:rFonts w:ascii="Arial" w:eastAsia="Arial" w:hAnsi="Arial" w:cs="Times New Roman"/>
                <w:b/>
                <w:bCs/>
                <w:color w:val="FFFFFF"/>
                <w:sz w:val="24"/>
                <w:szCs w:val="24"/>
              </w:rPr>
              <w:t>Industry Sector</w:t>
            </w:r>
          </w:p>
        </w:tc>
        <w:tc>
          <w:tcPr>
            <w:tcW w:w="602" w:type="pct"/>
            <w:shd w:val="clear" w:color="auto" w:fill="FFBF22"/>
            <w:tcMar>
              <w:top w:w="15" w:type="dxa"/>
              <w:left w:w="108" w:type="dxa"/>
              <w:bottom w:w="0" w:type="dxa"/>
              <w:right w:w="108" w:type="dxa"/>
            </w:tcMar>
            <w:hideMark/>
          </w:tcPr>
          <w:p w14:paraId="2C1BB835" w14:textId="77777777" w:rsidR="006E64C2" w:rsidRPr="00940996" w:rsidRDefault="006E64C2"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BEST Option?</w:t>
            </w:r>
          </w:p>
          <w:p w14:paraId="3E768C17" w14:textId="77777777" w:rsidR="006E64C2" w:rsidRPr="00940996" w:rsidRDefault="006E64C2" w:rsidP="00B6299F">
            <w:pPr>
              <w:jc w:val="center"/>
              <w:rPr>
                <w:rFonts w:ascii="Arial" w:eastAsia="Arial" w:hAnsi="Arial" w:cs="Times New Roman"/>
                <w:b/>
                <w:bCs/>
                <w:color w:val="FFFFFF"/>
                <w:sz w:val="24"/>
                <w:szCs w:val="24"/>
              </w:rPr>
            </w:pPr>
          </w:p>
          <w:p w14:paraId="64E92917" w14:textId="77777777" w:rsidR="006E64C2" w:rsidRPr="00940996" w:rsidRDefault="006E64C2" w:rsidP="00B6299F">
            <w:pPr>
              <w:jc w:val="center"/>
              <w:rPr>
                <w:rFonts w:ascii="Arial" w:eastAsia="Arial" w:hAnsi="Arial" w:cs="Times New Roman"/>
                <w:sz w:val="24"/>
                <w:szCs w:val="24"/>
              </w:rPr>
            </w:pPr>
          </w:p>
        </w:tc>
        <w:tc>
          <w:tcPr>
            <w:tcW w:w="793" w:type="pct"/>
            <w:shd w:val="clear" w:color="auto" w:fill="FFBF22"/>
          </w:tcPr>
          <w:p w14:paraId="5FDA5648" w14:textId="77777777" w:rsidR="006E64C2" w:rsidRPr="00940996" w:rsidRDefault="006E64C2"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Which objective(s) does the change better facilitate? (if baseline not applicable)</w:t>
            </w:r>
          </w:p>
        </w:tc>
      </w:tr>
      <w:tr w:rsidR="00534C7A" w:rsidRPr="00B10CAB" w14:paraId="72DC5CDD" w14:textId="77777777" w:rsidTr="00534C7A">
        <w:trPr>
          <w:trHeight w:val="55"/>
        </w:trPr>
        <w:tc>
          <w:tcPr>
            <w:tcW w:w="1352" w:type="pct"/>
            <w:gridSpan w:val="2"/>
            <w:shd w:val="clear" w:color="auto" w:fill="auto"/>
            <w:tcMar>
              <w:top w:w="15" w:type="dxa"/>
              <w:left w:w="108" w:type="dxa"/>
              <w:bottom w:w="0" w:type="dxa"/>
              <w:right w:w="108" w:type="dxa"/>
            </w:tcMar>
            <w:vAlign w:val="bottom"/>
          </w:tcPr>
          <w:p w14:paraId="75733A43" w14:textId="42466428" w:rsidR="00534C7A" w:rsidRDefault="00534C7A"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Neil Dewar/Keren Kelly</w:t>
            </w:r>
          </w:p>
        </w:tc>
        <w:tc>
          <w:tcPr>
            <w:tcW w:w="1277" w:type="pct"/>
          </w:tcPr>
          <w:p w14:paraId="608F156C" w14:textId="43E5F047" w:rsidR="00534C7A" w:rsidRDefault="00534C7A"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ESO </w:t>
            </w:r>
          </w:p>
        </w:tc>
        <w:tc>
          <w:tcPr>
            <w:tcW w:w="976" w:type="pct"/>
            <w:vAlign w:val="bottom"/>
          </w:tcPr>
          <w:p w14:paraId="6C35BE74" w14:textId="30F7317A" w:rsidR="00534C7A" w:rsidRDefault="00534C7A"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System Operator </w:t>
            </w:r>
          </w:p>
        </w:tc>
        <w:tc>
          <w:tcPr>
            <w:tcW w:w="602" w:type="pct"/>
            <w:shd w:val="clear" w:color="auto" w:fill="auto"/>
            <w:tcMar>
              <w:top w:w="15" w:type="dxa"/>
              <w:left w:w="108" w:type="dxa"/>
              <w:bottom w:w="0" w:type="dxa"/>
              <w:right w:w="108" w:type="dxa"/>
            </w:tcMar>
            <w:vAlign w:val="center"/>
          </w:tcPr>
          <w:p w14:paraId="64D84965" w14:textId="77777777" w:rsidR="00534C7A" w:rsidRPr="00552083" w:rsidRDefault="00534C7A" w:rsidP="00552083">
            <w:pPr>
              <w:spacing w:after="120" w:line="240" w:lineRule="auto"/>
              <w:rPr>
                <w:rFonts w:ascii="Arial" w:eastAsia="Arial" w:hAnsi="Arial" w:cs="Times New Roman"/>
                <w:color w:val="454546"/>
                <w:sz w:val="24"/>
                <w:szCs w:val="24"/>
              </w:rPr>
            </w:pPr>
          </w:p>
        </w:tc>
        <w:tc>
          <w:tcPr>
            <w:tcW w:w="793" w:type="pct"/>
          </w:tcPr>
          <w:p w14:paraId="58849F33" w14:textId="77777777" w:rsidR="00534C7A" w:rsidRPr="00552083" w:rsidRDefault="00534C7A" w:rsidP="00552083">
            <w:pPr>
              <w:spacing w:after="120" w:line="240" w:lineRule="auto"/>
              <w:rPr>
                <w:rFonts w:ascii="Arial" w:eastAsia="Arial" w:hAnsi="Arial" w:cs="Times New Roman"/>
                <w:color w:val="454546"/>
                <w:sz w:val="24"/>
                <w:szCs w:val="24"/>
              </w:rPr>
            </w:pPr>
          </w:p>
        </w:tc>
      </w:tr>
      <w:tr w:rsidR="00534C7A" w:rsidRPr="00B10CAB" w14:paraId="303614F4" w14:textId="77777777" w:rsidTr="00534C7A">
        <w:trPr>
          <w:trHeight w:val="55"/>
        </w:trPr>
        <w:tc>
          <w:tcPr>
            <w:tcW w:w="1352" w:type="pct"/>
            <w:gridSpan w:val="2"/>
            <w:shd w:val="clear" w:color="auto" w:fill="auto"/>
            <w:tcMar>
              <w:top w:w="15" w:type="dxa"/>
              <w:left w:w="108" w:type="dxa"/>
              <w:bottom w:w="0" w:type="dxa"/>
              <w:right w:w="108" w:type="dxa"/>
            </w:tcMar>
            <w:vAlign w:val="bottom"/>
          </w:tcPr>
          <w:p w14:paraId="08AA24F7" w14:textId="62948B67" w:rsidR="006E64C2" w:rsidRPr="00552083" w:rsidRDefault="00904757"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Lee Stone </w:t>
            </w:r>
          </w:p>
        </w:tc>
        <w:tc>
          <w:tcPr>
            <w:tcW w:w="1277" w:type="pct"/>
          </w:tcPr>
          <w:p w14:paraId="0258D241" w14:textId="33C22403" w:rsidR="006E64C2" w:rsidRPr="00552083" w:rsidRDefault="00904757"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Npower </w:t>
            </w:r>
            <w:r w:rsidR="00ED4A5C">
              <w:rPr>
                <w:rFonts w:ascii="Arial" w:eastAsia="Arial" w:hAnsi="Arial" w:cs="Times New Roman"/>
                <w:color w:val="454546"/>
                <w:sz w:val="24"/>
                <w:szCs w:val="24"/>
              </w:rPr>
              <w:t xml:space="preserve">Commercials Gas Ltd </w:t>
            </w:r>
          </w:p>
        </w:tc>
        <w:tc>
          <w:tcPr>
            <w:tcW w:w="976" w:type="pct"/>
            <w:vAlign w:val="bottom"/>
          </w:tcPr>
          <w:p w14:paraId="2486B5C5" w14:textId="4703A017"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Supplier </w:t>
            </w:r>
          </w:p>
        </w:tc>
        <w:tc>
          <w:tcPr>
            <w:tcW w:w="602" w:type="pct"/>
            <w:shd w:val="clear" w:color="auto" w:fill="auto"/>
            <w:tcMar>
              <w:top w:w="15" w:type="dxa"/>
              <w:left w:w="108" w:type="dxa"/>
              <w:bottom w:w="0" w:type="dxa"/>
              <w:right w:w="108" w:type="dxa"/>
            </w:tcMar>
            <w:vAlign w:val="center"/>
          </w:tcPr>
          <w:p w14:paraId="5EF81C36"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793" w:type="pct"/>
          </w:tcPr>
          <w:p w14:paraId="6F5F25B2"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534C7A" w:rsidRPr="00B10CAB" w14:paraId="11388BBE" w14:textId="77777777" w:rsidTr="00534C7A">
        <w:trPr>
          <w:trHeight w:val="55"/>
        </w:trPr>
        <w:tc>
          <w:tcPr>
            <w:tcW w:w="1352" w:type="pct"/>
            <w:gridSpan w:val="2"/>
            <w:shd w:val="clear" w:color="auto" w:fill="auto"/>
            <w:tcMar>
              <w:top w:w="15" w:type="dxa"/>
              <w:left w:w="108" w:type="dxa"/>
              <w:bottom w:w="0" w:type="dxa"/>
              <w:right w:w="108" w:type="dxa"/>
            </w:tcMar>
            <w:vAlign w:val="bottom"/>
          </w:tcPr>
          <w:p w14:paraId="25CE8EB6" w14:textId="3025026F" w:rsidR="006E64C2" w:rsidRPr="00552083" w:rsidRDefault="00ED4A5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Hugh Boyle </w:t>
            </w:r>
          </w:p>
        </w:tc>
        <w:tc>
          <w:tcPr>
            <w:tcW w:w="1277" w:type="pct"/>
          </w:tcPr>
          <w:p w14:paraId="0045AD32" w14:textId="46A17C72" w:rsidR="006E64C2" w:rsidRPr="00552083" w:rsidRDefault="00ED4A5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EDF Energy </w:t>
            </w:r>
          </w:p>
        </w:tc>
        <w:tc>
          <w:tcPr>
            <w:tcW w:w="976" w:type="pct"/>
            <w:vAlign w:val="bottom"/>
          </w:tcPr>
          <w:p w14:paraId="0C11F8CF" w14:textId="776312B9"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Supplier</w:t>
            </w:r>
          </w:p>
        </w:tc>
        <w:tc>
          <w:tcPr>
            <w:tcW w:w="602" w:type="pct"/>
            <w:shd w:val="clear" w:color="auto" w:fill="auto"/>
            <w:tcMar>
              <w:top w:w="15" w:type="dxa"/>
              <w:left w:w="108" w:type="dxa"/>
              <w:bottom w:w="0" w:type="dxa"/>
              <w:right w:w="108" w:type="dxa"/>
            </w:tcMar>
            <w:vAlign w:val="center"/>
          </w:tcPr>
          <w:p w14:paraId="2882E608"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793" w:type="pct"/>
          </w:tcPr>
          <w:p w14:paraId="40BF980A"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534C7A" w:rsidRPr="00B10CAB" w14:paraId="01DB2608" w14:textId="77777777" w:rsidTr="00534C7A">
        <w:trPr>
          <w:trHeight w:val="55"/>
        </w:trPr>
        <w:tc>
          <w:tcPr>
            <w:tcW w:w="1352" w:type="pct"/>
            <w:gridSpan w:val="2"/>
            <w:shd w:val="clear" w:color="auto" w:fill="auto"/>
            <w:tcMar>
              <w:top w:w="15" w:type="dxa"/>
              <w:left w:w="108" w:type="dxa"/>
              <w:bottom w:w="0" w:type="dxa"/>
              <w:right w:w="108" w:type="dxa"/>
            </w:tcMar>
            <w:vAlign w:val="bottom"/>
          </w:tcPr>
          <w:p w14:paraId="3E9C0C6F" w14:textId="20B2186B" w:rsidR="00B41878" w:rsidRDefault="00B41878"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Gareth Evans</w:t>
            </w:r>
          </w:p>
        </w:tc>
        <w:tc>
          <w:tcPr>
            <w:tcW w:w="1277" w:type="pct"/>
          </w:tcPr>
          <w:p w14:paraId="0395D16D" w14:textId="1FDC7A0A" w:rsidR="00B41878" w:rsidRDefault="00B41878"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WWA</w:t>
            </w:r>
          </w:p>
        </w:tc>
        <w:tc>
          <w:tcPr>
            <w:tcW w:w="976" w:type="pct"/>
            <w:vAlign w:val="bottom"/>
          </w:tcPr>
          <w:p w14:paraId="258FF793" w14:textId="049B7456" w:rsidR="00B41878" w:rsidRDefault="00997110"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Supplier</w:t>
            </w:r>
          </w:p>
        </w:tc>
        <w:tc>
          <w:tcPr>
            <w:tcW w:w="602" w:type="pct"/>
            <w:shd w:val="clear" w:color="auto" w:fill="auto"/>
            <w:tcMar>
              <w:top w:w="15" w:type="dxa"/>
              <w:left w:w="108" w:type="dxa"/>
              <w:bottom w:w="0" w:type="dxa"/>
              <w:right w:w="108" w:type="dxa"/>
            </w:tcMar>
            <w:vAlign w:val="center"/>
          </w:tcPr>
          <w:p w14:paraId="1F1985FD" w14:textId="77777777" w:rsidR="00B41878" w:rsidRPr="00552083" w:rsidRDefault="00B41878" w:rsidP="00552083">
            <w:pPr>
              <w:spacing w:after="120" w:line="240" w:lineRule="auto"/>
              <w:rPr>
                <w:rFonts w:ascii="Arial" w:eastAsia="Arial" w:hAnsi="Arial" w:cs="Times New Roman"/>
                <w:color w:val="454546"/>
                <w:sz w:val="24"/>
                <w:szCs w:val="24"/>
              </w:rPr>
            </w:pPr>
          </w:p>
        </w:tc>
        <w:tc>
          <w:tcPr>
            <w:tcW w:w="793" w:type="pct"/>
          </w:tcPr>
          <w:p w14:paraId="31360E9B" w14:textId="77777777" w:rsidR="00B41878" w:rsidRPr="00552083" w:rsidRDefault="00B41878" w:rsidP="00552083">
            <w:pPr>
              <w:spacing w:after="120" w:line="240" w:lineRule="auto"/>
              <w:rPr>
                <w:rFonts w:ascii="Arial" w:eastAsia="Arial" w:hAnsi="Arial" w:cs="Times New Roman"/>
                <w:color w:val="454546"/>
                <w:sz w:val="24"/>
                <w:szCs w:val="24"/>
              </w:rPr>
            </w:pPr>
          </w:p>
        </w:tc>
      </w:tr>
      <w:tr w:rsidR="00534C7A" w:rsidRPr="00B10CAB" w14:paraId="2CEB22A5" w14:textId="77777777" w:rsidTr="00534C7A">
        <w:trPr>
          <w:trHeight w:val="55"/>
        </w:trPr>
        <w:tc>
          <w:tcPr>
            <w:tcW w:w="1352" w:type="pct"/>
            <w:gridSpan w:val="2"/>
            <w:shd w:val="clear" w:color="auto" w:fill="auto"/>
            <w:tcMar>
              <w:top w:w="15" w:type="dxa"/>
              <w:left w:w="108" w:type="dxa"/>
              <w:bottom w:w="0" w:type="dxa"/>
              <w:right w:w="108" w:type="dxa"/>
            </w:tcMar>
            <w:vAlign w:val="bottom"/>
          </w:tcPr>
          <w:p w14:paraId="4155BA8F" w14:textId="23D0127D"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James Knight </w:t>
            </w:r>
          </w:p>
        </w:tc>
        <w:tc>
          <w:tcPr>
            <w:tcW w:w="1277" w:type="pct"/>
          </w:tcPr>
          <w:p w14:paraId="10E2E52E" w14:textId="520ED8E3"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Centrica</w:t>
            </w:r>
          </w:p>
        </w:tc>
        <w:tc>
          <w:tcPr>
            <w:tcW w:w="976" w:type="pct"/>
            <w:vAlign w:val="bottom"/>
          </w:tcPr>
          <w:p w14:paraId="6B7ED865" w14:textId="0B89328F"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Supplier</w:t>
            </w:r>
          </w:p>
        </w:tc>
        <w:tc>
          <w:tcPr>
            <w:tcW w:w="602" w:type="pct"/>
            <w:shd w:val="clear" w:color="auto" w:fill="auto"/>
            <w:tcMar>
              <w:top w:w="15" w:type="dxa"/>
              <w:left w:w="108" w:type="dxa"/>
              <w:bottom w:w="0" w:type="dxa"/>
              <w:right w:w="108" w:type="dxa"/>
            </w:tcMar>
            <w:vAlign w:val="center"/>
          </w:tcPr>
          <w:p w14:paraId="7C408DDA"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793" w:type="pct"/>
          </w:tcPr>
          <w:p w14:paraId="538EEB71"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534C7A" w:rsidRPr="00B10CAB" w14:paraId="60FAA2B3" w14:textId="77777777" w:rsidTr="00534C7A">
        <w:trPr>
          <w:trHeight w:val="64"/>
        </w:trPr>
        <w:tc>
          <w:tcPr>
            <w:tcW w:w="1352" w:type="pct"/>
            <w:gridSpan w:val="2"/>
            <w:shd w:val="clear" w:color="auto" w:fill="auto"/>
            <w:tcMar>
              <w:top w:w="15" w:type="dxa"/>
              <w:left w:w="108" w:type="dxa"/>
              <w:bottom w:w="0" w:type="dxa"/>
              <w:right w:w="108" w:type="dxa"/>
            </w:tcMar>
            <w:vAlign w:val="bottom"/>
          </w:tcPr>
          <w:p w14:paraId="539CF08D" w14:textId="3A6C3E5D"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Andrew Colley</w:t>
            </w:r>
          </w:p>
        </w:tc>
        <w:tc>
          <w:tcPr>
            <w:tcW w:w="1277" w:type="pct"/>
          </w:tcPr>
          <w:p w14:paraId="46C53E8B" w14:textId="1821E968" w:rsidR="00CD16EC" w:rsidRPr="00552083" w:rsidRDefault="00CD16EC" w:rsidP="00CD16EC">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SSE Generation Ltd </w:t>
            </w:r>
          </w:p>
        </w:tc>
        <w:tc>
          <w:tcPr>
            <w:tcW w:w="976" w:type="pct"/>
            <w:vAlign w:val="bottom"/>
          </w:tcPr>
          <w:p w14:paraId="17FD34DD" w14:textId="02380F1D"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Generator </w:t>
            </w:r>
          </w:p>
        </w:tc>
        <w:tc>
          <w:tcPr>
            <w:tcW w:w="602" w:type="pct"/>
            <w:shd w:val="clear" w:color="auto" w:fill="auto"/>
            <w:tcMar>
              <w:top w:w="15" w:type="dxa"/>
              <w:left w:w="108" w:type="dxa"/>
              <w:bottom w:w="0" w:type="dxa"/>
              <w:right w:w="108" w:type="dxa"/>
            </w:tcMar>
            <w:vAlign w:val="center"/>
          </w:tcPr>
          <w:p w14:paraId="67E1B802"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793" w:type="pct"/>
          </w:tcPr>
          <w:p w14:paraId="595D07A1"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534C7A" w:rsidRPr="00B10CAB" w14:paraId="5D088A25" w14:textId="77777777" w:rsidTr="00534C7A">
        <w:trPr>
          <w:trHeight w:val="64"/>
        </w:trPr>
        <w:tc>
          <w:tcPr>
            <w:tcW w:w="1352" w:type="pct"/>
            <w:gridSpan w:val="2"/>
            <w:shd w:val="clear" w:color="auto" w:fill="auto"/>
            <w:tcMar>
              <w:top w:w="15" w:type="dxa"/>
              <w:left w:w="108" w:type="dxa"/>
              <w:bottom w:w="0" w:type="dxa"/>
              <w:right w:w="108" w:type="dxa"/>
            </w:tcMar>
            <w:vAlign w:val="bottom"/>
          </w:tcPr>
          <w:p w14:paraId="0A40867F" w14:textId="76F8D701"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Karl Maryon </w:t>
            </w:r>
          </w:p>
        </w:tc>
        <w:tc>
          <w:tcPr>
            <w:tcW w:w="1277" w:type="pct"/>
          </w:tcPr>
          <w:p w14:paraId="687464F7" w14:textId="5C996AC1"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Drax Energy Services</w:t>
            </w:r>
          </w:p>
        </w:tc>
        <w:tc>
          <w:tcPr>
            <w:tcW w:w="976" w:type="pct"/>
            <w:vAlign w:val="bottom"/>
          </w:tcPr>
          <w:p w14:paraId="545245B9" w14:textId="776243D1"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Supplier </w:t>
            </w:r>
          </w:p>
        </w:tc>
        <w:tc>
          <w:tcPr>
            <w:tcW w:w="602" w:type="pct"/>
            <w:shd w:val="clear" w:color="auto" w:fill="auto"/>
            <w:tcMar>
              <w:top w:w="15" w:type="dxa"/>
              <w:left w:w="108" w:type="dxa"/>
              <w:bottom w:w="0" w:type="dxa"/>
              <w:right w:w="108" w:type="dxa"/>
            </w:tcMar>
            <w:vAlign w:val="center"/>
          </w:tcPr>
          <w:p w14:paraId="7349BCEB"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793" w:type="pct"/>
          </w:tcPr>
          <w:p w14:paraId="6EE18718" w14:textId="77777777" w:rsidR="006E64C2" w:rsidRPr="00552083" w:rsidRDefault="006E64C2" w:rsidP="00552083">
            <w:pPr>
              <w:spacing w:after="120" w:line="240" w:lineRule="auto"/>
              <w:rPr>
                <w:rFonts w:ascii="Arial" w:eastAsia="Arial" w:hAnsi="Arial" w:cs="Times New Roman"/>
                <w:color w:val="454546"/>
                <w:sz w:val="24"/>
                <w:szCs w:val="24"/>
              </w:rPr>
            </w:pPr>
          </w:p>
        </w:tc>
      </w:tr>
    </w:tbl>
    <w:p w14:paraId="06782F5B" w14:textId="77777777" w:rsidR="00A83F9B" w:rsidRDefault="00A83F9B"/>
    <w:sectPr w:rsidR="00A83F9B" w:rsidSect="00B10CA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3D21C" w14:textId="77777777" w:rsidR="009C188B" w:rsidRDefault="009C188B" w:rsidP="00B10CAB">
      <w:pPr>
        <w:spacing w:after="0" w:line="240" w:lineRule="auto"/>
      </w:pPr>
      <w:r>
        <w:separator/>
      </w:r>
    </w:p>
  </w:endnote>
  <w:endnote w:type="continuationSeparator" w:id="0">
    <w:p w14:paraId="0A8534F2" w14:textId="77777777" w:rsidR="009C188B" w:rsidRDefault="009C188B" w:rsidP="00B10CAB">
      <w:pPr>
        <w:spacing w:after="0" w:line="240" w:lineRule="auto"/>
      </w:pPr>
      <w:r>
        <w:continuationSeparator/>
      </w:r>
    </w:p>
  </w:endnote>
  <w:endnote w:type="continuationNotice" w:id="1">
    <w:p w14:paraId="24A0B2FD" w14:textId="77777777" w:rsidR="009C188B" w:rsidRDefault="009C18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CB1A6" w14:textId="77777777" w:rsidR="00B10CAB" w:rsidRDefault="00B10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29803"/>
      <w:docPartObj>
        <w:docPartGallery w:val="Page Numbers (Bottom of Page)"/>
        <w:docPartUnique/>
      </w:docPartObj>
    </w:sdtPr>
    <w:sdtEndPr>
      <w:rPr>
        <w:noProof/>
      </w:rPr>
    </w:sdtEndPr>
    <w:sdtContent>
      <w:p w14:paraId="773E7E69" w14:textId="77777777"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847FBA" w14:textId="77777777" w:rsidR="00B10CAB" w:rsidRDefault="00B10CAB" w:rsidP="00B10CA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6361400"/>
      <w:docPartObj>
        <w:docPartGallery w:val="Page Numbers (Bottom of Page)"/>
        <w:docPartUnique/>
      </w:docPartObj>
    </w:sdtPr>
    <w:sdtEndPr>
      <w:rPr>
        <w:noProof/>
      </w:rPr>
    </w:sdtEndPr>
    <w:sdtContent>
      <w:p w14:paraId="679CD62F" w14:textId="77777777"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D1AB75" w14:textId="77777777" w:rsidR="00B10CAB" w:rsidRDefault="00B10CAB" w:rsidP="007E5F8D">
    <w:pPr>
      <w:pStyle w:val="Footer"/>
      <w:tabs>
        <w:tab w:val="clear" w:pos="4513"/>
        <w:tab w:val="clear" w:pos="9026"/>
        <w:tab w:val="left" w:pos="7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98969" w14:textId="77777777" w:rsidR="009C188B" w:rsidRDefault="009C188B" w:rsidP="00B10CAB">
      <w:pPr>
        <w:spacing w:after="0" w:line="240" w:lineRule="auto"/>
      </w:pPr>
      <w:r>
        <w:separator/>
      </w:r>
    </w:p>
  </w:footnote>
  <w:footnote w:type="continuationSeparator" w:id="0">
    <w:p w14:paraId="3D6BFEA1" w14:textId="77777777" w:rsidR="009C188B" w:rsidRDefault="009C188B" w:rsidP="00B10CAB">
      <w:pPr>
        <w:spacing w:after="0" w:line="240" w:lineRule="auto"/>
      </w:pPr>
      <w:r>
        <w:continuationSeparator/>
      </w:r>
    </w:p>
  </w:footnote>
  <w:footnote w:type="continuationNotice" w:id="1">
    <w:p w14:paraId="67B02DD2" w14:textId="77777777" w:rsidR="009C188B" w:rsidRDefault="009C18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A3D6" w14:textId="77777777" w:rsidR="00B10CAB" w:rsidRDefault="00B10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0E0" w14:textId="77777777" w:rsidR="00B10CAB" w:rsidRDefault="00B10CAB">
    <w:pPr>
      <w:pStyle w:val="Header"/>
    </w:pPr>
    <w:r>
      <w:rPr>
        <w:noProof/>
      </w:rPr>
      <w:drawing>
        <wp:anchor distT="0" distB="0" distL="114300" distR="114300" simplePos="0" relativeHeight="251658240" behindDoc="1" locked="0" layoutInCell="1" allowOverlap="1" wp14:anchorId="7665F148" wp14:editId="3FE65DCD">
          <wp:simplePos x="0" y="0"/>
          <wp:positionH relativeFrom="page">
            <wp:align>right</wp:align>
          </wp:positionH>
          <wp:positionV relativeFrom="margin">
            <wp:posOffset>-875030</wp:posOffset>
          </wp:positionV>
          <wp:extent cx="7536264" cy="10652097"/>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1F95" w14:textId="77777777" w:rsidR="00B10CAB" w:rsidRDefault="00B10CAB">
    <w:pPr>
      <w:pStyle w:val="Header"/>
    </w:pPr>
    <w:r>
      <w:rPr>
        <w:noProof/>
      </w:rPr>
      <w:drawing>
        <wp:anchor distT="0" distB="0" distL="114300" distR="114300" simplePos="0" relativeHeight="251658241" behindDoc="1" locked="0" layoutInCell="1" allowOverlap="1" wp14:anchorId="03A96B0D" wp14:editId="157C8294">
          <wp:simplePos x="0" y="0"/>
          <wp:positionH relativeFrom="column">
            <wp:posOffset>-895350</wp:posOffset>
          </wp:positionH>
          <wp:positionV relativeFrom="paragraph">
            <wp:posOffset>-429260</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422889">
    <w:abstractNumId w:val="0"/>
  </w:num>
  <w:num w:numId="2" w16cid:durableId="138574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54B"/>
    <w:rsid w:val="00030089"/>
    <w:rsid w:val="00055878"/>
    <w:rsid w:val="000729B8"/>
    <w:rsid w:val="000870AB"/>
    <w:rsid w:val="000D5A6E"/>
    <w:rsid w:val="000F6BC1"/>
    <w:rsid w:val="0010054B"/>
    <w:rsid w:val="0011422A"/>
    <w:rsid w:val="001619A6"/>
    <w:rsid w:val="00177E1D"/>
    <w:rsid w:val="0022342E"/>
    <w:rsid w:val="00255D1C"/>
    <w:rsid w:val="003A4376"/>
    <w:rsid w:val="003E353E"/>
    <w:rsid w:val="00403A4A"/>
    <w:rsid w:val="00534C7A"/>
    <w:rsid w:val="00552083"/>
    <w:rsid w:val="005D2AA3"/>
    <w:rsid w:val="00622244"/>
    <w:rsid w:val="006E64C2"/>
    <w:rsid w:val="00730EDA"/>
    <w:rsid w:val="00781552"/>
    <w:rsid w:val="00793BA1"/>
    <w:rsid w:val="007B48C1"/>
    <w:rsid w:val="007B6D1A"/>
    <w:rsid w:val="007E3454"/>
    <w:rsid w:val="007E5F8D"/>
    <w:rsid w:val="008B0287"/>
    <w:rsid w:val="008C7821"/>
    <w:rsid w:val="00904757"/>
    <w:rsid w:val="00937D03"/>
    <w:rsid w:val="00940996"/>
    <w:rsid w:val="00997110"/>
    <w:rsid w:val="009C188B"/>
    <w:rsid w:val="009E6A40"/>
    <w:rsid w:val="00A33434"/>
    <w:rsid w:val="00A4159A"/>
    <w:rsid w:val="00A83F9B"/>
    <w:rsid w:val="00B0152C"/>
    <w:rsid w:val="00B10CAB"/>
    <w:rsid w:val="00B3523C"/>
    <w:rsid w:val="00B4117D"/>
    <w:rsid w:val="00B41878"/>
    <w:rsid w:val="00B6299F"/>
    <w:rsid w:val="00BB1E39"/>
    <w:rsid w:val="00C30360"/>
    <w:rsid w:val="00CD16EC"/>
    <w:rsid w:val="00CD2F17"/>
    <w:rsid w:val="00D41209"/>
    <w:rsid w:val="00D44576"/>
    <w:rsid w:val="00D855D8"/>
    <w:rsid w:val="00DC2797"/>
    <w:rsid w:val="00E0106B"/>
    <w:rsid w:val="00E65B28"/>
    <w:rsid w:val="00E91BAB"/>
    <w:rsid w:val="00ED4A5C"/>
    <w:rsid w:val="00F47A8D"/>
    <w:rsid w:val="00F84208"/>
    <w:rsid w:val="00F965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C4EBE"/>
  <w15:chartTrackingRefBased/>
  <w15:docId w15:val="{F14AEE61-742F-4203-B10C-69B2B0D6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6D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BodyText"/>
    <w:link w:val="Heading2Char"/>
    <w:uiPriority w:val="4"/>
    <w:qFormat/>
    <w:rsid w:val="00B10CAB"/>
    <w:pPr>
      <w:keepNext/>
      <w:keepLines/>
      <w:spacing w:before="240"/>
      <w:outlineLvl w:val="1"/>
    </w:pPr>
    <w:rPr>
      <w:rFonts w:asciiTheme="majorHAnsi" w:eastAsiaTheme="majorEastAsia" w:hAnsiTheme="majorHAnsi" w:cstheme="majorBidi"/>
      <w:b/>
      <w:bCs/>
      <w:color w:val="D439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B10CAB"/>
    <w:pPr>
      <w:spacing w:line="240" w:lineRule="auto"/>
    </w:pPr>
    <w:rPr>
      <w:sz w:val="20"/>
      <w:szCs w:val="20"/>
    </w:rPr>
  </w:style>
  <w:style w:type="character" w:customStyle="1" w:styleId="CommentTextChar">
    <w:name w:val="Comment Text Char"/>
    <w:basedOn w:val="DefaultParagraphFont"/>
    <w:link w:val="CommentText"/>
    <w:uiPriority w:val="99"/>
    <w:rsid w:val="00B10CAB"/>
    <w:rPr>
      <w:sz w:val="20"/>
      <w:szCs w:val="20"/>
    </w:rPr>
  </w:style>
  <w:style w:type="character" w:styleId="CommentReference">
    <w:name w:val="annotation reference"/>
    <w:basedOn w:val="DefaultParagraphFont"/>
    <w:uiPriority w:val="99"/>
    <w:semiHidden/>
    <w:unhideWhenUsed/>
    <w:rsid w:val="00B10CAB"/>
    <w:rPr>
      <w:sz w:val="16"/>
      <w:szCs w:val="16"/>
    </w:rPr>
  </w:style>
  <w:style w:type="table" w:customStyle="1" w:styleId="TableGrid1">
    <w:name w:val="Table Grid1"/>
    <w:basedOn w:val="TableNormal"/>
    <w:next w:val="TableGrid"/>
    <w:uiPriority w:val="39"/>
    <w:rsid w:val="00B10CA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4"/>
    <w:rsid w:val="00B10CAB"/>
    <w:rPr>
      <w:rFonts w:asciiTheme="majorHAnsi" w:eastAsiaTheme="majorEastAsia" w:hAnsiTheme="majorHAnsi" w:cstheme="majorBidi"/>
      <w:b/>
      <w:bCs/>
      <w:color w:val="D43900"/>
      <w:sz w:val="28"/>
      <w:szCs w:val="26"/>
    </w:rPr>
  </w:style>
  <w:style w:type="paragraph" w:styleId="BodyText">
    <w:name w:val="Body Text"/>
    <w:basedOn w:val="Normal"/>
    <w:link w:val="BodyTextChar"/>
    <w:uiPriority w:val="99"/>
    <w:semiHidden/>
    <w:unhideWhenUsed/>
    <w:rsid w:val="00B10CAB"/>
    <w:pPr>
      <w:spacing w:after="120"/>
    </w:pPr>
  </w:style>
  <w:style w:type="character" w:customStyle="1" w:styleId="BodyTextChar">
    <w:name w:val="Body Text Char"/>
    <w:basedOn w:val="DefaultParagraphFont"/>
    <w:link w:val="BodyText"/>
    <w:uiPriority w:val="99"/>
    <w:semiHidden/>
    <w:rsid w:val="00B10CAB"/>
  </w:style>
  <w:style w:type="paragraph" w:styleId="Header">
    <w:name w:val="header"/>
    <w:basedOn w:val="Normal"/>
    <w:link w:val="HeaderChar"/>
    <w:uiPriority w:val="99"/>
    <w:unhideWhenUsed/>
    <w:rsid w:val="00B10C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CAB"/>
  </w:style>
  <w:style w:type="paragraph" w:styleId="Footer">
    <w:name w:val="footer"/>
    <w:basedOn w:val="Normal"/>
    <w:link w:val="FooterChar"/>
    <w:uiPriority w:val="99"/>
    <w:unhideWhenUsed/>
    <w:rsid w:val="00B10C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0CAB"/>
  </w:style>
  <w:style w:type="table" w:customStyle="1" w:styleId="NationalGrid">
    <w:name w:val="National Grid"/>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table" w:customStyle="1" w:styleId="NationalGrid1">
    <w:name w:val="National Grid1"/>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paragraph" w:styleId="CommentSubject">
    <w:name w:val="annotation subject"/>
    <w:basedOn w:val="CommentText"/>
    <w:next w:val="CommentText"/>
    <w:link w:val="CommentSubjectChar"/>
    <w:uiPriority w:val="99"/>
    <w:semiHidden/>
    <w:unhideWhenUsed/>
    <w:rsid w:val="009E6A40"/>
    <w:rPr>
      <w:b/>
      <w:bCs/>
    </w:rPr>
  </w:style>
  <w:style w:type="character" w:customStyle="1" w:styleId="CommentSubjectChar">
    <w:name w:val="Comment Subject Char"/>
    <w:basedOn w:val="CommentTextChar"/>
    <w:link w:val="CommentSubject"/>
    <w:uiPriority w:val="99"/>
    <w:semiHidden/>
    <w:rsid w:val="009E6A40"/>
    <w:rPr>
      <w:b/>
      <w:bCs/>
      <w:sz w:val="20"/>
      <w:szCs w:val="20"/>
    </w:rPr>
  </w:style>
  <w:style w:type="character" w:customStyle="1" w:styleId="Heading1Char">
    <w:name w:val="Heading 1 Char"/>
    <w:basedOn w:val="DefaultParagraphFont"/>
    <w:link w:val="Heading1"/>
    <w:uiPriority w:val="9"/>
    <w:rsid w:val="007B6D1A"/>
    <w:rPr>
      <w:rFonts w:asciiTheme="majorHAnsi" w:eastAsiaTheme="majorEastAsia" w:hAnsiTheme="majorHAnsi" w:cstheme="majorBidi"/>
      <w:color w:val="2F5496" w:themeColor="accent1" w:themeShade="BF"/>
      <w:sz w:val="32"/>
      <w:szCs w:val="32"/>
    </w:rPr>
  </w:style>
  <w:style w:type="character" w:customStyle="1" w:styleId="field-title">
    <w:name w:val="field-title"/>
    <w:basedOn w:val="DefaultParagraphFont"/>
    <w:rsid w:val="007B6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97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orah.spencer\National%20Grid\Code%20Administrator%20-%20CUSC\3.%20CUSC%20Modifications\CMP430%20-%20MHHS%20(S14)\5.%20Workgroup%20Meetings\WG5%205%20April%202024\CUSC%20Alternative%20and%20Workgroup%20Vote%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BBCB60-8C4C-40FE-86A1-623DC50D8C6E}">
  <ds:schemaRefs>
    <ds:schemaRef ds:uri="http://schemas.openxmlformats.org/officeDocument/2006/bibliography"/>
  </ds:schemaRefs>
</ds:datastoreItem>
</file>

<file path=customXml/itemProps2.xml><?xml version="1.0" encoding="utf-8"?>
<ds:datastoreItem xmlns:ds="http://schemas.openxmlformats.org/officeDocument/2006/customXml" ds:itemID="{DEF53D2A-5FB2-4844-99F7-3443EE3D2BB3}">
  <ds:schemaRefs>
    <ds:schemaRef ds:uri="http://schemas.microsoft.com/sharepoint/v3/contenttype/forms"/>
  </ds:schemaRefs>
</ds:datastoreItem>
</file>

<file path=customXml/itemProps3.xml><?xml version="1.0" encoding="utf-8"?>
<ds:datastoreItem xmlns:ds="http://schemas.openxmlformats.org/officeDocument/2006/customXml" ds:itemID="{BA7E7ED0-7D48-4F3A-939E-41419079343E}">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D8BBC017-D347-4254-AF32-B285939D8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CUSC Alternative and Workgroup Vote .dotm</Template>
  <TotalTime>8</TotalTime>
  <Pages>5</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Deborah</dc:creator>
  <cp:keywords/>
  <dc:description/>
  <cp:lastModifiedBy>Deborah Spencer (ESO)</cp:lastModifiedBy>
  <cp:revision>5</cp:revision>
  <dcterms:created xsi:type="dcterms:W3CDTF">2024-07-08T15:15:00Z</dcterms:created>
  <dcterms:modified xsi:type="dcterms:W3CDTF">2024-07-10T09:48:00Z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