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05D4085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648E3">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BAA0B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648E3">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106D047"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648E3">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648E3">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lastRenderedPageBreak/>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 xml:space="preserve">described under </w:t>
      </w:r>
      <w:r w:rsidRPr="007E41E1">
        <w:lastRenderedPageBreak/>
        <w:t>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w:t>
      </w:r>
      <w:r w:rsidR="006661FE">
        <w:lastRenderedPageBreak/>
        <w:t xml:space="preserve">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5" w:name="_Toc32201077"/>
    </w:p>
    <w:p w14:paraId="10911A77" w14:textId="77777777" w:rsidR="006661FE" w:rsidRPr="009470D8" w:rsidRDefault="006661FE" w:rsidP="006661FE">
      <w:pPr>
        <w:pStyle w:val="Heading2"/>
      </w:pPr>
      <w:bookmarkStart w:id="156" w:name="_Toc274049681"/>
      <w:bookmarkStart w:id="157" w:name="_Toc49661110"/>
      <w:r w:rsidRPr="009470D8">
        <w:t>Calculation of local nodal marginal km</w:t>
      </w:r>
      <w:bookmarkEnd w:id="156"/>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8" w:name="_Toc274049682"/>
      <w:r>
        <w:t>Calculation of zonal marginal km</w:t>
      </w:r>
      <w:bookmarkEnd w:id="155"/>
      <w:bookmarkEnd w:id="157"/>
      <w:bookmarkEnd w:id="158"/>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59"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59"/>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0" w:name="_Toc32201078"/>
      <w:bookmarkStart w:id="161" w:name="_Toc49661111"/>
      <w:bookmarkStart w:id="162" w:name="_Toc274049683"/>
      <w:r>
        <w:t>Deriving the Final</w:t>
      </w:r>
      <w:r w:rsidRPr="00E75EE9">
        <w:rPr>
          <w:color w:val="auto"/>
        </w:rPr>
        <w:t xml:space="preserve"> </w:t>
      </w:r>
      <w:r w:rsidRPr="00E75EE9">
        <w:t>Local £/kW Tariff and the Wider</w:t>
      </w:r>
      <w:r>
        <w:t xml:space="preserve"> £/kW Tariff</w:t>
      </w:r>
      <w:bookmarkEnd w:id="160"/>
      <w:bookmarkEnd w:id="161"/>
      <w:bookmarkEnd w:id="162"/>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3" w:name="_Toc49661112"/>
    </w:p>
    <w:p w14:paraId="00EBE464" w14:textId="77777777" w:rsidR="006661FE" w:rsidRPr="00543982" w:rsidRDefault="006661FE" w:rsidP="006661FE">
      <w:pPr>
        <w:pStyle w:val="Heading3"/>
        <w:ind w:firstLine="709"/>
        <w:jc w:val="both"/>
        <w:rPr>
          <w:rFonts w:ascii="Arial (W1)" w:hAnsi="Arial (W1)"/>
        </w:rPr>
      </w:pPr>
      <w:bookmarkStart w:id="164" w:name="_Toc274049684"/>
      <w:r w:rsidRPr="00543982">
        <w:rPr>
          <w:rFonts w:ascii="Arial" w:hAnsi="Arial" w:cs="Arial"/>
          <w:b/>
        </w:rPr>
        <w:t>The Expansion Constant</w:t>
      </w:r>
      <w:bookmarkEnd w:id="163"/>
      <w:bookmarkEnd w:id="164"/>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5" w:name="_Toc274049685"/>
      <w:bookmarkStart w:id="166"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5"/>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7" w:name="_Toc274049686"/>
      <w:r w:rsidRPr="00543982">
        <w:rPr>
          <w:rFonts w:ascii="Arial" w:hAnsi="Arial" w:cs="Arial"/>
          <w:b/>
        </w:rPr>
        <w:t>The Locational Onshore Security Factor</w:t>
      </w:r>
      <w:bookmarkEnd w:id="166"/>
      <w:bookmarkEnd w:id="167"/>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8" w:name="_Hlt506963614"/>
      <w:bookmarkEnd w:id="168"/>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69"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69"/>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0" w:name="_Toc49661114"/>
      <w:bookmarkStart w:id="171" w:name="_Toc274049687"/>
      <w:r w:rsidRPr="00887323">
        <w:rPr>
          <w:rFonts w:ascii="Arial" w:hAnsi="Arial" w:cs="Arial"/>
          <w:b/>
        </w:rPr>
        <w:t>Initial Transport Tariff</w:t>
      </w:r>
      <w:bookmarkEnd w:id="170"/>
      <w:bookmarkEnd w:id="171"/>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1A38A3"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1A38A3"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1A38A3"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2"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1A38A3"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3" w:name="_Toc208554779"/>
      <w:bookmarkStart w:id="174" w:name="_Toc208745842"/>
      <w:bookmarkStart w:id="175" w:name="_Toc274049688"/>
      <w:r w:rsidRPr="00D76842">
        <w:rPr>
          <w:color w:val="auto"/>
        </w:rPr>
        <w:t>Deriving the Final Local Tariff</w:t>
      </w:r>
      <w:bookmarkEnd w:id="173"/>
      <w:bookmarkEnd w:id="174"/>
      <w:r>
        <w:rPr>
          <w:color w:val="auto"/>
        </w:rPr>
        <w:t xml:space="preserve"> (</w:t>
      </w:r>
      <w:r w:rsidRPr="00D76842">
        <w:rPr>
          <w:color w:val="auto"/>
        </w:rPr>
        <w:t>£/kW</w:t>
      </w:r>
      <w:r>
        <w:rPr>
          <w:color w:val="auto"/>
        </w:rPr>
        <w:t>)</w:t>
      </w:r>
      <w:bookmarkEnd w:id="175"/>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6" w:name="_Toc208554780"/>
      <w:bookmarkStart w:id="177" w:name="_Toc208745843"/>
      <w:bookmarkStart w:id="178" w:name="_Toc274049689"/>
      <w:r w:rsidRPr="009F4FB0">
        <w:rPr>
          <w:i/>
          <w:color w:val="auto"/>
        </w:rPr>
        <w:t>Local Circuit Tariff</w:t>
      </w:r>
      <w:bookmarkEnd w:id="176"/>
      <w:bookmarkEnd w:id="177"/>
      <w:bookmarkEnd w:id="178"/>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79" w:name="_Toc208554781"/>
      <w:bookmarkStart w:id="180" w:name="_Toc208745844"/>
    </w:p>
    <w:p w14:paraId="7839E442" w14:textId="77777777" w:rsidR="006661FE" w:rsidRPr="00543982" w:rsidRDefault="006661FE" w:rsidP="006661FE">
      <w:pPr>
        <w:pStyle w:val="Heading3"/>
        <w:ind w:left="709"/>
        <w:rPr>
          <w:rFonts w:ascii="Arial" w:hAnsi="Arial" w:cs="Arial"/>
          <w:b/>
        </w:rPr>
      </w:pPr>
      <w:bookmarkStart w:id="181" w:name="_Toc274049690"/>
      <w:r w:rsidRPr="00543982">
        <w:rPr>
          <w:rFonts w:ascii="Arial" w:hAnsi="Arial" w:cs="Arial"/>
          <w:b/>
        </w:rPr>
        <w:t>Onshore Local Substation Tariff</w:t>
      </w:r>
      <w:bookmarkEnd w:id="179"/>
      <w:bookmarkEnd w:id="180"/>
      <w:bookmarkEnd w:id="181"/>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2"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2"/>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3" w:name="_Toc274049691"/>
      <w:r w:rsidRPr="00543982">
        <w:rPr>
          <w:rFonts w:ascii="Arial" w:hAnsi="Arial" w:cs="Arial"/>
          <w:b/>
        </w:rPr>
        <w:t>Offshore substation local tariff</w:t>
      </w:r>
      <w:bookmarkEnd w:id="183"/>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4" w:name="_Toc49661115"/>
      <w:bookmarkStart w:id="185" w:name="_Toc274049692"/>
      <w:bookmarkEnd w:id="172"/>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4"/>
    <w:bookmarkEnd w:id="185"/>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6" w:name="_Toc32201079"/>
      <w:bookmarkStart w:id="187" w:name="_Toc49661116"/>
      <w:bookmarkStart w:id="188" w:name="_Toc274049693"/>
      <w:r>
        <w:t>Final £/kW Tariff</w:t>
      </w:r>
      <w:bookmarkEnd w:id="186"/>
      <w:bookmarkEnd w:id="187"/>
      <w:bookmarkEnd w:id="188"/>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1A38A3"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1A38A3"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89" w:name="_Toc274049694"/>
      <w:r w:rsidRPr="007B2988">
        <w:t>Stability &amp; Predictability of TNUoS tariffs</w:t>
      </w:r>
      <w:bookmarkEnd w:id="189"/>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0" w:name="_Toc32201081"/>
      <w:bookmarkStart w:id="19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2"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2"/>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3"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3"/>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4" w:name="_Toc32201082"/>
      <w:bookmarkStart w:id="195" w:name="_Toc49661119"/>
      <w:bookmarkEnd w:id="190"/>
      <w:bookmarkEnd w:id="19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6" w:name="_Ref506957800"/>
      <w:bookmarkStart w:id="197" w:name="_Toc32201083"/>
      <w:bookmarkStart w:id="198" w:name="_Toc49661120"/>
      <w:bookmarkStart w:id="199" w:name="_Toc98821478"/>
      <w:bookmarkStart w:id="200" w:name="_Toc111259845"/>
      <w:bookmarkStart w:id="201" w:name="_Toc111262532"/>
      <w:bookmarkStart w:id="202" w:name="_Toc274049695"/>
      <w:bookmarkEnd w:id="194"/>
      <w:bookmarkEnd w:id="195"/>
      <w:r w:rsidRPr="00D54761">
        <w:rPr>
          <w:bCs/>
          <w:color w:val="auto"/>
          <w:sz w:val="28"/>
          <w:szCs w:val="28"/>
        </w:rPr>
        <w:t>14.16 Derivation of the Transmission Network Use of System Energy Consumption Tariff</w:t>
      </w:r>
      <w:bookmarkEnd w:id="196"/>
      <w:bookmarkEnd w:id="197"/>
      <w:bookmarkEnd w:id="198"/>
      <w:r w:rsidRPr="00D54761">
        <w:rPr>
          <w:bCs/>
          <w:color w:val="auto"/>
          <w:sz w:val="28"/>
          <w:szCs w:val="28"/>
        </w:rPr>
        <w:t xml:space="preserve"> and Short Term Capacity Tariff</w:t>
      </w:r>
      <w:bookmarkEnd w:id="199"/>
      <w:bookmarkEnd w:id="200"/>
      <w:bookmarkEnd w:id="201"/>
      <w:r w:rsidRPr="00D54761">
        <w:rPr>
          <w:bCs/>
          <w:color w:val="auto"/>
          <w:sz w:val="28"/>
          <w:szCs w:val="28"/>
        </w:rPr>
        <w:t>s</w:t>
      </w:r>
      <w:bookmarkEnd w:id="202"/>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3" w:name="_Toc274049696"/>
      <w:r>
        <w:t>Short Term Transmission Entry Capacity (STTEC) Tariff</w:t>
      </w:r>
      <w:bookmarkEnd w:id="203"/>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4" w:name="_Toc274049697"/>
      <w:r w:rsidRPr="00DC7159">
        <w:t>Limited Duration Transmission Entry Capacity (LDTEC) Tariffs</w:t>
      </w:r>
      <w:bookmarkEnd w:id="204"/>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5"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6" w:name="_Toc32201085"/>
      <w:bookmarkStart w:id="207" w:name="_Toc49661123"/>
      <w:bookmarkStart w:id="208" w:name="_Toc274049698"/>
      <w:bookmarkEnd w:id="205"/>
      <w:r w:rsidRPr="00D54761">
        <w:rPr>
          <w:color w:val="auto"/>
          <w:sz w:val="28"/>
          <w:szCs w:val="28"/>
        </w:rPr>
        <w:t>14.17 Demand Charges</w:t>
      </w:r>
      <w:bookmarkEnd w:id="206"/>
      <w:bookmarkEnd w:id="207"/>
      <w:bookmarkEnd w:id="208"/>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09" w:name="_Toc32201086"/>
      <w:bookmarkStart w:id="210" w:name="_Toc49661124"/>
      <w:bookmarkStart w:id="211" w:name="_Toc274049699"/>
      <w:r>
        <w:t>Parties Liable for Demand Charges</w:t>
      </w:r>
      <w:bookmarkEnd w:id="209"/>
      <w:bookmarkEnd w:id="210"/>
      <w:bookmarkEnd w:id="211"/>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2" w:name="_Toc32201087"/>
      <w:bookmarkStart w:id="213" w:name="_Toc49661125"/>
      <w:bookmarkStart w:id="214" w:name="_Toc274049700"/>
      <w:r>
        <w:t xml:space="preserve">Basis of </w:t>
      </w:r>
      <w:r w:rsidR="00010EB2">
        <w:t>Demand Locational</w:t>
      </w:r>
      <w:r>
        <w:t xml:space="preserve"> Charges</w:t>
      </w:r>
      <w:bookmarkEnd w:id="212"/>
      <w:bookmarkEnd w:id="213"/>
      <w:bookmarkEnd w:id="214"/>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364E1CA1">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56D1F14">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5" w:name="_Toc49661126"/>
      <w:bookmarkStart w:id="216"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15"/>
      <w:bookmarkEnd w:id="216"/>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7" w:name="_Toc49661127"/>
      <w:bookmarkStart w:id="218" w:name="_Toc274049702"/>
      <w:r w:rsidRPr="004248A1">
        <w:rPr>
          <w:rFonts w:ascii="Arial" w:hAnsi="Arial" w:cs="Arial"/>
          <w:b/>
        </w:rPr>
        <w:t>Power Stations with a Bilateral Connection Agreement</w:t>
      </w:r>
      <w:bookmarkEnd w:id="217"/>
      <w:r w:rsidRPr="004248A1">
        <w:rPr>
          <w:rFonts w:ascii="Arial" w:hAnsi="Arial" w:cs="Arial"/>
          <w:b/>
        </w:rPr>
        <w:t xml:space="preserve"> and Licensable Generation with a Bilateral Embedded Generation Agreement</w:t>
      </w:r>
      <w:bookmarkEnd w:id="218"/>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19" w:name="_Toc49661128"/>
      <w:bookmarkStart w:id="220" w:name="_Toc274049703"/>
      <w:r w:rsidRPr="004248A1">
        <w:rPr>
          <w:rFonts w:ascii="Arial" w:hAnsi="Arial" w:cs="Arial"/>
          <w:b/>
        </w:rPr>
        <w:t>Exemptible Generation and Derogated Distribution Interconnectors with a Bilateral Embedded Generation Agreement</w:t>
      </w:r>
      <w:bookmarkEnd w:id="219"/>
      <w:bookmarkEnd w:id="220"/>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1" w:name="_Toc32201088"/>
      <w:bookmarkStart w:id="222" w:name="_Toc49661130"/>
    </w:p>
    <w:p w14:paraId="2145EB86" w14:textId="77777777" w:rsidR="006661FE" w:rsidRDefault="006661FE" w:rsidP="006661FE">
      <w:pPr>
        <w:pStyle w:val="Heading2"/>
      </w:pPr>
      <w:bookmarkStart w:id="223" w:name="_Toc274049704"/>
      <w:r>
        <w:t>Small Generators Tariffs</w:t>
      </w:r>
      <w:bookmarkEnd w:id="223"/>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4" w:name="_Toc274049705"/>
      <w:r>
        <w:t>The Triad</w:t>
      </w:r>
      <w:bookmarkEnd w:id="221"/>
      <w:bookmarkEnd w:id="222"/>
      <w:bookmarkEnd w:id="224"/>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5"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5"/>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26" w:name="_Toc497131269"/>
      <w:r w:rsidR="006661FE">
        <w:fldChar w:fldCharType="begin"/>
      </w:r>
      <w:r w:rsidR="006661FE">
        <w:instrText xml:space="preserve"> XE "Triad" </w:instrText>
      </w:r>
      <w:r w:rsidR="006661FE">
        <w:fldChar w:fldCharType="end"/>
      </w:r>
      <w:bookmarkEnd w:id="226"/>
      <w:r w:rsidR="006661FE">
        <w:fldChar w:fldCharType="begin"/>
      </w:r>
      <w:r w:rsidR="006661FE">
        <w:instrText xml:space="preserve"> XE "Trading Unit" </w:instrText>
      </w:r>
      <w:r w:rsidR="006661FE">
        <w:fldChar w:fldCharType="end"/>
      </w:r>
    </w:p>
    <w:bookmarkStart w:id="227"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27"/>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28" w:name="_Hlt497734631"/>
      <w:bookmarkEnd w:id="228"/>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29" w:name="_Hlk35263653"/>
      <w:bookmarkStart w:id="230" w:name="_Hlk35263622"/>
      <w:r w:rsidRPr="00010EB2">
        <w:rPr>
          <w:rFonts w:ascii="Arial" w:hAnsi="Arial" w:cs="Arial"/>
          <w:b/>
        </w:rPr>
        <w:t>Initial Reconciliation Part 2 – Non-half-hourly metered demand</w:t>
      </w:r>
    </w:p>
    <w:bookmarkEnd w:id="229"/>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31" w:name="_Hlk35263694"/>
      <w:r w:rsidRPr="00010EB2">
        <w:rPr>
          <w:rFonts w:ascii="Arial" w:hAnsi="Arial" w:cs="Arial"/>
        </w:rPr>
        <w:t xml:space="preserve">non-half-hourly metered demand will be </w:t>
      </w:r>
      <w:bookmarkEnd w:id="231"/>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0"/>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5BB2387A"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1A38A3"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2"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33" w:name="_Toc274049713"/>
      <w:r>
        <w:t>Further Information</w:t>
      </w:r>
      <w:bookmarkEnd w:id="233"/>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4" w:name="_Toc32201092"/>
      <w:bookmarkStart w:id="235" w:name="_Toc49661139"/>
      <w:bookmarkStart w:id="236" w:name="_Toc274049714"/>
      <w:bookmarkEnd w:id="232"/>
      <w:r w:rsidRPr="00FE40FB">
        <w:rPr>
          <w:color w:val="auto"/>
          <w:sz w:val="28"/>
          <w:szCs w:val="28"/>
        </w:rPr>
        <w:t>14.18 Generation charges</w:t>
      </w:r>
      <w:bookmarkEnd w:id="234"/>
      <w:bookmarkEnd w:id="235"/>
      <w:bookmarkEnd w:id="236"/>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37" w:name="_Toc32201093"/>
      <w:bookmarkStart w:id="238" w:name="_Toc49661140"/>
      <w:bookmarkStart w:id="239" w:name="_Toc274049715"/>
      <w:r>
        <w:t>Parties Liable for Generation Charges</w:t>
      </w:r>
      <w:bookmarkEnd w:id="237"/>
      <w:bookmarkEnd w:id="238"/>
      <w:bookmarkEnd w:id="239"/>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0" w:name="_Toc274049716"/>
      <w:bookmarkStart w:id="241" w:name="_Toc32201094"/>
      <w:bookmarkStart w:id="242" w:name="_Toc49661141"/>
      <w:r>
        <w:t>Structure of Generation Charges</w:t>
      </w:r>
      <w:bookmarkEnd w:id="240"/>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1A38A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1A38A3">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1A38A3">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3" w:name="_Toc274049717"/>
      <w:r>
        <w:t>Basis of Wider Generation Charges</w:t>
      </w:r>
      <w:bookmarkEnd w:id="241"/>
      <w:bookmarkEnd w:id="242"/>
      <w:bookmarkEnd w:id="243"/>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4" w:name="_Toc274049718"/>
      <w:r w:rsidRPr="00887323">
        <w:rPr>
          <w:rFonts w:ascii="Arial" w:hAnsi="Arial" w:cs="Arial"/>
          <w:b/>
        </w:rPr>
        <w:t>Generation with positive wider tariffs</w:t>
      </w:r>
      <w:bookmarkEnd w:id="244"/>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5" w:name="_Ref272935596"/>
      <w:r>
        <w:t>The short-term chargeable capacity for Power Stations situated with positive generation tariffs is any approved STTEC or LDTEC applicable to that Power Station during a valid STTEC Period or LDTEC Period, as appropriate.</w:t>
      </w:r>
      <w:bookmarkEnd w:id="245"/>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48" w:name="_Toc49661143"/>
      <w:bookmarkStart w:id="249" w:name="_Toc274049719"/>
      <w:r w:rsidRPr="004248A1">
        <w:rPr>
          <w:rFonts w:ascii="Arial" w:hAnsi="Arial" w:cs="Arial"/>
          <w:b/>
        </w:rPr>
        <w:t xml:space="preserve">Generation with negative wider </w:t>
      </w:r>
      <w:bookmarkEnd w:id="248"/>
      <w:r w:rsidRPr="004248A1">
        <w:rPr>
          <w:rFonts w:ascii="Arial" w:hAnsi="Arial" w:cs="Arial"/>
          <w:b/>
        </w:rPr>
        <w:t>tariffs</w:t>
      </w:r>
      <w:bookmarkEnd w:id="249"/>
    </w:p>
    <w:p w14:paraId="5B84D42C" w14:textId="77777777" w:rsidR="006661FE" w:rsidRDefault="006661FE" w:rsidP="007D27B2">
      <w:pPr>
        <w:pStyle w:val="1"/>
        <w:numPr>
          <w:ilvl w:val="0"/>
          <w:numId w:val="73"/>
        </w:numPr>
        <w:jc w:val="both"/>
      </w:pPr>
      <w:bookmarkStart w:id="250"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1"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1"/>
    </w:p>
    <w:bookmarkEnd w:id="250"/>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2" w:name="_Toc274049720"/>
      <w:r>
        <w:t>Basis of Local Generation Charges</w:t>
      </w:r>
      <w:bookmarkEnd w:id="252"/>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3" w:name="_Toc497131273"/>
      <w:bookmarkStart w:id="254" w:name="_Toc32201095"/>
      <w:bookmarkStart w:id="255" w:name="_Toc49661145"/>
      <w:bookmarkStart w:id="256" w:name="_Toc274049722"/>
      <w:bookmarkStart w:id="257" w:name="_Hlt497625183"/>
      <w:r>
        <w:t>Monthly Charges</w:t>
      </w:r>
      <w:bookmarkEnd w:id="253"/>
      <w:bookmarkEnd w:id="254"/>
      <w:bookmarkEnd w:id="255"/>
      <w:bookmarkEnd w:id="256"/>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58" w:name="_Hlt532284319"/>
      <w:bookmarkStart w:id="259" w:name="_Ref272933161"/>
      <w:bookmarkEnd w:id="258"/>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59"/>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0" w:name="_Toc274049723"/>
      <w:r>
        <w:t>Ad hoc Charges</w:t>
      </w:r>
      <w:bookmarkEnd w:id="260"/>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1" w:name="_Toc274049724"/>
      <w:r w:rsidRPr="00FE2E3E">
        <w:t>Embedded Transmission Use of System Charges “ETUoS”</w:t>
      </w:r>
      <w:bookmarkEnd w:id="261"/>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2"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62"/>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1A38A3"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63" w:name="_Hlk155617635"/>
      <w:r w:rsidR="00CC06E2" w:rsidRPr="00CD5631">
        <w:rPr>
          <w:u w:val="single"/>
          <w:vertAlign w:val="subscript"/>
        </w:rPr>
        <w:t>DNO</w:t>
      </w:r>
      <w:bookmarkEnd w:id="263"/>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4" w:name="_Toc32201096"/>
      <w:bookmarkStart w:id="265" w:name="_Toc49661146"/>
      <w:bookmarkStart w:id="266" w:name="_Toc274049725"/>
      <w:r>
        <w:t>Reconciliation of Generation Charges</w:t>
      </w:r>
      <w:bookmarkEnd w:id="264"/>
      <w:bookmarkEnd w:id="265"/>
      <w:bookmarkEnd w:id="266"/>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477A40F"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648E3">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67" w:name="_Toc32201097"/>
      <w:bookmarkStart w:id="268" w:name="_Toc49661147"/>
      <w:bookmarkStart w:id="269" w:name="_Toc274049726"/>
      <w:bookmarkEnd w:id="257"/>
      <w:r>
        <w:t>Further Information</w:t>
      </w:r>
      <w:bookmarkEnd w:id="267"/>
      <w:bookmarkEnd w:id="268"/>
      <w:bookmarkEnd w:id="269"/>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0" w:name="_Toc32201098"/>
      <w:r>
        <w:br w:type="page"/>
      </w:r>
      <w:bookmarkStart w:id="271" w:name="_Toc49661148"/>
      <w:bookmarkStart w:id="272" w:name="_Toc274049727"/>
      <w:r w:rsidRPr="00FE40FB">
        <w:rPr>
          <w:color w:val="auto"/>
          <w:sz w:val="28"/>
          <w:szCs w:val="28"/>
        </w:rPr>
        <w:t>14.19 Data Requirements</w:t>
      </w:r>
      <w:bookmarkEnd w:id="270"/>
      <w:bookmarkEnd w:id="271"/>
      <w:bookmarkEnd w:id="272"/>
    </w:p>
    <w:p w14:paraId="1B1F56AD" w14:textId="77777777" w:rsidR="006661FE" w:rsidRDefault="006661FE" w:rsidP="006661FE">
      <w:pPr>
        <w:pStyle w:val="Heading2"/>
      </w:pPr>
    </w:p>
    <w:p w14:paraId="1C4CFCE6" w14:textId="77777777" w:rsidR="006661FE" w:rsidRDefault="006661FE" w:rsidP="006661FE">
      <w:pPr>
        <w:pStyle w:val="Heading2"/>
      </w:pPr>
      <w:bookmarkStart w:id="273" w:name="_Toc32201099"/>
      <w:bookmarkStart w:id="274" w:name="_Toc49661149"/>
      <w:bookmarkStart w:id="275" w:name="_Toc274049728"/>
      <w:r>
        <w:t>Data Required for Charge Setting</w:t>
      </w:r>
      <w:bookmarkEnd w:id="273"/>
      <w:bookmarkEnd w:id="274"/>
      <w:bookmarkEnd w:id="275"/>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6" w:name="_Toc32201100"/>
      <w:bookmarkStart w:id="277" w:name="_Toc49661150"/>
      <w:bookmarkStart w:id="278" w:name="_Toc274049729"/>
      <w:r>
        <w:t>Data Required for Calculating Users’ Charges</w:t>
      </w:r>
      <w:bookmarkEnd w:id="276"/>
      <w:bookmarkEnd w:id="277"/>
      <w:bookmarkEnd w:id="278"/>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79" w:name="_Toc32201101"/>
      <w:r>
        <w:br w:type="page"/>
      </w:r>
      <w:bookmarkStart w:id="280" w:name="_Toc49661151"/>
      <w:bookmarkStart w:id="281" w:name="_Toc274049730"/>
      <w:r w:rsidRPr="00FE40FB">
        <w:rPr>
          <w:color w:val="auto"/>
          <w:sz w:val="28"/>
          <w:szCs w:val="28"/>
        </w:rPr>
        <w:t>14.20 Applications</w:t>
      </w:r>
      <w:bookmarkEnd w:id="279"/>
      <w:bookmarkEnd w:id="280"/>
      <w:bookmarkEnd w:id="281"/>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2" w:name="_Ref531603538"/>
      <w:bookmarkStart w:id="283" w:name="_Toc32201102"/>
      <w:r>
        <w:br w:type="page"/>
      </w:r>
      <w:bookmarkStart w:id="284" w:name="_Toc49661152"/>
      <w:bookmarkStart w:id="285" w:name="_Toc274049731"/>
      <w:bookmarkEnd w:id="282"/>
      <w:bookmarkEnd w:id="283"/>
      <w:r w:rsidRPr="00FE40FB">
        <w:rPr>
          <w:color w:val="auto"/>
        </w:rPr>
        <w:t xml:space="preserve">14.21 </w:t>
      </w:r>
      <w:r w:rsidRPr="00FE40FB">
        <w:rPr>
          <w:color w:val="auto"/>
          <w:sz w:val="28"/>
          <w:szCs w:val="28"/>
        </w:rPr>
        <w:t>Transport Model Example</w:t>
      </w:r>
      <w:bookmarkEnd w:id="284"/>
      <w:bookmarkEnd w:id="285"/>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1A38A3"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81510307"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F0529E"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FBB405"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38C70C"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1A38A3" w:rsidP="006661FE">
      <w:pPr>
        <w:pStyle w:val="BodyText"/>
        <w:rPr>
          <w:sz w:val="22"/>
        </w:rPr>
      </w:pPr>
      <w:r>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81510308"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1A38A3"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81510309"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1A38A3"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81510310"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1A38A3" w:rsidP="002412ED">
      <w:pPr>
        <w:pStyle w:val="BodyText"/>
        <w:rPr>
          <w:rFonts w:ascii="Arial" w:hAnsi="Arial" w:cs="Arial"/>
          <w:sz w:val="22"/>
        </w:rPr>
      </w:pPr>
      <w:r>
        <w:rPr>
          <w:rFonts w:ascii="Arial" w:hAnsi="Arial" w:cs="Arial"/>
          <w:noProof/>
          <w:sz w:val="22"/>
        </w:rPr>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81510311"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1A38A3" w:rsidP="002412ED">
      <w:pPr>
        <w:pStyle w:val="BodyText2"/>
        <w:jc w:val="both"/>
        <w:rPr>
          <w:rFonts w:ascii="Arial" w:hAnsi="Arial" w:cs="Arial"/>
          <w:i w:val="0"/>
        </w:rPr>
      </w:pPr>
      <w:r>
        <w:rPr>
          <w:rFonts w:ascii="Arial" w:hAnsi="Arial" w:cs="Arial"/>
          <w:i w:val="0"/>
          <w:noProof/>
          <w:lang w:eastAsia="en-GB"/>
        </w:rPr>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81510312"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345F6B"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45EAC50"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86" w:name="_Toc32201103"/>
      <w:r>
        <w:br w:type="page"/>
      </w:r>
      <w:bookmarkStart w:id="287" w:name="_Toc49661153"/>
      <w:bookmarkStart w:id="288"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286"/>
      <w:bookmarkEnd w:id="287"/>
      <w:bookmarkEnd w:id="288"/>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9D0B13"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XQp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U57llarugVqjYkuAFgaDVpmfGPXQDkpsf6yJYRiJTxLSs/CChP4RJtPc6w+Zfctq30Ik&#10;BVcldhjF4ZmLPWetDW9auCkKQqpTqJ+aB7J3UY3xg4TfSsuzJ7Q888nYE+TbaHmWLaCwQgc4mo0d&#10;4EHLWTpfxOZxOPu9/ndC/UstS+WFHMTj9UKK7cJLCgota5er/19BoTfC8xHqeXzq/Pu0Pw+K2z3I&#10;y1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C2OXQpzgIAANgHAAAOAAAAAAAAAAAAAAAAAC4CAABkcnMvZTJvRG9j&#10;LnhtbFBLAQItABQABgAIAAAAIQCdKFy44AAAAAoBAAAPAAAAAAAAAAAAAAAAACgFAABkcnMvZG93&#10;bnJldi54bWxQSwUGAAAAAAQABADzAAAANQY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89" w:name="_Toc32201104"/>
      <w:bookmarkStart w:id="290" w:name="_Toc49661154"/>
      <w:bookmarkStart w:id="291"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89"/>
      <w:bookmarkEnd w:id="290"/>
      <w:bookmarkEnd w:id="291"/>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292" w:name="_Ref491664379"/>
      <w:bookmarkStart w:id="293" w:name="_Toc32201105"/>
      <w:r w:rsidRPr="004248A1">
        <w:rPr>
          <w:rFonts w:ascii="Arial" w:hAnsi="Arial" w:cs="Arial"/>
          <w:sz w:val="22"/>
          <w:szCs w:val="22"/>
        </w:rPr>
        <w:br w:type="page"/>
      </w:r>
      <w:bookmarkStart w:id="294" w:name="_Toc49661155"/>
      <w:bookmarkStart w:id="295" w:name="_Toc274049734"/>
      <w:r w:rsidRPr="00CD5631">
        <w:rPr>
          <w:rFonts w:ascii="Arial" w:hAnsi="Arial" w:cs="Arial"/>
          <w:b/>
          <w:sz w:val="28"/>
          <w:szCs w:val="28"/>
        </w:rPr>
        <w:t>14.2</w:t>
      </w:r>
      <w:r w:rsidR="00436045" w:rsidRPr="00CD5631">
        <w:rPr>
          <w:rFonts w:ascii="Arial" w:hAnsi="Arial" w:cs="Arial"/>
          <w:b/>
          <w:sz w:val="28"/>
          <w:szCs w:val="28"/>
        </w:rPr>
        <w:t>5</w:t>
      </w:r>
      <w:r w:rsidRPr="00CD5631">
        <w:rPr>
          <w:rFonts w:ascii="Arial" w:hAnsi="Arial" w:cs="Arial"/>
          <w:b/>
          <w:sz w:val="28"/>
          <w:szCs w:val="28"/>
        </w:rPr>
        <w:t xml:space="preserve"> Reconciliation of </w:t>
      </w:r>
      <w:del w:id="296" w:author="Author" w:date="2024-06-12T07:29:00Z">
        <w:r w:rsidR="003A0CB9" w:rsidRPr="00CD5631" w:rsidDel="001E64F7">
          <w:rPr>
            <w:rFonts w:ascii="Arial" w:hAnsi="Arial" w:cs="Arial"/>
            <w:b/>
            <w:sz w:val="28"/>
            <w:szCs w:val="28"/>
          </w:rPr>
          <w:delText>Gro</w:delText>
        </w:r>
      </w:del>
      <w:del w:id="297" w:author="Author" w:date="2024-06-12T07:28:00Z">
        <w:r w:rsidR="003A0CB9" w:rsidRPr="00CD5631" w:rsidDel="007B5F8F">
          <w:rPr>
            <w:rFonts w:ascii="Arial" w:hAnsi="Arial" w:cs="Arial"/>
            <w:b/>
            <w:sz w:val="28"/>
            <w:szCs w:val="28"/>
          </w:rPr>
          <w:delText>ss</w:delText>
        </w:r>
      </w:del>
      <w:del w:id="298" w:author="Author" w:date="2024-06-12T07:29:00Z">
        <w:r w:rsidR="003A0CB9" w:rsidRPr="00CD5631" w:rsidDel="001E64F7">
          <w:rPr>
            <w:rFonts w:ascii="Arial" w:hAnsi="Arial" w:cs="Arial"/>
            <w:b/>
            <w:sz w:val="28"/>
            <w:szCs w:val="28"/>
          </w:rPr>
          <w:delText xml:space="preserve"> </w:delText>
        </w:r>
      </w:del>
      <w:r w:rsidRPr="00CD5631">
        <w:rPr>
          <w:rFonts w:ascii="Arial" w:hAnsi="Arial" w:cs="Arial"/>
          <w:b/>
          <w:sz w:val="28"/>
          <w:szCs w:val="28"/>
        </w:rPr>
        <w:t>Demand Related Transmission Network Use of System Charges</w:t>
      </w:r>
      <w:bookmarkEnd w:id="292"/>
      <w:bookmarkEnd w:id="293"/>
      <w:bookmarkEnd w:id="294"/>
      <w:bookmarkEnd w:id="295"/>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299" w:name="_Hlt479666837"/>
      <w:bookmarkStart w:id="300" w:name="_Hlt506623598"/>
      <w:bookmarkEnd w:id="299"/>
      <w:bookmarkEnd w:id="300"/>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del w:id="301" w:author="Author" w:date="2024-06-12T07:29:00Z">
        <w:r w:rsidR="003A0CB9" w:rsidDel="001E64F7">
          <w:rPr>
            <w:rFonts w:ascii="Arial" w:hAnsi="Arial" w:cs="Arial"/>
            <w:sz w:val="22"/>
          </w:rPr>
          <w:delText xml:space="preserve">gross </w:delText>
        </w:r>
      </w:del>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02" w:name="_Toc946728"/>
    </w:p>
    <w:p w14:paraId="2D914181" w14:textId="44844CAB" w:rsidR="006661FE" w:rsidRPr="004248A1" w:rsidRDefault="006661FE" w:rsidP="006661FE">
      <w:pPr>
        <w:pStyle w:val="Heading2"/>
        <w:rPr>
          <w:rFonts w:ascii="Arial" w:hAnsi="Arial" w:cs="Arial"/>
        </w:rPr>
      </w:pPr>
      <w:bookmarkStart w:id="303" w:name="_Toc32201106"/>
      <w:bookmarkStart w:id="304" w:name="_Toc49661156"/>
      <w:bookmarkStart w:id="305" w:name="_Toc274049735"/>
      <w:r w:rsidRPr="004248A1">
        <w:rPr>
          <w:rFonts w:ascii="Arial" w:hAnsi="Arial" w:cs="Arial"/>
        </w:rPr>
        <w:t>Monthly Charges</w:t>
      </w:r>
      <w:bookmarkEnd w:id="302"/>
      <w:bookmarkEnd w:id="303"/>
      <w:bookmarkEnd w:id="304"/>
      <w:bookmarkEnd w:id="305"/>
      <w:ins w:id="306" w:author="Author" w:date="2024-06-12T07:29:00Z">
        <w:r w:rsidR="001E64F7">
          <w:rPr>
            <w:rFonts w:ascii="Arial" w:hAnsi="Arial" w:cs="Arial"/>
          </w:rPr>
          <w:t xml:space="preserve"> – HH and NHH</w:t>
        </w:r>
      </w:ins>
    </w:p>
    <w:p w14:paraId="388AB90C" w14:textId="77777777" w:rsidR="006661FE" w:rsidRPr="004248A1" w:rsidRDefault="006661FE">
      <w:pPr>
        <w:pStyle w:val="Heading2"/>
        <w:rPr>
          <w:rFonts w:ascii="Arial" w:hAnsi="Arial" w:cs="Arial"/>
        </w:rPr>
        <w:pPrChange w:id="307" w:author="Author" w:date="2024-06-12T08:45:00Z">
          <w:pPr>
            <w:pStyle w:val="BodyText"/>
          </w:pPr>
        </w:pPrChange>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Change w:id="308" w:author="Author" w:date="2024-06-12T08:50:00Z">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PrChange>
      </w:tblPr>
      <w:tblGrid>
        <w:gridCol w:w="623"/>
        <w:gridCol w:w="1212"/>
        <w:gridCol w:w="1212"/>
        <w:gridCol w:w="1213"/>
        <w:gridCol w:w="1212"/>
        <w:gridCol w:w="1317"/>
        <w:gridCol w:w="1212"/>
        <w:gridCol w:w="1213"/>
        <w:tblGridChange w:id="309">
          <w:tblGrid>
            <w:gridCol w:w="623"/>
            <w:gridCol w:w="6"/>
            <w:gridCol w:w="1206"/>
            <w:gridCol w:w="20"/>
            <w:gridCol w:w="1192"/>
            <w:gridCol w:w="34"/>
            <w:gridCol w:w="1179"/>
            <w:gridCol w:w="48"/>
            <w:gridCol w:w="1164"/>
            <w:gridCol w:w="62"/>
            <w:gridCol w:w="1227"/>
            <w:gridCol w:w="28"/>
            <w:gridCol w:w="1198"/>
            <w:gridCol w:w="14"/>
            <w:gridCol w:w="1213"/>
          </w:tblGrid>
        </w:tblGridChange>
      </w:tblGrid>
      <w:tr w:rsidR="003A0CB9" w:rsidRPr="006E461F" w14:paraId="3FF9D325" w14:textId="77777777" w:rsidTr="00C60258">
        <w:trPr>
          <w:trHeight w:val="1114"/>
          <w:trPrChange w:id="310" w:author="Author" w:date="2024-06-12T08:50:00Z">
            <w:trPr>
              <w:trHeight w:val="1114"/>
            </w:trPr>
          </w:trPrChange>
        </w:trPr>
        <w:tc>
          <w:tcPr>
            <w:tcW w:w="629" w:type="dxa"/>
            <w:tcBorders>
              <w:top w:val="single" w:sz="4" w:space="0" w:color="auto"/>
              <w:bottom w:val="nil"/>
              <w:right w:val="nil"/>
            </w:tcBorders>
            <w:vAlign w:val="center"/>
            <w:tcPrChange w:id="311" w:author="Author" w:date="2024-06-12T08:50:00Z">
              <w:tcPr>
                <w:tcW w:w="629" w:type="dxa"/>
                <w:gridSpan w:val="2"/>
                <w:tcBorders>
                  <w:top w:val="single" w:sz="4" w:space="0" w:color="auto"/>
                  <w:bottom w:val="nil"/>
                  <w:right w:val="nil"/>
                </w:tcBorders>
                <w:vAlign w:val="center"/>
              </w:tcPr>
            </w:tcPrChange>
          </w:tcPr>
          <w:p w14:paraId="0029D3A2" w14:textId="77777777" w:rsidR="003A0CB9" w:rsidRPr="00C60258" w:rsidRDefault="003A0CB9" w:rsidP="003A0CB9">
            <w:pPr>
              <w:rPr>
                <w:rFonts w:ascii="Arial" w:hAnsi="Arial"/>
                <w:rPrChange w:id="312" w:author="Author" w:date="2024-06-12T08:48:00Z">
                  <w:rPr>
                    <w:rFonts w:ascii="Arial" w:hAnsi="Arial"/>
                    <w:sz w:val="22"/>
                  </w:rPr>
                </w:rPrChange>
              </w:rPr>
            </w:pPr>
          </w:p>
        </w:tc>
        <w:tc>
          <w:tcPr>
            <w:tcW w:w="1226" w:type="dxa"/>
            <w:tcBorders>
              <w:top w:val="single" w:sz="4" w:space="0" w:color="auto"/>
              <w:left w:val="single" w:sz="4" w:space="0" w:color="auto"/>
              <w:bottom w:val="nil"/>
              <w:right w:val="single" w:sz="4" w:space="0" w:color="auto"/>
            </w:tcBorders>
            <w:vAlign w:val="center"/>
            <w:tcPrChange w:id="313" w:author="Author" w:date="2024-06-12T08:50:00Z">
              <w:tcPr>
                <w:tcW w:w="1226" w:type="dxa"/>
                <w:gridSpan w:val="2"/>
                <w:tcBorders>
                  <w:top w:val="single" w:sz="4" w:space="0" w:color="auto"/>
                  <w:left w:val="single" w:sz="4" w:space="0" w:color="auto"/>
                  <w:bottom w:val="nil"/>
                  <w:right w:val="single" w:sz="4" w:space="0" w:color="auto"/>
                </w:tcBorders>
                <w:vAlign w:val="center"/>
              </w:tcPr>
            </w:tcPrChange>
          </w:tcPr>
          <w:p w14:paraId="5FA88DD8" w14:textId="77777777" w:rsidR="003A0CB9" w:rsidRPr="00C60258" w:rsidRDefault="003A0CB9" w:rsidP="003A0CB9">
            <w:pPr>
              <w:jc w:val="center"/>
              <w:rPr>
                <w:rFonts w:ascii="Arial" w:hAnsi="Arial"/>
                <w:rPrChange w:id="314" w:author="Author" w:date="2024-06-12T08:48:00Z">
                  <w:rPr>
                    <w:rFonts w:ascii="Arial" w:hAnsi="Arial"/>
                    <w:sz w:val="22"/>
                  </w:rPr>
                </w:rPrChange>
              </w:rPr>
            </w:pPr>
            <w:r w:rsidRPr="00C60258">
              <w:rPr>
                <w:rFonts w:ascii="Arial" w:hAnsi="Arial"/>
                <w:rPrChange w:id="315" w:author="Author" w:date="2024-06-12T08:48:00Z">
                  <w:rPr>
                    <w:rFonts w:ascii="Arial" w:hAnsi="Arial"/>
                    <w:sz w:val="22"/>
                  </w:rPr>
                </w:rPrChange>
              </w:rPr>
              <w:t>Forecast HH</w:t>
            </w:r>
          </w:p>
          <w:p w14:paraId="605686D0" w14:textId="77777777" w:rsidR="003A0CB9" w:rsidRPr="00C60258" w:rsidRDefault="003A0CB9" w:rsidP="003A0CB9">
            <w:pPr>
              <w:jc w:val="center"/>
              <w:rPr>
                <w:rFonts w:ascii="Arial" w:hAnsi="Arial"/>
                <w:rPrChange w:id="316" w:author="Author" w:date="2024-06-12T08:48:00Z">
                  <w:rPr>
                    <w:rFonts w:ascii="Arial" w:hAnsi="Arial"/>
                    <w:sz w:val="22"/>
                  </w:rPr>
                </w:rPrChange>
              </w:rPr>
            </w:pPr>
            <w:r w:rsidRPr="00C60258">
              <w:rPr>
                <w:rFonts w:ascii="Arial" w:hAnsi="Arial"/>
                <w:rPrChange w:id="317" w:author="Author" w:date="2024-06-12T08:48:00Z">
                  <w:rPr>
                    <w:rFonts w:ascii="Arial" w:hAnsi="Arial"/>
                    <w:sz w:val="22"/>
                  </w:rPr>
                </w:rPrChange>
              </w:rPr>
              <w:t>Triad Gross Demand</w:t>
            </w:r>
          </w:p>
          <w:p w14:paraId="727EBEA3" w14:textId="77777777" w:rsidR="003A0CB9" w:rsidRPr="00C60258" w:rsidRDefault="003A0CB9" w:rsidP="003A0CB9">
            <w:pPr>
              <w:jc w:val="center"/>
              <w:rPr>
                <w:rFonts w:ascii="Arial" w:hAnsi="Arial"/>
                <w:rPrChange w:id="318" w:author="Author" w:date="2024-06-12T08:48:00Z">
                  <w:rPr>
                    <w:rFonts w:ascii="Arial" w:hAnsi="Arial"/>
                    <w:sz w:val="22"/>
                  </w:rPr>
                </w:rPrChange>
              </w:rPr>
            </w:pPr>
            <w:r w:rsidRPr="00C60258">
              <w:rPr>
                <w:rFonts w:ascii="Arial" w:hAnsi="Arial"/>
                <w:rPrChange w:id="319" w:author="Author" w:date="2024-06-12T08:48:00Z">
                  <w:rPr>
                    <w:rFonts w:ascii="Arial" w:hAnsi="Arial"/>
                    <w:sz w:val="22"/>
                  </w:rPr>
                </w:rPrChange>
              </w:rPr>
              <w:t>HHD</w:t>
            </w:r>
            <w:r w:rsidRPr="00C60258">
              <w:rPr>
                <w:rFonts w:ascii="Arial" w:hAnsi="Arial"/>
                <w:vertAlign w:val="subscript"/>
                <w:rPrChange w:id="320" w:author="Author" w:date="2024-06-12T08:48:00Z">
                  <w:rPr>
                    <w:rFonts w:ascii="Arial" w:hAnsi="Arial"/>
                    <w:sz w:val="22"/>
                    <w:vertAlign w:val="subscript"/>
                  </w:rPr>
                </w:rPrChange>
              </w:rPr>
              <w:t>F</w:t>
            </w:r>
            <w:r w:rsidRPr="00C60258">
              <w:rPr>
                <w:rFonts w:ascii="Arial" w:hAnsi="Arial"/>
                <w:rPrChange w:id="321" w:author="Author" w:date="2024-06-12T08:48:00Z">
                  <w:rPr>
                    <w:rFonts w:ascii="Arial" w:hAnsi="Arial"/>
                    <w:sz w:val="22"/>
                  </w:rPr>
                </w:rPrChange>
              </w:rPr>
              <w:t xml:space="preserve"> (kW)</w:t>
            </w:r>
          </w:p>
        </w:tc>
        <w:tc>
          <w:tcPr>
            <w:tcW w:w="1226" w:type="dxa"/>
            <w:tcBorders>
              <w:top w:val="single" w:sz="4" w:space="0" w:color="auto"/>
              <w:left w:val="nil"/>
              <w:bottom w:val="single" w:sz="4" w:space="0" w:color="auto"/>
              <w:right w:val="single" w:sz="4" w:space="0" w:color="auto"/>
            </w:tcBorders>
            <w:vAlign w:val="center"/>
            <w:tcPrChange w:id="322" w:author="Author" w:date="2024-06-12T08:50:00Z">
              <w:tcPr>
                <w:tcW w:w="1226" w:type="dxa"/>
                <w:gridSpan w:val="2"/>
                <w:tcBorders>
                  <w:top w:val="single" w:sz="4" w:space="0" w:color="auto"/>
                  <w:left w:val="nil"/>
                  <w:bottom w:val="single" w:sz="4" w:space="0" w:color="auto"/>
                  <w:right w:val="single" w:sz="4" w:space="0" w:color="auto"/>
                </w:tcBorders>
                <w:vAlign w:val="center"/>
              </w:tcPr>
            </w:tcPrChange>
          </w:tcPr>
          <w:p w14:paraId="036474B2" w14:textId="77777777" w:rsidR="003A0CB9" w:rsidRPr="00C60258" w:rsidRDefault="003A0CB9" w:rsidP="003A0CB9">
            <w:pPr>
              <w:jc w:val="center"/>
              <w:rPr>
                <w:rFonts w:ascii="Arial" w:hAnsi="Arial"/>
                <w:rPrChange w:id="323" w:author="Author" w:date="2024-06-12T08:48:00Z">
                  <w:rPr>
                    <w:rFonts w:ascii="Arial" w:hAnsi="Arial"/>
                    <w:sz w:val="22"/>
                  </w:rPr>
                </w:rPrChange>
              </w:rPr>
            </w:pPr>
            <w:r w:rsidRPr="00C60258">
              <w:rPr>
                <w:rFonts w:ascii="Arial" w:hAnsi="Arial"/>
                <w:rPrChange w:id="324" w:author="Author" w:date="2024-06-12T08:48:00Z">
                  <w:rPr>
                    <w:rFonts w:ascii="Arial" w:hAnsi="Arial"/>
                    <w:sz w:val="22"/>
                  </w:rPr>
                </w:rPrChange>
              </w:rPr>
              <w:t>HH Gross Demand Monthly Invoiced Amount (£)</w:t>
            </w:r>
          </w:p>
        </w:tc>
        <w:tc>
          <w:tcPr>
            <w:tcW w:w="1227" w:type="dxa"/>
            <w:tcBorders>
              <w:top w:val="single" w:sz="4" w:space="0" w:color="auto"/>
              <w:left w:val="nil"/>
              <w:bottom w:val="single" w:sz="4" w:space="0" w:color="auto"/>
              <w:right w:val="single" w:sz="4" w:space="0" w:color="auto"/>
            </w:tcBorders>
            <w:vAlign w:val="center"/>
            <w:tcPrChange w:id="325" w:author="Author" w:date="2024-06-12T08:50:00Z">
              <w:tcPr>
                <w:tcW w:w="1227" w:type="dxa"/>
                <w:gridSpan w:val="2"/>
                <w:tcBorders>
                  <w:top w:val="single" w:sz="4" w:space="0" w:color="auto"/>
                  <w:left w:val="nil"/>
                  <w:bottom w:val="single" w:sz="4" w:space="0" w:color="auto"/>
                  <w:right w:val="single" w:sz="4" w:space="0" w:color="auto"/>
                </w:tcBorders>
                <w:vAlign w:val="center"/>
              </w:tcPr>
            </w:tcPrChange>
          </w:tcPr>
          <w:p w14:paraId="3FDD7F58" w14:textId="77777777" w:rsidR="003A0CB9" w:rsidRPr="00C60258" w:rsidRDefault="003A0CB9" w:rsidP="003A0CB9">
            <w:pPr>
              <w:jc w:val="center"/>
              <w:rPr>
                <w:rFonts w:ascii="Arial" w:hAnsi="Arial"/>
                <w:rPrChange w:id="326" w:author="Author" w:date="2024-06-12T08:48:00Z">
                  <w:rPr>
                    <w:rFonts w:ascii="Arial" w:hAnsi="Arial"/>
                    <w:sz w:val="22"/>
                  </w:rPr>
                </w:rPrChange>
              </w:rPr>
            </w:pPr>
            <w:r w:rsidRPr="00C60258">
              <w:rPr>
                <w:rFonts w:ascii="Arial" w:hAnsi="Arial"/>
                <w:rPrChange w:id="327" w:author="Author" w:date="2024-06-12T08:48:00Z">
                  <w:rPr>
                    <w:rFonts w:ascii="Arial" w:hAnsi="Arial"/>
                    <w:sz w:val="22"/>
                  </w:rPr>
                </w:rPrChange>
              </w:rPr>
              <w:t>Forecast HH</w:t>
            </w:r>
          </w:p>
          <w:p w14:paraId="2F6B3307" w14:textId="77777777" w:rsidR="003A0CB9" w:rsidRPr="00C60258" w:rsidRDefault="003A0CB9" w:rsidP="003A0CB9">
            <w:pPr>
              <w:jc w:val="center"/>
              <w:rPr>
                <w:rFonts w:ascii="Arial" w:hAnsi="Arial"/>
                <w:rPrChange w:id="328" w:author="Author" w:date="2024-06-12T08:48:00Z">
                  <w:rPr>
                    <w:rFonts w:ascii="Arial" w:hAnsi="Arial"/>
                    <w:sz w:val="22"/>
                  </w:rPr>
                </w:rPrChange>
              </w:rPr>
            </w:pPr>
            <w:r w:rsidRPr="00C60258">
              <w:rPr>
                <w:rFonts w:ascii="Arial" w:hAnsi="Arial"/>
                <w:rPrChange w:id="329" w:author="Author" w:date="2024-06-12T08:48:00Z">
                  <w:rPr>
                    <w:rFonts w:ascii="Arial" w:hAnsi="Arial"/>
                    <w:sz w:val="22"/>
                  </w:rPr>
                </w:rPrChange>
              </w:rPr>
              <w:t>Triad Embedded Export</w:t>
            </w:r>
          </w:p>
          <w:p w14:paraId="3E916823" w14:textId="77777777" w:rsidR="003A0CB9" w:rsidRPr="00C60258" w:rsidRDefault="003A0CB9" w:rsidP="003A0CB9">
            <w:pPr>
              <w:tabs>
                <w:tab w:val="left" w:pos="1440"/>
              </w:tabs>
              <w:jc w:val="center"/>
              <w:rPr>
                <w:rFonts w:ascii="Arial" w:hAnsi="Arial"/>
                <w:rPrChange w:id="330" w:author="Author" w:date="2024-06-12T08:48:00Z">
                  <w:rPr>
                    <w:rFonts w:ascii="Arial" w:hAnsi="Arial"/>
                    <w:sz w:val="22"/>
                  </w:rPr>
                </w:rPrChange>
              </w:rPr>
            </w:pPr>
            <w:r w:rsidRPr="00C60258">
              <w:rPr>
                <w:rFonts w:ascii="Arial" w:hAnsi="Arial"/>
                <w:rPrChange w:id="331" w:author="Author" w:date="2024-06-12T08:48:00Z">
                  <w:rPr>
                    <w:rFonts w:ascii="Arial" w:hAnsi="Arial"/>
                    <w:sz w:val="22"/>
                  </w:rPr>
                </w:rPrChange>
              </w:rPr>
              <w:t>HHEE</w:t>
            </w:r>
            <w:r w:rsidRPr="00C60258">
              <w:rPr>
                <w:rFonts w:ascii="Arial" w:hAnsi="Arial"/>
                <w:vertAlign w:val="subscript"/>
                <w:rPrChange w:id="332" w:author="Author" w:date="2024-06-12T08:48:00Z">
                  <w:rPr>
                    <w:rFonts w:ascii="Arial" w:hAnsi="Arial"/>
                    <w:sz w:val="22"/>
                    <w:vertAlign w:val="subscript"/>
                  </w:rPr>
                </w:rPrChange>
              </w:rPr>
              <w:t>F</w:t>
            </w:r>
            <w:r w:rsidRPr="00C60258">
              <w:rPr>
                <w:rFonts w:ascii="Arial" w:hAnsi="Arial"/>
                <w:rPrChange w:id="333" w:author="Author" w:date="2024-06-12T08:48:00Z">
                  <w:rPr>
                    <w:rFonts w:ascii="Arial" w:hAnsi="Arial"/>
                    <w:sz w:val="22"/>
                  </w:rPr>
                </w:rPrChange>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Change w:id="334" w:author="Author" w:date="2024-06-12T08:50:00Z">
              <w:tcPr>
                <w:tcW w:w="1226" w:type="dxa"/>
                <w:gridSpan w:val="2"/>
                <w:tcBorders>
                  <w:top w:val="single" w:sz="4" w:space="0" w:color="auto"/>
                  <w:left w:val="single" w:sz="4" w:space="0" w:color="auto"/>
                  <w:bottom w:val="single" w:sz="4" w:space="0" w:color="auto"/>
                  <w:right w:val="single" w:sz="4" w:space="0" w:color="auto"/>
                </w:tcBorders>
                <w:vAlign w:val="center"/>
              </w:tcPr>
            </w:tcPrChange>
          </w:tcPr>
          <w:p w14:paraId="6B54E353" w14:textId="77777777" w:rsidR="003A0CB9" w:rsidRPr="00C60258" w:rsidRDefault="003A0CB9" w:rsidP="003A0CB9">
            <w:pPr>
              <w:jc w:val="center"/>
              <w:rPr>
                <w:rFonts w:ascii="Arial" w:hAnsi="Arial"/>
                <w:rPrChange w:id="335" w:author="Author" w:date="2024-06-12T08:48:00Z">
                  <w:rPr>
                    <w:rFonts w:ascii="Arial" w:hAnsi="Arial"/>
                    <w:sz w:val="22"/>
                  </w:rPr>
                </w:rPrChange>
              </w:rPr>
            </w:pPr>
            <w:r w:rsidRPr="00C60258">
              <w:rPr>
                <w:rFonts w:ascii="Arial" w:hAnsi="Arial"/>
                <w:rPrChange w:id="336" w:author="Author" w:date="2024-06-12T08:48:00Z">
                  <w:rPr>
                    <w:rFonts w:ascii="Arial" w:hAnsi="Arial"/>
                    <w:sz w:val="22"/>
                  </w:rPr>
                </w:rPrChange>
              </w:rPr>
              <w:t>HH Embedded Generation Monthly Invoiced Amount (£)</w:t>
            </w:r>
          </w:p>
        </w:tc>
        <w:tc>
          <w:tcPr>
            <w:tcW w:w="1332" w:type="dxa"/>
            <w:tcBorders>
              <w:top w:val="single" w:sz="4" w:space="0" w:color="auto"/>
              <w:left w:val="single" w:sz="4" w:space="0" w:color="auto"/>
              <w:bottom w:val="single" w:sz="4" w:space="0" w:color="auto"/>
              <w:right w:val="single" w:sz="4" w:space="0" w:color="auto"/>
            </w:tcBorders>
            <w:vAlign w:val="center"/>
            <w:tcPrChange w:id="337" w:author="Author" w:date="2024-06-12T08:50:00Z">
              <w:tcPr>
                <w:tcW w:w="1227" w:type="dxa"/>
                <w:tcBorders>
                  <w:top w:val="single" w:sz="4" w:space="0" w:color="auto"/>
                  <w:left w:val="single" w:sz="4" w:space="0" w:color="auto"/>
                  <w:bottom w:val="single" w:sz="4" w:space="0" w:color="auto"/>
                  <w:right w:val="single" w:sz="4" w:space="0" w:color="auto"/>
                </w:tcBorders>
                <w:vAlign w:val="center"/>
              </w:tcPr>
            </w:tcPrChange>
          </w:tcPr>
          <w:p w14:paraId="32A1D479" w14:textId="77777777" w:rsidR="003A0CB9" w:rsidRPr="00C60258" w:rsidRDefault="003A0CB9" w:rsidP="003A0CB9">
            <w:pPr>
              <w:jc w:val="center"/>
              <w:rPr>
                <w:rFonts w:ascii="Arial" w:hAnsi="Arial"/>
                <w:rPrChange w:id="338" w:author="Author" w:date="2024-06-12T08:48:00Z">
                  <w:rPr>
                    <w:rFonts w:ascii="Arial" w:hAnsi="Arial"/>
                    <w:sz w:val="22"/>
                  </w:rPr>
                </w:rPrChange>
              </w:rPr>
            </w:pPr>
            <w:r w:rsidRPr="00C60258">
              <w:rPr>
                <w:rFonts w:ascii="Arial" w:hAnsi="Arial"/>
                <w:rPrChange w:id="339" w:author="Author" w:date="2024-06-12T08:48:00Z">
                  <w:rPr>
                    <w:rFonts w:ascii="Arial" w:hAnsi="Arial"/>
                    <w:sz w:val="22"/>
                  </w:rPr>
                </w:rPrChange>
              </w:rPr>
              <w:t>Forecast NHH</w:t>
            </w:r>
          </w:p>
          <w:p w14:paraId="05610066" w14:textId="77777777" w:rsidR="003A0CB9" w:rsidRPr="00C60258" w:rsidRDefault="003A0CB9" w:rsidP="003A0CB9">
            <w:pPr>
              <w:jc w:val="center"/>
              <w:rPr>
                <w:rFonts w:ascii="Arial" w:hAnsi="Arial"/>
                <w:rPrChange w:id="340" w:author="Author" w:date="2024-06-12T08:48:00Z">
                  <w:rPr>
                    <w:rFonts w:ascii="Arial" w:hAnsi="Arial"/>
                    <w:sz w:val="22"/>
                  </w:rPr>
                </w:rPrChange>
              </w:rPr>
            </w:pPr>
            <w:r w:rsidRPr="00C60258">
              <w:rPr>
                <w:rFonts w:ascii="Arial" w:hAnsi="Arial"/>
                <w:rPrChange w:id="341" w:author="Author" w:date="2024-06-12T08:48:00Z">
                  <w:rPr>
                    <w:rFonts w:ascii="Arial" w:hAnsi="Arial"/>
                    <w:sz w:val="22"/>
                  </w:rPr>
                </w:rPrChange>
              </w:rPr>
              <w:t>Energy Consumption</w:t>
            </w:r>
          </w:p>
          <w:p w14:paraId="755905BE" w14:textId="77777777" w:rsidR="003A0CB9" w:rsidRPr="00C60258" w:rsidRDefault="003A0CB9" w:rsidP="003A0CB9">
            <w:pPr>
              <w:jc w:val="center"/>
              <w:rPr>
                <w:rFonts w:ascii="Arial" w:hAnsi="Arial"/>
                <w:rPrChange w:id="342" w:author="Author" w:date="2024-06-12T08:48:00Z">
                  <w:rPr>
                    <w:rFonts w:ascii="Arial" w:hAnsi="Arial"/>
                    <w:sz w:val="22"/>
                  </w:rPr>
                </w:rPrChange>
              </w:rPr>
            </w:pPr>
            <w:r w:rsidRPr="00C60258">
              <w:rPr>
                <w:rFonts w:ascii="Arial" w:hAnsi="Arial"/>
                <w:rPrChange w:id="343" w:author="Author" w:date="2024-06-12T08:48:00Z">
                  <w:rPr>
                    <w:rFonts w:ascii="Arial" w:hAnsi="Arial"/>
                    <w:sz w:val="22"/>
                  </w:rPr>
                </w:rPrChange>
              </w:rPr>
              <w:t>NHHC</w:t>
            </w:r>
            <w:r w:rsidRPr="00C60258">
              <w:rPr>
                <w:rFonts w:ascii="Arial" w:hAnsi="Arial"/>
                <w:vertAlign w:val="subscript"/>
                <w:rPrChange w:id="344" w:author="Author" w:date="2024-06-12T08:48:00Z">
                  <w:rPr>
                    <w:rFonts w:ascii="Arial" w:hAnsi="Arial"/>
                    <w:sz w:val="22"/>
                    <w:vertAlign w:val="subscript"/>
                  </w:rPr>
                </w:rPrChange>
              </w:rPr>
              <w:t>F</w:t>
            </w:r>
            <w:r w:rsidRPr="00C60258">
              <w:rPr>
                <w:rFonts w:ascii="Arial" w:hAnsi="Arial"/>
                <w:rPrChange w:id="345" w:author="Author" w:date="2024-06-12T08:48:00Z">
                  <w:rPr>
                    <w:rFonts w:ascii="Arial" w:hAnsi="Arial"/>
                    <w:sz w:val="22"/>
                  </w:rPr>
                </w:rPrChange>
              </w:rPr>
              <w:t>(kWh)</w:t>
            </w:r>
          </w:p>
        </w:tc>
        <w:tc>
          <w:tcPr>
            <w:tcW w:w="1226" w:type="dxa"/>
            <w:tcBorders>
              <w:top w:val="single" w:sz="4" w:space="0" w:color="auto"/>
              <w:left w:val="nil"/>
              <w:bottom w:val="single" w:sz="4" w:space="0" w:color="auto"/>
              <w:right w:val="single" w:sz="4" w:space="0" w:color="auto"/>
            </w:tcBorders>
            <w:vAlign w:val="center"/>
            <w:tcPrChange w:id="346" w:author="Author" w:date="2024-06-12T08:50:00Z">
              <w:tcPr>
                <w:tcW w:w="1226" w:type="dxa"/>
                <w:gridSpan w:val="2"/>
                <w:tcBorders>
                  <w:top w:val="single" w:sz="4" w:space="0" w:color="auto"/>
                  <w:left w:val="nil"/>
                  <w:bottom w:val="single" w:sz="4" w:space="0" w:color="auto"/>
                  <w:right w:val="single" w:sz="4" w:space="0" w:color="auto"/>
                </w:tcBorders>
                <w:vAlign w:val="center"/>
              </w:tcPr>
            </w:tcPrChange>
          </w:tcPr>
          <w:p w14:paraId="733E4F2B" w14:textId="77777777" w:rsidR="003A0CB9" w:rsidRPr="00C60258" w:rsidRDefault="003A0CB9" w:rsidP="003A0CB9">
            <w:pPr>
              <w:jc w:val="center"/>
              <w:rPr>
                <w:rFonts w:ascii="Arial" w:hAnsi="Arial"/>
                <w:rPrChange w:id="347" w:author="Author" w:date="2024-06-12T08:48:00Z">
                  <w:rPr>
                    <w:rFonts w:ascii="Arial" w:hAnsi="Arial"/>
                    <w:sz w:val="22"/>
                  </w:rPr>
                </w:rPrChange>
              </w:rPr>
            </w:pPr>
            <w:r w:rsidRPr="00C60258">
              <w:rPr>
                <w:rFonts w:ascii="Arial" w:hAnsi="Arial"/>
                <w:rPrChange w:id="348" w:author="Author" w:date="2024-06-12T08:48:00Z">
                  <w:rPr>
                    <w:rFonts w:ascii="Arial" w:hAnsi="Arial"/>
                    <w:sz w:val="22"/>
                  </w:rPr>
                </w:rPrChange>
              </w:rPr>
              <w:t>NHH Monthly Invoiced Amount (£)</w:t>
            </w:r>
          </w:p>
        </w:tc>
        <w:tc>
          <w:tcPr>
            <w:tcW w:w="1227" w:type="dxa"/>
            <w:tcBorders>
              <w:top w:val="single" w:sz="4" w:space="0" w:color="auto"/>
              <w:left w:val="nil"/>
              <w:bottom w:val="nil"/>
            </w:tcBorders>
            <w:vAlign w:val="center"/>
            <w:tcPrChange w:id="349" w:author="Author" w:date="2024-06-12T08:50:00Z">
              <w:tcPr>
                <w:tcW w:w="1227" w:type="dxa"/>
                <w:gridSpan w:val="2"/>
                <w:tcBorders>
                  <w:top w:val="single" w:sz="4" w:space="0" w:color="auto"/>
                  <w:left w:val="nil"/>
                  <w:bottom w:val="nil"/>
                </w:tcBorders>
                <w:vAlign w:val="center"/>
              </w:tcPr>
            </w:tcPrChange>
          </w:tcPr>
          <w:p w14:paraId="38701C48" w14:textId="77777777" w:rsidR="003A0CB9" w:rsidRPr="00C60258" w:rsidRDefault="003A0CB9" w:rsidP="003A0CB9">
            <w:pPr>
              <w:jc w:val="center"/>
              <w:rPr>
                <w:rFonts w:ascii="Arial" w:hAnsi="Arial"/>
                <w:rPrChange w:id="350" w:author="Author" w:date="2024-06-12T08:48:00Z">
                  <w:rPr>
                    <w:rFonts w:ascii="Arial" w:hAnsi="Arial"/>
                    <w:sz w:val="22"/>
                  </w:rPr>
                </w:rPrChange>
              </w:rPr>
            </w:pPr>
            <w:r w:rsidRPr="00C60258">
              <w:rPr>
                <w:rFonts w:ascii="Arial" w:hAnsi="Arial"/>
                <w:rPrChange w:id="351" w:author="Author" w:date="2024-06-12T08:48:00Z">
                  <w:rPr>
                    <w:rFonts w:ascii="Arial" w:hAnsi="Arial"/>
                    <w:sz w:val="22"/>
                  </w:rPr>
                </w:rPrChange>
              </w:rPr>
              <w:t>Net Monthly Invoiced Amount (£)</w:t>
            </w:r>
          </w:p>
        </w:tc>
      </w:tr>
      <w:tr w:rsidR="003A0CB9" w:rsidRPr="006E461F" w14:paraId="51F1984F" w14:textId="77777777" w:rsidTr="00C60258">
        <w:trPr>
          <w:trHeight w:val="154"/>
          <w:trPrChange w:id="352" w:author="Author" w:date="2024-06-12T08:50:00Z">
            <w:trPr>
              <w:trHeight w:val="154"/>
            </w:trPr>
          </w:trPrChange>
        </w:trPr>
        <w:tc>
          <w:tcPr>
            <w:tcW w:w="629" w:type="dxa"/>
            <w:tcBorders>
              <w:top w:val="single" w:sz="4" w:space="0" w:color="auto"/>
              <w:left w:val="single" w:sz="4" w:space="0" w:color="auto"/>
              <w:bottom w:val="nil"/>
              <w:right w:val="nil"/>
            </w:tcBorders>
            <w:vAlign w:val="center"/>
            <w:tcPrChange w:id="353" w:author="Author" w:date="2024-06-12T08:50:00Z">
              <w:tcPr>
                <w:tcW w:w="629" w:type="dxa"/>
                <w:gridSpan w:val="2"/>
                <w:tcBorders>
                  <w:top w:val="single" w:sz="4" w:space="0" w:color="auto"/>
                  <w:left w:val="single" w:sz="4" w:space="0" w:color="auto"/>
                  <w:bottom w:val="nil"/>
                  <w:right w:val="nil"/>
                </w:tcBorders>
                <w:vAlign w:val="center"/>
              </w:tcPr>
            </w:tcPrChange>
          </w:tcPr>
          <w:p w14:paraId="6E25F5E0" w14:textId="77777777" w:rsidR="003A0CB9" w:rsidRPr="00C60258" w:rsidRDefault="003A0CB9" w:rsidP="003A0CB9">
            <w:pPr>
              <w:jc w:val="center"/>
              <w:rPr>
                <w:rFonts w:ascii="Arial" w:hAnsi="Arial"/>
                <w:rPrChange w:id="354" w:author="Author" w:date="2024-06-12T08:48:00Z">
                  <w:rPr>
                    <w:rFonts w:ascii="Arial" w:hAnsi="Arial"/>
                    <w:sz w:val="22"/>
                  </w:rPr>
                </w:rPrChange>
              </w:rPr>
            </w:pPr>
            <w:r w:rsidRPr="00C60258">
              <w:rPr>
                <w:rFonts w:ascii="Arial" w:hAnsi="Arial"/>
                <w:rPrChange w:id="355" w:author="Author" w:date="2024-06-12T08:48:00Z">
                  <w:rPr>
                    <w:rFonts w:ascii="Arial" w:hAnsi="Arial"/>
                    <w:sz w:val="22"/>
                  </w:rPr>
                </w:rPrChange>
              </w:rPr>
              <w:t>Apr</w:t>
            </w:r>
          </w:p>
        </w:tc>
        <w:tc>
          <w:tcPr>
            <w:tcW w:w="1226" w:type="dxa"/>
            <w:tcBorders>
              <w:top w:val="single" w:sz="4" w:space="0" w:color="auto"/>
              <w:left w:val="single" w:sz="4" w:space="0" w:color="auto"/>
              <w:bottom w:val="nil"/>
              <w:right w:val="nil"/>
            </w:tcBorders>
            <w:vAlign w:val="center"/>
            <w:tcPrChange w:id="356" w:author="Author" w:date="2024-06-12T08:50:00Z">
              <w:tcPr>
                <w:tcW w:w="1226" w:type="dxa"/>
                <w:gridSpan w:val="2"/>
                <w:tcBorders>
                  <w:top w:val="single" w:sz="4" w:space="0" w:color="auto"/>
                  <w:left w:val="single" w:sz="4" w:space="0" w:color="auto"/>
                  <w:bottom w:val="nil"/>
                  <w:right w:val="nil"/>
                </w:tcBorders>
                <w:vAlign w:val="center"/>
              </w:tcPr>
            </w:tcPrChange>
          </w:tcPr>
          <w:p w14:paraId="41567E7F" w14:textId="77777777" w:rsidR="003A0CB9" w:rsidRPr="00C60258" w:rsidRDefault="003A0CB9" w:rsidP="003A0CB9">
            <w:pPr>
              <w:pStyle w:val="CommentText"/>
              <w:jc w:val="center"/>
              <w:rPr>
                <w:rPrChange w:id="357" w:author="Author" w:date="2024-06-12T08:48:00Z">
                  <w:rPr>
                    <w:sz w:val="22"/>
                  </w:rPr>
                </w:rPrChange>
              </w:rPr>
            </w:pPr>
            <w:r w:rsidRPr="00C60258">
              <w:rPr>
                <w:rPrChange w:id="358" w:author="Author" w:date="2024-06-12T08:48:00Z">
                  <w:rPr>
                    <w:sz w:val="22"/>
                  </w:rPr>
                </w:rPrChange>
              </w:rPr>
              <w:t>12,000</w:t>
            </w:r>
          </w:p>
        </w:tc>
        <w:tc>
          <w:tcPr>
            <w:tcW w:w="1226" w:type="dxa"/>
            <w:tcBorders>
              <w:top w:val="nil"/>
              <w:left w:val="single" w:sz="4" w:space="0" w:color="auto"/>
              <w:bottom w:val="nil"/>
            </w:tcBorders>
            <w:tcPrChange w:id="359" w:author="Author" w:date="2024-06-12T08:50:00Z">
              <w:tcPr>
                <w:tcW w:w="1226" w:type="dxa"/>
                <w:gridSpan w:val="2"/>
                <w:tcBorders>
                  <w:top w:val="nil"/>
                  <w:left w:val="single" w:sz="4" w:space="0" w:color="auto"/>
                  <w:bottom w:val="nil"/>
                </w:tcBorders>
              </w:tcPr>
            </w:tcPrChange>
          </w:tcPr>
          <w:p w14:paraId="2E3FAC2C" w14:textId="77777777" w:rsidR="003A0CB9" w:rsidRPr="00C60258" w:rsidRDefault="003A0CB9" w:rsidP="003A0CB9">
            <w:pPr>
              <w:pStyle w:val="CommentText"/>
              <w:jc w:val="center"/>
              <w:rPr>
                <w:rPrChange w:id="360" w:author="Author" w:date="2024-06-12T08:48:00Z">
                  <w:rPr>
                    <w:sz w:val="22"/>
                  </w:rPr>
                </w:rPrChange>
              </w:rPr>
            </w:pPr>
            <w:r w:rsidRPr="00C60258">
              <w:rPr>
                <w:rPrChange w:id="361" w:author="Author" w:date="2024-06-12T08:48:00Z">
                  <w:rPr>
                    <w:sz w:val="22"/>
                  </w:rPr>
                </w:rPrChange>
              </w:rPr>
              <w:t>10,000</w:t>
            </w:r>
          </w:p>
        </w:tc>
        <w:tc>
          <w:tcPr>
            <w:tcW w:w="1227" w:type="dxa"/>
            <w:tcBorders>
              <w:top w:val="nil"/>
              <w:left w:val="single" w:sz="4" w:space="0" w:color="auto"/>
              <w:bottom w:val="nil"/>
              <w:right w:val="single" w:sz="4" w:space="0" w:color="auto"/>
            </w:tcBorders>
            <w:tcPrChange w:id="362" w:author="Author" w:date="2024-06-12T08:50:00Z">
              <w:tcPr>
                <w:tcW w:w="1227" w:type="dxa"/>
                <w:gridSpan w:val="2"/>
                <w:tcBorders>
                  <w:top w:val="nil"/>
                  <w:left w:val="single" w:sz="4" w:space="0" w:color="auto"/>
                  <w:bottom w:val="nil"/>
                  <w:right w:val="single" w:sz="4" w:space="0" w:color="auto"/>
                </w:tcBorders>
              </w:tcPr>
            </w:tcPrChange>
          </w:tcPr>
          <w:p w14:paraId="5BBCEC40" w14:textId="77777777" w:rsidR="003A0CB9" w:rsidRPr="00C60258" w:rsidRDefault="003A0CB9" w:rsidP="003A0CB9">
            <w:pPr>
              <w:pStyle w:val="CommentText"/>
              <w:jc w:val="center"/>
              <w:rPr>
                <w:rPrChange w:id="363" w:author="Author" w:date="2024-06-12T08:48:00Z">
                  <w:rPr>
                    <w:sz w:val="22"/>
                  </w:rPr>
                </w:rPrChange>
              </w:rPr>
            </w:pPr>
            <w:r w:rsidRPr="00C60258">
              <w:rPr>
                <w:rPrChange w:id="364" w:author="Author" w:date="2024-06-12T08:48:00Z">
                  <w:rPr>
                    <w:sz w:val="22"/>
                  </w:rPr>
                </w:rPrChange>
              </w:rPr>
              <w:t>-600</w:t>
            </w:r>
          </w:p>
        </w:tc>
        <w:tc>
          <w:tcPr>
            <w:tcW w:w="1226" w:type="dxa"/>
            <w:tcBorders>
              <w:top w:val="nil"/>
              <w:left w:val="single" w:sz="4" w:space="0" w:color="auto"/>
              <w:bottom w:val="nil"/>
              <w:right w:val="single" w:sz="4" w:space="0" w:color="auto"/>
            </w:tcBorders>
            <w:tcPrChange w:id="365" w:author="Author" w:date="2024-06-12T08:50:00Z">
              <w:tcPr>
                <w:tcW w:w="1226" w:type="dxa"/>
                <w:gridSpan w:val="2"/>
                <w:tcBorders>
                  <w:top w:val="nil"/>
                  <w:left w:val="single" w:sz="4" w:space="0" w:color="auto"/>
                  <w:bottom w:val="nil"/>
                  <w:right w:val="single" w:sz="4" w:space="0" w:color="auto"/>
                </w:tcBorders>
              </w:tcPr>
            </w:tcPrChange>
          </w:tcPr>
          <w:p w14:paraId="79C02C09" w14:textId="77777777" w:rsidR="003A0CB9" w:rsidRPr="00C60258" w:rsidRDefault="003A0CB9" w:rsidP="003A0CB9">
            <w:pPr>
              <w:pStyle w:val="CommentText"/>
              <w:jc w:val="center"/>
              <w:rPr>
                <w:rFonts w:cs="Arial"/>
                <w:rPrChange w:id="366" w:author="Author" w:date="2024-06-12T08:48:00Z">
                  <w:rPr>
                    <w:rFonts w:cs="Arial"/>
                    <w:sz w:val="22"/>
                  </w:rPr>
                </w:rPrChange>
              </w:rPr>
            </w:pPr>
            <w:r w:rsidRPr="00C60258">
              <w:rPr>
                <w:rFonts w:cs="Arial"/>
                <w:rPrChange w:id="367" w:author="Author" w:date="2024-06-12T08:48:00Z">
                  <w:rPr>
                    <w:rFonts w:cs="Arial"/>
                    <w:sz w:val="22"/>
                  </w:rPr>
                </w:rPrChange>
              </w:rPr>
              <w:t>(250)</w:t>
            </w:r>
          </w:p>
        </w:tc>
        <w:tc>
          <w:tcPr>
            <w:tcW w:w="1332" w:type="dxa"/>
            <w:tcBorders>
              <w:top w:val="nil"/>
              <w:left w:val="single" w:sz="4" w:space="0" w:color="auto"/>
              <w:bottom w:val="nil"/>
            </w:tcBorders>
            <w:tcPrChange w:id="368" w:author="Author" w:date="2024-06-12T08:50:00Z">
              <w:tcPr>
                <w:tcW w:w="1227" w:type="dxa"/>
                <w:tcBorders>
                  <w:top w:val="nil"/>
                  <w:left w:val="single" w:sz="4" w:space="0" w:color="auto"/>
                  <w:bottom w:val="nil"/>
                </w:tcBorders>
              </w:tcPr>
            </w:tcPrChange>
          </w:tcPr>
          <w:p w14:paraId="5C665ED6" w14:textId="77777777" w:rsidR="003A0CB9" w:rsidRPr="00C60258" w:rsidRDefault="003A0CB9" w:rsidP="003A0CB9">
            <w:pPr>
              <w:pStyle w:val="CommentText"/>
              <w:jc w:val="center"/>
              <w:rPr>
                <w:rPrChange w:id="369" w:author="Author" w:date="2024-06-12T08:48:00Z">
                  <w:rPr>
                    <w:sz w:val="22"/>
                  </w:rPr>
                </w:rPrChange>
              </w:rPr>
            </w:pPr>
            <w:r w:rsidRPr="00C60258">
              <w:rPr>
                <w:rPrChange w:id="370" w:author="Author" w:date="2024-06-12T08:48:00Z">
                  <w:rPr>
                    <w:sz w:val="22"/>
                  </w:rPr>
                </w:rPrChange>
              </w:rPr>
              <w:t>15,000,000</w:t>
            </w:r>
          </w:p>
        </w:tc>
        <w:tc>
          <w:tcPr>
            <w:tcW w:w="1226" w:type="dxa"/>
            <w:tcBorders>
              <w:top w:val="nil"/>
              <w:left w:val="single" w:sz="4" w:space="0" w:color="auto"/>
              <w:bottom w:val="nil"/>
            </w:tcBorders>
            <w:tcPrChange w:id="371" w:author="Author" w:date="2024-06-12T08:50:00Z">
              <w:tcPr>
                <w:tcW w:w="1226" w:type="dxa"/>
                <w:gridSpan w:val="2"/>
                <w:tcBorders>
                  <w:top w:val="nil"/>
                  <w:left w:val="single" w:sz="4" w:space="0" w:color="auto"/>
                  <w:bottom w:val="nil"/>
                </w:tcBorders>
              </w:tcPr>
            </w:tcPrChange>
          </w:tcPr>
          <w:p w14:paraId="5E512476" w14:textId="77777777" w:rsidR="003A0CB9" w:rsidRPr="00C60258" w:rsidRDefault="003A0CB9" w:rsidP="003A0CB9">
            <w:pPr>
              <w:pStyle w:val="CommentText"/>
              <w:jc w:val="center"/>
              <w:rPr>
                <w:rPrChange w:id="372" w:author="Author" w:date="2024-06-12T08:48:00Z">
                  <w:rPr>
                    <w:sz w:val="22"/>
                  </w:rPr>
                </w:rPrChange>
              </w:rPr>
            </w:pPr>
            <w:r w:rsidRPr="00C60258">
              <w:rPr>
                <w:rPrChange w:id="373" w:author="Author" w:date="2024-06-12T08:48:00Z">
                  <w:rPr>
                    <w:sz w:val="22"/>
                  </w:rPr>
                </w:rPrChange>
              </w:rPr>
              <w:t>15,000</w:t>
            </w:r>
          </w:p>
        </w:tc>
        <w:tc>
          <w:tcPr>
            <w:tcW w:w="1227" w:type="dxa"/>
            <w:tcBorders>
              <w:top w:val="single" w:sz="4" w:space="0" w:color="auto"/>
              <w:left w:val="single" w:sz="4" w:space="0" w:color="auto"/>
              <w:bottom w:val="nil"/>
            </w:tcBorders>
            <w:vAlign w:val="center"/>
            <w:tcPrChange w:id="374" w:author="Author" w:date="2024-06-12T08:50:00Z">
              <w:tcPr>
                <w:tcW w:w="1227" w:type="dxa"/>
                <w:gridSpan w:val="2"/>
                <w:tcBorders>
                  <w:top w:val="single" w:sz="4" w:space="0" w:color="auto"/>
                  <w:left w:val="single" w:sz="4" w:space="0" w:color="auto"/>
                  <w:bottom w:val="nil"/>
                </w:tcBorders>
                <w:vAlign w:val="center"/>
              </w:tcPr>
            </w:tcPrChange>
          </w:tcPr>
          <w:p w14:paraId="69F0B235" w14:textId="77777777" w:rsidR="003A0CB9" w:rsidRPr="00C60258" w:rsidRDefault="003A0CB9" w:rsidP="003A0CB9">
            <w:pPr>
              <w:pStyle w:val="CommentText"/>
              <w:jc w:val="center"/>
              <w:rPr>
                <w:rFonts w:cs="Arial"/>
                <w:rPrChange w:id="375" w:author="Author" w:date="2024-06-12T08:48:00Z">
                  <w:rPr>
                    <w:rFonts w:cs="Arial"/>
                    <w:sz w:val="22"/>
                  </w:rPr>
                </w:rPrChange>
              </w:rPr>
            </w:pPr>
            <w:r w:rsidRPr="00C60258">
              <w:rPr>
                <w:rFonts w:cs="Arial"/>
                <w:rPrChange w:id="376" w:author="Author" w:date="2024-06-12T08:48:00Z">
                  <w:rPr>
                    <w:rFonts w:cs="Arial"/>
                    <w:sz w:val="22"/>
                  </w:rPr>
                </w:rPrChange>
              </w:rPr>
              <w:t>24,750</w:t>
            </w:r>
          </w:p>
        </w:tc>
      </w:tr>
      <w:tr w:rsidR="003A0CB9" w:rsidRPr="006E461F" w14:paraId="161C28D7" w14:textId="77777777" w:rsidTr="00C60258">
        <w:trPr>
          <w:trHeight w:val="154"/>
          <w:trPrChange w:id="377" w:author="Author" w:date="2024-06-12T08:50:00Z">
            <w:trPr>
              <w:trHeight w:val="154"/>
            </w:trPr>
          </w:trPrChange>
        </w:trPr>
        <w:tc>
          <w:tcPr>
            <w:tcW w:w="629" w:type="dxa"/>
            <w:tcBorders>
              <w:top w:val="nil"/>
              <w:left w:val="single" w:sz="4" w:space="0" w:color="auto"/>
              <w:bottom w:val="nil"/>
              <w:right w:val="nil"/>
            </w:tcBorders>
            <w:vAlign w:val="center"/>
            <w:tcPrChange w:id="378" w:author="Author" w:date="2024-06-12T08:50:00Z">
              <w:tcPr>
                <w:tcW w:w="629" w:type="dxa"/>
                <w:gridSpan w:val="2"/>
                <w:tcBorders>
                  <w:top w:val="nil"/>
                  <w:left w:val="single" w:sz="4" w:space="0" w:color="auto"/>
                  <w:bottom w:val="nil"/>
                  <w:right w:val="nil"/>
                </w:tcBorders>
                <w:vAlign w:val="center"/>
              </w:tcPr>
            </w:tcPrChange>
          </w:tcPr>
          <w:p w14:paraId="3C6CEE9C" w14:textId="77777777" w:rsidR="003A0CB9" w:rsidRPr="00C60258" w:rsidRDefault="003A0CB9" w:rsidP="003A0CB9">
            <w:pPr>
              <w:jc w:val="center"/>
              <w:rPr>
                <w:rFonts w:ascii="Arial" w:hAnsi="Arial"/>
                <w:rPrChange w:id="379" w:author="Author" w:date="2024-06-12T08:48:00Z">
                  <w:rPr>
                    <w:rFonts w:ascii="Arial" w:hAnsi="Arial"/>
                    <w:sz w:val="22"/>
                  </w:rPr>
                </w:rPrChange>
              </w:rPr>
            </w:pPr>
            <w:r w:rsidRPr="00C60258">
              <w:rPr>
                <w:rFonts w:ascii="Arial" w:hAnsi="Arial"/>
                <w:rPrChange w:id="380" w:author="Author" w:date="2024-06-12T08:48:00Z">
                  <w:rPr>
                    <w:rFonts w:ascii="Arial" w:hAnsi="Arial"/>
                    <w:sz w:val="22"/>
                  </w:rPr>
                </w:rPrChange>
              </w:rPr>
              <w:t>May</w:t>
            </w:r>
          </w:p>
        </w:tc>
        <w:tc>
          <w:tcPr>
            <w:tcW w:w="1226" w:type="dxa"/>
            <w:tcBorders>
              <w:top w:val="nil"/>
              <w:left w:val="single" w:sz="4" w:space="0" w:color="auto"/>
              <w:bottom w:val="nil"/>
              <w:right w:val="nil"/>
            </w:tcBorders>
            <w:vAlign w:val="center"/>
            <w:tcPrChange w:id="381" w:author="Author" w:date="2024-06-12T08:50:00Z">
              <w:tcPr>
                <w:tcW w:w="1226" w:type="dxa"/>
                <w:gridSpan w:val="2"/>
                <w:tcBorders>
                  <w:top w:val="nil"/>
                  <w:left w:val="single" w:sz="4" w:space="0" w:color="auto"/>
                  <w:bottom w:val="nil"/>
                  <w:right w:val="nil"/>
                </w:tcBorders>
                <w:vAlign w:val="center"/>
              </w:tcPr>
            </w:tcPrChange>
          </w:tcPr>
          <w:p w14:paraId="3A0A9D54" w14:textId="77777777" w:rsidR="003A0CB9" w:rsidRPr="00C60258" w:rsidRDefault="003A0CB9" w:rsidP="003A0CB9">
            <w:pPr>
              <w:pStyle w:val="FootnoteText"/>
              <w:jc w:val="center"/>
              <w:rPr>
                <w:rPrChange w:id="382" w:author="Author" w:date="2024-06-12T08:48:00Z">
                  <w:rPr>
                    <w:sz w:val="22"/>
                  </w:rPr>
                </w:rPrChange>
              </w:rPr>
            </w:pPr>
            <w:r w:rsidRPr="00C60258">
              <w:rPr>
                <w:rPrChange w:id="383" w:author="Author" w:date="2024-06-12T08:48:00Z">
                  <w:rPr>
                    <w:sz w:val="22"/>
                  </w:rPr>
                </w:rPrChange>
              </w:rPr>
              <w:t>12,000</w:t>
            </w:r>
          </w:p>
        </w:tc>
        <w:tc>
          <w:tcPr>
            <w:tcW w:w="1226" w:type="dxa"/>
            <w:tcBorders>
              <w:top w:val="nil"/>
              <w:left w:val="single" w:sz="4" w:space="0" w:color="auto"/>
              <w:bottom w:val="nil"/>
            </w:tcBorders>
            <w:tcPrChange w:id="384" w:author="Author" w:date="2024-06-12T08:50:00Z">
              <w:tcPr>
                <w:tcW w:w="1226" w:type="dxa"/>
                <w:gridSpan w:val="2"/>
                <w:tcBorders>
                  <w:top w:val="nil"/>
                  <w:left w:val="single" w:sz="4" w:space="0" w:color="auto"/>
                  <w:bottom w:val="nil"/>
                </w:tcBorders>
              </w:tcPr>
            </w:tcPrChange>
          </w:tcPr>
          <w:p w14:paraId="4442845F" w14:textId="77777777" w:rsidR="003A0CB9" w:rsidRPr="00C60258" w:rsidRDefault="003A0CB9" w:rsidP="003A0CB9">
            <w:pPr>
              <w:jc w:val="center"/>
              <w:rPr>
                <w:rFonts w:ascii="Arial" w:hAnsi="Arial"/>
                <w:rPrChange w:id="385" w:author="Author" w:date="2024-06-12T08:48:00Z">
                  <w:rPr>
                    <w:rFonts w:ascii="Arial" w:hAnsi="Arial"/>
                    <w:sz w:val="22"/>
                  </w:rPr>
                </w:rPrChange>
              </w:rPr>
            </w:pPr>
            <w:r w:rsidRPr="00C60258">
              <w:rPr>
                <w:rFonts w:ascii="Arial" w:hAnsi="Arial"/>
                <w:rPrChange w:id="386"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387" w:author="Author" w:date="2024-06-12T08:50:00Z">
              <w:tcPr>
                <w:tcW w:w="1227" w:type="dxa"/>
                <w:gridSpan w:val="2"/>
                <w:tcBorders>
                  <w:top w:val="nil"/>
                  <w:left w:val="single" w:sz="4" w:space="0" w:color="auto"/>
                  <w:bottom w:val="nil"/>
                  <w:right w:val="single" w:sz="4" w:space="0" w:color="auto"/>
                </w:tcBorders>
              </w:tcPr>
            </w:tcPrChange>
          </w:tcPr>
          <w:p w14:paraId="46DCF6B8" w14:textId="77777777" w:rsidR="003A0CB9" w:rsidRPr="00C60258" w:rsidRDefault="003A0CB9" w:rsidP="003A0CB9">
            <w:pPr>
              <w:jc w:val="center"/>
              <w:rPr>
                <w:rFonts w:ascii="Arial" w:hAnsi="Arial"/>
                <w:rPrChange w:id="388" w:author="Author" w:date="2024-06-12T08:48:00Z">
                  <w:rPr>
                    <w:rFonts w:ascii="Arial" w:hAnsi="Arial"/>
                    <w:sz w:val="22"/>
                  </w:rPr>
                </w:rPrChange>
              </w:rPr>
            </w:pPr>
            <w:r w:rsidRPr="00C60258">
              <w:rPr>
                <w:rFonts w:ascii="Arial" w:hAnsi="Arial"/>
                <w:rPrChange w:id="38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390" w:author="Author" w:date="2024-06-12T08:50:00Z">
              <w:tcPr>
                <w:tcW w:w="1226" w:type="dxa"/>
                <w:gridSpan w:val="2"/>
                <w:tcBorders>
                  <w:top w:val="nil"/>
                  <w:left w:val="single" w:sz="4" w:space="0" w:color="auto"/>
                  <w:bottom w:val="nil"/>
                  <w:right w:val="single" w:sz="4" w:space="0" w:color="auto"/>
                </w:tcBorders>
              </w:tcPr>
            </w:tcPrChange>
          </w:tcPr>
          <w:p w14:paraId="25F1D241" w14:textId="77777777" w:rsidR="003A0CB9" w:rsidRPr="00C60258" w:rsidRDefault="003A0CB9" w:rsidP="003A0CB9">
            <w:pPr>
              <w:jc w:val="center"/>
              <w:rPr>
                <w:rFonts w:ascii="Arial" w:hAnsi="Arial" w:cs="Arial"/>
                <w:rPrChange w:id="391" w:author="Author" w:date="2024-06-12T08:48:00Z">
                  <w:rPr>
                    <w:rFonts w:ascii="Arial" w:hAnsi="Arial" w:cs="Arial"/>
                    <w:sz w:val="22"/>
                  </w:rPr>
                </w:rPrChange>
              </w:rPr>
            </w:pPr>
            <w:r w:rsidRPr="00C60258">
              <w:rPr>
                <w:rFonts w:ascii="Arial" w:hAnsi="Arial" w:cs="Arial"/>
                <w:rPrChange w:id="392" w:author="Author" w:date="2024-06-12T08:48:00Z">
                  <w:rPr>
                    <w:rFonts w:ascii="Arial" w:hAnsi="Arial" w:cs="Arial"/>
                    <w:sz w:val="22"/>
                  </w:rPr>
                </w:rPrChange>
              </w:rPr>
              <w:t>(250)</w:t>
            </w:r>
          </w:p>
        </w:tc>
        <w:tc>
          <w:tcPr>
            <w:tcW w:w="1332" w:type="dxa"/>
            <w:tcBorders>
              <w:top w:val="nil"/>
              <w:left w:val="single" w:sz="4" w:space="0" w:color="auto"/>
              <w:bottom w:val="nil"/>
            </w:tcBorders>
            <w:tcPrChange w:id="393" w:author="Author" w:date="2024-06-12T08:50:00Z">
              <w:tcPr>
                <w:tcW w:w="1227" w:type="dxa"/>
                <w:tcBorders>
                  <w:top w:val="nil"/>
                  <w:left w:val="single" w:sz="4" w:space="0" w:color="auto"/>
                  <w:bottom w:val="nil"/>
                </w:tcBorders>
              </w:tcPr>
            </w:tcPrChange>
          </w:tcPr>
          <w:p w14:paraId="491BC02F" w14:textId="77777777" w:rsidR="003A0CB9" w:rsidRPr="00C60258" w:rsidRDefault="003A0CB9" w:rsidP="003A0CB9">
            <w:pPr>
              <w:jc w:val="center"/>
              <w:rPr>
                <w:rFonts w:ascii="Arial" w:hAnsi="Arial"/>
                <w:rPrChange w:id="394" w:author="Author" w:date="2024-06-12T08:48:00Z">
                  <w:rPr>
                    <w:rFonts w:ascii="Arial" w:hAnsi="Arial"/>
                    <w:sz w:val="22"/>
                  </w:rPr>
                </w:rPrChange>
              </w:rPr>
            </w:pPr>
            <w:r w:rsidRPr="00C60258">
              <w:rPr>
                <w:rFonts w:ascii="Arial" w:hAnsi="Arial"/>
                <w:rPrChange w:id="395" w:author="Author" w:date="2024-06-12T08:48:00Z">
                  <w:rPr>
                    <w:rFonts w:ascii="Arial" w:hAnsi="Arial"/>
                    <w:sz w:val="22"/>
                  </w:rPr>
                </w:rPrChange>
              </w:rPr>
              <w:t>15,000,000</w:t>
            </w:r>
          </w:p>
        </w:tc>
        <w:tc>
          <w:tcPr>
            <w:tcW w:w="1226" w:type="dxa"/>
            <w:tcBorders>
              <w:top w:val="nil"/>
              <w:left w:val="single" w:sz="4" w:space="0" w:color="auto"/>
              <w:bottom w:val="nil"/>
            </w:tcBorders>
            <w:tcPrChange w:id="396" w:author="Author" w:date="2024-06-12T08:50:00Z">
              <w:tcPr>
                <w:tcW w:w="1226" w:type="dxa"/>
                <w:gridSpan w:val="2"/>
                <w:tcBorders>
                  <w:top w:val="nil"/>
                  <w:left w:val="single" w:sz="4" w:space="0" w:color="auto"/>
                  <w:bottom w:val="nil"/>
                </w:tcBorders>
              </w:tcPr>
            </w:tcPrChange>
          </w:tcPr>
          <w:p w14:paraId="48A8AA3C" w14:textId="77777777" w:rsidR="003A0CB9" w:rsidRPr="00C60258" w:rsidRDefault="003A0CB9" w:rsidP="003A0CB9">
            <w:pPr>
              <w:jc w:val="center"/>
              <w:rPr>
                <w:rFonts w:ascii="Arial" w:hAnsi="Arial"/>
                <w:rPrChange w:id="397" w:author="Author" w:date="2024-06-12T08:48:00Z">
                  <w:rPr>
                    <w:rFonts w:ascii="Arial" w:hAnsi="Arial"/>
                    <w:sz w:val="22"/>
                  </w:rPr>
                </w:rPrChange>
              </w:rPr>
            </w:pPr>
            <w:r w:rsidRPr="00C60258">
              <w:rPr>
                <w:rFonts w:ascii="Arial" w:hAnsi="Arial"/>
                <w:rPrChange w:id="398" w:author="Author" w:date="2024-06-12T08:48:00Z">
                  <w:rPr>
                    <w:rFonts w:ascii="Arial" w:hAnsi="Arial"/>
                    <w:sz w:val="22"/>
                  </w:rPr>
                </w:rPrChange>
              </w:rPr>
              <w:t>15,000</w:t>
            </w:r>
          </w:p>
        </w:tc>
        <w:tc>
          <w:tcPr>
            <w:tcW w:w="1227" w:type="dxa"/>
            <w:tcBorders>
              <w:top w:val="nil"/>
              <w:left w:val="single" w:sz="4" w:space="0" w:color="auto"/>
              <w:bottom w:val="nil"/>
            </w:tcBorders>
            <w:vAlign w:val="center"/>
            <w:tcPrChange w:id="399" w:author="Author" w:date="2024-06-12T08:50:00Z">
              <w:tcPr>
                <w:tcW w:w="1227" w:type="dxa"/>
                <w:gridSpan w:val="2"/>
                <w:tcBorders>
                  <w:top w:val="nil"/>
                  <w:left w:val="single" w:sz="4" w:space="0" w:color="auto"/>
                  <w:bottom w:val="nil"/>
                </w:tcBorders>
                <w:vAlign w:val="center"/>
              </w:tcPr>
            </w:tcPrChange>
          </w:tcPr>
          <w:p w14:paraId="09978D80" w14:textId="77777777" w:rsidR="003A0CB9" w:rsidRPr="00C60258" w:rsidRDefault="003A0CB9" w:rsidP="003A0CB9">
            <w:pPr>
              <w:jc w:val="center"/>
              <w:rPr>
                <w:rFonts w:ascii="Arial" w:hAnsi="Arial" w:cs="Arial"/>
                <w:rPrChange w:id="400" w:author="Author" w:date="2024-06-12T08:48:00Z">
                  <w:rPr>
                    <w:rFonts w:ascii="Arial" w:hAnsi="Arial" w:cs="Arial"/>
                    <w:sz w:val="22"/>
                  </w:rPr>
                </w:rPrChange>
              </w:rPr>
            </w:pPr>
            <w:r w:rsidRPr="00C60258">
              <w:rPr>
                <w:rFonts w:ascii="Arial" w:hAnsi="Arial" w:cs="Arial"/>
                <w:rPrChange w:id="401" w:author="Author" w:date="2024-06-12T08:48:00Z">
                  <w:rPr>
                    <w:rFonts w:ascii="Arial" w:hAnsi="Arial" w:cs="Arial"/>
                    <w:sz w:val="22"/>
                  </w:rPr>
                </w:rPrChange>
              </w:rPr>
              <w:t>24,750</w:t>
            </w:r>
          </w:p>
        </w:tc>
      </w:tr>
      <w:tr w:rsidR="003A0CB9" w:rsidRPr="006E461F" w14:paraId="21F0B4B3" w14:textId="77777777" w:rsidTr="00C60258">
        <w:trPr>
          <w:trHeight w:val="154"/>
          <w:trPrChange w:id="402" w:author="Author" w:date="2024-06-12T08:50:00Z">
            <w:trPr>
              <w:trHeight w:val="154"/>
            </w:trPr>
          </w:trPrChange>
        </w:trPr>
        <w:tc>
          <w:tcPr>
            <w:tcW w:w="629" w:type="dxa"/>
            <w:tcBorders>
              <w:top w:val="nil"/>
              <w:left w:val="single" w:sz="4" w:space="0" w:color="auto"/>
              <w:bottom w:val="nil"/>
              <w:right w:val="nil"/>
            </w:tcBorders>
            <w:vAlign w:val="center"/>
            <w:tcPrChange w:id="403" w:author="Author" w:date="2024-06-12T08:50:00Z">
              <w:tcPr>
                <w:tcW w:w="629" w:type="dxa"/>
                <w:gridSpan w:val="2"/>
                <w:tcBorders>
                  <w:top w:val="nil"/>
                  <w:left w:val="single" w:sz="4" w:space="0" w:color="auto"/>
                  <w:bottom w:val="nil"/>
                  <w:right w:val="nil"/>
                </w:tcBorders>
                <w:vAlign w:val="center"/>
              </w:tcPr>
            </w:tcPrChange>
          </w:tcPr>
          <w:p w14:paraId="51578291" w14:textId="77777777" w:rsidR="003A0CB9" w:rsidRPr="00C60258" w:rsidRDefault="003A0CB9" w:rsidP="003A0CB9">
            <w:pPr>
              <w:jc w:val="center"/>
              <w:rPr>
                <w:rFonts w:ascii="Arial" w:hAnsi="Arial"/>
                <w:rPrChange w:id="404" w:author="Author" w:date="2024-06-12T08:48:00Z">
                  <w:rPr>
                    <w:rFonts w:ascii="Arial" w:hAnsi="Arial"/>
                    <w:sz w:val="22"/>
                  </w:rPr>
                </w:rPrChange>
              </w:rPr>
            </w:pPr>
            <w:r w:rsidRPr="00C60258">
              <w:rPr>
                <w:rFonts w:ascii="Arial" w:hAnsi="Arial"/>
                <w:rPrChange w:id="405" w:author="Author" w:date="2024-06-12T08:48:00Z">
                  <w:rPr>
                    <w:rFonts w:ascii="Arial" w:hAnsi="Arial"/>
                    <w:sz w:val="22"/>
                  </w:rPr>
                </w:rPrChange>
              </w:rPr>
              <w:t>Jun</w:t>
            </w:r>
          </w:p>
        </w:tc>
        <w:tc>
          <w:tcPr>
            <w:tcW w:w="1226" w:type="dxa"/>
            <w:tcBorders>
              <w:top w:val="nil"/>
              <w:left w:val="single" w:sz="4" w:space="0" w:color="auto"/>
              <w:bottom w:val="nil"/>
              <w:right w:val="nil"/>
            </w:tcBorders>
            <w:vAlign w:val="center"/>
            <w:tcPrChange w:id="406" w:author="Author" w:date="2024-06-12T08:50:00Z">
              <w:tcPr>
                <w:tcW w:w="1226" w:type="dxa"/>
                <w:gridSpan w:val="2"/>
                <w:tcBorders>
                  <w:top w:val="nil"/>
                  <w:left w:val="single" w:sz="4" w:space="0" w:color="auto"/>
                  <w:bottom w:val="nil"/>
                  <w:right w:val="nil"/>
                </w:tcBorders>
                <w:vAlign w:val="center"/>
              </w:tcPr>
            </w:tcPrChange>
          </w:tcPr>
          <w:p w14:paraId="2538D2F0" w14:textId="77777777" w:rsidR="003A0CB9" w:rsidRPr="00C60258" w:rsidRDefault="003A0CB9" w:rsidP="003A0CB9">
            <w:pPr>
              <w:jc w:val="center"/>
              <w:rPr>
                <w:rFonts w:ascii="Arial" w:hAnsi="Arial"/>
                <w:rPrChange w:id="407" w:author="Author" w:date="2024-06-12T08:48:00Z">
                  <w:rPr>
                    <w:rFonts w:ascii="Arial" w:hAnsi="Arial"/>
                    <w:sz w:val="22"/>
                  </w:rPr>
                </w:rPrChange>
              </w:rPr>
            </w:pPr>
            <w:r w:rsidRPr="00C60258">
              <w:rPr>
                <w:rFonts w:ascii="Arial" w:hAnsi="Arial"/>
                <w:rPrChange w:id="408" w:author="Author" w:date="2024-06-12T08:48:00Z">
                  <w:rPr>
                    <w:rFonts w:ascii="Arial" w:hAnsi="Arial"/>
                    <w:sz w:val="22"/>
                  </w:rPr>
                </w:rPrChange>
              </w:rPr>
              <w:t>12,000</w:t>
            </w:r>
          </w:p>
        </w:tc>
        <w:tc>
          <w:tcPr>
            <w:tcW w:w="1226" w:type="dxa"/>
            <w:tcBorders>
              <w:top w:val="nil"/>
              <w:left w:val="single" w:sz="4" w:space="0" w:color="auto"/>
              <w:bottom w:val="nil"/>
            </w:tcBorders>
            <w:tcPrChange w:id="409" w:author="Author" w:date="2024-06-12T08:50:00Z">
              <w:tcPr>
                <w:tcW w:w="1226" w:type="dxa"/>
                <w:gridSpan w:val="2"/>
                <w:tcBorders>
                  <w:top w:val="nil"/>
                  <w:left w:val="single" w:sz="4" w:space="0" w:color="auto"/>
                  <w:bottom w:val="nil"/>
                </w:tcBorders>
              </w:tcPr>
            </w:tcPrChange>
          </w:tcPr>
          <w:p w14:paraId="100107FF" w14:textId="77777777" w:rsidR="003A0CB9" w:rsidRPr="00C60258" w:rsidRDefault="003A0CB9" w:rsidP="003A0CB9">
            <w:pPr>
              <w:jc w:val="center"/>
              <w:rPr>
                <w:rFonts w:ascii="Arial" w:hAnsi="Arial"/>
                <w:rPrChange w:id="410" w:author="Author" w:date="2024-06-12T08:48:00Z">
                  <w:rPr>
                    <w:rFonts w:ascii="Arial" w:hAnsi="Arial"/>
                    <w:sz w:val="22"/>
                  </w:rPr>
                </w:rPrChange>
              </w:rPr>
            </w:pPr>
            <w:r w:rsidRPr="00C60258">
              <w:rPr>
                <w:rFonts w:ascii="Arial" w:hAnsi="Arial"/>
                <w:rPrChange w:id="411"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12" w:author="Author" w:date="2024-06-12T08:50:00Z">
              <w:tcPr>
                <w:tcW w:w="1227" w:type="dxa"/>
                <w:gridSpan w:val="2"/>
                <w:tcBorders>
                  <w:top w:val="nil"/>
                  <w:left w:val="single" w:sz="4" w:space="0" w:color="auto"/>
                  <w:bottom w:val="nil"/>
                  <w:right w:val="single" w:sz="4" w:space="0" w:color="auto"/>
                </w:tcBorders>
              </w:tcPr>
            </w:tcPrChange>
          </w:tcPr>
          <w:p w14:paraId="129C8E11" w14:textId="77777777" w:rsidR="003A0CB9" w:rsidRPr="00C60258" w:rsidRDefault="003A0CB9" w:rsidP="003A0CB9">
            <w:pPr>
              <w:jc w:val="center"/>
              <w:rPr>
                <w:rFonts w:ascii="Arial" w:hAnsi="Arial"/>
                <w:rPrChange w:id="413" w:author="Author" w:date="2024-06-12T08:48:00Z">
                  <w:rPr>
                    <w:rFonts w:ascii="Arial" w:hAnsi="Arial"/>
                    <w:sz w:val="22"/>
                  </w:rPr>
                </w:rPrChange>
              </w:rPr>
            </w:pPr>
            <w:r w:rsidRPr="00C60258">
              <w:rPr>
                <w:rFonts w:ascii="Arial" w:hAnsi="Arial"/>
                <w:rPrChange w:id="41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15" w:author="Author" w:date="2024-06-12T08:50:00Z">
              <w:tcPr>
                <w:tcW w:w="1226" w:type="dxa"/>
                <w:gridSpan w:val="2"/>
                <w:tcBorders>
                  <w:top w:val="nil"/>
                  <w:left w:val="single" w:sz="4" w:space="0" w:color="auto"/>
                  <w:bottom w:val="nil"/>
                  <w:right w:val="single" w:sz="4" w:space="0" w:color="auto"/>
                </w:tcBorders>
              </w:tcPr>
            </w:tcPrChange>
          </w:tcPr>
          <w:p w14:paraId="1B02E025" w14:textId="77777777" w:rsidR="003A0CB9" w:rsidRPr="00C60258" w:rsidRDefault="003A0CB9" w:rsidP="003A0CB9">
            <w:pPr>
              <w:jc w:val="center"/>
              <w:rPr>
                <w:rFonts w:ascii="Arial" w:hAnsi="Arial" w:cs="Arial"/>
                <w:rPrChange w:id="416" w:author="Author" w:date="2024-06-12T08:48:00Z">
                  <w:rPr>
                    <w:rFonts w:ascii="Arial" w:hAnsi="Arial" w:cs="Arial"/>
                    <w:sz w:val="22"/>
                  </w:rPr>
                </w:rPrChange>
              </w:rPr>
            </w:pPr>
            <w:r w:rsidRPr="00C60258">
              <w:rPr>
                <w:rFonts w:ascii="Arial" w:hAnsi="Arial" w:cs="Arial"/>
                <w:rPrChange w:id="417" w:author="Author" w:date="2024-06-12T08:48:00Z">
                  <w:rPr>
                    <w:rFonts w:ascii="Arial" w:hAnsi="Arial" w:cs="Arial"/>
                    <w:sz w:val="22"/>
                  </w:rPr>
                </w:rPrChange>
              </w:rPr>
              <w:t>(250)</w:t>
            </w:r>
          </w:p>
        </w:tc>
        <w:tc>
          <w:tcPr>
            <w:tcW w:w="1332" w:type="dxa"/>
            <w:tcBorders>
              <w:top w:val="nil"/>
              <w:left w:val="single" w:sz="4" w:space="0" w:color="auto"/>
              <w:bottom w:val="nil"/>
            </w:tcBorders>
            <w:tcPrChange w:id="418" w:author="Author" w:date="2024-06-12T08:50:00Z">
              <w:tcPr>
                <w:tcW w:w="1227" w:type="dxa"/>
                <w:tcBorders>
                  <w:top w:val="nil"/>
                  <w:left w:val="single" w:sz="4" w:space="0" w:color="auto"/>
                  <w:bottom w:val="nil"/>
                </w:tcBorders>
              </w:tcPr>
            </w:tcPrChange>
          </w:tcPr>
          <w:p w14:paraId="585DA73C" w14:textId="77777777" w:rsidR="003A0CB9" w:rsidRPr="00C60258" w:rsidRDefault="003A0CB9" w:rsidP="003A0CB9">
            <w:pPr>
              <w:jc w:val="center"/>
              <w:rPr>
                <w:rFonts w:ascii="Arial" w:hAnsi="Arial"/>
                <w:rPrChange w:id="419" w:author="Author" w:date="2024-06-12T08:48:00Z">
                  <w:rPr>
                    <w:rFonts w:ascii="Arial" w:hAnsi="Arial"/>
                    <w:sz w:val="22"/>
                  </w:rPr>
                </w:rPrChange>
              </w:rPr>
            </w:pPr>
            <w:r w:rsidRPr="00C60258">
              <w:rPr>
                <w:rFonts w:ascii="Arial" w:hAnsi="Arial"/>
                <w:rPrChange w:id="420" w:author="Author" w:date="2024-06-12T08:48:00Z">
                  <w:rPr>
                    <w:rFonts w:ascii="Arial" w:hAnsi="Arial"/>
                    <w:sz w:val="22"/>
                  </w:rPr>
                </w:rPrChange>
              </w:rPr>
              <w:t>15,000,000</w:t>
            </w:r>
          </w:p>
        </w:tc>
        <w:tc>
          <w:tcPr>
            <w:tcW w:w="1226" w:type="dxa"/>
            <w:tcBorders>
              <w:top w:val="nil"/>
              <w:left w:val="single" w:sz="4" w:space="0" w:color="auto"/>
              <w:bottom w:val="nil"/>
            </w:tcBorders>
            <w:tcPrChange w:id="421" w:author="Author" w:date="2024-06-12T08:50:00Z">
              <w:tcPr>
                <w:tcW w:w="1226" w:type="dxa"/>
                <w:gridSpan w:val="2"/>
                <w:tcBorders>
                  <w:top w:val="nil"/>
                  <w:left w:val="single" w:sz="4" w:space="0" w:color="auto"/>
                  <w:bottom w:val="nil"/>
                </w:tcBorders>
              </w:tcPr>
            </w:tcPrChange>
          </w:tcPr>
          <w:p w14:paraId="1BE580B1" w14:textId="77777777" w:rsidR="003A0CB9" w:rsidRPr="00C60258" w:rsidRDefault="003A0CB9" w:rsidP="003A0CB9">
            <w:pPr>
              <w:jc w:val="center"/>
              <w:rPr>
                <w:rFonts w:ascii="Arial" w:hAnsi="Arial"/>
                <w:rPrChange w:id="422" w:author="Author" w:date="2024-06-12T08:48:00Z">
                  <w:rPr>
                    <w:rFonts w:ascii="Arial" w:hAnsi="Arial"/>
                    <w:sz w:val="22"/>
                  </w:rPr>
                </w:rPrChange>
              </w:rPr>
            </w:pPr>
            <w:r w:rsidRPr="00C60258">
              <w:rPr>
                <w:rFonts w:ascii="Arial" w:hAnsi="Arial"/>
                <w:rPrChange w:id="423" w:author="Author" w:date="2024-06-12T08:48:00Z">
                  <w:rPr>
                    <w:rFonts w:ascii="Arial" w:hAnsi="Arial"/>
                    <w:sz w:val="22"/>
                  </w:rPr>
                </w:rPrChange>
              </w:rPr>
              <w:t>15,000</w:t>
            </w:r>
          </w:p>
        </w:tc>
        <w:tc>
          <w:tcPr>
            <w:tcW w:w="1227" w:type="dxa"/>
            <w:tcBorders>
              <w:top w:val="nil"/>
              <w:left w:val="single" w:sz="4" w:space="0" w:color="auto"/>
              <w:bottom w:val="nil"/>
            </w:tcBorders>
            <w:vAlign w:val="center"/>
            <w:tcPrChange w:id="424" w:author="Author" w:date="2024-06-12T08:50:00Z">
              <w:tcPr>
                <w:tcW w:w="1227" w:type="dxa"/>
                <w:gridSpan w:val="2"/>
                <w:tcBorders>
                  <w:top w:val="nil"/>
                  <w:left w:val="single" w:sz="4" w:space="0" w:color="auto"/>
                  <w:bottom w:val="nil"/>
                </w:tcBorders>
                <w:vAlign w:val="center"/>
              </w:tcPr>
            </w:tcPrChange>
          </w:tcPr>
          <w:p w14:paraId="4E86BC40" w14:textId="77777777" w:rsidR="003A0CB9" w:rsidRPr="00C60258" w:rsidRDefault="003A0CB9" w:rsidP="003A0CB9">
            <w:pPr>
              <w:jc w:val="center"/>
              <w:rPr>
                <w:rFonts w:ascii="Arial" w:hAnsi="Arial" w:cs="Arial"/>
                <w:rPrChange w:id="425" w:author="Author" w:date="2024-06-12T08:48:00Z">
                  <w:rPr>
                    <w:rFonts w:ascii="Arial" w:hAnsi="Arial" w:cs="Arial"/>
                    <w:sz w:val="22"/>
                  </w:rPr>
                </w:rPrChange>
              </w:rPr>
            </w:pPr>
            <w:r w:rsidRPr="00C60258">
              <w:rPr>
                <w:rFonts w:ascii="Arial" w:hAnsi="Arial" w:cs="Arial"/>
                <w:rPrChange w:id="426" w:author="Author" w:date="2024-06-12T08:48:00Z">
                  <w:rPr>
                    <w:rFonts w:ascii="Arial" w:hAnsi="Arial" w:cs="Arial"/>
                    <w:sz w:val="22"/>
                  </w:rPr>
                </w:rPrChange>
              </w:rPr>
              <w:t>24,750</w:t>
            </w:r>
          </w:p>
        </w:tc>
      </w:tr>
      <w:tr w:rsidR="003A0CB9" w:rsidRPr="006E461F" w14:paraId="1103DBAA" w14:textId="77777777" w:rsidTr="00C60258">
        <w:trPr>
          <w:trHeight w:val="154"/>
          <w:trPrChange w:id="427" w:author="Author" w:date="2024-06-12T08:50:00Z">
            <w:trPr>
              <w:trHeight w:val="154"/>
            </w:trPr>
          </w:trPrChange>
        </w:trPr>
        <w:tc>
          <w:tcPr>
            <w:tcW w:w="629" w:type="dxa"/>
            <w:tcBorders>
              <w:top w:val="nil"/>
              <w:left w:val="single" w:sz="4" w:space="0" w:color="auto"/>
              <w:bottom w:val="nil"/>
              <w:right w:val="nil"/>
            </w:tcBorders>
            <w:vAlign w:val="center"/>
            <w:tcPrChange w:id="428" w:author="Author" w:date="2024-06-12T08:50:00Z">
              <w:tcPr>
                <w:tcW w:w="629" w:type="dxa"/>
                <w:gridSpan w:val="2"/>
                <w:tcBorders>
                  <w:top w:val="nil"/>
                  <w:left w:val="single" w:sz="4" w:space="0" w:color="auto"/>
                  <w:bottom w:val="nil"/>
                  <w:right w:val="nil"/>
                </w:tcBorders>
                <w:vAlign w:val="center"/>
              </w:tcPr>
            </w:tcPrChange>
          </w:tcPr>
          <w:p w14:paraId="2A50FB83" w14:textId="77777777" w:rsidR="003A0CB9" w:rsidRPr="00C60258" w:rsidRDefault="003A0CB9" w:rsidP="003A0CB9">
            <w:pPr>
              <w:jc w:val="center"/>
              <w:rPr>
                <w:rFonts w:ascii="Arial" w:hAnsi="Arial"/>
                <w:rPrChange w:id="429" w:author="Author" w:date="2024-06-12T08:48:00Z">
                  <w:rPr>
                    <w:rFonts w:ascii="Arial" w:hAnsi="Arial"/>
                    <w:sz w:val="22"/>
                  </w:rPr>
                </w:rPrChange>
              </w:rPr>
            </w:pPr>
            <w:r w:rsidRPr="00C60258">
              <w:rPr>
                <w:rFonts w:ascii="Arial" w:hAnsi="Arial"/>
                <w:rPrChange w:id="430" w:author="Author" w:date="2024-06-12T08:48:00Z">
                  <w:rPr>
                    <w:rFonts w:ascii="Arial" w:hAnsi="Arial"/>
                    <w:sz w:val="22"/>
                  </w:rPr>
                </w:rPrChange>
              </w:rPr>
              <w:t>Jul</w:t>
            </w:r>
          </w:p>
        </w:tc>
        <w:tc>
          <w:tcPr>
            <w:tcW w:w="1226" w:type="dxa"/>
            <w:tcBorders>
              <w:top w:val="nil"/>
              <w:left w:val="single" w:sz="4" w:space="0" w:color="auto"/>
              <w:bottom w:val="nil"/>
              <w:right w:val="nil"/>
            </w:tcBorders>
            <w:vAlign w:val="center"/>
            <w:tcPrChange w:id="431" w:author="Author" w:date="2024-06-12T08:50:00Z">
              <w:tcPr>
                <w:tcW w:w="1226" w:type="dxa"/>
                <w:gridSpan w:val="2"/>
                <w:tcBorders>
                  <w:top w:val="nil"/>
                  <w:left w:val="single" w:sz="4" w:space="0" w:color="auto"/>
                  <w:bottom w:val="nil"/>
                  <w:right w:val="nil"/>
                </w:tcBorders>
                <w:vAlign w:val="center"/>
              </w:tcPr>
            </w:tcPrChange>
          </w:tcPr>
          <w:p w14:paraId="7FCDAB2D" w14:textId="77777777" w:rsidR="003A0CB9" w:rsidRPr="00C60258" w:rsidRDefault="003A0CB9" w:rsidP="003A0CB9">
            <w:pPr>
              <w:jc w:val="center"/>
              <w:rPr>
                <w:rFonts w:ascii="Arial" w:hAnsi="Arial"/>
                <w:rPrChange w:id="432" w:author="Author" w:date="2024-06-12T08:48:00Z">
                  <w:rPr>
                    <w:rFonts w:ascii="Arial" w:hAnsi="Arial"/>
                    <w:sz w:val="22"/>
                  </w:rPr>
                </w:rPrChange>
              </w:rPr>
            </w:pPr>
            <w:r w:rsidRPr="00C60258">
              <w:rPr>
                <w:rFonts w:ascii="Arial" w:hAnsi="Arial"/>
                <w:rPrChange w:id="433" w:author="Author" w:date="2024-06-12T08:48:00Z">
                  <w:rPr>
                    <w:rFonts w:ascii="Arial" w:hAnsi="Arial"/>
                    <w:sz w:val="22"/>
                  </w:rPr>
                </w:rPrChange>
              </w:rPr>
              <w:t>12,000</w:t>
            </w:r>
          </w:p>
        </w:tc>
        <w:tc>
          <w:tcPr>
            <w:tcW w:w="1226" w:type="dxa"/>
            <w:tcBorders>
              <w:top w:val="nil"/>
              <w:left w:val="single" w:sz="4" w:space="0" w:color="auto"/>
              <w:bottom w:val="nil"/>
            </w:tcBorders>
            <w:tcPrChange w:id="434" w:author="Author" w:date="2024-06-12T08:50:00Z">
              <w:tcPr>
                <w:tcW w:w="1226" w:type="dxa"/>
                <w:gridSpan w:val="2"/>
                <w:tcBorders>
                  <w:top w:val="nil"/>
                  <w:left w:val="single" w:sz="4" w:space="0" w:color="auto"/>
                  <w:bottom w:val="nil"/>
                </w:tcBorders>
              </w:tcPr>
            </w:tcPrChange>
          </w:tcPr>
          <w:p w14:paraId="102CCE58" w14:textId="77777777" w:rsidR="003A0CB9" w:rsidRPr="00C60258" w:rsidRDefault="003A0CB9" w:rsidP="003A0CB9">
            <w:pPr>
              <w:jc w:val="center"/>
              <w:rPr>
                <w:rFonts w:ascii="Arial" w:hAnsi="Arial"/>
                <w:rPrChange w:id="435" w:author="Author" w:date="2024-06-12T08:48:00Z">
                  <w:rPr>
                    <w:rFonts w:ascii="Arial" w:hAnsi="Arial"/>
                    <w:sz w:val="22"/>
                  </w:rPr>
                </w:rPrChange>
              </w:rPr>
            </w:pPr>
            <w:r w:rsidRPr="00C60258">
              <w:rPr>
                <w:rFonts w:ascii="Arial" w:hAnsi="Arial"/>
                <w:rPrChange w:id="436"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37" w:author="Author" w:date="2024-06-12T08:50:00Z">
              <w:tcPr>
                <w:tcW w:w="1227" w:type="dxa"/>
                <w:gridSpan w:val="2"/>
                <w:tcBorders>
                  <w:top w:val="nil"/>
                  <w:left w:val="single" w:sz="4" w:space="0" w:color="auto"/>
                  <w:bottom w:val="nil"/>
                  <w:right w:val="single" w:sz="4" w:space="0" w:color="auto"/>
                </w:tcBorders>
              </w:tcPr>
            </w:tcPrChange>
          </w:tcPr>
          <w:p w14:paraId="21F4B626" w14:textId="77777777" w:rsidR="003A0CB9" w:rsidRPr="00C60258" w:rsidRDefault="003A0CB9" w:rsidP="003A0CB9">
            <w:pPr>
              <w:jc w:val="center"/>
              <w:rPr>
                <w:rFonts w:ascii="Arial" w:hAnsi="Arial"/>
                <w:rPrChange w:id="438" w:author="Author" w:date="2024-06-12T08:48:00Z">
                  <w:rPr>
                    <w:rFonts w:ascii="Arial" w:hAnsi="Arial"/>
                    <w:sz w:val="22"/>
                  </w:rPr>
                </w:rPrChange>
              </w:rPr>
            </w:pPr>
            <w:r w:rsidRPr="00C60258">
              <w:rPr>
                <w:rFonts w:ascii="Arial" w:hAnsi="Arial"/>
                <w:rPrChange w:id="43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40" w:author="Author" w:date="2024-06-12T08:50:00Z">
              <w:tcPr>
                <w:tcW w:w="1226" w:type="dxa"/>
                <w:gridSpan w:val="2"/>
                <w:tcBorders>
                  <w:top w:val="nil"/>
                  <w:left w:val="single" w:sz="4" w:space="0" w:color="auto"/>
                  <w:bottom w:val="nil"/>
                  <w:right w:val="single" w:sz="4" w:space="0" w:color="auto"/>
                </w:tcBorders>
              </w:tcPr>
            </w:tcPrChange>
          </w:tcPr>
          <w:p w14:paraId="43FCA1C7" w14:textId="77777777" w:rsidR="003A0CB9" w:rsidRPr="00C60258" w:rsidRDefault="003A0CB9" w:rsidP="003A0CB9">
            <w:pPr>
              <w:jc w:val="center"/>
              <w:rPr>
                <w:rFonts w:ascii="Arial" w:hAnsi="Arial" w:cs="Arial"/>
                <w:rPrChange w:id="441" w:author="Author" w:date="2024-06-12T08:48:00Z">
                  <w:rPr>
                    <w:rFonts w:ascii="Arial" w:hAnsi="Arial" w:cs="Arial"/>
                    <w:sz w:val="22"/>
                  </w:rPr>
                </w:rPrChange>
              </w:rPr>
            </w:pPr>
            <w:r w:rsidRPr="00C60258">
              <w:rPr>
                <w:rFonts w:ascii="Arial" w:hAnsi="Arial" w:cs="Arial"/>
                <w:rPrChange w:id="442" w:author="Author" w:date="2024-06-12T08:48:00Z">
                  <w:rPr>
                    <w:rFonts w:ascii="Arial" w:hAnsi="Arial" w:cs="Arial"/>
                    <w:sz w:val="22"/>
                  </w:rPr>
                </w:rPrChange>
              </w:rPr>
              <w:t>(250)</w:t>
            </w:r>
          </w:p>
        </w:tc>
        <w:tc>
          <w:tcPr>
            <w:tcW w:w="1332" w:type="dxa"/>
            <w:tcBorders>
              <w:top w:val="nil"/>
              <w:left w:val="single" w:sz="4" w:space="0" w:color="auto"/>
              <w:bottom w:val="nil"/>
            </w:tcBorders>
            <w:tcPrChange w:id="443" w:author="Author" w:date="2024-06-12T08:50:00Z">
              <w:tcPr>
                <w:tcW w:w="1227" w:type="dxa"/>
                <w:tcBorders>
                  <w:top w:val="nil"/>
                  <w:left w:val="single" w:sz="4" w:space="0" w:color="auto"/>
                  <w:bottom w:val="nil"/>
                </w:tcBorders>
              </w:tcPr>
            </w:tcPrChange>
          </w:tcPr>
          <w:p w14:paraId="4DD71E31" w14:textId="77777777" w:rsidR="003A0CB9" w:rsidRPr="00C60258" w:rsidRDefault="003A0CB9" w:rsidP="003A0CB9">
            <w:pPr>
              <w:jc w:val="center"/>
              <w:rPr>
                <w:rFonts w:ascii="Arial" w:hAnsi="Arial"/>
                <w:rPrChange w:id="444" w:author="Author" w:date="2024-06-12T08:48:00Z">
                  <w:rPr>
                    <w:rFonts w:ascii="Arial" w:hAnsi="Arial"/>
                    <w:sz w:val="22"/>
                  </w:rPr>
                </w:rPrChange>
              </w:rPr>
            </w:pPr>
            <w:r w:rsidRPr="00C60258">
              <w:rPr>
                <w:rFonts w:ascii="Arial" w:hAnsi="Arial"/>
                <w:rPrChange w:id="445" w:author="Author" w:date="2024-06-12T08:48:00Z">
                  <w:rPr>
                    <w:rFonts w:ascii="Arial" w:hAnsi="Arial"/>
                    <w:sz w:val="22"/>
                  </w:rPr>
                </w:rPrChange>
              </w:rPr>
              <w:t>18,000,000</w:t>
            </w:r>
          </w:p>
        </w:tc>
        <w:tc>
          <w:tcPr>
            <w:tcW w:w="1226" w:type="dxa"/>
            <w:tcBorders>
              <w:top w:val="nil"/>
              <w:left w:val="single" w:sz="4" w:space="0" w:color="auto"/>
              <w:bottom w:val="nil"/>
            </w:tcBorders>
            <w:tcPrChange w:id="446" w:author="Author" w:date="2024-06-12T08:50:00Z">
              <w:tcPr>
                <w:tcW w:w="1226" w:type="dxa"/>
                <w:gridSpan w:val="2"/>
                <w:tcBorders>
                  <w:top w:val="nil"/>
                  <w:left w:val="single" w:sz="4" w:space="0" w:color="auto"/>
                  <w:bottom w:val="nil"/>
                </w:tcBorders>
              </w:tcPr>
            </w:tcPrChange>
          </w:tcPr>
          <w:p w14:paraId="50AE21E7" w14:textId="77777777" w:rsidR="003A0CB9" w:rsidRPr="00C60258" w:rsidRDefault="003A0CB9" w:rsidP="003A0CB9">
            <w:pPr>
              <w:jc w:val="center"/>
              <w:rPr>
                <w:rFonts w:ascii="Arial" w:hAnsi="Arial"/>
                <w:rPrChange w:id="447" w:author="Author" w:date="2024-06-12T08:48:00Z">
                  <w:rPr>
                    <w:rFonts w:ascii="Arial" w:hAnsi="Arial"/>
                    <w:sz w:val="22"/>
                  </w:rPr>
                </w:rPrChange>
              </w:rPr>
            </w:pPr>
            <w:r w:rsidRPr="00C60258">
              <w:rPr>
                <w:rFonts w:ascii="Arial" w:hAnsi="Arial"/>
                <w:rPrChange w:id="44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449" w:author="Author" w:date="2024-06-12T08:50:00Z">
              <w:tcPr>
                <w:tcW w:w="1227" w:type="dxa"/>
                <w:gridSpan w:val="2"/>
                <w:tcBorders>
                  <w:top w:val="nil"/>
                  <w:left w:val="single" w:sz="4" w:space="0" w:color="auto"/>
                  <w:bottom w:val="nil"/>
                </w:tcBorders>
                <w:vAlign w:val="center"/>
              </w:tcPr>
            </w:tcPrChange>
          </w:tcPr>
          <w:p w14:paraId="43578E88" w14:textId="77777777" w:rsidR="003A0CB9" w:rsidRPr="00C60258" w:rsidRDefault="003A0CB9" w:rsidP="003A0CB9">
            <w:pPr>
              <w:jc w:val="center"/>
              <w:rPr>
                <w:rFonts w:ascii="Arial" w:hAnsi="Arial" w:cs="Arial"/>
                <w:rPrChange w:id="450" w:author="Author" w:date="2024-06-12T08:48:00Z">
                  <w:rPr>
                    <w:rFonts w:ascii="Arial" w:hAnsi="Arial" w:cs="Arial"/>
                    <w:sz w:val="22"/>
                  </w:rPr>
                </w:rPrChange>
              </w:rPr>
            </w:pPr>
            <w:r w:rsidRPr="00C60258">
              <w:rPr>
                <w:rFonts w:ascii="Arial" w:hAnsi="Arial" w:cs="Arial"/>
                <w:rPrChange w:id="451" w:author="Author" w:date="2024-06-12T08:48:00Z">
                  <w:rPr>
                    <w:rFonts w:ascii="Arial" w:hAnsi="Arial" w:cs="Arial"/>
                    <w:sz w:val="22"/>
                  </w:rPr>
                </w:rPrChange>
              </w:rPr>
              <w:t>28,750</w:t>
            </w:r>
          </w:p>
        </w:tc>
      </w:tr>
      <w:tr w:rsidR="003A0CB9" w:rsidRPr="006E461F" w14:paraId="2D85EE85" w14:textId="77777777" w:rsidTr="00C60258">
        <w:trPr>
          <w:trHeight w:val="154"/>
          <w:trPrChange w:id="452" w:author="Author" w:date="2024-06-12T08:50:00Z">
            <w:trPr>
              <w:trHeight w:val="154"/>
            </w:trPr>
          </w:trPrChange>
        </w:trPr>
        <w:tc>
          <w:tcPr>
            <w:tcW w:w="629" w:type="dxa"/>
            <w:tcBorders>
              <w:top w:val="nil"/>
              <w:bottom w:val="nil"/>
              <w:right w:val="nil"/>
            </w:tcBorders>
            <w:vAlign w:val="center"/>
            <w:tcPrChange w:id="453" w:author="Author" w:date="2024-06-12T08:50:00Z">
              <w:tcPr>
                <w:tcW w:w="629" w:type="dxa"/>
                <w:gridSpan w:val="2"/>
                <w:tcBorders>
                  <w:top w:val="nil"/>
                  <w:bottom w:val="nil"/>
                  <w:right w:val="nil"/>
                </w:tcBorders>
                <w:vAlign w:val="center"/>
              </w:tcPr>
            </w:tcPrChange>
          </w:tcPr>
          <w:p w14:paraId="5C0EBD95" w14:textId="77777777" w:rsidR="003A0CB9" w:rsidRPr="00C60258" w:rsidRDefault="003A0CB9" w:rsidP="003A0CB9">
            <w:pPr>
              <w:jc w:val="center"/>
              <w:rPr>
                <w:rFonts w:ascii="Arial" w:hAnsi="Arial"/>
                <w:rPrChange w:id="454" w:author="Author" w:date="2024-06-12T08:48:00Z">
                  <w:rPr>
                    <w:rFonts w:ascii="Arial" w:hAnsi="Arial"/>
                    <w:sz w:val="22"/>
                  </w:rPr>
                </w:rPrChange>
              </w:rPr>
            </w:pPr>
            <w:r w:rsidRPr="00C60258">
              <w:rPr>
                <w:rFonts w:ascii="Arial" w:hAnsi="Arial"/>
                <w:rPrChange w:id="455" w:author="Author" w:date="2024-06-12T08:48:00Z">
                  <w:rPr>
                    <w:rFonts w:ascii="Arial" w:hAnsi="Arial"/>
                    <w:sz w:val="22"/>
                  </w:rPr>
                </w:rPrChange>
              </w:rPr>
              <w:t>Aug</w:t>
            </w:r>
          </w:p>
        </w:tc>
        <w:tc>
          <w:tcPr>
            <w:tcW w:w="1226" w:type="dxa"/>
            <w:tcBorders>
              <w:top w:val="nil"/>
              <w:left w:val="single" w:sz="4" w:space="0" w:color="auto"/>
              <w:bottom w:val="nil"/>
              <w:right w:val="nil"/>
            </w:tcBorders>
            <w:vAlign w:val="center"/>
            <w:tcPrChange w:id="456" w:author="Author" w:date="2024-06-12T08:50:00Z">
              <w:tcPr>
                <w:tcW w:w="1226" w:type="dxa"/>
                <w:gridSpan w:val="2"/>
                <w:tcBorders>
                  <w:top w:val="nil"/>
                  <w:left w:val="single" w:sz="4" w:space="0" w:color="auto"/>
                  <w:bottom w:val="nil"/>
                  <w:right w:val="nil"/>
                </w:tcBorders>
                <w:vAlign w:val="center"/>
              </w:tcPr>
            </w:tcPrChange>
          </w:tcPr>
          <w:p w14:paraId="3C8BD924" w14:textId="77777777" w:rsidR="003A0CB9" w:rsidRPr="00C60258" w:rsidRDefault="003A0CB9" w:rsidP="003A0CB9">
            <w:pPr>
              <w:pStyle w:val="CommentText"/>
              <w:jc w:val="center"/>
              <w:rPr>
                <w:rPrChange w:id="457" w:author="Author" w:date="2024-06-12T08:48:00Z">
                  <w:rPr>
                    <w:sz w:val="22"/>
                  </w:rPr>
                </w:rPrChange>
              </w:rPr>
            </w:pPr>
            <w:r w:rsidRPr="00C60258">
              <w:rPr>
                <w:rPrChange w:id="458" w:author="Author" w:date="2024-06-12T08:48:00Z">
                  <w:rPr>
                    <w:sz w:val="22"/>
                  </w:rPr>
                </w:rPrChange>
              </w:rPr>
              <w:t>12,000</w:t>
            </w:r>
          </w:p>
        </w:tc>
        <w:tc>
          <w:tcPr>
            <w:tcW w:w="1226" w:type="dxa"/>
            <w:tcBorders>
              <w:top w:val="nil"/>
              <w:left w:val="single" w:sz="4" w:space="0" w:color="auto"/>
              <w:bottom w:val="nil"/>
            </w:tcBorders>
            <w:tcPrChange w:id="459" w:author="Author" w:date="2024-06-12T08:50:00Z">
              <w:tcPr>
                <w:tcW w:w="1226" w:type="dxa"/>
                <w:gridSpan w:val="2"/>
                <w:tcBorders>
                  <w:top w:val="nil"/>
                  <w:left w:val="single" w:sz="4" w:space="0" w:color="auto"/>
                  <w:bottom w:val="nil"/>
                </w:tcBorders>
              </w:tcPr>
            </w:tcPrChange>
          </w:tcPr>
          <w:p w14:paraId="5C161604" w14:textId="77777777" w:rsidR="003A0CB9" w:rsidRPr="00C60258" w:rsidRDefault="003A0CB9" w:rsidP="003A0CB9">
            <w:pPr>
              <w:jc w:val="center"/>
              <w:rPr>
                <w:rFonts w:ascii="Arial" w:hAnsi="Arial"/>
                <w:rPrChange w:id="460" w:author="Author" w:date="2024-06-12T08:48:00Z">
                  <w:rPr>
                    <w:rFonts w:ascii="Arial" w:hAnsi="Arial"/>
                    <w:sz w:val="22"/>
                  </w:rPr>
                </w:rPrChange>
              </w:rPr>
            </w:pPr>
            <w:r w:rsidRPr="00C60258">
              <w:rPr>
                <w:rFonts w:ascii="Arial" w:hAnsi="Arial"/>
                <w:rPrChange w:id="461"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62" w:author="Author" w:date="2024-06-12T08:50:00Z">
              <w:tcPr>
                <w:tcW w:w="1227" w:type="dxa"/>
                <w:gridSpan w:val="2"/>
                <w:tcBorders>
                  <w:top w:val="nil"/>
                  <w:left w:val="single" w:sz="4" w:space="0" w:color="auto"/>
                  <w:bottom w:val="nil"/>
                  <w:right w:val="single" w:sz="4" w:space="0" w:color="auto"/>
                </w:tcBorders>
              </w:tcPr>
            </w:tcPrChange>
          </w:tcPr>
          <w:p w14:paraId="56576C6C" w14:textId="77777777" w:rsidR="003A0CB9" w:rsidRPr="00C60258" w:rsidRDefault="003A0CB9" w:rsidP="003A0CB9">
            <w:pPr>
              <w:jc w:val="center"/>
              <w:rPr>
                <w:rFonts w:ascii="Arial" w:hAnsi="Arial"/>
                <w:rPrChange w:id="463" w:author="Author" w:date="2024-06-12T08:48:00Z">
                  <w:rPr>
                    <w:rFonts w:ascii="Arial" w:hAnsi="Arial"/>
                    <w:sz w:val="22"/>
                  </w:rPr>
                </w:rPrChange>
              </w:rPr>
            </w:pPr>
            <w:r w:rsidRPr="00C60258">
              <w:rPr>
                <w:rFonts w:ascii="Arial" w:hAnsi="Arial"/>
                <w:rPrChange w:id="46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65" w:author="Author" w:date="2024-06-12T08:50:00Z">
              <w:tcPr>
                <w:tcW w:w="1226" w:type="dxa"/>
                <w:gridSpan w:val="2"/>
                <w:tcBorders>
                  <w:top w:val="nil"/>
                  <w:left w:val="single" w:sz="4" w:space="0" w:color="auto"/>
                  <w:bottom w:val="nil"/>
                  <w:right w:val="single" w:sz="4" w:space="0" w:color="auto"/>
                </w:tcBorders>
              </w:tcPr>
            </w:tcPrChange>
          </w:tcPr>
          <w:p w14:paraId="72E74452" w14:textId="77777777" w:rsidR="003A0CB9" w:rsidRPr="00C60258" w:rsidRDefault="003A0CB9" w:rsidP="003A0CB9">
            <w:pPr>
              <w:jc w:val="center"/>
              <w:rPr>
                <w:rFonts w:ascii="Arial" w:hAnsi="Arial" w:cs="Arial"/>
                <w:rPrChange w:id="466" w:author="Author" w:date="2024-06-12T08:48:00Z">
                  <w:rPr>
                    <w:rFonts w:ascii="Arial" w:hAnsi="Arial" w:cs="Arial"/>
                    <w:sz w:val="22"/>
                  </w:rPr>
                </w:rPrChange>
              </w:rPr>
            </w:pPr>
            <w:r w:rsidRPr="00C60258">
              <w:rPr>
                <w:rFonts w:ascii="Arial" w:hAnsi="Arial" w:cs="Arial"/>
                <w:rPrChange w:id="467" w:author="Author" w:date="2024-06-12T08:48:00Z">
                  <w:rPr>
                    <w:rFonts w:ascii="Arial" w:hAnsi="Arial" w:cs="Arial"/>
                    <w:sz w:val="22"/>
                  </w:rPr>
                </w:rPrChange>
              </w:rPr>
              <w:t>(250)</w:t>
            </w:r>
          </w:p>
        </w:tc>
        <w:tc>
          <w:tcPr>
            <w:tcW w:w="1332" w:type="dxa"/>
            <w:tcBorders>
              <w:top w:val="nil"/>
              <w:left w:val="single" w:sz="4" w:space="0" w:color="auto"/>
              <w:bottom w:val="nil"/>
            </w:tcBorders>
            <w:tcPrChange w:id="468" w:author="Author" w:date="2024-06-12T08:50:00Z">
              <w:tcPr>
                <w:tcW w:w="1227" w:type="dxa"/>
                <w:tcBorders>
                  <w:top w:val="nil"/>
                  <w:left w:val="single" w:sz="4" w:space="0" w:color="auto"/>
                  <w:bottom w:val="nil"/>
                </w:tcBorders>
              </w:tcPr>
            </w:tcPrChange>
          </w:tcPr>
          <w:p w14:paraId="2D34FCDE" w14:textId="77777777" w:rsidR="003A0CB9" w:rsidRPr="00C60258" w:rsidRDefault="003A0CB9" w:rsidP="003A0CB9">
            <w:pPr>
              <w:jc w:val="center"/>
              <w:rPr>
                <w:rFonts w:ascii="Arial" w:hAnsi="Arial"/>
                <w:rPrChange w:id="469" w:author="Author" w:date="2024-06-12T08:48:00Z">
                  <w:rPr>
                    <w:rFonts w:ascii="Arial" w:hAnsi="Arial"/>
                    <w:sz w:val="22"/>
                  </w:rPr>
                </w:rPrChange>
              </w:rPr>
            </w:pPr>
            <w:r w:rsidRPr="00C60258">
              <w:rPr>
                <w:rFonts w:ascii="Arial" w:hAnsi="Arial"/>
                <w:rPrChange w:id="470" w:author="Author" w:date="2024-06-12T08:48:00Z">
                  <w:rPr>
                    <w:rFonts w:ascii="Arial" w:hAnsi="Arial"/>
                    <w:sz w:val="22"/>
                  </w:rPr>
                </w:rPrChange>
              </w:rPr>
              <w:t>18,000,000</w:t>
            </w:r>
          </w:p>
        </w:tc>
        <w:tc>
          <w:tcPr>
            <w:tcW w:w="1226" w:type="dxa"/>
            <w:tcBorders>
              <w:top w:val="nil"/>
              <w:left w:val="single" w:sz="4" w:space="0" w:color="auto"/>
              <w:bottom w:val="nil"/>
            </w:tcBorders>
            <w:tcPrChange w:id="471" w:author="Author" w:date="2024-06-12T08:50:00Z">
              <w:tcPr>
                <w:tcW w:w="1226" w:type="dxa"/>
                <w:gridSpan w:val="2"/>
                <w:tcBorders>
                  <w:top w:val="nil"/>
                  <w:left w:val="single" w:sz="4" w:space="0" w:color="auto"/>
                  <w:bottom w:val="nil"/>
                </w:tcBorders>
              </w:tcPr>
            </w:tcPrChange>
          </w:tcPr>
          <w:p w14:paraId="64D5ACE2" w14:textId="77777777" w:rsidR="003A0CB9" w:rsidRPr="00C60258" w:rsidRDefault="003A0CB9" w:rsidP="003A0CB9">
            <w:pPr>
              <w:jc w:val="center"/>
              <w:rPr>
                <w:rFonts w:ascii="Arial" w:hAnsi="Arial"/>
                <w:rPrChange w:id="472" w:author="Author" w:date="2024-06-12T08:48:00Z">
                  <w:rPr>
                    <w:rFonts w:ascii="Arial" w:hAnsi="Arial"/>
                    <w:sz w:val="22"/>
                  </w:rPr>
                </w:rPrChange>
              </w:rPr>
            </w:pPr>
            <w:r w:rsidRPr="00C60258">
              <w:rPr>
                <w:rFonts w:ascii="Arial" w:hAnsi="Arial"/>
                <w:rPrChange w:id="473"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474" w:author="Author" w:date="2024-06-12T08:50:00Z">
              <w:tcPr>
                <w:tcW w:w="1227" w:type="dxa"/>
                <w:gridSpan w:val="2"/>
                <w:tcBorders>
                  <w:top w:val="nil"/>
                  <w:left w:val="single" w:sz="4" w:space="0" w:color="auto"/>
                  <w:bottom w:val="nil"/>
                </w:tcBorders>
                <w:vAlign w:val="center"/>
              </w:tcPr>
            </w:tcPrChange>
          </w:tcPr>
          <w:p w14:paraId="74564AF1" w14:textId="77777777" w:rsidR="003A0CB9" w:rsidRPr="00C60258" w:rsidRDefault="003A0CB9" w:rsidP="003A0CB9">
            <w:pPr>
              <w:jc w:val="center"/>
              <w:rPr>
                <w:rFonts w:ascii="Arial" w:hAnsi="Arial" w:cs="Arial"/>
                <w:rPrChange w:id="475" w:author="Author" w:date="2024-06-12T08:48:00Z">
                  <w:rPr>
                    <w:rFonts w:ascii="Arial" w:hAnsi="Arial" w:cs="Arial"/>
                    <w:sz w:val="22"/>
                  </w:rPr>
                </w:rPrChange>
              </w:rPr>
            </w:pPr>
            <w:r w:rsidRPr="00C60258">
              <w:rPr>
                <w:rFonts w:ascii="Arial" w:hAnsi="Arial" w:cs="Arial"/>
                <w:rPrChange w:id="476" w:author="Author" w:date="2024-06-12T08:48:00Z">
                  <w:rPr>
                    <w:rFonts w:ascii="Arial" w:hAnsi="Arial" w:cs="Arial"/>
                    <w:sz w:val="22"/>
                  </w:rPr>
                </w:rPrChange>
              </w:rPr>
              <w:t>28,750</w:t>
            </w:r>
          </w:p>
        </w:tc>
      </w:tr>
      <w:tr w:rsidR="003A0CB9" w:rsidRPr="006E461F" w14:paraId="2054FE5F" w14:textId="77777777" w:rsidTr="00C60258">
        <w:trPr>
          <w:trHeight w:val="154"/>
          <w:trPrChange w:id="477" w:author="Author" w:date="2024-06-12T08:50:00Z">
            <w:trPr>
              <w:trHeight w:val="154"/>
            </w:trPr>
          </w:trPrChange>
        </w:trPr>
        <w:tc>
          <w:tcPr>
            <w:tcW w:w="629" w:type="dxa"/>
            <w:tcBorders>
              <w:top w:val="nil"/>
              <w:bottom w:val="nil"/>
              <w:right w:val="nil"/>
            </w:tcBorders>
            <w:vAlign w:val="center"/>
            <w:tcPrChange w:id="478" w:author="Author" w:date="2024-06-12T08:50:00Z">
              <w:tcPr>
                <w:tcW w:w="629" w:type="dxa"/>
                <w:gridSpan w:val="2"/>
                <w:tcBorders>
                  <w:top w:val="nil"/>
                  <w:bottom w:val="nil"/>
                  <w:right w:val="nil"/>
                </w:tcBorders>
                <w:vAlign w:val="center"/>
              </w:tcPr>
            </w:tcPrChange>
          </w:tcPr>
          <w:p w14:paraId="061C3E9C" w14:textId="77777777" w:rsidR="003A0CB9" w:rsidRPr="00C60258" w:rsidRDefault="003A0CB9" w:rsidP="003A0CB9">
            <w:pPr>
              <w:jc w:val="center"/>
              <w:rPr>
                <w:rFonts w:ascii="Arial" w:hAnsi="Arial"/>
                <w:rPrChange w:id="479" w:author="Author" w:date="2024-06-12T08:48:00Z">
                  <w:rPr>
                    <w:rFonts w:ascii="Arial" w:hAnsi="Arial"/>
                    <w:sz w:val="22"/>
                  </w:rPr>
                </w:rPrChange>
              </w:rPr>
            </w:pPr>
            <w:r w:rsidRPr="00C60258">
              <w:rPr>
                <w:rFonts w:ascii="Arial" w:hAnsi="Arial"/>
                <w:rPrChange w:id="480" w:author="Author" w:date="2024-06-12T08:48:00Z">
                  <w:rPr>
                    <w:rFonts w:ascii="Arial" w:hAnsi="Arial"/>
                    <w:sz w:val="22"/>
                  </w:rPr>
                </w:rPrChange>
              </w:rPr>
              <w:t>Sep</w:t>
            </w:r>
          </w:p>
        </w:tc>
        <w:tc>
          <w:tcPr>
            <w:tcW w:w="1226" w:type="dxa"/>
            <w:tcBorders>
              <w:top w:val="nil"/>
              <w:left w:val="single" w:sz="4" w:space="0" w:color="auto"/>
              <w:bottom w:val="nil"/>
              <w:right w:val="nil"/>
            </w:tcBorders>
            <w:vAlign w:val="center"/>
            <w:tcPrChange w:id="481" w:author="Author" w:date="2024-06-12T08:50:00Z">
              <w:tcPr>
                <w:tcW w:w="1226" w:type="dxa"/>
                <w:gridSpan w:val="2"/>
                <w:tcBorders>
                  <w:top w:val="nil"/>
                  <w:left w:val="single" w:sz="4" w:space="0" w:color="auto"/>
                  <w:bottom w:val="nil"/>
                  <w:right w:val="nil"/>
                </w:tcBorders>
                <w:vAlign w:val="center"/>
              </w:tcPr>
            </w:tcPrChange>
          </w:tcPr>
          <w:p w14:paraId="049A956E" w14:textId="77777777" w:rsidR="003A0CB9" w:rsidRPr="00C60258" w:rsidRDefault="003A0CB9" w:rsidP="003A0CB9">
            <w:pPr>
              <w:jc w:val="center"/>
              <w:rPr>
                <w:rFonts w:ascii="Arial" w:hAnsi="Arial"/>
                <w:rPrChange w:id="482" w:author="Author" w:date="2024-06-12T08:48:00Z">
                  <w:rPr>
                    <w:rFonts w:ascii="Arial" w:hAnsi="Arial"/>
                    <w:sz w:val="22"/>
                  </w:rPr>
                </w:rPrChange>
              </w:rPr>
            </w:pPr>
            <w:r w:rsidRPr="00C60258">
              <w:rPr>
                <w:rFonts w:ascii="Arial" w:hAnsi="Arial"/>
                <w:rPrChange w:id="483" w:author="Author" w:date="2024-06-12T08:48:00Z">
                  <w:rPr>
                    <w:rFonts w:ascii="Arial" w:hAnsi="Arial"/>
                    <w:sz w:val="22"/>
                  </w:rPr>
                </w:rPrChange>
              </w:rPr>
              <w:t>12,000</w:t>
            </w:r>
          </w:p>
        </w:tc>
        <w:tc>
          <w:tcPr>
            <w:tcW w:w="1226" w:type="dxa"/>
            <w:tcBorders>
              <w:top w:val="nil"/>
              <w:left w:val="single" w:sz="4" w:space="0" w:color="auto"/>
              <w:bottom w:val="nil"/>
            </w:tcBorders>
            <w:tcPrChange w:id="484" w:author="Author" w:date="2024-06-12T08:50:00Z">
              <w:tcPr>
                <w:tcW w:w="1226" w:type="dxa"/>
                <w:gridSpan w:val="2"/>
                <w:tcBorders>
                  <w:top w:val="nil"/>
                  <w:left w:val="single" w:sz="4" w:space="0" w:color="auto"/>
                  <w:bottom w:val="nil"/>
                </w:tcBorders>
              </w:tcPr>
            </w:tcPrChange>
          </w:tcPr>
          <w:p w14:paraId="39635DA0" w14:textId="77777777" w:rsidR="003A0CB9" w:rsidRPr="00C60258" w:rsidRDefault="003A0CB9" w:rsidP="003A0CB9">
            <w:pPr>
              <w:jc w:val="center"/>
              <w:rPr>
                <w:rFonts w:ascii="Arial" w:hAnsi="Arial"/>
                <w:rPrChange w:id="485" w:author="Author" w:date="2024-06-12T08:48:00Z">
                  <w:rPr>
                    <w:rFonts w:ascii="Arial" w:hAnsi="Arial"/>
                    <w:sz w:val="22"/>
                  </w:rPr>
                </w:rPrChange>
              </w:rPr>
            </w:pPr>
            <w:r w:rsidRPr="00C60258">
              <w:rPr>
                <w:rFonts w:ascii="Arial" w:hAnsi="Arial"/>
                <w:rPrChange w:id="486"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487" w:author="Author" w:date="2024-06-12T08:50:00Z">
              <w:tcPr>
                <w:tcW w:w="1227" w:type="dxa"/>
                <w:gridSpan w:val="2"/>
                <w:tcBorders>
                  <w:top w:val="nil"/>
                  <w:left w:val="single" w:sz="4" w:space="0" w:color="auto"/>
                  <w:bottom w:val="nil"/>
                  <w:right w:val="single" w:sz="4" w:space="0" w:color="auto"/>
                </w:tcBorders>
              </w:tcPr>
            </w:tcPrChange>
          </w:tcPr>
          <w:p w14:paraId="340B9399" w14:textId="77777777" w:rsidR="003A0CB9" w:rsidRPr="00C60258" w:rsidRDefault="003A0CB9" w:rsidP="003A0CB9">
            <w:pPr>
              <w:jc w:val="center"/>
              <w:rPr>
                <w:rFonts w:ascii="Arial" w:hAnsi="Arial"/>
                <w:rPrChange w:id="488" w:author="Author" w:date="2024-06-12T08:48:00Z">
                  <w:rPr>
                    <w:rFonts w:ascii="Arial" w:hAnsi="Arial"/>
                    <w:sz w:val="22"/>
                  </w:rPr>
                </w:rPrChange>
              </w:rPr>
            </w:pPr>
            <w:r w:rsidRPr="00C60258">
              <w:rPr>
                <w:rFonts w:ascii="Arial" w:hAnsi="Arial"/>
                <w:rPrChange w:id="48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490" w:author="Author" w:date="2024-06-12T08:50:00Z">
              <w:tcPr>
                <w:tcW w:w="1226" w:type="dxa"/>
                <w:gridSpan w:val="2"/>
                <w:tcBorders>
                  <w:top w:val="nil"/>
                  <w:left w:val="single" w:sz="4" w:space="0" w:color="auto"/>
                  <w:bottom w:val="nil"/>
                  <w:right w:val="single" w:sz="4" w:space="0" w:color="auto"/>
                </w:tcBorders>
              </w:tcPr>
            </w:tcPrChange>
          </w:tcPr>
          <w:p w14:paraId="3B2A3192" w14:textId="77777777" w:rsidR="003A0CB9" w:rsidRPr="00C60258" w:rsidRDefault="003A0CB9" w:rsidP="003A0CB9">
            <w:pPr>
              <w:jc w:val="center"/>
              <w:rPr>
                <w:rFonts w:ascii="Arial" w:hAnsi="Arial" w:cs="Arial"/>
                <w:rPrChange w:id="491" w:author="Author" w:date="2024-06-12T08:48:00Z">
                  <w:rPr>
                    <w:rFonts w:ascii="Arial" w:hAnsi="Arial" w:cs="Arial"/>
                    <w:sz w:val="22"/>
                  </w:rPr>
                </w:rPrChange>
              </w:rPr>
            </w:pPr>
            <w:r w:rsidRPr="00C60258">
              <w:rPr>
                <w:rFonts w:ascii="Arial" w:hAnsi="Arial" w:cs="Arial"/>
                <w:rPrChange w:id="492" w:author="Author" w:date="2024-06-12T08:48:00Z">
                  <w:rPr>
                    <w:rFonts w:ascii="Arial" w:hAnsi="Arial" w:cs="Arial"/>
                    <w:sz w:val="22"/>
                  </w:rPr>
                </w:rPrChange>
              </w:rPr>
              <w:t>(250)</w:t>
            </w:r>
          </w:p>
        </w:tc>
        <w:tc>
          <w:tcPr>
            <w:tcW w:w="1332" w:type="dxa"/>
            <w:tcBorders>
              <w:top w:val="nil"/>
              <w:left w:val="single" w:sz="4" w:space="0" w:color="auto"/>
              <w:bottom w:val="nil"/>
            </w:tcBorders>
            <w:tcPrChange w:id="493" w:author="Author" w:date="2024-06-12T08:50:00Z">
              <w:tcPr>
                <w:tcW w:w="1227" w:type="dxa"/>
                <w:tcBorders>
                  <w:top w:val="nil"/>
                  <w:left w:val="single" w:sz="4" w:space="0" w:color="auto"/>
                  <w:bottom w:val="nil"/>
                </w:tcBorders>
              </w:tcPr>
            </w:tcPrChange>
          </w:tcPr>
          <w:p w14:paraId="5CBC7179" w14:textId="77777777" w:rsidR="003A0CB9" w:rsidRPr="00C60258" w:rsidRDefault="003A0CB9" w:rsidP="003A0CB9">
            <w:pPr>
              <w:jc w:val="center"/>
              <w:rPr>
                <w:rFonts w:ascii="Arial" w:hAnsi="Arial"/>
                <w:rPrChange w:id="494" w:author="Author" w:date="2024-06-12T08:48:00Z">
                  <w:rPr>
                    <w:rFonts w:ascii="Arial" w:hAnsi="Arial"/>
                    <w:sz w:val="22"/>
                  </w:rPr>
                </w:rPrChange>
              </w:rPr>
            </w:pPr>
            <w:r w:rsidRPr="00C60258">
              <w:rPr>
                <w:rFonts w:ascii="Arial" w:hAnsi="Arial"/>
                <w:rPrChange w:id="495" w:author="Author" w:date="2024-06-12T08:48:00Z">
                  <w:rPr>
                    <w:rFonts w:ascii="Arial" w:hAnsi="Arial"/>
                    <w:sz w:val="22"/>
                  </w:rPr>
                </w:rPrChange>
              </w:rPr>
              <w:t>18,000,000</w:t>
            </w:r>
          </w:p>
        </w:tc>
        <w:tc>
          <w:tcPr>
            <w:tcW w:w="1226" w:type="dxa"/>
            <w:tcBorders>
              <w:top w:val="nil"/>
              <w:left w:val="single" w:sz="4" w:space="0" w:color="auto"/>
              <w:bottom w:val="nil"/>
            </w:tcBorders>
            <w:tcPrChange w:id="496" w:author="Author" w:date="2024-06-12T08:50:00Z">
              <w:tcPr>
                <w:tcW w:w="1226" w:type="dxa"/>
                <w:gridSpan w:val="2"/>
                <w:tcBorders>
                  <w:top w:val="nil"/>
                  <w:left w:val="single" w:sz="4" w:space="0" w:color="auto"/>
                  <w:bottom w:val="nil"/>
                </w:tcBorders>
              </w:tcPr>
            </w:tcPrChange>
          </w:tcPr>
          <w:p w14:paraId="445A1B14" w14:textId="77777777" w:rsidR="003A0CB9" w:rsidRPr="00C60258" w:rsidRDefault="003A0CB9" w:rsidP="003A0CB9">
            <w:pPr>
              <w:jc w:val="center"/>
              <w:rPr>
                <w:rFonts w:ascii="Arial" w:hAnsi="Arial"/>
                <w:rPrChange w:id="497" w:author="Author" w:date="2024-06-12T08:48:00Z">
                  <w:rPr>
                    <w:rFonts w:ascii="Arial" w:hAnsi="Arial"/>
                    <w:sz w:val="22"/>
                  </w:rPr>
                </w:rPrChange>
              </w:rPr>
            </w:pPr>
            <w:r w:rsidRPr="00C60258">
              <w:rPr>
                <w:rFonts w:ascii="Arial" w:hAnsi="Arial"/>
                <w:rPrChange w:id="49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499" w:author="Author" w:date="2024-06-12T08:50:00Z">
              <w:tcPr>
                <w:tcW w:w="1227" w:type="dxa"/>
                <w:gridSpan w:val="2"/>
                <w:tcBorders>
                  <w:top w:val="nil"/>
                  <w:left w:val="single" w:sz="4" w:space="0" w:color="auto"/>
                  <w:bottom w:val="nil"/>
                </w:tcBorders>
                <w:vAlign w:val="center"/>
              </w:tcPr>
            </w:tcPrChange>
          </w:tcPr>
          <w:p w14:paraId="4FCDAC3A" w14:textId="77777777" w:rsidR="003A0CB9" w:rsidRPr="00C60258" w:rsidRDefault="003A0CB9" w:rsidP="003A0CB9">
            <w:pPr>
              <w:jc w:val="center"/>
              <w:rPr>
                <w:rFonts w:ascii="Arial" w:hAnsi="Arial" w:cs="Arial"/>
                <w:rPrChange w:id="500" w:author="Author" w:date="2024-06-12T08:48:00Z">
                  <w:rPr>
                    <w:rFonts w:ascii="Arial" w:hAnsi="Arial" w:cs="Arial"/>
                    <w:sz w:val="22"/>
                  </w:rPr>
                </w:rPrChange>
              </w:rPr>
            </w:pPr>
            <w:r w:rsidRPr="00C60258">
              <w:rPr>
                <w:rFonts w:ascii="Arial" w:hAnsi="Arial" w:cs="Arial"/>
                <w:rPrChange w:id="501" w:author="Author" w:date="2024-06-12T08:48:00Z">
                  <w:rPr>
                    <w:rFonts w:ascii="Arial" w:hAnsi="Arial" w:cs="Arial"/>
                    <w:sz w:val="22"/>
                  </w:rPr>
                </w:rPrChange>
              </w:rPr>
              <w:t>28,750</w:t>
            </w:r>
          </w:p>
        </w:tc>
      </w:tr>
      <w:tr w:rsidR="003A0CB9" w:rsidRPr="006E461F" w14:paraId="56000E9B" w14:textId="77777777" w:rsidTr="00C60258">
        <w:trPr>
          <w:trHeight w:val="154"/>
          <w:trPrChange w:id="502" w:author="Author" w:date="2024-06-12T08:50:00Z">
            <w:trPr>
              <w:trHeight w:val="154"/>
            </w:trPr>
          </w:trPrChange>
        </w:trPr>
        <w:tc>
          <w:tcPr>
            <w:tcW w:w="629" w:type="dxa"/>
            <w:tcBorders>
              <w:top w:val="nil"/>
              <w:bottom w:val="nil"/>
              <w:right w:val="nil"/>
            </w:tcBorders>
            <w:vAlign w:val="center"/>
            <w:tcPrChange w:id="503" w:author="Author" w:date="2024-06-12T08:50:00Z">
              <w:tcPr>
                <w:tcW w:w="629" w:type="dxa"/>
                <w:gridSpan w:val="2"/>
                <w:tcBorders>
                  <w:top w:val="nil"/>
                  <w:bottom w:val="nil"/>
                  <w:right w:val="nil"/>
                </w:tcBorders>
                <w:vAlign w:val="center"/>
              </w:tcPr>
            </w:tcPrChange>
          </w:tcPr>
          <w:p w14:paraId="77AF390E" w14:textId="77777777" w:rsidR="003A0CB9" w:rsidRPr="00C60258" w:rsidRDefault="003A0CB9" w:rsidP="003A0CB9">
            <w:pPr>
              <w:jc w:val="center"/>
              <w:rPr>
                <w:rFonts w:ascii="Arial" w:hAnsi="Arial"/>
                <w:rPrChange w:id="504" w:author="Author" w:date="2024-06-12T08:48:00Z">
                  <w:rPr>
                    <w:rFonts w:ascii="Arial" w:hAnsi="Arial"/>
                    <w:sz w:val="22"/>
                  </w:rPr>
                </w:rPrChange>
              </w:rPr>
            </w:pPr>
            <w:r w:rsidRPr="00C60258">
              <w:rPr>
                <w:rFonts w:ascii="Arial" w:hAnsi="Arial"/>
                <w:rPrChange w:id="505" w:author="Author" w:date="2024-06-12T08:48:00Z">
                  <w:rPr>
                    <w:rFonts w:ascii="Arial" w:hAnsi="Arial"/>
                    <w:sz w:val="22"/>
                  </w:rPr>
                </w:rPrChange>
              </w:rPr>
              <w:t>Oct</w:t>
            </w:r>
          </w:p>
        </w:tc>
        <w:tc>
          <w:tcPr>
            <w:tcW w:w="1226" w:type="dxa"/>
            <w:tcBorders>
              <w:top w:val="nil"/>
              <w:left w:val="single" w:sz="4" w:space="0" w:color="auto"/>
              <w:bottom w:val="nil"/>
              <w:right w:val="nil"/>
            </w:tcBorders>
            <w:vAlign w:val="center"/>
            <w:tcPrChange w:id="506" w:author="Author" w:date="2024-06-12T08:50:00Z">
              <w:tcPr>
                <w:tcW w:w="1226" w:type="dxa"/>
                <w:gridSpan w:val="2"/>
                <w:tcBorders>
                  <w:top w:val="nil"/>
                  <w:left w:val="single" w:sz="4" w:space="0" w:color="auto"/>
                  <w:bottom w:val="nil"/>
                  <w:right w:val="nil"/>
                </w:tcBorders>
                <w:vAlign w:val="center"/>
              </w:tcPr>
            </w:tcPrChange>
          </w:tcPr>
          <w:p w14:paraId="182CD748" w14:textId="77777777" w:rsidR="003A0CB9" w:rsidRPr="00C60258" w:rsidRDefault="003A0CB9" w:rsidP="003A0CB9">
            <w:pPr>
              <w:jc w:val="center"/>
              <w:rPr>
                <w:rFonts w:ascii="Arial" w:hAnsi="Arial"/>
                <w:rPrChange w:id="507" w:author="Author" w:date="2024-06-12T08:48:00Z">
                  <w:rPr>
                    <w:rFonts w:ascii="Arial" w:hAnsi="Arial"/>
                    <w:sz w:val="22"/>
                  </w:rPr>
                </w:rPrChange>
              </w:rPr>
            </w:pPr>
            <w:r w:rsidRPr="00C60258">
              <w:rPr>
                <w:rFonts w:ascii="Arial" w:hAnsi="Arial"/>
                <w:rPrChange w:id="508" w:author="Author" w:date="2024-06-12T08:48:00Z">
                  <w:rPr>
                    <w:rFonts w:ascii="Arial" w:hAnsi="Arial"/>
                    <w:sz w:val="22"/>
                  </w:rPr>
                </w:rPrChange>
              </w:rPr>
              <w:t>12,000</w:t>
            </w:r>
          </w:p>
        </w:tc>
        <w:tc>
          <w:tcPr>
            <w:tcW w:w="1226" w:type="dxa"/>
            <w:tcBorders>
              <w:top w:val="nil"/>
              <w:left w:val="single" w:sz="4" w:space="0" w:color="auto"/>
              <w:bottom w:val="nil"/>
            </w:tcBorders>
            <w:tcPrChange w:id="509" w:author="Author" w:date="2024-06-12T08:50:00Z">
              <w:tcPr>
                <w:tcW w:w="1226" w:type="dxa"/>
                <w:gridSpan w:val="2"/>
                <w:tcBorders>
                  <w:top w:val="nil"/>
                  <w:left w:val="single" w:sz="4" w:space="0" w:color="auto"/>
                  <w:bottom w:val="nil"/>
                </w:tcBorders>
              </w:tcPr>
            </w:tcPrChange>
          </w:tcPr>
          <w:p w14:paraId="0B4BAF1D" w14:textId="77777777" w:rsidR="003A0CB9" w:rsidRPr="00C60258" w:rsidRDefault="003A0CB9" w:rsidP="003A0CB9">
            <w:pPr>
              <w:jc w:val="center"/>
              <w:rPr>
                <w:rFonts w:ascii="Arial" w:hAnsi="Arial"/>
                <w:rPrChange w:id="510" w:author="Author" w:date="2024-06-12T08:48:00Z">
                  <w:rPr>
                    <w:rFonts w:ascii="Arial" w:hAnsi="Arial"/>
                    <w:sz w:val="22"/>
                  </w:rPr>
                </w:rPrChange>
              </w:rPr>
            </w:pPr>
            <w:r w:rsidRPr="00C60258">
              <w:rPr>
                <w:rFonts w:ascii="Arial" w:hAnsi="Arial"/>
                <w:rPrChange w:id="511"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512" w:author="Author" w:date="2024-06-12T08:50:00Z">
              <w:tcPr>
                <w:tcW w:w="1227" w:type="dxa"/>
                <w:gridSpan w:val="2"/>
                <w:tcBorders>
                  <w:top w:val="nil"/>
                  <w:left w:val="single" w:sz="4" w:space="0" w:color="auto"/>
                  <w:bottom w:val="nil"/>
                  <w:right w:val="single" w:sz="4" w:space="0" w:color="auto"/>
                </w:tcBorders>
              </w:tcPr>
            </w:tcPrChange>
          </w:tcPr>
          <w:p w14:paraId="7189A9B9" w14:textId="77777777" w:rsidR="003A0CB9" w:rsidRPr="00C60258" w:rsidRDefault="003A0CB9" w:rsidP="003A0CB9">
            <w:pPr>
              <w:jc w:val="center"/>
              <w:rPr>
                <w:rFonts w:ascii="Arial" w:hAnsi="Arial"/>
                <w:rPrChange w:id="513" w:author="Author" w:date="2024-06-12T08:48:00Z">
                  <w:rPr>
                    <w:rFonts w:ascii="Arial" w:hAnsi="Arial"/>
                    <w:sz w:val="22"/>
                  </w:rPr>
                </w:rPrChange>
              </w:rPr>
            </w:pPr>
            <w:r w:rsidRPr="00C60258">
              <w:rPr>
                <w:rFonts w:ascii="Arial" w:hAnsi="Arial"/>
                <w:rPrChange w:id="51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15" w:author="Author" w:date="2024-06-12T08:50:00Z">
              <w:tcPr>
                <w:tcW w:w="1226" w:type="dxa"/>
                <w:gridSpan w:val="2"/>
                <w:tcBorders>
                  <w:top w:val="nil"/>
                  <w:left w:val="single" w:sz="4" w:space="0" w:color="auto"/>
                  <w:bottom w:val="nil"/>
                  <w:right w:val="single" w:sz="4" w:space="0" w:color="auto"/>
                </w:tcBorders>
              </w:tcPr>
            </w:tcPrChange>
          </w:tcPr>
          <w:p w14:paraId="49411545" w14:textId="77777777" w:rsidR="003A0CB9" w:rsidRPr="00C60258" w:rsidRDefault="003A0CB9" w:rsidP="003A0CB9">
            <w:pPr>
              <w:jc w:val="center"/>
              <w:rPr>
                <w:rFonts w:ascii="Arial" w:hAnsi="Arial" w:cs="Arial"/>
                <w:rPrChange w:id="516" w:author="Author" w:date="2024-06-12T08:48:00Z">
                  <w:rPr>
                    <w:rFonts w:ascii="Arial" w:hAnsi="Arial" w:cs="Arial"/>
                    <w:sz w:val="22"/>
                  </w:rPr>
                </w:rPrChange>
              </w:rPr>
            </w:pPr>
            <w:r w:rsidRPr="00C60258">
              <w:rPr>
                <w:rFonts w:ascii="Arial" w:hAnsi="Arial" w:cs="Arial"/>
                <w:rPrChange w:id="517" w:author="Author" w:date="2024-06-12T08:48:00Z">
                  <w:rPr>
                    <w:rFonts w:ascii="Arial" w:hAnsi="Arial" w:cs="Arial"/>
                    <w:sz w:val="22"/>
                  </w:rPr>
                </w:rPrChange>
              </w:rPr>
              <w:t>(250)</w:t>
            </w:r>
          </w:p>
        </w:tc>
        <w:tc>
          <w:tcPr>
            <w:tcW w:w="1332" w:type="dxa"/>
            <w:tcBorders>
              <w:top w:val="nil"/>
              <w:left w:val="single" w:sz="4" w:space="0" w:color="auto"/>
              <w:bottom w:val="nil"/>
            </w:tcBorders>
            <w:tcPrChange w:id="518" w:author="Author" w:date="2024-06-12T08:50:00Z">
              <w:tcPr>
                <w:tcW w:w="1227" w:type="dxa"/>
                <w:tcBorders>
                  <w:top w:val="nil"/>
                  <w:left w:val="single" w:sz="4" w:space="0" w:color="auto"/>
                  <w:bottom w:val="nil"/>
                </w:tcBorders>
              </w:tcPr>
            </w:tcPrChange>
          </w:tcPr>
          <w:p w14:paraId="60D9C3AB" w14:textId="77777777" w:rsidR="003A0CB9" w:rsidRPr="00C60258" w:rsidRDefault="003A0CB9" w:rsidP="003A0CB9">
            <w:pPr>
              <w:jc w:val="center"/>
              <w:rPr>
                <w:rFonts w:ascii="Arial" w:hAnsi="Arial"/>
                <w:rPrChange w:id="519" w:author="Author" w:date="2024-06-12T08:48:00Z">
                  <w:rPr>
                    <w:rFonts w:ascii="Arial" w:hAnsi="Arial"/>
                    <w:sz w:val="22"/>
                  </w:rPr>
                </w:rPrChange>
              </w:rPr>
            </w:pPr>
            <w:r w:rsidRPr="00C60258">
              <w:rPr>
                <w:rFonts w:ascii="Arial" w:hAnsi="Arial"/>
                <w:rPrChange w:id="520" w:author="Author" w:date="2024-06-12T08:48:00Z">
                  <w:rPr>
                    <w:rFonts w:ascii="Arial" w:hAnsi="Arial"/>
                    <w:sz w:val="22"/>
                  </w:rPr>
                </w:rPrChange>
              </w:rPr>
              <w:t>18,000,000</w:t>
            </w:r>
          </w:p>
        </w:tc>
        <w:tc>
          <w:tcPr>
            <w:tcW w:w="1226" w:type="dxa"/>
            <w:tcBorders>
              <w:top w:val="nil"/>
              <w:left w:val="single" w:sz="4" w:space="0" w:color="auto"/>
              <w:bottom w:val="nil"/>
            </w:tcBorders>
            <w:tcPrChange w:id="521" w:author="Author" w:date="2024-06-12T08:50:00Z">
              <w:tcPr>
                <w:tcW w:w="1226" w:type="dxa"/>
                <w:gridSpan w:val="2"/>
                <w:tcBorders>
                  <w:top w:val="nil"/>
                  <w:left w:val="single" w:sz="4" w:space="0" w:color="auto"/>
                  <w:bottom w:val="nil"/>
                </w:tcBorders>
              </w:tcPr>
            </w:tcPrChange>
          </w:tcPr>
          <w:p w14:paraId="1D345B87" w14:textId="77777777" w:rsidR="003A0CB9" w:rsidRPr="00C60258" w:rsidRDefault="003A0CB9" w:rsidP="003A0CB9">
            <w:pPr>
              <w:jc w:val="center"/>
              <w:rPr>
                <w:rFonts w:ascii="Arial" w:hAnsi="Arial"/>
                <w:rPrChange w:id="522" w:author="Author" w:date="2024-06-12T08:48:00Z">
                  <w:rPr>
                    <w:rFonts w:ascii="Arial" w:hAnsi="Arial"/>
                    <w:sz w:val="22"/>
                  </w:rPr>
                </w:rPrChange>
              </w:rPr>
            </w:pPr>
            <w:r w:rsidRPr="00C60258">
              <w:rPr>
                <w:rFonts w:ascii="Arial" w:hAnsi="Arial"/>
                <w:rPrChange w:id="523"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24" w:author="Author" w:date="2024-06-12T08:50:00Z">
              <w:tcPr>
                <w:tcW w:w="1227" w:type="dxa"/>
                <w:gridSpan w:val="2"/>
                <w:tcBorders>
                  <w:top w:val="nil"/>
                  <w:left w:val="single" w:sz="4" w:space="0" w:color="auto"/>
                  <w:bottom w:val="nil"/>
                </w:tcBorders>
                <w:vAlign w:val="center"/>
              </w:tcPr>
            </w:tcPrChange>
          </w:tcPr>
          <w:p w14:paraId="7CA80CCD" w14:textId="77777777" w:rsidR="003A0CB9" w:rsidRPr="00C60258" w:rsidRDefault="003A0CB9" w:rsidP="003A0CB9">
            <w:pPr>
              <w:jc w:val="center"/>
              <w:rPr>
                <w:rFonts w:ascii="Arial" w:hAnsi="Arial" w:cs="Arial"/>
                <w:rPrChange w:id="525" w:author="Author" w:date="2024-06-12T08:48:00Z">
                  <w:rPr>
                    <w:rFonts w:ascii="Arial" w:hAnsi="Arial" w:cs="Arial"/>
                    <w:sz w:val="22"/>
                  </w:rPr>
                </w:rPrChange>
              </w:rPr>
            </w:pPr>
            <w:r w:rsidRPr="00C60258">
              <w:rPr>
                <w:rFonts w:ascii="Arial" w:hAnsi="Arial" w:cs="Arial"/>
                <w:rPrChange w:id="526" w:author="Author" w:date="2024-06-12T08:48:00Z">
                  <w:rPr>
                    <w:rFonts w:ascii="Arial" w:hAnsi="Arial" w:cs="Arial"/>
                    <w:sz w:val="22"/>
                  </w:rPr>
                </w:rPrChange>
              </w:rPr>
              <w:t>28,750</w:t>
            </w:r>
          </w:p>
        </w:tc>
      </w:tr>
      <w:tr w:rsidR="003A0CB9" w:rsidRPr="006E461F" w14:paraId="7E188E6F" w14:textId="77777777" w:rsidTr="00C60258">
        <w:trPr>
          <w:trHeight w:val="154"/>
          <w:trPrChange w:id="527" w:author="Author" w:date="2024-06-12T08:50:00Z">
            <w:trPr>
              <w:trHeight w:val="154"/>
            </w:trPr>
          </w:trPrChange>
        </w:trPr>
        <w:tc>
          <w:tcPr>
            <w:tcW w:w="629" w:type="dxa"/>
            <w:tcBorders>
              <w:top w:val="nil"/>
              <w:bottom w:val="nil"/>
              <w:right w:val="nil"/>
            </w:tcBorders>
            <w:vAlign w:val="center"/>
            <w:tcPrChange w:id="528" w:author="Author" w:date="2024-06-12T08:50:00Z">
              <w:tcPr>
                <w:tcW w:w="629" w:type="dxa"/>
                <w:gridSpan w:val="2"/>
                <w:tcBorders>
                  <w:top w:val="nil"/>
                  <w:bottom w:val="nil"/>
                  <w:right w:val="nil"/>
                </w:tcBorders>
                <w:vAlign w:val="center"/>
              </w:tcPr>
            </w:tcPrChange>
          </w:tcPr>
          <w:p w14:paraId="5B3D2D25" w14:textId="77777777" w:rsidR="003A0CB9" w:rsidRPr="00C60258" w:rsidRDefault="003A0CB9" w:rsidP="003A0CB9">
            <w:pPr>
              <w:jc w:val="center"/>
              <w:rPr>
                <w:rFonts w:ascii="Arial" w:hAnsi="Arial"/>
                <w:rPrChange w:id="529" w:author="Author" w:date="2024-06-12T08:48:00Z">
                  <w:rPr>
                    <w:rFonts w:ascii="Arial" w:hAnsi="Arial"/>
                    <w:sz w:val="22"/>
                  </w:rPr>
                </w:rPrChange>
              </w:rPr>
            </w:pPr>
            <w:r w:rsidRPr="00C60258">
              <w:rPr>
                <w:rFonts w:ascii="Arial" w:hAnsi="Arial"/>
                <w:rPrChange w:id="530" w:author="Author" w:date="2024-06-12T08:48:00Z">
                  <w:rPr>
                    <w:rFonts w:ascii="Arial" w:hAnsi="Arial"/>
                    <w:sz w:val="22"/>
                  </w:rPr>
                </w:rPrChange>
              </w:rPr>
              <w:t>Nov</w:t>
            </w:r>
          </w:p>
        </w:tc>
        <w:tc>
          <w:tcPr>
            <w:tcW w:w="1226" w:type="dxa"/>
            <w:tcBorders>
              <w:top w:val="nil"/>
              <w:left w:val="single" w:sz="4" w:space="0" w:color="auto"/>
              <w:bottom w:val="nil"/>
              <w:right w:val="nil"/>
            </w:tcBorders>
            <w:vAlign w:val="center"/>
            <w:tcPrChange w:id="531" w:author="Author" w:date="2024-06-12T08:50:00Z">
              <w:tcPr>
                <w:tcW w:w="1226" w:type="dxa"/>
                <w:gridSpan w:val="2"/>
                <w:tcBorders>
                  <w:top w:val="nil"/>
                  <w:left w:val="single" w:sz="4" w:space="0" w:color="auto"/>
                  <w:bottom w:val="nil"/>
                  <w:right w:val="nil"/>
                </w:tcBorders>
                <w:vAlign w:val="center"/>
              </w:tcPr>
            </w:tcPrChange>
          </w:tcPr>
          <w:p w14:paraId="54F9C04D" w14:textId="77777777" w:rsidR="003A0CB9" w:rsidRPr="00C60258" w:rsidRDefault="003A0CB9" w:rsidP="003A0CB9">
            <w:pPr>
              <w:jc w:val="center"/>
              <w:rPr>
                <w:rFonts w:ascii="Arial" w:hAnsi="Arial"/>
                <w:rPrChange w:id="532" w:author="Author" w:date="2024-06-12T08:48:00Z">
                  <w:rPr>
                    <w:rFonts w:ascii="Arial" w:hAnsi="Arial"/>
                    <w:sz w:val="22"/>
                  </w:rPr>
                </w:rPrChange>
              </w:rPr>
            </w:pPr>
            <w:r w:rsidRPr="00C60258">
              <w:rPr>
                <w:rFonts w:ascii="Arial" w:hAnsi="Arial"/>
                <w:rPrChange w:id="533" w:author="Author" w:date="2024-06-12T08:48:00Z">
                  <w:rPr>
                    <w:rFonts w:ascii="Arial" w:hAnsi="Arial"/>
                    <w:sz w:val="22"/>
                  </w:rPr>
                </w:rPrChange>
              </w:rPr>
              <w:t>12,000</w:t>
            </w:r>
          </w:p>
        </w:tc>
        <w:tc>
          <w:tcPr>
            <w:tcW w:w="1226" w:type="dxa"/>
            <w:tcBorders>
              <w:top w:val="nil"/>
              <w:left w:val="single" w:sz="4" w:space="0" w:color="auto"/>
              <w:bottom w:val="nil"/>
            </w:tcBorders>
            <w:tcPrChange w:id="534" w:author="Author" w:date="2024-06-12T08:50:00Z">
              <w:tcPr>
                <w:tcW w:w="1226" w:type="dxa"/>
                <w:gridSpan w:val="2"/>
                <w:tcBorders>
                  <w:top w:val="nil"/>
                  <w:left w:val="single" w:sz="4" w:space="0" w:color="auto"/>
                  <w:bottom w:val="nil"/>
                </w:tcBorders>
              </w:tcPr>
            </w:tcPrChange>
          </w:tcPr>
          <w:p w14:paraId="0C533E57" w14:textId="77777777" w:rsidR="003A0CB9" w:rsidRPr="00C60258" w:rsidRDefault="003A0CB9" w:rsidP="003A0CB9">
            <w:pPr>
              <w:jc w:val="center"/>
              <w:rPr>
                <w:rFonts w:ascii="Arial" w:hAnsi="Arial"/>
                <w:rPrChange w:id="535" w:author="Author" w:date="2024-06-12T08:48:00Z">
                  <w:rPr>
                    <w:rFonts w:ascii="Arial" w:hAnsi="Arial"/>
                    <w:sz w:val="22"/>
                  </w:rPr>
                </w:rPrChange>
              </w:rPr>
            </w:pPr>
            <w:r w:rsidRPr="00C60258">
              <w:rPr>
                <w:rFonts w:ascii="Arial" w:hAnsi="Arial"/>
                <w:rPrChange w:id="536"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537" w:author="Author" w:date="2024-06-12T08:50:00Z">
              <w:tcPr>
                <w:tcW w:w="1227" w:type="dxa"/>
                <w:gridSpan w:val="2"/>
                <w:tcBorders>
                  <w:top w:val="nil"/>
                  <w:left w:val="single" w:sz="4" w:space="0" w:color="auto"/>
                  <w:bottom w:val="nil"/>
                  <w:right w:val="single" w:sz="4" w:space="0" w:color="auto"/>
                </w:tcBorders>
              </w:tcPr>
            </w:tcPrChange>
          </w:tcPr>
          <w:p w14:paraId="708B4673" w14:textId="77777777" w:rsidR="003A0CB9" w:rsidRPr="00C60258" w:rsidRDefault="003A0CB9" w:rsidP="003A0CB9">
            <w:pPr>
              <w:jc w:val="center"/>
              <w:rPr>
                <w:rFonts w:ascii="Arial" w:hAnsi="Arial"/>
                <w:rPrChange w:id="538" w:author="Author" w:date="2024-06-12T08:48:00Z">
                  <w:rPr>
                    <w:rFonts w:ascii="Arial" w:hAnsi="Arial"/>
                    <w:sz w:val="22"/>
                  </w:rPr>
                </w:rPrChange>
              </w:rPr>
            </w:pPr>
            <w:r w:rsidRPr="00C60258">
              <w:rPr>
                <w:rFonts w:ascii="Arial" w:hAnsi="Arial"/>
                <w:rPrChange w:id="53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40" w:author="Author" w:date="2024-06-12T08:50:00Z">
              <w:tcPr>
                <w:tcW w:w="1226" w:type="dxa"/>
                <w:gridSpan w:val="2"/>
                <w:tcBorders>
                  <w:top w:val="nil"/>
                  <w:left w:val="single" w:sz="4" w:space="0" w:color="auto"/>
                  <w:bottom w:val="nil"/>
                  <w:right w:val="single" w:sz="4" w:space="0" w:color="auto"/>
                </w:tcBorders>
              </w:tcPr>
            </w:tcPrChange>
          </w:tcPr>
          <w:p w14:paraId="2A1AA87C" w14:textId="77777777" w:rsidR="003A0CB9" w:rsidRPr="00C60258" w:rsidRDefault="003A0CB9" w:rsidP="003A0CB9">
            <w:pPr>
              <w:jc w:val="center"/>
              <w:rPr>
                <w:rFonts w:ascii="Arial" w:hAnsi="Arial" w:cs="Arial"/>
                <w:rPrChange w:id="541" w:author="Author" w:date="2024-06-12T08:48:00Z">
                  <w:rPr>
                    <w:rFonts w:ascii="Arial" w:hAnsi="Arial" w:cs="Arial"/>
                    <w:sz w:val="22"/>
                  </w:rPr>
                </w:rPrChange>
              </w:rPr>
            </w:pPr>
            <w:r w:rsidRPr="00C60258">
              <w:rPr>
                <w:rFonts w:ascii="Arial" w:hAnsi="Arial" w:cs="Arial"/>
                <w:rPrChange w:id="542" w:author="Author" w:date="2024-06-12T08:48:00Z">
                  <w:rPr>
                    <w:rFonts w:ascii="Arial" w:hAnsi="Arial" w:cs="Arial"/>
                    <w:sz w:val="22"/>
                  </w:rPr>
                </w:rPrChange>
              </w:rPr>
              <w:t>(250)</w:t>
            </w:r>
          </w:p>
        </w:tc>
        <w:tc>
          <w:tcPr>
            <w:tcW w:w="1332" w:type="dxa"/>
            <w:tcBorders>
              <w:top w:val="nil"/>
              <w:left w:val="single" w:sz="4" w:space="0" w:color="auto"/>
              <w:bottom w:val="nil"/>
            </w:tcBorders>
            <w:tcPrChange w:id="543" w:author="Author" w:date="2024-06-12T08:50:00Z">
              <w:tcPr>
                <w:tcW w:w="1227" w:type="dxa"/>
                <w:tcBorders>
                  <w:top w:val="nil"/>
                  <w:left w:val="single" w:sz="4" w:space="0" w:color="auto"/>
                  <w:bottom w:val="nil"/>
                </w:tcBorders>
              </w:tcPr>
            </w:tcPrChange>
          </w:tcPr>
          <w:p w14:paraId="5BBE5684" w14:textId="77777777" w:rsidR="003A0CB9" w:rsidRPr="00C60258" w:rsidRDefault="003A0CB9" w:rsidP="003A0CB9">
            <w:pPr>
              <w:jc w:val="center"/>
              <w:rPr>
                <w:rFonts w:ascii="Arial" w:hAnsi="Arial"/>
                <w:rPrChange w:id="544" w:author="Author" w:date="2024-06-12T08:48:00Z">
                  <w:rPr>
                    <w:rFonts w:ascii="Arial" w:hAnsi="Arial"/>
                    <w:sz w:val="22"/>
                  </w:rPr>
                </w:rPrChange>
              </w:rPr>
            </w:pPr>
            <w:r w:rsidRPr="00C60258">
              <w:rPr>
                <w:rFonts w:ascii="Arial" w:hAnsi="Arial"/>
                <w:rPrChange w:id="545" w:author="Author" w:date="2024-06-12T08:48:00Z">
                  <w:rPr>
                    <w:rFonts w:ascii="Arial" w:hAnsi="Arial"/>
                    <w:sz w:val="22"/>
                  </w:rPr>
                </w:rPrChange>
              </w:rPr>
              <w:t>18,000,000</w:t>
            </w:r>
          </w:p>
        </w:tc>
        <w:tc>
          <w:tcPr>
            <w:tcW w:w="1226" w:type="dxa"/>
            <w:tcBorders>
              <w:top w:val="nil"/>
              <w:left w:val="single" w:sz="4" w:space="0" w:color="auto"/>
              <w:bottom w:val="nil"/>
            </w:tcBorders>
            <w:tcPrChange w:id="546" w:author="Author" w:date="2024-06-12T08:50:00Z">
              <w:tcPr>
                <w:tcW w:w="1226" w:type="dxa"/>
                <w:gridSpan w:val="2"/>
                <w:tcBorders>
                  <w:top w:val="nil"/>
                  <w:left w:val="single" w:sz="4" w:space="0" w:color="auto"/>
                  <w:bottom w:val="nil"/>
                </w:tcBorders>
              </w:tcPr>
            </w:tcPrChange>
          </w:tcPr>
          <w:p w14:paraId="3009EC02" w14:textId="77777777" w:rsidR="003A0CB9" w:rsidRPr="00C60258" w:rsidRDefault="003A0CB9" w:rsidP="003A0CB9">
            <w:pPr>
              <w:jc w:val="center"/>
              <w:rPr>
                <w:rFonts w:ascii="Arial" w:hAnsi="Arial"/>
                <w:rPrChange w:id="547" w:author="Author" w:date="2024-06-12T08:48:00Z">
                  <w:rPr>
                    <w:rFonts w:ascii="Arial" w:hAnsi="Arial"/>
                    <w:sz w:val="22"/>
                  </w:rPr>
                </w:rPrChange>
              </w:rPr>
            </w:pPr>
            <w:r w:rsidRPr="00C60258">
              <w:rPr>
                <w:rFonts w:ascii="Arial" w:hAnsi="Arial"/>
                <w:rPrChange w:id="54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49" w:author="Author" w:date="2024-06-12T08:50:00Z">
              <w:tcPr>
                <w:tcW w:w="1227" w:type="dxa"/>
                <w:gridSpan w:val="2"/>
                <w:tcBorders>
                  <w:top w:val="nil"/>
                  <w:left w:val="single" w:sz="4" w:space="0" w:color="auto"/>
                  <w:bottom w:val="nil"/>
                </w:tcBorders>
                <w:vAlign w:val="center"/>
              </w:tcPr>
            </w:tcPrChange>
          </w:tcPr>
          <w:p w14:paraId="07AFCB57" w14:textId="77777777" w:rsidR="003A0CB9" w:rsidRPr="00C60258" w:rsidRDefault="003A0CB9" w:rsidP="003A0CB9">
            <w:pPr>
              <w:jc w:val="center"/>
              <w:rPr>
                <w:rFonts w:ascii="Arial" w:hAnsi="Arial" w:cs="Arial"/>
                <w:rPrChange w:id="550" w:author="Author" w:date="2024-06-12T08:48:00Z">
                  <w:rPr>
                    <w:rFonts w:ascii="Arial" w:hAnsi="Arial" w:cs="Arial"/>
                    <w:sz w:val="22"/>
                  </w:rPr>
                </w:rPrChange>
              </w:rPr>
            </w:pPr>
            <w:r w:rsidRPr="00C60258">
              <w:rPr>
                <w:rFonts w:ascii="Arial" w:hAnsi="Arial" w:cs="Arial"/>
                <w:rPrChange w:id="551" w:author="Author" w:date="2024-06-12T08:48:00Z">
                  <w:rPr>
                    <w:rFonts w:ascii="Arial" w:hAnsi="Arial" w:cs="Arial"/>
                    <w:sz w:val="22"/>
                  </w:rPr>
                </w:rPrChange>
              </w:rPr>
              <w:t>28,750</w:t>
            </w:r>
          </w:p>
        </w:tc>
      </w:tr>
      <w:tr w:rsidR="003A0CB9" w:rsidRPr="006E461F" w14:paraId="089D4625" w14:textId="77777777" w:rsidTr="00C60258">
        <w:trPr>
          <w:trHeight w:val="154"/>
          <w:trPrChange w:id="552" w:author="Author" w:date="2024-06-12T08:50:00Z">
            <w:trPr>
              <w:trHeight w:val="154"/>
            </w:trPr>
          </w:trPrChange>
        </w:trPr>
        <w:tc>
          <w:tcPr>
            <w:tcW w:w="629" w:type="dxa"/>
            <w:tcBorders>
              <w:top w:val="nil"/>
              <w:bottom w:val="nil"/>
              <w:right w:val="nil"/>
            </w:tcBorders>
            <w:vAlign w:val="center"/>
            <w:tcPrChange w:id="553" w:author="Author" w:date="2024-06-12T08:50:00Z">
              <w:tcPr>
                <w:tcW w:w="629" w:type="dxa"/>
                <w:gridSpan w:val="2"/>
                <w:tcBorders>
                  <w:top w:val="nil"/>
                  <w:bottom w:val="nil"/>
                  <w:right w:val="nil"/>
                </w:tcBorders>
                <w:vAlign w:val="center"/>
              </w:tcPr>
            </w:tcPrChange>
          </w:tcPr>
          <w:p w14:paraId="0F1D439F" w14:textId="77777777" w:rsidR="003A0CB9" w:rsidRPr="00C60258" w:rsidRDefault="003A0CB9" w:rsidP="003A0CB9">
            <w:pPr>
              <w:jc w:val="center"/>
              <w:rPr>
                <w:rFonts w:ascii="Arial" w:hAnsi="Arial"/>
                <w:rPrChange w:id="554" w:author="Author" w:date="2024-06-12T08:48:00Z">
                  <w:rPr>
                    <w:rFonts w:ascii="Arial" w:hAnsi="Arial"/>
                    <w:sz w:val="22"/>
                  </w:rPr>
                </w:rPrChange>
              </w:rPr>
            </w:pPr>
            <w:r w:rsidRPr="00C60258">
              <w:rPr>
                <w:rFonts w:ascii="Arial" w:hAnsi="Arial"/>
                <w:rPrChange w:id="555" w:author="Author" w:date="2024-06-12T08:48:00Z">
                  <w:rPr>
                    <w:rFonts w:ascii="Arial" w:hAnsi="Arial"/>
                    <w:sz w:val="22"/>
                  </w:rPr>
                </w:rPrChange>
              </w:rPr>
              <w:t>Dec</w:t>
            </w:r>
          </w:p>
        </w:tc>
        <w:tc>
          <w:tcPr>
            <w:tcW w:w="1226" w:type="dxa"/>
            <w:tcBorders>
              <w:top w:val="nil"/>
              <w:left w:val="single" w:sz="4" w:space="0" w:color="auto"/>
              <w:bottom w:val="nil"/>
              <w:right w:val="nil"/>
            </w:tcBorders>
            <w:vAlign w:val="center"/>
            <w:tcPrChange w:id="556" w:author="Author" w:date="2024-06-12T08:50:00Z">
              <w:tcPr>
                <w:tcW w:w="1226" w:type="dxa"/>
                <w:gridSpan w:val="2"/>
                <w:tcBorders>
                  <w:top w:val="nil"/>
                  <w:left w:val="single" w:sz="4" w:space="0" w:color="auto"/>
                  <w:bottom w:val="nil"/>
                  <w:right w:val="nil"/>
                </w:tcBorders>
                <w:vAlign w:val="center"/>
              </w:tcPr>
            </w:tcPrChange>
          </w:tcPr>
          <w:p w14:paraId="70B7D1A6" w14:textId="77777777" w:rsidR="003A0CB9" w:rsidRPr="00C60258" w:rsidRDefault="003A0CB9" w:rsidP="003A0CB9">
            <w:pPr>
              <w:jc w:val="center"/>
              <w:rPr>
                <w:rFonts w:ascii="Arial" w:hAnsi="Arial"/>
                <w:rPrChange w:id="557" w:author="Author" w:date="2024-06-12T08:48:00Z">
                  <w:rPr>
                    <w:rFonts w:ascii="Arial" w:hAnsi="Arial"/>
                    <w:sz w:val="22"/>
                  </w:rPr>
                </w:rPrChange>
              </w:rPr>
            </w:pPr>
            <w:r w:rsidRPr="00C60258">
              <w:rPr>
                <w:rFonts w:ascii="Arial" w:hAnsi="Arial"/>
                <w:rPrChange w:id="558" w:author="Author" w:date="2024-06-12T08:48:00Z">
                  <w:rPr>
                    <w:rFonts w:ascii="Arial" w:hAnsi="Arial"/>
                    <w:sz w:val="22"/>
                  </w:rPr>
                </w:rPrChange>
              </w:rPr>
              <w:t>12,000</w:t>
            </w:r>
          </w:p>
        </w:tc>
        <w:tc>
          <w:tcPr>
            <w:tcW w:w="1226" w:type="dxa"/>
            <w:tcBorders>
              <w:top w:val="nil"/>
              <w:left w:val="single" w:sz="4" w:space="0" w:color="auto"/>
              <w:bottom w:val="nil"/>
            </w:tcBorders>
            <w:tcPrChange w:id="559" w:author="Author" w:date="2024-06-12T08:50:00Z">
              <w:tcPr>
                <w:tcW w:w="1226" w:type="dxa"/>
                <w:gridSpan w:val="2"/>
                <w:tcBorders>
                  <w:top w:val="nil"/>
                  <w:left w:val="single" w:sz="4" w:space="0" w:color="auto"/>
                  <w:bottom w:val="nil"/>
                </w:tcBorders>
              </w:tcPr>
            </w:tcPrChange>
          </w:tcPr>
          <w:p w14:paraId="56F2B18F" w14:textId="77777777" w:rsidR="003A0CB9" w:rsidRPr="00C60258" w:rsidRDefault="003A0CB9" w:rsidP="003A0CB9">
            <w:pPr>
              <w:jc w:val="center"/>
              <w:rPr>
                <w:rFonts w:ascii="Arial" w:hAnsi="Arial"/>
                <w:rPrChange w:id="560" w:author="Author" w:date="2024-06-12T08:48:00Z">
                  <w:rPr>
                    <w:rFonts w:ascii="Arial" w:hAnsi="Arial"/>
                    <w:sz w:val="22"/>
                  </w:rPr>
                </w:rPrChange>
              </w:rPr>
            </w:pPr>
            <w:r w:rsidRPr="00C60258">
              <w:rPr>
                <w:rFonts w:ascii="Arial" w:hAnsi="Arial"/>
                <w:rPrChange w:id="561" w:author="Author" w:date="2024-06-12T08:48:00Z">
                  <w:rPr>
                    <w:rFonts w:ascii="Arial" w:hAnsi="Arial"/>
                    <w:sz w:val="22"/>
                  </w:rPr>
                </w:rPrChange>
              </w:rPr>
              <w:t>10,000</w:t>
            </w:r>
          </w:p>
        </w:tc>
        <w:tc>
          <w:tcPr>
            <w:tcW w:w="1227" w:type="dxa"/>
            <w:tcBorders>
              <w:top w:val="nil"/>
              <w:left w:val="single" w:sz="4" w:space="0" w:color="auto"/>
              <w:bottom w:val="nil"/>
              <w:right w:val="single" w:sz="4" w:space="0" w:color="auto"/>
            </w:tcBorders>
            <w:tcPrChange w:id="562" w:author="Author" w:date="2024-06-12T08:50:00Z">
              <w:tcPr>
                <w:tcW w:w="1227" w:type="dxa"/>
                <w:gridSpan w:val="2"/>
                <w:tcBorders>
                  <w:top w:val="nil"/>
                  <w:left w:val="single" w:sz="4" w:space="0" w:color="auto"/>
                  <w:bottom w:val="nil"/>
                  <w:right w:val="single" w:sz="4" w:space="0" w:color="auto"/>
                </w:tcBorders>
              </w:tcPr>
            </w:tcPrChange>
          </w:tcPr>
          <w:p w14:paraId="3792964A" w14:textId="77777777" w:rsidR="003A0CB9" w:rsidRPr="00C60258" w:rsidRDefault="003A0CB9" w:rsidP="003A0CB9">
            <w:pPr>
              <w:jc w:val="center"/>
              <w:rPr>
                <w:rFonts w:ascii="Arial" w:hAnsi="Arial"/>
                <w:rPrChange w:id="563" w:author="Author" w:date="2024-06-12T08:48:00Z">
                  <w:rPr>
                    <w:rFonts w:ascii="Arial" w:hAnsi="Arial"/>
                    <w:sz w:val="22"/>
                  </w:rPr>
                </w:rPrChange>
              </w:rPr>
            </w:pPr>
            <w:r w:rsidRPr="00C60258">
              <w:rPr>
                <w:rFonts w:ascii="Arial" w:hAnsi="Arial"/>
                <w:rPrChange w:id="56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65" w:author="Author" w:date="2024-06-12T08:50:00Z">
              <w:tcPr>
                <w:tcW w:w="1226" w:type="dxa"/>
                <w:gridSpan w:val="2"/>
                <w:tcBorders>
                  <w:top w:val="nil"/>
                  <w:left w:val="single" w:sz="4" w:space="0" w:color="auto"/>
                  <w:bottom w:val="nil"/>
                  <w:right w:val="single" w:sz="4" w:space="0" w:color="auto"/>
                </w:tcBorders>
              </w:tcPr>
            </w:tcPrChange>
          </w:tcPr>
          <w:p w14:paraId="0D9C5879" w14:textId="77777777" w:rsidR="003A0CB9" w:rsidRPr="00C60258" w:rsidRDefault="003A0CB9" w:rsidP="003A0CB9">
            <w:pPr>
              <w:jc w:val="center"/>
              <w:rPr>
                <w:rFonts w:ascii="Arial" w:hAnsi="Arial" w:cs="Arial"/>
                <w:rPrChange w:id="566" w:author="Author" w:date="2024-06-12T08:48:00Z">
                  <w:rPr>
                    <w:rFonts w:ascii="Arial" w:hAnsi="Arial" w:cs="Arial"/>
                    <w:sz w:val="22"/>
                  </w:rPr>
                </w:rPrChange>
              </w:rPr>
            </w:pPr>
            <w:r w:rsidRPr="00C60258">
              <w:rPr>
                <w:rFonts w:ascii="Arial" w:hAnsi="Arial" w:cs="Arial"/>
                <w:rPrChange w:id="567" w:author="Author" w:date="2024-06-12T08:48:00Z">
                  <w:rPr>
                    <w:rFonts w:ascii="Arial" w:hAnsi="Arial" w:cs="Arial"/>
                    <w:sz w:val="22"/>
                  </w:rPr>
                </w:rPrChange>
              </w:rPr>
              <w:t>(250)</w:t>
            </w:r>
          </w:p>
        </w:tc>
        <w:tc>
          <w:tcPr>
            <w:tcW w:w="1332" w:type="dxa"/>
            <w:tcBorders>
              <w:top w:val="nil"/>
              <w:left w:val="single" w:sz="4" w:space="0" w:color="auto"/>
              <w:bottom w:val="nil"/>
            </w:tcBorders>
            <w:tcPrChange w:id="568" w:author="Author" w:date="2024-06-12T08:50:00Z">
              <w:tcPr>
                <w:tcW w:w="1227" w:type="dxa"/>
                <w:tcBorders>
                  <w:top w:val="nil"/>
                  <w:left w:val="single" w:sz="4" w:space="0" w:color="auto"/>
                  <w:bottom w:val="nil"/>
                </w:tcBorders>
              </w:tcPr>
            </w:tcPrChange>
          </w:tcPr>
          <w:p w14:paraId="41FAC74A" w14:textId="77777777" w:rsidR="003A0CB9" w:rsidRPr="00C60258" w:rsidRDefault="003A0CB9" w:rsidP="003A0CB9">
            <w:pPr>
              <w:jc w:val="center"/>
              <w:rPr>
                <w:rFonts w:ascii="Arial" w:hAnsi="Arial"/>
                <w:rPrChange w:id="569" w:author="Author" w:date="2024-06-12T08:48:00Z">
                  <w:rPr>
                    <w:rFonts w:ascii="Arial" w:hAnsi="Arial"/>
                    <w:sz w:val="22"/>
                  </w:rPr>
                </w:rPrChange>
              </w:rPr>
            </w:pPr>
            <w:r w:rsidRPr="00C60258">
              <w:rPr>
                <w:rFonts w:ascii="Arial" w:hAnsi="Arial"/>
                <w:rPrChange w:id="570" w:author="Author" w:date="2024-06-12T08:48:00Z">
                  <w:rPr>
                    <w:rFonts w:ascii="Arial" w:hAnsi="Arial"/>
                    <w:sz w:val="22"/>
                  </w:rPr>
                </w:rPrChange>
              </w:rPr>
              <w:t>18,000,000</w:t>
            </w:r>
          </w:p>
        </w:tc>
        <w:tc>
          <w:tcPr>
            <w:tcW w:w="1226" w:type="dxa"/>
            <w:tcBorders>
              <w:top w:val="nil"/>
              <w:left w:val="single" w:sz="4" w:space="0" w:color="auto"/>
              <w:bottom w:val="nil"/>
            </w:tcBorders>
            <w:tcPrChange w:id="571" w:author="Author" w:date="2024-06-12T08:50:00Z">
              <w:tcPr>
                <w:tcW w:w="1226" w:type="dxa"/>
                <w:gridSpan w:val="2"/>
                <w:tcBorders>
                  <w:top w:val="nil"/>
                  <w:left w:val="single" w:sz="4" w:space="0" w:color="auto"/>
                  <w:bottom w:val="nil"/>
                </w:tcBorders>
              </w:tcPr>
            </w:tcPrChange>
          </w:tcPr>
          <w:p w14:paraId="4CBC379A" w14:textId="77777777" w:rsidR="003A0CB9" w:rsidRPr="00C60258" w:rsidRDefault="003A0CB9" w:rsidP="003A0CB9">
            <w:pPr>
              <w:jc w:val="center"/>
              <w:rPr>
                <w:rFonts w:ascii="Arial" w:hAnsi="Arial"/>
                <w:rPrChange w:id="572" w:author="Author" w:date="2024-06-12T08:48:00Z">
                  <w:rPr>
                    <w:rFonts w:ascii="Arial" w:hAnsi="Arial"/>
                    <w:sz w:val="22"/>
                  </w:rPr>
                </w:rPrChange>
              </w:rPr>
            </w:pPr>
            <w:r w:rsidRPr="00C60258">
              <w:rPr>
                <w:rFonts w:ascii="Arial" w:hAnsi="Arial"/>
                <w:rPrChange w:id="573"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74" w:author="Author" w:date="2024-06-12T08:50:00Z">
              <w:tcPr>
                <w:tcW w:w="1227" w:type="dxa"/>
                <w:gridSpan w:val="2"/>
                <w:tcBorders>
                  <w:top w:val="nil"/>
                  <w:left w:val="single" w:sz="4" w:space="0" w:color="auto"/>
                  <w:bottom w:val="nil"/>
                </w:tcBorders>
                <w:vAlign w:val="center"/>
              </w:tcPr>
            </w:tcPrChange>
          </w:tcPr>
          <w:p w14:paraId="6BADE0FD" w14:textId="77777777" w:rsidR="003A0CB9" w:rsidRPr="00C60258" w:rsidRDefault="003A0CB9" w:rsidP="003A0CB9">
            <w:pPr>
              <w:jc w:val="center"/>
              <w:rPr>
                <w:rFonts w:ascii="Arial" w:hAnsi="Arial" w:cs="Arial"/>
                <w:rPrChange w:id="575" w:author="Author" w:date="2024-06-12T08:48:00Z">
                  <w:rPr>
                    <w:rFonts w:ascii="Arial" w:hAnsi="Arial" w:cs="Arial"/>
                    <w:sz w:val="22"/>
                  </w:rPr>
                </w:rPrChange>
              </w:rPr>
            </w:pPr>
            <w:r w:rsidRPr="00C60258">
              <w:rPr>
                <w:rFonts w:ascii="Arial" w:hAnsi="Arial" w:cs="Arial"/>
                <w:rPrChange w:id="576" w:author="Author" w:date="2024-06-12T08:48:00Z">
                  <w:rPr>
                    <w:rFonts w:ascii="Arial" w:hAnsi="Arial" w:cs="Arial"/>
                    <w:sz w:val="22"/>
                  </w:rPr>
                </w:rPrChange>
              </w:rPr>
              <w:t>28,750</w:t>
            </w:r>
          </w:p>
        </w:tc>
      </w:tr>
      <w:tr w:rsidR="003A0CB9" w:rsidRPr="006E461F" w14:paraId="39A8787D" w14:textId="77777777" w:rsidTr="00C60258">
        <w:trPr>
          <w:trHeight w:val="154"/>
          <w:trPrChange w:id="577" w:author="Author" w:date="2024-06-12T08:50:00Z">
            <w:trPr>
              <w:trHeight w:val="154"/>
            </w:trPr>
          </w:trPrChange>
        </w:trPr>
        <w:tc>
          <w:tcPr>
            <w:tcW w:w="629" w:type="dxa"/>
            <w:tcBorders>
              <w:top w:val="nil"/>
              <w:bottom w:val="nil"/>
              <w:right w:val="nil"/>
            </w:tcBorders>
            <w:vAlign w:val="center"/>
            <w:tcPrChange w:id="578" w:author="Author" w:date="2024-06-12T08:50:00Z">
              <w:tcPr>
                <w:tcW w:w="629" w:type="dxa"/>
                <w:gridSpan w:val="2"/>
                <w:tcBorders>
                  <w:top w:val="nil"/>
                  <w:bottom w:val="nil"/>
                  <w:right w:val="nil"/>
                </w:tcBorders>
                <w:vAlign w:val="center"/>
              </w:tcPr>
            </w:tcPrChange>
          </w:tcPr>
          <w:p w14:paraId="1498B337" w14:textId="77777777" w:rsidR="003A0CB9" w:rsidRPr="00C60258" w:rsidRDefault="003A0CB9" w:rsidP="003A0CB9">
            <w:pPr>
              <w:jc w:val="center"/>
              <w:rPr>
                <w:rFonts w:ascii="Arial" w:hAnsi="Arial"/>
                <w:rPrChange w:id="579" w:author="Author" w:date="2024-06-12T08:48:00Z">
                  <w:rPr>
                    <w:rFonts w:ascii="Arial" w:hAnsi="Arial"/>
                    <w:sz w:val="22"/>
                  </w:rPr>
                </w:rPrChange>
              </w:rPr>
            </w:pPr>
            <w:r w:rsidRPr="00C60258">
              <w:rPr>
                <w:rFonts w:ascii="Arial" w:hAnsi="Arial"/>
                <w:rPrChange w:id="580" w:author="Author" w:date="2024-06-12T08:48:00Z">
                  <w:rPr>
                    <w:rFonts w:ascii="Arial" w:hAnsi="Arial"/>
                    <w:sz w:val="22"/>
                  </w:rPr>
                </w:rPrChange>
              </w:rPr>
              <w:t>Jan</w:t>
            </w:r>
          </w:p>
        </w:tc>
        <w:tc>
          <w:tcPr>
            <w:tcW w:w="1226" w:type="dxa"/>
            <w:tcBorders>
              <w:top w:val="nil"/>
              <w:left w:val="single" w:sz="4" w:space="0" w:color="auto"/>
              <w:bottom w:val="nil"/>
              <w:right w:val="nil"/>
            </w:tcBorders>
            <w:vAlign w:val="center"/>
            <w:tcPrChange w:id="581" w:author="Author" w:date="2024-06-12T08:50:00Z">
              <w:tcPr>
                <w:tcW w:w="1226" w:type="dxa"/>
                <w:gridSpan w:val="2"/>
                <w:tcBorders>
                  <w:top w:val="nil"/>
                  <w:left w:val="single" w:sz="4" w:space="0" w:color="auto"/>
                  <w:bottom w:val="nil"/>
                  <w:right w:val="nil"/>
                </w:tcBorders>
                <w:vAlign w:val="center"/>
              </w:tcPr>
            </w:tcPrChange>
          </w:tcPr>
          <w:p w14:paraId="411FFA2E" w14:textId="77777777" w:rsidR="003A0CB9" w:rsidRPr="00C60258" w:rsidRDefault="003A0CB9" w:rsidP="003A0CB9">
            <w:pPr>
              <w:jc w:val="center"/>
              <w:rPr>
                <w:rFonts w:ascii="Arial" w:hAnsi="Arial"/>
                <w:rPrChange w:id="582" w:author="Author" w:date="2024-06-12T08:48:00Z">
                  <w:rPr>
                    <w:rFonts w:ascii="Arial" w:hAnsi="Arial"/>
                    <w:sz w:val="22"/>
                  </w:rPr>
                </w:rPrChange>
              </w:rPr>
            </w:pPr>
            <w:r w:rsidRPr="00C60258">
              <w:rPr>
                <w:rFonts w:ascii="Arial" w:hAnsi="Arial"/>
                <w:rPrChange w:id="583" w:author="Author" w:date="2024-06-12T08:48:00Z">
                  <w:rPr>
                    <w:rFonts w:ascii="Arial" w:hAnsi="Arial"/>
                    <w:sz w:val="22"/>
                  </w:rPr>
                </w:rPrChange>
              </w:rPr>
              <w:t>7,200</w:t>
            </w:r>
          </w:p>
        </w:tc>
        <w:tc>
          <w:tcPr>
            <w:tcW w:w="1226" w:type="dxa"/>
            <w:tcBorders>
              <w:top w:val="nil"/>
              <w:left w:val="single" w:sz="4" w:space="0" w:color="auto"/>
              <w:bottom w:val="nil"/>
            </w:tcBorders>
            <w:tcPrChange w:id="584" w:author="Author" w:date="2024-06-12T08:50:00Z">
              <w:tcPr>
                <w:tcW w:w="1226" w:type="dxa"/>
                <w:gridSpan w:val="2"/>
                <w:tcBorders>
                  <w:top w:val="nil"/>
                  <w:left w:val="single" w:sz="4" w:space="0" w:color="auto"/>
                  <w:bottom w:val="nil"/>
                </w:tcBorders>
              </w:tcPr>
            </w:tcPrChange>
          </w:tcPr>
          <w:p w14:paraId="02CD8F35" w14:textId="77777777" w:rsidR="003A0CB9" w:rsidRPr="00C60258" w:rsidRDefault="003A0CB9" w:rsidP="003A0CB9">
            <w:pPr>
              <w:jc w:val="center"/>
              <w:rPr>
                <w:rFonts w:ascii="Arial" w:hAnsi="Arial"/>
                <w:rPrChange w:id="585" w:author="Author" w:date="2024-06-12T08:48:00Z">
                  <w:rPr>
                    <w:rFonts w:ascii="Arial" w:hAnsi="Arial"/>
                    <w:sz w:val="22"/>
                  </w:rPr>
                </w:rPrChange>
              </w:rPr>
            </w:pPr>
            <w:r w:rsidRPr="00C60258">
              <w:rPr>
                <w:rFonts w:ascii="Arial" w:hAnsi="Arial"/>
                <w:rPrChange w:id="586" w:author="Author" w:date="2024-06-12T08:48:00Z">
                  <w:rPr>
                    <w:rFonts w:ascii="Arial" w:hAnsi="Arial"/>
                    <w:sz w:val="22"/>
                  </w:rPr>
                </w:rPrChange>
              </w:rPr>
              <w:t>(6,000)</w:t>
            </w:r>
          </w:p>
        </w:tc>
        <w:tc>
          <w:tcPr>
            <w:tcW w:w="1227" w:type="dxa"/>
            <w:tcBorders>
              <w:top w:val="nil"/>
              <w:left w:val="single" w:sz="4" w:space="0" w:color="auto"/>
              <w:bottom w:val="nil"/>
              <w:right w:val="single" w:sz="4" w:space="0" w:color="auto"/>
            </w:tcBorders>
            <w:tcPrChange w:id="587" w:author="Author" w:date="2024-06-12T08:50:00Z">
              <w:tcPr>
                <w:tcW w:w="1227" w:type="dxa"/>
                <w:gridSpan w:val="2"/>
                <w:tcBorders>
                  <w:top w:val="nil"/>
                  <w:left w:val="single" w:sz="4" w:space="0" w:color="auto"/>
                  <w:bottom w:val="nil"/>
                  <w:right w:val="single" w:sz="4" w:space="0" w:color="auto"/>
                </w:tcBorders>
              </w:tcPr>
            </w:tcPrChange>
          </w:tcPr>
          <w:p w14:paraId="22FB8539" w14:textId="77777777" w:rsidR="003A0CB9" w:rsidRPr="00C60258" w:rsidRDefault="003A0CB9" w:rsidP="003A0CB9">
            <w:pPr>
              <w:jc w:val="center"/>
              <w:rPr>
                <w:rFonts w:ascii="Arial" w:hAnsi="Arial"/>
                <w:rPrChange w:id="588" w:author="Author" w:date="2024-06-12T08:48:00Z">
                  <w:rPr>
                    <w:rFonts w:ascii="Arial" w:hAnsi="Arial"/>
                    <w:sz w:val="22"/>
                  </w:rPr>
                </w:rPrChange>
              </w:rPr>
            </w:pPr>
            <w:r w:rsidRPr="00C60258">
              <w:rPr>
                <w:rFonts w:ascii="Arial" w:hAnsi="Arial"/>
                <w:rPrChange w:id="58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590" w:author="Author" w:date="2024-06-12T08:50:00Z">
              <w:tcPr>
                <w:tcW w:w="1226" w:type="dxa"/>
                <w:gridSpan w:val="2"/>
                <w:tcBorders>
                  <w:top w:val="nil"/>
                  <w:left w:val="single" w:sz="4" w:space="0" w:color="auto"/>
                  <w:bottom w:val="nil"/>
                  <w:right w:val="single" w:sz="4" w:space="0" w:color="auto"/>
                </w:tcBorders>
              </w:tcPr>
            </w:tcPrChange>
          </w:tcPr>
          <w:p w14:paraId="2632B28E" w14:textId="77777777" w:rsidR="003A0CB9" w:rsidRPr="00C60258" w:rsidRDefault="003A0CB9" w:rsidP="003A0CB9">
            <w:pPr>
              <w:jc w:val="center"/>
              <w:rPr>
                <w:rFonts w:ascii="Arial" w:hAnsi="Arial" w:cs="Arial"/>
                <w:rPrChange w:id="591" w:author="Author" w:date="2024-06-12T08:48:00Z">
                  <w:rPr>
                    <w:rFonts w:ascii="Arial" w:hAnsi="Arial" w:cs="Arial"/>
                    <w:sz w:val="22"/>
                  </w:rPr>
                </w:rPrChange>
              </w:rPr>
            </w:pPr>
            <w:r w:rsidRPr="00C60258">
              <w:rPr>
                <w:rFonts w:ascii="Arial" w:hAnsi="Arial" w:cs="Arial"/>
                <w:rPrChange w:id="592" w:author="Author" w:date="2024-06-12T08:48:00Z">
                  <w:rPr>
                    <w:rFonts w:ascii="Arial" w:hAnsi="Arial" w:cs="Arial"/>
                    <w:sz w:val="22"/>
                  </w:rPr>
                </w:rPrChange>
              </w:rPr>
              <w:t>(250)</w:t>
            </w:r>
          </w:p>
        </w:tc>
        <w:tc>
          <w:tcPr>
            <w:tcW w:w="1332" w:type="dxa"/>
            <w:tcBorders>
              <w:top w:val="nil"/>
              <w:left w:val="single" w:sz="4" w:space="0" w:color="auto"/>
              <w:bottom w:val="nil"/>
            </w:tcBorders>
            <w:tcPrChange w:id="593" w:author="Author" w:date="2024-06-12T08:50:00Z">
              <w:tcPr>
                <w:tcW w:w="1227" w:type="dxa"/>
                <w:tcBorders>
                  <w:top w:val="nil"/>
                  <w:left w:val="single" w:sz="4" w:space="0" w:color="auto"/>
                  <w:bottom w:val="nil"/>
                </w:tcBorders>
              </w:tcPr>
            </w:tcPrChange>
          </w:tcPr>
          <w:p w14:paraId="01F8A9B6" w14:textId="77777777" w:rsidR="003A0CB9" w:rsidRPr="00C60258" w:rsidRDefault="003A0CB9" w:rsidP="003A0CB9">
            <w:pPr>
              <w:jc w:val="center"/>
              <w:rPr>
                <w:rFonts w:ascii="Arial" w:hAnsi="Arial"/>
                <w:rPrChange w:id="594" w:author="Author" w:date="2024-06-12T08:48:00Z">
                  <w:rPr>
                    <w:rFonts w:ascii="Arial" w:hAnsi="Arial"/>
                    <w:sz w:val="22"/>
                  </w:rPr>
                </w:rPrChange>
              </w:rPr>
            </w:pPr>
            <w:r w:rsidRPr="00C60258">
              <w:rPr>
                <w:rFonts w:ascii="Arial" w:hAnsi="Arial"/>
                <w:rPrChange w:id="595" w:author="Author" w:date="2024-06-12T08:48:00Z">
                  <w:rPr>
                    <w:rFonts w:ascii="Arial" w:hAnsi="Arial"/>
                    <w:sz w:val="22"/>
                  </w:rPr>
                </w:rPrChange>
              </w:rPr>
              <w:t>18,000,000</w:t>
            </w:r>
          </w:p>
        </w:tc>
        <w:tc>
          <w:tcPr>
            <w:tcW w:w="1226" w:type="dxa"/>
            <w:tcBorders>
              <w:top w:val="nil"/>
              <w:left w:val="single" w:sz="4" w:space="0" w:color="auto"/>
              <w:bottom w:val="nil"/>
            </w:tcBorders>
            <w:tcPrChange w:id="596" w:author="Author" w:date="2024-06-12T08:50:00Z">
              <w:tcPr>
                <w:tcW w:w="1226" w:type="dxa"/>
                <w:gridSpan w:val="2"/>
                <w:tcBorders>
                  <w:top w:val="nil"/>
                  <w:left w:val="single" w:sz="4" w:space="0" w:color="auto"/>
                  <w:bottom w:val="nil"/>
                </w:tcBorders>
              </w:tcPr>
            </w:tcPrChange>
          </w:tcPr>
          <w:p w14:paraId="3B936077" w14:textId="77777777" w:rsidR="003A0CB9" w:rsidRPr="00C60258" w:rsidRDefault="003A0CB9" w:rsidP="003A0CB9">
            <w:pPr>
              <w:jc w:val="center"/>
              <w:rPr>
                <w:rFonts w:ascii="Arial" w:hAnsi="Arial"/>
                <w:rPrChange w:id="597" w:author="Author" w:date="2024-06-12T08:48:00Z">
                  <w:rPr>
                    <w:rFonts w:ascii="Arial" w:hAnsi="Arial"/>
                    <w:sz w:val="22"/>
                  </w:rPr>
                </w:rPrChange>
              </w:rPr>
            </w:pPr>
            <w:r w:rsidRPr="00C60258">
              <w:rPr>
                <w:rFonts w:ascii="Arial" w:hAnsi="Arial"/>
                <w:rPrChange w:id="59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599" w:author="Author" w:date="2024-06-12T08:50:00Z">
              <w:tcPr>
                <w:tcW w:w="1227" w:type="dxa"/>
                <w:gridSpan w:val="2"/>
                <w:tcBorders>
                  <w:top w:val="nil"/>
                  <w:left w:val="single" w:sz="4" w:space="0" w:color="auto"/>
                  <w:bottom w:val="nil"/>
                </w:tcBorders>
                <w:vAlign w:val="center"/>
              </w:tcPr>
            </w:tcPrChange>
          </w:tcPr>
          <w:p w14:paraId="1FE89BA9" w14:textId="77777777" w:rsidR="003A0CB9" w:rsidRPr="00C60258" w:rsidRDefault="003A0CB9" w:rsidP="003A0CB9">
            <w:pPr>
              <w:jc w:val="center"/>
              <w:rPr>
                <w:rFonts w:ascii="Arial" w:hAnsi="Arial" w:cs="Arial"/>
                <w:rPrChange w:id="600" w:author="Author" w:date="2024-06-12T08:48:00Z">
                  <w:rPr>
                    <w:rFonts w:ascii="Arial" w:hAnsi="Arial" w:cs="Arial"/>
                    <w:sz w:val="22"/>
                  </w:rPr>
                </w:rPrChange>
              </w:rPr>
            </w:pPr>
            <w:r w:rsidRPr="00C60258">
              <w:rPr>
                <w:rFonts w:ascii="Arial" w:hAnsi="Arial" w:cs="Arial"/>
                <w:rPrChange w:id="601" w:author="Author" w:date="2024-06-12T08:48:00Z">
                  <w:rPr>
                    <w:rFonts w:ascii="Arial" w:hAnsi="Arial" w:cs="Arial"/>
                    <w:sz w:val="22"/>
                  </w:rPr>
                </w:rPrChange>
              </w:rPr>
              <w:t>12,750</w:t>
            </w:r>
          </w:p>
        </w:tc>
      </w:tr>
      <w:tr w:rsidR="003A0CB9" w:rsidRPr="006E461F" w14:paraId="413ECA86" w14:textId="77777777" w:rsidTr="00C60258">
        <w:trPr>
          <w:trHeight w:val="154"/>
          <w:trPrChange w:id="602" w:author="Author" w:date="2024-06-12T08:50:00Z">
            <w:trPr>
              <w:trHeight w:val="154"/>
            </w:trPr>
          </w:trPrChange>
        </w:trPr>
        <w:tc>
          <w:tcPr>
            <w:tcW w:w="629" w:type="dxa"/>
            <w:tcBorders>
              <w:top w:val="nil"/>
              <w:bottom w:val="nil"/>
              <w:right w:val="nil"/>
            </w:tcBorders>
            <w:vAlign w:val="center"/>
            <w:tcPrChange w:id="603" w:author="Author" w:date="2024-06-12T08:50:00Z">
              <w:tcPr>
                <w:tcW w:w="629" w:type="dxa"/>
                <w:gridSpan w:val="2"/>
                <w:tcBorders>
                  <w:top w:val="nil"/>
                  <w:bottom w:val="nil"/>
                  <w:right w:val="nil"/>
                </w:tcBorders>
                <w:vAlign w:val="center"/>
              </w:tcPr>
            </w:tcPrChange>
          </w:tcPr>
          <w:p w14:paraId="0F2321F0" w14:textId="77777777" w:rsidR="003A0CB9" w:rsidRPr="00C60258" w:rsidRDefault="003A0CB9" w:rsidP="003A0CB9">
            <w:pPr>
              <w:jc w:val="center"/>
              <w:rPr>
                <w:rFonts w:ascii="Arial" w:hAnsi="Arial"/>
                <w:rPrChange w:id="604" w:author="Author" w:date="2024-06-12T08:48:00Z">
                  <w:rPr>
                    <w:rFonts w:ascii="Arial" w:hAnsi="Arial"/>
                    <w:sz w:val="22"/>
                  </w:rPr>
                </w:rPrChange>
              </w:rPr>
            </w:pPr>
            <w:r w:rsidRPr="00C60258">
              <w:rPr>
                <w:rFonts w:ascii="Arial" w:hAnsi="Arial"/>
                <w:rPrChange w:id="605" w:author="Author" w:date="2024-06-12T08:48:00Z">
                  <w:rPr>
                    <w:rFonts w:ascii="Arial" w:hAnsi="Arial"/>
                    <w:sz w:val="22"/>
                  </w:rPr>
                </w:rPrChange>
              </w:rPr>
              <w:t>Feb</w:t>
            </w:r>
          </w:p>
        </w:tc>
        <w:tc>
          <w:tcPr>
            <w:tcW w:w="1226" w:type="dxa"/>
            <w:tcBorders>
              <w:top w:val="nil"/>
              <w:left w:val="single" w:sz="4" w:space="0" w:color="auto"/>
              <w:bottom w:val="nil"/>
              <w:right w:val="nil"/>
            </w:tcBorders>
            <w:vAlign w:val="center"/>
            <w:tcPrChange w:id="606" w:author="Author" w:date="2024-06-12T08:50:00Z">
              <w:tcPr>
                <w:tcW w:w="1226" w:type="dxa"/>
                <w:gridSpan w:val="2"/>
                <w:tcBorders>
                  <w:top w:val="nil"/>
                  <w:left w:val="single" w:sz="4" w:space="0" w:color="auto"/>
                  <w:bottom w:val="nil"/>
                  <w:right w:val="nil"/>
                </w:tcBorders>
                <w:vAlign w:val="center"/>
              </w:tcPr>
            </w:tcPrChange>
          </w:tcPr>
          <w:p w14:paraId="51D9B573" w14:textId="77777777" w:rsidR="003A0CB9" w:rsidRPr="00C60258" w:rsidRDefault="003A0CB9" w:rsidP="003A0CB9">
            <w:pPr>
              <w:jc w:val="center"/>
              <w:rPr>
                <w:rFonts w:ascii="Arial" w:hAnsi="Arial"/>
                <w:rPrChange w:id="607" w:author="Author" w:date="2024-06-12T08:48:00Z">
                  <w:rPr>
                    <w:rFonts w:ascii="Arial" w:hAnsi="Arial"/>
                    <w:sz w:val="22"/>
                  </w:rPr>
                </w:rPrChange>
              </w:rPr>
            </w:pPr>
            <w:r w:rsidRPr="00C60258">
              <w:rPr>
                <w:rFonts w:ascii="Arial" w:hAnsi="Arial"/>
                <w:rPrChange w:id="608" w:author="Author" w:date="2024-06-12T08:48:00Z">
                  <w:rPr>
                    <w:rFonts w:ascii="Arial" w:hAnsi="Arial"/>
                    <w:sz w:val="22"/>
                  </w:rPr>
                </w:rPrChange>
              </w:rPr>
              <w:t>7,200</w:t>
            </w:r>
          </w:p>
        </w:tc>
        <w:tc>
          <w:tcPr>
            <w:tcW w:w="1226" w:type="dxa"/>
            <w:tcBorders>
              <w:top w:val="nil"/>
              <w:left w:val="single" w:sz="4" w:space="0" w:color="auto"/>
              <w:bottom w:val="nil"/>
            </w:tcBorders>
            <w:tcPrChange w:id="609" w:author="Author" w:date="2024-06-12T08:50:00Z">
              <w:tcPr>
                <w:tcW w:w="1226" w:type="dxa"/>
                <w:gridSpan w:val="2"/>
                <w:tcBorders>
                  <w:top w:val="nil"/>
                  <w:left w:val="single" w:sz="4" w:space="0" w:color="auto"/>
                  <w:bottom w:val="nil"/>
                </w:tcBorders>
              </w:tcPr>
            </w:tcPrChange>
          </w:tcPr>
          <w:p w14:paraId="2812DEA3" w14:textId="77777777" w:rsidR="003A0CB9" w:rsidRPr="00C60258" w:rsidRDefault="003A0CB9" w:rsidP="003A0CB9">
            <w:pPr>
              <w:jc w:val="center"/>
              <w:rPr>
                <w:rFonts w:ascii="Arial" w:hAnsi="Arial"/>
                <w:rPrChange w:id="610" w:author="Author" w:date="2024-06-12T08:48:00Z">
                  <w:rPr>
                    <w:rFonts w:ascii="Arial" w:hAnsi="Arial"/>
                    <w:sz w:val="22"/>
                  </w:rPr>
                </w:rPrChange>
              </w:rPr>
            </w:pPr>
            <w:r w:rsidRPr="00C60258">
              <w:rPr>
                <w:rFonts w:ascii="Arial" w:hAnsi="Arial"/>
                <w:rPrChange w:id="611" w:author="Author" w:date="2024-06-12T08:48:00Z">
                  <w:rPr>
                    <w:rFonts w:ascii="Arial" w:hAnsi="Arial"/>
                    <w:sz w:val="22"/>
                  </w:rPr>
                </w:rPrChange>
              </w:rPr>
              <w:t>(6,000)</w:t>
            </w:r>
          </w:p>
        </w:tc>
        <w:tc>
          <w:tcPr>
            <w:tcW w:w="1227" w:type="dxa"/>
            <w:tcBorders>
              <w:top w:val="nil"/>
              <w:left w:val="single" w:sz="4" w:space="0" w:color="auto"/>
              <w:bottom w:val="nil"/>
              <w:right w:val="single" w:sz="4" w:space="0" w:color="auto"/>
            </w:tcBorders>
            <w:tcPrChange w:id="612" w:author="Author" w:date="2024-06-12T08:50:00Z">
              <w:tcPr>
                <w:tcW w:w="1227" w:type="dxa"/>
                <w:gridSpan w:val="2"/>
                <w:tcBorders>
                  <w:top w:val="nil"/>
                  <w:left w:val="single" w:sz="4" w:space="0" w:color="auto"/>
                  <w:bottom w:val="nil"/>
                  <w:right w:val="single" w:sz="4" w:space="0" w:color="auto"/>
                </w:tcBorders>
              </w:tcPr>
            </w:tcPrChange>
          </w:tcPr>
          <w:p w14:paraId="76F3CF3B" w14:textId="77777777" w:rsidR="003A0CB9" w:rsidRPr="00C60258" w:rsidRDefault="003A0CB9" w:rsidP="003A0CB9">
            <w:pPr>
              <w:jc w:val="center"/>
              <w:rPr>
                <w:rFonts w:ascii="Arial" w:hAnsi="Arial"/>
                <w:rPrChange w:id="613" w:author="Author" w:date="2024-06-12T08:48:00Z">
                  <w:rPr>
                    <w:rFonts w:ascii="Arial" w:hAnsi="Arial"/>
                    <w:sz w:val="22"/>
                  </w:rPr>
                </w:rPrChange>
              </w:rPr>
            </w:pPr>
            <w:r w:rsidRPr="00C60258">
              <w:rPr>
                <w:rFonts w:ascii="Arial" w:hAnsi="Arial"/>
                <w:rPrChange w:id="614"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615" w:author="Author" w:date="2024-06-12T08:50:00Z">
              <w:tcPr>
                <w:tcW w:w="1226" w:type="dxa"/>
                <w:gridSpan w:val="2"/>
                <w:tcBorders>
                  <w:top w:val="nil"/>
                  <w:left w:val="single" w:sz="4" w:space="0" w:color="auto"/>
                  <w:bottom w:val="nil"/>
                  <w:right w:val="single" w:sz="4" w:space="0" w:color="auto"/>
                </w:tcBorders>
              </w:tcPr>
            </w:tcPrChange>
          </w:tcPr>
          <w:p w14:paraId="0261F73C" w14:textId="77777777" w:rsidR="003A0CB9" w:rsidRPr="00C60258" w:rsidRDefault="003A0CB9" w:rsidP="003A0CB9">
            <w:pPr>
              <w:jc w:val="center"/>
              <w:rPr>
                <w:rFonts w:ascii="Arial" w:hAnsi="Arial" w:cs="Arial"/>
                <w:rPrChange w:id="616" w:author="Author" w:date="2024-06-12T08:48:00Z">
                  <w:rPr>
                    <w:rFonts w:ascii="Arial" w:hAnsi="Arial" w:cs="Arial"/>
                    <w:sz w:val="22"/>
                  </w:rPr>
                </w:rPrChange>
              </w:rPr>
            </w:pPr>
            <w:r w:rsidRPr="00C60258">
              <w:rPr>
                <w:rFonts w:ascii="Arial" w:hAnsi="Arial" w:cs="Arial"/>
                <w:rPrChange w:id="617" w:author="Author" w:date="2024-06-12T08:48:00Z">
                  <w:rPr>
                    <w:rFonts w:ascii="Arial" w:hAnsi="Arial" w:cs="Arial"/>
                    <w:sz w:val="22"/>
                  </w:rPr>
                </w:rPrChange>
              </w:rPr>
              <w:t>(250)</w:t>
            </w:r>
          </w:p>
        </w:tc>
        <w:tc>
          <w:tcPr>
            <w:tcW w:w="1332" w:type="dxa"/>
            <w:tcBorders>
              <w:top w:val="nil"/>
              <w:left w:val="single" w:sz="4" w:space="0" w:color="auto"/>
              <w:bottom w:val="nil"/>
            </w:tcBorders>
            <w:tcPrChange w:id="618" w:author="Author" w:date="2024-06-12T08:50:00Z">
              <w:tcPr>
                <w:tcW w:w="1227" w:type="dxa"/>
                <w:tcBorders>
                  <w:top w:val="nil"/>
                  <w:left w:val="single" w:sz="4" w:space="0" w:color="auto"/>
                  <w:bottom w:val="nil"/>
                </w:tcBorders>
              </w:tcPr>
            </w:tcPrChange>
          </w:tcPr>
          <w:p w14:paraId="03566263" w14:textId="77777777" w:rsidR="003A0CB9" w:rsidRPr="00C60258" w:rsidRDefault="003A0CB9" w:rsidP="003A0CB9">
            <w:pPr>
              <w:jc w:val="center"/>
              <w:rPr>
                <w:rFonts w:ascii="Arial" w:hAnsi="Arial"/>
                <w:rPrChange w:id="619" w:author="Author" w:date="2024-06-12T08:48:00Z">
                  <w:rPr>
                    <w:rFonts w:ascii="Arial" w:hAnsi="Arial"/>
                    <w:sz w:val="22"/>
                  </w:rPr>
                </w:rPrChange>
              </w:rPr>
            </w:pPr>
            <w:r w:rsidRPr="00C60258">
              <w:rPr>
                <w:rFonts w:ascii="Arial" w:hAnsi="Arial"/>
                <w:rPrChange w:id="620" w:author="Author" w:date="2024-06-12T08:48:00Z">
                  <w:rPr>
                    <w:rFonts w:ascii="Arial" w:hAnsi="Arial"/>
                    <w:sz w:val="22"/>
                  </w:rPr>
                </w:rPrChange>
              </w:rPr>
              <w:t>18,000,000</w:t>
            </w:r>
          </w:p>
        </w:tc>
        <w:tc>
          <w:tcPr>
            <w:tcW w:w="1226" w:type="dxa"/>
            <w:tcBorders>
              <w:top w:val="nil"/>
              <w:left w:val="single" w:sz="4" w:space="0" w:color="auto"/>
              <w:bottom w:val="nil"/>
            </w:tcBorders>
            <w:tcPrChange w:id="621" w:author="Author" w:date="2024-06-12T08:50:00Z">
              <w:tcPr>
                <w:tcW w:w="1226" w:type="dxa"/>
                <w:gridSpan w:val="2"/>
                <w:tcBorders>
                  <w:top w:val="nil"/>
                  <w:left w:val="single" w:sz="4" w:space="0" w:color="auto"/>
                  <w:bottom w:val="nil"/>
                </w:tcBorders>
              </w:tcPr>
            </w:tcPrChange>
          </w:tcPr>
          <w:p w14:paraId="24091C2D" w14:textId="77777777" w:rsidR="003A0CB9" w:rsidRPr="00C60258" w:rsidRDefault="003A0CB9" w:rsidP="003A0CB9">
            <w:pPr>
              <w:jc w:val="center"/>
              <w:rPr>
                <w:rFonts w:ascii="Arial" w:hAnsi="Arial"/>
                <w:rPrChange w:id="622" w:author="Author" w:date="2024-06-12T08:48:00Z">
                  <w:rPr>
                    <w:rFonts w:ascii="Arial" w:hAnsi="Arial"/>
                    <w:sz w:val="22"/>
                  </w:rPr>
                </w:rPrChange>
              </w:rPr>
            </w:pPr>
            <w:r w:rsidRPr="00C60258">
              <w:rPr>
                <w:rFonts w:ascii="Arial" w:hAnsi="Arial"/>
                <w:rPrChange w:id="623"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624" w:author="Author" w:date="2024-06-12T08:50:00Z">
              <w:tcPr>
                <w:tcW w:w="1227" w:type="dxa"/>
                <w:gridSpan w:val="2"/>
                <w:tcBorders>
                  <w:top w:val="nil"/>
                  <w:left w:val="single" w:sz="4" w:space="0" w:color="auto"/>
                  <w:bottom w:val="nil"/>
                </w:tcBorders>
                <w:vAlign w:val="center"/>
              </w:tcPr>
            </w:tcPrChange>
          </w:tcPr>
          <w:p w14:paraId="0C8ABB44" w14:textId="77777777" w:rsidR="003A0CB9" w:rsidRPr="00C60258" w:rsidRDefault="003A0CB9" w:rsidP="003A0CB9">
            <w:pPr>
              <w:jc w:val="center"/>
              <w:rPr>
                <w:rFonts w:ascii="Arial" w:hAnsi="Arial" w:cs="Arial"/>
                <w:rPrChange w:id="625" w:author="Author" w:date="2024-06-12T08:48:00Z">
                  <w:rPr>
                    <w:rFonts w:ascii="Arial" w:hAnsi="Arial" w:cs="Arial"/>
                    <w:sz w:val="22"/>
                  </w:rPr>
                </w:rPrChange>
              </w:rPr>
            </w:pPr>
            <w:r w:rsidRPr="00C60258">
              <w:rPr>
                <w:rFonts w:ascii="Arial" w:hAnsi="Arial" w:cs="Arial"/>
                <w:rPrChange w:id="626" w:author="Author" w:date="2024-06-12T08:48:00Z">
                  <w:rPr>
                    <w:rFonts w:ascii="Arial" w:hAnsi="Arial" w:cs="Arial"/>
                    <w:sz w:val="22"/>
                  </w:rPr>
                </w:rPrChange>
              </w:rPr>
              <w:t>12,750</w:t>
            </w:r>
          </w:p>
        </w:tc>
      </w:tr>
      <w:tr w:rsidR="003A0CB9" w:rsidRPr="006E461F" w14:paraId="0288B790" w14:textId="77777777" w:rsidTr="00C60258">
        <w:trPr>
          <w:trHeight w:val="154"/>
          <w:trPrChange w:id="627" w:author="Author" w:date="2024-06-12T08:50:00Z">
            <w:trPr>
              <w:trHeight w:val="154"/>
            </w:trPr>
          </w:trPrChange>
        </w:trPr>
        <w:tc>
          <w:tcPr>
            <w:tcW w:w="629" w:type="dxa"/>
            <w:tcBorders>
              <w:top w:val="nil"/>
              <w:bottom w:val="nil"/>
              <w:right w:val="nil"/>
            </w:tcBorders>
            <w:vAlign w:val="center"/>
            <w:tcPrChange w:id="628" w:author="Author" w:date="2024-06-12T08:50:00Z">
              <w:tcPr>
                <w:tcW w:w="629" w:type="dxa"/>
                <w:gridSpan w:val="2"/>
                <w:tcBorders>
                  <w:top w:val="nil"/>
                  <w:bottom w:val="nil"/>
                  <w:right w:val="nil"/>
                </w:tcBorders>
                <w:vAlign w:val="center"/>
              </w:tcPr>
            </w:tcPrChange>
          </w:tcPr>
          <w:p w14:paraId="20EC5C52" w14:textId="77777777" w:rsidR="003A0CB9" w:rsidRPr="00C60258" w:rsidRDefault="003A0CB9" w:rsidP="003A0CB9">
            <w:pPr>
              <w:jc w:val="center"/>
              <w:rPr>
                <w:rFonts w:ascii="Arial" w:hAnsi="Arial"/>
                <w:rPrChange w:id="629" w:author="Author" w:date="2024-06-12T08:48:00Z">
                  <w:rPr>
                    <w:rFonts w:ascii="Arial" w:hAnsi="Arial"/>
                    <w:sz w:val="22"/>
                  </w:rPr>
                </w:rPrChange>
              </w:rPr>
            </w:pPr>
            <w:r w:rsidRPr="00C60258">
              <w:rPr>
                <w:rFonts w:ascii="Arial" w:hAnsi="Arial"/>
                <w:rPrChange w:id="630" w:author="Author" w:date="2024-06-12T08:48:00Z">
                  <w:rPr>
                    <w:rFonts w:ascii="Arial" w:hAnsi="Arial"/>
                    <w:sz w:val="22"/>
                  </w:rPr>
                </w:rPrChange>
              </w:rPr>
              <w:t>Mar</w:t>
            </w:r>
          </w:p>
        </w:tc>
        <w:tc>
          <w:tcPr>
            <w:tcW w:w="1226" w:type="dxa"/>
            <w:tcBorders>
              <w:top w:val="nil"/>
              <w:left w:val="single" w:sz="4" w:space="0" w:color="auto"/>
              <w:bottom w:val="nil"/>
              <w:right w:val="nil"/>
            </w:tcBorders>
            <w:vAlign w:val="center"/>
            <w:tcPrChange w:id="631" w:author="Author" w:date="2024-06-12T08:50:00Z">
              <w:tcPr>
                <w:tcW w:w="1226" w:type="dxa"/>
                <w:gridSpan w:val="2"/>
                <w:tcBorders>
                  <w:top w:val="nil"/>
                  <w:left w:val="single" w:sz="4" w:space="0" w:color="auto"/>
                  <w:bottom w:val="nil"/>
                  <w:right w:val="nil"/>
                </w:tcBorders>
                <w:vAlign w:val="center"/>
              </w:tcPr>
            </w:tcPrChange>
          </w:tcPr>
          <w:p w14:paraId="269E8BA9" w14:textId="77777777" w:rsidR="003A0CB9" w:rsidRPr="00C60258" w:rsidRDefault="003A0CB9" w:rsidP="003A0CB9">
            <w:pPr>
              <w:jc w:val="center"/>
              <w:rPr>
                <w:rFonts w:ascii="Arial" w:hAnsi="Arial"/>
                <w:rPrChange w:id="632" w:author="Author" w:date="2024-06-12T08:48:00Z">
                  <w:rPr>
                    <w:rFonts w:ascii="Arial" w:hAnsi="Arial"/>
                    <w:sz w:val="22"/>
                  </w:rPr>
                </w:rPrChange>
              </w:rPr>
            </w:pPr>
            <w:r w:rsidRPr="00C60258">
              <w:rPr>
                <w:rFonts w:ascii="Arial" w:hAnsi="Arial"/>
                <w:rPrChange w:id="633" w:author="Author" w:date="2024-06-12T08:48:00Z">
                  <w:rPr>
                    <w:rFonts w:ascii="Arial" w:hAnsi="Arial"/>
                    <w:sz w:val="22"/>
                  </w:rPr>
                </w:rPrChange>
              </w:rPr>
              <w:t>7,200</w:t>
            </w:r>
          </w:p>
        </w:tc>
        <w:tc>
          <w:tcPr>
            <w:tcW w:w="1226" w:type="dxa"/>
            <w:tcBorders>
              <w:top w:val="nil"/>
              <w:left w:val="single" w:sz="4" w:space="0" w:color="auto"/>
              <w:bottom w:val="nil"/>
            </w:tcBorders>
            <w:tcPrChange w:id="634" w:author="Author" w:date="2024-06-12T08:50:00Z">
              <w:tcPr>
                <w:tcW w:w="1226" w:type="dxa"/>
                <w:gridSpan w:val="2"/>
                <w:tcBorders>
                  <w:top w:val="nil"/>
                  <w:left w:val="single" w:sz="4" w:space="0" w:color="auto"/>
                  <w:bottom w:val="nil"/>
                </w:tcBorders>
              </w:tcPr>
            </w:tcPrChange>
          </w:tcPr>
          <w:p w14:paraId="2B608C04" w14:textId="77777777" w:rsidR="003A0CB9" w:rsidRPr="00C60258" w:rsidRDefault="003A0CB9" w:rsidP="003A0CB9">
            <w:pPr>
              <w:jc w:val="center"/>
              <w:rPr>
                <w:rFonts w:ascii="Arial" w:hAnsi="Arial"/>
                <w:rPrChange w:id="635" w:author="Author" w:date="2024-06-12T08:48:00Z">
                  <w:rPr>
                    <w:rFonts w:ascii="Arial" w:hAnsi="Arial"/>
                    <w:sz w:val="22"/>
                  </w:rPr>
                </w:rPrChange>
              </w:rPr>
            </w:pPr>
            <w:r w:rsidRPr="00C60258">
              <w:rPr>
                <w:rFonts w:ascii="Arial" w:hAnsi="Arial"/>
                <w:rPrChange w:id="636" w:author="Author" w:date="2024-06-12T08:48:00Z">
                  <w:rPr>
                    <w:rFonts w:ascii="Arial" w:hAnsi="Arial"/>
                    <w:sz w:val="22"/>
                  </w:rPr>
                </w:rPrChange>
              </w:rPr>
              <w:t>(6,000)</w:t>
            </w:r>
          </w:p>
        </w:tc>
        <w:tc>
          <w:tcPr>
            <w:tcW w:w="1227" w:type="dxa"/>
            <w:tcBorders>
              <w:top w:val="nil"/>
              <w:left w:val="single" w:sz="4" w:space="0" w:color="auto"/>
              <w:bottom w:val="nil"/>
              <w:right w:val="single" w:sz="4" w:space="0" w:color="auto"/>
            </w:tcBorders>
            <w:tcPrChange w:id="637" w:author="Author" w:date="2024-06-12T08:50:00Z">
              <w:tcPr>
                <w:tcW w:w="1227" w:type="dxa"/>
                <w:gridSpan w:val="2"/>
                <w:tcBorders>
                  <w:top w:val="nil"/>
                  <w:left w:val="single" w:sz="4" w:space="0" w:color="auto"/>
                  <w:bottom w:val="nil"/>
                  <w:right w:val="single" w:sz="4" w:space="0" w:color="auto"/>
                </w:tcBorders>
              </w:tcPr>
            </w:tcPrChange>
          </w:tcPr>
          <w:p w14:paraId="31E84314" w14:textId="77777777" w:rsidR="003A0CB9" w:rsidRPr="00C60258" w:rsidRDefault="003A0CB9" w:rsidP="003A0CB9">
            <w:pPr>
              <w:jc w:val="center"/>
              <w:rPr>
                <w:rFonts w:ascii="Arial" w:hAnsi="Arial"/>
                <w:rPrChange w:id="638" w:author="Author" w:date="2024-06-12T08:48:00Z">
                  <w:rPr>
                    <w:rFonts w:ascii="Arial" w:hAnsi="Arial"/>
                    <w:sz w:val="22"/>
                  </w:rPr>
                </w:rPrChange>
              </w:rPr>
            </w:pPr>
            <w:r w:rsidRPr="00C60258">
              <w:rPr>
                <w:rFonts w:ascii="Arial" w:hAnsi="Arial"/>
                <w:rPrChange w:id="639" w:author="Author" w:date="2024-06-12T08:48:00Z">
                  <w:rPr>
                    <w:rFonts w:ascii="Arial" w:hAnsi="Arial"/>
                    <w:sz w:val="22"/>
                  </w:rPr>
                </w:rPrChange>
              </w:rPr>
              <w:t>-600</w:t>
            </w:r>
          </w:p>
        </w:tc>
        <w:tc>
          <w:tcPr>
            <w:tcW w:w="1226" w:type="dxa"/>
            <w:tcBorders>
              <w:top w:val="nil"/>
              <w:left w:val="single" w:sz="4" w:space="0" w:color="auto"/>
              <w:bottom w:val="nil"/>
              <w:right w:val="single" w:sz="4" w:space="0" w:color="auto"/>
            </w:tcBorders>
            <w:tcPrChange w:id="640" w:author="Author" w:date="2024-06-12T08:50:00Z">
              <w:tcPr>
                <w:tcW w:w="1226" w:type="dxa"/>
                <w:gridSpan w:val="2"/>
                <w:tcBorders>
                  <w:top w:val="nil"/>
                  <w:left w:val="single" w:sz="4" w:space="0" w:color="auto"/>
                  <w:bottom w:val="nil"/>
                  <w:right w:val="single" w:sz="4" w:space="0" w:color="auto"/>
                </w:tcBorders>
              </w:tcPr>
            </w:tcPrChange>
          </w:tcPr>
          <w:p w14:paraId="36623700" w14:textId="77777777" w:rsidR="003A0CB9" w:rsidRPr="00C60258" w:rsidRDefault="003A0CB9" w:rsidP="003A0CB9">
            <w:pPr>
              <w:jc w:val="center"/>
              <w:rPr>
                <w:rFonts w:ascii="Arial" w:hAnsi="Arial" w:cs="Arial"/>
                <w:rPrChange w:id="641" w:author="Author" w:date="2024-06-12T08:48:00Z">
                  <w:rPr>
                    <w:rFonts w:ascii="Arial" w:hAnsi="Arial" w:cs="Arial"/>
                    <w:sz w:val="22"/>
                  </w:rPr>
                </w:rPrChange>
              </w:rPr>
            </w:pPr>
            <w:r w:rsidRPr="00C60258">
              <w:rPr>
                <w:rFonts w:ascii="Arial" w:hAnsi="Arial" w:cs="Arial"/>
                <w:rPrChange w:id="642" w:author="Author" w:date="2024-06-12T08:48:00Z">
                  <w:rPr>
                    <w:rFonts w:ascii="Arial" w:hAnsi="Arial" w:cs="Arial"/>
                    <w:sz w:val="22"/>
                  </w:rPr>
                </w:rPrChange>
              </w:rPr>
              <w:t>(250)</w:t>
            </w:r>
          </w:p>
        </w:tc>
        <w:tc>
          <w:tcPr>
            <w:tcW w:w="1332" w:type="dxa"/>
            <w:tcBorders>
              <w:top w:val="nil"/>
              <w:left w:val="single" w:sz="4" w:space="0" w:color="auto"/>
              <w:bottom w:val="nil"/>
            </w:tcBorders>
            <w:tcPrChange w:id="643" w:author="Author" w:date="2024-06-12T08:50:00Z">
              <w:tcPr>
                <w:tcW w:w="1227" w:type="dxa"/>
                <w:tcBorders>
                  <w:top w:val="nil"/>
                  <w:left w:val="single" w:sz="4" w:space="0" w:color="auto"/>
                  <w:bottom w:val="nil"/>
                </w:tcBorders>
              </w:tcPr>
            </w:tcPrChange>
          </w:tcPr>
          <w:p w14:paraId="70E4C194" w14:textId="77777777" w:rsidR="003A0CB9" w:rsidRPr="00C60258" w:rsidRDefault="003A0CB9" w:rsidP="003A0CB9">
            <w:pPr>
              <w:jc w:val="center"/>
              <w:rPr>
                <w:rFonts w:ascii="Arial" w:hAnsi="Arial"/>
                <w:rPrChange w:id="644" w:author="Author" w:date="2024-06-12T08:48:00Z">
                  <w:rPr>
                    <w:rFonts w:ascii="Arial" w:hAnsi="Arial"/>
                    <w:sz w:val="22"/>
                  </w:rPr>
                </w:rPrChange>
              </w:rPr>
            </w:pPr>
            <w:r w:rsidRPr="00C60258">
              <w:rPr>
                <w:rFonts w:ascii="Arial" w:hAnsi="Arial"/>
                <w:rPrChange w:id="645" w:author="Author" w:date="2024-06-12T08:48:00Z">
                  <w:rPr>
                    <w:rFonts w:ascii="Arial" w:hAnsi="Arial"/>
                    <w:sz w:val="22"/>
                  </w:rPr>
                </w:rPrChange>
              </w:rPr>
              <w:t>18,000,000</w:t>
            </w:r>
          </w:p>
        </w:tc>
        <w:tc>
          <w:tcPr>
            <w:tcW w:w="1226" w:type="dxa"/>
            <w:tcBorders>
              <w:top w:val="nil"/>
              <w:left w:val="single" w:sz="4" w:space="0" w:color="auto"/>
              <w:bottom w:val="nil"/>
            </w:tcBorders>
            <w:tcPrChange w:id="646" w:author="Author" w:date="2024-06-12T08:50:00Z">
              <w:tcPr>
                <w:tcW w:w="1226" w:type="dxa"/>
                <w:gridSpan w:val="2"/>
                <w:tcBorders>
                  <w:top w:val="nil"/>
                  <w:left w:val="single" w:sz="4" w:space="0" w:color="auto"/>
                  <w:bottom w:val="nil"/>
                </w:tcBorders>
              </w:tcPr>
            </w:tcPrChange>
          </w:tcPr>
          <w:p w14:paraId="12E34F04" w14:textId="77777777" w:rsidR="003A0CB9" w:rsidRPr="00C60258" w:rsidRDefault="003A0CB9" w:rsidP="003A0CB9">
            <w:pPr>
              <w:jc w:val="center"/>
              <w:rPr>
                <w:rFonts w:ascii="Arial" w:hAnsi="Arial"/>
                <w:rPrChange w:id="647" w:author="Author" w:date="2024-06-12T08:48:00Z">
                  <w:rPr>
                    <w:rFonts w:ascii="Arial" w:hAnsi="Arial"/>
                    <w:sz w:val="22"/>
                  </w:rPr>
                </w:rPrChange>
              </w:rPr>
            </w:pPr>
            <w:r w:rsidRPr="00C60258">
              <w:rPr>
                <w:rFonts w:ascii="Arial" w:hAnsi="Arial"/>
                <w:rPrChange w:id="648" w:author="Author" w:date="2024-06-12T08:48:00Z">
                  <w:rPr>
                    <w:rFonts w:ascii="Arial" w:hAnsi="Arial"/>
                    <w:sz w:val="22"/>
                  </w:rPr>
                </w:rPrChange>
              </w:rPr>
              <w:t>19,000</w:t>
            </w:r>
          </w:p>
        </w:tc>
        <w:tc>
          <w:tcPr>
            <w:tcW w:w="1227" w:type="dxa"/>
            <w:tcBorders>
              <w:top w:val="nil"/>
              <w:left w:val="single" w:sz="4" w:space="0" w:color="auto"/>
              <w:bottom w:val="nil"/>
            </w:tcBorders>
            <w:vAlign w:val="center"/>
            <w:tcPrChange w:id="649" w:author="Author" w:date="2024-06-12T08:50:00Z">
              <w:tcPr>
                <w:tcW w:w="1227" w:type="dxa"/>
                <w:gridSpan w:val="2"/>
                <w:tcBorders>
                  <w:top w:val="nil"/>
                  <w:left w:val="single" w:sz="4" w:space="0" w:color="auto"/>
                  <w:bottom w:val="nil"/>
                </w:tcBorders>
                <w:vAlign w:val="center"/>
              </w:tcPr>
            </w:tcPrChange>
          </w:tcPr>
          <w:p w14:paraId="355B16DC" w14:textId="77777777" w:rsidR="003A0CB9" w:rsidRPr="00C60258" w:rsidRDefault="003A0CB9" w:rsidP="003A0CB9">
            <w:pPr>
              <w:jc w:val="center"/>
              <w:rPr>
                <w:rFonts w:ascii="Arial" w:hAnsi="Arial" w:cs="Arial"/>
                <w:rPrChange w:id="650" w:author="Author" w:date="2024-06-12T08:48:00Z">
                  <w:rPr>
                    <w:rFonts w:ascii="Arial" w:hAnsi="Arial" w:cs="Arial"/>
                    <w:sz w:val="22"/>
                  </w:rPr>
                </w:rPrChange>
              </w:rPr>
            </w:pPr>
            <w:r w:rsidRPr="00C60258">
              <w:rPr>
                <w:rFonts w:ascii="Arial" w:hAnsi="Arial" w:cs="Arial"/>
                <w:rPrChange w:id="651" w:author="Author" w:date="2024-06-12T08:48:00Z">
                  <w:rPr>
                    <w:rFonts w:ascii="Arial" w:hAnsi="Arial" w:cs="Arial"/>
                    <w:sz w:val="22"/>
                  </w:rPr>
                </w:rPrChange>
              </w:rPr>
              <w:t>12,750</w:t>
            </w:r>
          </w:p>
        </w:tc>
      </w:tr>
      <w:tr w:rsidR="003A0CB9" w:rsidRPr="006E461F" w14:paraId="1F5A4709" w14:textId="77777777" w:rsidTr="00C60258">
        <w:trPr>
          <w:trHeight w:val="393"/>
          <w:trPrChange w:id="652" w:author="Author" w:date="2024-06-12T08:50:00Z">
            <w:trPr>
              <w:trHeight w:val="393"/>
            </w:trPr>
          </w:trPrChange>
        </w:trPr>
        <w:tc>
          <w:tcPr>
            <w:tcW w:w="629" w:type="dxa"/>
            <w:tcBorders>
              <w:top w:val="single" w:sz="4" w:space="0" w:color="auto"/>
              <w:bottom w:val="single" w:sz="4" w:space="0" w:color="auto"/>
              <w:right w:val="single" w:sz="4" w:space="0" w:color="auto"/>
            </w:tcBorders>
            <w:vAlign w:val="center"/>
            <w:tcPrChange w:id="653" w:author="Author" w:date="2024-06-12T08:50:00Z">
              <w:tcPr>
                <w:tcW w:w="629" w:type="dxa"/>
                <w:gridSpan w:val="2"/>
                <w:tcBorders>
                  <w:top w:val="single" w:sz="4" w:space="0" w:color="auto"/>
                  <w:bottom w:val="single" w:sz="4" w:space="0" w:color="auto"/>
                  <w:right w:val="single" w:sz="4" w:space="0" w:color="auto"/>
                </w:tcBorders>
                <w:vAlign w:val="center"/>
              </w:tcPr>
            </w:tcPrChange>
          </w:tcPr>
          <w:p w14:paraId="51F6C748" w14:textId="77777777" w:rsidR="003A0CB9" w:rsidRPr="00C60258" w:rsidRDefault="003A0CB9" w:rsidP="003A0CB9">
            <w:pPr>
              <w:jc w:val="center"/>
              <w:rPr>
                <w:rFonts w:ascii="Arial" w:hAnsi="Arial"/>
                <w:rPrChange w:id="654" w:author="Author" w:date="2024-06-12T08:48:00Z">
                  <w:rPr>
                    <w:rFonts w:ascii="Arial" w:hAnsi="Arial"/>
                    <w:sz w:val="22"/>
                  </w:rPr>
                </w:rPrChange>
              </w:rPr>
            </w:pPr>
            <w:r w:rsidRPr="00C60258">
              <w:rPr>
                <w:rFonts w:ascii="Arial" w:hAnsi="Arial"/>
                <w:rPrChange w:id="655" w:author="Author" w:date="2024-06-12T08:48:00Z">
                  <w:rPr>
                    <w:rFonts w:ascii="Arial" w:hAnsi="Arial"/>
                    <w:sz w:val="22"/>
                  </w:rPr>
                </w:rPrChange>
              </w:rPr>
              <w:t>Total</w:t>
            </w:r>
          </w:p>
        </w:tc>
        <w:tc>
          <w:tcPr>
            <w:tcW w:w="1226" w:type="dxa"/>
            <w:tcBorders>
              <w:top w:val="single" w:sz="4" w:space="0" w:color="auto"/>
              <w:left w:val="single" w:sz="4" w:space="0" w:color="auto"/>
              <w:bottom w:val="single" w:sz="4" w:space="0" w:color="auto"/>
              <w:right w:val="single" w:sz="4" w:space="0" w:color="auto"/>
            </w:tcBorders>
            <w:vAlign w:val="center"/>
            <w:tcPrChange w:id="656" w:author="Author" w:date="2024-06-12T08:50:00Z">
              <w:tcPr>
                <w:tcW w:w="1226" w:type="dxa"/>
                <w:gridSpan w:val="2"/>
                <w:tcBorders>
                  <w:top w:val="single" w:sz="4" w:space="0" w:color="auto"/>
                  <w:left w:val="single" w:sz="4" w:space="0" w:color="auto"/>
                  <w:bottom w:val="single" w:sz="4" w:space="0" w:color="auto"/>
                  <w:right w:val="single" w:sz="4" w:space="0" w:color="auto"/>
                </w:tcBorders>
                <w:vAlign w:val="center"/>
              </w:tcPr>
            </w:tcPrChange>
          </w:tcPr>
          <w:p w14:paraId="0348094D" w14:textId="77777777" w:rsidR="003A0CB9" w:rsidRPr="00C60258" w:rsidRDefault="003A0CB9" w:rsidP="003A0CB9">
            <w:pPr>
              <w:tabs>
                <w:tab w:val="decimal" w:pos="1876"/>
              </w:tabs>
              <w:rPr>
                <w:rFonts w:ascii="Arial" w:hAnsi="Arial"/>
                <w:rPrChange w:id="657" w:author="Author" w:date="2024-06-12T08:48:00Z">
                  <w:rPr>
                    <w:rFonts w:ascii="Arial" w:hAnsi="Arial"/>
                    <w:sz w:val="22"/>
                  </w:rPr>
                </w:rPrChange>
              </w:rPr>
            </w:pPr>
          </w:p>
        </w:tc>
        <w:tc>
          <w:tcPr>
            <w:tcW w:w="1226" w:type="dxa"/>
            <w:tcBorders>
              <w:top w:val="single" w:sz="4" w:space="0" w:color="auto"/>
              <w:left w:val="single" w:sz="4" w:space="0" w:color="auto"/>
              <w:bottom w:val="single" w:sz="4" w:space="0" w:color="auto"/>
            </w:tcBorders>
            <w:vAlign w:val="center"/>
            <w:tcPrChange w:id="658" w:author="Author" w:date="2024-06-12T08:50:00Z">
              <w:tcPr>
                <w:tcW w:w="1226" w:type="dxa"/>
                <w:gridSpan w:val="2"/>
                <w:tcBorders>
                  <w:top w:val="single" w:sz="4" w:space="0" w:color="auto"/>
                  <w:left w:val="single" w:sz="4" w:space="0" w:color="auto"/>
                  <w:bottom w:val="single" w:sz="4" w:space="0" w:color="auto"/>
                </w:tcBorders>
                <w:vAlign w:val="center"/>
              </w:tcPr>
            </w:tcPrChange>
          </w:tcPr>
          <w:p w14:paraId="7D9987EA" w14:textId="77777777" w:rsidR="003A0CB9" w:rsidRPr="00C60258" w:rsidRDefault="003A0CB9" w:rsidP="003A0CB9">
            <w:pPr>
              <w:tabs>
                <w:tab w:val="decimal" w:pos="-8756"/>
              </w:tabs>
              <w:jc w:val="center"/>
              <w:rPr>
                <w:rFonts w:ascii="Arial" w:hAnsi="Arial"/>
                <w:rPrChange w:id="659" w:author="Author" w:date="2024-06-12T08:48:00Z">
                  <w:rPr>
                    <w:rFonts w:ascii="Arial" w:hAnsi="Arial"/>
                    <w:sz w:val="22"/>
                  </w:rPr>
                </w:rPrChange>
              </w:rPr>
            </w:pPr>
            <w:r w:rsidRPr="00C60258">
              <w:rPr>
                <w:rFonts w:ascii="Arial" w:hAnsi="Arial"/>
                <w:rPrChange w:id="660" w:author="Author" w:date="2024-06-12T08:48:00Z">
                  <w:rPr>
                    <w:rFonts w:ascii="Arial" w:hAnsi="Arial"/>
                    <w:sz w:val="22"/>
                  </w:rPr>
                </w:rPrChange>
              </w:rPr>
              <w:t>72,000</w:t>
            </w:r>
          </w:p>
        </w:tc>
        <w:tc>
          <w:tcPr>
            <w:tcW w:w="1227" w:type="dxa"/>
            <w:tcBorders>
              <w:top w:val="single" w:sz="4" w:space="0" w:color="auto"/>
              <w:left w:val="single" w:sz="4" w:space="0" w:color="auto"/>
              <w:bottom w:val="single" w:sz="4" w:space="0" w:color="auto"/>
              <w:right w:val="single" w:sz="4" w:space="0" w:color="auto"/>
            </w:tcBorders>
            <w:tcPrChange w:id="661" w:author="Author" w:date="2024-06-12T08:50:00Z">
              <w:tcPr>
                <w:tcW w:w="1227" w:type="dxa"/>
                <w:gridSpan w:val="2"/>
                <w:tcBorders>
                  <w:top w:val="single" w:sz="4" w:space="0" w:color="auto"/>
                  <w:left w:val="single" w:sz="4" w:space="0" w:color="auto"/>
                  <w:bottom w:val="single" w:sz="4" w:space="0" w:color="auto"/>
                  <w:right w:val="single" w:sz="4" w:space="0" w:color="auto"/>
                </w:tcBorders>
              </w:tcPr>
            </w:tcPrChange>
          </w:tcPr>
          <w:p w14:paraId="06001E04" w14:textId="77777777" w:rsidR="003A0CB9" w:rsidRPr="00C60258" w:rsidRDefault="003A0CB9" w:rsidP="003A0CB9">
            <w:pPr>
              <w:jc w:val="center"/>
              <w:rPr>
                <w:rFonts w:ascii="Arial" w:hAnsi="Arial"/>
                <w:rPrChange w:id="662" w:author="Author" w:date="2024-06-12T08:48:00Z">
                  <w:rPr>
                    <w:rFonts w:ascii="Arial" w:hAnsi="Arial"/>
                    <w:sz w:val="22"/>
                  </w:rPr>
                </w:rPrChange>
              </w:rPr>
            </w:pPr>
          </w:p>
        </w:tc>
        <w:tc>
          <w:tcPr>
            <w:tcW w:w="1226" w:type="dxa"/>
            <w:tcBorders>
              <w:top w:val="single" w:sz="4" w:space="0" w:color="auto"/>
              <w:left w:val="single" w:sz="4" w:space="0" w:color="auto"/>
              <w:bottom w:val="single" w:sz="4" w:space="0" w:color="auto"/>
              <w:right w:val="single" w:sz="4" w:space="0" w:color="auto"/>
            </w:tcBorders>
            <w:vAlign w:val="center"/>
            <w:tcPrChange w:id="663" w:author="Author" w:date="2024-06-12T08:50:00Z">
              <w:tcPr>
                <w:tcW w:w="1226" w:type="dxa"/>
                <w:gridSpan w:val="2"/>
                <w:tcBorders>
                  <w:top w:val="single" w:sz="4" w:space="0" w:color="auto"/>
                  <w:left w:val="single" w:sz="4" w:space="0" w:color="auto"/>
                  <w:bottom w:val="single" w:sz="4" w:space="0" w:color="auto"/>
                  <w:right w:val="single" w:sz="4" w:space="0" w:color="auto"/>
                </w:tcBorders>
                <w:vAlign w:val="center"/>
              </w:tcPr>
            </w:tcPrChange>
          </w:tcPr>
          <w:p w14:paraId="4D8C2930" w14:textId="77777777" w:rsidR="003A0CB9" w:rsidRPr="00C60258" w:rsidRDefault="003A0CB9" w:rsidP="003A0CB9">
            <w:pPr>
              <w:jc w:val="center"/>
              <w:rPr>
                <w:rFonts w:ascii="Arial" w:hAnsi="Arial"/>
                <w:rPrChange w:id="664" w:author="Author" w:date="2024-06-12T08:48:00Z">
                  <w:rPr>
                    <w:rFonts w:ascii="Arial" w:hAnsi="Arial"/>
                    <w:sz w:val="22"/>
                  </w:rPr>
                </w:rPrChange>
              </w:rPr>
            </w:pPr>
            <w:r w:rsidRPr="00C60258">
              <w:rPr>
                <w:rFonts w:ascii="Arial" w:hAnsi="Arial"/>
                <w:rPrChange w:id="665" w:author="Author" w:date="2024-06-12T08:48:00Z">
                  <w:rPr>
                    <w:rFonts w:ascii="Arial" w:hAnsi="Arial"/>
                    <w:sz w:val="22"/>
                  </w:rPr>
                </w:rPrChange>
              </w:rPr>
              <w:t>(3,000)</w:t>
            </w:r>
          </w:p>
        </w:tc>
        <w:tc>
          <w:tcPr>
            <w:tcW w:w="1332" w:type="dxa"/>
            <w:tcBorders>
              <w:top w:val="single" w:sz="4" w:space="0" w:color="auto"/>
              <w:left w:val="single" w:sz="4" w:space="0" w:color="auto"/>
              <w:bottom w:val="single" w:sz="4" w:space="0" w:color="auto"/>
            </w:tcBorders>
            <w:vAlign w:val="center"/>
            <w:tcPrChange w:id="666" w:author="Author" w:date="2024-06-12T08:50:00Z">
              <w:tcPr>
                <w:tcW w:w="1227" w:type="dxa"/>
                <w:tcBorders>
                  <w:top w:val="single" w:sz="4" w:space="0" w:color="auto"/>
                  <w:left w:val="single" w:sz="4" w:space="0" w:color="auto"/>
                  <w:bottom w:val="single" w:sz="4" w:space="0" w:color="auto"/>
                </w:tcBorders>
                <w:vAlign w:val="center"/>
              </w:tcPr>
            </w:tcPrChange>
          </w:tcPr>
          <w:p w14:paraId="1514F6F3" w14:textId="77777777" w:rsidR="003A0CB9" w:rsidRPr="00C60258" w:rsidRDefault="003A0CB9" w:rsidP="003A0CB9">
            <w:pPr>
              <w:jc w:val="center"/>
              <w:rPr>
                <w:rFonts w:ascii="Arial" w:hAnsi="Arial"/>
                <w:rPrChange w:id="667" w:author="Author" w:date="2024-06-12T08:48:00Z">
                  <w:rPr>
                    <w:rFonts w:ascii="Arial" w:hAnsi="Arial"/>
                    <w:sz w:val="22"/>
                  </w:rPr>
                </w:rPrChange>
              </w:rPr>
            </w:pPr>
          </w:p>
        </w:tc>
        <w:tc>
          <w:tcPr>
            <w:tcW w:w="1226" w:type="dxa"/>
            <w:tcBorders>
              <w:top w:val="single" w:sz="4" w:space="0" w:color="auto"/>
              <w:left w:val="single" w:sz="4" w:space="0" w:color="auto"/>
              <w:bottom w:val="single" w:sz="4" w:space="0" w:color="auto"/>
            </w:tcBorders>
            <w:vAlign w:val="center"/>
            <w:tcPrChange w:id="668" w:author="Author" w:date="2024-06-12T08:50:00Z">
              <w:tcPr>
                <w:tcW w:w="1226" w:type="dxa"/>
                <w:gridSpan w:val="2"/>
                <w:tcBorders>
                  <w:top w:val="single" w:sz="4" w:space="0" w:color="auto"/>
                  <w:left w:val="single" w:sz="4" w:space="0" w:color="auto"/>
                  <w:bottom w:val="single" w:sz="4" w:space="0" w:color="auto"/>
                </w:tcBorders>
                <w:vAlign w:val="center"/>
              </w:tcPr>
            </w:tcPrChange>
          </w:tcPr>
          <w:p w14:paraId="605279F4" w14:textId="77777777" w:rsidR="003A0CB9" w:rsidRPr="00C60258" w:rsidRDefault="003A0CB9" w:rsidP="003A0CB9">
            <w:pPr>
              <w:tabs>
                <w:tab w:val="decimal" w:pos="-8756"/>
              </w:tabs>
              <w:jc w:val="center"/>
              <w:rPr>
                <w:rFonts w:ascii="Arial" w:hAnsi="Arial"/>
                <w:rPrChange w:id="669" w:author="Author" w:date="2024-06-12T08:48:00Z">
                  <w:rPr>
                    <w:rFonts w:ascii="Arial" w:hAnsi="Arial"/>
                    <w:sz w:val="22"/>
                  </w:rPr>
                </w:rPrChange>
              </w:rPr>
            </w:pPr>
            <w:r w:rsidRPr="00C60258">
              <w:rPr>
                <w:rFonts w:ascii="Arial" w:hAnsi="Arial"/>
                <w:rPrChange w:id="670" w:author="Author" w:date="2024-06-12T08:48:00Z">
                  <w:rPr>
                    <w:rFonts w:ascii="Arial" w:hAnsi="Arial"/>
                    <w:sz w:val="22"/>
                  </w:rPr>
                </w:rPrChange>
              </w:rPr>
              <w:t>216,000</w:t>
            </w:r>
          </w:p>
        </w:tc>
        <w:tc>
          <w:tcPr>
            <w:tcW w:w="1227" w:type="dxa"/>
            <w:tcBorders>
              <w:top w:val="single" w:sz="4" w:space="0" w:color="auto"/>
              <w:left w:val="single" w:sz="4" w:space="0" w:color="auto"/>
              <w:bottom w:val="single" w:sz="4" w:space="0" w:color="auto"/>
            </w:tcBorders>
            <w:vAlign w:val="center"/>
            <w:tcPrChange w:id="671" w:author="Author" w:date="2024-06-12T08:50:00Z">
              <w:tcPr>
                <w:tcW w:w="1227" w:type="dxa"/>
                <w:gridSpan w:val="2"/>
                <w:tcBorders>
                  <w:top w:val="single" w:sz="4" w:space="0" w:color="auto"/>
                  <w:left w:val="single" w:sz="4" w:space="0" w:color="auto"/>
                  <w:bottom w:val="single" w:sz="4" w:space="0" w:color="auto"/>
                </w:tcBorders>
                <w:vAlign w:val="center"/>
              </w:tcPr>
            </w:tcPrChange>
          </w:tcPr>
          <w:p w14:paraId="571D6FE3" w14:textId="48B6AC93" w:rsidR="003A0CB9" w:rsidRPr="00C60258" w:rsidRDefault="003A0CB9" w:rsidP="003A0CB9">
            <w:pPr>
              <w:tabs>
                <w:tab w:val="decimal" w:pos="-8756"/>
              </w:tabs>
              <w:jc w:val="center"/>
              <w:rPr>
                <w:rFonts w:ascii="Arial" w:hAnsi="Arial" w:cs="Arial"/>
                <w:rPrChange w:id="672" w:author="Author" w:date="2024-06-12T08:48:00Z">
                  <w:rPr>
                    <w:rFonts w:ascii="Arial" w:hAnsi="Arial" w:cs="Arial"/>
                    <w:sz w:val="22"/>
                  </w:rPr>
                </w:rPrChange>
              </w:rPr>
            </w:pPr>
            <w:del w:id="673" w:author="Author" w:date="2024-06-12T07:29:00Z">
              <w:r w:rsidRPr="00C60258" w:rsidDel="0033346D">
                <w:rPr>
                  <w:rFonts w:ascii="Arial" w:hAnsi="Arial" w:cs="Arial"/>
                  <w:rPrChange w:id="674" w:author="Author" w:date="2024-06-12T08:48:00Z">
                    <w:rPr>
                      <w:rFonts w:ascii="Arial" w:hAnsi="Arial" w:cs="Arial"/>
                      <w:sz w:val="22"/>
                    </w:rPr>
                  </w:rPrChange>
                </w:rPr>
                <w:delText>297,000</w:delText>
              </w:r>
            </w:del>
            <w:ins w:id="675" w:author="Author" w:date="2024-06-12T07:29:00Z">
              <w:r w:rsidR="0033346D" w:rsidRPr="00C60258">
                <w:rPr>
                  <w:rFonts w:ascii="Arial" w:hAnsi="Arial" w:cs="Arial"/>
                  <w:rPrChange w:id="676" w:author="Author" w:date="2024-06-12T08:48:00Z">
                    <w:rPr>
                      <w:rFonts w:ascii="Arial" w:hAnsi="Arial" w:cs="Arial"/>
                      <w:sz w:val="22"/>
                    </w:rPr>
                  </w:rPrChange>
                </w:rPr>
                <w:t>285,000</w:t>
              </w:r>
            </w:ins>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310A5527" w:rsidR="006661FE" w:rsidRPr="004248A1" w:rsidRDefault="006661FE" w:rsidP="006661FE">
      <w:pPr>
        <w:pStyle w:val="BodyText"/>
        <w:rPr>
          <w:rFonts w:ascii="Arial" w:hAnsi="Arial" w:cs="Arial"/>
          <w:sz w:val="22"/>
        </w:rPr>
      </w:pPr>
      <w:r w:rsidRPr="004248A1">
        <w:rPr>
          <w:rFonts w:ascii="Arial" w:hAnsi="Arial" w:cs="Arial"/>
          <w:sz w:val="22"/>
        </w:rPr>
        <w:t xml:space="preserve">The right hand column shows the net monthly </w:t>
      </w:r>
      <w:ins w:id="677" w:author="Author" w:date="2024-06-12T07:30:00Z">
        <w:r w:rsidR="00695B1B">
          <w:rPr>
            <w:rFonts w:ascii="Arial" w:hAnsi="Arial" w:cs="Arial"/>
            <w:sz w:val="22"/>
          </w:rPr>
          <w:t xml:space="preserve">HH and NHH </w:t>
        </w:r>
      </w:ins>
      <w:r w:rsidRPr="004248A1">
        <w:rPr>
          <w:rFonts w:ascii="Arial" w:hAnsi="Arial" w:cs="Arial"/>
          <w:sz w:val="22"/>
        </w:rPr>
        <w:t>charges for the BM Unit.</w:t>
      </w:r>
    </w:p>
    <w:p w14:paraId="1C710631" w14:textId="5089816E" w:rsidR="006E461F" w:rsidRDefault="0022187C" w:rsidP="006E461F">
      <w:pPr>
        <w:pStyle w:val="Heading2"/>
        <w:rPr>
          <w:ins w:id="678" w:author="Author" w:date="2024-06-12T08:54:00Z"/>
          <w:rFonts w:ascii="Arial" w:hAnsi="Arial" w:cs="Arial"/>
        </w:rPr>
      </w:pPr>
      <w:del w:id="679" w:author="Author" w:date="2024-06-12T07:31:00Z">
        <w:r w:rsidDel="00695B1B">
          <w:rPr>
            <w:rFonts w:ascii="Arial" w:hAnsi="Arial" w:cs="Arial"/>
          </w:rPr>
          <w:delText>FDSC Forecast and Unmetered Supply Volume Forecast</w:delText>
        </w:r>
      </w:del>
      <w:ins w:id="680" w:author="Author" w:date="2024-06-12T07:31:00Z">
        <w:r w:rsidR="008F7B9D">
          <w:rPr>
            <w:rFonts w:ascii="Arial" w:hAnsi="Arial" w:cs="Arial"/>
          </w:rPr>
          <w:t xml:space="preserve">Monthly Charge </w:t>
        </w:r>
      </w:ins>
      <w:ins w:id="681" w:author="Author" w:date="2024-06-12T10:19:00Z">
        <w:r w:rsidR="000A686F">
          <w:rPr>
            <w:rFonts w:ascii="Arial" w:hAnsi="Arial" w:cs="Arial"/>
          </w:rPr>
          <w:t>–</w:t>
        </w:r>
      </w:ins>
      <w:ins w:id="682" w:author="Author" w:date="2024-06-12T07:31:00Z">
        <w:del w:id="683" w:author="Author" w:date="2024-06-12T10:19:00Z">
          <w:r w:rsidR="008F7B9D" w:rsidDel="000A686F">
            <w:rPr>
              <w:rFonts w:ascii="Arial" w:hAnsi="Arial" w:cs="Arial"/>
            </w:rPr>
            <w:delText>-</w:delText>
          </w:r>
        </w:del>
        <w:r w:rsidR="008F7B9D">
          <w:rPr>
            <w:rFonts w:ascii="Arial" w:hAnsi="Arial" w:cs="Arial"/>
          </w:rPr>
          <w:t xml:space="preserve"> TDR</w:t>
        </w:r>
      </w:ins>
      <w:r>
        <w:rPr>
          <w:rFonts w:ascii="Arial" w:hAnsi="Arial" w:cs="Arial"/>
        </w:rPr>
        <w:t xml:space="preserve"> </w:t>
      </w:r>
    </w:p>
    <w:p w14:paraId="36BBC587" w14:textId="37074D22" w:rsidR="0022187C" w:rsidRDefault="0022187C">
      <w:pPr>
        <w:pStyle w:val="Heading2"/>
        <w:rPr>
          <w:rFonts w:ascii="Arial" w:hAnsi="Arial" w:cs="Arial"/>
        </w:rPr>
        <w:pPrChange w:id="684" w:author="Author" w:date="2024-06-12T08:52:00Z">
          <w:pPr>
            <w:spacing w:after="240"/>
          </w:pPr>
        </w:pPrChange>
      </w:pPr>
    </w:p>
    <w:p w14:paraId="15AF0214" w14:textId="77777777" w:rsidR="00FF1EFE" w:rsidRPr="00C60258" w:rsidRDefault="0022187C" w:rsidP="00CD5631">
      <w:pPr>
        <w:spacing w:after="240"/>
        <w:rPr>
          <w:ins w:id="685" w:author="Author" w:date="2024-06-12T07:33:00Z"/>
          <w:rFonts w:ascii="Arial" w:hAnsi="Arial" w:cs="Arial"/>
          <w:sz w:val="22"/>
          <w:szCs w:val="22"/>
          <w:rPrChange w:id="686" w:author="Author" w:date="2024-06-12T08:54:00Z">
            <w:rPr>
              <w:ins w:id="687" w:author="Author" w:date="2024-06-12T07:33:00Z"/>
              <w:rFonts w:ascii="Arial" w:hAnsi="Arial" w:cs="Arial"/>
            </w:rPr>
          </w:rPrChange>
        </w:rPr>
      </w:pPr>
      <w:r w:rsidRPr="00C60258">
        <w:rPr>
          <w:rFonts w:ascii="Arial" w:hAnsi="Arial" w:cs="Arial"/>
          <w:sz w:val="22"/>
          <w:szCs w:val="22"/>
          <w:rPrChange w:id="688" w:author="Author" w:date="2024-06-12T08:54:00Z">
            <w:rPr>
              <w:rFonts w:ascii="Arial" w:hAnsi="Arial" w:cs="Arial"/>
            </w:rPr>
          </w:rPrChange>
        </w:rPr>
        <w:t xml:space="preserve">The User shall not be required to submit forecasts of FDSC or Unmetered Supply Volume. </w:t>
      </w:r>
      <w:r w:rsidR="00E71EB2" w:rsidRPr="00C60258">
        <w:rPr>
          <w:rFonts w:ascii="Arial" w:hAnsi="Arial" w:cs="Arial"/>
          <w:b/>
          <w:sz w:val="22"/>
          <w:szCs w:val="22"/>
          <w:rPrChange w:id="689" w:author="Author" w:date="2024-06-12T08:54:00Z">
            <w:rPr>
              <w:rFonts w:ascii="Arial" w:hAnsi="Arial" w:cs="Arial"/>
              <w:b/>
            </w:rPr>
          </w:rPrChange>
        </w:rPr>
        <w:t>The Company</w:t>
      </w:r>
      <w:r w:rsidRPr="00C60258">
        <w:rPr>
          <w:rFonts w:ascii="Arial" w:hAnsi="Arial" w:cs="Arial"/>
          <w:sz w:val="22"/>
          <w:szCs w:val="22"/>
          <w:rPrChange w:id="690" w:author="Author" w:date="2024-06-12T08:54:00Z">
            <w:rPr>
              <w:rFonts w:ascii="Arial" w:hAnsi="Arial" w:cs="Arial"/>
            </w:rPr>
          </w:rPrChange>
        </w:rPr>
        <w:t xml:space="preserve"> shall use the latest daily actual FDSC and Unmetered Supply Volume prior to the forecast as the basis of the forecast.</w:t>
      </w:r>
    </w:p>
    <w:p w14:paraId="437E7CF8" w14:textId="0629B94C" w:rsidR="00B85877" w:rsidRDefault="0022187C" w:rsidP="00B85877">
      <w:pPr>
        <w:spacing w:after="240"/>
        <w:rPr>
          <w:ins w:id="691" w:author="Author" w:date="2024-06-12T07:34:00Z"/>
          <w:rFonts w:ascii="Arial" w:hAnsi="Arial" w:cs="Arial"/>
          <w:sz w:val="22"/>
          <w:szCs w:val="22"/>
        </w:rPr>
      </w:pPr>
      <w:del w:id="692" w:author="Author" w:date="2024-06-12T08:53:00Z">
        <w:r w:rsidDel="006E461F">
          <w:rPr>
            <w:rFonts w:ascii="Arial" w:hAnsi="Arial" w:cs="Arial"/>
          </w:rPr>
          <w:delText xml:space="preserve"> </w:delText>
        </w:r>
      </w:del>
      <w:ins w:id="693" w:author="Author" w:date="2024-06-12T07:34:00Z">
        <w:r w:rsidR="00B85877">
          <w:rPr>
            <w:rFonts w:ascii="Arial" w:hAnsi="Arial" w:cs="Arial"/>
            <w:sz w:val="22"/>
            <w:szCs w:val="22"/>
          </w:rPr>
          <w:t xml:space="preserve">As an example, at the start of the year the supplier has sites in just three of the charging bands, as shown below. The April invoice is calculated as the annual liability divided by 12.    </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B85877" w14:paraId="77D6AE6A" w14:textId="77777777" w:rsidTr="00D347ED">
        <w:trPr>
          <w:ins w:id="694"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668D0B96" w14:textId="77777777" w:rsidR="00B85877" w:rsidRPr="00C035E1" w:rsidRDefault="00B85877" w:rsidP="00D347ED">
            <w:pPr>
              <w:tabs>
                <w:tab w:val="left" w:pos="3119"/>
              </w:tabs>
              <w:jc w:val="center"/>
              <w:rPr>
                <w:ins w:id="695" w:author="Author" w:date="2024-06-12T07:34:00Z"/>
                <w:rFonts w:ascii="Arial" w:hAnsi="Arial" w:cs="Arial"/>
                <w:b/>
                <w:lang w:val="en-US"/>
              </w:rPr>
            </w:pPr>
            <w:ins w:id="696" w:author="Author" w:date="2024-06-12T07:34:00Z">
              <w:r w:rsidRPr="00C035E1">
                <w:rPr>
                  <w:rFonts w:ascii="Arial" w:hAnsi="Arial" w:cs="Arial"/>
                  <w:b/>
                  <w:lang w:val="en-US"/>
                </w:rPr>
                <w:t>Charging Band</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C025CFF" w14:textId="77777777" w:rsidR="00B85877" w:rsidRPr="00C035E1" w:rsidRDefault="00B85877" w:rsidP="00D347ED">
            <w:pPr>
              <w:tabs>
                <w:tab w:val="left" w:pos="3119"/>
              </w:tabs>
              <w:jc w:val="center"/>
              <w:rPr>
                <w:ins w:id="697" w:author="Author" w:date="2024-06-12T07:34:00Z"/>
                <w:rFonts w:ascii="Arial" w:hAnsi="Arial" w:cs="Arial"/>
                <w:b/>
                <w:lang w:val="en-US"/>
              </w:rPr>
            </w:pPr>
            <w:ins w:id="698" w:author="Author" w:date="2024-06-12T07:34:00Z">
              <w:r>
                <w:rPr>
                  <w:rFonts w:ascii="Arial" w:hAnsi="Arial" w:cs="Arial"/>
                  <w:b/>
                  <w:lang w:val="en-US"/>
                </w:rPr>
                <w:t>TDR</w:t>
              </w:r>
              <w:r w:rsidRPr="00C035E1">
                <w:rPr>
                  <w:rFonts w:ascii="Arial" w:hAnsi="Arial" w:cs="Arial"/>
                  <w:b/>
                  <w:lang w:val="en-US"/>
                </w:rPr>
                <w:t xml:space="preserve"> Quantity</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1B684DF" w14:textId="77777777" w:rsidR="00B85877" w:rsidRPr="00C035E1" w:rsidRDefault="00B85877" w:rsidP="00D347ED">
            <w:pPr>
              <w:tabs>
                <w:tab w:val="left" w:pos="3119"/>
              </w:tabs>
              <w:jc w:val="center"/>
              <w:rPr>
                <w:ins w:id="699" w:author="Author" w:date="2024-06-12T07:34:00Z"/>
                <w:rFonts w:ascii="Arial" w:hAnsi="Arial" w:cs="Arial"/>
                <w:b/>
                <w:lang w:val="en-US"/>
              </w:rPr>
            </w:pPr>
            <w:ins w:id="700" w:author="Author" w:date="2024-06-12T07:34:00Z">
              <w:r w:rsidRPr="00C035E1">
                <w:rPr>
                  <w:rFonts w:ascii="Arial" w:hAnsi="Arial" w:cs="Arial"/>
                  <w:b/>
                  <w:lang w:val="en-US"/>
                </w:rPr>
                <w:t>Tariff</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2141783" w14:textId="77777777" w:rsidR="00B85877" w:rsidRPr="00C035E1" w:rsidRDefault="00B85877" w:rsidP="00D347ED">
            <w:pPr>
              <w:tabs>
                <w:tab w:val="left" w:pos="3119"/>
              </w:tabs>
              <w:jc w:val="center"/>
              <w:rPr>
                <w:ins w:id="701" w:author="Author" w:date="2024-06-12T07:34:00Z"/>
                <w:rFonts w:ascii="Arial" w:hAnsi="Arial" w:cs="Arial"/>
                <w:b/>
                <w:lang w:val="en-US"/>
              </w:rPr>
            </w:pPr>
            <w:ins w:id="702" w:author="Author" w:date="2024-06-12T07:34:00Z">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ins>
          </w:p>
        </w:tc>
      </w:tr>
      <w:tr w:rsidR="00B85877" w14:paraId="7E5582F0" w14:textId="77777777" w:rsidTr="00D347ED">
        <w:trPr>
          <w:ins w:id="703"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01EE10B2" w14:textId="77777777" w:rsidR="00B85877" w:rsidRPr="00C035E1" w:rsidRDefault="00B85877" w:rsidP="00D347ED">
            <w:pPr>
              <w:tabs>
                <w:tab w:val="left" w:pos="3119"/>
              </w:tabs>
              <w:jc w:val="center"/>
              <w:rPr>
                <w:ins w:id="704" w:author="Author" w:date="2024-06-12T07:34:00Z"/>
                <w:rFonts w:ascii="Arial" w:hAnsi="Arial" w:cs="Arial"/>
                <w:bCs/>
                <w:lang w:val="en-US"/>
              </w:rPr>
            </w:pPr>
            <w:ins w:id="705" w:author="Author" w:date="2024-06-12T07:34:00Z">
              <w:r>
                <w:rPr>
                  <w:rFonts w:ascii="Arial" w:hAnsi="Arial" w:cs="Arial"/>
                  <w:bCs/>
                  <w:lang w:val="en-US"/>
                </w:rPr>
                <w:t>Band</w:t>
              </w:r>
              <w:r w:rsidRPr="00C035E1">
                <w:rPr>
                  <w:rFonts w:ascii="Arial" w:hAnsi="Arial" w:cs="Arial"/>
                  <w:bCs/>
                  <w:lang w:val="en-US"/>
                </w:rPr>
                <w:t xml:space="preserve"> 1</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5033DA1" w14:textId="77777777" w:rsidR="00B85877" w:rsidRPr="00C035E1" w:rsidRDefault="00B85877" w:rsidP="00D347ED">
            <w:pPr>
              <w:tabs>
                <w:tab w:val="left" w:pos="3119"/>
              </w:tabs>
              <w:jc w:val="center"/>
              <w:rPr>
                <w:ins w:id="706" w:author="Author" w:date="2024-06-12T07:34:00Z"/>
                <w:rFonts w:ascii="Arial" w:hAnsi="Arial" w:cs="Arial"/>
                <w:bCs/>
                <w:lang w:val="en-US"/>
              </w:rPr>
            </w:pPr>
            <w:ins w:id="707" w:author="Author" w:date="2024-06-12T07:34:00Z">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8600F7A" w14:textId="77777777" w:rsidR="00B85877" w:rsidRPr="00C035E1" w:rsidRDefault="00B85877" w:rsidP="00D347ED">
            <w:pPr>
              <w:tabs>
                <w:tab w:val="left" w:pos="3119"/>
              </w:tabs>
              <w:jc w:val="center"/>
              <w:rPr>
                <w:ins w:id="708" w:author="Author" w:date="2024-06-12T07:34:00Z"/>
                <w:rFonts w:ascii="Arial" w:hAnsi="Arial" w:cs="Arial"/>
                <w:bCs/>
                <w:lang w:val="en-US"/>
              </w:rPr>
            </w:pPr>
            <w:ins w:id="709" w:author="Author" w:date="2024-06-12T07:34:00Z">
              <w:r w:rsidRPr="00C035E1">
                <w:rPr>
                  <w:rFonts w:ascii="Arial" w:hAnsi="Arial" w:cs="Arial"/>
                  <w:bCs/>
                  <w:lang w:val="en-US"/>
                </w:rPr>
                <w:t>£1/Site/Day</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83E7876" w14:textId="77777777" w:rsidR="00B85877" w:rsidRPr="00C035E1" w:rsidRDefault="00B85877" w:rsidP="00D347ED">
            <w:pPr>
              <w:tabs>
                <w:tab w:val="left" w:pos="3119"/>
              </w:tabs>
              <w:jc w:val="center"/>
              <w:rPr>
                <w:ins w:id="710" w:author="Author" w:date="2024-06-12T07:34:00Z"/>
                <w:rFonts w:ascii="Arial" w:hAnsi="Arial" w:cs="Arial"/>
                <w:bCs/>
                <w:lang w:val="en-US"/>
              </w:rPr>
            </w:pPr>
            <w:ins w:id="711" w:author="Author" w:date="2024-06-12T07:34:00Z">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ins>
          </w:p>
          <w:p w14:paraId="3FA02919" w14:textId="77777777" w:rsidR="00B85877" w:rsidRPr="00C035E1" w:rsidRDefault="00B85877" w:rsidP="00D347ED">
            <w:pPr>
              <w:tabs>
                <w:tab w:val="left" w:pos="3119"/>
              </w:tabs>
              <w:jc w:val="center"/>
              <w:rPr>
                <w:ins w:id="712" w:author="Author" w:date="2024-06-12T07:34:00Z"/>
                <w:rFonts w:ascii="Arial" w:hAnsi="Arial" w:cs="Arial"/>
                <w:bCs/>
                <w:lang w:val="en-US"/>
              </w:rPr>
            </w:pPr>
            <w:ins w:id="713" w:author="Author" w:date="2024-06-12T07:34:00Z">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ins>
          </w:p>
        </w:tc>
      </w:tr>
      <w:tr w:rsidR="00B85877" w14:paraId="31273603" w14:textId="77777777" w:rsidTr="00D347ED">
        <w:trPr>
          <w:ins w:id="714"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18D2FBE" w14:textId="77777777" w:rsidR="00B85877" w:rsidRPr="00C035E1" w:rsidRDefault="00B85877" w:rsidP="00D347ED">
            <w:pPr>
              <w:tabs>
                <w:tab w:val="left" w:pos="3119"/>
              </w:tabs>
              <w:jc w:val="center"/>
              <w:rPr>
                <w:ins w:id="715" w:author="Author" w:date="2024-06-12T07:34:00Z"/>
                <w:rFonts w:ascii="Arial" w:hAnsi="Arial" w:cs="Arial"/>
                <w:bCs/>
                <w:lang w:val="en-US"/>
              </w:rPr>
            </w:pPr>
            <w:ins w:id="716" w:author="Author" w:date="2024-06-12T07:34:00Z">
              <w:r>
                <w:rPr>
                  <w:rFonts w:ascii="Arial" w:hAnsi="Arial" w:cs="Arial"/>
                  <w:bCs/>
                  <w:lang w:val="en-US"/>
                </w:rPr>
                <w:t>Band</w:t>
              </w:r>
              <w:r w:rsidRPr="00C035E1">
                <w:rPr>
                  <w:rFonts w:ascii="Arial" w:hAnsi="Arial" w:cs="Arial"/>
                  <w:bCs/>
                  <w:lang w:val="en-US"/>
                </w:rPr>
                <w:t xml:space="preserve"> 2</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106D5DEC" w14:textId="77777777" w:rsidR="00B85877" w:rsidRPr="00C035E1" w:rsidRDefault="00B85877" w:rsidP="00D347ED">
            <w:pPr>
              <w:tabs>
                <w:tab w:val="left" w:pos="3119"/>
              </w:tabs>
              <w:jc w:val="center"/>
              <w:rPr>
                <w:ins w:id="717" w:author="Author" w:date="2024-06-12T07:34:00Z"/>
                <w:rFonts w:ascii="Arial" w:hAnsi="Arial" w:cs="Arial"/>
                <w:bCs/>
                <w:lang w:val="en-US"/>
              </w:rPr>
            </w:pPr>
            <w:ins w:id="718" w:author="Author" w:date="2024-06-12T07:34:00Z">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4EB8EEAA" w14:textId="77777777" w:rsidR="00B85877" w:rsidRPr="00C035E1" w:rsidRDefault="00B85877" w:rsidP="00D347ED">
            <w:pPr>
              <w:tabs>
                <w:tab w:val="left" w:pos="3119"/>
              </w:tabs>
              <w:jc w:val="center"/>
              <w:rPr>
                <w:ins w:id="719" w:author="Author" w:date="2024-06-12T07:34:00Z"/>
                <w:rFonts w:ascii="Arial" w:hAnsi="Arial" w:cs="Arial"/>
                <w:bCs/>
                <w:lang w:val="en-US"/>
              </w:rPr>
            </w:pPr>
            <w:ins w:id="720" w:author="Author" w:date="2024-06-12T07:34:00Z">
              <w:r w:rsidRPr="00C035E1">
                <w:rPr>
                  <w:rFonts w:ascii="Arial" w:hAnsi="Arial" w:cs="Arial"/>
                  <w:bCs/>
                  <w:lang w:val="en-US"/>
                </w:rPr>
                <w:t>£2/Site/Day</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7A8D7FC" w14:textId="77777777" w:rsidR="00B85877" w:rsidRPr="00C035E1" w:rsidRDefault="00B85877" w:rsidP="00D347ED">
            <w:pPr>
              <w:tabs>
                <w:tab w:val="left" w:pos="3119"/>
              </w:tabs>
              <w:jc w:val="center"/>
              <w:rPr>
                <w:ins w:id="721" w:author="Author" w:date="2024-06-12T07:34:00Z"/>
                <w:rFonts w:ascii="Arial" w:hAnsi="Arial" w:cs="Arial"/>
                <w:bCs/>
                <w:lang w:val="en-US"/>
              </w:rPr>
            </w:pPr>
            <w:ins w:id="722" w:author="Author" w:date="2024-06-12T07:34:00Z">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ins>
          </w:p>
          <w:p w14:paraId="1372AB6D" w14:textId="77777777" w:rsidR="00B85877" w:rsidRPr="00C035E1" w:rsidRDefault="00B85877" w:rsidP="00D347ED">
            <w:pPr>
              <w:tabs>
                <w:tab w:val="left" w:pos="3119"/>
              </w:tabs>
              <w:jc w:val="center"/>
              <w:rPr>
                <w:ins w:id="723" w:author="Author" w:date="2024-06-12T07:34:00Z"/>
                <w:rFonts w:ascii="Arial" w:hAnsi="Arial" w:cs="Arial"/>
                <w:bCs/>
                <w:lang w:val="en-US"/>
              </w:rPr>
            </w:pPr>
            <w:ins w:id="724" w:author="Author" w:date="2024-06-12T07:34:00Z">
              <w:r w:rsidRPr="00C035E1">
                <w:rPr>
                  <w:rFonts w:ascii="Arial" w:hAnsi="Arial" w:cs="Arial"/>
                  <w:bCs/>
                  <w:lang w:val="en-US"/>
                </w:rPr>
                <w:t>= £</w:t>
              </w:r>
              <w:r>
                <w:rPr>
                  <w:rFonts w:ascii="Arial" w:hAnsi="Arial" w:cs="Arial"/>
                  <w:bCs/>
                  <w:lang w:val="en-US"/>
                </w:rPr>
                <w:t>10,950</w:t>
              </w:r>
            </w:ins>
          </w:p>
        </w:tc>
      </w:tr>
      <w:tr w:rsidR="00B85877" w14:paraId="2C27FED5" w14:textId="77777777" w:rsidTr="00D347ED">
        <w:trPr>
          <w:ins w:id="725"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84FDA85" w14:textId="77777777" w:rsidR="00B85877" w:rsidRPr="00C035E1" w:rsidRDefault="00B85877" w:rsidP="00D347ED">
            <w:pPr>
              <w:tabs>
                <w:tab w:val="left" w:pos="3119"/>
              </w:tabs>
              <w:jc w:val="center"/>
              <w:rPr>
                <w:ins w:id="726" w:author="Author" w:date="2024-06-12T07:34:00Z"/>
                <w:rFonts w:ascii="Arial" w:hAnsi="Arial" w:cs="Arial"/>
                <w:bCs/>
                <w:lang w:val="en-US"/>
              </w:rPr>
            </w:pPr>
            <w:ins w:id="727" w:author="Author" w:date="2024-06-12T07:34:00Z">
              <w:r w:rsidRPr="00C035E1">
                <w:rPr>
                  <w:rFonts w:ascii="Arial" w:hAnsi="Arial" w:cs="Arial"/>
                  <w:bCs/>
                  <w:lang w:val="en-US"/>
                </w:rPr>
                <w:t>UMS</w:t>
              </w:r>
            </w:ins>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3A7EFA75" w14:textId="77777777" w:rsidR="00B85877" w:rsidRPr="00C035E1" w:rsidRDefault="00B85877" w:rsidP="00D347ED">
            <w:pPr>
              <w:tabs>
                <w:tab w:val="left" w:pos="3119"/>
              </w:tabs>
              <w:jc w:val="center"/>
              <w:rPr>
                <w:ins w:id="728" w:author="Author" w:date="2024-06-12T07:34:00Z"/>
                <w:rFonts w:ascii="Arial" w:hAnsi="Arial" w:cs="Arial"/>
                <w:bCs/>
                <w:lang w:val="en-US"/>
              </w:rPr>
            </w:pPr>
            <w:ins w:id="729" w:author="Author" w:date="2024-06-12T07:34:00Z">
              <w:r>
                <w:rPr>
                  <w:rFonts w:ascii="Arial" w:hAnsi="Arial" w:cs="Arial"/>
                  <w:bCs/>
                  <w:lang w:val="en-US"/>
                </w:rPr>
                <w:t>4800</w:t>
              </w:r>
              <w:r w:rsidRPr="00C035E1">
                <w:rPr>
                  <w:rFonts w:ascii="Arial" w:hAnsi="Arial" w:cs="Arial"/>
                  <w:bCs/>
                  <w:lang w:val="en-US"/>
                </w:rPr>
                <w:t>kWh/day</w:t>
              </w:r>
            </w:ins>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45B21B0" w14:textId="77777777" w:rsidR="00B85877" w:rsidRPr="00C035E1" w:rsidRDefault="00B85877" w:rsidP="00D347ED">
            <w:pPr>
              <w:tabs>
                <w:tab w:val="left" w:pos="3119"/>
              </w:tabs>
              <w:jc w:val="center"/>
              <w:rPr>
                <w:ins w:id="730" w:author="Author" w:date="2024-06-12T07:34:00Z"/>
                <w:rFonts w:ascii="Arial" w:hAnsi="Arial" w:cs="Arial"/>
                <w:bCs/>
                <w:lang w:val="en-US"/>
              </w:rPr>
            </w:pPr>
            <w:ins w:id="731" w:author="Author" w:date="2024-06-12T07:34:00Z">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ins>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72825D8" w14:textId="77777777" w:rsidR="00B85877" w:rsidRPr="00C035E1" w:rsidRDefault="00B85877" w:rsidP="00D347ED">
            <w:pPr>
              <w:tabs>
                <w:tab w:val="left" w:pos="3119"/>
              </w:tabs>
              <w:jc w:val="center"/>
              <w:rPr>
                <w:ins w:id="732" w:author="Author" w:date="2024-06-12T07:34:00Z"/>
                <w:rFonts w:ascii="Arial" w:hAnsi="Arial" w:cs="Arial"/>
                <w:bCs/>
                <w:lang w:val="en-US"/>
              </w:rPr>
            </w:pPr>
            <w:ins w:id="733" w:author="Author" w:date="2024-06-12T07:34:00Z">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ins>
          </w:p>
          <w:p w14:paraId="4A409F31" w14:textId="77777777" w:rsidR="00B85877" w:rsidRPr="00C035E1" w:rsidRDefault="00B85877" w:rsidP="00D347ED">
            <w:pPr>
              <w:tabs>
                <w:tab w:val="left" w:pos="3119"/>
              </w:tabs>
              <w:jc w:val="center"/>
              <w:rPr>
                <w:ins w:id="734" w:author="Author" w:date="2024-06-12T07:34:00Z"/>
                <w:rFonts w:ascii="Arial" w:hAnsi="Arial" w:cs="Arial"/>
                <w:bCs/>
                <w:lang w:val="en-US"/>
              </w:rPr>
            </w:pPr>
            <w:ins w:id="735" w:author="Author" w:date="2024-06-12T07:34:00Z">
              <w:r w:rsidRPr="00C035E1">
                <w:rPr>
                  <w:rFonts w:ascii="Arial" w:hAnsi="Arial" w:cs="Arial"/>
                  <w:bCs/>
                  <w:lang w:val="en-US"/>
                </w:rPr>
                <w:t>= £</w:t>
              </w:r>
              <w:r>
                <w:rPr>
                  <w:rFonts w:ascii="Arial" w:hAnsi="Arial" w:cs="Arial"/>
                  <w:bCs/>
                  <w:lang w:val="en-US"/>
                </w:rPr>
                <w:t>1,752</w:t>
              </w:r>
            </w:ins>
          </w:p>
        </w:tc>
      </w:tr>
      <w:tr w:rsidR="00B85877" w14:paraId="77CD6C2E" w14:textId="77777777" w:rsidTr="00D347ED">
        <w:trPr>
          <w:ins w:id="736" w:author="Author" w:date="2024-06-12T07:34:00Z"/>
        </w:trPr>
        <w:tc>
          <w:tcPr>
            <w:tcW w:w="1936" w:type="dxa"/>
            <w:tcBorders>
              <w:top w:val="single" w:sz="4" w:space="0" w:color="auto"/>
              <w:left w:val="single" w:sz="4" w:space="0" w:color="auto"/>
              <w:bottom w:val="single" w:sz="4" w:space="0" w:color="auto"/>
              <w:right w:val="single" w:sz="4" w:space="0" w:color="auto"/>
            </w:tcBorders>
            <w:shd w:val="clear" w:color="auto" w:fill="auto"/>
          </w:tcPr>
          <w:p w14:paraId="1567F7AA" w14:textId="77777777" w:rsidR="00B85877" w:rsidRPr="00C035E1" w:rsidRDefault="00B85877" w:rsidP="00D347ED">
            <w:pPr>
              <w:tabs>
                <w:tab w:val="left" w:pos="3119"/>
              </w:tabs>
              <w:jc w:val="center"/>
              <w:rPr>
                <w:ins w:id="737" w:author="Author" w:date="2024-06-12T07:34:00Z"/>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5094F6C5" w14:textId="77777777" w:rsidR="00B85877" w:rsidRPr="00C035E1" w:rsidDel="000C6451" w:rsidRDefault="00B85877" w:rsidP="00D347ED">
            <w:pPr>
              <w:tabs>
                <w:tab w:val="left" w:pos="3119"/>
              </w:tabs>
              <w:jc w:val="center"/>
              <w:rPr>
                <w:ins w:id="738" w:author="Author" w:date="2024-06-12T07:34:00Z"/>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7DCBBE60" w14:textId="77777777" w:rsidR="00B85877" w:rsidRPr="00C035E1" w:rsidRDefault="00B85877" w:rsidP="00D347ED">
            <w:pPr>
              <w:tabs>
                <w:tab w:val="left" w:pos="3119"/>
              </w:tabs>
              <w:jc w:val="center"/>
              <w:rPr>
                <w:ins w:id="739" w:author="Author" w:date="2024-06-12T07:34:00Z"/>
                <w:rFonts w:ascii="Arial" w:hAnsi="Arial" w:cs="Arial"/>
                <w:bCs/>
                <w:lang w:val="en-US"/>
              </w:rPr>
            </w:pPr>
            <w:ins w:id="740" w:author="Author" w:date="2024-06-12T07:34:00Z">
              <w:r>
                <w:rPr>
                  <w:rFonts w:ascii="Arial" w:hAnsi="Arial" w:cs="Arial"/>
                  <w:bCs/>
                  <w:lang w:val="en-US"/>
                </w:rPr>
                <w:t>Total</w:t>
              </w:r>
            </w:ins>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0C536EC6" w14:textId="77777777" w:rsidR="00B85877" w:rsidRPr="00C035E1" w:rsidRDefault="00B85877" w:rsidP="00D347ED">
            <w:pPr>
              <w:tabs>
                <w:tab w:val="left" w:pos="3119"/>
              </w:tabs>
              <w:jc w:val="center"/>
              <w:rPr>
                <w:ins w:id="741" w:author="Author" w:date="2024-06-12T07:34:00Z"/>
                <w:rFonts w:ascii="Arial" w:hAnsi="Arial" w:cs="Arial"/>
                <w:bCs/>
                <w:lang w:val="en-US"/>
              </w:rPr>
            </w:pPr>
            <w:ins w:id="742" w:author="Author" w:date="2024-06-12T07:34:00Z">
              <w:r>
                <w:rPr>
                  <w:rFonts w:ascii="Arial" w:hAnsi="Arial" w:cs="Arial"/>
                  <w:bCs/>
                  <w:lang w:val="en-US"/>
                </w:rPr>
                <w:t>£20,002</w:t>
              </w:r>
            </w:ins>
          </w:p>
        </w:tc>
      </w:tr>
    </w:tbl>
    <w:p w14:paraId="1EBC2124" w14:textId="77777777" w:rsidR="00B85877" w:rsidRDefault="00B85877" w:rsidP="00B85877">
      <w:pPr>
        <w:spacing w:after="240"/>
        <w:rPr>
          <w:ins w:id="743" w:author="Author" w:date="2024-06-12T07:34:00Z"/>
          <w:rFonts w:ascii="Arial" w:hAnsi="Arial" w:cs="Arial"/>
          <w:sz w:val="22"/>
          <w:szCs w:val="22"/>
        </w:rPr>
      </w:pPr>
    </w:p>
    <w:p w14:paraId="5C959865" w14:textId="32502271" w:rsidR="006661FE" w:rsidRPr="00CD5631" w:rsidRDefault="00B85877" w:rsidP="00B85877">
      <w:pPr>
        <w:spacing w:after="240"/>
        <w:rPr>
          <w:rFonts w:ascii="Arial" w:hAnsi="Arial" w:cs="Arial"/>
        </w:rPr>
      </w:pPr>
      <w:ins w:id="744" w:author="Author" w:date="2024-06-12T07:34:00Z">
        <w:r>
          <w:rPr>
            <w:rFonts w:ascii="Arial" w:hAnsi="Arial" w:cs="Arial"/>
            <w:sz w:val="22"/>
            <w:szCs w:val="22"/>
          </w:rPr>
          <w:t xml:space="preserve">Each month the Company recalculates the forecast liability for the full year, based on any revision to the </w:t>
        </w:r>
        <w:r w:rsidRPr="002405D9">
          <w:rPr>
            <w:rFonts w:ascii="Arial" w:hAnsi="Arial" w:cs="Arial"/>
            <w:sz w:val="22"/>
            <w:szCs w:val="22"/>
          </w:rPr>
          <w:t>FDSC and Unmetered Supply Volume</w:t>
        </w:r>
        <w:r>
          <w:rPr>
            <w:rFonts w:ascii="Arial" w:hAnsi="Arial" w:cs="Arial"/>
            <w:sz w:val="22"/>
            <w:szCs w:val="22"/>
          </w:rPr>
          <w:t xml:space="preserve"> for the previous months, and the latest forecast for the remainder of the year.  The amount the supplier has already paid is deducted from this annual liability, and the balance is divided by the number of months left to bill.</w:t>
        </w:r>
      </w:ins>
    </w:p>
    <w:p w14:paraId="7204380D" w14:textId="29B65B12" w:rsidR="006661FE" w:rsidRDefault="006661FE" w:rsidP="006661FE">
      <w:pPr>
        <w:pStyle w:val="Heading2"/>
      </w:pPr>
      <w:bookmarkStart w:id="745" w:name="_Toc946729"/>
      <w:bookmarkStart w:id="746" w:name="_Toc32201107"/>
      <w:bookmarkStart w:id="747" w:name="_Toc49661157"/>
      <w:bookmarkStart w:id="748" w:name="_Toc274049736"/>
      <w:r>
        <w:t>Initial Reconciliation (Part 1</w:t>
      </w:r>
      <w:r w:rsidR="003A0CB9">
        <w:t>a</w:t>
      </w:r>
      <w:ins w:id="749" w:author="Author" w:date="2024-06-12T07:35:00Z">
        <w:r w:rsidR="007204C0">
          <w:t xml:space="preserve"> – HH Demand</w:t>
        </w:r>
      </w:ins>
      <w:r>
        <w:t>)</w:t>
      </w:r>
      <w:bookmarkEnd w:id="745"/>
      <w:bookmarkEnd w:id="746"/>
      <w:bookmarkEnd w:id="747"/>
      <w:bookmarkEnd w:id="748"/>
    </w:p>
    <w:p w14:paraId="26E73100" w14:textId="77777777" w:rsidR="006661FE" w:rsidRDefault="006661FE">
      <w:pPr>
        <w:pStyle w:val="Heading2"/>
        <w:pPrChange w:id="750" w:author="Author" w:date="2024-06-12T08:54:00Z">
          <w:pPr>
            <w:pStyle w:val="BodyText"/>
          </w:pPr>
        </w:pPrChange>
      </w:pPr>
    </w:p>
    <w:p w14:paraId="0E4FA498" w14:textId="69BDB1F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del w:id="751" w:author="Author" w:date="2024-06-12T07:35:00Z">
        <w:r w:rsidRPr="00015A20" w:rsidDel="00D94062">
          <w:rPr>
            <w:rFonts w:ascii="Arial" w:hAnsi="Arial" w:cs="Arial"/>
            <w:sz w:val="22"/>
            <w:szCs w:val="22"/>
            <w:rPrChange w:id="752" w:author="Author" w:date="2024-06-12T10:34:00Z">
              <w:rPr>
                <w:rFonts w:ascii="Arial" w:hAnsi="Arial" w:cs="Arial"/>
                <w:sz w:val="22"/>
                <w:szCs w:val="22"/>
                <w:u w:val="single"/>
              </w:rPr>
            </w:rPrChange>
          </w:rPr>
          <w:delText>initial</w:delText>
        </w:r>
      </w:del>
      <w:ins w:id="753" w:author="Author" w:date="2024-06-12T07:35:00Z">
        <w:r w:rsidR="00D94062" w:rsidRPr="00015A20">
          <w:rPr>
            <w:rFonts w:ascii="Arial" w:hAnsi="Arial" w:cs="Arial"/>
            <w:sz w:val="22"/>
            <w:szCs w:val="22"/>
            <w:rPrChange w:id="754" w:author="Author" w:date="2024-06-12T10:34:00Z">
              <w:rPr>
                <w:rFonts w:ascii="Arial" w:hAnsi="Arial" w:cs="Arial"/>
                <w:sz w:val="22"/>
                <w:szCs w:val="22"/>
                <w:u w:val="single"/>
              </w:rPr>
            </w:rPrChange>
          </w:rPr>
          <w:t>latest</w:t>
        </w:r>
      </w:ins>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FBAF3A3" w:rsidR="003A0CB9" w:rsidRDefault="003A0CB9" w:rsidP="003A0CB9">
      <w:pPr>
        <w:pStyle w:val="Heading2"/>
      </w:pPr>
      <w:r>
        <w:t>Initial Reconciliation (Part 1b</w:t>
      </w:r>
      <w:ins w:id="755" w:author="Author" w:date="2024-06-12T07:36:00Z">
        <w:r w:rsidR="009E5751">
          <w:t xml:space="preserve"> – Embedded Export</w:t>
        </w:r>
      </w:ins>
      <w:r>
        <w:t>)</w:t>
      </w:r>
    </w:p>
    <w:p w14:paraId="5536A400" w14:textId="77777777" w:rsidR="003A0CB9" w:rsidRDefault="003A0CB9" w:rsidP="003A0CB9">
      <w:pPr>
        <w:pStyle w:val="Heading2"/>
        <w:rPr>
          <w:rFonts w:ascii="Arial" w:hAnsi="Arial" w:cs="Arial"/>
          <w:szCs w:val="22"/>
        </w:rPr>
      </w:pPr>
    </w:p>
    <w:p w14:paraId="2C3E79D4" w14:textId="07445A0F"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del w:id="756" w:author="Author" w:date="2024-06-12T07:36:00Z">
        <w:r w:rsidRPr="00015A20" w:rsidDel="009E5751">
          <w:rPr>
            <w:rFonts w:ascii="Arial" w:hAnsi="Arial" w:cs="Arial"/>
            <w:sz w:val="22"/>
            <w:szCs w:val="22"/>
            <w:rPrChange w:id="757" w:author="Author" w:date="2024-06-12T10:34:00Z">
              <w:rPr>
                <w:rFonts w:ascii="Arial" w:hAnsi="Arial" w:cs="Arial"/>
                <w:sz w:val="22"/>
                <w:szCs w:val="22"/>
                <w:u w:val="single"/>
              </w:rPr>
            </w:rPrChange>
          </w:rPr>
          <w:delText>initial</w:delText>
        </w:r>
      </w:del>
      <w:ins w:id="758" w:author="Author" w:date="2024-06-12T07:37:00Z">
        <w:r w:rsidR="009E5751" w:rsidRPr="00015A20">
          <w:rPr>
            <w:rFonts w:ascii="Arial" w:hAnsi="Arial" w:cs="Arial"/>
            <w:sz w:val="22"/>
            <w:szCs w:val="22"/>
            <w:rPrChange w:id="759" w:author="Author" w:date="2024-06-12T10:34:00Z">
              <w:rPr>
                <w:rFonts w:ascii="Arial" w:hAnsi="Arial" w:cs="Arial"/>
                <w:sz w:val="22"/>
                <w:szCs w:val="22"/>
                <w:u w:val="single"/>
              </w:rPr>
            </w:rPrChange>
          </w:rPr>
          <w:t>latest</w:t>
        </w:r>
      </w:ins>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w:t>
      </w:r>
      <w:del w:id="760" w:author="Author" w:date="2024-06-12T07:37:00Z">
        <w:r w:rsidDel="00147763">
          <w:rPr>
            <w:rFonts w:ascii="Arial" w:hAnsi="Arial" w:cs="Arial"/>
            <w:sz w:val="22"/>
            <w:szCs w:val="22"/>
          </w:rPr>
          <w:delText>7</w:delText>
        </w:r>
      </w:del>
      <w:ins w:id="761" w:author="Author" w:date="2024-06-12T07:37:00Z">
        <w:r w:rsidR="00147763">
          <w:rPr>
            <w:rFonts w:ascii="Arial" w:hAnsi="Arial" w:cs="Arial"/>
            <w:sz w:val="22"/>
            <w:szCs w:val="22"/>
          </w:rPr>
          <w:t>5</w:t>
        </w:r>
      </w:ins>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26456B0" w:rsidR="006661FE" w:rsidRPr="008E4447" w:rsidRDefault="006661FE" w:rsidP="006661FE">
      <w:pPr>
        <w:pStyle w:val="Heading2"/>
        <w:rPr>
          <w:rFonts w:ascii="Arial" w:hAnsi="Arial" w:cs="Arial"/>
          <w:szCs w:val="22"/>
        </w:rPr>
      </w:pPr>
      <w:bookmarkStart w:id="762" w:name="_Toc946730"/>
      <w:bookmarkStart w:id="763" w:name="_Toc32201108"/>
      <w:bookmarkStart w:id="764" w:name="_Toc49661158"/>
      <w:bookmarkStart w:id="765" w:name="_Toc274049737"/>
      <w:r w:rsidRPr="008E4447">
        <w:rPr>
          <w:rFonts w:ascii="Arial" w:hAnsi="Arial" w:cs="Arial"/>
          <w:szCs w:val="22"/>
        </w:rPr>
        <w:t>Initial Reconciliation (Part 2</w:t>
      </w:r>
      <w:ins w:id="766" w:author="Author" w:date="2024-06-12T07:37:00Z">
        <w:r w:rsidR="00056166">
          <w:rPr>
            <w:rFonts w:ascii="Arial" w:hAnsi="Arial" w:cs="Arial"/>
            <w:szCs w:val="22"/>
          </w:rPr>
          <w:t xml:space="preserve"> </w:t>
        </w:r>
      </w:ins>
      <w:ins w:id="767" w:author="Author" w:date="2024-06-12T07:38:00Z">
        <w:r w:rsidR="00056166">
          <w:rPr>
            <w:rFonts w:ascii="Arial" w:hAnsi="Arial" w:cs="Arial"/>
            <w:szCs w:val="22"/>
          </w:rPr>
          <w:t>– NHH Demand</w:t>
        </w:r>
      </w:ins>
      <w:r w:rsidRPr="008E4447">
        <w:rPr>
          <w:rFonts w:ascii="Arial" w:hAnsi="Arial" w:cs="Arial"/>
          <w:szCs w:val="22"/>
        </w:rPr>
        <w:t>)</w:t>
      </w:r>
      <w:bookmarkEnd w:id="762"/>
      <w:bookmarkEnd w:id="763"/>
      <w:bookmarkEnd w:id="764"/>
      <w:bookmarkEnd w:id="765"/>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2F7C4925"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The Supplier's outturn NHH energy consumption, based on </w:t>
      </w:r>
      <w:del w:id="768" w:author="Author" w:date="2024-06-12T07:38:00Z">
        <w:r w:rsidRPr="008E4447" w:rsidDel="00056166">
          <w:rPr>
            <w:rFonts w:ascii="Arial" w:hAnsi="Arial" w:cs="Arial"/>
            <w:sz w:val="22"/>
            <w:szCs w:val="22"/>
          </w:rPr>
          <w:delText>initial</w:delText>
        </w:r>
      </w:del>
      <w:ins w:id="769" w:author="Author" w:date="2024-06-12T07:38:00Z">
        <w:r w:rsidR="00056166">
          <w:rPr>
            <w:rFonts w:ascii="Arial" w:hAnsi="Arial" w:cs="Arial"/>
            <w:sz w:val="22"/>
            <w:szCs w:val="22"/>
          </w:rPr>
          <w:t>latest</w:t>
        </w:r>
      </w:ins>
      <w:r w:rsidRPr="008E4447">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pPr>
        <w:pStyle w:val="BodyText"/>
        <w:tabs>
          <w:tab w:val="left" w:pos="2835"/>
        </w:tabs>
        <w:spacing w:after="0"/>
        <w:rPr>
          <w:rFonts w:ascii="Arial" w:hAnsi="Arial" w:cs="Arial"/>
          <w:sz w:val="22"/>
          <w:szCs w:val="22"/>
        </w:rPr>
        <w:pPrChange w:id="770" w:author="Author" w:date="2024-06-12T08:56:00Z">
          <w:pPr>
            <w:pStyle w:val="BodyText"/>
            <w:tabs>
              <w:tab w:val="left" w:pos="2835"/>
            </w:tabs>
            <w:jc w:val="center"/>
          </w:pPr>
        </w:pPrChange>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2F5FE645" w:rsidR="006661FE" w:rsidRPr="00375D43" w:rsidRDefault="006E461F">
      <w:pPr>
        <w:pStyle w:val="BodyText"/>
        <w:tabs>
          <w:tab w:val="left" w:pos="2835"/>
          <w:tab w:val="left" w:pos="3402"/>
        </w:tabs>
        <w:spacing w:after="0"/>
        <w:rPr>
          <w:rFonts w:ascii="Arial" w:hAnsi="Arial" w:cs="Arial"/>
          <w:sz w:val="22"/>
          <w:szCs w:val="22"/>
        </w:rPr>
        <w:pPrChange w:id="771" w:author="Author" w:date="2024-06-12T08:57:00Z">
          <w:pPr>
            <w:pStyle w:val="BodyText"/>
            <w:tabs>
              <w:tab w:val="left" w:pos="2835"/>
              <w:tab w:val="left" w:pos="3402"/>
            </w:tabs>
            <w:jc w:val="center"/>
          </w:pPr>
        </w:pPrChange>
      </w:pPr>
      <w:ins w:id="772" w:author="Author" w:date="2024-06-12T08:57:00Z">
        <w:r>
          <w:rPr>
            <w:rFonts w:ascii="Arial" w:hAnsi="Arial" w:cs="Arial"/>
            <w:sz w:val="22"/>
            <w:szCs w:val="22"/>
          </w:rPr>
          <w:tab/>
        </w:r>
      </w:ins>
      <w:r w:rsidR="006661FE" w:rsidRPr="00375D43">
        <w:rPr>
          <w:rFonts w:ascii="Arial" w:hAnsi="Arial" w:cs="Arial"/>
          <w:sz w:val="22"/>
          <w:szCs w:val="22"/>
        </w:rPr>
        <w:t xml:space="preserve">= </w:t>
      </w:r>
      <w:r w:rsidR="006661FE"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3459E1D6" w:rsidR="00FD5479" w:rsidRPr="008E4447" w:rsidRDefault="006E461F">
      <w:pPr>
        <w:pStyle w:val="Header"/>
        <w:tabs>
          <w:tab w:val="left" w:pos="2835"/>
        </w:tabs>
        <w:ind w:left="3402" w:hanging="3402"/>
        <w:rPr>
          <w:rFonts w:ascii="Arial" w:hAnsi="Arial" w:cs="Arial"/>
          <w:szCs w:val="22"/>
        </w:rPr>
        <w:pPrChange w:id="773" w:author="Author" w:date="2024-06-12T08:57:00Z">
          <w:pPr>
            <w:pStyle w:val="Header"/>
            <w:tabs>
              <w:tab w:val="left" w:pos="2835"/>
            </w:tabs>
            <w:ind w:left="3402" w:hanging="3402"/>
            <w:jc w:val="center"/>
          </w:pPr>
        </w:pPrChange>
      </w:pPr>
      <w:ins w:id="774" w:author="Author" w:date="2024-06-12T08:57:00Z">
        <w:r>
          <w:rPr>
            <w:rFonts w:ascii="Arial" w:hAnsi="Arial" w:cs="Arial"/>
            <w:szCs w:val="22"/>
          </w:rPr>
          <w:tab/>
        </w:r>
      </w:ins>
      <w:r w:rsidR="00FD5479" w:rsidRPr="008E4447">
        <w:rPr>
          <w:rFonts w:ascii="Arial" w:hAnsi="Arial" w:cs="Arial"/>
          <w:szCs w:val="22"/>
        </w:rPr>
        <w:t xml:space="preserve">= </w:t>
      </w:r>
      <w:r w:rsidR="00FD5479"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3EC69935" w:rsidR="00FD5479" w:rsidRPr="008E4447" w:rsidRDefault="006E461F">
      <w:pPr>
        <w:pStyle w:val="Header"/>
        <w:tabs>
          <w:tab w:val="left" w:pos="2835"/>
        </w:tabs>
        <w:ind w:left="3402" w:hanging="3402"/>
        <w:rPr>
          <w:rFonts w:ascii="Arial" w:hAnsi="Arial" w:cs="Arial"/>
          <w:b/>
          <w:szCs w:val="22"/>
        </w:rPr>
        <w:pPrChange w:id="775" w:author="Author" w:date="2024-06-12T08:58:00Z">
          <w:pPr>
            <w:pStyle w:val="Header"/>
            <w:tabs>
              <w:tab w:val="left" w:pos="2835"/>
            </w:tabs>
            <w:ind w:left="3402" w:hanging="3402"/>
            <w:jc w:val="center"/>
          </w:pPr>
        </w:pPrChange>
      </w:pPr>
      <w:ins w:id="776" w:author="Author" w:date="2024-06-12T08:58:00Z">
        <w:r>
          <w:tab/>
        </w:r>
      </w:ins>
      <w:del w:id="777" w:author="Author" w:date="2024-06-12T08:57:00Z">
        <w:r w:rsidR="00C60258" w:rsidDel="006E461F">
          <w:fldChar w:fldCharType="begin"/>
        </w:r>
        <w:r w:rsidR="00C60258" w:rsidDel="006E461F">
          <w:delInstrText>HYPERLINK "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\l "Initial!J104"</w:delInstrText>
        </w:r>
        <w:r w:rsidR="00C60258" w:rsidDel="006E461F">
          <w:fldChar w:fldCharType="separate"/>
        </w:r>
        <w:r w:rsidR="00FD5479" w:rsidDel="006E461F">
          <w:rPr>
            <w:rStyle w:val="Hyperlink"/>
            <w:sz w:val="20"/>
          </w:rPr>
          <w:delText>worked example 4.xls - Initial!J104</w:delText>
        </w:r>
        <w:r w:rsidR="00C60258" w:rsidDel="006E461F">
          <w:rPr>
            <w:rStyle w:val="Hyperlink"/>
            <w:sz w:val="20"/>
          </w:rPr>
          <w:fldChar w:fldCharType="end"/>
        </w:r>
        <w:r w:rsidR="00FD5479" w:rsidDel="006E461F">
          <w:rPr>
            <w:sz w:val="20"/>
          </w:rPr>
          <w:tab/>
        </w:r>
        <w:r w:rsidR="00FD5479" w:rsidDel="006E461F">
          <w:rPr>
            <w:rFonts w:ascii="Arial" w:hAnsi="Arial" w:cs="Arial"/>
            <w:szCs w:val="22"/>
          </w:rPr>
          <w:tab/>
        </w:r>
      </w:del>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14E660F"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w:t>
      </w:r>
      <w:ins w:id="778" w:author="Author" w:date="2024-06-12T07:39:00Z">
        <w:r w:rsidR="00D1734C">
          <w:rPr>
            <w:rFonts w:ascii="Arial" w:hAnsi="Arial" w:cs="Arial"/>
            <w:sz w:val="22"/>
            <w:szCs w:val="22"/>
          </w:rPr>
          <w:t>se</w:t>
        </w:r>
      </w:ins>
      <w:r w:rsidRPr="008E4447">
        <w:rPr>
          <w:rFonts w:ascii="Arial" w:hAnsi="Arial" w:cs="Arial"/>
          <w:sz w:val="22"/>
          <w:szCs w:val="22"/>
        </w:rPr>
        <w:t xml:space="preserve"> monthly reconciliation amounts using Barclays Base Rate.</w:t>
      </w:r>
    </w:p>
    <w:p w14:paraId="67C993E3" w14:textId="7BF393DF" w:rsidR="006661FE" w:rsidRPr="008E4447" w:rsidDel="006E461F" w:rsidRDefault="006661FE" w:rsidP="006661FE">
      <w:pPr>
        <w:rPr>
          <w:del w:id="779" w:author="Author" w:date="2024-06-12T08:58:00Z"/>
          <w:rFonts w:ascii="Arial" w:hAnsi="Arial" w:cs="Arial"/>
          <w:sz w:val="22"/>
          <w:szCs w:val="22"/>
        </w:rPr>
      </w:pPr>
    </w:p>
    <w:p w14:paraId="3B3B66A6" w14:textId="085020E4" w:rsidR="006661FE" w:rsidRPr="008E4447" w:rsidDel="006B4118" w:rsidRDefault="006661FE" w:rsidP="006661FE">
      <w:pPr>
        <w:pStyle w:val="1"/>
        <w:rPr>
          <w:del w:id="780" w:author="Author" w:date="2024-06-12T07:39:00Z"/>
          <w:rFonts w:ascii="Arial" w:hAnsi="Arial" w:cs="Arial"/>
          <w:szCs w:val="22"/>
        </w:rPr>
      </w:pPr>
      <w:del w:id="781" w:author="Author" w:date="2024-06-12T07:39:00Z">
        <w:r w:rsidRPr="008E4447" w:rsidDel="006B4118">
          <w:rPr>
            <w:rFonts w:ascii="Arial" w:hAnsi="Arial" w:cs="Arial"/>
            <w:szCs w:val="22"/>
          </w:rPr>
          <w:delText>The net initial TNUoS demand reconciliation charge is therefore £6,</w:delText>
        </w:r>
        <w:r w:rsidR="006C7CB4" w:rsidDel="006B4118">
          <w:rPr>
            <w:rFonts w:ascii="Arial" w:hAnsi="Arial" w:cs="Arial"/>
            <w:szCs w:val="22"/>
          </w:rPr>
          <w:delText>500</w:delText>
        </w:r>
        <w:r w:rsidR="006C7CB4" w:rsidRPr="008E4447" w:rsidDel="006B4118">
          <w:rPr>
            <w:rFonts w:ascii="Arial" w:hAnsi="Arial" w:cs="Arial"/>
            <w:szCs w:val="22"/>
          </w:rPr>
          <w:delText xml:space="preserve"> </w:delText>
        </w:r>
        <w:r w:rsidRPr="008E4447" w:rsidDel="006B4118">
          <w:rPr>
            <w:rFonts w:ascii="Arial" w:hAnsi="Arial" w:cs="Arial"/>
            <w:szCs w:val="22"/>
          </w:rPr>
          <w:delText>(£18,000</w:delText>
        </w:r>
        <w:r w:rsidR="006C7CB4" w:rsidDel="006B4118">
          <w:rPr>
            <w:rFonts w:ascii="Arial" w:hAnsi="Arial" w:cs="Arial"/>
            <w:szCs w:val="22"/>
          </w:rPr>
          <w:delText xml:space="preserve"> = £500</w:delText>
        </w:r>
        <w:r w:rsidRPr="008E4447" w:rsidDel="006B4118">
          <w:rPr>
            <w:rFonts w:ascii="Arial" w:hAnsi="Arial" w:cs="Arial"/>
            <w:szCs w:val="22"/>
          </w:rPr>
          <w:delText xml:space="preserve"> - £12,000).</w:delText>
        </w:r>
        <w:bookmarkStart w:id="782" w:name="_Toc946732"/>
        <w:bookmarkStart w:id="783" w:name="_Toc32201109"/>
        <w:bookmarkStart w:id="784" w:name="_Toc49661159"/>
      </w:del>
    </w:p>
    <w:p w14:paraId="70DDB975" w14:textId="77777777" w:rsidR="006661FE" w:rsidRDefault="006661FE" w:rsidP="006661FE">
      <w:pPr>
        <w:pStyle w:val="1"/>
        <w:rPr>
          <w:rFonts w:ascii="Arial" w:hAnsi="Arial" w:cs="Arial"/>
          <w:szCs w:val="22"/>
        </w:rPr>
      </w:pPr>
    </w:p>
    <w:p w14:paraId="05209E77" w14:textId="2CFA75EB" w:rsidR="0022187C" w:rsidRDefault="0022187C" w:rsidP="0022187C">
      <w:pPr>
        <w:keepNext/>
        <w:outlineLvl w:val="1"/>
        <w:rPr>
          <w:rFonts w:ascii="Arial" w:hAnsi="Arial" w:cs="Arial"/>
          <w:b/>
          <w:color w:val="008080"/>
        </w:rPr>
      </w:pPr>
      <w:r>
        <w:rPr>
          <w:rFonts w:ascii="Arial" w:hAnsi="Arial" w:cs="Arial"/>
          <w:b/>
          <w:color w:val="008080"/>
        </w:rPr>
        <w:t>Initial Reconciliation (Part 3</w:t>
      </w:r>
      <w:ins w:id="785" w:author="Author" w:date="2024-06-12T07:39:00Z">
        <w:r w:rsidR="006B4118">
          <w:rPr>
            <w:rFonts w:ascii="Arial" w:hAnsi="Arial" w:cs="Arial"/>
            <w:b/>
            <w:color w:val="008080"/>
          </w:rPr>
          <w:t xml:space="preserve"> - TDR</w:t>
        </w:r>
      </w:ins>
      <w:r>
        <w:rPr>
          <w:rFonts w:ascii="Arial" w:hAnsi="Arial" w:cs="Arial"/>
          <w:b/>
          <w:color w:val="008080"/>
        </w:rPr>
        <w:t>)</w:t>
      </w:r>
    </w:p>
    <w:p w14:paraId="4F6BF081" w14:textId="77777777" w:rsidR="0022187C" w:rsidRDefault="0022187C">
      <w:pPr>
        <w:pStyle w:val="Heading2"/>
        <w:rPr>
          <w:rFonts w:ascii="Arial" w:hAnsi="Arial" w:cs="Arial"/>
        </w:rPr>
        <w:pPrChange w:id="786" w:author="Author" w:date="2024-06-12T08:59:00Z">
          <w:pPr>
            <w:tabs>
              <w:tab w:val="left" w:pos="3119"/>
            </w:tabs>
            <w:spacing w:after="240"/>
          </w:pPr>
        </w:pPrChange>
      </w:pPr>
    </w:p>
    <w:p w14:paraId="7AF66452" w14:textId="24129786" w:rsidR="0022187C" w:rsidDel="00B11B98" w:rsidRDefault="00E71EB2" w:rsidP="0022187C">
      <w:pPr>
        <w:rPr>
          <w:del w:id="787" w:author="Author" w:date="2024-06-12T07:40:00Z"/>
          <w:rFonts w:ascii="Arial" w:hAnsi="Arial" w:cs="Arial"/>
        </w:rPr>
      </w:pPr>
      <w:del w:id="788" w:author="Author" w:date="2024-06-12T07:40:00Z">
        <w:r w:rsidRPr="00E71EB2" w:rsidDel="00B11B98">
          <w:rPr>
            <w:rFonts w:ascii="Arial" w:hAnsi="Arial" w:cs="Arial"/>
            <w:b/>
          </w:rPr>
          <w:delText>The Company</w:delText>
        </w:r>
        <w:r w:rsidR="0022187C" w:rsidRPr="00CD5631" w:rsidDel="00B11B98">
          <w:rPr>
            <w:rFonts w:ascii="Arial" w:hAnsi="Arial" w:cs="Arial"/>
            <w:b/>
          </w:rPr>
          <w:delText>’s</w:delText>
        </w:r>
        <w:r w:rsidR="0022187C" w:rsidDel="00B11B98">
          <w:rPr>
            <w:rFonts w:ascii="Arial" w:hAnsi="Arial" w:cs="Arial"/>
          </w:rPr>
          <w:delText xml:space="preserve"> FDSC Forecast and Unmetered Supply Volume Forecast for the Supplier (as described in 14.17.20(b)) was as follows;</w:delText>
        </w:r>
      </w:del>
    </w:p>
    <w:p w14:paraId="5973875D" w14:textId="784BBA01" w:rsidR="0022187C" w:rsidDel="00B11B98" w:rsidRDefault="0022187C" w:rsidP="0022187C">
      <w:pPr>
        <w:tabs>
          <w:tab w:val="left" w:pos="3119"/>
        </w:tabs>
        <w:spacing w:after="240"/>
        <w:rPr>
          <w:del w:id="789" w:author="Author" w:date="2024-06-12T07:40:00Z"/>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rsidDel="00B11B98" w14:paraId="6B5D6A62" w14:textId="6EF8CE5F" w:rsidTr="00C035E1">
        <w:trPr>
          <w:del w:id="790"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05685803" w:rsidR="0022187C" w:rsidRPr="00C035E1" w:rsidDel="00B11B98" w:rsidRDefault="0022187C" w:rsidP="00C035E1">
            <w:pPr>
              <w:tabs>
                <w:tab w:val="left" w:pos="3119"/>
              </w:tabs>
              <w:spacing w:after="240"/>
              <w:jc w:val="center"/>
              <w:rPr>
                <w:del w:id="791" w:author="Author" w:date="2024-06-12T07:40:00Z"/>
                <w:rFonts w:ascii="Arial" w:hAnsi="Arial" w:cs="Arial"/>
                <w:b/>
                <w:lang w:val="en-US"/>
              </w:rPr>
            </w:pPr>
            <w:del w:id="792" w:author="Author" w:date="2024-06-12T07:40:00Z">
              <w:r w:rsidRPr="00C035E1" w:rsidDel="00B11B98">
                <w:rPr>
                  <w:rFonts w:ascii="Arial" w:hAnsi="Arial" w:cs="Arial"/>
                  <w:b/>
                  <w:lang w:val="en-US"/>
                </w:rPr>
                <w:delText>Charging Band*</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51A09BCA" w:rsidR="0022187C" w:rsidRPr="00C035E1" w:rsidDel="00B11B98" w:rsidRDefault="0022187C" w:rsidP="00C035E1">
            <w:pPr>
              <w:tabs>
                <w:tab w:val="left" w:pos="3119"/>
              </w:tabs>
              <w:spacing w:after="240"/>
              <w:jc w:val="center"/>
              <w:rPr>
                <w:del w:id="793" w:author="Author" w:date="2024-06-12T07:40:00Z"/>
                <w:rFonts w:ascii="Arial" w:hAnsi="Arial" w:cs="Arial"/>
                <w:b/>
                <w:lang w:val="en-US"/>
              </w:rPr>
            </w:pPr>
            <w:del w:id="794" w:author="Author" w:date="2024-06-12T07:40:00Z">
              <w:r w:rsidRPr="00C035E1" w:rsidDel="00B11B98">
                <w:rPr>
                  <w:rFonts w:ascii="Arial" w:hAnsi="Arial" w:cs="Arial"/>
                  <w:b/>
                  <w:lang w:val="en-US"/>
                </w:rPr>
                <w:delText>Transmission Demand Residual Quantity (A)</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2DE83DA2" w:rsidR="0022187C" w:rsidRPr="00C035E1" w:rsidDel="00B11B98" w:rsidRDefault="0022187C" w:rsidP="00C035E1">
            <w:pPr>
              <w:tabs>
                <w:tab w:val="left" w:pos="3119"/>
              </w:tabs>
              <w:spacing w:after="240"/>
              <w:jc w:val="center"/>
              <w:rPr>
                <w:del w:id="795" w:author="Author" w:date="2024-06-12T07:40:00Z"/>
                <w:rFonts w:ascii="Arial" w:hAnsi="Arial" w:cs="Arial"/>
                <w:b/>
                <w:lang w:val="en-US"/>
              </w:rPr>
            </w:pPr>
            <w:del w:id="796" w:author="Author" w:date="2024-06-12T07:40:00Z">
              <w:r w:rsidRPr="00C035E1" w:rsidDel="00B11B98">
                <w:rPr>
                  <w:rFonts w:ascii="Arial" w:hAnsi="Arial" w:cs="Arial"/>
                  <w:b/>
                  <w:lang w:val="en-US"/>
                </w:rPr>
                <w:delText>Tariff (B)</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9F0A912" w:rsidR="0022187C" w:rsidRPr="00C035E1" w:rsidDel="00B11B98" w:rsidRDefault="0022187C" w:rsidP="00C035E1">
            <w:pPr>
              <w:tabs>
                <w:tab w:val="left" w:pos="3119"/>
              </w:tabs>
              <w:spacing w:after="240"/>
              <w:jc w:val="center"/>
              <w:rPr>
                <w:del w:id="797" w:author="Author" w:date="2024-06-12T07:40:00Z"/>
                <w:rFonts w:ascii="Arial" w:hAnsi="Arial" w:cs="Arial"/>
                <w:b/>
                <w:lang w:val="en-US"/>
              </w:rPr>
            </w:pPr>
            <w:del w:id="798" w:author="Author" w:date="2024-06-12T07:40:00Z">
              <w:r w:rsidRPr="00C035E1" w:rsidDel="00B11B98">
                <w:rPr>
                  <w:rFonts w:ascii="Arial" w:hAnsi="Arial" w:cs="Arial"/>
                  <w:b/>
                  <w:lang w:val="en-US"/>
                </w:rPr>
                <w:delText>Days in month (C)</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43D21EEA" w:rsidR="0022187C" w:rsidRPr="00C035E1" w:rsidDel="00B11B98" w:rsidRDefault="0022187C" w:rsidP="00C035E1">
            <w:pPr>
              <w:tabs>
                <w:tab w:val="left" w:pos="3119"/>
              </w:tabs>
              <w:spacing w:after="240"/>
              <w:jc w:val="center"/>
              <w:rPr>
                <w:del w:id="799" w:author="Author" w:date="2024-06-12T07:40:00Z"/>
                <w:rFonts w:ascii="Arial" w:hAnsi="Arial" w:cs="Arial"/>
                <w:b/>
                <w:lang w:val="en-US"/>
              </w:rPr>
            </w:pPr>
            <w:del w:id="800" w:author="Author" w:date="2024-06-12T07:40:00Z">
              <w:r w:rsidRPr="00C035E1" w:rsidDel="00B11B98">
                <w:rPr>
                  <w:rFonts w:ascii="Arial" w:hAnsi="Arial" w:cs="Arial"/>
                  <w:b/>
                  <w:lang w:val="en-US"/>
                </w:rPr>
                <w:delText>Forecast Charge</w:delText>
              </w:r>
            </w:del>
          </w:p>
        </w:tc>
      </w:tr>
      <w:tr w:rsidR="0022187C" w:rsidDel="00B11B98" w14:paraId="36CD18D3" w14:textId="66DCE76F" w:rsidTr="00C035E1">
        <w:trPr>
          <w:del w:id="801"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013415F1" w:rsidR="0022187C" w:rsidRPr="00C035E1" w:rsidDel="00B11B98" w:rsidRDefault="0022187C" w:rsidP="00C035E1">
            <w:pPr>
              <w:tabs>
                <w:tab w:val="left" w:pos="3119"/>
              </w:tabs>
              <w:spacing w:after="120"/>
              <w:jc w:val="center"/>
              <w:rPr>
                <w:del w:id="802" w:author="Author" w:date="2024-06-12T07:40:00Z"/>
                <w:rFonts w:ascii="Arial" w:hAnsi="Arial" w:cs="Arial"/>
                <w:bCs/>
                <w:lang w:val="en-US"/>
              </w:rPr>
            </w:pPr>
            <w:del w:id="803" w:author="Author" w:date="2024-06-12T07:40:00Z">
              <w:r w:rsidRPr="00C035E1" w:rsidDel="00B11B98">
                <w:rPr>
                  <w:rFonts w:ascii="Arial" w:hAnsi="Arial" w:cs="Arial"/>
                  <w:bCs/>
                  <w:lang w:val="en-US"/>
                </w:rPr>
                <w:delText>FDSC Band 1</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48A8C593" w:rsidR="0022187C" w:rsidRPr="00C035E1" w:rsidDel="00B11B98" w:rsidRDefault="0022187C" w:rsidP="00C035E1">
            <w:pPr>
              <w:tabs>
                <w:tab w:val="left" w:pos="3119"/>
              </w:tabs>
              <w:spacing w:after="120"/>
              <w:jc w:val="center"/>
              <w:rPr>
                <w:del w:id="804" w:author="Author" w:date="2024-06-12T07:40:00Z"/>
                <w:rFonts w:ascii="Arial" w:hAnsi="Arial" w:cs="Arial"/>
                <w:bCs/>
                <w:lang w:val="en-US"/>
              </w:rPr>
            </w:pPr>
            <w:del w:id="805" w:author="Author" w:date="2024-06-12T07:40:00Z">
              <w:r w:rsidRPr="00C035E1" w:rsidDel="00B11B98">
                <w:rPr>
                  <w:rFonts w:ascii="Arial" w:hAnsi="Arial" w:cs="Arial"/>
                  <w:bCs/>
                  <w:lang w:val="en-US"/>
                </w:rPr>
                <w:delText>25 Sites</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43389BEC" w:rsidR="0022187C" w:rsidRPr="00C035E1" w:rsidDel="00B11B98" w:rsidRDefault="0022187C" w:rsidP="00C035E1">
            <w:pPr>
              <w:tabs>
                <w:tab w:val="left" w:pos="3119"/>
              </w:tabs>
              <w:spacing w:after="120"/>
              <w:jc w:val="center"/>
              <w:rPr>
                <w:del w:id="806" w:author="Author" w:date="2024-06-12T07:40:00Z"/>
                <w:rFonts w:ascii="Arial" w:hAnsi="Arial" w:cs="Arial"/>
                <w:bCs/>
                <w:lang w:val="en-US"/>
              </w:rPr>
            </w:pPr>
            <w:del w:id="807" w:author="Author" w:date="2024-06-12T07:40:00Z">
              <w:r w:rsidRPr="00C035E1" w:rsidDel="00B11B98">
                <w:rPr>
                  <w:rFonts w:ascii="Arial" w:hAnsi="Arial" w:cs="Arial"/>
                  <w:bCs/>
                  <w:lang w:val="en-US"/>
                </w:rPr>
                <w:delText>£1/Site/Day</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5AE544BF" w:rsidR="0022187C" w:rsidRPr="00C035E1" w:rsidDel="00B11B98" w:rsidRDefault="0022187C" w:rsidP="00C035E1">
            <w:pPr>
              <w:tabs>
                <w:tab w:val="left" w:pos="3119"/>
              </w:tabs>
              <w:spacing w:after="120"/>
              <w:jc w:val="center"/>
              <w:rPr>
                <w:del w:id="808" w:author="Author" w:date="2024-06-12T07:40:00Z"/>
                <w:rFonts w:ascii="Arial" w:hAnsi="Arial" w:cs="Arial"/>
                <w:bCs/>
                <w:lang w:val="en-US"/>
              </w:rPr>
            </w:pPr>
            <w:del w:id="809" w:author="Author" w:date="2024-06-12T07:40:00Z">
              <w:r w:rsidRPr="00C035E1" w:rsidDel="00B11B98">
                <w:rPr>
                  <w:rFonts w:ascii="Arial" w:hAnsi="Arial" w:cs="Arial"/>
                  <w:bCs/>
                  <w:lang w:val="en-US"/>
                </w:rPr>
                <w:delText>30</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EA3581E" w:rsidR="0022187C" w:rsidRPr="00C035E1" w:rsidDel="00B11B98" w:rsidRDefault="0022187C" w:rsidP="00C035E1">
            <w:pPr>
              <w:tabs>
                <w:tab w:val="left" w:pos="3119"/>
              </w:tabs>
              <w:spacing w:after="120"/>
              <w:jc w:val="center"/>
              <w:rPr>
                <w:del w:id="810" w:author="Author" w:date="2024-06-12T07:40:00Z"/>
                <w:rFonts w:ascii="Arial" w:hAnsi="Arial" w:cs="Arial"/>
                <w:bCs/>
                <w:lang w:val="en-US"/>
              </w:rPr>
            </w:pPr>
            <w:del w:id="811" w:author="Author" w:date="2024-06-12T07:40:00Z">
              <w:r w:rsidRPr="00C035E1" w:rsidDel="00B11B98">
                <w:rPr>
                  <w:rFonts w:ascii="Arial" w:hAnsi="Arial" w:cs="Arial"/>
                  <w:bCs/>
                  <w:lang w:val="en-US"/>
                </w:rPr>
                <w:delText>= A x B x C</w:delText>
              </w:r>
            </w:del>
          </w:p>
          <w:p w14:paraId="5A57320B" w14:textId="3761337C" w:rsidR="0022187C" w:rsidRPr="00C035E1" w:rsidDel="00B11B98" w:rsidRDefault="0022187C" w:rsidP="00C035E1">
            <w:pPr>
              <w:tabs>
                <w:tab w:val="left" w:pos="3119"/>
              </w:tabs>
              <w:spacing w:after="120"/>
              <w:jc w:val="center"/>
              <w:rPr>
                <w:del w:id="812" w:author="Author" w:date="2024-06-12T07:40:00Z"/>
                <w:rFonts w:ascii="Arial" w:hAnsi="Arial" w:cs="Arial"/>
                <w:bCs/>
                <w:lang w:val="en-US"/>
              </w:rPr>
            </w:pPr>
            <w:del w:id="813" w:author="Author" w:date="2024-06-12T07:40:00Z">
              <w:r w:rsidRPr="00C035E1" w:rsidDel="00B11B98">
                <w:rPr>
                  <w:rFonts w:ascii="Arial" w:hAnsi="Arial" w:cs="Arial"/>
                  <w:bCs/>
                  <w:lang w:val="en-US"/>
                </w:rPr>
                <w:delText>= 25 x 1 x 30</w:delText>
              </w:r>
            </w:del>
          </w:p>
          <w:p w14:paraId="5E27C568" w14:textId="6C4D26F8" w:rsidR="0022187C" w:rsidRPr="00C035E1" w:rsidDel="00B11B98" w:rsidRDefault="0022187C" w:rsidP="00C035E1">
            <w:pPr>
              <w:tabs>
                <w:tab w:val="left" w:pos="3119"/>
              </w:tabs>
              <w:spacing w:after="120"/>
              <w:jc w:val="center"/>
              <w:rPr>
                <w:del w:id="814" w:author="Author" w:date="2024-06-12T07:40:00Z"/>
                <w:rFonts w:ascii="Arial" w:hAnsi="Arial" w:cs="Arial"/>
                <w:bCs/>
                <w:lang w:val="en-US"/>
              </w:rPr>
            </w:pPr>
            <w:del w:id="815" w:author="Author" w:date="2024-06-12T07:40:00Z">
              <w:r w:rsidRPr="00C035E1" w:rsidDel="00B11B98">
                <w:rPr>
                  <w:rFonts w:ascii="Arial" w:hAnsi="Arial" w:cs="Arial"/>
                  <w:bCs/>
                  <w:lang w:val="en-US"/>
                </w:rPr>
                <w:delText>= £750</w:delText>
              </w:r>
            </w:del>
          </w:p>
        </w:tc>
      </w:tr>
      <w:tr w:rsidR="0022187C" w:rsidDel="00B11B98" w14:paraId="14B30D56" w14:textId="7520C58C" w:rsidTr="00C035E1">
        <w:trPr>
          <w:del w:id="816"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0D7A4AE4" w:rsidR="0022187C" w:rsidRPr="00C035E1" w:rsidDel="00B11B98" w:rsidRDefault="0022187C" w:rsidP="00C035E1">
            <w:pPr>
              <w:tabs>
                <w:tab w:val="left" w:pos="3119"/>
              </w:tabs>
              <w:spacing w:after="120"/>
              <w:jc w:val="center"/>
              <w:rPr>
                <w:del w:id="817" w:author="Author" w:date="2024-06-12T07:40:00Z"/>
                <w:rFonts w:ascii="Arial" w:hAnsi="Arial" w:cs="Arial"/>
                <w:bCs/>
                <w:lang w:val="en-US"/>
              </w:rPr>
            </w:pPr>
            <w:del w:id="818" w:author="Author" w:date="2024-06-12T07:40:00Z">
              <w:r w:rsidRPr="00C035E1" w:rsidDel="00B11B98">
                <w:rPr>
                  <w:rFonts w:ascii="Arial" w:hAnsi="Arial" w:cs="Arial"/>
                  <w:bCs/>
                  <w:lang w:val="en-US"/>
                </w:rPr>
                <w:delText>FDSC Band 2</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055CEF21" w:rsidR="0022187C" w:rsidRPr="00C035E1" w:rsidDel="00B11B98" w:rsidRDefault="0022187C" w:rsidP="00C035E1">
            <w:pPr>
              <w:tabs>
                <w:tab w:val="left" w:pos="3119"/>
              </w:tabs>
              <w:spacing w:after="120"/>
              <w:jc w:val="center"/>
              <w:rPr>
                <w:del w:id="819" w:author="Author" w:date="2024-06-12T07:40:00Z"/>
                <w:rFonts w:ascii="Arial" w:hAnsi="Arial" w:cs="Arial"/>
                <w:bCs/>
                <w:lang w:val="en-US"/>
              </w:rPr>
            </w:pPr>
            <w:del w:id="820" w:author="Author" w:date="2024-06-12T07:40:00Z">
              <w:r w:rsidRPr="00C035E1" w:rsidDel="00B11B98">
                <w:rPr>
                  <w:rFonts w:ascii="Arial" w:hAnsi="Arial" w:cs="Arial"/>
                  <w:bCs/>
                  <w:lang w:val="en-US"/>
                </w:rPr>
                <w:delText>15 Sites</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3430AABB" w:rsidR="0022187C" w:rsidRPr="00C035E1" w:rsidDel="00B11B98" w:rsidRDefault="0022187C" w:rsidP="00C035E1">
            <w:pPr>
              <w:tabs>
                <w:tab w:val="left" w:pos="3119"/>
              </w:tabs>
              <w:spacing w:after="120"/>
              <w:jc w:val="center"/>
              <w:rPr>
                <w:del w:id="821" w:author="Author" w:date="2024-06-12T07:40:00Z"/>
                <w:rFonts w:ascii="Arial" w:hAnsi="Arial" w:cs="Arial"/>
                <w:bCs/>
                <w:lang w:val="en-US"/>
              </w:rPr>
            </w:pPr>
            <w:del w:id="822" w:author="Author" w:date="2024-06-12T07:40:00Z">
              <w:r w:rsidRPr="00C035E1" w:rsidDel="00B11B98">
                <w:rPr>
                  <w:rFonts w:ascii="Arial" w:hAnsi="Arial" w:cs="Arial"/>
                  <w:bCs/>
                  <w:lang w:val="en-US"/>
                </w:rPr>
                <w:delText>£2/Site/Day</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43686D8E" w:rsidR="0022187C" w:rsidRPr="00C035E1" w:rsidDel="00B11B98" w:rsidRDefault="0022187C" w:rsidP="00C035E1">
            <w:pPr>
              <w:tabs>
                <w:tab w:val="left" w:pos="3119"/>
              </w:tabs>
              <w:spacing w:after="120"/>
              <w:jc w:val="center"/>
              <w:rPr>
                <w:del w:id="823" w:author="Author" w:date="2024-06-12T07:40:00Z"/>
                <w:rFonts w:ascii="Arial" w:hAnsi="Arial" w:cs="Arial"/>
                <w:bCs/>
                <w:lang w:val="en-US"/>
              </w:rPr>
            </w:pPr>
            <w:del w:id="824" w:author="Author" w:date="2024-06-12T07:40:00Z">
              <w:r w:rsidRPr="00C035E1" w:rsidDel="00B11B98">
                <w:rPr>
                  <w:rFonts w:ascii="Arial" w:hAnsi="Arial" w:cs="Arial"/>
                  <w:bCs/>
                  <w:lang w:val="en-US"/>
                </w:rPr>
                <w:delText>30</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61ABA493" w:rsidR="0022187C" w:rsidRPr="00C035E1" w:rsidDel="00B11B98" w:rsidRDefault="0022187C" w:rsidP="00C035E1">
            <w:pPr>
              <w:tabs>
                <w:tab w:val="left" w:pos="3119"/>
              </w:tabs>
              <w:spacing w:after="120"/>
              <w:jc w:val="center"/>
              <w:rPr>
                <w:del w:id="825" w:author="Author" w:date="2024-06-12T07:40:00Z"/>
                <w:rFonts w:ascii="Arial" w:hAnsi="Arial" w:cs="Arial"/>
                <w:bCs/>
                <w:lang w:val="en-US"/>
              </w:rPr>
            </w:pPr>
            <w:del w:id="826" w:author="Author" w:date="2024-06-12T07:40:00Z">
              <w:r w:rsidRPr="00C035E1" w:rsidDel="00B11B98">
                <w:rPr>
                  <w:rFonts w:ascii="Arial" w:hAnsi="Arial" w:cs="Arial"/>
                  <w:bCs/>
                  <w:lang w:val="en-US"/>
                </w:rPr>
                <w:delText>= A x B x C</w:delText>
              </w:r>
            </w:del>
          </w:p>
          <w:p w14:paraId="6822B9A9" w14:textId="6C9A282B" w:rsidR="0022187C" w:rsidRPr="00C035E1" w:rsidDel="00B11B98" w:rsidRDefault="0022187C" w:rsidP="00C035E1">
            <w:pPr>
              <w:tabs>
                <w:tab w:val="left" w:pos="3119"/>
              </w:tabs>
              <w:spacing w:after="120"/>
              <w:jc w:val="center"/>
              <w:rPr>
                <w:del w:id="827" w:author="Author" w:date="2024-06-12T07:40:00Z"/>
                <w:rFonts w:ascii="Arial" w:hAnsi="Arial" w:cs="Arial"/>
                <w:bCs/>
                <w:lang w:val="en-US"/>
              </w:rPr>
            </w:pPr>
            <w:del w:id="828" w:author="Author" w:date="2024-06-12T07:40:00Z">
              <w:r w:rsidRPr="00C035E1" w:rsidDel="00B11B98">
                <w:rPr>
                  <w:rFonts w:ascii="Arial" w:hAnsi="Arial" w:cs="Arial"/>
                  <w:bCs/>
                  <w:lang w:val="en-US"/>
                </w:rPr>
                <w:delText>= 15 x 2 x 30</w:delText>
              </w:r>
            </w:del>
          </w:p>
          <w:p w14:paraId="17398514" w14:textId="40436905" w:rsidR="0022187C" w:rsidRPr="00C035E1" w:rsidDel="00B11B98" w:rsidRDefault="0022187C" w:rsidP="00C035E1">
            <w:pPr>
              <w:tabs>
                <w:tab w:val="left" w:pos="3119"/>
              </w:tabs>
              <w:spacing w:after="120"/>
              <w:jc w:val="center"/>
              <w:rPr>
                <w:del w:id="829" w:author="Author" w:date="2024-06-12T07:40:00Z"/>
                <w:rFonts w:ascii="Arial" w:hAnsi="Arial" w:cs="Arial"/>
                <w:bCs/>
                <w:lang w:val="en-US"/>
              </w:rPr>
            </w:pPr>
            <w:del w:id="830" w:author="Author" w:date="2024-06-12T07:40:00Z">
              <w:r w:rsidRPr="00C035E1" w:rsidDel="00B11B98">
                <w:rPr>
                  <w:rFonts w:ascii="Arial" w:hAnsi="Arial" w:cs="Arial"/>
                  <w:bCs/>
                  <w:lang w:val="en-US"/>
                </w:rPr>
                <w:delText>= £900</w:delText>
              </w:r>
            </w:del>
          </w:p>
        </w:tc>
      </w:tr>
      <w:tr w:rsidR="0022187C" w:rsidDel="00B11B98" w14:paraId="7B4C34E8" w14:textId="445B69EE" w:rsidTr="00C035E1">
        <w:trPr>
          <w:del w:id="831" w:author="Author" w:date="2024-06-12T07:40:00Z"/>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21F254E0" w:rsidR="0022187C" w:rsidRPr="00C035E1" w:rsidDel="00B11B98" w:rsidRDefault="0022187C" w:rsidP="00C035E1">
            <w:pPr>
              <w:tabs>
                <w:tab w:val="left" w:pos="3119"/>
              </w:tabs>
              <w:spacing w:after="120"/>
              <w:jc w:val="center"/>
              <w:rPr>
                <w:del w:id="832" w:author="Author" w:date="2024-06-12T07:40:00Z"/>
                <w:rFonts w:ascii="Arial" w:hAnsi="Arial" w:cs="Arial"/>
                <w:bCs/>
                <w:lang w:val="en-US"/>
              </w:rPr>
            </w:pPr>
            <w:del w:id="833" w:author="Author" w:date="2024-06-12T07:40:00Z">
              <w:r w:rsidRPr="00C035E1" w:rsidDel="00B11B98">
                <w:rPr>
                  <w:rFonts w:ascii="Arial" w:hAnsi="Arial" w:cs="Arial"/>
                  <w:bCs/>
                  <w:lang w:val="en-US"/>
                </w:rPr>
                <w:delText>UMS</w:delText>
              </w:r>
            </w:del>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141FC796" w:rsidR="0022187C" w:rsidRPr="00C035E1" w:rsidDel="00B11B98" w:rsidRDefault="0022187C" w:rsidP="00C035E1">
            <w:pPr>
              <w:tabs>
                <w:tab w:val="left" w:pos="3119"/>
              </w:tabs>
              <w:spacing w:after="120"/>
              <w:jc w:val="center"/>
              <w:rPr>
                <w:del w:id="834" w:author="Author" w:date="2024-06-12T07:40:00Z"/>
                <w:rFonts w:ascii="Arial" w:hAnsi="Arial" w:cs="Arial"/>
                <w:bCs/>
                <w:lang w:val="en-US"/>
              </w:rPr>
            </w:pPr>
            <w:del w:id="835" w:author="Author" w:date="2024-06-12T07:40:00Z">
              <w:r w:rsidRPr="00C035E1" w:rsidDel="00B11B98">
                <w:rPr>
                  <w:rFonts w:ascii="Arial" w:hAnsi="Arial" w:cs="Arial"/>
                  <w:bCs/>
                  <w:lang w:val="en-US"/>
                </w:rPr>
                <w:delText>10kWh/day</w:delText>
              </w:r>
            </w:del>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6CECE399" w:rsidR="0022187C" w:rsidRPr="00C035E1" w:rsidDel="00B11B98" w:rsidRDefault="0022187C" w:rsidP="00C035E1">
            <w:pPr>
              <w:tabs>
                <w:tab w:val="left" w:pos="3119"/>
              </w:tabs>
              <w:spacing w:after="120"/>
              <w:jc w:val="center"/>
              <w:rPr>
                <w:del w:id="836" w:author="Author" w:date="2024-06-12T07:40:00Z"/>
                <w:rFonts w:ascii="Arial" w:hAnsi="Arial" w:cs="Arial"/>
                <w:bCs/>
                <w:lang w:val="en-US"/>
              </w:rPr>
            </w:pPr>
            <w:del w:id="837" w:author="Author" w:date="2024-06-12T07:40:00Z">
              <w:r w:rsidRPr="00C035E1" w:rsidDel="00B11B98">
                <w:rPr>
                  <w:rFonts w:ascii="Arial" w:hAnsi="Arial" w:cs="Arial"/>
                  <w:bCs/>
                  <w:lang w:val="en-US"/>
                </w:rPr>
                <w:delText>£2.75/kWh</w:delText>
              </w:r>
            </w:del>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107481F1" w:rsidR="0022187C" w:rsidRPr="00C035E1" w:rsidDel="00B11B98" w:rsidRDefault="0022187C" w:rsidP="00C035E1">
            <w:pPr>
              <w:tabs>
                <w:tab w:val="left" w:pos="3119"/>
              </w:tabs>
              <w:spacing w:after="120"/>
              <w:jc w:val="center"/>
              <w:rPr>
                <w:del w:id="838" w:author="Author" w:date="2024-06-12T07:40:00Z"/>
                <w:rFonts w:ascii="Arial" w:hAnsi="Arial" w:cs="Arial"/>
                <w:bCs/>
                <w:lang w:val="en-US"/>
              </w:rPr>
            </w:pPr>
            <w:del w:id="839" w:author="Author" w:date="2024-06-12T07:40:00Z">
              <w:r w:rsidRPr="00C035E1" w:rsidDel="00B11B98">
                <w:rPr>
                  <w:rFonts w:ascii="Arial" w:hAnsi="Arial" w:cs="Arial"/>
                  <w:bCs/>
                  <w:lang w:val="en-US"/>
                </w:rPr>
                <w:delText>30</w:delText>
              </w:r>
            </w:del>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6B8591AF" w:rsidR="0022187C" w:rsidRPr="00C035E1" w:rsidDel="00B11B98" w:rsidRDefault="0022187C" w:rsidP="00C035E1">
            <w:pPr>
              <w:tabs>
                <w:tab w:val="left" w:pos="3119"/>
              </w:tabs>
              <w:spacing w:after="120"/>
              <w:jc w:val="center"/>
              <w:rPr>
                <w:del w:id="840" w:author="Author" w:date="2024-06-12T07:40:00Z"/>
                <w:rFonts w:ascii="Arial" w:hAnsi="Arial" w:cs="Arial"/>
                <w:bCs/>
                <w:lang w:val="en-US"/>
              </w:rPr>
            </w:pPr>
            <w:del w:id="841" w:author="Author" w:date="2024-06-12T07:40:00Z">
              <w:r w:rsidRPr="00C035E1" w:rsidDel="00B11B98">
                <w:rPr>
                  <w:rFonts w:ascii="Arial" w:hAnsi="Arial" w:cs="Arial"/>
                  <w:bCs/>
                  <w:lang w:val="en-US"/>
                </w:rPr>
                <w:delText>= A x B</w:delText>
              </w:r>
            </w:del>
          </w:p>
          <w:p w14:paraId="086ED993" w14:textId="7DCFBFDF" w:rsidR="0022187C" w:rsidRPr="00C035E1" w:rsidDel="00B11B98" w:rsidRDefault="0022187C" w:rsidP="00C035E1">
            <w:pPr>
              <w:tabs>
                <w:tab w:val="left" w:pos="3119"/>
              </w:tabs>
              <w:spacing w:after="120"/>
              <w:jc w:val="center"/>
              <w:rPr>
                <w:del w:id="842" w:author="Author" w:date="2024-06-12T07:40:00Z"/>
                <w:rFonts w:ascii="Arial" w:hAnsi="Arial" w:cs="Arial"/>
                <w:bCs/>
                <w:lang w:val="en-US"/>
              </w:rPr>
            </w:pPr>
            <w:del w:id="843" w:author="Author" w:date="2024-06-12T07:40:00Z">
              <w:r w:rsidRPr="00C035E1" w:rsidDel="00B11B98">
                <w:rPr>
                  <w:rFonts w:ascii="Arial" w:hAnsi="Arial" w:cs="Arial"/>
                  <w:bCs/>
                  <w:lang w:val="en-US"/>
                </w:rPr>
                <w:delText>= 10 x 2.75 x 30</w:delText>
              </w:r>
            </w:del>
          </w:p>
          <w:p w14:paraId="1F9D943A" w14:textId="08ABDD74" w:rsidR="0022187C" w:rsidRPr="00C035E1" w:rsidDel="00B11B98" w:rsidRDefault="0022187C" w:rsidP="00C035E1">
            <w:pPr>
              <w:tabs>
                <w:tab w:val="left" w:pos="3119"/>
              </w:tabs>
              <w:spacing w:after="120"/>
              <w:jc w:val="center"/>
              <w:rPr>
                <w:del w:id="844" w:author="Author" w:date="2024-06-12T07:40:00Z"/>
                <w:rFonts w:ascii="Arial" w:hAnsi="Arial" w:cs="Arial"/>
                <w:bCs/>
                <w:lang w:val="en-US"/>
              </w:rPr>
            </w:pPr>
            <w:del w:id="845" w:author="Author" w:date="2024-06-12T07:40:00Z">
              <w:r w:rsidRPr="00C035E1" w:rsidDel="00B11B98">
                <w:rPr>
                  <w:rFonts w:ascii="Arial" w:hAnsi="Arial" w:cs="Arial"/>
                  <w:bCs/>
                  <w:lang w:val="en-US"/>
                </w:rPr>
                <w:delText>= £825</w:delText>
              </w:r>
            </w:del>
          </w:p>
        </w:tc>
      </w:tr>
    </w:tbl>
    <w:p w14:paraId="35969F32" w14:textId="641ED34E" w:rsidR="0022187C" w:rsidDel="00B11B98" w:rsidRDefault="0022187C" w:rsidP="0022187C">
      <w:pPr>
        <w:tabs>
          <w:tab w:val="left" w:pos="3119"/>
        </w:tabs>
        <w:spacing w:after="240"/>
        <w:rPr>
          <w:del w:id="846" w:author="Author" w:date="2024-06-12T07:40:00Z"/>
          <w:rFonts w:ascii="Arial" w:hAnsi="Arial" w:cs="Arial"/>
          <w:bCs/>
          <w:sz w:val="22"/>
          <w:szCs w:val="22"/>
        </w:rPr>
      </w:pPr>
      <w:del w:id="847" w:author="Author" w:date="2024-06-12T07:40:00Z">
        <w:r w:rsidDel="00B11B98">
          <w:rPr>
            <w:rFonts w:ascii="Arial" w:hAnsi="Arial" w:cs="Arial"/>
            <w:bCs/>
          </w:rPr>
          <w:delText>*Note – only 3 Charging Bands shown in this example for simplicity.</w:delText>
        </w:r>
      </w:del>
    </w:p>
    <w:p w14:paraId="6E65FED4" w14:textId="64968472" w:rsidR="0022187C" w:rsidDel="00B11B98" w:rsidRDefault="0022187C" w:rsidP="0022187C">
      <w:pPr>
        <w:tabs>
          <w:tab w:val="left" w:pos="3119"/>
        </w:tabs>
        <w:spacing w:after="240"/>
        <w:rPr>
          <w:del w:id="848" w:author="Author" w:date="2024-06-12T07:40:00Z"/>
          <w:rFonts w:ascii="Arial" w:hAnsi="Arial" w:cs="Arial"/>
          <w:bCs/>
        </w:rPr>
      </w:pPr>
      <w:del w:id="849" w:author="Author" w:date="2024-06-12T07:40:00Z">
        <w:r w:rsidDel="00B11B98">
          <w:rPr>
            <w:rFonts w:ascii="Arial" w:hAnsi="Arial" w:cs="Arial"/>
            <w:bCs/>
          </w:rPr>
          <w:delText>Transmission Demand Residual charges will be the sum of the charges for each Charging Band, therefore;</w:delText>
        </w:r>
      </w:del>
    </w:p>
    <w:p w14:paraId="59EDF7A9" w14:textId="7F64E000" w:rsidR="0022187C" w:rsidDel="00B11B98" w:rsidRDefault="0022187C" w:rsidP="0022187C">
      <w:pPr>
        <w:tabs>
          <w:tab w:val="left" w:pos="3119"/>
        </w:tabs>
        <w:spacing w:after="240"/>
        <w:rPr>
          <w:del w:id="850" w:author="Author" w:date="2024-06-12T07:40:00Z"/>
          <w:rFonts w:ascii="Arial" w:hAnsi="Arial" w:cs="Arial"/>
          <w:bCs/>
        </w:rPr>
      </w:pPr>
      <w:del w:id="851" w:author="Author" w:date="2024-06-12T07:40:00Z">
        <w:r w:rsidDel="00B11B98">
          <w:rPr>
            <w:rFonts w:ascii="Arial" w:hAnsi="Arial" w:cs="Arial"/>
            <w:bCs/>
          </w:rPr>
          <w:delText>Transmission Demand Residual = £750 + £900 + £825 = £2,475</w:delText>
        </w:r>
      </w:del>
    </w:p>
    <w:p w14:paraId="2AB52610" w14:textId="77777777" w:rsidR="0020014F" w:rsidRDefault="0020014F" w:rsidP="0020014F">
      <w:pPr>
        <w:tabs>
          <w:tab w:val="left" w:pos="3119"/>
        </w:tabs>
        <w:spacing w:after="240"/>
        <w:rPr>
          <w:ins w:id="852" w:author="Author" w:date="2024-06-12T07:40:00Z"/>
          <w:rFonts w:ascii="Arial" w:hAnsi="Arial" w:cs="Arial"/>
          <w:sz w:val="22"/>
          <w:szCs w:val="22"/>
        </w:rPr>
      </w:pPr>
      <w:ins w:id="853" w:author="Author" w:date="2024-06-12T07:40:00Z">
        <w:r w:rsidRPr="007801BE">
          <w:rPr>
            <w:rFonts w:ascii="Arial" w:hAnsi="Arial" w:cs="Arial"/>
            <w:bCs/>
            <w:sz w:val="22"/>
            <w:szCs w:val="22"/>
          </w:rPr>
          <w:t xml:space="preserve">The Supplier’s outturn </w:t>
        </w:r>
        <w:r>
          <w:rPr>
            <w:rFonts w:ascii="Arial" w:hAnsi="Arial" w:cs="Arial"/>
            <w:bCs/>
            <w:sz w:val="22"/>
            <w:szCs w:val="22"/>
          </w:rPr>
          <w:t xml:space="preserve">Transmission Demand Residual charge is calculated for each month using </w:t>
        </w:r>
        <w:r w:rsidRPr="007801BE">
          <w:rPr>
            <w:rFonts w:ascii="Arial" w:hAnsi="Arial" w:cs="Arial"/>
            <w:bCs/>
            <w:sz w:val="22"/>
            <w:szCs w:val="22"/>
          </w:rPr>
          <w:t>FDSC and Unmetered Supply Volume</w:t>
        </w:r>
        <w:r w:rsidRPr="008E4447">
          <w:rPr>
            <w:rFonts w:ascii="Arial" w:hAnsi="Arial" w:cs="Arial"/>
            <w:sz w:val="22"/>
            <w:szCs w:val="22"/>
          </w:rPr>
          <w:t xml:space="preserve"> based on </w:t>
        </w:r>
        <w:r>
          <w:rPr>
            <w:rFonts w:ascii="Arial" w:hAnsi="Arial" w:cs="Arial"/>
            <w:sz w:val="22"/>
            <w:szCs w:val="22"/>
          </w:rPr>
          <w:t>latest</w:t>
        </w:r>
        <w:r w:rsidRPr="008E4447">
          <w:rPr>
            <w:rFonts w:ascii="Arial" w:hAnsi="Arial" w:cs="Arial"/>
            <w:sz w:val="22"/>
            <w:szCs w:val="22"/>
          </w:rPr>
          <w:t xml:space="preserve"> settlement data</w:t>
        </w:r>
        <w:r>
          <w:rPr>
            <w:rFonts w:ascii="Arial" w:hAnsi="Arial" w:cs="Arial"/>
            <w:sz w:val="22"/>
            <w:szCs w:val="22"/>
          </w:rPr>
          <w:t xml:space="preserve"> as follows</w:t>
        </w:r>
        <w:r w:rsidRPr="008E4447">
          <w:rPr>
            <w:rFonts w:ascii="Arial" w:hAnsi="Arial" w:cs="Arial"/>
            <w:sz w:val="22"/>
            <w:szCs w:val="22"/>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050"/>
        <w:gridCol w:w="1417"/>
        <w:gridCol w:w="1276"/>
        <w:gridCol w:w="1984"/>
        <w:gridCol w:w="1560"/>
        <w:gridCol w:w="1560"/>
      </w:tblGrid>
      <w:tr w:rsidR="0020014F" w14:paraId="6FBD8DD9" w14:textId="77777777" w:rsidTr="00D347ED">
        <w:trPr>
          <w:ins w:id="854"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0281F754" w14:textId="77777777" w:rsidR="0020014F" w:rsidRPr="00C035E1" w:rsidRDefault="0020014F" w:rsidP="00D347ED">
            <w:pPr>
              <w:keepNext/>
              <w:tabs>
                <w:tab w:val="left" w:pos="3119"/>
              </w:tabs>
              <w:jc w:val="center"/>
              <w:rPr>
                <w:ins w:id="855" w:author="Author" w:date="2024-06-12T07:40:00Z"/>
                <w:rFonts w:ascii="Arial" w:hAnsi="Arial" w:cs="Arial"/>
                <w:b/>
                <w:lang w:val="en-US"/>
              </w:rPr>
            </w:pPr>
            <w:ins w:id="856" w:author="Author" w:date="2024-06-12T07:40:00Z">
              <w:r w:rsidRPr="00C035E1">
                <w:rPr>
                  <w:rFonts w:ascii="Arial" w:hAnsi="Arial" w:cs="Arial"/>
                  <w:b/>
                  <w:lang w:val="en-US"/>
                </w:rPr>
                <w:t>Charging Band</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4EF9F7E1" w14:textId="77777777" w:rsidR="0020014F" w:rsidRPr="00C035E1" w:rsidRDefault="0020014F" w:rsidP="00D347ED">
            <w:pPr>
              <w:keepNext/>
              <w:tabs>
                <w:tab w:val="left" w:pos="3119"/>
              </w:tabs>
              <w:jc w:val="center"/>
              <w:rPr>
                <w:ins w:id="857" w:author="Author" w:date="2024-06-12T07:40:00Z"/>
                <w:rFonts w:ascii="Arial" w:hAnsi="Arial" w:cs="Arial"/>
                <w:b/>
                <w:lang w:val="en-US"/>
              </w:rPr>
            </w:pPr>
            <w:ins w:id="858" w:author="Author" w:date="2024-06-12T07:40:00Z">
              <w:r>
                <w:rPr>
                  <w:rFonts w:ascii="Arial" w:hAnsi="Arial" w:cs="Arial"/>
                  <w:b/>
                  <w:lang w:val="en-US"/>
                </w:rPr>
                <w:t>Latest TDR</w:t>
              </w:r>
              <w:r w:rsidRPr="00C035E1">
                <w:rPr>
                  <w:rFonts w:ascii="Arial" w:hAnsi="Arial" w:cs="Arial"/>
                  <w:b/>
                  <w:lang w:val="en-US"/>
                </w:rPr>
                <w:t xml:space="preserve"> Quantity</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6A74C94" w14:textId="77777777" w:rsidR="0020014F" w:rsidRPr="00C035E1" w:rsidRDefault="0020014F" w:rsidP="00D347ED">
            <w:pPr>
              <w:keepNext/>
              <w:tabs>
                <w:tab w:val="left" w:pos="3119"/>
              </w:tabs>
              <w:jc w:val="center"/>
              <w:rPr>
                <w:ins w:id="859" w:author="Author" w:date="2024-06-12T07:40:00Z"/>
                <w:rFonts w:ascii="Arial" w:hAnsi="Arial" w:cs="Arial"/>
                <w:b/>
                <w:lang w:val="en-US"/>
              </w:rPr>
            </w:pPr>
            <w:ins w:id="860" w:author="Author" w:date="2024-06-12T07:40:00Z">
              <w:r w:rsidRPr="00C035E1">
                <w:rPr>
                  <w:rFonts w:ascii="Arial" w:hAnsi="Arial" w:cs="Arial"/>
                  <w:b/>
                  <w:lang w:val="en-US"/>
                </w:rPr>
                <w:t>Tariff</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3B31B271" w14:textId="77777777" w:rsidR="0020014F" w:rsidRPr="00C035E1" w:rsidRDefault="0020014F" w:rsidP="00D347ED">
            <w:pPr>
              <w:keepNext/>
              <w:tabs>
                <w:tab w:val="left" w:pos="3119"/>
              </w:tabs>
              <w:jc w:val="center"/>
              <w:rPr>
                <w:ins w:id="861" w:author="Author" w:date="2024-06-12T07:40:00Z"/>
                <w:rFonts w:ascii="Arial" w:hAnsi="Arial" w:cs="Arial"/>
                <w:b/>
                <w:lang w:val="en-US"/>
              </w:rPr>
            </w:pPr>
            <w:ins w:id="862" w:author="Author" w:date="2024-06-12T07:40:00Z">
              <w:r>
                <w:rPr>
                  <w:rFonts w:ascii="Arial" w:hAnsi="Arial" w:cs="Arial"/>
                  <w:b/>
                  <w:lang w:val="en-US"/>
                </w:rPr>
                <w:t>April</w:t>
              </w:r>
              <w:r w:rsidRPr="00C035E1">
                <w:rPr>
                  <w:rFonts w:ascii="Arial" w:hAnsi="Arial" w:cs="Arial"/>
                  <w:b/>
                  <w:lang w:val="en-US"/>
                </w:rPr>
                <w:t xml:space="preserve"> Charge</w:t>
              </w:r>
            </w:ins>
          </w:p>
        </w:tc>
        <w:tc>
          <w:tcPr>
            <w:tcW w:w="1560" w:type="dxa"/>
            <w:tcBorders>
              <w:top w:val="single" w:sz="4" w:space="0" w:color="auto"/>
              <w:left w:val="single" w:sz="4" w:space="0" w:color="auto"/>
              <w:bottom w:val="single" w:sz="4" w:space="0" w:color="auto"/>
              <w:right w:val="single" w:sz="4" w:space="0" w:color="auto"/>
            </w:tcBorders>
          </w:tcPr>
          <w:p w14:paraId="7C97695F" w14:textId="77777777" w:rsidR="0020014F" w:rsidRDefault="0020014F" w:rsidP="00D347ED">
            <w:pPr>
              <w:keepNext/>
              <w:tabs>
                <w:tab w:val="left" w:pos="3119"/>
              </w:tabs>
              <w:jc w:val="center"/>
              <w:rPr>
                <w:ins w:id="863" w:author="Author" w:date="2024-06-12T07:40:00Z"/>
                <w:rFonts w:ascii="Arial" w:hAnsi="Arial" w:cs="Arial"/>
                <w:b/>
                <w:lang w:val="en-US"/>
              </w:rPr>
            </w:pPr>
            <w:ins w:id="864" w:author="Author" w:date="2024-06-12T07:40:00Z">
              <w:r>
                <w:rPr>
                  <w:rFonts w:ascii="Arial" w:hAnsi="Arial" w:cs="Arial"/>
                  <w:b/>
                  <w:lang w:val="en-US"/>
                </w:rPr>
                <w:t>Original April Invoice</w:t>
              </w:r>
            </w:ins>
          </w:p>
        </w:tc>
        <w:tc>
          <w:tcPr>
            <w:tcW w:w="1560" w:type="dxa"/>
            <w:tcBorders>
              <w:top w:val="single" w:sz="4" w:space="0" w:color="auto"/>
              <w:left w:val="single" w:sz="4" w:space="0" w:color="auto"/>
              <w:bottom w:val="single" w:sz="4" w:space="0" w:color="auto"/>
              <w:right w:val="single" w:sz="4" w:space="0" w:color="auto"/>
            </w:tcBorders>
          </w:tcPr>
          <w:p w14:paraId="57B256EC" w14:textId="77777777" w:rsidR="0020014F" w:rsidRDefault="0020014F" w:rsidP="00D347ED">
            <w:pPr>
              <w:keepNext/>
              <w:tabs>
                <w:tab w:val="left" w:pos="3119"/>
              </w:tabs>
              <w:jc w:val="center"/>
              <w:rPr>
                <w:ins w:id="865" w:author="Author" w:date="2024-06-12T07:40:00Z"/>
                <w:rFonts w:ascii="Arial" w:hAnsi="Arial" w:cs="Arial"/>
                <w:b/>
                <w:lang w:val="en-US"/>
              </w:rPr>
            </w:pPr>
            <w:ins w:id="866" w:author="Author" w:date="2024-06-12T07:40:00Z">
              <w:r>
                <w:rPr>
                  <w:rFonts w:ascii="Arial" w:hAnsi="Arial" w:cs="Arial"/>
                  <w:b/>
                  <w:lang w:val="en-US"/>
                </w:rPr>
                <w:t>Initial Demand Reconciliation for April</w:t>
              </w:r>
            </w:ins>
          </w:p>
        </w:tc>
      </w:tr>
      <w:tr w:rsidR="0020014F" w14:paraId="277702D5" w14:textId="77777777" w:rsidTr="00D347ED">
        <w:trPr>
          <w:ins w:id="867"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55F7B02C" w14:textId="77777777" w:rsidR="0020014F" w:rsidRPr="00C035E1" w:rsidRDefault="0020014F" w:rsidP="00D347ED">
            <w:pPr>
              <w:keepNext/>
              <w:tabs>
                <w:tab w:val="left" w:pos="3119"/>
              </w:tabs>
              <w:jc w:val="center"/>
              <w:rPr>
                <w:ins w:id="868" w:author="Author" w:date="2024-06-12T07:40:00Z"/>
                <w:rFonts w:ascii="Arial" w:hAnsi="Arial" w:cs="Arial"/>
                <w:bCs/>
                <w:lang w:val="en-US"/>
              </w:rPr>
            </w:pPr>
            <w:ins w:id="869" w:author="Author" w:date="2024-06-12T07:40:00Z">
              <w:r>
                <w:rPr>
                  <w:rFonts w:ascii="Arial" w:hAnsi="Arial" w:cs="Arial"/>
                  <w:bCs/>
                  <w:lang w:val="en-US"/>
                </w:rPr>
                <w:t>Band</w:t>
              </w:r>
              <w:r w:rsidRPr="00C035E1">
                <w:rPr>
                  <w:rFonts w:ascii="Arial" w:hAnsi="Arial" w:cs="Arial"/>
                  <w:bCs/>
                  <w:lang w:val="en-US"/>
                </w:rPr>
                <w:t xml:space="preserve"> 1</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A2E6905" w14:textId="77777777" w:rsidR="0020014F" w:rsidRPr="00C035E1" w:rsidRDefault="0020014F" w:rsidP="00D347ED">
            <w:pPr>
              <w:keepNext/>
              <w:tabs>
                <w:tab w:val="left" w:pos="3119"/>
              </w:tabs>
              <w:jc w:val="center"/>
              <w:rPr>
                <w:ins w:id="870" w:author="Author" w:date="2024-06-12T07:40:00Z"/>
                <w:rFonts w:ascii="Arial" w:hAnsi="Arial" w:cs="Arial"/>
                <w:bCs/>
                <w:lang w:val="en-US"/>
              </w:rPr>
            </w:pPr>
            <w:ins w:id="871" w:author="Author" w:date="2024-06-12T07:40:00Z">
              <w:r w:rsidRPr="00C035E1">
                <w:rPr>
                  <w:rFonts w:ascii="Arial" w:hAnsi="Arial" w:cs="Arial"/>
                  <w:bCs/>
                  <w:lang w:val="en-US"/>
                </w:rPr>
                <w:t>2</w:t>
              </w:r>
              <w:r>
                <w:rPr>
                  <w:rFonts w:ascii="Arial" w:hAnsi="Arial" w:cs="Arial"/>
                  <w:bCs/>
                  <w:lang w:val="en-US"/>
                </w:rPr>
                <w:t>30</w:t>
              </w:r>
              <w:r w:rsidRPr="00C035E1">
                <w:rPr>
                  <w:rFonts w:ascii="Arial" w:hAnsi="Arial" w:cs="Arial"/>
                  <w:bCs/>
                  <w:lang w:val="en-US"/>
                </w:rPr>
                <w:t xml:space="preserve"> Sites</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7FA0EA" w14:textId="77777777" w:rsidR="0020014F" w:rsidRPr="00C035E1" w:rsidRDefault="0020014F" w:rsidP="00D347ED">
            <w:pPr>
              <w:keepNext/>
              <w:tabs>
                <w:tab w:val="left" w:pos="3119"/>
              </w:tabs>
              <w:jc w:val="center"/>
              <w:rPr>
                <w:ins w:id="872" w:author="Author" w:date="2024-06-12T07:40:00Z"/>
                <w:rFonts w:ascii="Arial" w:hAnsi="Arial" w:cs="Arial"/>
                <w:bCs/>
                <w:lang w:val="en-US"/>
              </w:rPr>
            </w:pPr>
            <w:ins w:id="873" w:author="Author" w:date="2024-06-12T07:40:00Z">
              <w:r w:rsidRPr="00C035E1">
                <w:rPr>
                  <w:rFonts w:ascii="Arial" w:hAnsi="Arial" w:cs="Arial"/>
                  <w:bCs/>
                  <w:lang w:val="en-US"/>
                </w:rPr>
                <w:t>£1/Site/Day</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184CD80C" w14:textId="77777777" w:rsidR="0020014F" w:rsidRPr="00C035E1" w:rsidRDefault="0020014F" w:rsidP="00D347ED">
            <w:pPr>
              <w:keepNext/>
              <w:tabs>
                <w:tab w:val="left" w:pos="3119"/>
              </w:tabs>
              <w:jc w:val="center"/>
              <w:rPr>
                <w:ins w:id="874" w:author="Author" w:date="2024-06-12T07:40:00Z"/>
                <w:rFonts w:ascii="Arial" w:hAnsi="Arial" w:cs="Arial"/>
                <w:bCs/>
                <w:lang w:val="en-US"/>
              </w:rPr>
            </w:pPr>
            <w:ins w:id="875" w:author="Author" w:date="2024-06-12T07:40:00Z">
              <w:r w:rsidRPr="00C035E1">
                <w:rPr>
                  <w:rFonts w:ascii="Arial" w:hAnsi="Arial" w:cs="Arial"/>
                  <w:bCs/>
                  <w:lang w:val="en-US"/>
                </w:rPr>
                <w:t>= 2</w:t>
              </w:r>
              <w:r>
                <w:rPr>
                  <w:rFonts w:ascii="Arial" w:hAnsi="Arial" w:cs="Arial"/>
                  <w:bCs/>
                  <w:lang w:val="en-US"/>
                </w:rPr>
                <w:t>30</w:t>
              </w:r>
              <w:r w:rsidRPr="00C035E1">
                <w:rPr>
                  <w:rFonts w:ascii="Arial" w:hAnsi="Arial" w:cs="Arial"/>
                  <w:bCs/>
                  <w:lang w:val="en-US"/>
                </w:rPr>
                <w:t xml:space="preserve"> x 1 x </w:t>
              </w:r>
              <w:r>
                <w:rPr>
                  <w:rFonts w:ascii="Arial" w:hAnsi="Arial" w:cs="Arial"/>
                  <w:bCs/>
                  <w:lang w:val="en-US"/>
                </w:rPr>
                <w:t>30 days</w:t>
              </w:r>
            </w:ins>
          </w:p>
          <w:p w14:paraId="57091030" w14:textId="77777777" w:rsidR="0020014F" w:rsidRPr="00C035E1" w:rsidRDefault="0020014F" w:rsidP="00D347ED">
            <w:pPr>
              <w:keepNext/>
              <w:tabs>
                <w:tab w:val="left" w:pos="3119"/>
              </w:tabs>
              <w:jc w:val="center"/>
              <w:rPr>
                <w:ins w:id="876" w:author="Author" w:date="2024-06-12T07:40:00Z"/>
                <w:rFonts w:ascii="Arial" w:hAnsi="Arial" w:cs="Arial"/>
                <w:bCs/>
                <w:lang w:val="en-US"/>
              </w:rPr>
            </w:pPr>
            <w:ins w:id="877" w:author="Author" w:date="2024-06-12T07:40:00Z">
              <w:r w:rsidRPr="00C035E1">
                <w:rPr>
                  <w:rFonts w:ascii="Arial" w:hAnsi="Arial" w:cs="Arial"/>
                  <w:bCs/>
                  <w:lang w:val="en-US"/>
                </w:rPr>
                <w:t>= £</w:t>
              </w:r>
              <w:r>
                <w:rPr>
                  <w:rFonts w:ascii="Arial" w:hAnsi="Arial" w:cs="Arial"/>
                  <w:bCs/>
                  <w:lang w:val="en-US"/>
                </w:rPr>
                <w:t>6,9</w:t>
              </w:r>
              <w:r w:rsidRPr="00C035E1">
                <w:rPr>
                  <w:rFonts w:ascii="Arial" w:hAnsi="Arial" w:cs="Arial"/>
                  <w:bCs/>
                  <w:lang w:val="en-US"/>
                </w:rPr>
                <w:t>0</w:t>
              </w:r>
              <w:r>
                <w:rPr>
                  <w:rFonts w:ascii="Arial" w:hAnsi="Arial" w:cs="Arial"/>
                  <w:bCs/>
                  <w:lang w:val="en-US"/>
                </w:rPr>
                <w:t>0</w:t>
              </w:r>
            </w:ins>
          </w:p>
        </w:tc>
        <w:tc>
          <w:tcPr>
            <w:tcW w:w="1560" w:type="dxa"/>
            <w:tcBorders>
              <w:top w:val="single" w:sz="4" w:space="0" w:color="auto"/>
              <w:left w:val="single" w:sz="4" w:space="0" w:color="auto"/>
              <w:bottom w:val="single" w:sz="4" w:space="0" w:color="auto"/>
              <w:right w:val="single" w:sz="4" w:space="0" w:color="auto"/>
            </w:tcBorders>
          </w:tcPr>
          <w:p w14:paraId="11BEDFE3" w14:textId="77777777" w:rsidR="0020014F" w:rsidRPr="00C035E1" w:rsidDel="00E97E2C" w:rsidRDefault="0020014F" w:rsidP="00D347ED">
            <w:pPr>
              <w:keepNext/>
              <w:tabs>
                <w:tab w:val="left" w:pos="3119"/>
              </w:tabs>
              <w:jc w:val="center"/>
              <w:rPr>
                <w:ins w:id="878" w:author="Author" w:date="2024-06-12T07:40:00Z"/>
                <w:rFonts w:ascii="Arial" w:hAnsi="Arial" w:cs="Arial"/>
                <w:bCs/>
                <w:lang w:val="en-US"/>
              </w:rPr>
            </w:pPr>
            <w:ins w:id="879" w:author="Author" w:date="2024-06-12T07:40:00Z">
              <w:r>
                <w:rPr>
                  <w:rFonts w:ascii="Arial" w:hAnsi="Arial" w:cs="Arial"/>
                  <w:bCs/>
                  <w:lang w:val="en-US"/>
                </w:rPr>
                <w:t>£7,300</w:t>
              </w:r>
            </w:ins>
          </w:p>
        </w:tc>
        <w:tc>
          <w:tcPr>
            <w:tcW w:w="1560" w:type="dxa"/>
            <w:tcBorders>
              <w:top w:val="single" w:sz="4" w:space="0" w:color="auto"/>
              <w:left w:val="single" w:sz="4" w:space="0" w:color="auto"/>
              <w:bottom w:val="single" w:sz="4" w:space="0" w:color="auto"/>
              <w:right w:val="single" w:sz="4" w:space="0" w:color="auto"/>
            </w:tcBorders>
          </w:tcPr>
          <w:p w14:paraId="629FCC8C" w14:textId="77777777" w:rsidR="0020014F" w:rsidRPr="00C035E1" w:rsidDel="00E97E2C" w:rsidRDefault="0020014F" w:rsidP="00D347ED">
            <w:pPr>
              <w:keepNext/>
              <w:tabs>
                <w:tab w:val="left" w:pos="3119"/>
              </w:tabs>
              <w:jc w:val="center"/>
              <w:rPr>
                <w:ins w:id="880" w:author="Author" w:date="2024-06-12T07:40:00Z"/>
                <w:rFonts w:ascii="Arial" w:hAnsi="Arial" w:cs="Arial"/>
                <w:bCs/>
                <w:lang w:val="en-US"/>
              </w:rPr>
            </w:pPr>
            <w:ins w:id="881" w:author="Author" w:date="2024-06-12T07:40:00Z">
              <w:r>
                <w:rPr>
                  <w:rFonts w:ascii="Arial" w:hAnsi="Arial" w:cs="Arial"/>
                  <w:bCs/>
                  <w:lang w:val="en-US"/>
                </w:rPr>
                <w:t>-£400</w:t>
              </w:r>
            </w:ins>
          </w:p>
        </w:tc>
      </w:tr>
      <w:tr w:rsidR="0020014F" w14:paraId="0E896704" w14:textId="77777777" w:rsidTr="00D347ED">
        <w:trPr>
          <w:ins w:id="882"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1BB47568" w14:textId="77777777" w:rsidR="0020014F" w:rsidRPr="00C035E1" w:rsidRDefault="0020014F" w:rsidP="00D347ED">
            <w:pPr>
              <w:keepNext/>
              <w:tabs>
                <w:tab w:val="left" w:pos="3119"/>
              </w:tabs>
              <w:jc w:val="center"/>
              <w:rPr>
                <w:ins w:id="883" w:author="Author" w:date="2024-06-12T07:40:00Z"/>
                <w:rFonts w:ascii="Arial" w:hAnsi="Arial" w:cs="Arial"/>
                <w:bCs/>
                <w:lang w:val="en-US"/>
              </w:rPr>
            </w:pPr>
            <w:ins w:id="884" w:author="Author" w:date="2024-06-12T07:40:00Z">
              <w:r>
                <w:rPr>
                  <w:rFonts w:ascii="Arial" w:hAnsi="Arial" w:cs="Arial"/>
                  <w:bCs/>
                  <w:lang w:val="en-US"/>
                </w:rPr>
                <w:t>Band</w:t>
              </w:r>
              <w:r w:rsidRPr="00C035E1">
                <w:rPr>
                  <w:rFonts w:ascii="Arial" w:hAnsi="Arial" w:cs="Arial"/>
                  <w:bCs/>
                  <w:lang w:val="en-US"/>
                </w:rPr>
                <w:t xml:space="preserve"> 2</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7508C9F4" w14:textId="77777777" w:rsidR="0020014F" w:rsidRPr="00C035E1" w:rsidRDefault="0020014F" w:rsidP="00D347ED">
            <w:pPr>
              <w:keepNext/>
              <w:tabs>
                <w:tab w:val="left" w:pos="3119"/>
              </w:tabs>
              <w:jc w:val="center"/>
              <w:rPr>
                <w:ins w:id="885" w:author="Author" w:date="2024-06-12T07:40:00Z"/>
                <w:rFonts w:ascii="Arial" w:hAnsi="Arial" w:cs="Arial"/>
                <w:bCs/>
                <w:lang w:val="en-US"/>
              </w:rPr>
            </w:pPr>
            <w:ins w:id="886" w:author="Author" w:date="2024-06-12T07:40:00Z">
              <w:r>
                <w:rPr>
                  <w:rFonts w:ascii="Arial" w:hAnsi="Arial" w:cs="Arial"/>
                  <w:bCs/>
                  <w:lang w:val="en-US"/>
                </w:rPr>
                <w:t>200</w:t>
              </w:r>
              <w:r w:rsidRPr="00C035E1">
                <w:rPr>
                  <w:rFonts w:ascii="Arial" w:hAnsi="Arial" w:cs="Arial"/>
                  <w:bCs/>
                  <w:lang w:val="en-US"/>
                </w:rPr>
                <w:t xml:space="preserve"> Sites</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6D38982A" w14:textId="77777777" w:rsidR="0020014F" w:rsidRPr="00C035E1" w:rsidRDefault="0020014F" w:rsidP="00D347ED">
            <w:pPr>
              <w:keepNext/>
              <w:tabs>
                <w:tab w:val="left" w:pos="3119"/>
              </w:tabs>
              <w:jc w:val="center"/>
              <w:rPr>
                <w:ins w:id="887" w:author="Author" w:date="2024-06-12T07:40:00Z"/>
                <w:rFonts w:ascii="Arial" w:hAnsi="Arial" w:cs="Arial"/>
                <w:bCs/>
                <w:lang w:val="en-US"/>
              </w:rPr>
            </w:pPr>
            <w:ins w:id="888" w:author="Author" w:date="2024-06-12T07:40:00Z">
              <w:r w:rsidRPr="00C035E1">
                <w:rPr>
                  <w:rFonts w:ascii="Arial" w:hAnsi="Arial" w:cs="Arial"/>
                  <w:bCs/>
                  <w:lang w:val="en-US"/>
                </w:rPr>
                <w:t>£2/Site/Day</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2F326D48" w14:textId="77777777" w:rsidR="0020014F" w:rsidRPr="00C035E1" w:rsidRDefault="0020014F" w:rsidP="00D347ED">
            <w:pPr>
              <w:keepNext/>
              <w:tabs>
                <w:tab w:val="left" w:pos="3119"/>
              </w:tabs>
              <w:jc w:val="center"/>
              <w:rPr>
                <w:ins w:id="889" w:author="Author" w:date="2024-06-12T07:40:00Z"/>
                <w:rFonts w:ascii="Arial" w:hAnsi="Arial" w:cs="Arial"/>
                <w:bCs/>
                <w:lang w:val="en-US"/>
              </w:rPr>
            </w:pPr>
            <w:ins w:id="890" w:author="Author" w:date="2024-06-12T07:40:00Z">
              <w:r w:rsidRPr="00C035E1">
                <w:rPr>
                  <w:rFonts w:ascii="Arial" w:hAnsi="Arial" w:cs="Arial"/>
                  <w:bCs/>
                  <w:lang w:val="en-US"/>
                </w:rPr>
                <w:t xml:space="preserve">= </w:t>
              </w:r>
              <w:r>
                <w:rPr>
                  <w:rFonts w:ascii="Arial" w:hAnsi="Arial" w:cs="Arial"/>
                  <w:bCs/>
                  <w:lang w:val="en-US"/>
                </w:rPr>
                <w:t>200</w:t>
              </w:r>
              <w:r w:rsidRPr="00C035E1">
                <w:rPr>
                  <w:rFonts w:ascii="Arial" w:hAnsi="Arial" w:cs="Arial"/>
                  <w:bCs/>
                  <w:lang w:val="en-US"/>
                </w:rPr>
                <w:t xml:space="preserve"> x 2 x </w:t>
              </w:r>
              <w:r>
                <w:rPr>
                  <w:rFonts w:ascii="Arial" w:hAnsi="Arial" w:cs="Arial"/>
                  <w:bCs/>
                  <w:lang w:val="en-US"/>
                </w:rPr>
                <w:t>30</w:t>
              </w:r>
            </w:ins>
          </w:p>
          <w:p w14:paraId="3C973DE5" w14:textId="77777777" w:rsidR="0020014F" w:rsidRPr="00C035E1" w:rsidRDefault="0020014F" w:rsidP="00D347ED">
            <w:pPr>
              <w:keepNext/>
              <w:tabs>
                <w:tab w:val="left" w:pos="3119"/>
              </w:tabs>
              <w:jc w:val="center"/>
              <w:rPr>
                <w:ins w:id="891" w:author="Author" w:date="2024-06-12T07:40:00Z"/>
                <w:rFonts w:ascii="Arial" w:hAnsi="Arial" w:cs="Arial"/>
                <w:bCs/>
                <w:lang w:val="en-US"/>
              </w:rPr>
            </w:pPr>
            <w:ins w:id="892" w:author="Author" w:date="2024-06-12T07:40:00Z">
              <w:r w:rsidRPr="00C035E1">
                <w:rPr>
                  <w:rFonts w:ascii="Arial" w:hAnsi="Arial" w:cs="Arial"/>
                  <w:bCs/>
                  <w:lang w:val="en-US"/>
                </w:rPr>
                <w:t>= £</w:t>
              </w:r>
              <w:r>
                <w:rPr>
                  <w:rFonts w:ascii="Arial" w:hAnsi="Arial" w:cs="Arial"/>
                  <w:bCs/>
                  <w:lang w:val="en-US"/>
                </w:rPr>
                <w:t>12,000</w:t>
              </w:r>
            </w:ins>
          </w:p>
        </w:tc>
        <w:tc>
          <w:tcPr>
            <w:tcW w:w="1560" w:type="dxa"/>
            <w:tcBorders>
              <w:top w:val="single" w:sz="4" w:space="0" w:color="auto"/>
              <w:left w:val="single" w:sz="4" w:space="0" w:color="auto"/>
              <w:bottom w:val="single" w:sz="4" w:space="0" w:color="auto"/>
              <w:right w:val="single" w:sz="4" w:space="0" w:color="auto"/>
            </w:tcBorders>
          </w:tcPr>
          <w:p w14:paraId="112E52C3" w14:textId="77777777" w:rsidR="0020014F" w:rsidRPr="00C035E1" w:rsidDel="00E97E2C" w:rsidRDefault="0020014F" w:rsidP="00D347ED">
            <w:pPr>
              <w:keepNext/>
              <w:tabs>
                <w:tab w:val="left" w:pos="3119"/>
              </w:tabs>
              <w:jc w:val="center"/>
              <w:rPr>
                <w:ins w:id="893" w:author="Author" w:date="2024-06-12T07:40:00Z"/>
                <w:rFonts w:ascii="Arial" w:hAnsi="Arial" w:cs="Arial"/>
                <w:bCs/>
                <w:lang w:val="en-US"/>
              </w:rPr>
            </w:pPr>
            <w:ins w:id="894" w:author="Author" w:date="2024-06-12T07:40:00Z">
              <w:r>
                <w:rPr>
                  <w:rFonts w:ascii="Arial" w:hAnsi="Arial" w:cs="Arial"/>
                  <w:bCs/>
                  <w:lang w:val="en-US"/>
                </w:rPr>
                <w:t>£10,950</w:t>
              </w:r>
            </w:ins>
          </w:p>
        </w:tc>
        <w:tc>
          <w:tcPr>
            <w:tcW w:w="1560" w:type="dxa"/>
            <w:tcBorders>
              <w:top w:val="single" w:sz="4" w:space="0" w:color="auto"/>
              <w:left w:val="single" w:sz="4" w:space="0" w:color="auto"/>
              <w:bottom w:val="single" w:sz="4" w:space="0" w:color="auto"/>
              <w:right w:val="single" w:sz="4" w:space="0" w:color="auto"/>
            </w:tcBorders>
          </w:tcPr>
          <w:p w14:paraId="3929AAC7" w14:textId="77777777" w:rsidR="0020014F" w:rsidRPr="00C035E1" w:rsidDel="00E97E2C" w:rsidRDefault="0020014F" w:rsidP="00D347ED">
            <w:pPr>
              <w:keepNext/>
              <w:tabs>
                <w:tab w:val="left" w:pos="3119"/>
              </w:tabs>
              <w:jc w:val="center"/>
              <w:rPr>
                <w:ins w:id="895" w:author="Author" w:date="2024-06-12T07:40:00Z"/>
                <w:rFonts w:ascii="Arial" w:hAnsi="Arial" w:cs="Arial"/>
                <w:bCs/>
                <w:lang w:val="en-US"/>
              </w:rPr>
            </w:pPr>
            <w:ins w:id="896" w:author="Author" w:date="2024-06-12T07:40:00Z">
              <w:r>
                <w:rPr>
                  <w:rFonts w:ascii="Arial" w:hAnsi="Arial" w:cs="Arial"/>
                  <w:bCs/>
                  <w:lang w:val="en-US"/>
                </w:rPr>
                <w:t>£1,050</w:t>
              </w:r>
            </w:ins>
          </w:p>
        </w:tc>
      </w:tr>
      <w:tr w:rsidR="0020014F" w14:paraId="64BE7103" w14:textId="77777777" w:rsidTr="00D347ED">
        <w:trPr>
          <w:ins w:id="897"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hideMark/>
          </w:tcPr>
          <w:p w14:paraId="4841CC4F" w14:textId="77777777" w:rsidR="0020014F" w:rsidRPr="00C035E1" w:rsidRDefault="0020014F" w:rsidP="00D347ED">
            <w:pPr>
              <w:keepNext/>
              <w:tabs>
                <w:tab w:val="left" w:pos="3119"/>
              </w:tabs>
              <w:jc w:val="center"/>
              <w:rPr>
                <w:ins w:id="898" w:author="Author" w:date="2024-06-12T07:40:00Z"/>
                <w:rFonts w:ascii="Arial" w:hAnsi="Arial" w:cs="Arial"/>
                <w:bCs/>
                <w:lang w:val="en-US"/>
              </w:rPr>
            </w:pPr>
            <w:ins w:id="899" w:author="Author" w:date="2024-06-12T07:40:00Z">
              <w:r w:rsidRPr="00C035E1">
                <w:rPr>
                  <w:rFonts w:ascii="Arial" w:hAnsi="Arial" w:cs="Arial"/>
                  <w:bCs/>
                  <w:lang w:val="en-US"/>
                </w:rPr>
                <w:t>UMS</w:t>
              </w:r>
            </w:ins>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14:paraId="1F47D3F5" w14:textId="77777777" w:rsidR="0020014F" w:rsidRPr="00C035E1" w:rsidRDefault="0020014F" w:rsidP="00D347ED">
            <w:pPr>
              <w:keepNext/>
              <w:tabs>
                <w:tab w:val="left" w:pos="3119"/>
              </w:tabs>
              <w:jc w:val="center"/>
              <w:rPr>
                <w:ins w:id="900" w:author="Author" w:date="2024-06-12T07:40:00Z"/>
                <w:rFonts w:ascii="Arial" w:hAnsi="Arial" w:cs="Arial"/>
                <w:bCs/>
                <w:lang w:val="en-US"/>
              </w:rPr>
            </w:pPr>
            <w:ins w:id="901" w:author="Author" w:date="2024-06-12T07:40:00Z">
              <w:r>
                <w:rPr>
                  <w:rFonts w:ascii="Arial" w:hAnsi="Arial" w:cs="Arial"/>
                  <w:bCs/>
                  <w:lang w:val="en-US"/>
                </w:rPr>
                <w:t>5000</w:t>
              </w:r>
              <w:r w:rsidRPr="00C035E1">
                <w:rPr>
                  <w:rFonts w:ascii="Arial" w:hAnsi="Arial" w:cs="Arial"/>
                  <w:bCs/>
                  <w:lang w:val="en-US"/>
                </w:rPr>
                <w:t>kWh/day</w:t>
              </w:r>
            </w:ins>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19B2F01" w14:textId="77777777" w:rsidR="0020014F" w:rsidRPr="00C035E1" w:rsidRDefault="0020014F" w:rsidP="00D347ED">
            <w:pPr>
              <w:keepNext/>
              <w:tabs>
                <w:tab w:val="left" w:pos="3119"/>
              </w:tabs>
              <w:jc w:val="center"/>
              <w:rPr>
                <w:ins w:id="902" w:author="Author" w:date="2024-06-12T07:40:00Z"/>
                <w:rFonts w:ascii="Arial" w:hAnsi="Arial" w:cs="Arial"/>
                <w:bCs/>
                <w:lang w:val="en-US"/>
              </w:rPr>
            </w:pPr>
            <w:ins w:id="903" w:author="Author" w:date="2024-06-12T07:40:00Z">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ins>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14:paraId="5966FA66" w14:textId="77777777" w:rsidR="0020014F" w:rsidRPr="00C035E1" w:rsidRDefault="0020014F" w:rsidP="00D347ED">
            <w:pPr>
              <w:keepNext/>
              <w:tabs>
                <w:tab w:val="left" w:pos="3119"/>
              </w:tabs>
              <w:jc w:val="center"/>
              <w:rPr>
                <w:ins w:id="904" w:author="Author" w:date="2024-06-12T07:40:00Z"/>
                <w:rFonts w:ascii="Arial" w:hAnsi="Arial" w:cs="Arial"/>
                <w:bCs/>
                <w:lang w:val="en-US"/>
              </w:rPr>
            </w:pPr>
            <w:ins w:id="905" w:author="Author" w:date="2024-06-12T07:40:00Z">
              <w:r w:rsidRPr="00C035E1">
                <w:rPr>
                  <w:rFonts w:ascii="Arial" w:hAnsi="Arial" w:cs="Arial"/>
                  <w:bCs/>
                  <w:lang w:val="en-US"/>
                </w:rPr>
                <w:t xml:space="preserve">= </w:t>
              </w:r>
              <w:r>
                <w:rPr>
                  <w:rFonts w:ascii="Arial" w:hAnsi="Arial" w:cs="Arial"/>
                  <w:bCs/>
                  <w:lang w:val="en-US"/>
                </w:rPr>
                <w:t>5000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0</w:t>
              </w:r>
            </w:ins>
          </w:p>
          <w:p w14:paraId="5EA10E5E" w14:textId="77777777" w:rsidR="0020014F" w:rsidRPr="00C035E1" w:rsidRDefault="0020014F" w:rsidP="00D347ED">
            <w:pPr>
              <w:keepNext/>
              <w:tabs>
                <w:tab w:val="left" w:pos="3119"/>
              </w:tabs>
              <w:jc w:val="center"/>
              <w:rPr>
                <w:ins w:id="906" w:author="Author" w:date="2024-06-12T07:40:00Z"/>
                <w:rFonts w:ascii="Arial" w:hAnsi="Arial" w:cs="Arial"/>
                <w:bCs/>
                <w:lang w:val="en-US"/>
              </w:rPr>
            </w:pPr>
            <w:ins w:id="907" w:author="Author" w:date="2024-06-12T07:40:00Z">
              <w:r w:rsidRPr="00C035E1">
                <w:rPr>
                  <w:rFonts w:ascii="Arial" w:hAnsi="Arial" w:cs="Arial"/>
                  <w:bCs/>
                  <w:lang w:val="en-US"/>
                </w:rPr>
                <w:t>= £</w:t>
              </w:r>
              <w:r>
                <w:rPr>
                  <w:rFonts w:ascii="Arial" w:hAnsi="Arial" w:cs="Arial"/>
                  <w:bCs/>
                  <w:lang w:val="en-US"/>
                </w:rPr>
                <w:t>1,800</w:t>
              </w:r>
            </w:ins>
          </w:p>
        </w:tc>
        <w:tc>
          <w:tcPr>
            <w:tcW w:w="1560" w:type="dxa"/>
            <w:tcBorders>
              <w:top w:val="single" w:sz="4" w:space="0" w:color="auto"/>
              <w:left w:val="single" w:sz="4" w:space="0" w:color="auto"/>
              <w:bottom w:val="single" w:sz="4" w:space="0" w:color="auto"/>
              <w:right w:val="single" w:sz="4" w:space="0" w:color="auto"/>
            </w:tcBorders>
          </w:tcPr>
          <w:p w14:paraId="63B11AE4" w14:textId="77777777" w:rsidR="0020014F" w:rsidRPr="00C035E1" w:rsidDel="00E97E2C" w:rsidRDefault="0020014F" w:rsidP="00D347ED">
            <w:pPr>
              <w:keepNext/>
              <w:tabs>
                <w:tab w:val="left" w:pos="3119"/>
              </w:tabs>
              <w:jc w:val="center"/>
              <w:rPr>
                <w:ins w:id="908" w:author="Author" w:date="2024-06-12T07:40:00Z"/>
                <w:rFonts w:ascii="Arial" w:hAnsi="Arial" w:cs="Arial"/>
                <w:bCs/>
                <w:lang w:val="en-US"/>
              </w:rPr>
            </w:pPr>
            <w:ins w:id="909" w:author="Author" w:date="2024-06-12T07:40:00Z">
              <w:r>
                <w:rPr>
                  <w:rFonts w:ascii="Arial" w:hAnsi="Arial" w:cs="Arial"/>
                  <w:bCs/>
                  <w:lang w:val="en-US"/>
                </w:rPr>
                <w:t>£1,752</w:t>
              </w:r>
            </w:ins>
          </w:p>
        </w:tc>
        <w:tc>
          <w:tcPr>
            <w:tcW w:w="1560" w:type="dxa"/>
            <w:tcBorders>
              <w:top w:val="single" w:sz="4" w:space="0" w:color="auto"/>
              <w:left w:val="single" w:sz="4" w:space="0" w:color="auto"/>
              <w:bottom w:val="single" w:sz="4" w:space="0" w:color="auto"/>
              <w:right w:val="single" w:sz="4" w:space="0" w:color="auto"/>
            </w:tcBorders>
          </w:tcPr>
          <w:p w14:paraId="1C618881" w14:textId="77777777" w:rsidR="0020014F" w:rsidRPr="00C035E1" w:rsidDel="00E97E2C" w:rsidRDefault="0020014F" w:rsidP="00D347ED">
            <w:pPr>
              <w:keepNext/>
              <w:tabs>
                <w:tab w:val="left" w:pos="3119"/>
              </w:tabs>
              <w:jc w:val="center"/>
              <w:rPr>
                <w:ins w:id="910" w:author="Author" w:date="2024-06-12T07:40:00Z"/>
                <w:rFonts w:ascii="Arial" w:hAnsi="Arial" w:cs="Arial"/>
                <w:bCs/>
                <w:lang w:val="en-US"/>
              </w:rPr>
            </w:pPr>
            <w:ins w:id="911" w:author="Author" w:date="2024-06-12T07:40:00Z">
              <w:r>
                <w:rPr>
                  <w:rFonts w:ascii="Arial" w:hAnsi="Arial" w:cs="Arial"/>
                  <w:bCs/>
                  <w:lang w:val="en-US"/>
                </w:rPr>
                <w:t>£48</w:t>
              </w:r>
            </w:ins>
          </w:p>
        </w:tc>
      </w:tr>
      <w:tr w:rsidR="0020014F" w14:paraId="30D550CB" w14:textId="77777777" w:rsidTr="00D347ED">
        <w:trPr>
          <w:ins w:id="912" w:author="Author" w:date="2024-06-12T07:40:00Z"/>
        </w:trPr>
        <w:tc>
          <w:tcPr>
            <w:tcW w:w="1050" w:type="dxa"/>
            <w:tcBorders>
              <w:top w:val="single" w:sz="4" w:space="0" w:color="auto"/>
              <w:left w:val="single" w:sz="4" w:space="0" w:color="auto"/>
              <w:bottom w:val="single" w:sz="4" w:space="0" w:color="auto"/>
              <w:right w:val="single" w:sz="4" w:space="0" w:color="auto"/>
            </w:tcBorders>
            <w:shd w:val="clear" w:color="auto" w:fill="auto"/>
          </w:tcPr>
          <w:p w14:paraId="79026A1C" w14:textId="77777777" w:rsidR="0020014F" w:rsidRPr="00C035E1" w:rsidRDefault="0020014F" w:rsidP="00D347ED">
            <w:pPr>
              <w:tabs>
                <w:tab w:val="left" w:pos="3119"/>
              </w:tabs>
              <w:jc w:val="center"/>
              <w:rPr>
                <w:ins w:id="913" w:author="Author" w:date="2024-06-12T07:40:00Z"/>
                <w:rFonts w:ascii="Arial" w:hAnsi="Arial" w:cs="Arial"/>
                <w:bCs/>
                <w:lang w:val="en-U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CADB532" w14:textId="77777777" w:rsidR="0020014F" w:rsidRPr="00C035E1" w:rsidDel="000C6451" w:rsidRDefault="0020014F" w:rsidP="00D347ED">
            <w:pPr>
              <w:tabs>
                <w:tab w:val="left" w:pos="3119"/>
              </w:tabs>
              <w:jc w:val="center"/>
              <w:rPr>
                <w:ins w:id="914" w:author="Author" w:date="2024-06-12T07:40:00Z"/>
                <w:rFonts w:ascii="Arial" w:hAnsi="Arial" w:cs="Arial"/>
                <w:bCs/>
                <w:lang w:val="en-U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F0D3746" w14:textId="77777777" w:rsidR="0020014F" w:rsidRPr="00C035E1" w:rsidRDefault="0020014F" w:rsidP="00D347ED">
            <w:pPr>
              <w:tabs>
                <w:tab w:val="left" w:pos="3119"/>
              </w:tabs>
              <w:jc w:val="center"/>
              <w:rPr>
                <w:ins w:id="915" w:author="Author" w:date="2024-06-12T07:40:00Z"/>
                <w:rFonts w:ascii="Arial" w:hAnsi="Arial" w:cs="Arial"/>
                <w:bCs/>
                <w:lang w:val="en-US"/>
              </w:rPr>
            </w:pPr>
            <w:ins w:id="916" w:author="Author" w:date="2024-06-12T07:40:00Z">
              <w:r>
                <w:rPr>
                  <w:rFonts w:ascii="Arial" w:hAnsi="Arial" w:cs="Arial"/>
                  <w:bCs/>
                  <w:lang w:val="en-US"/>
                </w:rPr>
                <w:t>Total</w:t>
              </w:r>
            </w:ins>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90E58DD" w14:textId="77777777" w:rsidR="0020014F" w:rsidRPr="00C035E1" w:rsidRDefault="0020014F" w:rsidP="00D347ED">
            <w:pPr>
              <w:tabs>
                <w:tab w:val="left" w:pos="3119"/>
              </w:tabs>
              <w:jc w:val="center"/>
              <w:rPr>
                <w:ins w:id="917" w:author="Author" w:date="2024-06-12T07:40:00Z"/>
                <w:rFonts w:ascii="Arial" w:hAnsi="Arial" w:cs="Arial"/>
                <w:bCs/>
                <w:lang w:val="en-US"/>
              </w:rPr>
            </w:pPr>
            <w:ins w:id="918" w:author="Author" w:date="2024-06-12T07:40:00Z">
              <w:r>
                <w:rPr>
                  <w:rFonts w:ascii="Arial" w:hAnsi="Arial" w:cs="Arial"/>
                  <w:bCs/>
                  <w:lang w:val="en-US"/>
                </w:rPr>
                <w:t>£20,700</w:t>
              </w:r>
            </w:ins>
          </w:p>
        </w:tc>
        <w:tc>
          <w:tcPr>
            <w:tcW w:w="1560" w:type="dxa"/>
            <w:tcBorders>
              <w:top w:val="single" w:sz="4" w:space="0" w:color="auto"/>
              <w:left w:val="single" w:sz="4" w:space="0" w:color="auto"/>
              <w:bottom w:val="single" w:sz="4" w:space="0" w:color="auto"/>
              <w:right w:val="single" w:sz="4" w:space="0" w:color="auto"/>
            </w:tcBorders>
          </w:tcPr>
          <w:p w14:paraId="5673E75B" w14:textId="77777777" w:rsidR="0020014F" w:rsidRDefault="0020014F" w:rsidP="00D347ED">
            <w:pPr>
              <w:tabs>
                <w:tab w:val="left" w:pos="3119"/>
              </w:tabs>
              <w:jc w:val="center"/>
              <w:rPr>
                <w:ins w:id="919" w:author="Author" w:date="2024-06-12T07:40:00Z"/>
                <w:rFonts w:ascii="Arial" w:hAnsi="Arial" w:cs="Arial"/>
                <w:bCs/>
                <w:lang w:val="en-US"/>
              </w:rPr>
            </w:pPr>
            <w:ins w:id="920" w:author="Author" w:date="2024-06-12T07:40:00Z">
              <w:r>
                <w:rPr>
                  <w:rFonts w:ascii="Arial" w:hAnsi="Arial" w:cs="Arial"/>
                  <w:bCs/>
                  <w:lang w:val="en-US"/>
                </w:rPr>
                <w:t>£20,002</w:t>
              </w:r>
            </w:ins>
          </w:p>
        </w:tc>
        <w:tc>
          <w:tcPr>
            <w:tcW w:w="1560" w:type="dxa"/>
            <w:tcBorders>
              <w:top w:val="single" w:sz="4" w:space="0" w:color="auto"/>
              <w:left w:val="single" w:sz="4" w:space="0" w:color="auto"/>
              <w:bottom w:val="single" w:sz="4" w:space="0" w:color="auto"/>
              <w:right w:val="single" w:sz="4" w:space="0" w:color="auto"/>
            </w:tcBorders>
          </w:tcPr>
          <w:p w14:paraId="377F7C6E" w14:textId="77777777" w:rsidR="0020014F" w:rsidRDefault="0020014F" w:rsidP="00D347ED">
            <w:pPr>
              <w:tabs>
                <w:tab w:val="left" w:pos="3119"/>
              </w:tabs>
              <w:jc w:val="center"/>
              <w:rPr>
                <w:ins w:id="921" w:author="Author" w:date="2024-06-12T07:40:00Z"/>
                <w:rFonts w:ascii="Arial" w:hAnsi="Arial" w:cs="Arial"/>
                <w:bCs/>
                <w:lang w:val="en-US"/>
              </w:rPr>
            </w:pPr>
            <w:ins w:id="922" w:author="Author" w:date="2024-06-12T07:40:00Z">
              <w:r>
                <w:rPr>
                  <w:rFonts w:ascii="Arial" w:hAnsi="Arial" w:cs="Arial"/>
                  <w:bCs/>
                  <w:lang w:val="en-US"/>
                </w:rPr>
                <w:t>£698</w:t>
              </w:r>
            </w:ins>
          </w:p>
        </w:tc>
      </w:tr>
    </w:tbl>
    <w:p w14:paraId="02894481" w14:textId="77777777" w:rsidR="0020014F" w:rsidRDefault="0020014F" w:rsidP="0020014F">
      <w:pPr>
        <w:tabs>
          <w:tab w:val="left" w:pos="3119"/>
        </w:tabs>
        <w:spacing w:after="240"/>
        <w:rPr>
          <w:ins w:id="923" w:author="Author" w:date="2024-06-12T07:40:00Z"/>
          <w:rFonts w:ascii="Arial" w:hAnsi="Arial" w:cs="Arial"/>
          <w:sz w:val="22"/>
          <w:szCs w:val="22"/>
        </w:rPr>
      </w:pPr>
      <w:ins w:id="924" w:author="Author" w:date="2024-06-12T07:40:00Z">
        <w:r>
          <w:rPr>
            <w:rFonts w:ascii="Arial" w:hAnsi="Arial" w:cs="Arial"/>
            <w:sz w:val="22"/>
            <w:szCs w:val="22"/>
          </w:rPr>
          <w:t xml:space="preserve"> </w:t>
        </w:r>
      </w:ins>
    </w:p>
    <w:p w14:paraId="6715CAA6" w14:textId="77777777" w:rsidR="0020014F" w:rsidRDefault="0020014F" w:rsidP="0020014F">
      <w:pPr>
        <w:tabs>
          <w:tab w:val="left" w:pos="3119"/>
        </w:tabs>
        <w:spacing w:after="240"/>
        <w:rPr>
          <w:ins w:id="925" w:author="Author" w:date="2024-06-12T07:40:00Z"/>
          <w:rFonts w:ascii="Arial" w:hAnsi="Arial" w:cs="Arial"/>
          <w:sz w:val="22"/>
          <w:szCs w:val="22"/>
        </w:rPr>
      </w:pPr>
      <w:ins w:id="926" w:author="Author" w:date="2024-06-12T07:40:00Z">
        <w:r>
          <w:rPr>
            <w:rFonts w:ascii="Arial" w:hAnsi="Arial" w:cs="Arial"/>
            <w:sz w:val="22"/>
            <w:szCs w:val="22"/>
          </w:rPr>
          <w:t>If the Supplier’s TDR quantity was the same for every month of the year, the total TDR reconciliation charge would be:</w:t>
        </w:r>
      </w:ins>
    </w:p>
    <w:p w14:paraId="4A0C2E94" w14:textId="77777777" w:rsidR="0020014F" w:rsidRDefault="0020014F" w:rsidP="0020014F">
      <w:pPr>
        <w:keepNext/>
        <w:tabs>
          <w:tab w:val="left" w:pos="2835"/>
        </w:tabs>
        <w:spacing w:after="240"/>
        <w:rPr>
          <w:ins w:id="927" w:author="Author" w:date="2024-06-12T07:40:00Z"/>
          <w:rFonts w:ascii="Arial" w:hAnsi="Arial" w:cs="Arial"/>
          <w:sz w:val="22"/>
          <w:szCs w:val="22"/>
        </w:rPr>
      </w:pPr>
      <w:ins w:id="928" w:author="Author" w:date="2024-06-12T07:40:00Z">
        <w:r>
          <w:rPr>
            <w:rFonts w:ascii="Arial" w:hAnsi="Arial" w:cs="Arial"/>
            <w:sz w:val="22"/>
            <w:szCs w:val="22"/>
          </w:rPr>
          <w:t>TDR Reconciliation Charge</w:t>
        </w:r>
        <w:r>
          <w:rPr>
            <w:rFonts w:ascii="Arial" w:hAnsi="Arial" w:cs="Arial"/>
            <w:sz w:val="22"/>
            <w:szCs w:val="22"/>
          </w:rPr>
          <w:tab/>
          <w:t>= [ (230-240) * 1 + (200-180) * 2 + (5000-4800) * 0.012 ] *365</w:t>
        </w:r>
      </w:ins>
    </w:p>
    <w:p w14:paraId="1942F6EC" w14:textId="08B14C15" w:rsidR="0022187C" w:rsidRDefault="0020014F" w:rsidP="0020014F">
      <w:pPr>
        <w:rPr>
          <w:ins w:id="929" w:author="Author" w:date="2024-06-12T07:41:00Z"/>
          <w:rFonts w:ascii="Arial" w:hAnsi="Arial" w:cs="Arial"/>
          <w:sz w:val="22"/>
          <w:szCs w:val="22"/>
        </w:rPr>
      </w:pPr>
      <w:ins w:id="930" w:author="Author" w:date="2024-06-12T07:40:00Z">
        <w:r>
          <w:rPr>
            <w:rFonts w:ascii="Arial" w:hAnsi="Arial" w:cs="Arial"/>
            <w:sz w:val="22"/>
            <w:szCs w:val="22"/>
          </w:rPr>
          <w:tab/>
        </w:r>
      </w:ins>
      <w:ins w:id="931" w:author="Author" w:date="2024-06-12T07:41:00Z">
        <w:r w:rsidR="00967F11">
          <w:rPr>
            <w:rFonts w:ascii="Arial" w:hAnsi="Arial" w:cs="Arial"/>
            <w:sz w:val="22"/>
            <w:szCs w:val="22"/>
          </w:rPr>
          <w:tab/>
        </w:r>
      </w:ins>
      <w:ins w:id="932" w:author="Author" w:date="2024-06-12T07:42:00Z">
        <w:r w:rsidR="00967F11">
          <w:rPr>
            <w:rFonts w:ascii="Arial" w:hAnsi="Arial" w:cs="Arial"/>
            <w:sz w:val="22"/>
            <w:szCs w:val="22"/>
          </w:rPr>
          <w:tab/>
        </w:r>
        <w:r w:rsidR="00967F11">
          <w:rPr>
            <w:rFonts w:ascii="Arial" w:hAnsi="Arial" w:cs="Arial"/>
            <w:sz w:val="22"/>
            <w:szCs w:val="22"/>
          </w:rPr>
          <w:tab/>
        </w:r>
      </w:ins>
      <w:ins w:id="933" w:author="Author" w:date="2024-06-12T07:40:00Z">
        <w:r>
          <w:rPr>
            <w:rFonts w:ascii="Arial" w:hAnsi="Arial" w:cs="Arial"/>
            <w:sz w:val="22"/>
            <w:szCs w:val="22"/>
          </w:rPr>
          <w:t>= £11,826</w:t>
        </w:r>
      </w:ins>
    </w:p>
    <w:p w14:paraId="19991BCF" w14:textId="77777777" w:rsidR="007432D9" w:rsidRDefault="007432D9" w:rsidP="0020014F">
      <w:pPr>
        <w:rPr>
          <w:ins w:id="934" w:author="Author" w:date="2024-06-12T07:41:00Z"/>
          <w:rFonts w:ascii="Arial" w:hAnsi="Arial" w:cs="Arial"/>
          <w:sz w:val="22"/>
          <w:szCs w:val="22"/>
        </w:rPr>
      </w:pPr>
    </w:p>
    <w:p w14:paraId="5162B17F" w14:textId="77777777" w:rsidR="00967F11" w:rsidDel="00BA77A6" w:rsidRDefault="00967F11" w:rsidP="00967F11">
      <w:pPr>
        <w:pStyle w:val="BodyText"/>
        <w:rPr>
          <w:ins w:id="935" w:author="Author" w:date="2024-06-12T07:41:00Z"/>
          <w:del w:id="936" w:author="Author" w:date="2024-06-12T08:00:00Z"/>
        </w:rPr>
      </w:pPr>
      <w:ins w:id="937" w:author="Author" w:date="2024-06-12T07:41:00Z">
        <w:r w:rsidRPr="008E4447">
          <w:rPr>
            <w:rFonts w:ascii="Arial" w:hAnsi="Arial" w:cs="Arial"/>
            <w:sz w:val="22"/>
            <w:szCs w:val="22"/>
          </w:rPr>
          <w:t xml:space="preserve">The monthly reconciliation amount is the monthly outturn </w:t>
        </w:r>
        <w:r>
          <w:rPr>
            <w:rFonts w:ascii="Arial" w:hAnsi="Arial" w:cs="Arial"/>
            <w:sz w:val="22"/>
            <w:szCs w:val="22"/>
          </w:rPr>
          <w:t>Transmission Demand Residual Charge</w:t>
        </w:r>
        <w:r w:rsidRPr="008E4447">
          <w:rPr>
            <w:rFonts w:ascii="Arial" w:hAnsi="Arial" w:cs="Arial"/>
            <w:sz w:val="22"/>
            <w:szCs w:val="22"/>
          </w:rPr>
          <w:t xml:space="preserve"> less the monthly invoiced amount.  Interest payments are calculated based on these monthly reconciliation amounts using Barclays Base Rate.  </w:t>
        </w:r>
      </w:ins>
    </w:p>
    <w:p w14:paraId="524027A2" w14:textId="77777777" w:rsidR="00967F11" w:rsidRDefault="00967F11">
      <w:pPr>
        <w:pStyle w:val="BodyText"/>
        <w:rPr>
          <w:ins w:id="938" w:author="Author" w:date="2024-06-12T07:41:00Z"/>
        </w:rPr>
        <w:pPrChange w:id="939" w:author="Author" w:date="2024-06-12T08:00:00Z">
          <w:pPr>
            <w:tabs>
              <w:tab w:val="left" w:pos="3119"/>
            </w:tabs>
            <w:spacing w:after="240"/>
          </w:pPr>
        </w:pPrChange>
      </w:pPr>
    </w:p>
    <w:p w14:paraId="0CEE80A3" w14:textId="77777777" w:rsidR="006E461F" w:rsidRDefault="006E461F" w:rsidP="00967F11">
      <w:pPr>
        <w:pStyle w:val="1"/>
        <w:rPr>
          <w:ins w:id="940" w:author="Author" w:date="2024-06-12T09:00:00Z"/>
          <w:rFonts w:ascii="Arial" w:hAnsi="Arial" w:cs="Arial"/>
          <w:szCs w:val="22"/>
        </w:rPr>
      </w:pPr>
    </w:p>
    <w:p w14:paraId="023D4B2C" w14:textId="01EA19DA" w:rsidR="00967F11" w:rsidRPr="002E4F8A" w:rsidRDefault="00967F11" w:rsidP="00967F11">
      <w:pPr>
        <w:pStyle w:val="1"/>
        <w:rPr>
          <w:ins w:id="941" w:author="Author" w:date="2024-06-12T07:41:00Z"/>
          <w:rFonts w:ascii="Arial" w:hAnsi="Arial" w:cs="Arial"/>
          <w:szCs w:val="22"/>
        </w:rPr>
      </w:pPr>
      <w:ins w:id="942" w:author="Author" w:date="2024-06-12T07:41:00Z">
        <w:r>
          <w:rPr>
            <w:rFonts w:ascii="Arial" w:hAnsi="Arial" w:cs="Arial"/>
            <w:szCs w:val="22"/>
          </w:rPr>
          <w:t>On the above examples, t</w:t>
        </w:r>
        <w:r w:rsidRPr="008E4447">
          <w:rPr>
            <w:rFonts w:ascii="Arial" w:hAnsi="Arial" w:cs="Arial"/>
            <w:szCs w:val="22"/>
          </w:rPr>
          <w:t>he net initi</w:t>
        </w:r>
        <w:r w:rsidRPr="002E4F8A">
          <w:rPr>
            <w:rFonts w:ascii="Arial" w:hAnsi="Arial" w:cs="Arial"/>
            <w:szCs w:val="22"/>
          </w:rPr>
          <w:t xml:space="preserve">al TNUoS demand reconciliation charge </w:t>
        </w:r>
        <w:r>
          <w:rPr>
            <w:rFonts w:ascii="Arial" w:hAnsi="Arial" w:cs="Arial"/>
            <w:szCs w:val="22"/>
          </w:rPr>
          <w:t xml:space="preserve">(across HH, EE, NHH and TDR, but excluding interest) </w:t>
        </w:r>
        <w:r w:rsidRPr="002E4F8A">
          <w:rPr>
            <w:rFonts w:ascii="Arial" w:hAnsi="Arial" w:cs="Arial"/>
            <w:szCs w:val="22"/>
          </w:rPr>
          <w:t>is therefore</w:t>
        </w:r>
        <w:r>
          <w:rPr>
            <w:rFonts w:ascii="Arial" w:hAnsi="Arial" w:cs="Arial"/>
            <w:szCs w:val="22"/>
          </w:rPr>
          <w:t xml:space="preserve"> </w:t>
        </w:r>
        <w:r w:rsidRPr="002E4F8A">
          <w:rPr>
            <w:rFonts w:ascii="Arial" w:hAnsi="Arial" w:cs="Arial"/>
            <w:szCs w:val="22"/>
          </w:rPr>
          <w:t>£18,000 + £500 - £12,000</w:t>
        </w:r>
        <w:r>
          <w:rPr>
            <w:rFonts w:ascii="Arial" w:hAnsi="Arial" w:cs="Arial"/>
            <w:szCs w:val="22"/>
          </w:rPr>
          <w:t xml:space="preserve"> + £11,826 = £18,326</w:t>
        </w:r>
        <w:r w:rsidRPr="002E4F8A">
          <w:rPr>
            <w:rFonts w:ascii="Arial" w:hAnsi="Arial" w:cs="Arial"/>
            <w:szCs w:val="22"/>
          </w:rPr>
          <w:t>.</w:t>
        </w:r>
      </w:ins>
    </w:p>
    <w:p w14:paraId="21028163" w14:textId="38FC7DA9" w:rsidR="007432D9" w:rsidRDefault="007432D9" w:rsidP="0020014F">
      <w:pPr>
        <w:rPr>
          <w:ins w:id="943" w:author="Author" w:date="2024-06-12T09:39:00Z"/>
          <w:rFonts w:ascii="Arial" w:hAnsi="Arial" w:cs="Arial"/>
          <w:lang w:eastAsia="en-US"/>
        </w:rPr>
      </w:pPr>
    </w:p>
    <w:p w14:paraId="496D86CC" w14:textId="77777777" w:rsidR="00C60258" w:rsidRDefault="00C60258" w:rsidP="0020014F">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pPr>
        <w:pStyle w:val="Heading2"/>
        <w:rPr>
          <w:rFonts w:ascii="Arial" w:hAnsi="Arial" w:cs="Arial"/>
        </w:rPr>
        <w:pPrChange w:id="944" w:author="Author" w:date="2024-06-12T09:00:00Z">
          <w:pPr>
            <w:tabs>
              <w:tab w:val="left" w:pos="3119"/>
            </w:tabs>
            <w:spacing w:after="240"/>
          </w:pPr>
        </w:pPrChange>
      </w:pPr>
    </w:p>
    <w:p w14:paraId="59CC0C83" w14:textId="77777777" w:rsidR="0022187C" w:rsidRPr="00C60258" w:rsidRDefault="0022187C" w:rsidP="0022187C">
      <w:pPr>
        <w:tabs>
          <w:tab w:val="left" w:pos="3119"/>
        </w:tabs>
        <w:spacing w:after="240"/>
        <w:rPr>
          <w:rFonts w:ascii="Arial" w:hAnsi="Arial" w:cs="Arial"/>
          <w:sz w:val="22"/>
          <w:szCs w:val="22"/>
          <w:rPrChange w:id="945" w:author="Author" w:date="2024-06-12T09:01:00Z">
            <w:rPr>
              <w:rFonts w:ascii="Arial" w:hAnsi="Arial" w:cs="Arial"/>
            </w:rPr>
          </w:rPrChange>
        </w:rPr>
      </w:pPr>
      <w:r>
        <w:rPr>
          <w:rFonts w:ascii="Arial" w:hAnsi="Arial" w:cs="Arial"/>
        </w:rPr>
        <w:t xml:space="preserve">Finally, </w:t>
      </w:r>
      <w:r w:rsidRPr="00C60258">
        <w:rPr>
          <w:rFonts w:ascii="Arial" w:hAnsi="Arial" w:cs="Arial"/>
          <w:sz w:val="22"/>
          <w:szCs w:val="22"/>
          <w:rPrChange w:id="946" w:author="Author" w:date="2024-06-12T09:01:00Z">
            <w:rPr>
              <w:rFonts w:ascii="Arial" w:hAnsi="Arial" w:cs="Arial"/>
            </w:rPr>
          </w:rPrChange>
        </w:rPr>
        <w:t xml:space="preserve">let us now suppose that after all </w:t>
      </w:r>
      <w:r w:rsidRPr="00C60258">
        <w:rPr>
          <w:rFonts w:ascii="Arial" w:hAnsi="Arial" w:cs="Arial"/>
          <w:sz w:val="22"/>
          <w:szCs w:val="22"/>
          <w:u w:val="single"/>
          <w:rPrChange w:id="947" w:author="Author" w:date="2024-06-12T09:01:00Z">
            <w:rPr>
              <w:rFonts w:ascii="Arial" w:hAnsi="Arial" w:cs="Arial"/>
              <w:u w:val="single"/>
            </w:rPr>
          </w:rPrChange>
        </w:rPr>
        <w:t>final</w:t>
      </w:r>
      <w:r w:rsidRPr="00C60258">
        <w:rPr>
          <w:rFonts w:ascii="Arial" w:hAnsi="Arial" w:cs="Arial"/>
          <w:sz w:val="22"/>
          <w:szCs w:val="22"/>
          <w:rPrChange w:id="948" w:author="Author" w:date="2024-06-12T09:01:00Z">
            <w:rPr>
              <w:rFonts w:ascii="Arial" w:hAnsi="Arial" w:cs="Arial"/>
            </w:rPr>
          </w:rPrChange>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2903"/>
        <w:gridCol w:w="3124"/>
      </w:tblGrid>
      <w:tr w:rsidR="0022187C" w:rsidRPr="00C60258"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60258" w:rsidRDefault="0022187C" w:rsidP="00C035E1">
            <w:pPr>
              <w:tabs>
                <w:tab w:val="left" w:pos="3119"/>
              </w:tabs>
              <w:spacing w:after="240"/>
              <w:jc w:val="center"/>
              <w:rPr>
                <w:rFonts w:ascii="Arial" w:hAnsi="Arial" w:cs="Arial"/>
                <w:b/>
                <w:bCs/>
                <w:sz w:val="22"/>
                <w:szCs w:val="22"/>
                <w:lang w:val="en-US"/>
                <w:rPrChange w:id="949" w:author="Author" w:date="2024-06-12T09:01:00Z">
                  <w:rPr>
                    <w:rFonts w:ascii="Arial" w:hAnsi="Arial" w:cs="Arial"/>
                    <w:b/>
                    <w:bCs/>
                    <w:lang w:val="en-US"/>
                  </w:rPr>
                </w:rPrChange>
              </w:rPr>
            </w:pPr>
            <w:r w:rsidRPr="00C60258">
              <w:rPr>
                <w:rFonts w:ascii="Arial" w:hAnsi="Arial" w:cs="Arial"/>
                <w:b/>
                <w:bCs/>
                <w:sz w:val="22"/>
                <w:szCs w:val="22"/>
                <w:lang w:val="en-US"/>
                <w:rPrChange w:id="950" w:author="Author" w:date="2024-06-12T09:01:00Z">
                  <w:rPr>
                    <w:rFonts w:ascii="Arial" w:hAnsi="Arial" w:cs="Arial"/>
                    <w:b/>
                    <w:bCs/>
                    <w:lang w:val="en-US"/>
                  </w:rPr>
                </w:rPrChange>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60258" w:rsidRDefault="0022187C" w:rsidP="00C035E1">
            <w:pPr>
              <w:tabs>
                <w:tab w:val="left" w:pos="3119"/>
              </w:tabs>
              <w:spacing w:after="240"/>
              <w:jc w:val="center"/>
              <w:rPr>
                <w:rFonts w:ascii="Arial" w:hAnsi="Arial" w:cs="Arial"/>
                <w:b/>
                <w:bCs/>
                <w:sz w:val="22"/>
                <w:szCs w:val="22"/>
                <w:lang w:val="en-US"/>
                <w:rPrChange w:id="951" w:author="Author" w:date="2024-06-12T09:01:00Z">
                  <w:rPr>
                    <w:rFonts w:ascii="Arial" w:hAnsi="Arial" w:cs="Arial"/>
                    <w:b/>
                    <w:bCs/>
                    <w:lang w:val="en-US"/>
                  </w:rPr>
                </w:rPrChange>
              </w:rPr>
            </w:pPr>
            <w:r w:rsidRPr="00C60258">
              <w:rPr>
                <w:rFonts w:ascii="Arial" w:hAnsi="Arial" w:cs="Arial"/>
                <w:b/>
                <w:bCs/>
                <w:sz w:val="22"/>
                <w:szCs w:val="22"/>
                <w:lang w:val="en-US"/>
                <w:rPrChange w:id="952" w:author="Author" w:date="2024-06-12T09:01:00Z">
                  <w:rPr>
                    <w:rFonts w:ascii="Arial" w:hAnsi="Arial" w:cs="Arial"/>
                    <w:b/>
                    <w:bCs/>
                    <w:lang w:val="en-US"/>
                  </w:rPr>
                </w:rPrChange>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60258" w:rsidRDefault="0022187C" w:rsidP="00C035E1">
            <w:pPr>
              <w:tabs>
                <w:tab w:val="left" w:pos="3119"/>
              </w:tabs>
              <w:spacing w:after="240"/>
              <w:jc w:val="center"/>
              <w:rPr>
                <w:rFonts w:ascii="Arial" w:hAnsi="Arial" w:cs="Arial"/>
                <w:b/>
                <w:bCs/>
                <w:sz w:val="22"/>
                <w:szCs w:val="22"/>
                <w:lang w:val="en-US"/>
                <w:rPrChange w:id="953" w:author="Author" w:date="2024-06-12T09:01:00Z">
                  <w:rPr>
                    <w:rFonts w:ascii="Arial" w:hAnsi="Arial" w:cs="Arial"/>
                    <w:b/>
                    <w:bCs/>
                    <w:lang w:val="en-US"/>
                  </w:rPr>
                </w:rPrChange>
              </w:rPr>
            </w:pPr>
            <w:r w:rsidRPr="00C60258">
              <w:rPr>
                <w:rFonts w:ascii="Arial" w:hAnsi="Arial" w:cs="Arial"/>
                <w:b/>
                <w:bCs/>
                <w:sz w:val="22"/>
                <w:szCs w:val="22"/>
                <w:lang w:val="en-US"/>
                <w:rPrChange w:id="954" w:author="Author" w:date="2024-06-12T09:01:00Z">
                  <w:rPr>
                    <w:rFonts w:ascii="Arial" w:hAnsi="Arial" w:cs="Arial"/>
                    <w:b/>
                    <w:bCs/>
                    <w:lang w:val="en-US"/>
                  </w:rPr>
                </w:rPrChange>
              </w:rPr>
              <w:t>Final Value</w:t>
            </w:r>
          </w:p>
        </w:tc>
      </w:tr>
      <w:tr w:rsidR="0022187C" w:rsidRPr="00C60258"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60258" w:rsidRDefault="0022187C" w:rsidP="00C035E1">
            <w:pPr>
              <w:tabs>
                <w:tab w:val="left" w:pos="3119"/>
              </w:tabs>
              <w:spacing w:after="240"/>
              <w:jc w:val="center"/>
              <w:rPr>
                <w:rFonts w:ascii="Arial" w:hAnsi="Arial" w:cs="Arial"/>
                <w:sz w:val="22"/>
                <w:szCs w:val="22"/>
                <w:lang w:val="en-US"/>
                <w:rPrChange w:id="955" w:author="Author" w:date="2024-06-12T09:01:00Z">
                  <w:rPr>
                    <w:rFonts w:ascii="Arial" w:hAnsi="Arial" w:cs="Arial"/>
                    <w:lang w:val="en-US"/>
                  </w:rPr>
                </w:rPrChange>
              </w:rPr>
            </w:pPr>
            <w:r w:rsidRPr="00C60258">
              <w:rPr>
                <w:rFonts w:ascii="Arial" w:hAnsi="Arial" w:cs="Arial"/>
                <w:sz w:val="22"/>
                <w:szCs w:val="22"/>
                <w:lang w:val="en-US"/>
                <w:rPrChange w:id="956" w:author="Author" w:date="2024-06-12T09:01:00Z">
                  <w:rPr>
                    <w:rFonts w:ascii="Arial" w:hAnsi="Arial" w:cs="Arial"/>
                    <w:lang w:val="en-US"/>
                  </w:rPr>
                </w:rPrChange>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60258" w:rsidRDefault="0022187C" w:rsidP="00C035E1">
            <w:pPr>
              <w:tabs>
                <w:tab w:val="left" w:pos="3119"/>
              </w:tabs>
              <w:spacing w:after="240"/>
              <w:jc w:val="center"/>
              <w:rPr>
                <w:rFonts w:ascii="Arial" w:hAnsi="Arial" w:cs="Arial"/>
                <w:sz w:val="22"/>
                <w:szCs w:val="22"/>
                <w:lang w:val="en-US"/>
                <w:rPrChange w:id="957" w:author="Author" w:date="2024-06-12T09:01:00Z">
                  <w:rPr>
                    <w:rFonts w:ascii="Arial" w:hAnsi="Arial" w:cs="Arial"/>
                    <w:lang w:val="en-US"/>
                  </w:rPr>
                </w:rPrChange>
              </w:rPr>
            </w:pPr>
            <w:r w:rsidRPr="00C60258">
              <w:rPr>
                <w:rFonts w:ascii="Arial" w:hAnsi="Arial" w:cs="Arial"/>
                <w:sz w:val="22"/>
                <w:szCs w:val="22"/>
                <w:lang w:val="en-US"/>
                <w:rPrChange w:id="958" w:author="Author" w:date="2024-06-12T09:01:00Z">
                  <w:rPr>
                    <w:rFonts w:ascii="Arial" w:hAnsi="Arial" w:cs="Arial"/>
                    <w:lang w:val="en-US"/>
                  </w:rPr>
                </w:rPrChange>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60258" w:rsidRDefault="0022187C" w:rsidP="00C035E1">
            <w:pPr>
              <w:tabs>
                <w:tab w:val="left" w:pos="3119"/>
              </w:tabs>
              <w:spacing w:after="240"/>
              <w:jc w:val="center"/>
              <w:rPr>
                <w:rFonts w:ascii="Arial" w:hAnsi="Arial" w:cs="Arial"/>
                <w:sz w:val="22"/>
                <w:szCs w:val="22"/>
                <w:lang w:val="en-US"/>
                <w:rPrChange w:id="959" w:author="Author" w:date="2024-06-12T09:01:00Z">
                  <w:rPr>
                    <w:rFonts w:ascii="Arial" w:hAnsi="Arial" w:cs="Arial"/>
                    <w:lang w:val="en-US"/>
                  </w:rPr>
                </w:rPrChange>
              </w:rPr>
            </w:pPr>
            <w:r w:rsidRPr="00C60258">
              <w:rPr>
                <w:rFonts w:ascii="Arial" w:hAnsi="Arial" w:cs="Arial"/>
                <w:sz w:val="22"/>
                <w:szCs w:val="22"/>
                <w:lang w:val="en-US"/>
                <w:rPrChange w:id="960" w:author="Author" w:date="2024-06-12T09:01:00Z">
                  <w:rPr>
                    <w:rFonts w:ascii="Arial" w:hAnsi="Arial" w:cs="Arial"/>
                    <w:lang w:val="en-US"/>
                  </w:rPr>
                </w:rPrChange>
              </w:rPr>
              <w:t>9,500kW</w:t>
            </w:r>
          </w:p>
        </w:tc>
      </w:tr>
      <w:tr w:rsidR="0022187C" w:rsidRPr="00C60258"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60258" w:rsidRDefault="0022187C" w:rsidP="00C035E1">
            <w:pPr>
              <w:tabs>
                <w:tab w:val="left" w:pos="3119"/>
              </w:tabs>
              <w:spacing w:after="240"/>
              <w:jc w:val="center"/>
              <w:rPr>
                <w:rFonts w:ascii="Arial" w:hAnsi="Arial" w:cs="Arial"/>
                <w:sz w:val="22"/>
                <w:szCs w:val="22"/>
                <w:lang w:val="en-US"/>
                <w:rPrChange w:id="961" w:author="Author" w:date="2024-06-12T09:01:00Z">
                  <w:rPr>
                    <w:rFonts w:ascii="Arial" w:hAnsi="Arial" w:cs="Arial"/>
                    <w:lang w:val="en-US"/>
                  </w:rPr>
                </w:rPrChange>
              </w:rPr>
            </w:pPr>
            <w:r w:rsidRPr="00C60258">
              <w:rPr>
                <w:rFonts w:ascii="Arial" w:hAnsi="Arial" w:cs="Arial"/>
                <w:sz w:val="22"/>
                <w:szCs w:val="22"/>
                <w:lang w:val="en-US"/>
                <w:rPrChange w:id="962" w:author="Author" w:date="2024-06-12T09:01:00Z">
                  <w:rPr>
                    <w:rFonts w:ascii="Arial" w:hAnsi="Arial" w:cs="Arial"/>
                    <w:lang w:val="en-US"/>
                  </w:rPr>
                </w:rPrChange>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4FB43515" w:rsidR="0022187C" w:rsidRPr="00C60258" w:rsidRDefault="00612D96" w:rsidP="00C035E1">
            <w:pPr>
              <w:tabs>
                <w:tab w:val="left" w:pos="3119"/>
              </w:tabs>
              <w:spacing w:after="240"/>
              <w:jc w:val="center"/>
              <w:rPr>
                <w:rFonts w:ascii="Arial" w:hAnsi="Arial" w:cs="Arial"/>
                <w:sz w:val="22"/>
                <w:szCs w:val="22"/>
                <w:lang w:val="en-US"/>
                <w:rPrChange w:id="963" w:author="Author" w:date="2024-06-12T09:01:00Z">
                  <w:rPr>
                    <w:rFonts w:ascii="Arial" w:hAnsi="Arial" w:cs="Arial"/>
                    <w:lang w:val="en-US"/>
                  </w:rPr>
                </w:rPrChange>
              </w:rPr>
            </w:pPr>
            <w:ins w:id="964" w:author="Author" w:date="2024-06-12T07:42:00Z">
              <w:r w:rsidRPr="00C60258">
                <w:rPr>
                  <w:rFonts w:ascii="Arial" w:hAnsi="Arial" w:cs="Arial"/>
                  <w:sz w:val="22"/>
                  <w:szCs w:val="22"/>
                  <w:lang w:val="en-US"/>
                  <w:rPrChange w:id="965" w:author="Author" w:date="2024-06-12T09:01:00Z">
                    <w:rPr>
                      <w:rFonts w:ascii="Arial" w:hAnsi="Arial" w:cs="Arial"/>
                      <w:lang w:val="en-US"/>
                    </w:rPr>
                  </w:rPrChange>
                </w:rPr>
                <w:t>-</w:t>
              </w:r>
            </w:ins>
            <w:r w:rsidR="0022187C" w:rsidRPr="00C60258">
              <w:rPr>
                <w:rFonts w:ascii="Arial" w:hAnsi="Arial" w:cs="Arial"/>
                <w:sz w:val="22"/>
                <w:szCs w:val="22"/>
                <w:lang w:val="en-US"/>
                <w:rPrChange w:id="966" w:author="Author" w:date="2024-06-12T09:01:00Z">
                  <w:rPr>
                    <w:rFonts w:ascii="Arial" w:hAnsi="Arial" w:cs="Arial"/>
                    <w:lang w:val="en-US"/>
                  </w:rPr>
                </w:rPrChange>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60258" w:rsidRDefault="0022187C" w:rsidP="00C035E1">
            <w:pPr>
              <w:tabs>
                <w:tab w:val="left" w:pos="3119"/>
              </w:tabs>
              <w:spacing w:after="240"/>
              <w:jc w:val="center"/>
              <w:rPr>
                <w:rFonts w:ascii="Arial" w:hAnsi="Arial" w:cs="Arial"/>
                <w:sz w:val="22"/>
                <w:szCs w:val="22"/>
                <w:lang w:val="en-US"/>
                <w:rPrChange w:id="967" w:author="Author" w:date="2024-06-12T09:01:00Z">
                  <w:rPr>
                    <w:rFonts w:ascii="Arial" w:hAnsi="Arial" w:cs="Arial"/>
                    <w:lang w:val="en-US"/>
                  </w:rPr>
                </w:rPrChange>
              </w:rPr>
            </w:pPr>
            <w:r w:rsidRPr="00C60258">
              <w:rPr>
                <w:rFonts w:ascii="Arial" w:hAnsi="Arial" w:cs="Arial"/>
                <w:sz w:val="22"/>
                <w:szCs w:val="22"/>
                <w:lang w:val="en-US"/>
                <w:rPrChange w:id="968" w:author="Author" w:date="2024-06-12T09:01:00Z">
                  <w:rPr>
                    <w:rFonts w:ascii="Arial" w:hAnsi="Arial" w:cs="Arial"/>
                    <w:lang w:val="en-US"/>
                  </w:rPr>
                </w:rPrChange>
              </w:rPr>
              <w:t>-550kW</w:t>
            </w:r>
          </w:p>
        </w:tc>
      </w:tr>
      <w:tr w:rsidR="0022187C" w:rsidRPr="00C60258"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60258" w:rsidRDefault="0022187C" w:rsidP="00C035E1">
            <w:pPr>
              <w:tabs>
                <w:tab w:val="left" w:pos="3119"/>
              </w:tabs>
              <w:spacing w:after="240"/>
              <w:jc w:val="center"/>
              <w:rPr>
                <w:rFonts w:ascii="Arial" w:hAnsi="Arial" w:cs="Arial"/>
                <w:sz w:val="22"/>
                <w:szCs w:val="22"/>
                <w:lang w:val="en-US"/>
                <w:rPrChange w:id="969" w:author="Author" w:date="2024-06-12T09:01:00Z">
                  <w:rPr>
                    <w:rFonts w:ascii="Arial" w:hAnsi="Arial" w:cs="Arial"/>
                    <w:lang w:val="en-US"/>
                  </w:rPr>
                </w:rPrChange>
              </w:rPr>
            </w:pPr>
            <w:r w:rsidRPr="00C60258">
              <w:rPr>
                <w:rFonts w:ascii="Arial" w:hAnsi="Arial" w:cs="Arial"/>
                <w:sz w:val="22"/>
                <w:szCs w:val="22"/>
                <w:lang w:val="en-US"/>
                <w:rPrChange w:id="970" w:author="Author" w:date="2024-06-12T09:01:00Z">
                  <w:rPr>
                    <w:rFonts w:ascii="Arial" w:hAnsi="Arial" w:cs="Arial"/>
                    <w:lang w:val="en-US"/>
                  </w:rPr>
                </w:rPrChange>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60258" w:rsidRDefault="0022187C" w:rsidP="00C035E1">
            <w:pPr>
              <w:tabs>
                <w:tab w:val="left" w:pos="3119"/>
              </w:tabs>
              <w:spacing w:after="240"/>
              <w:jc w:val="center"/>
              <w:rPr>
                <w:rFonts w:ascii="Arial" w:hAnsi="Arial" w:cs="Arial"/>
                <w:sz w:val="22"/>
                <w:szCs w:val="22"/>
                <w:lang w:val="en-US"/>
                <w:rPrChange w:id="971" w:author="Author" w:date="2024-06-12T09:01:00Z">
                  <w:rPr>
                    <w:rFonts w:ascii="Arial" w:hAnsi="Arial" w:cs="Arial"/>
                    <w:lang w:val="en-US"/>
                  </w:rPr>
                </w:rPrChange>
              </w:rPr>
            </w:pPr>
            <w:r w:rsidRPr="00C60258">
              <w:rPr>
                <w:rFonts w:ascii="Arial" w:hAnsi="Arial" w:cs="Arial"/>
                <w:sz w:val="22"/>
                <w:szCs w:val="22"/>
                <w:lang w:val="en-US"/>
                <w:rPrChange w:id="972" w:author="Author" w:date="2024-06-12T09:01:00Z">
                  <w:rPr>
                    <w:rFonts w:ascii="Arial" w:hAnsi="Arial" w:cs="Arial"/>
                    <w:lang w:val="en-US"/>
                  </w:rPr>
                </w:rPrChange>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60258" w:rsidRDefault="0022187C" w:rsidP="00C035E1">
            <w:pPr>
              <w:tabs>
                <w:tab w:val="left" w:pos="3119"/>
              </w:tabs>
              <w:spacing w:after="240"/>
              <w:jc w:val="center"/>
              <w:rPr>
                <w:rFonts w:ascii="Arial" w:hAnsi="Arial" w:cs="Arial"/>
                <w:sz w:val="22"/>
                <w:szCs w:val="22"/>
                <w:lang w:val="en-US"/>
                <w:rPrChange w:id="973" w:author="Author" w:date="2024-06-12T09:01:00Z">
                  <w:rPr>
                    <w:rFonts w:ascii="Arial" w:hAnsi="Arial" w:cs="Arial"/>
                    <w:lang w:val="en-US"/>
                  </w:rPr>
                </w:rPrChange>
              </w:rPr>
            </w:pPr>
            <w:r w:rsidRPr="00C60258">
              <w:rPr>
                <w:rFonts w:ascii="Arial" w:hAnsi="Arial" w:cs="Arial"/>
                <w:sz w:val="22"/>
                <w:szCs w:val="22"/>
                <w:lang w:val="en-US"/>
                <w:rPrChange w:id="974" w:author="Author" w:date="2024-06-12T09:01:00Z">
                  <w:rPr>
                    <w:rFonts w:ascii="Arial" w:hAnsi="Arial" w:cs="Arial"/>
                    <w:lang w:val="en-US"/>
                  </w:rPr>
                </w:rPrChange>
              </w:rPr>
              <w:t>16,700,000kWh</w:t>
            </w:r>
          </w:p>
        </w:tc>
      </w:tr>
      <w:tr w:rsidR="0022187C" w:rsidRPr="00C60258"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60258" w:rsidRDefault="0022187C" w:rsidP="00C035E1">
            <w:pPr>
              <w:tabs>
                <w:tab w:val="left" w:pos="3119"/>
              </w:tabs>
              <w:spacing w:after="240"/>
              <w:jc w:val="center"/>
              <w:rPr>
                <w:rFonts w:ascii="Arial" w:hAnsi="Arial" w:cs="Arial"/>
                <w:sz w:val="22"/>
                <w:szCs w:val="22"/>
                <w:lang w:val="en-US"/>
                <w:rPrChange w:id="975" w:author="Author" w:date="2024-06-12T09:01:00Z">
                  <w:rPr>
                    <w:rFonts w:ascii="Arial" w:hAnsi="Arial" w:cs="Arial"/>
                    <w:lang w:val="en-US"/>
                  </w:rPr>
                </w:rPrChange>
              </w:rPr>
            </w:pPr>
            <w:r w:rsidRPr="00C60258">
              <w:rPr>
                <w:rFonts w:ascii="Arial" w:hAnsi="Arial" w:cs="Arial"/>
                <w:bCs/>
                <w:sz w:val="22"/>
                <w:szCs w:val="22"/>
                <w:lang w:val="en-US"/>
                <w:rPrChange w:id="976" w:author="Author" w:date="2024-06-12T09:01:00Z">
                  <w:rPr>
                    <w:rFonts w:ascii="Arial" w:hAnsi="Arial" w:cs="Arial"/>
                    <w:bCs/>
                    <w:lang w:val="en-US"/>
                  </w:rPr>
                </w:rPrChange>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32E9D731" w:rsidR="0022187C" w:rsidRPr="00C60258" w:rsidRDefault="0022187C" w:rsidP="00C035E1">
            <w:pPr>
              <w:tabs>
                <w:tab w:val="left" w:pos="3119"/>
              </w:tabs>
              <w:spacing w:after="240"/>
              <w:jc w:val="center"/>
              <w:rPr>
                <w:rFonts w:ascii="Arial" w:hAnsi="Arial" w:cs="Arial"/>
                <w:sz w:val="22"/>
                <w:szCs w:val="22"/>
                <w:lang w:val="en-US"/>
                <w:rPrChange w:id="977" w:author="Author" w:date="2024-06-12T09:01:00Z">
                  <w:rPr>
                    <w:rFonts w:ascii="Arial" w:hAnsi="Arial" w:cs="Arial"/>
                    <w:lang w:val="en-US"/>
                  </w:rPr>
                </w:rPrChange>
              </w:rPr>
            </w:pPr>
            <w:r w:rsidRPr="00C60258">
              <w:rPr>
                <w:rFonts w:ascii="Arial" w:hAnsi="Arial" w:cs="Arial"/>
                <w:bCs/>
                <w:sz w:val="22"/>
                <w:szCs w:val="22"/>
                <w:lang w:val="en-US"/>
                <w:rPrChange w:id="978" w:author="Author" w:date="2024-06-12T09:01:00Z">
                  <w:rPr>
                    <w:rFonts w:ascii="Arial" w:hAnsi="Arial" w:cs="Arial"/>
                    <w:bCs/>
                    <w:lang w:val="en-US"/>
                  </w:rPr>
                </w:rPrChange>
              </w:rPr>
              <w:t>2</w:t>
            </w:r>
            <w:ins w:id="979" w:author="Author" w:date="2024-06-12T07:42:00Z">
              <w:r w:rsidR="00612D96" w:rsidRPr="00C60258">
                <w:rPr>
                  <w:rFonts w:ascii="Arial" w:hAnsi="Arial" w:cs="Arial"/>
                  <w:bCs/>
                  <w:sz w:val="22"/>
                  <w:szCs w:val="22"/>
                  <w:lang w:val="en-US"/>
                  <w:rPrChange w:id="980" w:author="Author" w:date="2024-06-12T09:01:00Z">
                    <w:rPr>
                      <w:rFonts w:ascii="Arial" w:hAnsi="Arial" w:cs="Arial"/>
                      <w:bCs/>
                      <w:lang w:val="en-US"/>
                    </w:rPr>
                  </w:rPrChange>
                </w:rPr>
                <w:t>30</w:t>
              </w:r>
            </w:ins>
            <w:del w:id="981" w:author="Author" w:date="2024-06-12T07:42:00Z">
              <w:r w:rsidRPr="00C60258" w:rsidDel="00612D96">
                <w:rPr>
                  <w:rFonts w:ascii="Arial" w:hAnsi="Arial" w:cs="Arial"/>
                  <w:bCs/>
                  <w:sz w:val="22"/>
                  <w:szCs w:val="22"/>
                  <w:lang w:val="en-US"/>
                  <w:rPrChange w:id="982" w:author="Author" w:date="2024-06-12T09:01:00Z">
                    <w:rPr>
                      <w:rFonts w:ascii="Arial" w:hAnsi="Arial" w:cs="Arial"/>
                      <w:bCs/>
                      <w:lang w:val="en-US"/>
                    </w:rPr>
                  </w:rPrChange>
                </w:rPr>
                <w:delText>5</w:delText>
              </w:r>
            </w:del>
            <w:r w:rsidRPr="00C60258">
              <w:rPr>
                <w:rFonts w:ascii="Arial" w:hAnsi="Arial" w:cs="Arial"/>
                <w:bCs/>
                <w:sz w:val="22"/>
                <w:szCs w:val="22"/>
                <w:lang w:val="en-US"/>
                <w:rPrChange w:id="983" w:author="Author" w:date="2024-06-12T09:01:00Z">
                  <w:rPr>
                    <w:rFonts w:ascii="Arial" w:hAnsi="Arial" w:cs="Arial"/>
                    <w:bCs/>
                    <w:lang w:val="en-US"/>
                  </w:rPr>
                </w:rPrChange>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AA1EC87" w:rsidR="0022187C" w:rsidRPr="00C60258" w:rsidRDefault="00612D96" w:rsidP="00C035E1">
            <w:pPr>
              <w:tabs>
                <w:tab w:val="left" w:pos="3119"/>
              </w:tabs>
              <w:spacing w:after="240"/>
              <w:jc w:val="center"/>
              <w:rPr>
                <w:rFonts w:ascii="Arial" w:hAnsi="Arial" w:cs="Arial"/>
                <w:sz w:val="22"/>
                <w:szCs w:val="22"/>
                <w:lang w:val="en-US"/>
                <w:rPrChange w:id="984" w:author="Author" w:date="2024-06-12T09:01:00Z">
                  <w:rPr>
                    <w:rFonts w:ascii="Arial" w:hAnsi="Arial" w:cs="Arial"/>
                    <w:lang w:val="en-US"/>
                  </w:rPr>
                </w:rPrChange>
              </w:rPr>
            </w:pPr>
            <w:ins w:id="985" w:author="Author" w:date="2024-06-12T07:42:00Z">
              <w:r w:rsidRPr="00C60258">
                <w:rPr>
                  <w:rFonts w:ascii="Arial" w:hAnsi="Arial" w:cs="Arial"/>
                  <w:bCs/>
                  <w:sz w:val="22"/>
                  <w:szCs w:val="22"/>
                  <w:lang w:val="en-US"/>
                  <w:rPrChange w:id="986" w:author="Author" w:date="2024-06-12T09:01:00Z">
                    <w:rPr>
                      <w:rFonts w:ascii="Arial" w:hAnsi="Arial" w:cs="Arial"/>
                      <w:bCs/>
                      <w:lang w:val="en-US"/>
                    </w:rPr>
                  </w:rPrChange>
                </w:rPr>
                <w:t>235</w:t>
              </w:r>
            </w:ins>
            <w:del w:id="987" w:author="Author" w:date="2024-06-12T07:42:00Z">
              <w:r w:rsidR="0022187C" w:rsidRPr="00C60258" w:rsidDel="00612D96">
                <w:rPr>
                  <w:rFonts w:ascii="Arial" w:hAnsi="Arial" w:cs="Arial"/>
                  <w:bCs/>
                  <w:sz w:val="22"/>
                  <w:szCs w:val="22"/>
                  <w:lang w:val="en-US"/>
                  <w:rPrChange w:id="988" w:author="Author" w:date="2024-06-12T09:01:00Z">
                    <w:rPr>
                      <w:rFonts w:ascii="Arial" w:hAnsi="Arial" w:cs="Arial"/>
                      <w:bCs/>
                      <w:lang w:val="en-US"/>
                    </w:rPr>
                  </w:rPrChange>
                </w:rPr>
                <w:delText>40</w:delText>
              </w:r>
            </w:del>
            <w:r w:rsidR="0022187C" w:rsidRPr="00C60258">
              <w:rPr>
                <w:rFonts w:ascii="Arial" w:hAnsi="Arial" w:cs="Arial"/>
                <w:bCs/>
                <w:sz w:val="22"/>
                <w:szCs w:val="22"/>
                <w:lang w:val="en-US"/>
                <w:rPrChange w:id="989" w:author="Author" w:date="2024-06-12T09:01:00Z">
                  <w:rPr>
                    <w:rFonts w:ascii="Arial" w:hAnsi="Arial" w:cs="Arial"/>
                    <w:bCs/>
                    <w:lang w:val="en-US"/>
                  </w:rPr>
                </w:rPrChange>
              </w:rPr>
              <w:t xml:space="preserve"> Sites</w:t>
            </w:r>
          </w:p>
        </w:tc>
      </w:tr>
      <w:tr w:rsidR="0022187C" w:rsidRPr="00C60258"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60258" w:rsidRDefault="0022187C" w:rsidP="00C035E1">
            <w:pPr>
              <w:tabs>
                <w:tab w:val="left" w:pos="3119"/>
              </w:tabs>
              <w:spacing w:after="240"/>
              <w:jc w:val="center"/>
              <w:rPr>
                <w:rFonts w:ascii="Arial" w:hAnsi="Arial" w:cs="Arial"/>
                <w:sz w:val="22"/>
                <w:szCs w:val="22"/>
                <w:lang w:val="en-US"/>
                <w:rPrChange w:id="990" w:author="Author" w:date="2024-06-12T09:01:00Z">
                  <w:rPr>
                    <w:rFonts w:ascii="Arial" w:hAnsi="Arial" w:cs="Arial"/>
                    <w:lang w:val="en-US"/>
                  </w:rPr>
                </w:rPrChange>
              </w:rPr>
            </w:pPr>
            <w:r w:rsidRPr="00C60258">
              <w:rPr>
                <w:rFonts w:ascii="Arial" w:hAnsi="Arial" w:cs="Arial"/>
                <w:bCs/>
                <w:sz w:val="22"/>
                <w:szCs w:val="22"/>
                <w:lang w:val="en-US"/>
                <w:rPrChange w:id="991" w:author="Author" w:date="2024-06-12T09:01:00Z">
                  <w:rPr>
                    <w:rFonts w:ascii="Arial" w:hAnsi="Arial" w:cs="Arial"/>
                    <w:bCs/>
                    <w:lang w:val="en-US"/>
                  </w:rPr>
                </w:rPrChange>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24B1E82F" w:rsidR="0022187C" w:rsidRPr="00C60258" w:rsidRDefault="009B098D" w:rsidP="00C035E1">
            <w:pPr>
              <w:tabs>
                <w:tab w:val="left" w:pos="3119"/>
              </w:tabs>
              <w:spacing w:after="240"/>
              <w:jc w:val="center"/>
              <w:rPr>
                <w:rFonts w:ascii="Arial" w:hAnsi="Arial" w:cs="Arial"/>
                <w:sz w:val="22"/>
                <w:szCs w:val="22"/>
                <w:lang w:val="en-US"/>
                <w:rPrChange w:id="992" w:author="Author" w:date="2024-06-12T09:01:00Z">
                  <w:rPr>
                    <w:rFonts w:ascii="Arial" w:hAnsi="Arial" w:cs="Arial"/>
                    <w:lang w:val="en-US"/>
                  </w:rPr>
                </w:rPrChange>
              </w:rPr>
            </w:pPr>
            <w:ins w:id="993" w:author="Author" w:date="2024-06-12T07:43:00Z">
              <w:r w:rsidRPr="00C60258">
                <w:rPr>
                  <w:rFonts w:ascii="Arial" w:hAnsi="Arial" w:cs="Arial"/>
                  <w:bCs/>
                  <w:sz w:val="22"/>
                  <w:szCs w:val="22"/>
                  <w:lang w:val="en-US"/>
                  <w:rPrChange w:id="994" w:author="Author" w:date="2024-06-12T09:01:00Z">
                    <w:rPr>
                      <w:rFonts w:ascii="Arial" w:hAnsi="Arial" w:cs="Arial"/>
                      <w:bCs/>
                      <w:lang w:val="en-US"/>
                    </w:rPr>
                  </w:rPrChange>
                </w:rPr>
                <w:t>200</w:t>
              </w:r>
            </w:ins>
            <w:del w:id="995" w:author="Author" w:date="2024-06-12T07:43:00Z">
              <w:r w:rsidR="0022187C" w:rsidRPr="00C60258" w:rsidDel="009B098D">
                <w:rPr>
                  <w:rFonts w:ascii="Arial" w:hAnsi="Arial" w:cs="Arial"/>
                  <w:bCs/>
                  <w:sz w:val="22"/>
                  <w:szCs w:val="22"/>
                  <w:lang w:val="en-US"/>
                  <w:rPrChange w:id="996" w:author="Author" w:date="2024-06-12T09:01:00Z">
                    <w:rPr>
                      <w:rFonts w:ascii="Arial" w:hAnsi="Arial" w:cs="Arial"/>
                      <w:bCs/>
                      <w:lang w:val="en-US"/>
                    </w:rPr>
                  </w:rPrChange>
                </w:rPr>
                <w:delText>15</w:delText>
              </w:r>
            </w:del>
            <w:r w:rsidR="0022187C" w:rsidRPr="00C60258">
              <w:rPr>
                <w:rFonts w:ascii="Arial" w:hAnsi="Arial" w:cs="Arial"/>
                <w:bCs/>
                <w:sz w:val="22"/>
                <w:szCs w:val="22"/>
                <w:lang w:val="en-US"/>
                <w:rPrChange w:id="997" w:author="Author" w:date="2024-06-12T09:01:00Z">
                  <w:rPr>
                    <w:rFonts w:ascii="Arial" w:hAnsi="Arial" w:cs="Arial"/>
                    <w:bCs/>
                    <w:lang w:val="en-US"/>
                  </w:rPr>
                </w:rPrChange>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2305F749" w:rsidR="0022187C" w:rsidRPr="00C60258" w:rsidRDefault="009B098D" w:rsidP="00C035E1">
            <w:pPr>
              <w:tabs>
                <w:tab w:val="left" w:pos="3119"/>
              </w:tabs>
              <w:spacing w:after="240"/>
              <w:jc w:val="center"/>
              <w:rPr>
                <w:rFonts w:ascii="Arial" w:hAnsi="Arial" w:cs="Arial"/>
                <w:sz w:val="22"/>
                <w:szCs w:val="22"/>
                <w:lang w:val="en-US"/>
                <w:rPrChange w:id="998" w:author="Author" w:date="2024-06-12T09:01:00Z">
                  <w:rPr>
                    <w:rFonts w:ascii="Arial" w:hAnsi="Arial" w:cs="Arial"/>
                    <w:lang w:val="en-US"/>
                  </w:rPr>
                </w:rPrChange>
              </w:rPr>
            </w:pPr>
            <w:ins w:id="999" w:author="Author" w:date="2024-06-12T07:43:00Z">
              <w:r w:rsidRPr="00C60258">
                <w:rPr>
                  <w:rFonts w:ascii="Arial" w:hAnsi="Arial" w:cs="Arial"/>
                  <w:bCs/>
                  <w:sz w:val="22"/>
                  <w:szCs w:val="22"/>
                  <w:lang w:val="en-US"/>
                  <w:rPrChange w:id="1000" w:author="Author" w:date="2024-06-12T09:01:00Z">
                    <w:rPr>
                      <w:rFonts w:ascii="Arial" w:hAnsi="Arial" w:cs="Arial"/>
                      <w:bCs/>
                      <w:lang w:val="en-US"/>
                    </w:rPr>
                  </w:rPrChange>
                </w:rPr>
                <w:t>195</w:t>
              </w:r>
            </w:ins>
            <w:del w:id="1001" w:author="Author" w:date="2024-06-12T07:43:00Z">
              <w:r w:rsidR="0022187C" w:rsidRPr="00C60258" w:rsidDel="009B098D">
                <w:rPr>
                  <w:rFonts w:ascii="Arial" w:hAnsi="Arial" w:cs="Arial"/>
                  <w:bCs/>
                  <w:sz w:val="22"/>
                  <w:szCs w:val="22"/>
                  <w:lang w:val="en-US"/>
                  <w:rPrChange w:id="1002" w:author="Author" w:date="2024-06-12T09:01:00Z">
                    <w:rPr>
                      <w:rFonts w:ascii="Arial" w:hAnsi="Arial" w:cs="Arial"/>
                      <w:bCs/>
                      <w:lang w:val="en-US"/>
                    </w:rPr>
                  </w:rPrChange>
                </w:rPr>
                <w:delText>10</w:delText>
              </w:r>
            </w:del>
            <w:r w:rsidR="0022187C" w:rsidRPr="00C60258">
              <w:rPr>
                <w:rFonts w:ascii="Arial" w:hAnsi="Arial" w:cs="Arial"/>
                <w:bCs/>
                <w:sz w:val="22"/>
                <w:szCs w:val="22"/>
                <w:lang w:val="en-US"/>
                <w:rPrChange w:id="1003" w:author="Author" w:date="2024-06-12T09:01:00Z">
                  <w:rPr>
                    <w:rFonts w:ascii="Arial" w:hAnsi="Arial" w:cs="Arial"/>
                    <w:bCs/>
                    <w:lang w:val="en-US"/>
                  </w:rPr>
                </w:rPrChange>
              </w:rPr>
              <w:t xml:space="preserve"> Sites</w:t>
            </w:r>
          </w:p>
        </w:tc>
      </w:tr>
      <w:tr w:rsidR="0022187C" w:rsidRPr="00C60258"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60258" w:rsidRDefault="0022187C" w:rsidP="00C035E1">
            <w:pPr>
              <w:tabs>
                <w:tab w:val="left" w:pos="3119"/>
              </w:tabs>
              <w:spacing w:after="240"/>
              <w:jc w:val="center"/>
              <w:rPr>
                <w:rFonts w:ascii="Arial" w:hAnsi="Arial" w:cs="Arial"/>
                <w:sz w:val="22"/>
                <w:szCs w:val="22"/>
                <w:lang w:val="en-US"/>
                <w:rPrChange w:id="1004" w:author="Author" w:date="2024-06-12T09:01:00Z">
                  <w:rPr>
                    <w:rFonts w:ascii="Arial" w:hAnsi="Arial" w:cs="Arial"/>
                    <w:lang w:val="en-US"/>
                  </w:rPr>
                </w:rPrChange>
              </w:rPr>
            </w:pPr>
            <w:r w:rsidRPr="00C60258">
              <w:rPr>
                <w:rFonts w:ascii="Arial" w:hAnsi="Arial" w:cs="Arial"/>
                <w:bCs/>
                <w:sz w:val="22"/>
                <w:szCs w:val="22"/>
                <w:lang w:val="en-US"/>
                <w:rPrChange w:id="1005" w:author="Author" w:date="2024-06-12T09:01:00Z">
                  <w:rPr>
                    <w:rFonts w:ascii="Arial" w:hAnsi="Arial" w:cs="Arial"/>
                    <w:bCs/>
                    <w:lang w:val="en-US"/>
                  </w:rPr>
                </w:rPrChange>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127927EA" w:rsidR="0022187C" w:rsidRPr="00C60258" w:rsidRDefault="009B098D" w:rsidP="00C035E1">
            <w:pPr>
              <w:tabs>
                <w:tab w:val="left" w:pos="3119"/>
              </w:tabs>
              <w:spacing w:after="240"/>
              <w:jc w:val="center"/>
              <w:rPr>
                <w:rFonts w:ascii="Arial" w:hAnsi="Arial" w:cs="Arial"/>
                <w:sz w:val="22"/>
                <w:szCs w:val="22"/>
                <w:lang w:val="en-US"/>
                <w:rPrChange w:id="1006" w:author="Author" w:date="2024-06-12T09:01:00Z">
                  <w:rPr>
                    <w:rFonts w:ascii="Arial" w:hAnsi="Arial" w:cs="Arial"/>
                    <w:lang w:val="en-US"/>
                  </w:rPr>
                </w:rPrChange>
              </w:rPr>
            </w:pPr>
            <w:ins w:id="1007" w:author="Author" w:date="2024-06-12T07:43:00Z">
              <w:r w:rsidRPr="00C60258">
                <w:rPr>
                  <w:rFonts w:ascii="Arial" w:hAnsi="Arial" w:cs="Arial"/>
                  <w:bCs/>
                  <w:sz w:val="22"/>
                  <w:szCs w:val="22"/>
                  <w:lang w:val="en-US"/>
                  <w:rPrChange w:id="1008" w:author="Author" w:date="2024-06-12T09:01:00Z">
                    <w:rPr>
                      <w:rFonts w:ascii="Arial" w:hAnsi="Arial" w:cs="Arial"/>
                      <w:bCs/>
                      <w:lang w:val="en-US"/>
                    </w:rPr>
                  </w:rPrChange>
                </w:rPr>
                <w:t>5,000</w:t>
              </w:r>
            </w:ins>
            <w:del w:id="1009" w:author="Author" w:date="2024-06-12T07:43:00Z">
              <w:r w:rsidR="0022187C" w:rsidRPr="00C60258" w:rsidDel="009B098D">
                <w:rPr>
                  <w:rFonts w:ascii="Arial" w:hAnsi="Arial" w:cs="Arial"/>
                  <w:bCs/>
                  <w:sz w:val="22"/>
                  <w:szCs w:val="22"/>
                  <w:lang w:val="en-US"/>
                  <w:rPrChange w:id="1010" w:author="Author" w:date="2024-06-12T09:01:00Z">
                    <w:rPr>
                      <w:rFonts w:ascii="Arial" w:hAnsi="Arial" w:cs="Arial"/>
                      <w:bCs/>
                      <w:lang w:val="en-US"/>
                    </w:rPr>
                  </w:rPrChange>
                </w:rPr>
                <w:delText>10</w:delText>
              </w:r>
            </w:del>
            <w:r w:rsidR="0022187C" w:rsidRPr="00C60258">
              <w:rPr>
                <w:rFonts w:ascii="Arial" w:hAnsi="Arial" w:cs="Arial"/>
                <w:bCs/>
                <w:sz w:val="22"/>
                <w:szCs w:val="22"/>
                <w:lang w:val="en-US"/>
                <w:rPrChange w:id="1011" w:author="Author" w:date="2024-06-12T09:01:00Z">
                  <w:rPr>
                    <w:rFonts w:ascii="Arial" w:hAnsi="Arial" w:cs="Arial"/>
                    <w:bCs/>
                    <w:lang w:val="en-US"/>
                  </w:rPr>
                </w:rPrChange>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508F2E5B" w:rsidR="0022187C" w:rsidRPr="00C60258" w:rsidRDefault="00C1201B" w:rsidP="00C035E1">
            <w:pPr>
              <w:tabs>
                <w:tab w:val="left" w:pos="3119"/>
              </w:tabs>
              <w:spacing w:after="240"/>
              <w:jc w:val="center"/>
              <w:rPr>
                <w:rFonts w:ascii="Arial" w:hAnsi="Arial" w:cs="Arial"/>
                <w:sz w:val="22"/>
                <w:szCs w:val="22"/>
                <w:lang w:val="en-US"/>
                <w:rPrChange w:id="1012" w:author="Author" w:date="2024-06-12T09:01:00Z">
                  <w:rPr>
                    <w:rFonts w:ascii="Arial" w:hAnsi="Arial" w:cs="Arial"/>
                    <w:lang w:val="en-US"/>
                  </w:rPr>
                </w:rPrChange>
              </w:rPr>
            </w:pPr>
            <w:ins w:id="1013" w:author="Author" w:date="2024-06-12T07:43:00Z">
              <w:r w:rsidRPr="00C60258">
                <w:rPr>
                  <w:rFonts w:ascii="Arial" w:hAnsi="Arial" w:cs="Arial"/>
                  <w:bCs/>
                  <w:sz w:val="22"/>
                  <w:szCs w:val="22"/>
                  <w:lang w:val="en-US"/>
                  <w:rPrChange w:id="1014" w:author="Author" w:date="2024-06-12T09:01:00Z">
                    <w:rPr>
                      <w:rFonts w:ascii="Arial" w:hAnsi="Arial" w:cs="Arial"/>
                      <w:bCs/>
                      <w:lang w:val="en-US"/>
                    </w:rPr>
                  </w:rPrChange>
                </w:rPr>
                <w:t>5,100</w:t>
              </w:r>
            </w:ins>
            <w:del w:id="1015" w:author="Author" w:date="2024-06-12T07:43:00Z">
              <w:r w:rsidR="0022187C" w:rsidRPr="00C60258" w:rsidDel="00C1201B">
                <w:rPr>
                  <w:rFonts w:ascii="Arial" w:hAnsi="Arial" w:cs="Arial"/>
                  <w:bCs/>
                  <w:sz w:val="22"/>
                  <w:szCs w:val="22"/>
                  <w:lang w:val="en-US"/>
                  <w:rPrChange w:id="1016" w:author="Author" w:date="2024-06-12T09:01:00Z">
                    <w:rPr>
                      <w:rFonts w:ascii="Arial" w:hAnsi="Arial" w:cs="Arial"/>
                      <w:bCs/>
                      <w:lang w:val="en-US"/>
                    </w:rPr>
                  </w:rPrChange>
                </w:rPr>
                <w:delText>8</w:delText>
              </w:r>
            </w:del>
            <w:r w:rsidR="0022187C" w:rsidRPr="00C60258">
              <w:rPr>
                <w:rFonts w:ascii="Arial" w:hAnsi="Arial" w:cs="Arial"/>
                <w:bCs/>
                <w:sz w:val="22"/>
                <w:szCs w:val="22"/>
                <w:lang w:val="en-US"/>
                <w:rPrChange w:id="1017" w:author="Author" w:date="2024-06-12T09:01:00Z">
                  <w:rPr>
                    <w:rFonts w:ascii="Arial" w:hAnsi="Arial" w:cs="Arial"/>
                    <w:bCs/>
                    <w:lang w:val="en-US"/>
                  </w:rPr>
                </w:rPrChange>
              </w:rPr>
              <w:t>kWh/day</w:t>
            </w:r>
          </w:p>
        </w:tc>
      </w:tr>
    </w:tbl>
    <w:p w14:paraId="61E0A812" w14:textId="77777777" w:rsidR="0022187C" w:rsidRPr="006E461F" w:rsidRDefault="0022187C" w:rsidP="0022187C">
      <w:pPr>
        <w:tabs>
          <w:tab w:val="left" w:pos="3119"/>
        </w:tabs>
        <w:spacing w:after="240"/>
        <w:rPr>
          <w:rFonts w:ascii="Arial" w:hAnsi="Arial" w:cs="Arial"/>
          <w:sz w:val="22"/>
          <w:szCs w:val="22"/>
        </w:rPr>
      </w:pPr>
    </w:p>
    <w:p w14:paraId="029C992D" w14:textId="77777777" w:rsidR="0022187C" w:rsidRPr="00C60258" w:rsidRDefault="0022187C" w:rsidP="0022187C">
      <w:pPr>
        <w:tabs>
          <w:tab w:val="left" w:pos="3119"/>
        </w:tabs>
        <w:spacing w:after="240"/>
        <w:rPr>
          <w:rFonts w:ascii="Arial" w:hAnsi="Arial" w:cs="Arial"/>
          <w:sz w:val="22"/>
          <w:szCs w:val="22"/>
          <w:rPrChange w:id="1018" w:author="Author" w:date="2024-06-12T09:01:00Z">
            <w:rPr>
              <w:rFonts w:ascii="Arial" w:hAnsi="Arial" w:cs="Arial"/>
            </w:rPr>
          </w:rPrChange>
        </w:rPr>
      </w:pPr>
      <w:r w:rsidRPr="00C60258">
        <w:rPr>
          <w:rFonts w:ascii="Arial" w:hAnsi="Arial" w:cs="Arial"/>
          <w:sz w:val="22"/>
          <w:szCs w:val="22"/>
          <w:rPrChange w:id="1019" w:author="Author" w:date="2024-06-12T09:01:00Z">
            <w:rPr>
              <w:rFonts w:ascii="Arial" w:hAnsi="Arial" w:cs="Arial"/>
            </w:rPr>
          </w:rPrChange>
        </w:rPr>
        <w:t>This would mean the Final Reconciliation calculations would be.</w:t>
      </w:r>
    </w:p>
    <w:p w14:paraId="4CAD16A2" w14:textId="77777777" w:rsidR="0022187C" w:rsidRPr="00C60258" w:rsidRDefault="0022187C" w:rsidP="0022187C">
      <w:pPr>
        <w:tabs>
          <w:tab w:val="left" w:pos="3119"/>
        </w:tabs>
        <w:rPr>
          <w:rFonts w:ascii="Arial" w:hAnsi="Arial" w:cs="Arial"/>
          <w:sz w:val="22"/>
          <w:szCs w:val="22"/>
          <w:rPrChange w:id="1020" w:author="Author" w:date="2024-06-12T09:01:00Z">
            <w:rPr>
              <w:rFonts w:ascii="Arial" w:hAnsi="Arial" w:cs="Arial"/>
            </w:rPr>
          </w:rPrChange>
        </w:rPr>
      </w:pPr>
      <w:r w:rsidRPr="00C60258">
        <w:rPr>
          <w:rFonts w:ascii="Arial" w:hAnsi="Arial" w:cs="Arial"/>
          <w:sz w:val="22"/>
          <w:szCs w:val="22"/>
          <w:rPrChange w:id="1021" w:author="Author" w:date="2024-06-12T09:01:00Z">
            <w:rPr>
              <w:rFonts w:ascii="Arial" w:hAnsi="Arial" w:cs="Arial"/>
            </w:rPr>
          </w:rPrChange>
        </w:rPr>
        <w:t>Final HH Gross Demand</w:t>
      </w:r>
      <w:r w:rsidRPr="00C60258">
        <w:rPr>
          <w:rFonts w:ascii="Arial" w:hAnsi="Arial" w:cs="Arial"/>
          <w:sz w:val="22"/>
          <w:szCs w:val="22"/>
          <w:rPrChange w:id="1022" w:author="Author" w:date="2024-06-12T09:01:00Z">
            <w:rPr>
              <w:rFonts w:ascii="Arial" w:hAnsi="Arial" w:cs="Arial"/>
            </w:rPr>
          </w:rPrChange>
        </w:rPr>
        <w:tab/>
        <w:t xml:space="preserve">= (9,500kW - 9,000kW) x £10.00/kW </w:t>
      </w:r>
    </w:p>
    <w:p w14:paraId="274A230A" w14:textId="77777777" w:rsidR="0022187C" w:rsidRPr="00C60258" w:rsidRDefault="0022187C" w:rsidP="0022187C">
      <w:pPr>
        <w:tabs>
          <w:tab w:val="left" w:pos="3119"/>
        </w:tabs>
        <w:rPr>
          <w:rFonts w:ascii="Arial" w:hAnsi="Arial" w:cs="Arial"/>
          <w:sz w:val="22"/>
          <w:szCs w:val="22"/>
          <w:rPrChange w:id="1023" w:author="Author" w:date="2024-06-12T09:01:00Z">
            <w:rPr>
              <w:rFonts w:ascii="Arial" w:hAnsi="Arial" w:cs="Arial"/>
            </w:rPr>
          </w:rPrChange>
        </w:rPr>
      </w:pPr>
      <w:r w:rsidRPr="00C60258">
        <w:rPr>
          <w:rFonts w:ascii="Arial" w:hAnsi="Arial" w:cs="Arial"/>
          <w:sz w:val="22"/>
          <w:szCs w:val="22"/>
          <w:rPrChange w:id="1024" w:author="Author" w:date="2024-06-12T09:01:00Z">
            <w:rPr>
              <w:rFonts w:ascii="Arial" w:hAnsi="Arial" w:cs="Arial"/>
            </w:rPr>
          </w:rPrChange>
        </w:rPr>
        <w:t>Reconciliation Charge</w:t>
      </w:r>
      <w:r w:rsidRPr="00C60258">
        <w:rPr>
          <w:rFonts w:ascii="Arial" w:hAnsi="Arial" w:cs="Arial"/>
          <w:sz w:val="22"/>
          <w:szCs w:val="22"/>
          <w:rPrChange w:id="1025" w:author="Author" w:date="2024-06-12T09:01:00Z">
            <w:rPr>
              <w:rFonts w:ascii="Arial" w:hAnsi="Arial" w:cs="Arial"/>
            </w:rPr>
          </w:rPrChange>
        </w:rPr>
        <w:tab/>
        <w:t>= £5,000</w:t>
      </w:r>
    </w:p>
    <w:p w14:paraId="622F0D79" w14:textId="77777777" w:rsidR="0022187C" w:rsidRPr="00C60258" w:rsidRDefault="0022187C" w:rsidP="0022187C">
      <w:pPr>
        <w:tabs>
          <w:tab w:val="left" w:pos="3119"/>
        </w:tabs>
        <w:rPr>
          <w:rFonts w:ascii="Arial" w:hAnsi="Arial" w:cs="Arial"/>
          <w:sz w:val="22"/>
          <w:szCs w:val="22"/>
          <w:rPrChange w:id="1026" w:author="Author" w:date="2024-06-12T09:01:00Z">
            <w:rPr>
              <w:rFonts w:ascii="Arial" w:hAnsi="Arial" w:cs="Arial"/>
            </w:rPr>
          </w:rPrChange>
        </w:rPr>
      </w:pPr>
    </w:p>
    <w:p w14:paraId="4224C8CD" w14:textId="77777777" w:rsidR="0022187C" w:rsidRPr="00C60258" w:rsidRDefault="0022187C" w:rsidP="0022187C">
      <w:pPr>
        <w:tabs>
          <w:tab w:val="left" w:pos="3119"/>
        </w:tabs>
        <w:rPr>
          <w:rFonts w:ascii="Arial" w:hAnsi="Arial" w:cs="Arial"/>
          <w:sz w:val="22"/>
          <w:szCs w:val="22"/>
          <w:rPrChange w:id="1027" w:author="Author" w:date="2024-06-12T09:01:00Z">
            <w:rPr>
              <w:rFonts w:ascii="Arial" w:hAnsi="Arial" w:cs="Arial"/>
            </w:rPr>
          </w:rPrChange>
        </w:rPr>
      </w:pPr>
      <w:r w:rsidRPr="00C60258">
        <w:rPr>
          <w:rFonts w:ascii="Arial" w:hAnsi="Arial" w:cs="Arial"/>
          <w:sz w:val="22"/>
          <w:szCs w:val="22"/>
          <w:rPrChange w:id="1028" w:author="Author" w:date="2024-06-12T09:01:00Z">
            <w:rPr>
              <w:rFonts w:ascii="Arial" w:hAnsi="Arial" w:cs="Arial"/>
            </w:rPr>
          </w:rPrChange>
        </w:rPr>
        <w:t>Final HH Embedded Export</w:t>
      </w:r>
      <w:r w:rsidRPr="00C60258">
        <w:rPr>
          <w:rFonts w:ascii="Arial" w:hAnsi="Arial" w:cs="Arial"/>
          <w:sz w:val="22"/>
          <w:szCs w:val="22"/>
          <w:rPrChange w:id="1029" w:author="Author" w:date="2024-06-12T09:01:00Z">
            <w:rPr>
              <w:rFonts w:ascii="Arial" w:hAnsi="Arial" w:cs="Arial"/>
            </w:rPr>
          </w:rPrChange>
        </w:rPr>
        <w:tab/>
      </w:r>
      <w:r w:rsidRPr="00C60258">
        <w:rPr>
          <w:rFonts w:ascii="Arial" w:hAnsi="Arial" w:cs="Arial"/>
          <w:sz w:val="22"/>
          <w:szCs w:val="22"/>
          <w:rPrChange w:id="1030" w:author="Author" w:date="2024-06-12T09:01:00Z">
            <w:rPr>
              <w:rFonts w:ascii="Arial" w:hAnsi="Arial" w:cs="Arial"/>
            </w:rPr>
          </w:rPrChange>
        </w:rPr>
        <w:tab/>
        <w:t>= (-550kW - -500kW) x £5.00/kW</w:t>
      </w:r>
    </w:p>
    <w:p w14:paraId="18384541" w14:textId="77777777" w:rsidR="0022187C" w:rsidRPr="00C60258" w:rsidRDefault="0022187C" w:rsidP="0022187C">
      <w:pPr>
        <w:tabs>
          <w:tab w:val="left" w:pos="3119"/>
        </w:tabs>
        <w:rPr>
          <w:rFonts w:ascii="Arial" w:hAnsi="Arial" w:cs="Arial"/>
          <w:sz w:val="22"/>
          <w:szCs w:val="22"/>
          <w:rPrChange w:id="1031" w:author="Author" w:date="2024-06-12T09:01:00Z">
            <w:rPr>
              <w:rFonts w:ascii="Arial" w:hAnsi="Arial" w:cs="Arial"/>
            </w:rPr>
          </w:rPrChange>
        </w:rPr>
      </w:pPr>
      <w:r w:rsidRPr="00C60258">
        <w:rPr>
          <w:rFonts w:ascii="Arial" w:hAnsi="Arial" w:cs="Arial"/>
          <w:sz w:val="22"/>
          <w:szCs w:val="22"/>
          <w:rPrChange w:id="1032" w:author="Author" w:date="2024-06-12T09:01:00Z">
            <w:rPr>
              <w:rFonts w:ascii="Arial" w:hAnsi="Arial" w:cs="Arial"/>
            </w:rPr>
          </w:rPrChange>
        </w:rPr>
        <w:t>Reconciliation Charge</w:t>
      </w:r>
      <w:r w:rsidRPr="00C60258">
        <w:rPr>
          <w:rFonts w:ascii="Arial" w:hAnsi="Arial" w:cs="Arial"/>
          <w:sz w:val="22"/>
          <w:szCs w:val="22"/>
          <w:rPrChange w:id="1033" w:author="Author" w:date="2024-06-12T09:01:00Z">
            <w:rPr>
              <w:rFonts w:ascii="Arial" w:hAnsi="Arial" w:cs="Arial"/>
            </w:rPr>
          </w:rPrChange>
        </w:rPr>
        <w:tab/>
      </w:r>
      <w:r w:rsidRPr="00C60258">
        <w:rPr>
          <w:rFonts w:ascii="Arial" w:hAnsi="Arial" w:cs="Arial"/>
          <w:sz w:val="22"/>
          <w:szCs w:val="22"/>
          <w:rPrChange w:id="1034" w:author="Author" w:date="2024-06-12T09:01:00Z">
            <w:rPr>
              <w:rFonts w:ascii="Arial" w:hAnsi="Arial" w:cs="Arial"/>
            </w:rPr>
          </w:rPrChange>
        </w:rPr>
        <w:tab/>
        <w:t>= -£250</w:t>
      </w:r>
    </w:p>
    <w:p w14:paraId="41C58DDA" w14:textId="77777777" w:rsidR="0022187C" w:rsidRPr="00C60258" w:rsidRDefault="0022187C" w:rsidP="0022187C">
      <w:pPr>
        <w:tabs>
          <w:tab w:val="left" w:pos="3119"/>
        </w:tabs>
        <w:spacing w:after="240"/>
        <w:rPr>
          <w:rFonts w:ascii="Arial" w:hAnsi="Arial" w:cs="Arial"/>
          <w:sz w:val="22"/>
          <w:szCs w:val="22"/>
          <w:rPrChange w:id="1035" w:author="Author" w:date="2024-06-12T09:01:00Z">
            <w:rPr>
              <w:rFonts w:ascii="Arial" w:hAnsi="Arial" w:cs="Arial"/>
            </w:rPr>
          </w:rPrChange>
        </w:rPr>
      </w:pPr>
    </w:p>
    <w:p w14:paraId="52DFC9B9" w14:textId="77777777" w:rsidR="0022187C" w:rsidRPr="00C60258" w:rsidRDefault="0022187C" w:rsidP="0022187C">
      <w:pPr>
        <w:tabs>
          <w:tab w:val="left" w:pos="3119"/>
        </w:tabs>
        <w:rPr>
          <w:rFonts w:ascii="Arial" w:hAnsi="Arial" w:cs="Arial"/>
          <w:sz w:val="22"/>
          <w:szCs w:val="22"/>
          <w:rPrChange w:id="1036" w:author="Author" w:date="2024-06-12T09:01:00Z">
            <w:rPr>
              <w:rFonts w:ascii="Arial" w:hAnsi="Arial" w:cs="Arial"/>
            </w:rPr>
          </w:rPrChange>
        </w:rPr>
      </w:pPr>
      <w:r w:rsidRPr="00C60258">
        <w:rPr>
          <w:rFonts w:ascii="Arial" w:hAnsi="Arial" w:cs="Arial"/>
          <w:sz w:val="22"/>
          <w:szCs w:val="22"/>
          <w:rPrChange w:id="1037" w:author="Author" w:date="2024-06-12T09:01:00Z">
            <w:rPr>
              <w:rFonts w:ascii="Arial" w:hAnsi="Arial" w:cs="Arial"/>
            </w:rPr>
          </w:rPrChange>
        </w:rPr>
        <w:t xml:space="preserve">Final NHH Reconciliation Charge </w:t>
      </w:r>
      <w:r w:rsidRPr="00C60258">
        <w:rPr>
          <w:rFonts w:ascii="Arial" w:hAnsi="Arial" w:cs="Arial"/>
          <w:sz w:val="22"/>
          <w:szCs w:val="22"/>
          <w:rPrChange w:id="1038" w:author="Author" w:date="2024-06-12T09:01:00Z">
            <w:rPr>
              <w:rFonts w:ascii="Arial" w:hAnsi="Arial" w:cs="Arial"/>
            </w:rPr>
          </w:rPrChange>
        </w:rPr>
        <w:tab/>
        <w:t xml:space="preserve">= </w:t>
      </w:r>
      <w:r w:rsidRPr="00C60258">
        <w:rPr>
          <w:rFonts w:ascii="Arial" w:hAnsi="Arial" w:cs="Arial"/>
          <w:sz w:val="22"/>
          <w:szCs w:val="22"/>
          <w:u w:val="single"/>
          <w:rPrChange w:id="1039" w:author="Author" w:date="2024-06-12T09:01:00Z">
            <w:rPr>
              <w:rFonts w:ascii="Arial" w:hAnsi="Arial" w:cs="Arial"/>
              <w:u w:val="single"/>
            </w:rPr>
          </w:rPrChange>
        </w:rPr>
        <w:t>(16,700,000kWh – 17,000,000kWh) x 1.20p/kWh</w:t>
      </w:r>
    </w:p>
    <w:p w14:paraId="6E4A9CC4" w14:textId="77777777" w:rsidR="0022187C" w:rsidRPr="00C60258" w:rsidRDefault="0022187C" w:rsidP="0022187C">
      <w:pPr>
        <w:tabs>
          <w:tab w:val="left" w:pos="3119"/>
        </w:tabs>
        <w:rPr>
          <w:rFonts w:ascii="Arial" w:hAnsi="Arial" w:cs="Arial"/>
          <w:sz w:val="22"/>
          <w:szCs w:val="22"/>
          <w:rPrChange w:id="1040" w:author="Author" w:date="2024-06-12T09:01:00Z">
            <w:rPr>
              <w:rFonts w:ascii="Arial" w:hAnsi="Arial" w:cs="Arial"/>
            </w:rPr>
          </w:rPrChange>
        </w:rPr>
      </w:pPr>
      <w:r w:rsidRPr="00C60258">
        <w:rPr>
          <w:rFonts w:ascii="Arial" w:hAnsi="Arial" w:cs="Arial"/>
          <w:sz w:val="22"/>
          <w:szCs w:val="22"/>
          <w:rPrChange w:id="1041" w:author="Author" w:date="2024-06-12T09:01:00Z">
            <w:rPr>
              <w:rFonts w:ascii="Arial" w:hAnsi="Arial" w:cs="Arial"/>
            </w:rPr>
          </w:rPrChange>
        </w:rPr>
        <w:tab/>
      </w:r>
      <w:r w:rsidRPr="00C60258">
        <w:rPr>
          <w:rFonts w:ascii="Arial" w:hAnsi="Arial" w:cs="Arial"/>
          <w:sz w:val="22"/>
          <w:szCs w:val="22"/>
          <w:rPrChange w:id="1042" w:author="Author" w:date="2024-06-12T09:01:00Z">
            <w:rPr>
              <w:rFonts w:ascii="Arial" w:hAnsi="Arial" w:cs="Arial"/>
            </w:rPr>
          </w:rPrChange>
        </w:rPr>
        <w:tab/>
      </w:r>
      <w:r w:rsidRPr="00C60258">
        <w:rPr>
          <w:rFonts w:ascii="Arial" w:hAnsi="Arial" w:cs="Arial"/>
          <w:sz w:val="22"/>
          <w:szCs w:val="22"/>
          <w:rPrChange w:id="1043" w:author="Author" w:date="2024-06-12T09:01:00Z">
            <w:rPr>
              <w:rFonts w:ascii="Arial" w:hAnsi="Arial" w:cs="Arial"/>
            </w:rPr>
          </w:rPrChange>
        </w:rPr>
        <w:tab/>
      </w:r>
      <w:r w:rsidRPr="00C60258">
        <w:rPr>
          <w:rFonts w:ascii="Arial" w:hAnsi="Arial" w:cs="Arial"/>
          <w:sz w:val="22"/>
          <w:szCs w:val="22"/>
          <w:rPrChange w:id="1044" w:author="Author" w:date="2024-06-12T09:01:00Z">
            <w:rPr>
              <w:rFonts w:ascii="Arial" w:hAnsi="Arial" w:cs="Arial"/>
            </w:rPr>
          </w:rPrChange>
        </w:rPr>
        <w:tab/>
        <w:t>100</w:t>
      </w:r>
    </w:p>
    <w:p w14:paraId="3F6CEDE2" w14:textId="77777777" w:rsidR="0022187C" w:rsidRPr="00C60258" w:rsidRDefault="0022187C" w:rsidP="0022187C">
      <w:pPr>
        <w:tabs>
          <w:tab w:val="left" w:pos="3119"/>
        </w:tabs>
        <w:rPr>
          <w:rFonts w:ascii="Arial" w:hAnsi="Arial" w:cs="Arial"/>
          <w:sz w:val="22"/>
          <w:szCs w:val="22"/>
          <w:rPrChange w:id="1045" w:author="Author" w:date="2024-06-12T09:01:00Z">
            <w:rPr>
              <w:rFonts w:ascii="Arial" w:hAnsi="Arial" w:cs="Arial"/>
            </w:rPr>
          </w:rPrChange>
        </w:rPr>
      </w:pPr>
      <w:r w:rsidRPr="00C60258">
        <w:rPr>
          <w:rFonts w:ascii="Arial" w:hAnsi="Arial" w:cs="Arial"/>
          <w:sz w:val="22"/>
          <w:szCs w:val="22"/>
          <w:rPrChange w:id="1046" w:author="Author" w:date="2024-06-12T09:01:00Z">
            <w:rPr>
              <w:rFonts w:ascii="Arial" w:hAnsi="Arial" w:cs="Arial"/>
            </w:rPr>
          </w:rPrChange>
        </w:rPr>
        <w:t xml:space="preserve"> </w:t>
      </w:r>
      <w:r w:rsidRPr="00C60258">
        <w:rPr>
          <w:rFonts w:ascii="Arial" w:hAnsi="Arial" w:cs="Arial"/>
          <w:sz w:val="22"/>
          <w:szCs w:val="22"/>
          <w:rPrChange w:id="1047" w:author="Author" w:date="2024-06-12T09:01:00Z">
            <w:rPr>
              <w:rFonts w:ascii="Arial" w:hAnsi="Arial" w:cs="Arial"/>
            </w:rPr>
          </w:rPrChange>
        </w:rPr>
        <w:tab/>
        <w:t xml:space="preserve">        = -£3,600</w:t>
      </w:r>
    </w:p>
    <w:p w14:paraId="50EED97B" w14:textId="77777777" w:rsidR="0022187C" w:rsidRPr="00C60258" w:rsidRDefault="0022187C" w:rsidP="0022187C">
      <w:pPr>
        <w:rPr>
          <w:rFonts w:ascii="Arial" w:hAnsi="Arial" w:cs="Arial"/>
          <w:sz w:val="22"/>
          <w:szCs w:val="22"/>
          <w:lang w:eastAsia="en-US"/>
          <w:rPrChange w:id="1048" w:author="Author" w:date="2024-06-12T09:01:00Z">
            <w:rPr>
              <w:rFonts w:ascii="Arial" w:hAnsi="Arial" w:cs="Arial"/>
              <w:lang w:eastAsia="en-US"/>
            </w:rPr>
          </w:rPrChange>
        </w:rPr>
      </w:pPr>
    </w:p>
    <w:p w14:paraId="761A307A" w14:textId="4DC54D5E" w:rsidR="0022187C" w:rsidRPr="00C60258" w:rsidRDefault="0022187C">
      <w:pPr>
        <w:tabs>
          <w:tab w:val="left" w:pos="2552"/>
        </w:tabs>
        <w:rPr>
          <w:rFonts w:ascii="Arial" w:hAnsi="Arial" w:cs="Arial"/>
          <w:sz w:val="22"/>
          <w:szCs w:val="22"/>
          <w:rPrChange w:id="1049" w:author="Author" w:date="2024-06-12T09:01:00Z">
            <w:rPr>
              <w:rFonts w:ascii="Arial" w:hAnsi="Arial" w:cs="Arial"/>
            </w:rPr>
          </w:rPrChange>
        </w:rPr>
        <w:pPrChange w:id="1050" w:author="Author" w:date="2024-06-12T09:38:00Z">
          <w:pPr/>
        </w:pPrChange>
      </w:pPr>
      <w:r w:rsidRPr="00C60258">
        <w:rPr>
          <w:rFonts w:ascii="Arial" w:hAnsi="Arial" w:cs="Arial"/>
          <w:sz w:val="22"/>
          <w:szCs w:val="22"/>
          <w:rPrChange w:id="1051" w:author="Author" w:date="2024-06-12T09:01:00Z">
            <w:rPr>
              <w:rFonts w:ascii="Arial" w:hAnsi="Arial" w:cs="Arial"/>
            </w:rPr>
          </w:rPrChange>
        </w:rPr>
        <w:t>FDSC Charging Band 1</w:t>
      </w:r>
      <w:r w:rsidRPr="00C60258">
        <w:rPr>
          <w:rFonts w:ascii="Arial" w:hAnsi="Arial" w:cs="Arial"/>
          <w:sz w:val="22"/>
          <w:szCs w:val="22"/>
          <w:rPrChange w:id="1052" w:author="Author" w:date="2024-06-12T09:01:00Z">
            <w:rPr>
              <w:rFonts w:ascii="Arial" w:hAnsi="Arial" w:cs="Arial"/>
            </w:rPr>
          </w:rPrChange>
        </w:rPr>
        <w:tab/>
        <w:t>= (</w:t>
      </w:r>
      <w:del w:id="1053" w:author="Author" w:date="2024-06-12T07:44:00Z">
        <w:r w:rsidRPr="00C60258" w:rsidDel="00FD5CB1">
          <w:rPr>
            <w:rFonts w:ascii="Arial" w:hAnsi="Arial" w:cs="Arial"/>
            <w:sz w:val="22"/>
            <w:szCs w:val="22"/>
            <w:rPrChange w:id="1054" w:author="Author" w:date="2024-06-12T09:01:00Z">
              <w:rPr>
                <w:rFonts w:ascii="Arial" w:hAnsi="Arial" w:cs="Arial"/>
              </w:rPr>
            </w:rPrChange>
          </w:rPr>
          <w:delText>40</w:delText>
        </w:r>
      </w:del>
      <w:ins w:id="1055" w:author="Author" w:date="2024-06-12T07:44:00Z">
        <w:r w:rsidR="00FD5CB1" w:rsidRPr="00C60258">
          <w:rPr>
            <w:rFonts w:ascii="Arial" w:hAnsi="Arial" w:cs="Arial"/>
            <w:sz w:val="22"/>
            <w:szCs w:val="22"/>
            <w:rPrChange w:id="1056" w:author="Author" w:date="2024-06-12T09:01:00Z">
              <w:rPr>
                <w:rFonts w:ascii="Arial" w:hAnsi="Arial" w:cs="Arial"/>
              </w:rPr>
            </w:rPrChange>
          </w:rPr>
          <w:t>235</w:t>
        </w:r>
      </w:ins>
      <w:r w:rsidRPr="00C60258">
        <w:rPr>
          <w:rFonts w:ascii="Arial" w:hAnsi="Arial" w:cs="Arial"/>
          <w:sz w:val="22"/>
          <w:szCs w:val="22"/>
          <w:rPrChange w:id="1057" w:author="Author" w:date="2024-06-12T09:01:00Z">
            <w:rPr>
              <w:rFonts w:ascii="Arial" w:hAnsi="Arial" w:cs="Arial"/>
            </w:rPr>
          </w:rPrChange>
        </w:rPr>
        <w:t xml:space="preserve"> Sites – </w:t>
      </w:r>
      <w:del w:id="1058" w:author="Author" w:date="2024-06-12T07:44:00Z">
        <w:r w:rsidRPr="00C60258" w:rsidDel="00FD5CB1">
          <w:rPr>
            <w:rFonts w:ascii="Arial" w:hAnsi="Arial" w:cs="Arial"/>
            <w:sz w:val="22"/>
            <w:szCs w:val="22"/>
            <w:rPrChange w:id="1059" w:author="Author" w:date="2024-06-12T09:01:00Z">
              <w:rPr>
                <w:rFonts w:ascii="Arial" w:hAnsi="Arial" w:cs="Arial"/>
              </w:rPr>
            </w:rPrChange>
          </w:rPr>
          <w:delText>25</w:delText>
        </w:r>
      </w:del>
      <w:ins w:id="1060" w:author="Author" w:date="2024-06-12T07:44:00Z">
        <w:r w:rsidR="00FD5CB1" w:rsidRPr="00C60258">
          <w:rPr>
            <w:rFonts w:ascii="Arial" w:hAnsi="Arial" w:cs="Arial"/>
            <w:sz w:val="22"/>
            <w:szCs w:val="22"/>
            <w:rPrChange w:id="1061" w:author="Author" w:date="2024-06-12T09:01:00Z">
              <w:rPr>
                <w:rFonts w:ascii="Arial" w:hAnsi="Arial" w:cs="Arial"/>
              </w:rPr>
            </w:rPrChange>
          </w:rPr>
          <w:t>230</w:t>
        </w:r>
      </w:ins>
      <w:r w:rsidRPr="00C60258">
        <w:rPr>
          <w:rFonts w:ascii="Arial" w:hAnsi="Arial" w:cs="Arial"/>
          <w:sz w:val="22"/>
          <w:szCs w:val="22"/>
          <w:rPrChange w:id="1062" w:author="Author" w:date="2024-06-12T09:01:00Z">
            <w:rPr>
              <w:rFonts w:ascii="Arial" w:hAnsi="Arial" w:cs="Arial"/>
            </w:rPr>
          </w:rPrChange>
        </w:rPr>
        <w:t xml:space="preserve"> Sites) x </w:t>
      </w:r>
      <w:r w:rsidRPr="00C60258">
        <w:rPr>
          <w:rFonts w:ascii="Arial" w:hAnsi="Arial" w:cs="Arial"/>
          <w:sz w:val="22"/>
          <w:szCs w:val="22"/>
          <w:rPrChange w:id="1063" w:author="Author" w:date="2024-06-12T09:38:00Z">
            <w:rPr>
              <w:rFonts w:ascii="Arial" w:hAnsi="Arial" w:cs="Arial"/>
              <w:bCs/>
            </w:rPr>
          </w:rPrChange>
        </w:rPr>
        <w:t xml:space="preserve">£1/Site/Day x </w:t>
      </w:r>
      <w:del w:id="1064" w:author="Author" w:date="2024-06-12T07:44:00Z">
        <w:r w:rsidRPr="00C60258" w:rsidDel="00FD5CB1">
          <w:rPr>
            <w:rFonts w:ascii="Arial" w:hAnsi="Arial" w:cs="Arial"/>
            <w:sz w:val="22"/>
            <w:szCs w:val="22"/>
            <w:rPrChange w:id="1065" w:author="Author" w:date="2024-06-12T09:38:00Z">
              <w:rPr>
                <w:rFonts w:ascii="Arial" w:hAnsi="Arial" w:cs="Arial"/>
                <w:bCs/>
              </w:rPr>
            </w:rPrChange>
          </w:rPr>
          <w:delText>30</w:delText>
        </w:r>
      </w:del>
      <w:ins w:id="1066" w:author="Author" w:date="2024-06-12T07:44:00Z">
        <w:r w:rsidR="00FD5CB1" w:rsidRPr="00C60258">
          <w:rPr>
            <w:rFonts w:ascii="Arial" w:hAnsi="Arial" w:cs="Arial"/>
            <w:sz w:val="22"/>
            <w:szCs w:val="22"/>
            <w:rPrChange w:id="1067" w:author="Author" w:date="2024-06-12T09:38:00Z">
              <w:rPr>
                <w:rFonts w:ascii="Arial" w:hAnsi="Arial" w:cs="Arial"/>
                <w:bCs/>
              </w:rPr>
            </w:rPrChange>
          </w:rPr>
          <w:t>365</w:t>
        </w:r>
      </w:ins>
      <w:r w:rsidRPr="00C60258">
        <w:rPr>
          <w:rFonts w:ascii="Arial" w:hAnsi="Arial" w:cs="Arial"/>
          <w:sz w:val="22"/>
          <w:szCs w:val="22"/>
          <w:rPrChange w:id="1068" w:author="Author" w:date="2024-06-12T09:38:00Z">
            <w:rPr>
              <w:rFonts w:ascii="Arial" w:hAnsi="Arial" w:cs="Arial"/>
              <w:bCs/>
            </w:rPr>
          </w:rPrChange>
        </w:rPr>
        <w:t xml:space="preserve"> days = £</w:t>
      </w:r>
      <w:ins w:id="1069" w:author="Author" w:date="2024-06-12T10:23:00Z">
        <w:r w:rsidR="009C5977">
          <w:rPr>
            <w:rFonts w:ascii="Arial" w:hAnsi="Arial" w:cs="Arial"/>
            <w:sz w:val="22"/>
            <w:szCs w:val="22"/>
          </w:rPr>
          <w:t>150</w:t>
        </w:r>
      </w:ins>
      <w:del w:id="1070" w:author="Author" w:date="2024-06-12T10:23:00Z">
        <w:r w:rsidRPr="00C60258" w:rsidDel="009C5977">
          <w:rPr>
            <w:rFonts w:ascii="Arial" w:hAnsi="Arial" w:cs="Arial"/>
            <w:sz w:val="22"/>
            <w:szCs w:val="22"/>
            <w:rPrChange w:id="1071" w:author="Author" w:date="2024-06-12T09:38:00Z">
              <w:rPr>
                <w:rFonts w:ascii="Arial" w:hAnsi="Arial" w:cs="Arial"/>
                <w:bCs/>
              </w:rPr>
            </w:rPrChange>
          </w:rPr>
          <w:delText>450</w:delText>
        </w:r>
      </w:del>
    </w:p>
    <w:p w14:paraId="65C2AEA1" w14:textId="77777777" w:rsidR="0022187C" w:rsidRPr="00C60258" w:rsidRDefault="0022187C">
      <w:pPr>
        <w:tabs>
          <w:tab w:val="left" w:pos="2552"/>
        </w:tabs>
        <w:rPr>
          <w:rFonts w:ascii="Arial" w:hAnsi="Arial" w:cs="Arial"/>
          <w:sz w:val="22"/>
          <w:szCs w:val="22"/>
          <w:rPrChange w:id="1072" w:author="Author" w:date="2024-06-12T09:01:00Z">
            <w:rPr>
              <w:rFonts w:ascii="Arial" w:hAnsi="Arial" w:cs="Arial"/>
            </w:rPr>
          </w:rPrChange>
        </w:rPr>
        <w:pPrChange w:id="1073" w:author="Author" w:date="2024-06-12T09:38:00Z">
          <w:pPr/>
        </w:pPrChange>
      </w:pPr>
    </w:p>
    <w:p w14:paraId="78B24F7F" w14:textId="32C1F1A3" w:rsidR="0022187C" w:rsidRPr="00C60258" w:rsidRDefault="0022187C">
      <w:pPr>
        <w:tabs>
          <w:tab w:val="left" w:pos="2552"/>
        </w:tabs>
        <w:rPr>
          <w:rFonts w:ascii="Arial" w:hAnsi="Arial" w:cs="Arial"/>
          <w:sz w:val="22"/>
          <w:szCs w:val="22"/>
          <w:rPrChange w:id="1074" w:author="Author" w:date="2024-06-12T09:38:00Z">
            <w:rPr>
              <w:rFonts w:ascii="Arial" w:hAnsi="Arial" w:cs="Arial"/>
            </w:rPr>
          </w:rPrChange>
        </w:rPr>
        <w:pPrChange w:id="1075" w:author="Author" w:date="2024-06-12T09:38:00Z">
          <w:pPr/>
        </w:pPrChange>
      </w:pPr>
      <w:r w:rsidRPr="00C60258">
        <w:rPr>
          <w:rFonts w:ascii="Arial" w:hAnsi="Arial" w:cs="Arial"/>
          <w:sz w:val="22"/>
          <w:szCs w:val="22"/>
          <w:rPrChange w:id="1076" w:author="Author" w:date="2024-06-12T09:01:00Z">
            <w:rPr>
              <w:rFonts w:ascii="Arial" w:hAnsi="Arial" w:cs="Arial"/>
            </w:rPr>
          </w:rPrChange>
        </w:rPr>
        <w:t>FDSC Charging</w:t>
      </w:r>
      <w:r w:rsidRPr="00C60258">
        <w:rPr>
          <w:rFonts w:ascii="Arial" w:hAnsi="Arial" w:cs="Arial"/>
          <w:sz w:val="22"/>
          <w:szCs w:val="22"/>
          <w:rPrChange w:id="1077" w:author="Author" w:date="2024-06-12T09:38:00Z">
            <w:rPr>
              <w:rFonts w:ascii="Arial" w:hAnsi="Arial" w:cs="Arial"/>
            </w:rPr>
          </w:rPrChange>
        </w:rPr>
        <w:t xml:space="preserve"> Band 2 </w:t>
      </w:r>
      <w:r w:rsidRPr="00C60258">
        <w:rPr>
          <w:rFonts w:ascii="Arial" w:hAnsi="Arial" w:cs="Arial"/>
          <w:sz w:val="22"/>
          <w:szCs w:val="22"/>
          <w:rPrChange w:id="1078" w:author="Author" w:date="2024-06-12T09:38:00Z">
            <w:rPr>
              <w:rFonts w:ascii="Arial" w:hAnsi="Arial" w:cs="Arial"/>
            </w:rPr>
          </w:rPrChange>
        </w:rPr>
        <w:tab/>
        <w:t>= (</w:t>
      </w:r>
      <w:del w:id="1079" w:author="Author" w:date="2024-06-12T07:44:00Z">
        <w:r w:rsidRPr="00C60258" w:rsidDel="00FD5CB1">
          <w:rPr>
            <w:rFonts w:ascii="Arial" w:hAnsi="Arial" w:cs="Arial"/>
            <w:sz w:val="22"/>
            <w:szCs w:val="22"/>
            <w:rPrChange w:id="1080" w:author="Author" w:date="2024-06-12T09:38:00Z">
              <w:rPr>
                <w:rFonts w:ascii="Arial" w:hAnsi="Arial" w:cs="Arial"/>
              </w:rPr>
            </w:rPrChange>
          </w:rPr>
          <w:delText>10</w:delText>
        </w:r>
      </w:del>
      <w:ins w:id="1081" w:author="Author" w:date="2024-06-12T07:44:00Z">
        <w:r w:rsidR="00FD5CB1" w:rsidRPr="00C60258">
          <w:rPr>
            <w:rFonts w:ascii="Arial" w:hAnsi="Arial" w:cs="Arial"/>
            <w:sz w:val="22"/>
            <w:szCs w:val="22"/>
            <w:rPrChange w:id="1082" w:author="Author" w:date="2024-06-12T09:38:00Z">
              <w:rPr>
                <w:rFonts w:ascii="Arial" w:hAnsi="Arial" w:cs="Arial"/>
              </w:rPr>
            </w:rPrChange>
          </w:rPr>
          <w:t>195</w:t>
        </w:r>
      </w:ins>
      <w:r w:rsidRPr="00C60258">
        <w:rPr>
          <w:rFonts w:ascii="Arial" w:hAnsi="Arial" w:cs="Arial"/>
          <w:sz w:val="22"/>
          <w:szCs w:val="22"/>
          <w:rPrChange w:id="1083" w:author="Author" w:date="2024-06-12T09:38:00Z">
            <w:rPr>
              <w:rFonts w:ascii="Arial" w:hAnsi="Arial" w:cs="Arial"/>
            </w:rPr>
          </w:rPrChange>
        </w:rPr>
        <w:t xml:space="preserve"> Sites – </w:t>
      </w:r>
      <w:del w:id="1084" w:author="Author" w:date="2024-06-12T07:44:00Z">
        <w:r w:rsidRPr="00C60258" w:rsidDel="00FD5CB1">
          <w:rPr>
            <w:rFonts w:ascii="Arial" w:hAnsi="Arial" w:cs="Arial"/>
            <w:sz w:val="22"/>
            <w:szCs w:val="22"/>
            <w:rPrChange w:id="1085" w:author="Author" w:date="2024-06-12T09:38:00Z">
              <w:rPr>
                <w:rFonts w:ascii="Arial" w:hAnsi="Arial" w:cs="Arial"/>
              </w:rPr>
            </w:rPrChange>
          </w:rPr>
          <w:delText>15</w:delText>
        </w:r>
      </w:del>
      <w:ins w:id="1086" w:author="Author" w:date="2024-06-12T07:44:00Z">
        <w:r w:rsidR="00FD5CB1" w:rsidRPr="00C60258">
          <w:rPr>
            <w:rFonts w:ascii="Arial" w:hAnsi="Arial" w:cs="Arial"/>
            <w:sz w:val="22"/>
            <w:szCs w:val="22"/>
            <w:rPrChange w:id="1087" w:author="Author" w:date="2024-06-12T09:38:00Z">
              <w:rPr>
                <w:rFonts w:ascii="Arial" w:hAnsi="Arial" w:cs="Arial"/>
              </w:rPr>
            </w:rPrChange>
          </w:rPr>
          <w:t>200</w:t>
        </w:r>
      </w:ins>
      <w:r w:rsidRPr="00C60258">
        <w:rPr>
          <w:rFonts w:ascii="Arial" w:hAnsi="Arial" w:cs="Arial"/>
          <w:sz w:val="22"/>
          <w:szCs w:val="22"/>
          <w:rPrChange w:id="1088" w:author="Author" w:date="2024-06-12T09:38:00Z">
            <w:rPr>
              <w:rFonts w:ascii="Arial" w:hAnsi="Arial" w:cs="Arial"/>
            </w:rPr>
          </w:rPrChange>
        </w:rPr>
        <w:t xml:space="preserve"> Sites) x £2/Site/Day x </w:t>
      </w:r>
      <w:del w:id="1089" w:author="Author" w:date="2024-06-12T07:45:00Z">
        <w:r w:rsidRPr="00C60258" w:rsidDel="00FD5CB1">
          <w:rPr>
            <w:rFonts w:ascii="Arial" w:hAnsi="Arial" w:cs="Arial"/>
            <w:sz w:val="22"/>
            <w:szCs w:val="22"/>
            <w:rPrChange w:id="1090" w:author="Author" w:date="2024-06-12T09:38:00Z">
              <w:rPr>
                <w:rFonts w:ascii="Arial" w:hAnsi="Arial" w:cs="Arial"/>
              </w:rPr>
            </w:rPrChange>
          </w:rPr>
          <w:delText>30</w:delText>
        </w:r>
      </w:del>
      <w:ins w:id="1091" w:author="Author" w:date="2024-06-12T07:45:00Z">
        <w:r w:rsidR="00FD5CB1" w:rsidRPr="00C60258">
          <w:rPr>
            <w:rFonts w:ascii="Arial" w:hAnsi="Arial" w:cs="Arial"/>
            <w:sz w:val="22"/>
            <w:szCs w:val="22"/>
            <w:rPrChange w:id="1092" w:author="Author" w:date="2024-06-12T09:38:00Z">
              <w:rPr>
                <w:rFonts w:ascii="Arial" w:hAnsi="Arial" w:cs="Arial"/>
              </w:rPr>
            </w:rPrChange>
          </w:rPr>
          <w:t>365</w:t>
        </w:r>
      </w:ins>
      <w:r w:rsidRPr="00C60258">
        <w:rPr>
          <w:rFonts w:ascii="Arial" w:hAnsi="Arial" w:cs="Arial"/>
          <w:sz w:val="22"/>
          <w:szCs w:val="22"/>
          <w:rPrChange w:id="1093" w:author="Author" w:date="2024-06-12T09:38:00Z">
            <w:rPr>
              <w:rFonts w:ascii="Arial" w:hAnsi="Arial" w:cs="Arial"/>
            </w:rPr>
          </w:rPrChange>
        </w:rPr>
        <w:t xml:space="preserve"> Days = -£300</w:t>
      </w:r>
    </w:p>
    <w:p w14:paraId="6BA0A263" w14:textId="77777777" w:rsidR="0022187C" w:rsidRPr="00C60258" w:rsidRDefault="0022187C">
      <w:pPr>
        <w:tabs>
          <w:tab w:val="left" w:pos="2552"/>
        </w:tabs>
        <w:rPr>
          <w:rFonts w:ascii="Arial" w:hAnsi="Arial" w:cs="Arial"/>
          <w:sz w:val="22"/>
          <w:szCs w:val="22"/>
          <w:rPrChange w:id="1094" w:author="Author" w:date="2024-06-12T09:38:00Z">
            <w:rPr>
              <w:rFonts w:ascii="Arial" w:hAnsi="Arial" w:cs="Arial"/>
            </w:rPr>
          </w:rPrChange>
        </w:rPr>
        <w:pPrChange w:id="1095" w:author="Author" w:date="2024-06-12T09:38:00Z">
          <w:pPr/>
        </w:pPrChange>
      </w:pPr>
    </w:p>
    <w:p w14:paraId="0C82957F" w14:textId="6B295FA1" w:rsidR="0022187C" w:rsidRPr="006406C8" w:rsidRDefault="0022187C">
      <w:pPr>
        <w:tabs>
          <w:tab w:val="left" w:pos="2552"/>
        </w:tabs>
        <w:rPr>
          <w:rFonts w:ascii="Arial" w:hAnsi="Arial" w:cs="Arial"/>
          <w:sz w:val="22"/>
          <w:szCs w:val="22"/>
          <w:rPrChange w:id="1096" w:author="Author" w:date="2024-06-12T10:25:00Z">
            <w:rPr>
              <w:rFonts w:ascii="Arial" w:hAnsi="Arial" w:cs="Arial"/>
            </w:rPr>
          </w:rPrChange>
        </w:rPr>
        <w:pPrChange w:id="1097" w:author="Author" w:date="2024-06-12T09:38:00Z">
          <w:pPr/>
        </w:pPrChange>
      </w:pPr>
      <w:r w:rsidRPr="00C60258">
        <w:rPr>
          <w:rFonts w:ascii="Arial" w:hAnsi="Arial" w:cs="Arial"/>
          <w:sz w:val="22"/>
          <w:szCs w:val="22"/>
          <w:rPrChange w:id="1098" w:author="Author" w:date="2024-06-12T09:38:00Z">
            <w:rPr>
              <w:rFonts w:ascii="Arial" w:hAnsi="Arial" w:cs="Arial"/>
            </w:rPr>
          </w:rPrChange>
        </w:rPr>
        <w:t>UMS</w:t>
      </w:r>
      <w:r>
        <w:rPr>
          <w:rFonts w:ascii="Arial" w:hAnsi="Arial" w:cs="Arial"/>
        </w:rPr>
        <w:t xml:space="preserve"> </w:t>
      </w:r>
      <w:r w:rsidRPr="006406C8">
        <w:rPr>
          <w:rFonts w:ascii="Arial" w:hAnsi="Arial" w:cs="Arial"/>
          <w:sz w:val="22"/>
          <w:szCs w:val="22"/>
          <w:rPrChange w:id="1099" w:author="Author" w:date="2024-06-12T10:25:00Z">
            <w:rPr>
              <w:rFonts w:ascii="Arial" w:hAnsi="Arial" w:cs="Arial"/>
            </w:rPr>
          </w:rPrChange>
        </w:rPr>
        <w:t>Charging Band</w:t>
      </w:r>
      <w:r w:rsidRPr="006406C8">
        <w:rPr>
          <w:rFonts w:ascii="Arial" w:hAnsi="Arial" w:cs="Arial"/>
          <w:sz w:val="22"/>
          <w:szCs w:val="22"/>
          <w:rPrChange w:id="1100" w:author="Author" w:date="2024-06-12T10:25:00Z">
            <w:rPr>
              <w:rFonts w:ascii="Arial" w:hAnsi="Arial" w:cs="Arial"/>
            </w:rPr>
          </w:rPrChange>
        </w:rPr>
        <w:tab/>
      </w:r>
      <w:del w:id="1101" w:author="Author" w:date="2024-06-12T07:45:00Z">
        <w:r w:rsidRPr="006406C8" w:rsidDel="00EF1885">
          <w:rPr>
            <w:rFonts w:ascii="Arial" w:hAnsi="Arial" w:cs="Arial"/>
            <w:sz w:val="22"/>
            <w:szCs w:val="22"/>
            <w:rPrChange w:id="1102" w:author="Author" w:date="2024-06-12T10:25:00Z">
              <w:rPr>
                <w:rFonts w:ascii="Arial" w:hAnsi="Arial" w:cs="Arial"/>
              </w:rPr>
            </w:rPrChange>
          </w:rPr>
          <w:tab/>
        </w:r>
      </w:del>
      <w:r w:rsidRPr="006406C8">
        <w:rPr>
          <w:rFonts w:ascii="Arial" w:hAnsi="Arial" w:cs="Arial"/>
          <w:sz w:val="22"/>
          <w:szCs w:val="22"/>
          <w:rPrChange w:id="1103" w:author="Author" w:date="2024-06-12T10:25:00Z">
            <w:rPr>
              <w:rFonts w:ascii="Arial" w:hAnsi="Arial" w:cs="Arial"/>
            </w:rPr>
          </w:rPrChange>
        </w:rPr>
        <w:t>= (</w:t>
      </w:r>
      <w:ins w:id="1104" w:author="Author" w:date="2024-06-12T07:45:00Z">
        <w:r w:rsidR="00EF1885" w:rsidRPr="006406C8">
          <w:rPr>
            <w:rFonts w:ascii="Arial" w:hAnsi="Arial" w:cs="Arial"/>
            <w:sz w:val="22"/>
            <w:szCs w:val="22"/>
            <w:rPrChange w:id="1105" w:author="Author" w:date="2024-06-12T10:25:00Z">
              <w:rPr>
                <w:rFonts w:ascii="Arial" w:hAnsi="Arial" w:cs="Arial"/>
              </w:rPr>
            </w:rPrChange>
          </w:rPr>
          <w:t>5,100</w:t>
        </w:r>
      </w:ins>
      <w:del w:id="1106" w:author="Author" w:date="2024-06-12T07:45:00Z">
        <w:r w:rsidRPr="006406C8" w:rsidDel="00EF1885">
          <w:rPr>
            <w:rFonts w:ascii="Arial" w:hAnsi="Arial" w:cs="Arial"/>
            <w:sz w:val="22"/>
            <w:szCs w:val="22"/>
            <w:rPrChange w:id="1107" w:author="Author" w:date="2024-06-12T10:25:00Z">
              <w:rPr>
                <w:rFonts w:ascii="Arial" w:hAnsi="Arial" w:cs="Arial"/>
              </w:rPr>
            </w:rPrChange>
          </w:rPr>
          <w:delText>8</w:delText>
        </w:r>
      </w:del>
      <w:r w:rsidRPr="006406C8">
        <w:rPr>
          <w:rFonts w:ascii="Arial" w:hAnsi="Arial" w:cs="Arial"/>
          <w:sz w:val="22"/>
          <w:szCs w:val="22"/>
          <w:rPrChange w:id="1108" w:author="Author" w:date="2024-06-12T10:25:00Z">
            <w:rPr>
              <w:rFonts w:ascii="Arial" w:hAnsi="Arial" w:cs="Arial"/>
            </w:rPr>
          </w:rPrChange>
        </w:rPr>
        <w:t xml:space="preserve">kWh/day – </w:t>
      </w:r>
      <w:ins w:id="1109" w:author="Author" w:date="2024-06-12T07:45:00Z">
        <w:r w:rsidR="00EF1885" w:rsidRPr="006406C8">
          <w:rPr>
            <w:rFonts w:ascii="Arial" w:hAnsi="Arial" w:cs="Arial"/>
            <w:sz w:val="22"/>
            <w:szCs w:val="22"/>
            <w:rPrChange w:id="1110" w:author="Author" w:date="2024-06-12T10:25:00Z">
              <w:rPr>
                <w:rFonts w:ascii="Arial" w:hAnsi="Arial" w:cs="Arial"/>
              </w:rPr>
            </w:rPrChange>
          </w:rPr>
          <w:t>5,000</w:t>
        </w:r>
      </w:ins>
      <w:del w:id="1111" w:author="Author" w:date="2024-06-12T07:45:00Z">
        <w:r w:rsidRPr="006406C8" w:rsidDel="00EF1885">
          <w:rPr>
            <w:rFonts w:ascii="Arial" w:hAnsi="Arial" w:cs="Arial"/>
            <w:sz w:val="22"/>
            <w:szCs w:val="22"/>
            <w:rPrChange w:id="1112" w:author="Author" w:date="2024-06-12T10:25:00Z">
              <w:rPr>
                <w:rFonts w:ascii="Arial" w:hAnsi="Arial" w:cs="Arial"/>
              </w:rPr>
            </w:rPrChange>
          </w:rPr>
          <w:delText>10</w:delText>
        </w:r>
      </w:del>
      <w:r w:rsidRPr="006406C8">
        <w:rPr>
          <w:rFonts w:ascii="Arial" w:hAnsi="Arial" w:cs="Arial"/>
          <w:sz w:val="22"/>
          <w:szCs w:val="22"/>
          <w:rPrChange w:id="1113" w:author="Author" w:date="2024-06-12T10:25:00Z">
            <w:rPr>
              <w:rFonts w:ascii="Arial" w:hAnsi="Arial" w:cs="Arial"/>
            </w:rPr>
          </w:rPrChange>
        </w:rPr>
        <w:t xml:space="preserve">kWh/day) x </w:t>
      </w:r>
      <w:del w:id="1114" w:author="Author" w:date="2024-06-12T07:46:00Z">
        <w:r w:rsidRPr="006406C8" w:rsidDel="00731CB4">
          <w:rPr>
            <w:rFonts w:ascii="Arial" w:hAnsi="Arial" w:cs="Arial"/>
            <w:sz w:val="22"/>
            <w:szCs w:val="22"/>
            <w:rPrChange w:id="1115" w:author="Author" w:date="2024-06-12T10:25:00Z">
              <w:rPr>
                <w:rFonts w:ascii="Arial" w:hAnsi="Arial" w:cs="Arial"/>
              </w:rPr>
            </w:rPrChange>
          </w:rPr>
          <w:delText>2.75</w:delText>
        </w:r>
      </w:del>
      <w:ins w:id="1116" w:author="Author" w:date="2024-06-12T07:46:00Z">
        <w:r w:rsidR="00731CB4" w:rsidRPr="006406C8">
          <w:rPr>
            <w:rFonts w:ascii="Arial" w:hAnsi="Arial" w:cs="Arial"/>
            <w:sz w:val="22"/>
            <w:szCs w:val="22"/>
            <w:rPrChange w:id="1117" w:author="Author" w:date="2024-06-12T10:25:00Z">
              <w:rPr>
                <w:rFonts w:ascii="Arial" w:hAnsi="Arial" w:cs="Arial"/>
              </w:rPr>
            </w:rPrChange>
          </w:rPr>
          <w:t>0.012</w:t>
        </w:r>
      </w:ins>
      <w:r w:rsidRPr="006406C8">
        <w:rPr>
          <w:rFonts w:ascii="Arial" w:hAnsi="Arial" w:cs="Arial"/>
          <w:sz w:val="22"/>
          <w:szCs w:val="22"/>
          <w:rPrChange w:id="1118" w:author="Author" w:date="2024-06-12T10:25:00Z">
            <w:rPr>
              <w:rFonts w:ascii="Arial" w:hAnsi="Arial" w:cs="Arial"/>
            </w:rPr>
          </w:rPrChange>
        </w:rPr>
        <w:t xml:space="preserve">/kWh x </w:t>
      </w:r>
      <w:del w:id="1119" w:author="Author" w:date="2024-06-12T07:46:00Z">
        <w:r w:rsidRPr="006406C8" w:rsidDel="00731CB4">
          <w:rPr>
            <w:rFonts w:ascii="Arial" w:hAnsi="Arial" w:cs="Arial"/>
            <w:sz w:val="22"/>
            <w:szCs w:val="22"/>
            <w:rPrChange w:id="1120" w:author="Author" w:date="2024-06-12T10:25:00Z">
              <w:rPr>
                <w:rFonts w:ascii="Arial" w:hAnsi="Arial" w:cs="Arial"/>
              </w:rPr>
            </w:rPrChange>
          </w:rPr>
          <w:delText>30</w:delText>
        </w:r>
      </w:del>
      <w:ins w:id="1121" w:author="Author" w:date="2024-06-12T07:46:00Z">
        <w:r w:rsidR="00731CB4" w:rsidRPr="006406C8">
          <w:rPr>
            <w:rFonts w:ascii="Arial" w:hAnsi="Arial" w:cs="Arial"/>
            <w:sz w:val="22"/>
            <w:szCs w:val="22"/>
            <w:rPrChange w:id="1122" w:author="Author" w:date="2024-06-12T10:25:00Z">
              <w:rPr>
                <w:rFonts w:ascii="Arial" w:hAnsi="Arial" w:cs="Arial"/>
              </w:rPr>
            </w:rPrChange>
          </w:rPr>
          <w:t>365</w:t>
        </w:r>
      </w:ins>
      <w:r w:rsidRPr="006406C8">
        <w:rPr>
          <w:rFonts w:ascii="Arial" w:hAnsi="Arial" w:cs="Arial"/>
          <w:sz w:val="22"/>
          <w:szCs w:val="22"/>
          <w:rPrChange w:id="1123" w:author="Author" w:date="2024-06-12T10:25:00Z">
            <w:rPr>
              <w:rFonts w:ascii="Arial" w:hAnsi="Arial" w:cs="Arial"/>
            </w:rPr>
          </w:rPrChange>
        </w:rPr>
        <w:t xml:space="preserve"> Days = </w:t>
      </w:r>
      <w:del w:id="1124" w:author="Author" w:date="2024-06-12T10:23:00Z">
        <w:r w:rsidRPr="006406C8" w:rsidDel="009C5977">
          <w:rPr>
            <w:rFonts w:ascii="Arial" w:hAnsi="Arial" w:cs="Arial"/>
            <w:sz w:val="22"/>
            <w:szCs w:val="22"/>
            <w:rPrChange w:id="1125" w:author="Author" w:date="2024-06-12T10:25:00Z">
              <w:rPr>
                <w:rFonts w:ascii="Arial" w:hAnsi="Arial" w:cs="Arial"/>
              </w:rPr>
            </w:rPrChange>
          </w:rPr>
          <w:delText>-</w:delText>
        </w:r>
      </w:del>
      <w:r w:rsidRPr="006406C8">
        <w:rPr>
          <w:rFonts w:ascii="Arial" w:hAnsi="Arial" w:cs="Arial"/>
          <w:sz w:val="22"/>
          <w:szCs w:val="22"/>
          <w:rPrChange w:id="1126" w:author="Author" w:date="2024-06-12T10:25:00Z">
            <w:rPr>
              <w:rFonts w:ascii="Arial" w:hAnsi="Arial" w:cs="Arial"/>
            </w:rPr>
          </w:rPrChange>
        </w:rPr>
        <w:t>£</w:t>
      </w:r>
      <w:del w:id="1127" w:author="Author" w:date="2024-06-12T07:52:00Z">
        <w:r w:rsidRPr="006406C8" w:rsidDel="004177FA">
          <w:rPr>
            <w:rFonts w:ascii="Arial" w:hAnsi="Arial" w:cs="Arial"/>
            <w:sz w:val="22"/>
            <w:szCs w:val="22"/>
            <w:rPrChange w:id="1128" w:author="Author" w:date="2024-06-12T10:25:00Z">
              <w:rPr>
                <w:rFonts w:ascii="Arial" w:hAnsi="Arial" w:cs="Arial"/>
              </w:rPr>
            </w:rPrChange>
          </w:rPr>
          <w:delText>165</w:delText>
        </w:r>
      </w:del>
      <w:ins w:id="1129" w:author="Author" w:date="2024-06-12T07:52:00Z">
        <w:r w:rsidR="00260B8F" w:rsidRPr="006406C8">
          <w:rPr>
            <w:rFonts w:ascii="Arial" w:hAnsi="Arial" w:cs="Arial"/>
            <w:sz w:val="22"/>
            <w:szCs w:val="22"/>
            <w:rPrChange w:id="1130" w:author="Author" w:date="2024-06-12T10:25:00Z">
              <w:rPr>
                <w:rFonts w:ascii="Arial" w:hAnsi="Arial" w:cs="Arial"/>
              </w:rPr>
            </w:rPrChange>
          </w:rPr>
          <w:t>36</w:t>
        </w:r>
      </w:ins>
    </w:p>
    <w:p w14:paraId="08ADE169" w14:textId="77777777" w:rsidR="0022187C" w:rsidRPr="006406C8" w:rsidRDefault="0022187C" w:rsidP="0022187C">
      <w:pPr>
        <w:rPr>
          <w:rFonts w:ascii="Arial" w:hAnsi="Arial" w:cs="Arial"/>
          <w:sz w:val="22"/>
          <w:szCs w:val="22"/>
          <w:rPrChange w:id="1131" w:author="Author" w:date="2024-06-12T10:25:00Z">
            <w:rPr>
              <w:rFonts w:ascii="Arial" w:hAnsi="Arial" w:cs="Arial"/>
            </w:rPr>
          </w:rPrChange>
        </w:rPr>
      </w:pPr>
    </w:p>
    <w:p w14:paraId="11AD3C6F" w14:textId="3BBA7797" w:rsidR="0022187C" w:rsidRPr="006406C8" w:rsidRDefault="0022187C" w:rsidP="0022187C">
      <w:pPr>
        <w:rPr>
          <w:rFonts w:ascii="Arial" w:hAnsi="Arial" w:cs="Arial"/>
          <w:sz w:val="22"/>
          <w:szCs w:val="22"/>
          <w:rPrChange w:id="1132" w:author="Author" w:date="2024-06-12T10:25:00Z">
            <w:rPr>
              <w:rFonts w:ascii="Arial" w:hAnsi="Arial" w:cs="Arial"/>
            </w:rPr>
          </w:rPrChange>
        </w:rPr>
      </w:pPr>
      <w:r w:rsidRPr="006406C8">
        <w:rPr>
          <w:rFonts w:ascii="Arial" w:hAnsi="Arial" w:cs="Arial"/>
          <w:sz w:val="22"/>
          <w:szCs w:val="22"/>
          <w:rPrChange w:id="1133" w:author="Author" w:date="2024-06-12T10:25:00Z">
            <w:rPr>
              <w:rFonts w:ascii="Arial" w:hAnsi="Arial" w:cs="Arial"/>
            </w:rPr>
          </w:rPrChange>
        </w:rPr>
        <w:t xml:space="preserve">Consequently, the net final TNUoS demand reconciliation charge will be </w:t>
      </w:r>
      <w:del w:id="1134" w:author="Author" w:date="2024-06-12T07:47:00Z">
        <w:r w:rsidRPr="006406C8" w:rsidDel="00194907">
          <w:rPr>
            <w:rFonts w:ascii="Arial" w:hAnsi="Arial" w:cs="Arial"/>
            <w:sz w:val="22"/>
            <w:szCs w:val="22"/>
            <w:rPrChange w:id="1135" w:author="Author" w:date="2024-06-12T10:25:00Z">
              <w:rPr>
                <w:rFonts w:ascii="Arial" w:hAnsi="Arial" w:cs="Arial"/>
              </w:rPr>
            </w:rPrChange>
          </w:rPr>
          <w:delText>£1,135</w:delText>
        </w:r>
      </w:del>
      <w:del w:id="1136" w:author="Author" w:date="2024-06-12T10:24:00Z">
        <w:r w:rsidRPr="006406C8" w:rsidDel="00520B94">
          <w:rPr>
            <w:rFonts w:ascii="Arial" w:hAnsi="Arial" w:cs="Arial"/>
            <w:sz w:val="22"/>
            <w:szCs w:val="22"/>
            <w:rPrChange w:id="1137" w:author="Author" w:date="2024-06-12T10:25:00Z">
              <w:rPr>
                <w:rFonts w:ascii="Arial" w:hAnsi="Arial" w:cs="Arial"/>
              </w:rPr>
            </w:rPrChange>
          </w:rPr>
          <w:delText xml:space="preserve"> (</w:delText>
        </w:r>
      </w:del>
      <w:r w:rsidRPr="006406C8">
        <w:rPr>
          <w:rFonts w:ascii="Arial" w:hAnsi="Arial" w:cs="Arial"/>
          <w:sz w:val="22"/>
          <w:szCs w:val="22"/>
          <w:rPrChange w:id="1138" w:author="Author" w:date="2024-06-12T10:25:00Z">
            <w:rPr>
              <w:rFonts w:ascii="Arial" w:hAnsi="Arial" w:cs="Arial"/>
            </w:rPr>
          </w:rPrChange>
        </w:rPr>
        <w:t xml:space="preserve">£5,000 </w:t>
      </w:r>
      <w:del w:id="1139" w:author="Author" w:date="2024-06-12T07:48:00Z">
        <w:r w:rsidRPr="006406C8" w:rsidDel="004E314B">
          <w:rPr>
            <w:rFonts w:ascii="Arial" w:hAnsi="Arial" w:cs="Arial"/>
            <w:sz w:val="22"/>
            <w:szCs w:val="22"/>
            <w:rPrChange w:id="1140" w:author="Author" w:date="2024-06-12T10:25:00Z">
              <w:rPr>
                <w:rFonts w:ascii="Arial" w:hAnsi="Arial" w:cs="Arial"/>
              </w:rPr>
            </w:rPrChange>
          </w:rPr>
          <w:delText>+</w:delText>
        </w:r>
      </w:del>
      <w:del w:id="1141" w:author="Author" w:date="2024-06-12T10:25:00Z">
        <w:r w:rsidRPr="006406C8" w:rsidDel="00BE1BF9">
          <w:rPr>
            <w:rFonts w:ascii="Arial" w:hAnsi="Arial" w:cs="Arial"/>
            <w:sz w:val="22"/>
            <w:szCs w:val="22"/>
            <w:rPrChange w:id="1142" w:author="Author" w:date="2024-06-12T10:25:00Z">
              <w:rPr>
                <w:rFonts w:ascii="Arial" w:hAnsi="Arial" w:cs="Arial"/>
              </w:rPr>
            </w:rPrChange>
          </w:rPr>
          <w:delText xml:space="preserve"> </w:delText>
        </w:r>
      </w:del>
      <w:r w:rsidRPr="006406C8">
        <w:rPr>
          <w:rFonts w:ascii="Arial" w:hAnsi="Arial" w:cs="Arial"/>
          <w:sz w:val="22"/>
          <w:szCs w:val="22"/>
          <w:rPrChange w:id="1143" w:author="Author" w:date="2024-06-12T10:25:00Z">
            <w:rPr>
              <w:rFonts w:ascii="Arial" w:hAnsi="Arial" w:cs="Arial"/>
            </w:rPr>
          </w:rPrChange>
        </w:rPr>
        <w:t>-</w:t>
      </w:r>
      <w:ins w:id="1144" w:author="Author" w:date="2024-06-12T07:48:00Z">
        <w:r w:rsidR="004E314B" w:rsidRPr="006406C8">
          <w:rPr>
            <w:rFonts w:ascii="Arial" w:hAnsi="Arial" w:cs="Arial"/>
            <w:sz w:val="22"/>
            <w:szCs w:val="22"/>
            <w:rPrChange w:id="1145" w:author="Author" w:date="2024-06-12T10:25:00Z">
              <w:rPr>
                <w:rFonts w:ascii="Arial" w:hAnsi="Arial" w:cs="Arial"/>
              </w:rPr>
            </w:rPrChange>
          </w:rPr>
          <w:t xml:space="preserve"> </w:t>
        </w:r>
      </w:ins>
      <w:r w:rsidRPr="006406C8">
        <w:rPr>
          <w:rFonts w:ascii="Arial" w:hAnsi="Arial" w:cs="Arial"/>
          <w:sz w:val="22"/>
          <w:szCs w:val="22"/>
          <w:rPrChange w:id="1146" w:author="Author" w:date="2024-06-12T10:25:00Z">
            <w:rPr>
              <w:rFonts w:ascii="Arial" w:hAnsi="Arial" w:cs="Arial"/>
            </w:rPr>
          </w:rPrChange>
        </w:rPr>
        <w:t xml:space="preserve">£250 </w:t>
      </w:r>
      <w:del w:id="1147" w:author="Author" w:date="2024-06-12T07:48:00Z">
        <w:r w:rsidRPr="006406C8" w:rsidDel="004E314B">
          <w:rPr>
            <w:rFonts w:ascii="Arial" w:hAnsi="Arial" w:cs="Arial"/>
            <w:sz w:val="22"/>
            <w:szCs w:val="22"/>
            <w:rPrChange w:id="1148" w:author="Author" w:date="2024-06-12T10:25:00Z">
              <w:rPr>
                <w:rFonts w:ascii="Arial" w:hAnsi="Arial" w:cs="Arial"/>
              </w:rPr>
            </w:rPrChange>
          </w:rPr>
          <w:delText xml:space="preserve">+ </w:delText>
        </w:r>
      </w:del>
      <w:r w:rsidRPr="006406C8">
        <w:rPr>
          <w:rFonts w:ascii="Arial" w:hAnsi="Arial" w:cs="Arial"/>
          <w:sz w:val="22"/>
          <w:szCs w:val="22"/>
          <w:rPrChange w:id="1149" w:author="Author" w:date="2024-06-12T10:25:00Z">
            <w:rPr>
              <w:rFonts w:ascii="Arial" w:hAnsi="Arial" w:cs="Arial"/>
            </w:rPr>
          </w:rPrChange>
        </w:rPr>
        <w:t>-£3,600 + £</w:t>
      </w:r>
      <w:r w:rsidR="00DD4C56" w:rsidRPr="006406C8">
        <w:rPr>
          <w:rFonts w:ascii="Arial" w:hAnsi="Arial" w:cs="Arial"/>
          <w:sz w:val="22"/>
          <w:szCs w:val="22"/>
          <w:rPrChange w:id="1150" w:author="Author" w:date="2024-06-12T10:25:00Z">
            <w:rPr>
              <w:rFonts w:ascii="Arial" w:hAnsi="Arial" w:cs="Arial"/>
            </w:rPr>
          </w:rPrChange>
        </w:rPr>
        <w:t>1</w:t>
      </w:r>
      <w:r w:rsidRPr="006406C8">
        <w:rPr>
          <w:rFonts w:ascii="Arial" w:hAnsi="Arial" w:cs="Arial"/>
          <w:sz w:val="22"/>
          <w:szCs w:val="22"/>
          <w:rPrChange w:id="1151" w:author="Author" w:date="2024-06-12T10:25:00Z">
            <w:rPr>
              <w:rFonts w:ascii="Arial" w:hAnsi="Arial" w:cs="Arial"/>
            </w:rPr>
          </w:rPrChange>
        </w:rPr>
        <w:t xml:space="preserve">50 - £300 </w:t>
      </w:r>
      <w:ins w:id="1152" w:author="Author" w:date="2024-06-12T07:49:00Z">
        <w:r w:rsidR="00FC660B" w:rsidRPr="006406C8">
          <w:rPr>
            <w:rFonts w:ascii="Arial" w:hAnsi="Arial" w:cs="Arial"/>
            <w:sz w:val="22"/>
            <w:szCs w:val="22"/>
            <w:rPrChange w:id="1153" w:author="Author" w:date="2024-06-12T10:25:00Z">
              <w:rPr>
                <w:rFonts w:ascii="Arial" w:hAnsi="Arial" w:cs="Arial"/>
              </w:rPr>
            </w:rPrChange>
          </w:rPr>
          <w:t>+</w:t>
        </w:r>
      </w:ins>
      <w:del w:id="1154" w:author="Author" w:date="2024-06-12T10:25:00Z">
        <w:r w:rsidRPr="006406C8" w:rsidDel="001D109A">
          <w:rPr>
            <w:rFonts w:ascii="Arial" w:hAnsi="Arial" w:cs="Arial"/>
            <w:sz w:val="22"/>
            <w:szCs w:val="22"/>
            <w:rPrChange w:id="1155" w:author="Author" w:date="2024-06-12T10:25:00Z">
              <w:rPr>
                <w:rFonts w:ascii="Arial" w:hAnsi="Arial" w:cs="Arial"/>
              </w:rPr>
            </w:rPrChange>
          </w:rPr>
          <w:delText>-</w:delText>
        </w:r>
      </w:del>
      <w:r w:rsidRPr="006406C8">
        <w:rPr>
          <w:rFonts w:ascii="Arial" w:hAnsi="Arial" w:cs="Arial"/>
          <w:sz w:val="22"/>
          <w:szCs w:val="22"/>
          <w:rPrChange w:id="1156" w:author="Author" w:date="2024-06-12T10:25:00Z">
            <w:rPr>
              <w:rFonts w:ascii="Arial" w:hAnsi="Arial" w:cs="Arial"/>
            </w:rPr>
          </w:rPrChange>
        </w:rPr>
        <w:t xml:space="preserve"> £</w:t>
      </w:r>
      <w:del w:id="1157" w:author="Author" w:date="2024-06-12T07:46:00Z">
        <w:r w:rsidRPr="006406C8" w:rsidDel="00731CB4">
          <w:rPr>
            <w:rFonts w:ascii="Arial" w:hAnsi="Arial" w:cs="Arial"/>
            <w:sz w:val="22"/>
            <w:szCs w:val="22"/>
            <w:rPrChange w:id="1158" w:author="Author" w:date="2024-06-12T10:25:00Z">
              <w:rPr>
                <w:rFonts w:ascii="Arial" w:hAnsi="Arial" w:cs="Arial"/>
              </w:rPr>
            </w:rPrChange>
          </w:rPr>
          <w:delText>165</w:delText>
        </w:r>
      </w:del>
      <w:ins w:id="1159" w:author="Author" w:date="2024-06-12T07:46:00Z">
        <w:r w:rsidR="00731CB4" w:rsidRPr="006406C8">
          <w:rPr>
            <w:rFonts w:ascii="Arial" w:hAnsi="Arial" w:cs="Arial"/>
            <w:sz w:val="22"/>
            <w:szCs w:val="22"/>
            <w:rPrChange w:id="1160" w:author="Author" w:date="2024-06-12T10:25:00Z">
              <w:rPr>
                <w:rFonts w:ascii="Arial" w:hAnsi="Arial" w:cs="Arial"/>
              </w:rPr>
            </w:rPrChange>
          </w:rPr>
          <w:t>36</w:t>
        </w:r>
      </w:ins>
      <w:ins w:id="1161" w:author="Author" w:date="2024-06-12T07:49:00Z">
        <w:r w:rsidR="00FC660B" w:rsidRPr="006406C8">
          <w:rPr>
            <w:rFonts w:ascii="Arial" w:hAnsi="Arial" w:cs="Arial"/>
            <w:sz w:val="22"/>
            <w:szCs w:val="22"/>
            <w:rPrChange w:id="1162" w:author="Author" w:date="2024-06-12T10:25:00Z">
              <w:rPr>
                <w:rFonts w:ascii="Arial" w:hAnsi="Arial" w:cs="Arial"/>
              </w:rPr>
            </w:rPrChange>
          </w:rPr>
          <w:t xml:space="preserve"> = </w:t>
        </w:r>
        <w:r w:rsidR="009A096A" w:rsidRPr="006406C8">
          <w:rPr>
            <w:rFonts w:ascii="Arial" w:hAnsi="Arial" w:cs="Arial"/>
            <w:sz w:val="22"/>
            <w:szCs w:val="22"/>
            <w:rPrChange w:id="1163" w:author="Author" w:date="2024-06-12T10:25:00Z">
              <w:rPr>
                <w:rFonts w:ascii="Arial" w:hAnsi="Arial" w:cs="Arial"/>
              </w:rPr>
            </w:rPrChange>
          </w:rPr>
          <w:t>£1,036</w:t>
        </w:r>
      </w:ins>
      <w:del w:id="1164" w:author="Author" w:date="2024-06-12T10:24:00Z">
        <w:r w:rsidRPr="006406C8" w:rsidDel="00781F15">
          <w:rPr>
            <w:rFonts w:ascii="Arial" w:hAnsi="Arial" w:cs="Arial"/>
            <w:sz w:val="22"/>
            <w:szCs w:val="22"/>
            <w:rPrChange w:id="1165" w:author="Author" w:date="2024-06-12T10:25:00Z">
              <w:rPr>
                <w:rFonts w:ascii="Arial" w:hAnsi="Arial" w:cs="Arial"/>
              </w:rPr>
            </w:rPrChange>
          </w:rPr>
          <w:delText>)</w:delText>
        </w:r>
      </w:del>
      <w:del w:id="1166" w:author="Author" w:date="2024-06-12T10:26:00Z">
        <w:r w:rsidRPr="006406C8" w:rsidDel="004F5819">
          <w:rPr>
            <w:rFonts w:ascii="Arial" w:hAnsi="Arial" w:cs="Arial"/>
            <w:sz w:val="22"/>
            <w:szCs w:val="22"/>
            <w:rPrChange w:id="1167" w:author="Author" w:date="2024-06-12T10:25:00Z">
              <w:rPr>
                <w:rFonts w:ascii="Arial" w:hAnsi="Arial" w:cs="Arial"/>
              </w:rPr>
            </w:rPrChange>
          </w:rPr>
          <w:delText>.</w:delText>
        </w:r>
      </w:del>
    </w:p>
    <w:bookmarkEnd w:id="782"/>
    <w:bookmarkEnd w:id="783"/>
    <w:bookmarkEnd w:id="784"/>
    <w:p w14:paraId="3DF42625" w14:textId="77777777" w:rsidR="006661FE" w:rsidRPr="006406C8" w:rsidRDefault="006661FE" w:rsidP="006661FE">
      <w:pPr>
        <w:rPr>
          <w:rFonts w:ascii="Arial" w:hAnsi="Arial" w:cs="Arial"/>
          <w:sz w:val="22"/>
          <w:szCs w:val="22"/>
        </w:rPr>
      </w:pPr>
    </w:p>
    <w:p w14:paraId="5A683FA4" w14:textId="7C3E3D9D" w:rsidR="006661FE" w:rsidRPr="008E4447" w:rsidRDefault="00F15436" w:rsidP="006661FE">
      <w:pPr>
        <w:pStyle w:val="Header"/>
        <w:jc w:val="both"/>
        <w:rPr>
          <w:rFonts w:ascii="Arial" w:hAnsi="Arial" w:cs="Arial"/>
          <w:szCs w:val="22"/>
        </w:rPr>
      </w:pPr>
      <w:ins w:id="1168" w:author="Author" w:date="2024-06-12T07:50:00Z">
        <w:r w:rsidRPr="006406C8">
          <w:rPr>
            <w:rFonts w:ascii="Arial" w:hAnsi="Arial" w:cs="Arial"/>
            <w:szCs w:val="22"/>
          </w:rPr>
          <w:t>Monthly reconciliation amounts are calculated in a similar way as for the Initial Reconciliation, being (i) for HH Demand and Embedded Export, the outturn annual charge divided by 12, and for NHH Demand</w:t>
        </w:r>
        <w:r w:rsidRPr="003A6757">
          <w:rPr>
            <w:rFonts w:ascii="Arial" w:hAnsi="Arial" w:cs="Arial"/>
            <w:szCs w:val="22"/>
          </w:rPr>
          <w:t xml:space="preserve"> and TDR it is the outturn charge for the month; less (ii) the amount already invoiced for that month (including through the Initial Reconciliation).</w:t>
        </w:r>
        <w:r>
          <w:rPr>
            <w:rFonts w:ascii="Arial" w:hAnsi="Arial" w:cs="Arial"/>
            <w:szCs w:val="22"/>
          </w:rPr>
          <w:t xml:space="preserve"> </w:t>
        </w:r>
      </w:ins>
      <w:r w:rsidR="006661FE" w:rsidRPr="008E4447">
        <w:rPr>
          <w:rFonts w:ascii="Arial" w:hAnsi="Arial" w:cs="Arial"/>
          <w:szCs w:val="22"/>
        </w:rPr>
        <w:t>Interest payments are calculated based on the</w:t>
      </w:r>
      <w:ins w:id="1169" w:author="Author" w:date="2024-06-12T07:50:00Z">
        <w:r>
          <w:rPr>
            <w:rFonts w:ascii="Arial" w:hAnsi="Arial" w:cs="Arial"/>
            <w:szCs w:val="22"/>
          </w:rPr>
          <w:t>se</w:t>
        </w:r>
      </w:ins>
      <w:r w:rsidR="006661FE" w:rsidRPr="008E4447">
        <w:rPr>
          <w:rFonts w:ascii="Arial" w:hAnsi="Arial" w:cs="Arial"/>
          <w:szCs w:val="22"/>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4082D3BA" w:rsidR="006661FE" w:rsidRPr="008E4447" w:rsidDel="00F15436" w:rsidRDefault="006661FE" w:rsidP="006661FE">
      <w:pPr>
        <w:pStyle w:val="BodyText"/>
        <w:rPr>
          <w:del w:id="1170" w:author="Author" w:date="2024-06-12T07:50:00Z"/>
          <w:rFonts w:ascii="Arial" w:hAnsi="Arial" w:cs="Arial"/>
          <w:sz w:val="22"/>
          <w:szCs w:val="22"/>
        </w:rPr>
      </w:pPr>
      <w:del w:id="1171" w:author="Author" w:date="2024-06-12T07:50:00Z">
        <w:r w:rsidRPr="008E4447" w:rsidDel="00F15436">
          <w:rPr>
            <w:rFonts w:ascii="Arial" w:hAnsi="Arial" w:cs="Arial"/>
            <w:sz w:val="22"/>
            <w:szCs w:val="22"/>
          </w:rPr>
          <w:delText>Outturn data for BM Units with a net export over the Triad will be received at this stage and final reconciliation will be carried out, as required. Interest will be calculated as described above.</w:delText>
        </w:r>
      </w:del>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040FED25" w:rsidR="006661FE" w:rsidRPr="008E4447" w:rsidDel="00A808B7" w:rsidRDefault="006661FE" w:rsidP="006661FE">
      <w:pPr>
        <w:pStyle w:val="BodyTextIndent"/>
        <w:ind w:left="720" w:hanging="720"/>
        <w:jc w:val="both"/>
        <w:rPr>
          <w:del w:id="1172" w:author="Author" w:date="2024-06-12T10:26:00Z"/>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1173" w:name="_Ref531684937"/>
      <w:bookmarkStart w:id="1174" w:name="_Toc32201110"/>
      <w:r w:rsidRPr="008E4447">
        <w:rPr>
          <w:rFonts w:ascii="Arial" w:hAnsi="Arial" w:cs="Arial"/>
          <w:sz w:val="22"/>
          <w:szCs w:val="22"/>
        </w:rPr>
        <w:br w:type="page"/>
      </w:r>
      <w:bookmarkStart w:id="1175" w:name="_Toc274049739"/>
      <w:bookmarkStart w:id="1176"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1175"/>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ANLTx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AK0FVN+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18058"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FWOJI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EYzX4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0D39AB"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Zd9Q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SYRIu4L6RMQRJmPRj0CbDvAXZwOZquT+50Gg&#10;4sx8siTe++V6HV2YgvWbK6LK8DJTXWaElQRV8sDZtN2FybkHh7rtqNI0Lgs3JHijkxZPXc39k3GS&#10;RLPJozMv43Tr6Vfc/gY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BP7+Zd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O9c8js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8SB9c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zxXjw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U2M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O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xzU2M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54FB2"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0kMNI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6qsHMxYCAAAzBAAADgAAAAAAAAAAAAAAAAAuAgAAZHJzL2Uyb0RvYy54bWxQSwECLQAUAAYACAAA&#10;ACEA2McXjdwAAAAKAQAADwAAAAAAAAAAAAAAAABwBAAAZHJzL2Rvd25yZXYueG1sUEsFBgAAAAAE&#10;AAQA8wAAAHkFA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rl8t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7Wz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nw3GrhOpA0iIcDUsPjBYt4C/OejJrwf3PrUDFmflkaTyL0WQS3Z2CJC1neJ0przPC&#10;SoIqeODsuFyH44vYOtRNSzeNkhwWHmiktU5qv7I68SdDpiGcHk90/HWcql6f+Oo3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9eO1s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6N+mAx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1177" w:name="_Hlt501343668"/>
      <w:bookmarkStart w:id="1178" w:name="_Hlt488742812"/>
      <w:bookmarkStart w:id="1179" w:name="_Toc32201111"/>
      <w:bookmarkStart w:id="1180" w:name="_Toc49661161"/>
      <w:bookmarkStart w:id="1181" w:name="_Toc274049740"/>
      <w:bookmarkEnd w:id="1173"/>
      <w:bookmarkEnd w:id="1174"/>
      <w:bookmarkEnd w:id="1176"/>
      <w:bookmarkEnd w:id="1177"/>
      <w:bookmarkEnd w:id="1178"/>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1179"/>
      <w:bookmarkEnd w:id="1180"/>
      <w:bookmarkEnd w:id="1181"/>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1182" w:name="_Toc32201112"/>
      <w:bookmarkStart w:id="1183" w:name="_Toc49661162"/>
      <w:bookmarkStart w:id="1184" w:name="_Toc274049741"/>
      <w:r>
        <w:t>Demand Charges</w:t>
      </w:r>
      <w:bookmarkEnd w:id="1182"/>
      <w:bookmarkEnd w:id="1183"/>
      <w:bookmarkEnd w:id="1184"/>
    </w:p>
    <w:p w14:paraId="6FFEEB6C" w14:textId="77777777" w:rsidR="00E010AE" w:rsidRDefault="001A38A3" w:rsidP="006661FE">
      <w:pPr>
        <w:pStyle w:val="1"/>
        <w:jc w:val="both"/>
      </w:pPr>
      <w:bookmarkStart w:id="1185" w:name="_Toc32201113"/>
      <w:bookmarkStart w:id="1186" w:name="_Toc49661163"/>
      <w:r>
        <w:rPr>
          <w:noProof/>
          <w:sz w:val="20"/>
        </w:rPr>
        <w:object w:dxaOrig="1440" w:dyaOrig="1440" w14:anchorId="095B0C15">
          <v:shape id="_x0000_s2083" type="#_x0000_t75" style="position:absolute;left:0;text-align:left;margin-left:-18pt;margin-top:17.7pt;width:570.95pt;height:585pt;z-index:251658266">
            <v:imagedata r:id="rId104" o:title=""/>
            <w10:wrap type="topAndBottom"/>
          </v:shape>
          <o:OLEObject Type="Embed" ProgID="Visio.Drawing.6" ShapeID="_x0000_s2083" DrawAspect="Content" ObjectID="_1781510313" r:id="rId105"/>
        </w:obje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1187" w:name="OLE_LINK9"/>
      <w:bookmarkStart w:id="1188" w:name="OLE_LINK12"/>
      <w:bookmarkEnd w:id="1185"/>
      <w:bookmarkEnd w:id="1186"/>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1187"/>
      <w:bookmarkEnd w:id="1188"/>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1189"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1189"/>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1190"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1190"/>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1191"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1191"/>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1192"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1192"/>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1193" w:name="_Toc70749747"/>
      <w:bookmarkStart w:id="1194"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1193"/>
      <w:bookmarkEnd w:id="1194"/>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1195"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1195"/>
    </w:p>
    <w:p w14:paraId="70CE6CDB" w14:textId="77777777" w:rsidR="006661FE" w:rsidRDefault="006661FE">
      <w:pPr>
        <w:pStyle w:val="1"/>
        <w:jc w:val="both"/>
      </w:pPr>
    </w:p>
    <w:p w14:paraId="3A32FE67" w14:textId="77777777" w:rsidR="006661FE" w:rsidRPr="007B2988" w:rsidRDefault="006661FE" w:rsidP="006661FE">
      <w:pPr>
        <w:pStyle w:val="Heading2"/>
      </w:pPr>
      <w:bookmarkStart w:id="1196" w:name="_Toc274049748"/>
      <w:r w:rsidRPr="007B2988">
        <w:t>Stability of tariffs</w:t>
      </w:r>
      <w:bookmarkEnd w:id="1196"/>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1197" w:name="_Toc274049749"/>
      <w:r w:rsidRPr="007B2988">
        <w:t>Predictability of tariffs</w:t>
      </w:r>
      <w:bookmarkEnd w:id="1197"/>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1198" w:name="_Toc3598575"/>
      <w:bookmarkStart w:id="1199" w:name="_Toc35675434"/>
      <w:bookmarkStart w:id="1200"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1198"/>
    <w:bookmarkEnd w:id="1199"/>
    <w:bookmarkEnd w:id="1200"/>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1201" w:name="_Hlt474031874"/>
      <w:bookmarkEnd w:id="1201"/>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1202"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1202"/>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1A38A3"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1A38A3"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1A38A3"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1A38A3"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1A38A3"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1A38A3"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1203"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1203"/>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The Company would 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1A38A3"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1A38A3"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m:t>
              </m:r>
              <m:r>
                <w:rPr>
                  <w:rFonts w:ascii="Cambria Math" w:hAnsi="Cambria Math" w:cs="Arial"/>
                  <w:sz w:val="22"/>
                  <w:szCs w:val="22"/>
                </w:rPr>
                <m:t>D</m:t>
              </m:r>
              <m:r>
                <w:rPr>
                  <w:rFonts w:ascii="Cambria Math" w:hAnsi="Cambria Math" w:cs="Arial"/>
                  <w:sz w:val="22"/>
                  <w:szCs w:val="22"/>
                </w:rPr>
                <m:t xml:space="preserve">%) * </m:t>
              </m:r>
              <m:r>
                <w:rPr>
                  <w:rFonts w:ascii="Cambria Math" w:hAnsi="Cambria Math" w:cs="Arial"/>
                  <w:sz w:val="22"/>
                  <w:szCs w:val="22"/>
                </w:rPr>
                <m:t>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r>
            <w:rPr>
              <w:rFonts w:ascii="Cambria Math" w:hAnsi="Cambria Math" w:cs="Arial"/>
            </w:rPr>
            <m:t>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m:t>
              </m:r>
              <m:r>
                <w:rPr>
                  <w:rFonts w:ascii="Cambria Math" w:hAnsi="Cambria Math" w:cs="Arial"/>
                </w:rPr>
                <m:t>∈</m:t>
              </m:r>
              <m:r>
                <w:rPr>
                  <w:rFonts w:ascii="Cambria Math" w:hAnsi="Cambria Math" w:cs="Arial"/>
                </w:rPr>
                <m:t>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25pt;height:21.75pt" o:ole="">
                  <v:imagedata r:id="rId108" o:title=""/>
                </v:shape>
                <o:OLEObject Type="Embed" ProgID="Equation.3" ShapeID="_x0000_i1032" DrawAspect="Content" ObjectID="_1781510304" r:id="rId109"/>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75pt;height:21.75pt" o:ole="">
                  <v:imagedata r:id="rId110" o:title=""/>
                </v:shape>
                <o:OLEObject Type="Embed" ProgID="Equation.3" ShapeID="_x0000_i1033" DrawAspect="Content" ObjectID="_1781510305" r:id="rId111"/>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75pt;height:21.75pt" o:ole="">
                  <v:imagedata r:id="rId112" o:title=""/>
                </v:shape>
                <o:OLEObject Type="Embed" ProgID="Equation.3" ShapeID="_x0000_i1034" DrawAspect="Content" ObjectID="_1781510306" r:id="rId113"/>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1204" w:name="BSUoSend"/>
      <w:bookmarkEnd w:id="1204"/>
    </w:p>
    <w:sectPr w:rsidR="006A4386" w:rsidRPr="00FC681D" w:rsidSect="00B311F1">
      <w:headerReference w:type="even" r:id="rId114"/>
      <w:headerReference w:type="default" r:id="rId115"/>
      <w:footerReference w:type="even" r:id="rId116"/>
      <w:footerReference w:type="default" r:id="rId117"/>
      <w:headerReference w:type="first" r:id="rId118"/>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4C190" w14:textId="77777777" w:rsidR="008208CE" w:rsidRDefault="008208CE" w:rsidP="001046D7">
      <w:pPr>
        <w:pStyle w:val="LogoCaption"/>
      </w:pPr>
      <w:r>
        <w:separator/>
      </w:r>
    </w:p>
  </w:endnote>
  <w:endnote w:type="continuationSeparator" w:id="0">
    <w:p w14:paraId="33F941AC" w14:textId="77777777" w:rsidR="008208CE" w:rsidRDefault="008208CE" w:rsidP="001046D7">
      <w:pPr>
        <w:pStyle w:val="LogoCaption"/>
      </w:pPr>
      <w:r>
        <w:continuationSeparator/>
      </w:r>
    </w:p>
  </w:endnote>
  <w:endnote w:type="continuationNotice" w:id="1">
    <w:p w14:paraId="0459446F" w14:textId="77777777" w:rsidR="008208CE" w:rsidRDefault="008208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6017733" w:rsidR="00CD5631" w:rsidRDefault="00CD5631">
    <w:pPr>
      <w:pStyle w:val="Footer"/>
    </w:pPr>
    <w:r>
      <w:fldChar w:fldCharType="begin"/>
    </w:r>
    <w:r>
      <w:instrText xml:space="preserve"> DOCPROPERTY "DocID" \* MERGEFORMAT </w:instrText>
    </w:r>
    <w:r>
      <w:fldChar w:fldCharType="separate"/>
    </w:r>
    <w:r w:rsidR="007648E3">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EA5E5" w14:textId="388BBE35"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B461C7">
      <w:rPr>
        <w:rFonts w:ascii="Arial" w:hAnsi="Arial" w:cs="Arial"/>
        <w:sz w:val="18"/>
        <w:szCs w:val="18"/>
      </w:rPr>
      <w:t>c</w:t>
    </w:r>
    <w:r>
      <w:rPr>
        <w:rFonts w:ascii="Arial" w:hAnsi="Arial" w:cs="Arial"/>
        <w:sz w:val="18"/>
        <w:szCs w:val="18"/>
      </w:rPr>
      <w:t xml:space="preserve"> – </w:t>
    </w:r>
    <w:r w:rsidR="00404699">
      <w:rPr>
        <w:rFonts w:ascii="Arial" w:hAnsi="Arial" w:cs="Arial"/>
        <w:sz w:val="18"/>
        <w:szCs w:val="18"/>
      </w:rPr>
      <w:t>0</w:t>
    </w:r>
    <w:r w:rsidR="003C1BDF">
      <w:rPr>
        <w:rFonts w:ascii="Arial" w:hAnsi="Arial" w:cs="Arial"/>
        <w:sz w:val="18"/>
        <w:szCs w:val="18"/>
      </w:rPr>
      <w:t>6</w:t>
    </w:r>
    <w:r w:rsidR="00404699">
      <w:rPr>
        <w:rFonts w:ascii="Arial" w:hAnsi="Arial" w:cs="Arial"/>
        <w:sz w:val="18"/>
        <w:szCs w:val="18"/>
      </w:rPr>
      <w:t xml:space="preserve"> </w:t>
    </w:r>
    <w:r w:rsidR="003C1BDF">
      <w:rPr>
        <w:rFonts w:ascii="Arial" w:hAnsi="Arial" w:cs="Arial"/>
        <w:sz w:val="18"/>
        <w:szCs w:val="18"/>
      </w:rPr>
      <w:t>June</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7B6DA" w14:textId="77777777" w:rsidR="008208CE" w:rsidRDefault="008208CE" w:rsidP="001046D7">
      <w:pPr>
        <w:pStyle w:val="LogoCaption"/>
      </w:pPr>
      <w:r>
        <w:separator/>
      </w:r>
    </w:p>
  </w:footnote>
  <w:footnote w:type="continuationSeparator" w:id="0">
    <w:p w14:paraId="31315DB1" w14:textId="77777777" w:rsidR="008208CE" w:rsidRDefault="008208CE" w:rsidP="001046D7">
      <w:pPr>
        <w:pStyle w:val="LogoCaption"/>
      </w:pPr>
      <w:r>
        <w:continuationSeparator/>
      </w:r>
    </w:p>
  </w:footnote>
  <w:footnote w:type="continuationNotice" w:id="1">
    <w:p w14:paraId="42D7B519" w14:textId="77777777" w:rsidR="008208CE" w:rsidRDefault="008208CE"/>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6" w:name="OLE_LINK4"/>
      <w:bookmarkStart w:id="247" w:name="OLE_LINK5"/>
      <w:r w:rsidRPr="00222B22">
        <w:rPr>
          <w:rFonts w:cs="Arial"/>
          <w:sz w:val="18"/>
          <w:szCs w:val="18"/>
        </w:rPr>
        <w:t xml:space="preserve">LDTEC Indicative Block Offer </w:t>
      </w:r>
      <w:bookmarkEnd w:id="246"/>
      <w:bookmarkEnd w:id="247"/>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1205"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1206" w:name="bmkLogoCaptionEven" w:colFirst="0" w:colLast="0"/>
          <w:bookmarkEnd w:id="1205"/>
        </w:p>
      </w:tc>
    </w:tr>
    <w:bookmarkEnd w:id="1206"/>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A7254" w14:textId="0A235825"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3C1BDF">
      <w:rPr>
        <w:rFonts w:ascii="Arial" w:hAnsi="Arial" w:cs="Arial"/>
        <w:sz w:val="18"/>
        <w:szCs w:val="18"/>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1207"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1208" w:name="bmkLogoCaption" w:colFirst="0" w:colLast="0"/>
          <w:bookmarkEnd w:id="1207"/>
        </w:p>
      </w:tc>
    </w:tr>
    <w:bookmarkEnd w:id="1208"/>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3"/>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2"/>
  </w:num>
  <w:num w:numId="13" w16cid:durableId="2071802399">
    <w:abstractNumId w:val="99"/>
  </w:num>
  <w:num w:numId="14" w16cid:durableId="1717123476">
    <w:abstractNumId w:val="59"/>
  </w:num>
  <w:num w:numId="15" w16cid:durableId="1804423921">
    <w:abstractNumId w:val="90"/>
  </w:num>
  <w:num w:numId="16" w16cid:durableId="222109407">
    <w:abstractNumId w:val="74"/>
  </w:num>
  <w:num w:numId="17" w16cid:durableId="2094357796">
    <w:abstractNumId w:val="10"/>
  </w:num>
  <w:num w:numId="18" w16cid:durableId="1743720666">
    <w:abstractNumId w:val="46"/>
  </w:num>
  <w:num w:numId="19" w16cid:durableId="689529049">
    <w:abstractNumId w:val="79"/>
  </w:num>
  <w:num w:numId="20" w16cid:durableId="1479567228">
    <w:abstractNumId w:val="27"/>
  </w:num>
  <w:num w:numId="21" w16cid:durableId="974681360">
    <w:abstractNumId w:val="37"/>
  </w:num>
  <w:num w:numId="22" w16cid:durableId="2011564590">
    <w:abstractNumId w:val="119"/>
  </w:num>
  <w:num w:numId="23" w16cid:durableId="705788641">
    <w:abstractNumId w:val="110"/>
  </w:num>
  <w:num w:numId="24" w16cid:durableId="738089661">
    <w:abstractNumId w:val="47"/>
  </w:num>
  <w:num w:numId="25" w16cid:durableId="818885184">
    <w:abstractNumId w:val="94"/>
  </w:num>
  <w:num w:numId="26" w16cid:durableId="1342705191">
    <w:abstractNumId w:val="123"/>
  </w:num>
  <w:num w:numId="27" w16cid:durableId="1212688390">
    <w:abstractNumId w:val="84"/>
  </w:num>
  <w:num w:numId="28" w16cid:durableId="2025209318">
    <w:abstractNumId w:val="102"/>
  </w:num>
  <w:num w:numId="29" w16cid:durableId="1116098369">
    <w:abstractNumId w:val="125"/>
  </w:num>
  <w:num w:numId="30" w16cid:durableId="1668022375">
    <w:abstractNumId w:val="44"/>
  </w:num>
  <w:num w:numId="31" w16cid:durableId="1095394850">
    <w:abstractNumId w:val="48"/>
  </w:num>
  <w:num w:numId="32" w16cid:durableId="236868696">
    <w:abstractNumId w:val="121"/>
  </w:num>
  <w:num w:numId="33" w16cid:durableId="1199660472">
    <w:abstractNumId w:val="58"/>
  </w:num>
  <w:num w:numId="34" w16cid:durableId="1562131476">
    <w:abstractNumId w:val="122"/>
  </w:num>
  <w:num w:numId="35" w16cid:durableId="1593783032">
    <w:abstractNumId w:val="39"/>
  </w:num>
  <w:num w:numId="36" w16cid:durableId="1932467391">
    <w:abstractNumId w:val="81"/>
  </w:num>
  <w:num w:numId="37" w16cid:durableId="1825585835">
    <w:abstractNumId w:val="57"/>
  </w:num>
  <w:num w:numId="38" w16cid:durableId="652221816">
    <w:abstractNumId w:val="92"/>
  </w:num>
  <w:num w:numId="39" w16cid:durableId="74860716">
    <w:abstractNumId w:val="101"/>
  </w:num>
  <w:num w:numId="40" w16cid:durableId="394087964">
    <w:abstractNumId w:val="18"/>
  </w:num>
  <w:num w:numId="41" w16cid:durableId="334454382">
    <w:abstractNumId w:val="89"/>
  </w:num>
  <w:num w:numId="42" w16cid:durableId="911429566">
    <w:abstractNumId w:val="52"/>
  </w:num>
  <w:num w:numId="43" w16cid:durableId="1679190630">
    <w:abstractNumId w:val="42"/>
  </w:num>
  <w:num w:numId="44" w16cid:durableId="304820561">
    <w:abstractNumId w:val="78"/>
  </w:num>
  <w:num w:numId="45" w16cid:durableId="141771232">
    <w:abstractNumId w:val="109"/>
  </w:num>
  <w:num w:numId="46" w16cid:durableId="1360278576">
    <w:abstractNumId w:val="15"/>
  </w:num>
  <w:num w:numId="47" w16cid:durableId="834801188">
    <w:abstractNumId w:val="12"/>
  </w:num>
  <w:num w:numId="48" w16cid:durableId="297492059">
    <w:abstractNumId w:val="36"/>
  </w:num>
  <w:num w:numId="49" w16cid:durableId="56363234">
    <w:abstractNumId w:val="93"/>
  </w:num>
  <w:num w:numId="50" w16cid:durableId="1827938530">
    <w:abstractNumId w:val="43"/>
  </w:num>
  <w:num w:numId="51" w16cid:durableId="835192705">
    <w:abstractNumId w:val="87"/>
  </w:num>
  <w:num w:numId="52" w16cid:durableId="1261723885">
    <w:abstractNumId w:val="62"/>
  </w:num>
  <w:num w:numId="53" w16cid:durableId="1162237884">
    <w:abstractNumId w:val="127"/>
  </w:num>
  <w:num w:numId="54" w16cid:durableId="833766499">
    <w:abstractNumId w:val="82"/>
  </w:num>
  <w:num w:numId="55" w16cid:durableId="942301378">
    <w:abstractNumId w:val="76"/>
  </w:num>
  <w:num w:numId="56" w16cid:durableId="1117991261">
    <w:abstractNumId w:val="25"/>
  </w:num>
  <w:num w:numId="57" w16cid:durableId="990256311">
    <w:abstractNumId w:val="115"/>
  </w:num>
  <w:num w:numId="58" w16cid:durableId="1148740566">
    <w:abstractNumId w:val="61"/>
  </w:num>
  <w:num w:numId="59" w16cid:durableId="2141023162">
    <w:abstractNumId w:val="107"/>
  </w:num>
  <w:num w:numId="60" w16cid:durableId="408163391">
    <w:abstractNumId w:val="56"/>
  </w:num>
  <w:num w:numId="61" w16cid:durableId="2093744801">
    <w:abstractNumId w:val="71"/>
  </w:num>
  <w:num w:numId="62" w16cid:durableId="87652595">
    <w:abstractNumId w:val="17"/>
  </w:num>
  <w:num w:numId="63" w16cid:durableId="335770721">
    <w:abstractNumId w:val="60"/>
  </w:num>
  <w:num w:numId="64" w16cid:durableId="123042263">
    <w:abstractNumId w:val="21"/>
  </w:num>
  <w:num w:numId="65" w16cid:durableId="470826849">
    <w:abstractNumId w:val="19"/>
  </w:num>
  <w:num w:numId="66" w16cid:durableId="810556757">
    <w:abstractNumId w:val="24"/>
  </w:num>
  <w:num w:numId="67" w16cid:durableId="1696953868">
    <w:abstractNumId w:val="111"/>
  </w:num>
  <w:num w:numId="68" w16cid:durableId="1570655644">
    <w:abstractNumId w:val="77"/>
  </w:num>
  <w:num w:numId="69" w16cid:durableId="1375809632">
    <w:abstractNumId w:val="50"/>
  </w:num>
  <w:num w:numId="70" w16cid:durableId="2114855525">
    <w:abstractNumId w:val="108"/>
  </w:num>
  <w:num w:numId="71" w16cid:durableId="1608273475">
    <w:abstractNumId w:val="95"/>
  </w:num>
  <w:num w:numId="72" w16cid:durableId="1821463858">
    <w:abstractNumId w:val="22"/>
  </w:num>
  <w:num w:numId="73" w16cid:durableId="1132359222">
    <w:abstractNumId w:val="26"/>
  </w:num>
  <w:num w:numId="74" w16cid:durableId="462238152">
    <w:abstractNumId w:val="68"/>
  </w:num>
  <w:num w:numId="75" w16cid:durableId="56518462">
    <w:abstractNumId w:val="96"/>
  </w:num>
  <w:num w:numId="76" w16cid:durableId="1661079739">
    <w:abstractNumId w:val="69"/>
  </w:num>
  <w:num w:numId="77" w16cid:durableId="1650279771">
    <w:abstractNumId w:val="34"/>
  </w:num>
  <w:num w:numId="78" w16cid:durableId="1618681429">
    <w:abstractNumId w:val="45"/>
  </w:num>
  <w:num w:numId="79" w16cid:durableId="4329660">
    <w:abstractNumId w:val="97"/>
  </w:num>
  <w:num w:numId="80" w16cid:durableId="329065058">
    <w:abstractNumId w:val="118"/>
  </w:num>
  <w:num w:numId="81" w16cid:durableId="371882680">
    <w:abstractNumId w:val="75"/>
  </w:num>
  <w:num w:numId="82" w16cid:durableId="10839006">
    <w:abstractNumId w:val="65"/>
  </w:num>
  <w:num w:numId="83" w16cid:durableId="1920824130">
    <w:abstractNumId w:val="51"/>
  </w:num>
  <w:num w:numId="84" w16cid:durableId="623313609">
    <w:abstractNumId w:val="114"/>
  </w:num>
  <w:num w:numId="85" w16cid:durableId="788816744">
    <w:abstractNumId w:val="91"/>
  </w:num>
  <w:num w:numId="86" w16cid:durableId="1352485846">
    <w:abstractNumId w:val="67"/>
  </w:num>
  <w:num w:numId="87" w16cid:durableId="1413237035">
    <w:abstractNumId w:val="113"/>
  </w:num>
  <w:num w:numId="88" w16cid:durableId="1873180725">
    <w:abstractNumId w:val="53"/>
  </w:num>
  <w:num w:numId="89" w16cid:durableId="31350598">
    <w:abstractNumId w:val="38"/>
  </w:num>
  <w:num w:numId="90" w16cid:durableId="557669809">
    <w:abstractNumId w:val="13"/>
  </w:num>
  <w:num w:numId="91" w16cid:durableId="1510018792">
    <w:abstractNumId w:val="14"/>
  </w:num>
  <w:num w:numId="92" w16cid:durableId="493228684">
    <w:abstractNumId w:val="33"/>
  </w:num>
  <w:num w:numId="93" w16cid:durableId="506677719">
    <w:abstractNumId w:val="124"/>
  </w:num>
  <w:num w:numId="94" w16cid:durableId="1598905189">
    <w:abstractNumId w:val="104"/>
  </w:num>
  <w:num w:numId="95" w16cid:durableId="4776938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6"/>
    <w:lvlOverride w:ilvl="0">
      <w:startOverride w:val="1"/>
    </w:lvlOverride>
    <w:lvlOverride w:ilvl="1"/>
    <w:lvlOverride w:ilvl="2"/>
    <w:lvlOverride w:ilvl="3"/>
    <w:lvlOverride w:ilvl="4"/>
    <w:lvlOverride w:ilvl="5"/>
    <w:lvlOverride w:ilvl="6"/>
    <w:lvlOverride w:ilvl="7"/>
    <w:lvlOverride w:ilvl="8"/>
  </w:num>
  <w:num w:numId="97" w16cid:durableId="5121126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8"/>
  </w:num>
  <w:num w:numId="101" w16cid:durableId="1071587397">
    <w:abstractNumId w:val="103"/>
    <w:lvlOverride w:ilvl="0">
      <w:startOverride w:val="1"/>
    </w:lvlOverride>
  </w:num>
  <w:num w:numId="102" w16cid:durableId="292099872">
    <w:abstractNumId w:val="72"/>
    <w:lvlOverride w:ilvl="0">
      <w:startOverride w:val="2"/>
    </w:lvlOverride>
  </w:num>
  <w:num w:numId="103" w16cid:durableId="1254435813">
    <w:abstractNumId w:val="86"/>
    <w:lvlOverride w:ilvl="0">
      <w:startOverride w:val="3"/>
    </w:lvlOverride>
  </w:num>
  <w:num w:numId="104" w16cid:durableId="112723663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1"/>
  </w:num>
  <w:num w:numId="110" w16cid:durableId="970206087">
    <w:abstractNumId w:val="120"/>
  </w:num>
  <w:num w:numId="111" w16cid:durableId="177559533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6"/>
  </w:num>
  <w:num w:numId="114" w16cid:durableId="712123631">
    <w:abstractNumId w:val="49"/>
  </w:num>
  <w:num w:numId="115" w16cid:durableId="263922419">
    <w:abstractNumId w:val="100"/>
  </w:num>
  <w:num w:numId="116" w16cid:durableId="131907318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8"/>
  </w:num>
  <w:num w:numId="119" w16cid:durableId="1616595295">
    <w:abstractNumId w:val="80"/>
  </w:num>
  <w:num w:numId="120" w16cid:durableId="722295680">
    <w:abstractNumId w:val="54"/>
  </w:num>
  <w:num w:numId="121" w16cid:durableId="1984769303">
    <w:abstractNumId w:val="70"/>
  </w:num>
  <w:num w:numId="122" w16cid:durableId="2107647054">
    <w:abstractNumId w:val="31"/>
  </w:num>
  <w:num w:numId="123" w16cid:durableId="1380737523">
    <w:abstractNumId w:val="23"/>
  </w:num>
  <w:num w:numId="124" w16cid:durableId="1566379448">
    <w:abstractNumId w:val="126"/>
  </w:num>
  <w:num w:numId="125" w16cid:durableId="1656563205">
    <w:abstractNumId w:val="83"/>
  </w:num>
  <w:num w:numId="126" w16cid:durableId="1493257453">
    <w:abstractNumId w:val="66"/>
  </w:num>
  <w:num w:numId="127" w16cid:durableId="2008901480">
    <w:abstractNumId w:val="11"/>
  </w:num>
  <w:num w:numId="128" w16cid:durableId="1795295263">
    <w:abstractNumId w:val="64"/>
  </w:num>
  <w:num w:numId="129" w16cid:durableId="33697932">
    <w:abstractNumId w:val="117"/>
  </w:num>
  <w:num w:numId="130" w16cid:durableId="1650404688">
    <w:abstractNumId w:val="40"/>
  </w:num>
  <w:num w:numId="131" w16cid:durableId="2143233433">
    <w:abstractNumId w:val="98"/>
  </w:num>
  <w:num w:numId="132" w16cid:durableId="919946704">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WJLAHZ6OWwykUy+3v/7PvqTHrRNAE891N2f7EibY8XkfEOSS7ogGmKU6j7+qI5OUkQF25K51T/cJ8Wl4ilTisw==" w:salt="pVAI/Ho7wK9jqpCm1iv0Xw=="/>
  <w:defaultTabStop w:val="720"/>
  <w:characterSpacingControl w:val="doNotCompress"/>
  <w:hdrShapeDefaults>
    <o:shapedefaults v:ext="edit" spidmax="2441">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074E7"/>
    <w:rsid w:val="00010E4A"/>
    <w:rsid w:val="00010EB2"/>
    <w:rsid w:val="00011218"/>
    <w:rsid w:val="00011F17"/>
    <w:rsid w:val="00012A95"/>
    <w:rsid w:val="00012AE9"/>
    <w:rsid w:val="00013841"/>
    <w:rsid w:val="000142D3"/>
    <w:rsid w:val="0001527C"/>
    <w:rsid w:val="000154F5"/>
    <w:rsid w:val="00015A20"/>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166"/>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686F"/>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F43"/>
    <w:rsid w:val="0012779E"/>
    <w:rsid w:val="00130444"/>
    <w:rsid w:val="00130A04"/>
    <w:rsid w:val="00131C05"/>
    <w:rsid w:val="00133479"/>
    <w:rsid w:val="001341C9"/>
    <w:rsid w:val="00134C1E"/>
    <w:rsid w:val="001368C1"/>
    <w:rsid w:val="00137774"/>
    <w:rsid w:val="00143668"/>
    <w:rsid w:val="0014378F"/>
    <w:rsid w:val="0014590A"/>
    <w:rsid w:val="00147763"/>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4907"/>
    <w:rsid w:val="00195B72"/>
    <w:rsid w:val="00195BB1"/>
    <w:rsid w:val="00195F66"/>
    <w:rsid w:val="00196F2F"/>
    <w:rsid w:val="001A10C6"/>
    <w:rsid w:val="001A38A3"/>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109A"/>
    <w:rsid w:val="001D503D"/>
    <w:rsid w:val="001D5592"/>
    <w:rsid w:val="001D5B4E"/>
    <w:rsid w:val="001D7697"/>
    <w:rsid w:val="001E0400"/>
    <w:rsid w:val="001E13B4"/>
    <w:rsid w:val="001E180A"/>
    <w:rsid w:val="001E1841"/>
    <w:rsid w:val="001E1E7F"/>
    <w:rsid w:val="001E29AB"/>
    <w:rsid w:val="001E4A1C"/>
    <w:rsid w:val="001E64F7"/>
    <w:rsid w:val="001F091A"/>
    <w:rsid w:val="001F0FA5"/>
    <w:rsid w:val="001F366D"/>
    <w:rsid w:val="001F4EFF"/>
    <w:rsid w:val="001F59A2"/>
    <w:rsid w:val="001F6798"/>
    <w:rsid w:val="001F6986"/>
    <w:rsid w:val="0020014F"/>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37D9"/>
    <w:rsid w:val="002557D6"/>
    <w:rsid w:val="002573BD"/>
    <w:rsid w:val="00257F38"/>
    <w:rsid w:val="00260B8F"/>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46D"/>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177FA"/>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ADB"/>
    <w:rsid w:val="00452493"/>
    <w:rsid w:val="00453264"/>
    <w:rsid w:val="004533CD"/>
    <w:rsid w:val="004567E8"/>
    <w:rsid w:val="0045707F"/>
    <w:rsid w:val="004573B7"/>
    <w:rsid w:val="00460ACC"/>
    <w:rsid w:val="00461271"/>
    <w:rsid w:val="004633BA"/>
    <w:rsid w:val="00465617"/>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314B"/>
    <w:rsid w:val="004E4BB0"/>
    <w:rsid w:val="004E4D0B"/>
    <w:rsid w:val="004E6767"/>
    <w:rsid w:val="004F04BE"/>
    <w:rsid w:val="004F0744"/>
    <w:rsid w:val="004F0D7B"/>
    <w:rsid w:val="004F1D20"/>
    <w:rsid w:val="004F224B"/>
    <w:rsid w:val="004F4D8C"/>
    <w:rsid w:val="004F4E43"/>
    <w:rsid w:val="004F5819"/>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0B94"/>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1F27"/>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2D96"/>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06C8"/>
    <w:rsid w:val="00642013"/>
    <w:rsid w:val="006442BB"/>
    <w:rsid w:val="006451A9"/>
    <w:rsid w:val="00645EEE"/>
    <w:rsid w:val="00647393"/>
    <w:rsid w:val="00647551"/>
    <w:rsid w:val="006500AC"/>
    <w:rsid w:val="00651050"/>
    <w:rsid w:val="00651FE5"/>
    <w:rsid w:val="00652DF9"/>
    <w:rsid w:val="00653116"/>
    <w:rsid w:val="006540F7"/>
    <w:rsid w:val="00655C86"/>
    <w:rsid w:val="00661A29"/>
    <w:rsid w:val="00661D12"/>
    <w:rsid w:val="0066360B"/>
    <w:rsid w:val="00663813"/>
    <w:rsid w:val="006661FE"/>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5B1B"/>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18"/>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461F"/>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04C0"/>
    <w:rsid w:val="00721036"/>
    <w:rsid w:val="0072207D"/>
    <w:rsid w:val="0072325E"/>
    <w:rsid w:val="007256FB"/>
    <w:rsid w:val="0072601A"/>
    <w:rsid w:val="00726A1A"/>
    <w:rsid w:val="0072701C"/>
    <w:rsid w:val="00727508"/>
    <w:rsid w:val="00730189"/>
    <w:rsid w:val="007308B1"/>
    <w:rsid w:val="00731A49"/>
    <w:rsid w:val="00731CB4"/>
    <w:rsid w:val="007359BF"/>
    <w:rsid w:val="0073635E"/>
    <w:rsid w:val="0073672A"/>
    <w:rsid w:val="00736E6F"/>
    <w:rsid w:val="00742A6F"/>
    <w:rsid w:val="007432D9"/>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1F15"/>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5F8F"/>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08CE"/>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B9D"/>
    <w:rsid w:val="008F7F8E"/>
    <w:rsid w:val="00900219"/>
    <w:rsid w:val="00901074"/>
    <w:rsid w:val="009016A7"/>
    <w:rsid w:val="00905501"/>
    <w:rsid w:val="0090584A"/>
    <w:rsid w:val="00911525"/>
    <w:rsid w:val="00911B03"/>
    <w:rsid w:val="00912C2C"/>
    <w:rsid w:val="009132E2"/>
    <w:rsid w:val="00913763"/>
    <w:rsid w:val="00913C1D"/>
    <w:rsid w:val="00914220"/>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67F11"/>
    <w:rsid w:val="009703D8"/>
    <w:rsid w:val="00970793"/>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096A"/>
    <w:rsid w:val="009A3C7E"/>
    <w:rsid w:val="009A41B8"/>
    <w:rsid w:val="009A444A"/>
    <w:rsid w:val="009A4588"/>
    <w:rsid w:val="009A4AC7"/>
    <w:rsid w:val="009A50FC"/>
    <w:rsid w:val="009A6CCE"/>
    <w:rsid w:val="009B0384"/>
    <w:rsid w:val="009B098D"/>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5977"/>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751"/>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6AE6"/>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808B7"/>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1B98"/>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85877"/>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A77A6"/>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1F77"/>
    <w:rsid w:val="00BD3764"/>
    <w:rsid w:val="00BD47AE"/>
    <w:rsid w:val="00BD5A63"/>
    <w:rsid w:val="00BD5DCC"/>
    <w:rsid w:val="00BD6D7B"/>
    <w:rsid w:val="00BD7639"/>
    <w:rsid w:val="00BE09DE"/>
    <w:rsid w:val="00BE1BF9"/>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201B"/>
    <w:rsid w:val="00C14B15"/>
    <w:rsid w:val="00C15DAC"/>
    <w:rsid w:val="00C160D8"/>
    <w:rsid w:val="00C161D6"/>
    <w:rsid w:val="00C16FF6"/>
    <w:rsid w:val="00C2170F"/>
    <w:rsid w:val="00C2732A"/>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0258"/>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D58"/>
    <w:rsid w:val="00CB53F1"/>
    <w:rsid w:val="00CB7B9C"/>
    <w:rsid w:val="00CC06E2"/>
    <w:rsid w:val="00CC3A5E"/>
    <w:rsid w:val="00CC434B"/>
    <w:rsid w:val="00CC504D"/>
    <w:rsid w:val="00CC6B05"/>
    <w:rsid w:val="00CC75ED"/>
    <w:rsid w:val="00CC788D"/>
    <w:rsid w:val="00CC7FD9"/>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555"/>
    <w:rsid w:val="00D12C60"/>
    <w:rsid w:val="00D14242"/>
    <w:rsid w:val="00D15534"/>
    <w:rsid w:val="00D1734C"/>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37AC"/>
    <w:rsid w:val="00D34926"/>
    <w:rsid w:val="00D350EA"/>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062"/>
    <w:rsid w:val="00D947D7"/>
    <w:rsid w:val="00D96BFD"/>
    <w:rsid w:val="00DA19F8"/>
    <w:rsid w:val="00DB08DB"/>
    <w:rsid w:val="00DB0E0F"/>
    <w:rsid w:val="00DB41F6"/>
    <w:rsid w:val="00DC0E17"/>
    <w:rsid w:val="00DC2B49"/>
    <w:rsid w:val="00DC39DE"/>
    <w:rsid w:val="00DC3A23"/>
    <w:rsid w:val="00DC3BB6"/>
    <w:rsid w:val="00DC3CE4"/>
    <w:rsid w:val="00DC5010"/>
    <w:rsid w:val="00DC5516"/>
    <w:rsid w:val="00DC6664"/>
    <w:rsid w:val="00DD0254"/>
    <w:rsid w:val="00DD042D"/>
    <w:rsid w:val="00DD1C78"/>
    <w:rsid w:val="00DD454F"/>
    <w:rsid w:val="00DD4C56"/>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3F01"/>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67D63"/>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885"/>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5436"/>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1C8"/>
    <w:rsid w:val="00FC660B"/>
    <w:rsid w:val="00FC681D"/>
    <w:rsid w:val="00FC6E66"/>
    <w:rsid w:val="00FD4D58"/>
    <w:rsid w:val="00FD5479"/>
    <w:rsid w:val="00FD5CB1"/>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1EFE"/>
    <w:rsid w:val="00FF4DFF"/>
    <w:rsid w:val="00FF5DE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1">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2.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image" Target="media/image90.wmf"/><Relationship Id="rId16" Type="http://schemas.openxmlformats.org/officeDocument/2006/relationships/image" Target="media/image4.emf"/><Relationship Id="rId107" Type="http://schemas.openxmlformats.org/officeDocument/2006/relationships/image" Target="media/image87.wmf"/><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wmf"/><Relationship Id="rId79" Type="http://schemas.openxmlformats.org/officeDocument/2006/relationships/image" Target="media/image66.png"/><Relationship Id="rId87" Type="http://schemas.openxmlformats.org/officeDocument/2006/relationships/oleObject" Target="embeddings/oleObject3.bin"/><Relationship Id="rId102" Type="http://schemas.openxmlformats.org/officeDocument/2006/relationships/image" Target="media/image83.wmf"/><Relationship Id="rId110" Type="http://schemas.openxmlformats.org/officeDocument/2006/relationships/image" Target="media/image89.wmf"/><Relationship Id="rId115"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oleObject" Target="embeddings/oleObject7.bin"/><Relationship Id="rId113" Type="http://schemas.openxmlformats.org/officeDocument/2006/relationships/oleObject" Target="embeddings/oleObject10.bin"/><Relationship Id="rId118" Type="http://schemas.openxmlformats.org/officeDocument/2006/relationships/header" Target="header3.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8.wmf"/><Relationship Id="rId116" Type="http://schemas.openxmlformats.org/officeDocument/2006/relationships/footer" Target="footer1.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image" Target="media/image86.png"/><Relationship Id="rId114" Type="http://schemas.openxmlformats.org/officeDocument/2006/relationships/header" Target="header1.xml"/><Relationship Id="rId119" Type="http://schemas.openxmlformats.org/officeDocument/2006/relationships/fontTable" Target="fontTable.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oleObject" Target="embeddings/oleObject8.bin"/><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image" Target="media/image85.wmf"/><Relationship Id="rId120" Type="http://schemas.openxmlformats.org/officeDocument/2006/relationships/theme" Target="theme/theme1.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1388839A-3007-4153-A994-593C3F716B90}">
  <ds:schemaRefs>
    <ds:schemaRef ds:uri="cadce026-d35b-4a62-a2ee-1436bb44fb55"/>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f71abe4e-f5ff-49cd-8eff-5f4949acc510"/>
    <ds:schemaRef ds:uri="97b6fe81-1556-4112-94ca-31043ca39b71"/>
    <ds:schemaRef ds:uri="http://www.w3.org/XML/1998/namespace"/>
    <ds:schemaRef ds:uri="http://purl.org/dc/dcmitype/"/>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44804</Words>
  <Characters>255389</Characters>
  <Application>Microsoft Office Word</Application>
  <DocSecurity>8</DocSecurity>
  <Lines>2128</Lines>
  <Paragraphs>599</Paragraphs>
  <ScaleCrop>false</ScaleCrop>
  <HeadingPairs>
    <vt:vector size="2" baseType="variant">
      <vt:variant>
        <vt:lpstr>Title</vt:lpstr>
      </vt:variant>
      <vt:variant>
        <vt:i4>1</vt:i4>
      </vt:variant>
    </vt:vector>
  </HeadingPairs>
  <TitlesOfParts>
    <vt:vector size="1" baseType="lpstr">
      <vt:lpstr>CUSC Section 14 - Charging Methodologies V1.41 01 April 2024 2024 CMP337_CMP338.pdf</vt:lpstr>
    </vt:vector>
  </TitlesOfParts>
  <LinksUpToDate>false</LinksUpToDate>
  <CharactersWithSpaces>299594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2024-07-03T10:12:00Z</dcterms:created>
  <dcterms:modified xsi:type="dcterms:W3CDTF">2024-07-03T10:12:00Z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