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77777777" w:rsidR="005E6A84" w:rsidRDefault="005E6A84" w:rsidP="00AB6E08">
      <w:pPr>
        <w:rPr>
          <w:rFonts w:ascii="Arial" w:hAnsi="Arial" w:cs="Arial"/>
        </w:rPr>
      </w:pP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r>
        <w:t>addition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r>
        <w:t>Outturning the Indicative Agreement</w:t>
      </w:r>
      <w:bookmarkEnd w:id="74"/>
      <w:bookmarkEnd w:id="75"/>
      <w:bookmarkEnd w:id="76"/>
      <w:bookmarkEnd w:id="77"/>
    </w:p>
    <w:p w14:paraId="295282BC" w14:textId="77777777" w:rsidR="00225419" w:rsidRDefault="00225419">
      <w:pPr>
        <w:pStyle w:val="1"/>
        <w:keepNext/>
        <w:jc w:val="both"/>
      </w:pPr>
    </w:p>
    <w:p w14:paraId="5D6E2E9A" w14:textId="05D4085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7648E3">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BAA0B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7648E3">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4106D047"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7648E3">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7648E3">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E4B77C3" w14:textId="77777777" w:rsidR="00225419" w:rsidRPr="00225419" w:rsidRDefault="00225419" w:rsidP="006661FE">
      <w:pPr>
        <w:pStyle w:val="BodyText"/>
        <w:numPr>
          <w:ilvl w:val="0"/>
          <w:numId w:val="43"/>
        </w:numPr>
        <w:spacing w:after="0"/>
        <w:ind w:left="720" w:hanging="810"/>
        <w:rPr>
          <w:rFonts w:ascii="Arial" w:hAnsi="Arial" w:cs="Arial"/>
          <w:bCs/>
          <w:sz w:val="22"/>
          <w:szCs w:val="22"/>
        </w:rPr>
      </w:pPr>
      <w:r w:rsidRPr="00225419">
        <w:rPr>
          <w:rFonts w:ascii="Arial" w:hAnsi="Arial" w:cs="Arial"/>
          <w:bCs/>
          <w:sz w:val="22"/>
          <w:szCs w:val="22"/>
        </w:rPr>
        <w:t>Under the connection charging methodology no data is required from Users in order to calculate the connection charges payable by the User.</w:t>
      </w:r>
      <w:bookmarkStart w:id="100" w:name="_Ref531686418"/>
      <w:bookmarkStart w:id="101" w:name="_Toc32208960"/>
    </w:p>
    <w:p w14:paraId="603E53D2"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5222935A" w14:textId="77777777" w:rsidR="00225419" w:rsidRPr="00415339" w:rsidRDefault="00225419" w:rsidP="006661FE">
      <w:pPr>
        <w:pStyle w:val="Heading1"/>
        <w:tabs>
          <w:tab w:val="clear" w:pos="810"/>
          <w:tab w:val="left" w:pos="720"/>
        </w:tabs>
        <w:rPr>
          <w:color w:val="auto"/>
          <w:sz w:val="28"/>
          <w:szCs w:val="28"/>
        </w:rPr>
      </w:pPr>
      <w:r>
        <w:br w:type="page"/>
      </w:r>
      <w:bookmarkStart w:id="102" w:name="_Toc220918038"/>
      <w:bookmarkStart w:id="103" w:name="_Toc44315421"/>
      <w:r w:rsidRPr="00415339">
        <w:rPr>
          <w:color w:val="auto"/>
          <w:sz w:val="28"/>
          <w:szCs w:val="28"/>
        </w:rPr>
        <w:lastRenderedPageBreak/>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r w:rsidRPr="00CD5631">
        <w:t xml:space="preserve">For the purpose of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GCharge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Where annual average TNUoS charges to Generators are negative under the GCharge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31st October in the year preceding the relevant </w:t>
      </w:r>
      <w:r w:rsidR="00E4464D" w:rsidRPr="00CD5631">
        <w:rPr>
          <w:b/>
        </w:rPr>
        <w:t>Financial Year</w:t>
      </w:r>
      <w:r>
        <w:t xml:space="preserve"> to convert average annual TNUoS charges payable by Generators in the GCharge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77777777" w:rsidR="00DF66F2" w:rsidRDefault="00DF66F2" w:rsidP="00DF66F2">
      <w:pPr>
        <w:pStyle w:val="1"/>
        <w:ind w:firstLine="1276"/>
        <w:jc w:val="both"/>
      </w:pPr>
      <w:r>
        <w:t xml:space="preserve">    CapEC  = Upper limit of the range specified in the Limiting Regulation </w:t>
      </w:r>
    </w:p>
    <w:p w14:paraId="6480382F" w14:textId="77777777" w:rsidR="00DF66F2" w:rsidRDefault="00DF66F2" w:rsidP="00DF66F2">
      <w:pPr>
        <w:pStyle w:val="1"/>
        <w:ind w:firstLine="1560"/>
        <w:jc w:val="both"/>
      </w:pPr>
      <w:r>
        <w:t>y           = Error margin built in to adjust CapEC</w:t>
      </w:r>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31st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r>
        <w:t xml:space="preserve">GCharge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r>
        <w:t xml:space="preserve">AdjRevenue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r>
        <w:lastRenderedPageBreak/>
        <w:t>AdjTariff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77777777" w:rsidR="006661FE" w:rsidRPr="002338F3" w:rsidRDefault="006661FE" w:rsidP="006661FE">
      <w:pPr>
        <w:ind w:left="1440"/>
        <w:rPr>
          <w:rFonts w:ascii="Arial" w:hAnsi="Arial" w:cs="Arial"/>
          <w:sz w:val="22"/>
          <w:szCs w:val="22"/>
        </w:rPr>
      </w:pPr>
      <w:r w:rsidRPr="002338F3">
        <w:rPr>
          <w:rFonts w:ascii="Arial" w:hAnsi="Arial" w:cs="Arial"/>
          <w:sz w:val="22"/>
          <w:szCs w:val="22"/>
        </w:rPr>
        <w:t>The Transmission Licence</w:t>
      </w:r>
      <w:r w:rsidRPr="002338F3">
        <w:rPr>
          <w:rFonts w:ascii="Arial" w:hAnsi="Arial" w:cs="Arial"/>
          <w:sz w:val="22"/>
          <w:szCs w:val="22"/>
        </w:rPr>
        <w:fldChar w:fldCharType="begin"/>
      </w:r>
      <w:r w:rsidRPr="002338F3">
        <w:rPr>
          <w:rFonts w:ascii="Arial" w:hAnsi="Arial" w:cs="Arial"/>
          <w:sz w:val="22"/>
          <w:szCs w:val="22"/>
        </w:rPr>
        <w:instrText xml:space="preserve"> XE "Transmission Licence" </w:instrText>
      </w:r>
      <w:r w:rsidRPr="002338F3">
        <w:rPr>
          <w:rFonts w:ascii="Arial" w:hAnsi="Arial" w:cs="Arial"/>
          <w:sz w:val="22"/>
          <w:szCs w:val="22"/>
        </w:rPr>
        <w:fldChar w:fldCharType="end"/>
      </w:r>
      <w:r w:rsidRPr="002338F3">
        <w:rPr>
          <w:rFonts w:ascii="Arial" w:hAnsi="Arial" w:cs="Arial"/>
          <w:sz w:val="22"/>
          <w:szCs w:val="22"/>
        </w:rPr>
        <w:t xml:space="preserve"> requires </w:t>
      </w:r>
      <w:r w:rsidR="00E71EB2" w:rsidRPr="00E71EB2">
        <w:rPr>
          <w:rFonts w:ascii="Arial" w:hAnsi="Arial" w:cs="Arial"/>
          <w:b/>
          <w:sz w:val="22"/>
          <w:szCs w:val="22"/>
        </w:rPr>
        <w:t>The Company</w:t>
      </w:r>
      <w:r w:rsidRPr="002338F3">
        <w:rPr>
          <w:rFonts w:ascii="Arial" w:hAnsi="Arial" w:cs="Arial"/>
          <w:sz w:val="22"/>
          <w:szCs w:val="22"/>
        </w:rPr>
        <w:t xml:space="preserve"> to operate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specified standards. In addition </w:t>
      </w:r>
      <w:r w:rsidR="00E71EB2" w:rsidRPr="00E71EB2">
        <w:rPr>
          <w:rFonts w:ascii="Arial" w:hAnsi="Arial" w:cs="Arial"/>
          <w:b/>
          <w:sz w:val="22"/>
          <w:szCs w:val="22"/>
        </w:rPr>
        <w:t>The Company</w:t>
      </w:r>
      <w:r w:rsidRPr="002338F3">
        <w:rPr>
          <w:rFonts w:ascii="Arial" w:hAnsi="Arial" w:cs="Arial"/>
          <w:sz w:val="22"/>
          <w:szCs w:val="22"/>
        </w:rPr>
        <w:t xml:space="preserve"> with other transmission licensees are required to plan and develop the National Electricity </w:t>
      </w:r>
      <w:r>
        <w:rPr>
          <w:rFonts w:ascii="Arial" w:hAnsi="Arial" w:cs="Arial"/>
          <w:sz w:val="22"/>
          <w:szCs w:val="22"/>
        </w:rPr>
        <w:t>T</w:t>
      </w:r>
      <w:r w:rsidRPr="002338F3">
        <w:rPr>
          <w:rFonts w:ascii="Arial" w:hAnsi="Arial" w:cs="Arial"/>
          <w:sz w:val="22"/>
          <w:szCs w:val="22"/>
        </w:rPr>
        <w:t xml:space="preserve">ransmission </w:t>
      </w:r>
      <w:r>
        <w:rPr>
          <w:rFonts w:ascii="Arial" w:hAnsi="Arial" w:cs="Arial"/>
          <w:sz w:val="22"/>
          <w:szCs w:val="22"/>
        </w:rPr>
        <w:t>S</w:t>
      </w:r>
      <w:r w:rsidRPr="002338F3">
        <w:rPr>
          <w:rFonts w:ascii="Arial" w:hAnsi="Arial" w:cs="Arial"/>
          <w:sz w:val="22"/>
          <w:szCs w:val="22"/>
        </w:rPr>
        <w:t xml:space="preserve">ystem to meet these standards.  These requirements mean that the system must conform to a particular Security Standard and capital investment requirements are largely driven by the need to conform to </w:t>
      </w:r>
      <w:r w:rsidR="00E554C1">
        <w:rPr>
          <w:rFonts w:ascii="Arial" w:hAnsi="Arial" w:cs="Arial"/>
          <w:sz w:val="22"/>
          <w:szCs w:val="22"/>
        </w:rPr>
        <w:t>both the deterministic and supporting cost benefit analysis aspects of</w:t>
      </w:r>
      <w:r w:rsidR="00E554C1" w:rsidRPr="002338F3">
        <w:rPr>
          <w:rFonts w:ascii="Arial" w:hAnsi="Arial" w:cs="Arial"/>
          <w:sz w:val="22"/>
          <w:szCs w:val="22"/>
        </w:rPr>
        <w:t xml:space="preserve"> </w:t>
      </w:r>
      <w:r w:rsidRPr="002338F3">
        <w:rPr>
          <w:rFonts w:ascii="Arial" w:hAnsi="Arial" w:cs="Arial"/>
          <w:sz w:val="22"/>
          <w:szCs w:val="22"/>
        </w:rPr>
        <w:t>this standard.  It is this obligation, which provides the underlying rationale for the ICRP</w:t>
      </w:r>
      <w:r w:rsidRPr="002338F3">
        <w:rPr>
          <w:rFonts w:ascii="Arial" w:hAnsi="Arial" w:cs="Arial"/>
          <w:sz w:val="22"/>
          <w:szCs w:val="22"/>
        </w:rPr>
        <w:fldChar w:fldCharType="begin"/>
      </w:r>
      <w:r w:rsidRPr="002338F3">
        <w:rPr>
          <w:rFonts w:ascii="Arial" w:hAnsi="Arial" w:cs="Arial"/>
          <w:sz w:val="22"/>
          <w:szCs w:val="22"/>
        </w:rPr>
        <w:instrText xml:space="preserve"> XE "ICRP" </w:instrText>
      </w:r>
      <w:r w:rsidRPr="002338F3">
        <w:rPr>
          <w:rFonts w:ascii="Arial" w:hAnsi="Arial" w:cs="Arial"/>
          <w:sz w:val="22"/>
          <w:szCs w:val="22"/>
        </w:rPr>
        <w:fldChar w:fldCharType="end"/>
      </w:r>
      <w:r w:rsidRPr="002338F3">
        <w:rPr>
          <w:rFonts w:ascii="Arial" w:hAnsi="Arial" w:cs="Arial"/>
          <w:sz w:val="22"/>
          <w:szCs w:val="22"/>
        </w:rPr>
        <w:t xml:space="preserve"> approach, i.e. for any changes in generation and demand on the system, </w:t>
      </w:r>
      <w:r w:rsidR="00E71EB2" w:rsidRPr="00E71EB2">
        <w:rPr>
          <w:rFonts w:ascii="Arial" w:hAnsi="Arial" w:cs="Arial"/>
          <w:b/>
          <w:sz w:val="22"/>
          <w:szCs w:val="22"/>
        </w:rPr>
        <w:t>The Company</w:t>
      </w:r>
      <w:r w:rsidRPr="002338F3">
        <w:rPr>
          <w:rFonts w:ascii="Arial" w:hAnsi="Arial" w:cs="Arial"/>
          <w:sz w:val="22"/>
          <w:szCs w:val="22"/>
        </w:rPr>
        <w:t xml:space="preserve"> must ensure that it satisfies the requirements of the Security Standard</w:t>
      </w:r>
      <w:r w:rsidRPr="002338F3">
        <w:rPr>
          <w:rFonts w:ascii="Arial" w:hAnsi="Arial" w:cs="Arial"/>
          <w:sz w:val="22"/>
          <w:szCs w:val="22"/>
        </w:rPr>
        <w:fldChar w:fldCharType="begin"/>
      </w:r>
      <w:r w:rsidRPr="002338F3">
        <w:rPr>
          <w:rFonts w:ascii="Arial" w:hAnsi="Arial" w:cs="Arial"/>
          <w:sz w:val="22"/>
          <w:szCs w:val="22"/>
        </w:rPr>
        <w:instrText xml:space="preserve"> XE "Security Standards" </w:instrText>
      </w:r>
      <w:r w:rsidRPr="002338F3">
        <w:rPr>
          <w:rFonts w:ascii="Arial" w:hAnsi="Arial" w:cs="Arial"/>
          <w:sz w:val="22"/>
          <w:szCs w:val="22"/>
        </w:rPr>
        <w:fldChar w:fldCharType="end"/>
      </w:r>
      <w:r w:rsidRPr="002338F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BCADB83" w14:textId="77777777" w:rsidR="006661FE" w:rsidRDefault="006661FE" w:rsidP="007D27B2">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00E71EB2" w:rsidRPr="00E71EB2">
        <w:rPr>
          <w:b/>
        </w:rPr>
        <w:t>The Company</w:t>
      </w:r>
      <w:r>
        <w:t xml:space="preserve"> 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7777777" w:rsidR="006661FE" w:rsidRDefault="006661FE" w:rsidP="007D27B2">
      <w:pPr>
        <w:pStyle w:val="1"/>
        <w:numPr>
          <w:ilvl w:val="0"/>
          <w:numId w:val="70"/>
        </w:numPr>
        <w:jc w:val="both"/>
      </w:pPr>
      <w:r>
        <w:t xml:space="preserve">For a given </w:t>
      </w:r>
      <w:r w:rsidR="00A3322B" w:rsidRPr="00A3322B">
        <w:rPr>
          <w:b/>
        </w:rPr>
        <w:t>Financial Year</w:t>
      </w:r>
      <w:r>
        <w:t xml:space="preserve"> "t", the nodal </w:t>
      </w:r>
      <w:r w:rsidR="00940F3A">
        <w:t xml:space="preserve">generation </w:t>
      </w:r>
      <w:r>
        <w:t>TEC figure</w:t>
      </w:r>
      <w:r w:rsidR="00940F3A">
        <w:t xml:space="preserve"> and generation plant types</w:t>
      </w:r>
      <w:r>
        <w:t xml:space="preserve"> at each node will be based on the Applicable Value for year "t" in the NETS Seven Year Statement</w:t>
      </w:r>
      <w:r>
        <w:fldChar w:fldCharType="begin"/>
      </w:r>
      <w:r>
        <w:instrText xml:space="preserve"> XE "Seven Year Statement" </w:instrText>
      </w:r>
      <w:r>
        <w:fldChar w:fldCharType="end"/>
      </w:r>
      <w:r>
        <w:t xml:space="preserve"> in year "t-1" plus updates to the October of year "t-1". The contracted TECs </w:t>
      </w:r>
      <w:r w:rsidR="00940F3A">
        <w:t xml:space="preserve">and generation plant types </w:t>
      </w:r>
      <w:r>
        <w:t>in the NETS Seven Year Statement include all plant belonging to generators who have a Bilateral Agreement with the TOs.  For example, for 2010/11 charges, the nodal generation data is based on the forecast for 2010/11 in the 2009 NETS Seven Year Statement plus any data included in the quarterly updates in October 2009.</w:t>
      </w:r>
    </w:p>
    <w:p w14:paraId="49A51993" w14:textId="6BA969DC" w:rsidR="00940F3A" w:rsidRDefault="00940F3A" w:rsidP="007D27B2">
      <w:pPr>
        <w:pStyle w:val="1"/>
        <w:numPr>
          <w:ilvl w:val="0"/>
          <w:numId w:val="70"/>
        </w:numPr>
        <w:tabs>
          <w:tab w:val="num" w:pos="1080"/>
        </w:tabs>
        <w:jc w:val="both"/>
      </w:pPr>
      <w:bookmarkStart w:id="152" w:name="_Ref348628645"/>
      <w:r>
        <w:t>Scaling factors for different generation plant types are applied on their aggregated capacity for both Peak Security and Year Round backgrounds.  The scaling is either Fixed or Variable (depending on the</w:t>
      </w:r>
      <w:del w:id="153" w:author="Author" w:date="2024-06-12T13:07:00Z">
        <w:r w:rsidDel="00D1215C">
          <w:delText xml:space="preserve"> total demand level</w:delText>
        </w:r>
      </w:del>
      <w:ins w:id="154" w:author="Author" w:date="2024-06-12T13:19:00Z">
        <w:r w:rsidR="004F36AD">
          <w:t xml:space="preserve"> Generation Plant Type</w:t>
        </w:r>
      </w:ins>
      <w:r>
        <w:t xml:space="preserve">) </w:t>
      </w:r>
      <w:ins w:id="155" w:author="Author" w:date="2024-06-12T13:20:00Z">
        <w:r w:rsidR="008B288A">
          <w:t xml:space="preserve">and based on </w:t>
        </w:r>
      </w:ins>
      <w:del w:id="156" w:author="Author" w:date="2024-06-12T13:20:00Z">
        <w:r w:rsidDel="008B288A">
          <w:delText xml:space="preserve">in line with </w:delText>
        </w:r>
      </w:del>
      <w:r>
        <w:t xml:space="preserve">the factors used in the Security Standard, </w:t>
      </w:r>
      <w:del w:id="157" w:author="Author" w:date="2024-06-12T13:20:00Z">
        <w:r w:rsidDel="008B288A">
          <w:delText xml:space="preserve">for example </w:delText>
        </w:r>
      </w:del>
      <w:r>
        <w:t>as shown in the table below.</w:t>
      </w:r>
      <w:bookmarkEnd w:id="152"/>
    </w:p>
    <w:p w14:paraId="0B75BC81" w14:textId="77777777" w:rsidR="00D3585C" w:rsidRDefault="00D3585C" w:rsidP="00940F3A">
      <w:pPr>
        <w:pStyle w:val="1"/>
        <w:ind w:left="720"/>
        <w:jc w:val="both"/>
        <w:rPr>
          <w:ins w:id="158" w:author="Author" w:date="2024-06-12T13:22:00Z"/>
        </w:rPr>
      </w:pPr>
    </w:p>
    <w:p w14:paraId="5DD306F3" w14:textId="605D842C" w:rsidR="00940F3A" w:rsidRDefault="00D3585C" w:rsidP="00D3585C">
      <w:pPr>
        <w:pStyle w:val="1"/>
        <w:ind w:left="1627"/>
        <w:jc w:val="both"/>
        <w:rPr>
          <w:ins w:id="159" w:author="Author" w:date="2024-06-12T13:24:00Z"/>
        </w:rPr>
      </w:pPr>
      <w:ins w:id="160" w:author="Author" w:date="2024-06-12T13:22:00Z">
        <w:r>
          <w:t>A 10% floor for the Year Round Background variable scaling factor is used for charging purposes. If the methodology set out in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(Average Cold Spell) peak demand minus total imports from external systems, and can be calculated using the following equation.</w:t>
        </w:r>
      </w:ins>
    </w:p>
    <w:p w14:paraId="7EA48357" w14:textId="084FAE60" w:rsidR="00465B43" w:rsidRDefault="00465B43" w:rsidP="00D3585C">
      <w:pPr>
        <w:pStyle w:val="1"/>
        <w:ind w:left="1627"/>
        <w:jc w:val="both"/>
        <w:rPr>
          <w:ins w:id="161" w:author="Author" w:date="2024-06-12T13:24:00Z"/>
        </w:rPr>
      </w:pPr>
    </w:p>
    <w:p w14:paraId="73E13F76" w14:textId="69AD6D07" w:rsidR="00465B43" w:rsidRPr="00251A61" w:rsidRDefault="00465B43" w:rsidP="00D3585C">
      <w:pPr>
        <w:pStyle w:val="1"/>
        <w:ind w:left="1627"/>
        <w:jc w:val="both"/>
        <w:rPr>
          <w:ins w:id="162" w:author="Author" w:date="2024-06-12T13:27:00Z"/>
        </w:rPr>
      </w:pPr>
      <m:oMathPara>
        <m:oMath>
          <m:r>
            <w:ins w:id="163" w:author="Author" w:date="2024-06-12T13:24:00Z">
              <w:rPr>
                <w:rFonts w:ascii="Cambria Math" w:hAnsi="Cambria Math"/>
              </w:rPr>
              <m:t xml:space="preserve">Adjustment= </m:t>
            </w:ins>
          </m:r>
          <m:f>
            <m:fPr>
              <m:ctrlPr>
                <w:ins w:id="164" w:author="Author" w:date="2024-06-12T13:24:00Z">
                  <w:rPr>
                    <w:rFonts w:ascii="Cambria Math" w:hAnsi="Cambria Math"/>
                    <w:i/>
                  </w:rPr>
                </w:ins>
              </m:ctrlPr>
            </m:fPr>
            <m:num>
              <m:sSub>
                <m:sSubPr>
                  <m:ctrlPr>
                    <w:ins w:id="165" w:author="Author" w:date="2024-06-12T13:24:00Z">
                      <w:rPr>
                        <w:rFonts w:ascii="Cambria Math" w:hAnsi="Cambria Math"/>
                        <w:i/>
                      </w:rPr>
                    </w:ins>
                  </m:ctrlPr>
                </m:sSubPr>
                <m:e>
                  <m:r>
                    <w:ins w:id="166" w:author="Author" w:date="2024-06-12T13:24:00Z">
                      <w:rPr>
                        <w:rFonts w:ascii="Cambria Math" w:hAnsi="Cambria Math"/>
                      </w:rPr>
                      <m:t>ACS</m:t>
                    </w:ins>
                  </m:r>
                </m:e>
                <m:sub>
                  <m:r>
                    <w:ins w:id="167" w:author="Author" w:date="2024-06-12T13:25:00Z">
                      <w:rPr>
                        <w:rFonts w:ascii="Cambria Math" w:hAnsi="Cambria Math"/>
                      </w:rPr>
                      <m:t>Peak Demand</m:t>
                    </w:ins>
                  </m:r>
                </m:sub>
              </m:sSub>
              <m:r>
                <w:ins w:id="168" w:author="Author" w:date="2024-06-12T13:25:00Z">
                  <w:rPr>
                    <w:rFonts w:ascii="Cambria Math" w:hAnsi="Cambria Math"/>
                  </w:rPr>
                  <m:t>-</m:t>
                </w:ins>
              </m:r>
              <m:nary>
                <m:naryPr>
                  <m:chr m:val="∑"/>
                  <m:limLoc m:val="undOvr"/>
                  <m:subHide m:val="1"/>
                  <m:supHide m:val="1"/>
                  <m:ctrlPr>
                    <w:ins w:id="169" w:author="Author" w:date="2024-06-12T13:25:00Z">
                      <w:rPr>
                        <w:rFonts w:ascii="Cambria Math" w:hAnsi="Cambria Math"/>
                        <w:i/>
                      </w:rPr>
                    </w:ins>
                  </m:ctrlPr>
                </m:naryPr>
                <m:sub/>
                <m:sup/>
                <m:e>
                  <m:sSub>
                    <m:sSubPr>
                      <m:ctrlPr>
                        <w:ins w:id="170" w:author="Author" w:date="2024-06-12T13:25:00Z">
                          <w:rPr>
                            <w:rFonts w:ascii="Cambria Math" w:hAnsi="Cambria Math"/>
                            <w:i/>
                          </w:rPr>
                        </w:ins>
                      </m:ctrlPr>
                    </m:sSubPr>
                    <m:e>
                      <m:d>
                        <m:dPr>
                          <m:ctrlPr>
                            <w:ins w:id="171" w:author="Author" w:date="2024-06-12T13:25:00Z">
                              <w:rPr>
                                <w:rFonts w:ascii="Cambria Math" w:hAnsi="Cambria Math"/>
                                <w:i/>
                              </w:rPr>
                            </w:ins>
                          </m:ctrlPr>
                        </m:dPr>
                        <m:e>
                          <m:r>
                            <w:ins w:id="172" w:author="Author" w:date="2024-06-12T13:25:00Z">
                              <w:rPr>
                                <w:rFonts w:ascii="Cambria Math" w:hAnsi="Cambria Math"/>
                              </w:rPr>
                              <m:t>TEC</m:t>
                            </w:ins>
                          </m:r>
                          <m:r>
                            <w:ins w:id="173" w:author="Author" w:date="2024-06-12T13:26:00Z">
                              <w:rPr>
                                <w:rFonts w:ascii="Cambria Math" w:hAnsi="Cambria Math"/>
                              </w:rPr>
                              <m:t>×10%</m:t>
                            </w:ins>
                          </m:r>
                        </m:e>
                      </m:d>
                    </m:e>
                    <m:sub>
                      <m:r>
                        <w:ins w:id="174" w:author="Author" w:date="2024-06-12T13:26:00Z">
                          <w:rPr>
                            <w:rFonts w:ascii="Cambria Math" w:hAnsi="Cambria Math"/>
                          </w:rPr>
                          <m:t>Variable Plant</m:t>
                        </w:ins>
                      </m:r>
                    </m:sub>
                  </m:sSub>
                </m:e>
              </m:nary>
            </m:num>
            <m:den>
              <m:sSub>
                <m:sSubPr>
                  <m:ctrlPr>
                    <w:ins w:id="175" w:author="Author" w:date="2024-06-12T13:27:00Z">
                      <w:rPr>
                        <w:rFonts w:ascii="Cambria Math" w:hAnsi="Cambria Math"/>
                        <w:i/>
                      </w:rPr>
                    </w:ins>
                  </m:ctrlPr>
                </m:sSubPr>
                <m:e>
                  <m:nary>
                    <m:naryPr>
                      <m:chr m:val="∑"/>
                      <m:limLoc m:val="undOvr"/>
                      <m:subHide m:val="1"/>
                      <m:supHide m:val="1"/>
                      <m:ctrlPr>
                        <w:ins w:id="176" w:author="Author" w:date="2024-06-12T13:27:00Z">
                          <w:rPr>
                            <w:rFonts w:ascii="Cambria Math" w:hAnsi="Cambria Math"/>
                            <w:i/>
                          </w:rPr>
                        </w:ins>
                      </m:ctrlPr>
                    </m:naryPr>
                    <m:sub/>
                    <m:sup/>
                    <m:e>
                      <m:d>
                        <m:dPr>
                          <m:ctrlPr>
                            <w:ins w:id="177" w:author="Author" w:date="2024-06-12T13:27:00Z">
                              <w:rPr>
                                <w:rFonts w:ascii="Cambria Math" w:hAnsi="Cambria Math"/>
                                <w:i/>
                              </w:rPr>
                            </w:ins>
                          </m:ctrlPr>
                        </m:dPr>
                        <m:e>
                          <m:r>
                            <w:ins w:id="178" w:author="Author" w:date="2024-06-12T13:27:00Z">
                              <w:rPr>
                                <w:rFonts w:ascii="Cambria Math" w:hAnsi="Cambria Math"/>
                              </w:rPr>
                              <m:t>TEC×Year Round Scaling Factor</m:t>
                            </w:ins>
                          </m:r>
                        </m:e>
                      </m:d>
                    </m:e>
                  </m:nary>
                </m:e>
                <m:sub>
                  <m:r>
                    <w:ins w:id="179" w:author="Author" w:date="2024-06-12T13:27:00Z">
                      <w:rPr>
                        <w:rFonts w:ascii="Cambria Math" w:hAnsi="Cambria Math"/>
                      </w:rPr>
                      <m:t>Fixed Plant</m:t>
                    </w:ins>
                  </m:r>
                </m:sub>
              </m:sSub>
            </m:den>
          </m:f>
        </m:oMath>
      </m:oMathPara>
    </w:p>
    <w:p w14:paraId="3D3C9E67" w14:textId="1515AB87" w:rsidR="00251A61" w:rsidRDefault="00251A61" w:rsidP="00D3585C">
      <w:pPr>
        <w:pStyle w:val="1"/>
        <w:ind w:left="1627"/>
        <w:jc w:val="both"/>
        <w:rPr>
          <w:ins w:id="180" w:author="Author" w:date="2024-06-12T13:27:00Z"/>
        </w:rPr>
      </w:pPr>
    </w:p>
    <w:p w14:paraId="7B621169" w14:textId="74AE101A" w:rsidR="00251A61" w:rsidRDefault="00251A61" w:rsidP="00D3585C">
      <w:pPr>
        <w:pStyle w:val="1"/>
        <w:ind w:left="1627"/>
        <w:jc w:val="both"/>
        <w:rPr>
          <w:ins w:id="181" w:author="Author" w:date="2024-06-12T13:23:00Z"/>
        </w:rPr>
      </w:pPr>
      <m:oMathPara>
        <m:oMath>
          <m:r>
            <w:ins w:id="182" w:author="Author" w:date="2024-06-12T13:27:00Z">
              <w:rPr>
                <w:rFonts w:ascii="Cambria Math" w:hAnsi="Cambria Math"/>
              </w:rPr>
              <m:t>Adjusted Fixed Scaling Factor=Adjustment×Scaling Factor</m:t>
            </w:ins>
          </m:r>
        </m:oMath>
      </m:oMathPara>
    </w:p>
    <w:p w14:paraId="6451F47C" w14:textId="77777777" w:rsidR="00D3585C" w:rsidRDefault="00D3585C">
      <w:pPr>
        <w:pStyle w:val="1"/>
        <w:ind w:left="1627"/>
        <w:jc w:val="both"/>
        <w:pPrChange w:id="183" w:author="Author" w:date="2024-06-12T13:23:00Z">
          <w:pPr>
            <w:pStyle w:val="1"/>
            <w:ind w:left="720"/>
            <w:jc w:val="both"/>
          </w:pPr>
        </w:pPrChange>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1FFB62A8" w:rsidR="00940F3A" w:rsidRPr="00874A70" w:rsidRDefault="00940F3A" w:rsidP="000C6F2B">
            <w:pPr>
              <w:pStyle w:val="1"/>
              <w:jc w:val="center"/>
              <w:rPr>
                <w:szCs w:val="22"/>
              </w:rPr>
            </w:pPr>
            <w:r w:rsidRPr="00874A70">
              <w:rPr>
                <w:szCs w:val="22"/>
              </w:rPr>
              <w:t>Variable</w:t>
            </w:r>
            <w:ins w:id="184" w:author="Author" w:date="2024-06-12T13:28:00Z">
              <w:r w:rsidR="0044785F">
                <w:rPr>
                  <w:szCs w:val="22"/>
                </w:rPr>
                <w:t xml:space="preserve"> (&gt;10%)</w:t>
              </w:r>
            </w:ins>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366B66F4" w:rsidR="00940F3A" w:rsidRPr="00874A70" w:rsidRDefault="00940F3A" w:rsidP="000C6F2B">
            <w:pPr>
              <w:pStyle w:val="1"/>
              <w:jc w:val="center"/>
              <w:rPr>
                <w:szCs w:val="22"/>
              </w:rPr>
            </w:pPr>
            <w:r w:rsidRPr="00874A70">
              <w:rPr>
                <w:szCs w:val="22"/>
              </w:rPr>
              <w:t>Variable</w:t>
            </w:r>
            <w:ins w:id="185" w:author="Author" w:date="2024-06-12T13:28:00Z">
              <w:r w:rsidR="0044785F">
                <w:rPr>
                  <w:szCs w:val="22"/>
                </w:rPr>
                <w:t xml:space="preserve"> (&gt;10%)</w:t>
              </w:r>
            </w:ins>
          </w:p>
        </w:tc>
      </w:tr>
    </w:tbl>
    <w:p w14:paraId="760BEA33" w14:textId="77777777" w:rsidR="00940F3A" w:rsidRDefault="00940F3A" w:rsidP="00940F3A">
      <w:pPr>
        <w:pStyle w:val="1"/>
        <w:ind w:left="1987"/>
        <w:jc w:val="both"/>
      </w:pPr>
    </w:p>
    <w:p w14:paraId="01CF2BC0" w14:textId="77777777" w:rsidR="0044785F" w:rsidRDefault="0044785F" w:rsidP="0044785F">
      <w:pPr>
        <w:pStyle w:val="1"/>
        <w:ind w:left="1560"/>
        <w:jc w:val="both"/>
        <w:rPr>
          <w:ins w:id="186" w:author="Author" w:date="2024-06-12T13:28:00Z"/>
        </w:rPr>
      </w:pPr>
      <w:ins w:id="187" w:author="Author" w:date="2024-06-12T13:28:00Z">
        <w:r>
          <w:lastRenderedPageBreak/>
          <w:t>14.21 includes an example of adjusting scaling factors to ensure compliance with the floor.</w:t>
        </w:r>
      </w:ins>
    </w:p>
    <w:p w14:paraId="3B247CA9" w14:textId="77777777" w:rsidR="0044785F" w:rsidRDefault="0044785F" w:rsidP="00940F3A">
      <w:pPr>
        <w:pStyle w:val="1"/>
        <w:ind w:left="1560"/>
        <w:jc w:val="both"/>
        <w:rPr>
          <w:ins w:id="188" w:author="Author" w:date="2024-06-12T13:28:00Z"/>
        </w:rPr>
      </w:pPr>
    </w:p>
    <w:p w14:paraId="42248F47" w14:textId="6D752163" w:rsidR="00940F3A" w:rsidRDefault="00940F3A" w:rsidP="00940F3A">
      <w:pPr>
        <w:pStyle w:val="1"/>
        <w:ind w:left="1560"/>
        <w:jc w:val="both"/>
      </w:pPr>
      <w:r>
        <w:t>The</w:t>
      </w:r>
      <w:del w:id="189" w:author="Author" w:date="2024-06-12T13:28:00Z">
        <w:r w:rsidDel="0044785F">
          <w:delText>se</w:delText>
        </w:r>
      </w:del>
      <w:r>
        <w:t xml:space="preserve"> </w:t>
      </w:r>
      <w:ins w:id="190" w:author="Author" w:date="2024-06-12T13:28:00Z">
        <w:r w:rsidR="0044785F">
          <w:t xml:space="preserve">base </w:t>
        </w:r>
      </w:ins>
      <w:r>
        <w:t>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77777777" w:rsidR="006661FE" w:rsidRDefault="006661FE" w:rsidP="007D27B2">
      <w:pPr>
        <w:pStyle w:val="1"/>
        <w:numPr>
          <w:ilvl w:val="0"/>
          <w:numId w:val="70"/>
        </w:numPr>
        <w:jc w:val="both"/>
      </w:pPr>
      <w:r>
        <w:t xml:space="preserve">Nodal </w:t>
      </w:r>
      <w:r w:rsidR="004633BA">
        <w:t xml:space="preserve">net </w:t>
      </w:r>
      <w:r>
        <w:t>demand data for the transport model</w:t>
      </w:r>
      <w:r>
        <w:fldChar w:fldCharType="begin"/>
      </w:r>
      <w:r>
        <w:instrText xml:space="preserve"> XE "transport model" </w:instrText>
      </w:r>
      <w:r>
        <w:fldChar w:fldCharType="end"/>
      </w:r>
      <w:r>
        <w:t xml:space="preserve"> will be based upon the GSP </w:t>
      </w:r>
      <w:r w:rsidR="004633BA">
        <w:t xml:space="preserve">net </w:t>
      </w:r>
      <w:r>
        <w:t>demand that Users have forecast to occur at the time of National Grid Peak Average Cold Spell (ACS) Demand for year "t" in the April Seven Year Statement</w:t>
      </w:r>
      <w:r>
        <w:fldChar w:fldCharType="begin"/>
      </w:r>
      <w:r>
        <w:instrText xml:space="preserve"> XE "Seven Year Statement" </w:instrText>
      </w:r>
      <w:r>
        <w:fldChar w:fldCharType="end"/>
      </w:r>
      <w:r>
        <w:t xml:space="preserve"> for year "t-1" plus updates to the October of year "t-1".  </w:t>
      </w:r>
    </w:p>
    <w:p w14:paraId="2073D5FA" w14:textId="77777777" w:rsidR="006661FE" w:rsidRDefault="006661FE" w:rsidP="006661FE">
      <w:pPr>
        <w:rPr>
          <w:rFonts w:ascii="Arial" w:hAnsi="Arial"/>
        </w:rPr>
      </w:pPr>
    </w:p>
    <w:p w14:paraId="16E4A320" w14:textId="77777777" w:rsidR="006661FE" w:rsidRDefault="00A43F37" w:rsidP="007D27B2">
      <w:pPr>
        <w:pStyle w:val="1"/>
        <w:numPr>
          <w:ilvl w:val="0"/>
          <w:numId w:val="70"/>
        </w:numPr>
        <w:jc w:val="both"/>
      </w:pPr>
      <w:r>
        <w:t xml:space="preserve">Subject to </w:t>
      </w:r>
      <w:r w:rsidRPr="008035A1">
        <w:t xml:space="preserve">paragraphs </w:t>
      </w:r>
      <w:r w:rsidRPr="009B0384">
        <w:t>14.15.</w:t>
      </w:r>
      <w:r w:rsidR="008035A1" w:rsidRPr="009B0384">
        <w:t>15</w:t>
      </w:r>
      <w:r w:rsidRPr="009B0384">
        <w:t xml:space="preserve"> to 14.15.</w:t>
      </w:r>
      <w:r w:rsidR="008035A1" w:rsidRPr="009B0384">
        <w:t>22</w:t>
      </w:r>
      <w:r w:rsidR="00891D82">
        <w:t>,</w:t>
      </w:r>
      <w:r>
        <w:t xml:space="preserve">  Transmission ci</w:t>
      </w:r>
      <w:r w:rsidR="006661FE">
        <w:t xml:space="preserve">rcuits for </w:t>
      </w:r>
      <w:r w:rsidR="00A3322B" w:rsidRPr="00A3322B">
        <w:rPr>
          <w:b/>
        </w:rPr>
        <w:t>Financial Year</w:t>
      </w:r>
      <w:r w:rsidR="006661FE">
        <w:t xml:space="preserve"> "t" will be defined as those with existing wayleaves for the year "t" with the associated lengths based on the circuit lengths indicated for year "t" in the April NETS Seven Year Statement</w:t>
      </w:r>
      <w:r w:rsidR="006661FE">
        <w:fldChar w:fldCharType="begin"/>
      </w:r>
      <w:r w:rsidR="006661FE">
        <w:instrText xml:space="preserve"> XE "Seven Year Statement" </w:instrText>
      </w:r>
      <w:r w:rsidR="006661FE">
        <w:fldChar w:fldCharType="end"/>
      </w:r>
      <w:r w:rsidR="006661FE">
        <w:t xml:space="preserve"> for year "t-1" plus updates to October of year "t-1".  If certain circuit information is not explicitly contained in the NETS Seven Year Statement, </w:t>
      </w:r>
      <w:r w:rsidR="00E71EB2" w:rsidRPr="00E71EB2">
        <w:rPr>
          <w:b/>
        </w:rPr>
        <w:t>The Company</w:t>
      </w:r>
      <w:r w:rsidR="006661FE">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77777777" w:rsidR="00125177" w:rsidRDefault="00E71EB2" w:rsidP="007D27B2">
      <w:pPr>
        <w:pStyle w:val="1"/>
        <w:numPr>
          <w:ilvl w:val="0"/>
          <w:numId w:val="70"/>
        </w:numPr>
        <w:jc w:val="both"/>
      </w:pPr>
      <w:r w:rsidRPr="00E71EB2">
        <w:rPr>
          <w:b/>
        </w:rPr>
        <w:t>The Company</w:t>
      </w:r>
      <w:r w:rsidR="00125177" w:rsidRPr="00825406">
        <w:t xml:space="preserve"> shall publish any adjusted </w:t>
      </w:r>
      <w:r w:rsidR="00125177">
        <w:t>transport model inputs</w:t>
      </w:r>
      <w:r w:rsidR="00125177" w:rsidRPr="00825406">
        <w:t xml:space="preserve"> that it intends to use in the calculation of TNUoS tariffs effective from the year commencing on the following 1</w:t>
      </w:r>
      <w:r w:rsidR="00125177" w:rsidRPr="000E2F7F">
        <w:rPr>
          <w:vertAlign w:val="superscript"/>
        </w:rPr>
        <w:t>st</w:t>
      </w:r>
      <w:r w:rsidR="00125177">
        <w:t xml:space="preserve"> </w:t>
      </w:r>
      <w:r w:rsidR="00125177" w:rsidRPr="00825406">
        <w:t xml:space="preserve">April in the NETS Seven Year Statement October Update. Any further adjustments that </w:t>
      </w:r>
      <w:r w:rsidRPr="00E71EB2">
        <w:rPr>
          <w:b/>
        </w:rPr>
        <w:t>The Company</w:t>
      </w:r>
      <w:r w:rsidR="00125177" w:rsidRPr="00825406">
        <w:t xml:space="preserve"> makes shall be published by </w:t>
      </w:r>
      <w:r w:rsidRPr="00E71EB2">
        <w:rPr>
          <w:b/>
        </w:rPr>
        <w:t>The Company</w:t>
      </w:r>
      <w:r w:rsidR="00125177" w:rsidRPr="00825406">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91" w:name="_Toc49661109"/>
      <w:bookmarkStart w:id="192" w:name="_Toc274049680"/>
      <w:r w:rsidRPr="006661FE">
        <w:rPr>
          <w:rFonts w:ascii="Arial" w:hAnsi="Arial" w:cs="Arial"/>
          <w:b/>
        </w:rPr>
        <w:t>Model Outputs</w:t>
      </w:r>
      <w:bookmarkEnd w:id="191"/>
      <w:bookmarkEnd w:id="192"/>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w:t>
      </w:r>
      <w:r>
        <w:lastRenderedPageBreak/>
        <w:t xml:space="preserve">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93" w:name="_Toc32201077"/>
    </w:p>
    <w:p w14:paraId="10911A77" w14:textId="77777777" w:rsidR="006661FE" w:rsidRPr="009470D8" w:rsidRDefault="006661FE" w:rsidP="006661FE">
      <w:pPr>
        <w:pStyle w:val="Heading2"/>
      </w:pPr>
      <w:bookmarkStart w:id="194" w:name="_Toc274049681"/>
      <w:bookmarkStart w:id="195" w:name="_Toc49661110"/>
      <w:r w:rsidRPr="009470D8">
        <w:t>Calculation of local nodal marginal km</w:t>
      </w:r>
      <w:bookmarkEnd w:id="194"/>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96" w:name="_Toc274049682"/>
      <w:r>
        <w:t>Calculation of zonal marginal km</w:t>
      </w:r>
      <w:bookmarkEnd w:id="193"/>
      <w:bookmarkEnd w:id="195"/>
      <w:bookmarkEnd w:id="196"/>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lastRenderedPageBreak/>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r>
        <w:t>Where</w:t>
      </w:r>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97"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197"/>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r>
        <w:t>Where</w:t>
      </w:r>
    </w:p>
    <w:p w14:paraId="726B91BF"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r>
        <w:t>WNMkm</w:t>
      </w:r>
      <w:r w:rsidRPr="002B62BF">
        <w:rPr>
          <w:vertAlign w:val="subscript"/>
        </w:rPr>
        <w:t>YR</w:t>
      </w:r>
      <w:r>
        <w:tab/>
        <w:t>=</w:t>
      </w:r>
      <w:r>
        <w:tab/>
        <w:t>Year Round Weighted nodal marginal km</w:t>
      </w:r>
    </w:p>
    <w:p w14:paraId="122DDEEB" w14:textId="77777777" w:rsidR="003A12C5" w:rsidRDefault="003A12C5" w:rsidP="003A12C5">
      <w:pPr>
        <w:pStyle w:val="1"/>
        <w:ind w:firstLine="720"/>
        <w:jc w:val="both"/>
      </w:pPr>
      <w:r>
        <w:t>ZMkm</w:t>
      </w:r>
      <w:r w:rsidRPr="002B62BF">
        <w:rPr>
          <w:vertAlign w:val="subscript"/>
        </w:rPr>
        <w:t>YR</w:t>
      </w:r>
      <w:r>
        <w:tab/>
        <w:t>=</w:t>
      </w:r>
      <w:r>
        <w:tab/>
        <w:t>Year Round Zonal Marginal km</w:t>
      </w:r>
    </w:p>
    <w:p w14:paraId="04CDA0F6" w14:textId="77777777" w:rsidR="003A12C5" w:rsidRDefault="003A12C5" w:rsidP="003A12C5">
      <w:pPr>
        <w:pStyle w:val="1"/>
        <w:ind w:left="2880" w:hanging="2160"/>
        <w:jc w:val="both"/>
      </w:pPr>
      <w:r>
        <w:t>Gen                 =</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lastRenderedPageBreak/>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r w:rsidRPr="000B6C0D">
        <w:t>Where;</w:t>
      </w:r>
    </w:p>
    <w:p w14:paraId="1DB2ED05"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r w:rsidRPr="000B6C0D">
        <w:t>ZIkm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lastRenderedPageBreak/>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lastRenderedPageBreak/>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77777777" w:rsidR="003A12C5" w:rsidRPr="000B6C0D" w:rsidRDefault="00E71EB2" w:rsidP="007D27B2">
      <w:pPr>
        <w:pStyle w:val="1"/>
        <w:numPr>
          <w:ilvl w:val="0"/>
          <w:numId w:val="70"/>
        </w:numPr>
        <w:tabs>
          <w:tab w:val="left" w:pos="2040"/>
        </w:tabs>
        <w:jc w:val="both"/>
      </w:pPr>
      <w:r w:rsidRPr="00E71EB2">
        <w:rPr>
          <w:b/>
        </w:rPr>
        <w:t>The Company</w:t>
      </w:r>
      <w:r w:rsidR="003A12C5" w:rsidRPr="000B6C0D">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Transmission 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r w:rsidRPr="000B6C0D">
        <w:t>Where;</w:t>
      </w:r>
    </w:p>
    <w:p w14:paraId="6AD73C6C"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r w:rsidRPr="000B6C0D">
        <w:t>Where;</w:t>
      </w:r>
    </w:p>
    <w:p w14:paraId="32111A62"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r w:rsidRPr="000B6C0D">
        <w:t>Where;</w:t>
      </w:r>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r w:rsidRPr="000B6C0D">
        <w:t>Where;</w:t>
      </w:r>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r w:rsidRPr="000B6C0D">
        <w:rPr>
          <w:rFonts w:ascii="Arial" w:hAnsi="Arial"/>
        </w:rPr>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98" w:name="_Toc32201078"/>
      <w:bookmarkStart w:id="199" w:name="_Toc49661111"/>
      <w:bookmarkStart w:id="200" w:name="_Toc274049683"/>
      <w:r>
        <w:t>Deriving the Final</w:t>
      </w:r>
      <w:r w:rsidRPr="00E75EE9">
        <w:rPr>
          <w:color w:val="auto"/>
        </w:rPr>
        <w:t xml:space="preserve"> </w:t>
      </w:r>
      <w:r w:rsidRPr="00E75EE9">
        <w:t>Local £/kW Tariff and the Wider</w:t>
      </w:r>
      <w:r>
        <w:t xml:space="preserve"> £/kW Tariff</w:t>
      </w:r>
      <w:bookmarkEnd w:id="198"/>
      <w:bookmarkEnd w:id="199"/>
      <w:bookmarkEnd w:id="200"/>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201" w:name="_Toc49661112"/>
    </w:p>
    <w:p w14:paraId="00EBE464" w14:textId="77777777" w:rsidR="006661FE" w:rsidRPr="00543982" w:rsidRDefault="006661FE" w:rsidP="006661FE">
      <w:pPr>
        <w:pStyle w:val="Heading3"/>
        <w:ind w:firstLine="709"/>
        <w:jc w:val="both"/>
        <w:rPr>
          <w:rFonts w:ascii="Arial (W1)" w:hAnsi="Arial (W1)"/>
        </w:rPr>
      </w:pPr>
      <w:bookmarkStart w:id="202" w:name="_Toc274049684"/>
      <w:r w:rsidRPr="00543982">
        <w:rPr>
          <w:rFonts w:ascii="Arial" w:hAnsi="Arial" w:cs="Arial"/>
          <w:b/>
        </w:rPr>
        <w:lastRenderedPageBreak/>
        <w:t>The Expansion Constant</w:t>
      </w:r>
      <w:bookmarkEnd w:id="201"/>
      <w:bookmarkEnd w:id="202"/>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7777777" w:rsidR="006661FE" w:rsidRPr="0099632B" w:rsidRDefault="006661FE" w:rsidP="007D27B2">
      <w:pPr>
        <w:pStyle w:val="1"/>
        <w:numPr>
          <w:ilvl w:val="0"/>
          <w:numId w:val="70"/>
        </w:numPr>
        <w:jc w:val="both"/>
        <w:rPr>
          <w:rFonts w:cs="Arial"/>
          <w:szCs w:val="22"/>
        </w:rPr>
      </w:pPr>
      <w:r w:rsidRPr="00BF295A">
        <w:rPr>
          <w:rFonts w:cs="Arial"/>
          <w:szCs w:val="22"/>
        </w:rPr>
        <w:t>The transmission infrastructure capital costs used in the calculation of the expansion constant are provided via an externally</w:t>
      </w:r>
      <w:r w:rsidRPr="0099632B">
        <w:rPr>
          <w:rFonts w:cs="Arial"/>
          <w:szCs w:val="22"/>
        </w:rPr>
        <w:t xml:space="preserve"> audited process. They also include information provided from all </w:t>
      </w:r>
      <w:r>
        <w:rPr>
          <w:rFonts w:cs="Arial"/>
          <w:szCs w:val="22"/>
        </w:rPr>
        <w:t xml:space="preserve">onshore </w:t>
      </w:r>
      <w:r w:rsidRPr="0099632B">
        <w:rPr>
          <w:rFonts w:cs="Arial"/>
          <w:szCs w:val="22"/>
        </w:rPr>
        <w:t>Transmission Owners</w:t>
      </w:r>
      <w:r>
        <w:rPr>
          <w:rFonts w:cs="Arial"/>
          <w:szCs w:val="22"/>
        </w:rPr>
        <w:t xml:space="preserve"> (TOs)</w:t>
      </w:r>
      <w:r w:rsidRPr="0099632B">
        <w:rPr>
          <w:rFonts w:cs="Arial"/>
          <w:szCs w:val="22"/>
        </w:rPr>
        <w:t xml:space="preserve">.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00E71EB2" w:rsidRPr="00E71EB2">
        <w:rPr>
          <w:rFonts w:cs="Arial"/>
          <w:b/>
          <w:szCs w:val="22"/>
        </w:rPr>
        <w:t>The Company</w:t>
      </w:r>
      <w:r w:rsidRPr="00CD5631">
        <w:rPr>
          <w:rFonts w:cs="Arial"/>
          <w:b/>
          <w:szCs w:val="22"/>
        </w:rPr>
        <w:t>’s</w:t>
      </w:r>
      <w:r w:rsidRPr="0099632B">
        <w:rPr>
          <w:rFonts w:cs="Arial"/>
          <w:szCs w:val="22"/>
        </w:rPr>
        <w:t xml:space="preserve">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lastRenderedPageBreak/>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77777777" w:rsidR="006661FE" w:rsidRDefault="006661FE" w:rsidP="007D27B2">
      <w:pPr>
        <w:pStyle w:val="1"/>
        <w:numPr>
          <w:ilvl w:val="0"/>
          <w:numId w:val="70"/>
        </w:numPr>
        <w:jc w:val="both"/>
        <w:rPr>
          <w:rFonts w:cs="Arial"/>
          <w:szCs w:val="22"/>
        </w:rPr>
      </w:pPr>
      <w:r w:rsidRPr="0099632B">
        <w:rPr>
          <w:rFonts w:cs="Arial"/>
          <w:szCs w:val="22"/>
        </w:rPr>
        <w:t xml:space="preserve">This process of calculating the incremental cost of capacity for a 400kV OHL, along with calculating the </w:t>
      </w:r>
      <w:r>
        <w:rPr>
          <w:rFonts w:cs="Arial"/>
          <w:szCs w:val="22"/>
        </w:rPr>
        <w:t xml:space="preserve">onshore </w:t>
      </w:r>
      <w:r w:rsidRPr="0099632B">
        <w:rPr>
          <w:rFonts w:cs="Arial"/>
          <w:szCs w:val="22"/>
        </w:rPr>
        <w:t xml:space="preserve">expansion factors is carried out for the first year of the price control and is increased by inflation, </w:t>
      </w:r>
      <w:r w:rsidR="00E21F32">
        <w:rPr>
          <w:rFonts w:cs="Arial"/>
          <w:szCs w:val="22"/>
        </w:rPr>
        <w:t>TOPI</w:t>
      </w:r>
      <w:r w:rsidRPr="0099632B">
        <w:rPr>
          <w:rFonts w:cs="Arial"/>
          <w:szCs w:val="22"/>
        </w:rPr>
        <w:t xml:space="preserve">, (May–October average increase, as defined in </w:t>
      </w:r>
      <w:r w:rsidR="00C41DDA">
        <w:rPr>
          <w:rFonts w:cs="Arial"/>
          <w:szCs w:val="22"/>
        </w:rPr>
        <w:t>the</w:t>
      </w:r>
      <w:r w:rsidR="00DE4067">
        <w:rPr>
          <w:rFonts w:cs="Arial"/>
          <w:szCs w:val="22"/>
        </w:rPr>
        <w:t xml:space="preserve"> </w:t>
      </w:r>
      <w:r w:rsidRPr="0099632B">
        <w:rPr>
          <w:rFonts w:cs="Arial"/>
          <w:szCs w:val="22"/>
        </w:rPr>
        <w:t>Transmission Licence) each subsequent year of the price control period.</w:t>
      </w:r>
      <w:r>
        <w:rPr>
          <w:rFonts w:cs="Arial"/>
          <w:szCs w:val="22"/>
        </w:rPr>
        <w:t xml:space="preserve">  </w:t>
      </w:r>
      <w:r w:rsidRPr="006421E0">
        <w:rPr>
          <w:rFonts w:cs="Arial"/>
          <w:szCs w:val="22"/>
        </w:rPr>
        <w:t xml:space="preserve">The </w:t>
      </w:r>
      <w:r w:rsidR="00DE4067">
        <w:rPr>
          <w:rFonts w:cs="Arial"/>
          <w:szCs w:val="22"/>
        </w:rPr>
        <w:t>currently applicable expansion</w:t>
      </w:r>
      <w:r w:rsidRPr="006421E0">
        <w:rPr>
          <w:rFonts w:cs="Arial"/>
          <w:szCs w:val="22"/>
        </w:rPr>
        <w:t xml:space="preserve"> constant </w:t>
      </w:r>
      <w:r w:rsidR="00DE4067" w:rsidRPr="00DE4067">
        <w:rPr>
          <w:rFonts w:cs="Arial"/>
          <w:szCs w:val="22"/>
        </w:rPr>
        <w:t xml:space="preserve">is </w:t>
      </w:r>
      <w:r w:rsidR="00DE4067" w:rsidRPr="00DE4067">
        <w:rPr>
          <w:rFonts w:cs="Arial"/>
          <w:szCs w:val="22"/>
        </w:rPr>
        <w:lastRenderedPageBreak/>
        <w:t xml:space="preserve">detailed in </w:t>
      </w:r>
      <w:r w:rsidR="00E71EB2" w:rsidRPr="00E71EB2">
        <w:rPr>
          <w:rFonts w:cs="Arial"/>
          <w:b/>
          <w:szCs w:val="22"/>
        </w:rPr>
        <w:t>The Company</w:t>
      </w:r>
      <w:r w:rsidR="00DE4067" w:rsidRPr="00CD5631">
        <w:rPr>
          <w:rFonts w:cs="Arial"/>
          <w:b/>
          <w:szCs w:val="22"/>
        </w:rPr>
        <w:t xml:space="preserve">'s </w:t>
      </w:r>
      <w:r w:rsidR="00DE4067" w:rsidRPr="00CD5631">
        <w:rPr>
          <w:rFonts w:cs="Arial"/>
          <w:b/>
          <w:bCs/>
          <w:szCs w:val="22"/>
        </w:rPr>
        <w:t>Statement of Use of System Charges</w:t>
      </w:r>
      <w:r w:rsidR="00DE4067" w:rsidRPr="00DE4067">
        <w:rPr>
          <w:rFonts w:cs="Arial"/>
          <w:szCs w:val="22"/>
        </w:rPr>
        <w:t xml:space="preserve"> which is available from the </w:t>
      </w:r>
      <w:r w:rsidR="00DE4067" w:rsidRPr="00CD5631">
        <w:rPr>
          <w:rFonts w:cs="Arial"/>
          <w:b/>
          <w:bCs/>
          <w:szCs w:val="22"/>
        </w:rPr>
        <w:t>Charging website</w:t>
      </w:r>
      <w:r w:rsidRPr="006421E0">
        <w:rPr>
          <w:rFonts w:cs="Arial"/>
          <w:szCs w:val="22"/>
        </w:rPr>
        <w:t>.</w:t>
      </w:r>
      <w:r w:rsidRPr="0099632B">
        <w:rPr>
          <w:rFonts w:cs="Arial"/>
          <w:szCs w:val="22"/>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7777777" w:rsidR="006810D2" w:rsidRPr="0099632B" w:rsidRDefault="00FD7F84" w:rsidP="00CD5631">
      <w:pPr>
        <w:pStyle w:val="1"/>
        <w:ind w:left="720"/>
        <w:jc w:val="both"/>
        <w:rPr>
          <w:rFonts w:cs="Arial"/>
          <w:szCs w:val="22"/>
        </w:rPr>
      </w:pPr>
      <w:r>
        <w:rPr>
          <w:rFonts w:cs="Arial"/>
          <w:szCs w:val="22"/>
        </w:rPr>
        <w:t>14.15.69</w:t>
      </w:r>
      <w:r w:rsidR="006810D2">
        <w:rPr>
          <w:rFonts w:cs="Arial"/>
          <w:szCs w:val="22"/>
        </w:rPr>
        <w:t xml:space="preserve">A </w:t>
      </w:r>
      <w:r w:rsidR="006810D2" w:rsidRPr="006810D2">
        <w:rPr>
          <w:rFonts w:cs="Arial"/>
          <w:szCs w:val="22"/>
        </w:rPr>
        <w:t xml:space="preserve">Notwithstanding Paragraph 14.15.69 from the first year of (and during) the T2 price control (which starts on 1st April 2021), until a further change is made, the Expansion Constant will be that used in the 2020/21 </w:t>
      </w:r>
      <w:r w:rsidR="00A3322B" w:rsidRPr="00A3322B">
        <w:rPr>
          <w:rFonts w:cs="Arial"/>
          <w:b/>
          <w:szCs w:val="22"/>
        </w:rPr>
        <w:t>Financial Year</w:t>
      </w:r>
      <w:r w:rsidR="006810D2" w:rsidRPr="006810D2">
        <w:rPr>
          <w:rFonts w:cs="Arial"/>
          <w:szCs w:val="22"/>
        </w:rPr>
        <w:t xml:space="preserve"> inflated in accordance with </w:t>
      </w:r>
      <w:r w:rsidR="00E21F32">
        <w:rPr>
          <w:rFonts w:cs="Arial"/>
          <w:szCs w:val="22"/>
        </w:rPr>
        <w:t>TOPI</w:t>
      </w:r>
      <w:r w:rsidR="006810D2" w:rsidRPr="006810D2">
        <w:rPr>
          <w:rFonts w:cs="Arial"/>
          <w:szCs w:val="22"/>
        </w:rPr>
        <w:t xml:space="preserve"> as per paragraph 14.15.69; and plus inflation as defined in the Transmission Licence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AC sub-sea cable and HVDC circuit expansion factors are calculated on a case by case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lastRenderedPageBreak/>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203" w:name="_Toc274049685"/>
      <w:bookmarkStart w:id="204"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03"/>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 xml:space="preserve">nterlink was included </w:t>
      </w:r>
      <w:r w:rsidRPr="00CD2281">
        <w:rPr>
          <w:rFonts w:ascii="Arial (W1)" w:hAnsi="Arial (W1)"/>
          <w:sz w:val="22"/>
          <w:szCs w:val="22"/>
        </w:rPr>
        <w:lastRenderedPageBreak/>
        <w:t>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205" w:name="_Toc274049686"/>
      <w:r w:rsidRPr="00543982">
        <w:rPr>
          <w:rFonts w:ascii="Arial" w:hAnsi="Arial" w:cs="Arial"/>
          <w:b/>
        </w:rPr>
        <w:t>The Locational Onshore Security Factor</w:t>
      </w:r>
      <w:bookmarkEnd w:id="204"/>
      <w:bookmarkEnd w:id="205"/>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w:t>
      </w:r>
      <w:r w:rsidR="006661FE">
        <w:lastRenderedPageBreak/>
        <w:t>is reviewed for each price control period and fixed for the duration.</w:t>
      </w:r>
      <w:r w:rsidR="00D774A6">
        <w:t xml:space="preserve"> </w:t>
      </w:r>
      <w:r w:rsidR="00D774A6" w:rsidRPr="00D774A6">
        <w:t xml:space="preserve">The locational onshore security factor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206" w:name="_Hlt506963614"/>
      <w:bookmarkEnd w:id="206"/>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207"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207"/>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lastRenderedPageBreak/>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208" w:name="_Toc49661114"/>
      <w:bookmarkStart w:id="209" w:name="_Toc274049687"/>
      <w:r w:rsidRPr="00887323">
        <w:rPr>
          <w:rFonts w:ascii="Arial" w:hAnsi="Arial" w:cs="Arial"/>
          <w:b/>
        </w:rPr>
        <w:t>Initial Transport Tariff</w:t>
      </w:r>
      <w:bookmarkEnd w:id="208"/>
      <w:bookmarkEnd w:id="209"/>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r>
        <w:rPr>
          <w:rFonts w:ascii="Arial" w:hAnsi="Arial"/>
          <w:sz w:val="22"/>
        </w:rPr>
        <w:t>Where</w:t>
      </w:r>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77777777" w:rsidR="00636937" w:rsidRDefault="00AD424E" w:rsidP="007D27B2">
      <w:pPr>
        <w:pStyle w:val="1"/>
        <w:numPr>
          <w:ilvl w:val="0"/>
          <w:numId w:val="90"/>
        </w:numPr>
        <w:jc w:val="both"/>
      </w:pPr>
      <w:r>
        <w:t xml:space="preserve">   </w:t>
      </w:r>
      <w:r w:rsidR="00636937">
        <w:t xml:space="preserve">The revenue from a specific generator due to the Peak Security locational </w:t>
      </w:r>
      <w:r w:rsidR="00271E09">
        <w:t xml:space="preserve">      </w:t>
      </w:r>
      <w:r w:rsidR="00636937">
        <w:t>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National Grid 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Settlement Period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00000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lastRenderedPageBreak/>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00000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000000"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210"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00000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211" w:name="_Toc208554779"/>
      <w:bookmarkStart w:id="212" w:name="_Toc208745842"/>
      <w:bookmarkStart w:id="213" w:name="_Toc274049688"/>
      <w:r w:rsidRPr="00D76842">
        <w:rPr>
          <w:color w:val="auto"/>
        </w:rPr>
        <w:lastRenderedPageBreak/>
        <w:t>Deriving the Final Local Tariff</w:t>
      </w:r>
      <w:bookmarkEnd w:id="211"/>
      <w:bookmarkEnd w:id="212"/>
      <w:r>
        <w:rPr>
          <w:color w:val="auto"/>
        </w:rPr>
        <w:t xml:space="preserve"> (</w:t>
      </w:r>
      <w:r w:rsidRPr="00D76842">
        <w:rPr>
          <w:color w:val="auto"/>
        </w:rPr>
        <w:t>£/kW</w:t>
      </w:r>
      <w:r>
        <w:rPr>
          <w:color w:val="auto"/>
        </w:rPr>
        <w:t>)</w:t>
      </w:r>
      <w:bookmarkEnd w:id="213"/>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14" w:name="_Toc208554780"/>
      <w:bookmarkStart w:id="215" w:name="_Toc208745843"/>
      <w:bookmarkStart w:id="216" w:name="_Toc274049689"/>
      <w:r w:rsidRPr="009F4FB0">
        <w:rPr>
          <w:i/>
          <w:color w:val="auto"/>
        </w:rPr>
        <w:t>Local Circuit Tariff</w:t>
      </w:r>
      <w:bookmarkEnd w:id="214"/>
      <w:bookmarkEnd w:id="215"/>
      <w:bookmarkEnd w:id="216"/>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17" w:name="_Toc208554781"/>
      <w:bookmarkStart w:id="218" w:name="_Toc208745844"/>
    </w:p>
    <w:p w14:paraId="7839E442" w14:textId="77777777" w:rsidR="006661FE" w:rsidRPr="00543982" w:rsidRDefault="006661FE" w:rsidP="006661FE">
      <w:pPr>
        <w:pStyle w:val="Heading3"/>
        <w:ind w:left="709"/>
        <w:rPr>
          <w:rFonts w:ascii="Arial" w:hAnsi="Arial" w:cs="Arial"/>
          <w:b/>
        </w:rPr>
      </w:pPr>
      <w:bookmarkStart w:id="219" w:name="_Toc274049690"/>
      <w:r w:rsidRPr="00543982">
        <w:rPr>
          <w:rFonts w:ascii="Arial" w:hAnsi="Arial" w:cs="Arial"/>
          <w:b/>
        </w:rPr>
        <w:t>Onshore Local Substation Tariff</w:t>
      </w:r>
      <w:bookmarkEnd w:id="217"/>
      <w:bookmarkEnd w:id="218"/>
      <w:bookmarkEnd w:id="219"/>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20"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20"/>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21" w:name="_Toc274049691"/>
      <w:r w:rsidRPr="00543982">
        <w:rPr>
          <w:rFonts w:ascii="Arial" w:hAnsi="Arial" w:cs="Arial"/>
          <w:b/>
        </w:rPr>
        <w:t>Offshore substation local tariff</w:t>
      </w:r>
      <w:bookmarkEnd w:id="221"/>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lastRenderedPageBreak/>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22" w:name="_Toc49661115"/>
      <w:bookmarkStart w:id="223" w:name="_Toc274049692"/>
      <w:bookmarkEnd w:id="210"/>
      <w:r w:rsidRPr="00CD5631">
        <w:rPr>
          <w:rFonts w:ascii="Arial" w:hAnsi="Arial" w:cs="Arial"/>
          <w:b/>
          <w:color w:val="00B0F0"/>
        </w:rPr>
        <w:t xml:space="preserve">The </w:t>
      </w:r>
      <w:r w:rsidR="0003584B">
        <w:rPr>
          <w:rFonts w:ascii="Arial" w:hAnsi="Arial" w:cs="Arial"/>
          <w:b/>
          <w:color w:val="00B0F0"/>
        </w:rPr>
        <w:t>Residual Tariff</w:t>
      </w:r>
    </w:p>
    <w:p w14:paraId="22FC5BFD" w14:textId="77777777" w:rsidR="008A4333" w:rsidRPr="0003584B" w:rsidRDefault="008A4333" w:rsidP="0003584B">
      <w:pPr>
        <w:pStyle w:val="Heading3"/>
        <w:keepNext/>
        <w:ind w:left="709"/>
        <w:rPr>
          <w:rFonts w:ascii="Arial (W1)" w:hAnsi="Arial (W1)"/>
        </w:rPr>
      </w:pPr>
      <w:r w:rsidRPr="0003584B">
        <w:rPr>
          <w:rFonts w:ascii="Arial (W1)" w:hAnsi="Arial (W1)"/>
        </w:rPr>
        <w:t>The total revenue to be recovered through TNUoS</w:t>
      </w:r>
      <w:r w:rsidRPr="0003584B">
        <w:rPr>
          <w:rFonts w:ascii="Arial (W1)" w:hAnsi="Arial (W1)"/>
        </w:rPr>
        <w:fldChar w:fldCharType="begin"/>
      </w:r>
      <w:r w:rsidRPr="0003584B">
        <w:rPr>
          <w:rFonts w:ascii="Arial (W1)" w:hAnsi="Arial (W1)"/>
        </w:rPr>
        <w:instrText xml:space="preserve"> XE "TNUoS" </w:instrText>
      </w:r>
      <w:r w:rsidRPr="0003584B">
        <w:rPr>
          <w:rFonts w:ascii="Arial (W1)" w:hAnsi="Arial (W1)"/>
        </w:rPr>
        <w:fldChar w:fldCharType="end"/>
      </w:r>
      <w:r w:rsidRPr="0003584B">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after adjusting for any under or over recovery for and including, the small generators discount is as follows:</w:t>
      </w:r>
    </w:p>
    <w:p w14:paraId="4661C377" w14:textId="77777777" w:rsidR="008A4333" w:rsidRDefault="008A4333" w:rsidP="008A4333">
      <w:pPr>
        <w:pStyle w:val="1"/>
        <w:jc w:val="both"/>
      </w:pPr>
    </w:p>
    <w:p w14:paraId="2F947BCE" w14:textId="2D9D8B50" w:rsidR="008A4333" w:rsidRDefault="008A41B4" w:rsidP="008A4333">
      <w:pPr>
        <w:pStyle w:val="1"/>
        <w:jc w:val="center"/>
      </w:pPr>
      <w:r>
        <w:rPr>
          <w:noProof/>
          <w:position w:val="-12"/>
          <w:lang w:eastAsia="en-GB"/>
        </w:rPr>
        <w:drawing>
          <wp:inline distT="0" distB="0" distL="0" distR="0" wp14:anchorId="39F1BB55" wp14:editId="1819B766">
            <wp:extent cx="1591310" cy="23749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591310" cy="237490"/>
                    </a:xfrm>
                    <a:prstGeom prst="rect">
                      <a:avLst/>
                    </a:prstGeom>
                    <a:noFill/>
                    <a:ln>
                      <a:noFill/>
                    </a:ln>
                  </pic:spPr>
                </pic:pic>
              </a:graphicData>
            </a:graphic>
          </wp:inline>
        </w:drawing>
      </w:r>
    </w:p>
    <w:p w14:paraId="6E5E63ED" w14:textId="77777777" w:rsidR="008A4333" w:rsidRDefault="008A4333" w:rsidP="008A4333">
      <w:pPr>
        <w:pStyle w:val="1"/>
        <w:ind w:firstLine="720"/>
        <w:jc w:val="both"/>
      </w:pPr>
      <w:r>
        <w:t>Where</w:t>
      </w:r>
    </w:p>
    <w:p w14:paraId="362C6FFD" w14:textId="77777777" w:rsidR="008A4333" w:rsidRDefault="008A4333" w:rsidP="008A4333">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61D0FE2C" w14:textId="77777777" w:rsidR="008A4333" w:rsidRDefault="008A4333" w:rsidP="008A4333">
      <w:pPr>
        <w:pStyle w:val="1"/>
        <w:tabs>
          <w:tab w:val="left" w:pos="1440"/>
        </w:tabs>
        <w:ind w:left="2170" w:hanging="1461"/>
        <w:jc w:val="both"/>
      </w:pPr>
      <w:r>
        <w:t>R</w:t>
      </w:r>
      <w:r>
        <w:rPr>
          <w:i/>
          <w:vertAlign w:val="subscript"/>
        </w:rPr>
        <w:t>t</w:t>
      </w:r>
      <w:r>
        <w:rPr>
          <w:i/>
          <w:vertAlign w:val="subscript"/>
        </w:rPr>
        <w:tab/>
      </w:r>
      <w:r>
        <w:t>=</w:t>
      </w:r>
      <w:r>
        <w:tab/>
        <w:t xml:space="preserve">Forecast Revenue allowed under </w:t>
      </w:r>
      <w:r w:rsidR="00E71EB2" w:rsidRPr="00E71EB2">
        <w:rPr>
          <w:b/>
        </w:rPr>
        <w:t>The Company</w:t>
      </w:r>
      <w:r w:rsidRPr="00CD5631">
        <w:rPr>
          <w:b/>
        </w:rPr>
        <w:t>’s</w:t>
      </w:r>
      <w:r>
        <w:t xml:space="preserve"> Price Control for year t (this term includes a number of adjustments, including for over/under recovery from the previous year).  For further information, refer to Special Condition D2 of </w:t>
      </w:r>
      <w:r w:rsidR="00E71EB2" w:rsidRPr="00E71EB2">
        <w:rPr>
          <w:b/>
        </w:rPr>
        <w:t>The Company</w:t>
      </w:r>
      <w:r w:rsidRPr="00CD5631">
        <w:rPr>
          <w:b/>
        </w:rPr>
        <w:t>’s</w:t>
      </w:r>
      <w:r>
        <w:t xml:space="preserve"> Transmission Licence.</w:t>
      </w:r>
    </w:p>
    <w:p w14:paraId="29B3BFD8" w14:textId="77777777" w:rsidR="008A4333" w:rsidRDefault="008A4333" w:rsidP="008A4333">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FD37D7C" w14:textId="77777777" w:rsidR="008A4333" w:rsidRDefault="008A4333" w:rsidP="008A4333">
      <w:pPr>
        <w:pStyle w:val="1"/>
        <w:tabs>
          <w:tab w:val="left" w:pos="1440"/>
        </w:tabs>
        <w:ind w:left="2127" w:hanging="1418"/>
        <w:jc w:val="both"/>
      </w:pPr>
      <w:r>
        <w:t>SG</w:t>
      </w:r>
      <w:r>
        <w:rPr>
          <w:i/>
          <w:vertAlign w:val="subscript"/>
        </w:rPr>
        <w:t>t-1</w:t>
      </w:r>
      <w:r>
        <w:tab/>
        <w:t>=</w:t>
      </w:r>
      <w:r>
        <w:tab/>
        <w:t>The proportion of the under/over recovery included within R</w:t>
      </w:r>
      <w:r>
        <w:rPr>
          <w:vertAlign w:val="subscript"/>
        </w:rPr>
        <w:t xml:space="preserve">t </w:t>
      </w:r>
      <w:r>
        <w:t>which relates to the operation of statement C13 of</w:t>
      </w:r>
      <w:r w:rsidR="00EA233F">
        <w:t xml:space="preserve"> </w:t>
      </w:r>
      <w:r w:rsidR="00E71EB2" w:rsidRPr="00E71EB2">
        <w:rPr>
          <w:b/>
        </w:rPr>
        <w:t>The Company</w:t>
      </w:r>
      <w:r>
        <w:t xml:space="preserve"> Transmission Licence. Should the operation of statement C13 result in an under recovery in year t – 1, the SG figure will be positive and vice versa for an over recovery. </w:t>
      </w:r>
    </w:p>
    <w:p w14:paraId="1F81EAD8" w14:textId="77777777" w:rsidR="008A4333" w:rsidRDefault="008A4333" w:rsidP="008A4333">
      <w:pPr>
        <w:pStyle w:val="1"/>
        <w:jc w:val="both"/>
        <w:rPr>
          <w:vertAlign w:val="subscript"/>
        </w:rPr>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w:t>
      </w:r>
      <w:r w:rsidRPr="00CD5631">
        <w:lastRenderedPageBreak/>
        <w:t xml:space="preserve">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22"/>
    <w:bookmarkEnd w:id="223"/>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24" w:name="_Toc32201079"/>
      <w:bookmarkStart w:id="225" w:name="_Toc49661116"/>
      <w:bookmarkStart w:id="226" w:name="_Toc274049693"/>
      <w:r>
        <w:t>Final £/kW Tariff</w:t>
      </w:r>
      <w:bookmarkEnd w:id="224"/>
      <w:bookmarkEnd w:id="225"/>
      <w:bookmarkEnd w:id="226"/>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00000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00000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w:lastRenderedPageBreak/>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lastRenderedPageBreak/>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lastRenderedPageBreak/>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27" w:name="_Toc274049694"/>
      <w:r w:rsidRPr="007B2988">
        <w:t>Stability &amp; Predictability of TNUoS tariffs</w:t>
      </w:r>
      <w:bookmarkEnd w:id="227"/>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lastRenderedPageBreak/>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Once the zonal Peak Security and Year Round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28" w:name="_Toc32201081"/>
      <w:bookmarkStart w:id="229"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xml:space="preserve">, starting at (i)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14.15.137;</w:t>
      </w:r>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r w:rsidRPr="00350AA3">
        <w:rPr>
          <w:rFonts w:ascii="Arial" w:hAnsi="Arial" w:cs="Arial"/>
          <w:lang w:val="en-US"/>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w:t>
      </w:r>
      <w:r>
        <w:rPr>
          <w:rFonts w:ascii="Arial" w:hAnsi="Arial" w:cs="Arial"/>
        </w:rPr>
        <w:lastRenderedPageBreak/>
        <w:t xml:space="preserve">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14.15.142  shall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a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30"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30"/>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lastRenderedPageBreak/>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31"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31"/>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2" w:name="_Toc32201082"/>
      <w:bookmarkStart w:id="233" w:name="_Toc49661119"/>
      <w:bookmarkEnd w:id="228"/>
      <w:bookmarkEnd w:id="229"/>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34" w:name="_Ref506957800"/>
      <w:bookmarkStart w:id="235" w:name="_Toc32201083"/>
      <w:bookmarkStart w:id="236" w:name="_Toc49661120"/>
      <w:bookmarkStart w:id="237" w:name="_Toc98821478"/>
      <w:bookmarkStart w:id="238" w:name="_Toc111259845"/>
      <w:bookmarkStart w:id="239" w:name="_Toc111262532"/>
      <w:bookmarkStart w:id="240" w:name="_Toc274049695"/>
      <w:bookmarkEnd w:id="232"/>
      <w:bookmarkEnd w:id="233"/>
      <w:r w:rsidRPr="00D54761">
        <w:rPr>
          <w:bCs/>
          <w:color w:val="auto"/>
          <w:sz w:val="28"/>
          <w:szCs w:val="28"/>
        </w:rPr>
        <w:t>14.16 Derivation of the Transmission Network Use of System Energy Consumption Tariff</w:t>
      </w:r>
      <w:bookmarkEnd w:id="234"/>
      <w:bookmarkEnd w:id="235"/>
      <w:bookmarkEnd w:id="236"/>
      <w:r w:rsidRPr="00D54761">
        <w:rPr>
          <w:bCs/>
          <w:color w:val="auto"/>
          <w:sz w:val="28"/>
          <w:szCs w:val="28"/>
        </w:rPr>
        <w:t xml:space="preserve"> and Short Term Capacity Tariff</w:t>
      </w:r>
      <w:bookmarkEnd w:id="237"/>
      <w:bookmarkEnd w:id="238"/>
      <w:bookmarkEnd w:id="239"/>
      <w:r w:rsidRPr="00D54761">
        <w:rPr>
          <w:bCs/>
          <w:color w:val="auto"/>
          <w:sz w:val="28"/>
          <w:szCs w:val="28"/>
        </w:rPr>
        <w:t>s</w:t>
      </w:r>
      <w:bookmarkEnd w:id="240"/>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41" w:name="_Toc274049696"/>
      <w:r>
        <w:t>Short Term Transmission Entry Capacity (STTEC) Tariff</w:t>
      </w:r>
      <w:bookmarkEnd w:id="241"/>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42" w:name="_Toc274049697"/>
      <w:r w:rsidRPr="00DC7159">
        <w:t>Limited Duration Transmission Entry Capacity (LDTEC) Tariffs</w:t>
      </w:r>
      <w:bookmarkEnd w:id="242"/>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43"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44" w:name="_Toc32201085"/>
      <w:bookmarkStart w:id="245" w:name="_Toc49661123"/>
      <w:bookmarkStart w:id="246" w:name="_Toc274049698"/>
      <w:bookmarkEnd w:id="243"/>
      <w:r w:rsidRPr="00D54761">
        <w:rPr>
          <w:color w:val="auto"/>
          <w:sz w:val="28"/>
          <w:szCs w:val="28"/>
        </w:rPr>
        <w:lastRenderedPageBreak/>
        <w:t>14.17 Demand Charges</w:t>
      </w:r>
      <w:bookmarkEnd w:id="244"/>
      <w:bookmarkEnd w:id="245"/>
      <w:bookmarkEnd w:id="246"/>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47" w:name="_Toc32201086"/>
      <w:bookmarkStart w:id="248" w:name="_Toc49661124"/>
      <w:bookmarkStart w:id="249" w:name="_Toc274049699"/>
      <w:r>
        <w:t>Parties Liable for Demand Charges</w:t>
      </w:r>
      <w:bookmarkEnd w:id="247"/>
      <w:bookmarkEnd w:id="248"/>
      <w:bookmarkEnd w:id="249"/>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The Lead Party of a Supplier BM Unit;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50" w:name="_Toc32201087"/>
      <w:bookmarkStart w:id="251" w:name="_Toc49661125"/>
      <w:bookmarkStart w:id="252" w:name="_Toc274049700"/>
      <w:r>
        <w:t xml:space="preserve">Basis of </w:t>
      </w:r>
      <w:r w:rsidR="00010EB2">
        <w:t>Demand Locational</w:t>
      </w:r>
      <w:r>
        <w:t xml:space="preserve"> Charges</w:t>
      </w:r>
      <w:bookmarkEnd w:id="250"/>
      <w:bookmarkEnd w:id="251"/>
      <w:bookmarkEnd w:id="25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4FC61C8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2CC2FF3A">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JUrvlP4AQAA0g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4FF00FFF" w14:textId="77777777"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53" w:name="_Toc49661126"/>
      <w:bookmarkStart w:id="254"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53"/>
      <w:bookmarkEnd w:id="254"/>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55" w:name="_Toc49661127"/>
      <w:bookmarkStart w:id="256" w:name="_Toc274049702"/>
      <w:r w:rsidRPr="004248A1">
        <w:rPr>
          <w:rFonts w:ascii="Arial" w:hAnsi="Arial" w:cs="Arial"/>
          <w:b/>
        </w:rPr>
        <w:t>Power Stations with a Bilateral Connection Agreement</w:t>
      </w:r>
      <w:bookmarkEnd w:id="255"/>
      <w:r w:rsidRPr="004248A1">
        <w:rPr>
          <w:rFonts w:ascii="Arial" w:hAnsi="Arial" w:cs="Arial"/>
          <w:b/>
        </w:rPr>
        <w:t xml:space="preserve"> and Licensable Generation with a Bilateral Embedded Generation Agreement</w:t>
      </w:r>
      <w:bookmarkEnd w:id="256"/>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57" w:name="_Toc49661128"/>
      <w:bookmarkStart w:id="258" w:name="_Toc274049703"/>
      <w:r w:rsidRPr="004248A1">
        <w:rPr>
          <w:rFonts w:ascii="Arial" w:hAnsi="Arial" w:cs="Arial"/>
          <w:b/>
        </w:rPr>
        <w:lastRenderedPageBreak/>
        <w:t>Exemptible Generation and Derogated Distribution Interconnectors with a Bilateral Embedded Generation Agreement</w:t>
      </w:r>
      <w:bookmarkEnd w:id="257"/>
      <w:bookmarkEnd w:id="258"/>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59" w:name="_Toc32201088"/>
      <w:bookmarkStart w:id="260" w:name="_Toc49661130"/>
    </w:p>
    <w:p w14:paraId="2145EB86" w14:textId="77777777" w:rsidR="006661FE" w:rsidRDefault="006661FE" w:rsidP="006661FE">
      <w:pPr>
        <w:pStyle w:val="Heading2"/>
      </w:pPr>
      <w:bookmarkStart w:id="261" w:name="_Toc274049704"/>
      <w:r>
        <w:t>Small Generators Tariffs</w:t>
      </w:r>
      <w:bookmarkEnd w:id="26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62" w:name="_Toc274049705"/>
      <w:r>
        <w:t>The Triad</w:t>
      </w:r>
      <w:bookmarkEnd w:id="259"/>
      <w:bookmarkEnd w:id="260"/>
      <w:bookmarkEnd w:id="26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63"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6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14:sizeRelH relativeFrom="page">
              <wp14:pctWidth>0</wp14:pctWidth>
            </wp14:sizeRelH>
            <wp14:sizeRelV relativeFrom="page">
              <wp14:pctHeight>0</wp14:pctHeight>
            </wp14:sizeRelV>
          </wp:anchor>
        </w:drawing>
      </w:r>
      <w:bookmarkStart w:id="264" w:name="_Toc497131269"/>
      <w:r w:rsidR="006661FE">
        <w:fldChar w:fldCharType="begin"/>
      </w:r>
      <w:r w:rsidR="006661FE">
        <w:instrText xml:space="preserve"> XE "Triad" </w:instrText>
      </w:r>
      <w:r w:rsidR="006661FE">
        <w:fldChar w:fldCharType="end"/>
      </w:r>
      <w:bookmarkEnd w:id="264"/>
      <w:r w:rsidR="006661FE">
        <w:fldChar w:fldCharType="begin"/>
      </w:r>
      <w:r w:rsidR="006661FE">
        <w:instrText xml:space="preserve"> XE "Trading Unit" </w:instrText>
      </w:r>
      <w:r w:rsidR="006661FE">
        <w:fldChar w:fldCharType="end"/>
      </w:r>
    </w:p>
    <w:bookmarkStart w:id="265"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6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66" w:name="_Hlt497734631"/>
      <w:bookmarkEnd w:id="266"/>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w:t>
      </w:r>
      <w:r>
        <w:rPr>
          <w:rFonts w:ascii="Arial" w:hAnsi="Arial" w:cs="Arial"/>
        </w:rPr>
        <w:lastRenderedPageBreak/>
        <w:t xml:space="preserve">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67" w:name="_Hlk35263653"/>
      <w:bookmarkStart w:id="268" w:name="_Hlk35263622"/>
      <w:r w:rsidRPr="00010EB2">
        <w:rPr>
          <w:rFonts w:ascii="Arial" w:hAnsi="Arial" w:cs="Arial"/>
          <w:b/>
        </w:rPr>
        <w:t>Initial Reconciliation Part 2 – Non-half-hourly metered demand</w:t>
      </w:r>
    </w:p>
    <w:bookmarkEnd w:id="267"/>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lastRenderedPageBreak/>
        <w:t xml:space="preserve">Actual payments for </w:t>
      </w:r>
      <w:bookmarkStart w:id="269" w:name="_Hlk35263694"/>
      <w:r w:rsidRPr="00010EB2">
        <w:rPr>
          <w:rFonts w:ascii="Arial" w:hAnsi="Arial" w:cs="Arial"/>
        </w:rPr>
        <w:t xml:space="preserve">non-half-hourly metered demand will be </w:t>
      </w:r>
      <w:bookmarkEnd w:id="269"/>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68"/>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5BB2387A" w:rsidR="0022187C" w:rsidRPr="00010EB2" w:rsidRDefault="0022187C" w:rsidP="007D27B2">
      <w:pPr>
        <w:numPr>
          <w:ilvl w:val="0"/>
          <w:numId w:val="99"/>
        </w:numPr>
        <w:jc w:val="both"/>
        <w:rPr>
          <w:rFonts w:ascii="Arial" w:hAnsi="Arial" w:cs="Arial"/>
        </w:rPr>
      </w:pPr>
      <w:r w:rsidRPr="00010EB2">
        <w:rPr>
          <w:rFonts w:ascii="Arial" w:hAnsi="Arial" w:cs="Arial"/>
        </w:rPr>
        <w:t xml:space="preserve">In the event that a manifest error, or multiple errors in the calculation of TNUoS tariffs results in a material discrepancy in a Users TNUoS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7648E3">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a) an error in the transfer of relevant data between the Transmission Licensees or Distribution Network Operators;</w:t>
      </w:r>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b) an error in the population of the Transport Model with relevant data;</w:t>
      </w:r>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lastRenderedPageBreak/>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CapEC =  The upper limit of the Limiting Regulation</w:t>
      </w:r>
    </w:p>
    <w:p w14:paraId="59DD7246" w14:textId="51FC1B62" w:rsidR="0022187C" w:rsidRPr="00CD5631" w:rsidRDefault="0000000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70"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w:t>
      </w:r>
      <w:r w:rsidRPr="007E2F78">
        <w:lastRenderedPageBreak/>
        <w:t xml:space="preserve">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71" w:name="_Toc274049713"/>
      <w:r>
        <w:t>Further Information</w:t>
      </w:r>
      <w:bookmarkEnd w:id="271"/>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w:t>
      </w:r>
      <w:r>
        <w:rPr>
          <w:rFonts w:ascii="Arial" w:hAnsi="Arial" w:cs="Arial"/>
        </w:rPr>
        <w:lastRenderedPageBreak/>
        <w:t xml:space="preserve">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72" w:name="_Toc32201092"/>
      <w:bookmarkStart w:id="273" w:name="_Toc49661139"/>
      <w:bookmarkStart w:id="274" w:name="_Toc274049714"/>
      <w:bookmarkEnd w:id="270"/>
      <w:r w:rsidRPr="00FE40FB">
        <w:rPr>
          <w:color w:val="auto"/>
          <w:sz w:val="28"/>
          <w:szCs w:val="28"/>
        </w:rPr>
        <w:lastRenderedPageBreak/>
        <w:t>14.18 Generation charges</w:t>
      </w:r>
      <w:bookmarkEnd w:id="272"/>
      <w:bookmarkEnd w:id="273"/>
      <w:bookmarkEnd w:id="274"/>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75" w:name="_Toc32201093"/>
      <w:bookmarkStart w:id="276" w:name="_Toc49661140"/>
      <w:bookmarkStart w:id="277" w:name="_Toc274049715"/>
      <w:r>
        <w:t>Parties Liable for Generation Charges</w:t>
      </w:r>
      <w:bookmarkEnd w:id="275"/>
      <w:bookmarkEnd w:id="276"/>
      <w:bookmarkEnd w:id="277"/>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78" w:name="_Toc274049716"/>
      <w:bookmarkStart w:id="279" w:name="_Toc32201094"/>
      <w:bookmarkStart w:id="280" w:name="_Toc49661141"/>
      <w:r>
        <w:t>Structure of Generation Charges</w:t>
      </w:r>
      <w:bookmarkEnd w:id="278"/>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00000000">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000000">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000000">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r>
        <w:t>Adj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81" w:name="_Toc274049717"/>
      <w:r>
        <w:t>Basis of Wider Generation Charges</w:t>
      </w:r>
      <w:bookmarkEnd w:id="279"/>
      <w:bookmarkEnd w:id="280"/>
      <w:bookmarkEnd w:id="281"/>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82" w:name="_Toc274049718"/>
      <w:r w:rsidRPr="00887323">
        <w:rPr>
          <w:rFonts w:ascii="Arial" w:hAnsi="Arial" w:cs="Arial"/>
          <w:b/>
        </w:rPr>
        <w:t>Generation with positive wider tariffs</w:t>
      </w:r>
      <w:bookmarkEnd w:id="282"/>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83" w:name="_Ref272935596"/>
      <w:r>
        <w:t>The short-term chargeable capacity for Power Stations situated with positive generation tariffs is any approved STTEC or LDTEC applicable to that Power Station during a valid STTEC Period or LDTEC Period, as appropriate.</w:t>
      </w:r>
      <w:bookmarkEnd w:id="283"/>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86" w:name="_Toc49661143"/>
      <w:bookmarkStart w:id="287" w:name="_Toc274049719"/>
      <w:r w:rsidRPr="004248A1">
        <w:rPr>
          <w:rFonts w:ascii="Arial" w:hAnsi="Arial" w:cs="Arial"/>
          <w:b/>
        </w:rPr>
        <w:t xml:space="preserve">Generation with negative wider </w:t>
      </w:r>
      <w:bookmarkEnd w:id="286"/>
      <w:r w:rsidRPr="004248A1">
        <w:rPr>
          <w:rFonts w:ascii="Arial" w:hAnsi="Arial" w:cs="Arial"/>
          <w:b/>
        </w:rPr>
        <w:t>tariffs</w:t>
      </w:r>
      <w:bookmarkEnd w:id="287"/>
    </w:p>
    <w:p w14:paraId="5B84D42C" w14:textId="77777777" w:rsidR="006661FE" w:rsidRDefault="006661FE" w:rsidP="007D27B2">
      <w:pPr>
        <w:pStyle w:val="1"/>
        <w:numPr>
          <w:ilvl w:val="0"/>
          <w:numId w:val="73"/>
        </w:numPr>
        <w:jc w:val="both"/>
      </w:pPr>
      <w:bookmarkStart w:id="288"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89"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89"/>
    </w:p>
    <w:bookmarkEnd w:id="288"/>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90" w:name="_Toc274049720"/>
      <w:r>
        <w:t>Basis of Local Generation Charges</w:t>
      </w:r>
      <w:bookmarkEnd w:id="290"/>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91" w:name="_Toc497131273"/>
      <w:bookmarkStart w:id="292" w:name="_Toc32201095"/>
      <w:bookmarkStart w:id="293" w:name="_Toc49661145"/>
      <w:bookmarkStart w:id="294" w:name="_Toc274049722"/>
      <w:bookmarkStart w:id="295" w:name="_Hlt497625183"/>
      <w:r>
        <w:t>Monthly Charges</w:t>
      </w:r>
      <w:bookmarkEnd w:id="291"/>
      <w:bookmarkEnd w:id="292"/>
      <w:bookmarkEnd w:id="293"/>
      <w:bookmarkEnd w:id="294"/>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96" w:name="_Hlt532284319"/>
      <w:bookmarkStart w:id="297" w:name="_Ref272933161"/>
      <w:bookmarkEnd w:id="296"/>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97"/>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98" w:name="_Toc274049723"/>
      <w:r>
        <w:t>Ad hoc Charges</w:t>
      </w:r>
      <w:bookmarkEnd w:id="298"/>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1"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99" w:name="_Toc274049724"/>
      <w:r w:rsidRPr="00FE2E3E">
        <w:t>Embedded Transmission Use of System Charges “ETUoS”</w:t>
      </w:r>
      <w:bookmarkEnd w:id="299"/>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300"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300"/>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In the case of some relevant transitional offshore generation projects, ETUoS will also be used to pass through historic DNO capital contributions forming 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000000" w:rsidP="00F1129E">
      <w:pPr>
        <w:jc w:val="center"/>
        <w:rPr>
          <w:u w:val="single"/>
        </w:rPr>
      </w:pPr>
      <m:oMathPara>
        <m:oMath>
          <m:f>
            <m:fPr>
              <m:ctrlPr>
                <w:rPr>
                  <w:rFonts w:ascii="Cambria Math" w:hAnsi="Cambria Math"/>
                  <w:i/>
                  <w:sz w:val="22"/>
                  <w:szCs w:val="22"/>
                </w:rPr>
              </m:ctrlPr>
            </m:fPr>
            <m:num>
              <m:r>
                <w:rPr>
                  <w:rFonts w:ascii="Cambria Math" w:hAnsi="Cambria Math"/>
                </w:rPr>
                <m:t>DNRevOFTO1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301" w:name="_Hlk155617635"/>
      <w:r w:rsidR="00CC06E2" w:rsidRPr="00CD5631">
        <w:rPr>
          <w:u w:val="single"/>
          <w:vertAlign w:val="subscript"/>
        </w:rPr>
        <w:t>DNO</w:t>
      </w:r>
      <w:bookmarkEnd w:id="301"/>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302" w:name="_Toc32201096"/>
      <w:bookmarkStart w:id="303" w:name="_Toc49661146"/>
      <w:bookmarkStart w:id="304" w:name="_Toc274049725"/>
      <w:r>
        <w:t>Reconciliation of Generation Charges</w:t>
      </w:r>
      <w:bookmarkEnd w:id="302"/>
      <w:bookmarkEnd w:id="303"/>
      <w:bookmarkEnd w:id="304"/>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477A40F"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7648E3">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305" w:name="_Toc32201097"/>
      <w:bookmarkStart w:id="306" w:name="_Toc49661147"/>
      <w:bookmarkStart w:id="307" w:name="_Toc274049726"/>
      <w:bookmarkEnd w:id="295"/>
      <w:r>
        <w:t>Further Information</w:t>
      </w:r>
      <w:bookmarkEnd w:id="305"/>
      <w:bookmarkEnd w:id="306"/>
      <w:bookmarkEnd w:id="307"/>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308" w:name="_Toc32201098"/>
      <w:r>
        <w:br w:type="page"/>
      </w:r>
      <w:bookmarkStart w:id="309" w:name="_Toc49661148"/>
      <w:bookmarkStart w:id="310" w:name="_Toc274049727"/>
      <w:r w:rsidRPr="00FE40FB">
        <w:rPr>
          <w:color w:val="auto"/>
          <w:sz w:val="28"/>
          <w:szCs w:val="28"/>
        </w:rPr>
        <w:lastRenderedPageBreak/>
        <w:t>14.19 Data Requirements</w:t>
      </w:r>
      <w:bookmarkEnd w:id="308"/>
      <w:bookmarkEnd w:id="309"/>
      <w:bookmarkEnd w:id="310"/>
    </w:p>
    <w:p w14:paraId="1B1F56AD" w14:textId="77777777" w:rsidR="006661FE" w:rsidRDefault="006661FE" w:rsidP="006661FE">
      <w:pPr>
        <w:pStyle w:val="Heading2"/>
      </w:pPr>
    </w:p>
    <w:p w14:paraId="1C4CFCE6" w14:textId="77777777" w:rsidR="006661FE" w:rsidRDefault="006661FE" w:rsidP="006661FE">
      <w:pPr>
        <w:pStyle w:val="Heading2"/>
      </w:pPr>
      <w:bookmarkStart w:id="311" w:name="_Toc32201099"/>
      <w:bookmarkStart w:id="312" w:name="_Toc49661149"/>
      <w:bookmarkStart w:id="313" w:name="_Toc274049728"/>
      <w:r>
        <w:t>Data Required for Charge Setting</w:t>
      </w:r>
      <w:bookmarkEnd w:id="311"/>
      <w:bookmarkEnd w:id="312"/>
      <w:bookmarkEnd w:id="313"/>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77777777" w:rsidR="006661FE" w:rsidRDefault="006661FE" w:rsidP="007D27B2">
      <w:pPr>
        <w:pStyle w:val="1"/>
        <w:numPr>
          <w:ilvl w:val="0"/>
          <w:numId w:val="74"/>
        </w:numPr>
        <w:jc w:val="both"/>
      </w:pPr>
      <w:r>
        <w:t xml:space="preserve">Users who are owners or operators of a User System (e.g. Distribution companies) provide a forecast for the following </w:t>
      </w:r>
      <w:r w:rsidR="00A3322B" w:rsidRPr="00A3322B">
        <w:rPr>
          <w:b/>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  This data is published in table 2.4 of the Seven Year Statement and 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14" w:name="_Toc32201100"/>
      <w:bookmarkStart w:id="315" w:name="_Toc49661150"/>
      <w:bookmarkStart w:id="316" w:name="_Toc274049729"/>
      <w:r>
        <w:t>Data Required for Calculating Users’ Charges</w:t>
      </w:r>
      <w:bookmarkEnd w:id="314"/>
      <w:bookmarkEnd w:id="315"/>
      <w:bookmarkEnd w:id="316"/>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17" w:name="_Toc32201101"/>
      <w:r>
        <w:br w:type="page"/>
      </w:r>
      <w:bookmarkStart w:id="318" w:name="_Toc49661151"/>
      <w:bookmarkStart w:id="319" w:name="_Toc274049730"/>
      <w:r w:rsidRPr="00FE40FB">
        <w:rPr>
          <w:color w:val="auto"/>
          <w:sz w:val="28"/>
          <w:szCs w:val="28"/>
        </w:rPr>
        <w:lastRenderedPageBreak/>
        <w:t>14.20 Applications</w:t>
      </w:r>
      <w:bookmarkEnd w:id="317"/>
      <w:bookmarkEnd w:id="318"/>
      <w:bookmarkEnd w:id="319"/>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20" w:name="_Ref531603538"/>
      <w:bookmarkStart w:id="321" w:name="_Toc32201102"/>
      <w:r>
        <w:br w:type="page"/>
      </w:r>
      <w:bookmarkStart w:id="322" w:name="_Toc49661152"/>
      <w:bookmarkStart w:id="323" w:name="_Toc274049731"/>
      <w:bookmarkEnd w:id="320"/>
      <w:bookmarkEnd w:id="321"/>
      <w:r w:rsidRPr="00FE40FB">
        <w:rPr>
          <w:color w:val="auto"/>
        </w:rPr>
        <w:lastRenderedPageBreak/>
        <w:t xml:space="preserve">14.21 </w:t>
      </w:r>
      <w:r w:rsidRPr="00FE40FB">
        <w:rPr>
          <w:color w:val="auto"/>
          <w:sz w:val="28"/>
          <w:szCs w:val="28"/>
        </w:rPr>
        <w:t>Transport Model Example</w:t>
      </w:r>
      <w:bookmarkEnd w:id="322"/>
      <w:bookmarkEnd w:id="323"/>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000000" w:rsidP="006661FE">
      <w:pPr>
        <w:jc w:val="both"/>
        <w:rPr>
          <w:rFonts w:ascii="Arial" w:hAnsi="Arial"/>
          <w:sz w:val="22"/>
        </w:rPr>
      </w:pPr>
      <w:r>
        <w:rPr>
          <w:rFonts w:ascii="Arial" w:hAnsi="Arial"/>
          <w:sz w:val="22"/>
        </w:rPr>
        <w:object w:dxaOrig="1440" w:dyaOrig="1440"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2" o:title=""/>
            <w10:wrap type="topAndBottom"/>
          </v:shape>
          <o:OLEObject Type="Embed" ProgID="Visio.Drawing.5" ShapeID="_x0000_s2055" DrawAspect="Content" ObjectID="_1780120832" r:id="rId83"/>
        </w:obje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8E739"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D59D0"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DC122E"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07842AE8" w:rsidR="006661FE" w:rsidRDefault="00674102" w:rsidP="006661FE">
      <w:pPr>
        <w:pStyle w:val="BodyText"/>
        <w:rPr>
          <w:ins w:id="324" w:author="Author" w:date="2024-06-12T13:30:00Z"/>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del w:id="325" w:author="Author" w:date="2024-06-12T13:29:00Z">
        <w:r w:rsidDel="0013525D">
          <w:rPr>
            <w:rFonts w:ascii="Arial" w:hAnsi="Arial" w:cs="Arial"/>
            <w:sz w:val="22"/>
          </w:rPr>
          <w:delText xml:space="preserve"> as set out in the Security Standard</w:delText>
        </w:r>
      </w:del>
      <w:r>
        <w:rPr>
          <w:rFonts w:ascii="Arial" w:hAnsi="Arial" w:cs="Arial"/>
          <w:sz w:val="22"/>
        </w:rPr>
        <w:t>,</w:t>
      </w:r>
      <w:r w:rsidR="00BE1EF5">
        <w:rPr>
          <w:rFonts w:ascii="Arial" w:hAnsi="Arial" w:cs="Arial"/>
          <w:sz w:val="22"/>
        </w:rPr>
        <w:t xml:space="preserve"> </w:t>
      </w:r>
      <w:ins w:id="326" w:author="Author" w:date="2024-06-12T13:29:00Z">
        <w:r w:rsidR="0013525D">
          <w:rPr>
            <w:rFonts w:ascii="Arial" w:hAnsi="Arial" w:cs="Arial"/>
            <w:sz w:val="22"/>
          </w:rPr>
          <w:t xml:space="preserve">as per 14.15.7, </w:t>
        </w:r>
      </w:ins>
      <w:r w:rsidR="006661FE" w:rsidRPr="004248A1">
        <w:rPr>
          <w:rFonts w:ascii="Arial" w:hAnsi="Arial" w:cs="Arial"/>
          <w:sz w:val="22"/>
        </w:rPr>
        <w:t>such that total system generation equals total system demand</w:t>
      </w:r>
      <w:ins w:id="327" w:author="Author" w:date="2024-06-12T13:29:00Z">
        <w:r w:rsidR="0013525D">
          <w:rPr>
            <w:rFonts w:ascii="Arial" w:hAnsi="Arial" w:cs="Arial"/>
            <w:sz w:val="22"/>
          </w:rPr>
          <w:t xml:space="preserve"> minus total imports from external systems</w:t>
        </w:r>
      </w:ins>
      <w:r w:rsidR="006661FE" w:rsidRPr="004248A1">
        <w:rPr>
          <w:rFonts w:ascii="Arial" w:hAnsi="Arial" w:cs="Arial"/>
          <w:sz w:val="22"/>
        </w:rPr>
        <w:t xml:space="preserve">.  </w:t>
      </w:r>
    </w:p>
    <w:p w14:paraId="56633E73" w14:textId="77777777" w:rsidR="0066155F" w:rsidRPr="006149D0" w:rsidRDefault="0066155F" w:rsidP="0066155F">
      <w:pPr>
        <w:pStyle w:val="BodyText"/>
        <w:rPr>
          <w:ins w:id="328" w:author="Author" w:date="2024-06-12T13:30:00Z"/>
          <w:rFonts w:ascii="Arial" w:hAnsi="Arial" w:cs="Arial"/>
          <w:sz w:val="22"/>
          <w:u w:val="single"/>
        </w:rPr>
      </w:pPr>
      <w:ins w:id="329" w:author="Author" w:date="2024-06-12T13:30:00Z">
        <w:r w:rsidRPr="006149D0">
          <w:rPr>
            <w:rFonts w:ascii="Arial" w:hAnsi="Arial" w:cs="Arial"/>
            <w:sz w:val="22"/>
            <w:u w:val="single"/>
          </w:rPr>
          <w:t>Scaling Factor Adjustment to 10% minimum</w:t>
        </w:r>
      </w:ins>
    </w:p>
    <w:p w14:paraId="385FAAC1" w14:textId="77777777" w:rsidR="0066155F" w:rsidRDefault="0066155F" w:rsidP="0066155F">
      <w:pPr>
        <w:pStyle w:val="BodyText"/>
        <w:rPr>
          <w:ins w:id="330" w:author="Author" w:date="2024-06-12T13:30:00Z"/>
          <w:rFonts w:ascii="Arial" w:hAnsi="Arial" w:cs="Arial"/>
          <w:sz w:val="22"/>
        </w:rPr>
      </w:pPr>
      <w:ins w:id="331" w:author="Author" w:date="2024-06-12T13:30:00Z">
        <w:r>
          <w:rPr>
            <w:rFonts w:ascii="Arial" w:hAnsi="Arial" w:cs="Arial"/>
            <w:sz w:val="22"/>
          </w:rPr>
          <w:t>If the SQSS process gives a variable scaling factor less than 10%, then it will be adjusted along with the fixed factors as per the following example.</w:t>
        </w:r>
      </w:ins>
    </w:p>
    <w:p w14:paraId="492673F2" w14:textId="77777777" w:rsidR="0066155F" w:rsidRDefault="0066155F" w:rsidP="0066155F">
      <w:pPr>
        <w:pStyle w:val="BodyText"/>
        <w:rPr>
          <w:ins w:id="332" w:author="Author" w:date="2024-06-12T13:30:00Z"/>
          <w:rFonts w:ascii="Arial" w:hAnsi="Arial" w:cs="Arial"/>
          <w:sz w:val="22"/>
        </w:rPr>
      </w:pPr>
      <w:ins w:id="333" w:author="Author" w:date="2024-06-12T13:30:00Z">
        <w:r>
          <w:rPr>
            <w:rFonts w:ascii="Arial" w:hAnsi="Arial" w:cs="Arial"/>
            <w:sz w:val="22"/>
          </w:rPr>
          <w:t>Total Unscaled TEC = 107600</w:t>
        </w:r>
        <w:r>
          <w:rPr>
            <w:rFonts w:ascii="Arial" w:hAnsi="Arial" w:cs="Arial"/>
            <w:sz w:val="22"/>
          </w:rPr>
          <w:br/>
          <w:t>ACS Demand = 49870</w:t>
        </w:r>
      </w:ins>
    </w:p>
    <w:p w14:paraId="633AEFD7" w14:textId="77777777" w:rsidR="0066155F" w:rsidRDefault="0066155F" w:rsidP="0066155F">
      <w:pPr>
        <w:pStyle w:val="BodyText"/>
        <w:rPr>
          <w:ins w:id="334" w:author="Author" w:date="2024-06-12T13:30:00Z"/>
          <w:rFonts w:ascii="Arial" w:hAnsi="Arial" w:cs="Arial"/>
          <w:sz w:val="22"/>
        </w:rPr>
      </w:pPr>
      <w:ins w:id="335" w:author="Author" w:date="2024-06-12T13:30:00Z">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ins>
    </w:p>
    <w:tbl>
      <w:tblPr>
        <w:tblStyle w:val="TableGrid"/>
        <w:tblW w:w="0" w:type="auto"/>
        <w:tblLook w:val="04A0" w:firstRow="1" w:lastRow="0" w:firstColumn="1" w:lastColumn="0" w:noHBand="0" w:noVBand="1"/>
      </w:tblPr>
      <w:tblGrid>
        <w:gridCol w:w="1709"/>
        <w:gridCol w:w="1083"/>
        <w:gridCol w:w="877"/>
        <w:gridCol w:w="1678"/>
        <w:gridCol w:w="1604"/>
        <w:gridCol w:w="1286"/>
        <w:gridCol w:w="1107"/>
      </w:tblGrid>
      <w:tr w:rsidR="0066155F" w:rsidRPr="004A1FA9" w14:paraId="02E553E3" w14:textId="77777777" w:rsidTr="006149D0">
        <w:trPr>
          <w:trHeight w:val="191"/>
          <w:ins w:id="336" w:author="Author" w:date="2024-06-12T13:30:00Z"/>
        </w:trPr>
        <w:tc>
          <w:tcPr>
            <w:tcW w:w="1709" w:type="dxa"/>
            <w:noWrap/>
            <w:hideMark/>
          </w:tcPr>
          <w:p w14:paraId="670FFEA5" w14:textId="77777777" w:rsidR="0066155F" w:rsidRPr="006149D0" w:rsidRDefault="0066155F" w:rsidP="006149D0">
            <w:pPr>
              <w:pStyle w:val="BodyText"/>
              <w:rPr>
                <w:ins w:id="337" w:author="Author" w:date="2024-06-12T13:30:00Z"/>
                <w:rFonts w:ascii="Arial" w:hAnsi="Arial" w:cs="Arial"/>
                <w:sz w:val="18"/>
                <w:szCs w:val="16"/>
              </w:rPr>
            </w:pPr>
            <w:ins w:id="338" w:author="Author" w:date="2024-06-12T13:30:00Z">
              <w:r w:rsidRPr="006149D0">
                <w:rPr>
                  <w:rFonts w:ascii="Arial" w:hAnsi="Arial" w:cs="Arial"/>
                  <w:sz w:val="18"/>
                  <w:szCs w:val="16"/>
                </w:rPr>
                <w:t>Generator Type</w:t>
              </w:r>
            </w:ins>
          </w:p>
        </w:tc>
        <w:tc>
          <w:tcPr>
            <w:tcW w:w="1083" w:type="dxa"/>
            <w:noWrap/>
            <w:hideMark/>
          </w:tcPr>
          <w:p w14:paraId="6BA8DD3A" w14:textId="77777777" w:rsidR="0066155F" w:rsidRPr="006149D0" w:rsidRDefault="0066155F" w:rsidP="006149D0">
            <w:pPr>
              <w:pStyle w:val="BodyText"/>
              <w:rPr>
                <w:ins w:id="339" w:author="Author" w:date="2024-06-12T13:30:00Z"/>
                <w:rFonts w:ascii="Arial" w:hAnsi="Arial" w:cs="Arial"/>
                <w:sz w:val="18"/>
                <w:szCs w:val="16"/>
              </w:rPr>
            </w:pPr>
            <w:ins w:id="340" w:author="Author" w:date="2024-06-12T13:30:00Z">
              <w:r w:rsidRPr="006149D0">
                <w:rPr>
                  <w:rFonts w:ascii="Arial" w:hAnsi="Arial" w:cs="Arial"/>
                  <w:sz w:val="18"/>
                  <w:szCs w:val="16"/>
                </w:rPr>
                <w:t>TEC</w:t>
              </w:r>
            </w:ins>
          </w:p>
        </w:tc>
        <w:tc>
          <w:tcPr>
            <w:tcW w:w="867" w:type="dxa"/>
          </w:tcPr>
          <w:p w14:paraId="483BD961" w14:textId="77777777" w:rsidR="0066155F" w:rsidRPr="00873915" w:rsidRDefault="0066155F" w:rsidP="006149D0">
            <w:pPr>
              <w:pStyle w:val="BodyText"/>
              <w:rPr>
                <w:ins w:id="341" w:author="Author" w:date="2024-06-12T13:30:00Z"/>
                <w:rFonts w:ascii="Arial" w:hAnsi="Arial" w:cs="Arial"/>
                <w:sz w:val="18"/>
                <w:szCs w:val="16"/>
              </w:rPr>
            </w:pPr>
            <w:ins w:id="342" w:author="Author" w:date="2024-06-12T13:30:00Z">
              <w:r>
                <w:rPr>
                  <w:rFonts w:ascii="Arial" w:hAnsi="Arial" w:cs="Arial"/>
                  <w:sz w:val="18"/>
                  <w:szCs w:val="16"/>
                </w:rPr>
                <w:t>Type</w:t>
              </w:r>
            </w:ins>
          </w:p>
        </w:tc>
        <w:tc>
          <w:tcPr>
            <w:tcW w:w="1678" w:type="dxa"/>
            <w:noWrap/>
            <w:hideMark/>
          </w:tcPr>
          <w:p w14:paraId="3B0F39E0" w14:textId="77777777" w:rsidR="0066155F" w:rsidRPr="006149D0" w:rsidRDefault="0066155F" w:rsidP="006149D0">
            <w:pPr>
              <w:pStyle w:val="BodyText"/>
              <w:rPr>
                <w:ins w:id="343" w:author="Author" w:date="2024-06-12T13:30:00Z"/>
                <w:rFonts w:ascii="Arial" w:hAnsi="Arial" w:cs="Arial"/>
                <w:sz w:val="18"/>
                <w:szCs w:val="16"/>
              </w:rPr>
            </w:pPr>
            <w:ins w:id="344" w:author="Author" w:date="2024-06-12T13:30:00Z">
              <w:r>
                <w:rPr>
                  <w:rFonts w:ascii="Arial" w:hAnsi="Arial" w:cs="Arial"/>
                  <w:sz w:val="18"/>
                  <w:szCs w:val="16"/>
                </w:rPr>
                <w:t>Year Round Background SQSS Scaling Factor</w:t>
              </w:r>
            </w:ins>
          </w:p>
        </w:tc>
        <w:tc>
          <w:tcPr>
            <w:tcW w:w="1604" w:type="dxa"/>
            <w:noWrap/>
            <w:hideMark/>
          </w:tcPr>
          <w:p w14:paraId="522C25D5" w14:textId="77777777" w:rsidR="0066155F" w:rsidRPr="006149D0" w:rsidRDefault="0066155F" w:rsidP="006149D0">
            <w:pPr>
              <w:pStyle w:val="BodyText"/>
              <w:rPr>
                <w:ins w:id="345" w:author="Author" w:date="2024-06-12T13:30:00Z"/>
                <w:rFonts w:ascii="Arial" w:hAnsi="Arial" w:cs="Arial"/>
                <w:sz w:val="18"/>
                <w:szCs w:val="16"/>
              </w:rPr>
            </w:pPr>
            <w:ins w:id="346" w:author="Author" w:date="2024-06-12T13:30:00Z">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ins>
          </w:p>
        </w:tc>
        <w:tc>
          <w:tcPr>
            <w:tcW w:w="1310" w:type="dxa"/>
          </w:tcPr>
          <w:p w14:paraId="02B445F5" w14:textId="77777777" w:rsidR="0066155F" w:rsidRPr="006149D0" w:rsidRDefault="0066155F" w:rsidP="006149D0">
            <w:pPr>
              <w:pStyle w:val="BodyText"/>
              <w:rPr>
                <w:ins w:id="347" w:author="Author" w:date="2024-06-12T13:30:00Z"/>
                <w:rFonts w:ascii="Arial" w:hAnsi="Arial" w:cs="Arial"/>
                <w:sz w:val="18"/>
                <w:szCs w:val="16"/>
              </w:rPr>
            </w:pPr>
            <w:ins w:id="348" w:author="Author" w:date="2024-06-12T13:30:00Z">
              <w:r w:rsidRPr="006149D0">
                <w:rPr>
                  <w:rFonts w:ascii="Arial" w:hAnsi="Arial" w:cs="Arial"/>
                  <w:sz w:val="18"/>
                  <w:szCs w:val="16"/>
                </w:rPr>
                <w:t xml:space="preserve">Scaling Factor after </w:t>
              </w:r>
              <w:r>
                <w:rPr>
                  <w:rFonts w:ascii="Arial" w:hAnsi="Arial" w:cs="Arial"/>
                  <w:sz w:val="18"/>
                  <w:szCs w:val="16"/>
                </w:rPr>
                <w:t xml:space="preserve">10% floor applied </w:t>
              </w:r>
            </w:ins>
          </w:p>
        </w:tc>
        <w:tc>
          <w:tcPr>
            <w:tcW w:w="1093" w:type="dxa"/>
          </w:tcPr>
          <w:p w14:paraId="58EC78DB" w14:textId="77777777" w:rsidR="0066155F" w:rsidRPr="006149D0" w:rsidRDefault="0066155F" w:rsidP="006149D0">
            <w:pPr>
              <w:pStyle w:val="BodyText"/>
              <w:rPr>
                <w:ins w:id="349" w:author="Author" w:date="2024-06-12T13:30:00Z"/>
                <w:rFonts w:ascii="Arial" w:hAnsi="Arial" w:cs="Arial"/>
                <w:sz w:val="18"/>
                <w:szCs w:val="16"/>
              </w:rPr>
            </w:pPr>
            <w:ins w:id="350" w:author="Author" w:date="2024-06-12T13:30:00Z">
              <w:r>
                <w:rPr>
                  <w:rFonts w:ascii="Arial" w:hAnsi="Arial" w:cs="Arial"/>
                  <w:sz w:val="18"/>
                  <w:szCs w:val="16"/>
                </w:rPr>
                <w:t>Scaled Generation after floor applied for variable</w:t>
              </w:r>
            </w:ins>
          </w:p>
        </w:tc>
      </w:tr>
      <w:tr w:rsidR="0066155F" w:rsidRPr="004A1FA9" w14:paraId="4D13FD81" w14:textId="77777777" w:rsidTr="006149D0">
        <w:trPr>
          <w:trHeight w:val="191"/>
          <w:ins w:id="351" w:author="Author" w:date="2024-06-12T13:30:00Z"/>
        </w:trPr>
        <w:tc>
          <w:tcPr>
            <w:tcW w:w="1709" w:type="dxa"/>
            <w:noWrap/>
            <w:hideMark/>
          </w:tcPr>
          <w:p w14:paraId="32CFEC47" w14:textId="77777777" w:rsidR="0066155F" w:rsidRPr="006149D0" w:rsidRDefault="0066155F" w:rsidP="006149D0">
            <w:pPr>
              <w:pStyle w:val="BodyText"/>
              <w:rPr>
                <w:ins w:id="352" w:author="Author" w:date="2024-06-12T13:30:00Z"/>
                <w:rFonts w:ascii="Arial" w:hAnsi="Arial" w:cs="Arial"/>
                <w:sz w:val="18"/>
                <w:szCs w:val="16"/>
              </w:rPr>
            </w:pPr>
            <w:ins w:id="353" w:author="Author" w:date="2024-06-12T13:30:00Z">
              <w:r w:rsidRPr="006149D0">
                <w:rPr>
                  <w:rFonts w:ascii="Arial" w:hAnsi="Arial" w:cs="Arial"/>
                  <w:sz w:val="18"/>
                  <w:szCs w:val="16"/>
                </w:rPr>
                <w:t>Biomass</w:t>
              </w:r>
            </w:ins>
          </w:p>
        </w:tc>
        <w:tc>
          <w:tcPr>
            <w:tcW w:w="1083" w:type="dxa"/>
            <w:noWrap/>
            <w:hideMark/>
          </w:tcPr>
          <w:p w14:paraId="6DA83E34" w14:textId="77777777" w:rsidR="0066155F" w:rsidRPr="006149D0" w:rsidRDefault="0066155F" w:rsidP="006149D0">
            <w:pPr>
              <w:pStyle w:val="BodyText"/>
              <w:rPr>
                <w:ins w:id="354" w:author="Author" w:date="2024-06-12T13:30:00Z"/>
                <w:rFonts w:ascii="Arial" w:hAnsi="Arial" w:cs="Arial"/>
                <w:sz w:val="18"/>
                <w:szCs w:val="16"/>
              </w:rPr>
            </w:pPr>
            <w:ins w:id="355" w:author="Author" w:date="2024-06-12T13:30:00Z">
              <w:r w:rsidRPr="006149D0">
                <w:rPr>
                  <w:rFonts w:ascii="Arial" w:hAnsi="Arial" w:cs="Arial"/>
                  <w:sz w:val="18"/>
                  <w:szCs w:val="16"/>
                </w:rPr>
                <w:t>2000</w:t>
              </w:r>
            </w:ins>
          </w:p>
        </w:tc>
        <w:tc>
          <w:tcPr>
            <w:tcW w:w="867" w:type="dxa"/>
          </w:tcPr>
          <w:p w14:paraId="6A673CA3" w14:textId="77777777" w:rsidR="0066155F" w:rsidRPr="00873915" w:rsidRDefault="0066155F" w:rsidP="006149D0">
            <w:pPr>
              <w:pStyle w:val="BodyText"/>
              <w:rPr>
                <w:ins w:id="356" w:author="Author" w:date="2024-06-12T13:30:00Z"/>
                <w:rFonts w:ascii="Arial" w:hAnsi="Arial" w:cs="Arial"/>
                <w:sz w:val="18"/>
                <w:szCs w:val="16"/>
              </w:rPr>
            </w:pPr>
            <w:ins w:id="357" w:author="Author" w:date="2024-06-12T13:30:00Z">
              <w:r>
                <w:rPr>
                  <w:rFonts w:ascii="Arial" w:hAnsi="Arial" w:cs="Arial"/>
                  <w:sz w:val="18"/>
                  <w:szCs w:val="16"/>
                </w:rPr>
                <w:t>Variable</w:t>
              </w:r>
            </w:ins>
          </w:p>
        </w:tc>
        <w:tc>
          <w:tcPr>
            <w:tcW w:w="1678" w:type="dxa"/>
            <w:noWrap/>
            <w:hideMark/>
          </w:tcPr>
          <w:p w14:paraId="158E1AD9" w14:textId="77777777" w:rsidR="0066155F" w:rsidRPr="006149D0" w:rsidRDefault="0066155F" w:rsidP="006149D0">
            <w:pPr>
              <w:pStyle w:val="BodyText"/>
              <w:rPr>
                <w:ins w:id="358" w:author="Author" w:date="2024-06-12T13:30:00Z"/>
                <w:rFonts w:ascii="Arial" w:hAnsi="Arial" w:cs="Arial"/>
                <w:sz w:val="18"/>
                <w:szCs w:val="16"/>
              </w:rPr>
            </w:pPr>
            <w:ins w:id="359" w:author="Author" w:date="2024-06-12T13:30:00Z">
              <w:r w:rsidRPr="006149D0">
                <w:rPr>
                  <w:rFonts w:ascii="Arial" w:hAnsi="Arial" w:cs="Arial"/>
                  <w:sz w:val="18"/>
                  <w:szCs w:val="16"/>
                </w:rPr>
                <w:t>-5%</w:t>
              </w:r>
            </w:ins>
          </w:p>
        </w:tc>
        <w:tc>
          <w:tcPr>
            <w:tcW w:w="1604" w:type="dxa"/>
            <w:noWrap/>
            <w:hideMark/>
          </w:tcPr>
          <w:p w14:paraId="07A8C450" w14:textId="77777777" w:rsidR="0066155F" w:rsidRPr="006149D0" w:rsidRDefault="0066155F" w:rsidP="006149D0">
            <w:pPr>
              <w:pStyle w:val="BodyText"/>
              <w:rPr>
                <w:ins w:id="360" w:author="Author" w:date="2024-06-12T13:30:00Z"/>
                <w:rFonts w:ascii="Arial" w:hAnsi="Arial" w:cs="Arial"/>
                <w:sz w:val="18"/>
                <w:szCs w:val="16"/>
              </w:rPr>
            </w:pPr>
            <w:ins w:id="361" w:author="Author" w:date="2024-06-12T13:30:00Z">
              <w:r w:rsidRPr="006149D0">
                <w:rPr>
                  <w:rFonts w:ascii="Arial" w:hAnsi="Arial" w:cs="Arial"/>
                  <w:sz w:val="18"/>
                  <w:szCs w:val="16"/>
                </w:rPr>
                <w:t>-100</w:t>
              </w:r>
            </w:ins>
          </w:p>
        </w:tc>
        <w:tc>
          <w:tcPr>
            <w:tcW w:w="1310" w:type="dxa"/>
          </w:tcPr>
          <w:p w14:paraId="707FDD7E" w14:textId="77777777" w:rsidR="0066155F" w:rsidRPr="006149D0" w:rsidRDefault="0066155F" w:rsidP="006149D0">
            <w:pPr>
              <w:pStyle w:val="BodyText"/>
              <w:rPr>
                <w:ins w:id="362" w:author="Author" w:date="2024-06-12T13:30:00Z"/>
                <w:rFonts w:ascii="Arial" w:hAnsi="Arial" w:cs="Arial"/>
                <w:sz w:val="18"/>
                <w:szCs w:val="16"/>
              </w:rPr>
            </w:pPr>
            <w:ins w:id="363" w:author="Author" w:date="2024-06-12T13:30:00Z">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ins>
          </w:p>
        </w:tc>
        <w:tc>
          <w:tcPr>
            <w:tcW w:w="1093" w:type="dxa"/>
          </w:tcPr>
          <w:p w14:paraId="74611FF5" w14:textId="77777777" w:rsidR="0066155F" w:rsidRPr="006149D0" w:rsidRDefault="0066155F" w:rsidP="006149D0">
            <w:pPr>
              <w:pStyle w:val="BodyText"/>
              <w:rPr>
                <w:ins w:id="364" w:author="Author" w:date="2024-06-12T13:30:00Z"/>
                <w:rFonts w:ascii="Arial" w:hAnsi="Arial" w:cs="Arial"/>
                <w:sz w:val="18"/>
                <w:szCs w:val="16"/>
              </w:rPr>
            </w:pPr>
            <w:ins w:id="365" w:author="Author" w:date="2024-06-12T13:30:00Z">
              <w:r w:rsidRPr="006149D0">
                <w:rPr>
                  <w:rFonts w:ascii="Arial" w:hAnsi="Arial" w:cs="Arial"/>
                  <w:sz w:val="18"/>
                  <w:szCs w:val="16"/>
                </w:rPr>
                <w:t>200</w:t>
              </w:r>
            </w:ins>
          </w:p>
        </w:tc>
      </w:tr>
      <w:tr w:rsidR="0066155F" w:rsidRPr="004A1FA9" w14:paraId="252C03C9" w14:textId="77777777" w:rsidTr="006149D0">
        <w:trPr>
          <w:trHeight w:val="191"/>
          <w:ins w:id="366" w:author="Author" w:date="2024-06-12T13:30:00Z"/>
        </w:trPr>
        <w:tc>
          <w:tcPr>
            <w:tcW w:w="1709" w:type="dxa"/>
            <w:noWrap/>
            <w:hideMark/>
          </w:tcPr>
          <w:p w14:paraId="12F10F50" w14:textId="77777777" w:rsidR="0066155F" w:rsidRPr="006149D0" w:rsidRDefault="0066155F" w:rsidP="006149D0">
            <w:pPr>
              <w:pStyle w:val="BodyText"/>
              <w:rPr>
                <w:ins w:id="367" w:author="Author" w:date="2024-06-12T13:30:00Z"/>
                <w:rFonts w:ascii="Arial" w:hAnsi="Arial" w:cs="Arial"/>
                <w:sz w:val="18"/>
                <w:szCs w:val="16"/>
              </w:rPr>
            </w:pPr>
            <w:ins w:id="368" w:author="Author" w:date="2024-06-12T13:30:00Z">
              <w:r w:rsidRPr="006149D0">
                <w:rPr>
                  <w:rFonts w:ascii="Arial" w:hAnsi="Arial" w:cs="Arial"/>
                  <w:sz w:val="18"/>
                  <w:szCs w:val="16"/>
                </w:rPr>
                <w:t>CCGT</w:t>
              </w:r>
            </w:ins>
          </w:p>
        </w:tc>
        <w:tc>
          <w:tcPr>
            <w:tcW w:w="1083" w:type="dxa"/>
            <w:noWrap/>
            <w:hideMark/>
          </w:tcPr>
          <w:p w14:paraId="44E5348C" w14:textId="77777777" w:rsidR="0066155F" w:rsidRPr="006149D0" w:rsidRDefault="0066155F" w:rsidP="006149D0">
            <w:pPr>
              <w:pStyle w:val="BodyText"/>
              <w:rPr>
                <w:ins w:id="369" w:author="Author" w:date="2024-06-12T13:30:00Z"/>
                <w:rFonts w:ascii="Arial" w:hAnsi="Arial" w:cs="Arial"/>
                <w:sz w:val="18"/>
                <w:szCs w:val="16"/>
              </w:rPr>
            </w:pPr>
            <w:ins w:id="370" w:author="Author" w:date="2024-06-12T13:30:00Z">
              <w:r w:rsidRPr="006149D0">
                <w:rPr>
                  <w:rFonts w:ascii="Arial" w:hAnsi="Arial" w:cs="Arial"/>
                  <w:sz w:val="18"/>
                  <w:szCs w:val="16"/>
                </w:rPr>
                <w:t>30000</w:t>
              </w:r>
            </w:ins>
          </w:p>
        </w:tc>
        <w:tc>
          <w:tcPr>
            <w:tcW w:w="867" w:type="dxa"/>
          </w:tcPr>
          <w:p w14:paraId="281DB973" w14:textId="77777777" w:rsidR="0066155F" w:rsidRPr="00873915" w:rsidRDefault="0066155F" w:rsidP="006149D0">
            <w:pPr>
              <w:pStyle w:val="BodyText"/>
              <w:rPr>
                <w:ins w:id="371" w:author="Author" w:date="2024-06-12T13:30:00Z"/>
                <w:rFonts w:ascii="Arial" w:hAnsi="Arial" w:cs="Arial"/>
                <w:sz w:val="18"/>
                <w:szCs w:val="16"/>
              </w:rPr>
            </w:pPr>
            <w:ins w:id="372" w:author="Author" w:date="2024-06-12T13:30:00Z">
              <w:r>
                <w:rPr>
                  <w:rFonts w:ascii="Arial" w:hAnsi="Arial" w:cs="Arial"/>
                  <w:sz w:val="18"/>
                  <w:szCs w:val="16"/>
                </w:rPr>
                <w:t>Variable</w:t>
              </w:r>
            </w:ins>
          </w:p>
        </w:tc>
        <w:tc>
          <w:tcPr>
            <w:tcW w:w="1678" w:type="dxa"/>
            <w:noWrap/>
            <w:hideMark/>
          </w:tcPr>
          <w:p w14:paraId="17603B69" w14:textId="77777777" w:rsidR="0066155F" w:rsidRPr="006149D0" w:rsidRDefault="0066155F" w:rsidP="006149D0">
            <w:pPr>
              <w:pStyle w:val="BodyText"/>
              <w:rPr>
                <w:ins w:id="373" w:author="Author" w:date="2024-06-12T13:30:00Z"/>
                <w:rFonts w:ascii="Arial" w:hAnsi="Arial" w:cs="Arial"/>
                <w:sz w:val="18"/>
                <w:szCs w:val="16"/>
              </w:rPr>
            </w:pPr>
            <w:ins w:id="374" w:author="Author" w:date="2024-06-12T13:30:00Z">
              <w:r w:rsidRPr="006149D0">
                <w:rPr>
                  <w:rFonts w:ascii="Arial" w:hAnsi="Arial" w:cs="Arial"/>
                  <w:sz w:val="18"/>
                  <w:szCs w:val="16"/>
                </w:rPr>
                <w:t>-5%</w:t>
              </w:r>
            </w:ins>
          </w:p>
        </w:tc>
        <w:tc>
          <w:tcPr>
            <w:tcW w:w="1604" w:type="dxa"/>
            <w:noWrap/>
            <w:hideMark/>
          </w:tcPr>
          <w:p w14:paraId="61D3DB52" w14:textId="77777777" w:rsidR="0066155F" w:rsidRPr="006149D0" w:rsidRDefault="0066155F" w:rsidP="006149D0">
            <w:pPr>
              <w:pStyle w:val="BodyText"/>
              <w:rPr>
                <w:ins w:id="375" w:author="Author" w:date="2024-06-12T13:30:00Z"/>
                <w:rFonts w:ascii="Arial" w:hAnsi="Arial" w:cs="Arial"/>
                <w:sz w:val="18"/>
                <w:szCs w:val="16"/>
              </w:rPr>
            </w:pPr>
            <w:ins w:id="376" w:author="Author" w:date="2024-06-12T13:30:00Z">
              <w:r w:rsidRPr="006149D0">
                <w:rPr>
                  <w:rFonts w:ascii="Arial" w:hAnsi="Arial" w:cs="Arial"/>
                  <w:sz w:val="18"/>
                  <w:szCs w:val="16"/>
                </w:rPr>
                <w:t>-1500</w:t>
              </w:r>
            </w:ins>
          </w:p>
        </w:tc>
        <w:tc>
          <w:tcPr>
            <w:tcW w:w="1310" w:type="dxa"/>
          </w:tcPr>
          <w:p w14:paraId="1791D120" w14:textId="77777777" w:rsidR="0066155F" w:rsidRPr="006149D0" w:rsidRDefault="0066155F" w:rsidP="006149D0">
            <w:pPr>
              <w:pStyle w:val="BodyText"/>
              <w:rPr>
                <w:ins w:id="377" w:author="Author" w:date="2024-06-12T13:30:00Z"/>
                <w:rFonts w:ascii="Arial" w:hAnsi="Arial" w:cs="Arial"/>
                <w:sz w:val="18"/>
                <w:szCs w:val="16"/>
              </w:rPr>
            </w:pPr>
            <w:ins w:id="378" w:author="Author" w:date="2024-06-12T13:30:00Z">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ins>
          </w:p>
        </w:tc>
        <w:tc>
          <w:tcPr>
            <w:tcW w:w="1093" w:type="dxa"/>
          </w:tcPr>
          <w:p w14:paraId="50108786" w14:textId="77777777" w:rsidR="0066155F" w:rsidRPr="006149D0" w:rsidRDefault="0066155F" w:rsidP="006149D0">
            <w:pPr>
              <w:pStyle w:val="BodyText"/>
              <w:rPr>
                <w:ins w:id="379" w:author="Author" w:date="2024-06-12T13:30:00Z"/>
                <w:rFonts w:ascii="Arial" w:hAnsi="Arial" w:cs="Arial"/>
                <w:sz w:val="18"/>
                <w:szCs w:val="16"/>
              </w:rPr>
            </w:pPr>
            <w:ins w:id="380" w:author="Author" w:date="2024-06-12T13:30:00Z">
              <w:r w:rsidRPr="006149D0">
                <w:rPr>
                  <w:rFonts w:ascii="Arial" w:hAnsi="Arial" w:cs="Arial"/>
                  <w:sz w:val="18"/>
                  <w:szCs w:val="16"/>
                </w:rPr>
                <w:t>3000</w:t>
              </w:r>
            </w:ins>
          </w:p>
        </w:tc>
      </w:tr>
      <w:tr w:rsidR="0066155F" w:rsidRPr="004A1FA9" w14:paraId="4D2EE35F" w14:textId="77777777" w:rsidTr="006149D0">
        <w:trPr>
          <w:trHeight w:val="191"/>
          <w:ins w:id="381" w:author="Author" w:date="2024-06-12T13:30:00Z"/>
        </w:trPr>
        <w:tc>
          <w:tcPr>
            <w:tcW w:w="1709" w:type="dxa"/>
            <w:noWrap/>
            <w:hideMark/>
          </w:tcPr>
          <w:p w14:paraId="249A0346" w14:textId="77777777" w:rsidR="0066155F" w:rsidRPr="006149D0" w:rsidRDefault="0066155F" w:rsidP="006149D0">
            <w:pPr>
              <w:pStyle w:val="BodyText"/>
              <w:rPr>
                <w:ins w:id="382" w:author="Author" w:date="2024-06-12T13:30:00Z"/>
                <w:rFonts w:ascii="Arial" w:hAnsi="Arial" w:cs="Arial"/>
                <w:sz w:val="18"/>
                <w:szCs w:val="16"/>
              </w:rPr>
            </w:pPr>
            <w:ins w:id="383" w:author="Author" w:date="2024-06-12T13:30:00Z">
              <w:r w:rsidRPr="006149D0">
                <w:rPr>
                  <w:rFonts w:ascii="Arial" w:hAnsi="Arial" w:cs="Arial"/>
                  <w:sz w:val="18"/>
                  <w:szCs w:val="16"/>
                </w:rPr>
                <w:lastRenderedPageBreak/>
                <w:t>CHP</w:t>
              </w:r>
            </w:ins>
          </w:p>
        </w:tc>
        <w:tc>
          <w:tcPr>
            <w:tcW w:w="1083" w:type="dxa"/>
            <w:noWrap/>
            <w:hideMark/>
          </w:tcPr>
          <w:p w14:paraId="437C5252" w14:textId="77777777" w:rsidR="0066155F" w:rsidRPr="006149D0" w:rsidRDefault="0066155F" w:rsidP="006149D0">
            <w:pPr>
              <w:pStyle w:val="BodyText"/>
              <w:rPr>
                <w:ins w:id="384" w:author="Author" w:date="2024-06-12T13:30:00Z"/>
                <w:rFonts w:ascii="Arial" w:hAnsi="Arial" w:cs="Arial"/>
                <w:sz w:val="18"/>
                <w:szCs w:val="16"/>
              </w:rPr>
            </w:pPr>
            <w:ins w:id="385" w:author="Author" w:date="2024-06-12T13:30:00Z">
              <w:r w:rsidRPr="006149D0">
                <w:rPr>
                  <w:rFonts w:ascii="Arial" w:hAnsi="Arial" w:cs="Arial"/>
                  <w:sz w:val="18"/>
                  <w:szCs w:val="16"/>
                </w:rPr>
                <w:t>2000</w:t>
              </w:r>
            </w:ins>
          </w:p>
        </w:tc>
        <w:tc>
          <w:tcPr>
            <w:tcW w:w="867" w:type="dxa"/>
          </w:tcPr>
          <w:p w14:paraId="136EEEFB" w14:textId="77777777" w:rsidR="0066155F" w:rsidRPr="00873915" w:rsidRDefault="0066155F" w:rsidP="006149D0">
            <w:pPr>
              <w:pStyle w:val="BodyText"/>
              <w:rPr>
                <w:ins w:id="386" w:author="Author" w:date="2024-06-12T13:30:00Z"/>
                <w:rFonts w:ascii="Arial" w:hAnsi="Arial" w:cs="Arial"/>
                <w:sz w:val="18"/>
                <w:szCs w:val="16"/>
              </w:rPr>
            </w:pPr>
            <w:ins w:id="387" w:author="Author" w:date="2024-06-12T13:30:00Z">
              <w:r>
                <w:rPr>
                  <w:rFonts w:ascii="Arial" w:hAnsi="Arial" w:cs="Arial"/>
                  <w:sz w:val="18"/>
                  <w:szCs w:val="16"/>
                </w:rPr>
                <w:t>Variable</w:t>
              </w:r>
            </w:ins>
          </w:p>
        </w:tc>
        <w:tc>
          <w:tcPr>
            <w:tcW w:w="1678" w:type="dxa"/>
            <w:noWrap/>
            <w:hideMark/>
          </w:tcPr>
          <w:p w14:paraId="21D2C8D6" w14:textId="77777777" w:rsidR="0066155F" w:rsidRPr="006149D0" w:rsidRDefault="0066155F" w:rsidP="006149D0">
            <w:pPr>
              <w:pStyle w:val="BodyText"/>
              <w:rPr>
                <w:ins w:id="388" w:author="Author" w:date="2024-06-12T13:30:00Z"/>
                <w:rFonts w:ascii="Arial" w:hAnsi="Arial" w:cs="Arial"/>
                <w:sz w:val="18"/>
                <w:szCs w:val="16"/>
              </w:rPr>
            </w:pPr>
            <w:ins w:id="389" w:author="Author" w:date="2024-06-12T13:30:00Z">
              <w:r w:rsidRPr="006149D0">
                <w:rPr>
                  <w:rFonts w:ascii="Arial" w:hAnsi="Arial" w:cs="Arial"/>
                  <w:sz w:val="18"/>
                  <w:szCs w:val="16"/>
                </w:rPr>
                <w:t>-5%</w:t>
              </w:r>
            </w:ins>
          </w:p>
        </w:tc>
        <w:tc>
          <w:tcPr>
            <w:tcW w:w="1604" w:type="dxa"/>
            <w:noWrap/>
            <w:hideMark/>
          </w:tcPr>
          <w:p w14:paraId="2E6F6F51" w14:textId="77777777" w:rsidR="0066155F" w:rsidRPr="006149D0" w:rsidRDefault="0066155F" w:rsidP="006149D0">
            <w:pPr>
              <w:pStyle w:val="BodyText"/>
              <w:rPr>
                <w:ins w:id="390" w:author="Author" w:date="2024-06-12T13:30:00Z"/>
                <w:rFonts w:ascii="Arial" w:hAnsi="Arial" w:cs="Arial"/>
                <w:sz w:val="18"/>
                <w:szCs w:val="16"/>
              </w:rPr>
            </w:pPr>
            <w:ins w:id="391" w:author="Author" w:date="2024-06-12T13:30:00Z">
              <w:r w:rsidRPr="006149D0">
                <w:rPr>
                  <w:rFonts w:ascii="Arial" w:hAnsi="Arial" w:cs="Arial"/>
                  <w:sz w:val="18"/>
                  <w:szCs w:val="16"/>
                </w:rPr>
                <w:t>-100</w:t>
              </w:r>
            </w:ins>
          </w:p>
        </w:tc>
        <w:tc>
          <w:tcPr>
            <w:tcW w:w="1310" w:type="dxa"/>
          </w:tcPr>
          <w:p w14:paraId="040E4B66" w14:textId="77777777" w:rsidR="0066155F" w:rsidRPr="006149D0" w:rsidRDefault="0066155F" w:rsidP="006149D0">
            <w:pPr>
              <w:pStyle w:val="BodyText"/>
              <w:rPr>
                <w:ins w:id="392" w:author="Author" w:date="2024-06-12T13:30:00Z"/>
                <w:rFonts w:ascii="Arial" w:hAnsi="Arial" w:cs="Arial"/>
                <w:sz w:val="18"/>
                <w:szCs w:val="16"/>
              </w:rPr>
            </w:pPr>
            <w:ins w:id="393" w:author="Author" w:date="2024-06-12T13:30:00Z">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ins>
          </w:p>
        </w:tc>
        <w:tc>
          <w:tcPr>
            <w:tcW w:w="1093" w:type="dxa"/>
          </w:tcPr>
          <w:p w14:paraId="336F3AC8" w14:textId="77777777" w:rsidR="0066155F" w:rsidRPr="006149D0" w:rsidRDefault="0066155F" w:rsidP="006149D0">
            <w:pPr>
              <w:pStyle w:val="BodyText"/>
              <w:rPr>
                <w:ins w:id="394" w:author="Author" w:date="2024-06-12T13:30:00Z"/>
                <w:rFonts w:ascii="Arial" w:hAnsi="Arial" w:cs="Arial"/>
                <w:sz w:val="18"/>
                <w:szCs w:val="16"/>
              </w:rPr>
            </w:pPr>
            <w:ins w:id="395" w:author="Author" w:date="2024-06-12T13:30:00Z">
              <w:r w:rsidRPr="006149D0">
                <w:rPr>
                  <w:rFonts w:ascii="Arial" w:hAnsi="Arial" w:cs="Arial"/>
                  <w:sz w:val="18"/>
                  <w:szCs w:val="16"/>
                </w:rPr>
                <w:t>200</w:t>
              </w:r>
            </w:ins>
          </w:p>
        </w:tc>
      </w:tr>
      <w:tr w:rsidR="0066155F" w:rsidRPr="004A1FA9" w14:paraId="6D092954" w14:textId="77777777" w:rsidTr="006149D0">
        <w:trPr>
          <w:trHeight w:val="191"/>
          <w:ins w:id="396" w:author="Author" w:date="2024-06-12T13:30:00Z"/>
        </w:trPr>
        <w:tc>
          <w:tcPr>
            <w:tcW w:w="1709" w:type="dxa"/>
            <w:noWrap/>
            <w:hideMark/>
          </w:tcPr>
          <w:p w14:paraId="1AD58FC0" w14:textId="77777777" w:rsidR="0066155F" w:rsidRPr="006149D0" w:rsidRDefault="0066155F" w:rsidP="006149D0">
            <w:pPr>
              <w:pStyle w:val="BodyText"/>
              <w:rPr>
                <w:ins w:id="397" w:author="Author" w:date="2024-06-12T13:30:00Z"/>
                <w:rFonts w:ascii="Arial" w:hAnsi="Arial" w:cs="Arial"/>
                <w:sz w:val="18"/>
                <w:szCs w:val="16"/>
              </w:rPr>
            </w:pPr>
            <w:ins w:id="398" w:author="Author" w:date="2024-06-12T13:30:00Z">
              <w:r w:rsidRPr="006149D0">
                <w:rPr>
                  <w:rFonts w:ascii="Arial" w:hAnsi="Arial" w:cs="Arial"/>
                  <w:sz w:val="18"/>
                  <w:szCs w:val="16"/>
                </w:rPr>
                <w:t>Coal</w:t>
              </w:r>
            </w:ins>
          </w:p>
        </w:tc>
        <w:tc>
          <w:tcPr>
            <w:tcW w:w="1083" w:type="dxa"/>
            <w:noWrap/>
            <w:hideMark/>
          </w:tcPr>
          <w:p w14:paraId="0DF8833B" w14:textId="77777777" w:rsidR="0066155F" w:rsidRPr="006149D0" w:rsidRDefault="0066155F" w:rsidP="006149D0">
            <w:pPr>
              <w:pStyle w:val="BodyText"/>
              <w:rPr>
                <w:ins w:id="399" w:author="Author" w:date="2024-06-12T13:30:00Z"/>
                <w:rFonts w:ascii="Arial" w:hAnsi="Arial" w:cs="Arial"/>
                <w:sz w:val="18"/>
                <w:szCs w:val="16"/>
              </w:rPr>
            </w:pPr>
            <w:ins w:id="400" w:author="Author" w:date="2024-06-12T13:30:00Z">
              <w:r w:rsidRPr="006149D0">
                <w:rPr>
                  <w:rFonts w:ascii="Arial" w:hAnsi="Arial" w:cs="Arial"/>
                  <w:sz w:val="18"/>
                  <w:szCs w:val="16"/>
                </w:rPr>
                <w:t>0</w:t>
              </w:r>
            </w:ins>
          </w:p>
        </w:tc>
        <w:tc>
          <w:tcPr>
            <w:tcW w:w="867" w:type="dxa"/>
          </w:tcPr>
          <w:p w14:paraId="11CF370B" w14:textId="77777777" w:rsidR="0066155F" w:rsidRPr="00873915" w:rsidRDefault="0066155F" w:rsidP="006149D0">
            <w:pPr>
              <w:pStyle w:val="BodyText"/>
              <w:rPr>
                <w:ins w:id="401" w:author="Author" w:date="2024-06-12T13:30:00Z"/>
                <w:rFonts w:ascii="Arial" w:hAnsi="Arial" w:cs="Arial"/>
                <w:sz w:val="18"/>
                <w:szCs w:val="16"/>
              </w:rPr>
            </w:pPr>
            <w:ins w:id="402" w:author="Author" w:date="2024-06-12T13:30:00Z">
              <w:r>
                <w:rPr>
                  <w:rFonts w:ascii="Arial" w:hAnsi="Arial" w:cs="Arial"/>
                  <w:sz w:val="18"/>
                  <w:szCs w:val="16"/>
                </w:rPr>
                <w:t>Variable</w:t>
              </w:r>
            </w:ins>
          </w:p>
        </w:tc>
        <w:tc>
          <w:tcPr>
            <w:tcW w:w="1678" w:type="dxa"/>
            <w:noWrap/>
            <w:hideMark/>
          </w:tcPr>
          <w:p w14:paraId="557F54D8" w14:textId="77777777" w:rsidR="0066155F" w:rsidRPr="006149D0" w:rsidRDefault="0066155F" w:rsidP="006149D0">
            <w:pPr>
              <w:pStyle w:val="BodyText"/>
              <w:rPr>
                <w:ins w:id="403" w:author="Author" w:date="2024-06-12T13:30:00Z"/>
                <w:rFonts w:ascii="Arial" w:hAnsi="Arial" w:cs="Arial"/>
                <w:sz w:val="18"/>
                <w:szCs w:val="16"/>
              </w:rPr>
            </w:pPr>
            <w:ins w:id="404" w:author="Author" w:date="2024-06-12T13:30:00Z">
              <w:r w:rsidRPr="006149D0">
                <w:rPr>
                  <w:rFonts w:ascii="Arial" w:hAnsi="Arial" w:cs="Arial"/>
                  <w:sz w:val="18"/>
                  <w:szCs w:val="16"/>
                </w:rPr>
                <w:t>-5%</w:t>
              </w:r>
            </w:ins>
          </w:p>
        </w:tc>
        <w:tc>
          <w:tcPr>
            <w:tcW w:w="1604" w:type="dxa"/>
            <w:noWrap/>
            <w:hideMark/>
          </w:tcPr>
          <w:p w14:paraId="10E6D6FC" w14:textId="77777777" w:rsidR="0066155F" w:rsidRPr="006149D0" w:rsidRDefault="0066155F" w:rsidP="006149D0">
            <w:pPr>
              <w:pStyle w:val="BodyText"/>
              <w:rPr>
                <w:ins w:id="405" w:author="Author" w:date="2024-06-12T13:30:00Z"/>
                <w:rFonts w:ascii="Arial" w:hAnsi="Arial" w:cs="Arial"/>
                <w:sz w:val="18"/>
                <w:szCs w:val="16"/>
              </w:rPr>
            </w:pPr>
            <w:ins w:id="406" w:author="Author" w:date="2024-06-12T13:30:00Z">
              <w:r w:rsidRPr="006149D0">
                <w:rPr>
                  <w:rFonts w:ascii="Arial" w:hAnsi="Arial" w:cs="Arial"/>
                  <w:sz w:val="18"/>
                  <w:szCs w:val="16"/>
                </w:rPr>
                <w:t>0</w:t>
              </w:r>
            </w:ins>
          </w:p>
        </w:tc>
        <w:tc>
          <w:tcPr>
            <w:tcW w:w="1310" w:type="dxa"/>
          </w:tcPr>
          <w:p w14:paraId="02D24656" w14:textId="77777777" w:rsidR="0066155F" w:rsidRPr="006149D0" w:rsidRDefault="0066155F" w:rsidP="006149D0">
            <w:pPr>
              <w:pStyle w:val="BodyText"/>
              <w:rPr>
                <w:ins w:id="407" w:author="Author" w:date="2024-06-12T13:30:00Z"/>
                <w:rFonts w:ascii="Arial" w:hAnsi="Arial" w:cs="Arial"/>
                <w:sz w:val="18"/>
                <w:szCs w:val="16"/>
              </w:rPr>
            </w:pPr>
            <w:ins w:id="408" w:author="Author" w:date="2024-06-12T13:30:00Z">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ins>
          </w:p>
        </w:tc>
        <w:tc>
          <w:tcPr>
            <w:tcW w:w="1093" w:type="dxa"/>
          </w:tcPr>
          <w:p w14:paraId="57E0FAFA" w14:textId="77777777" w:rsidR="0066155F" w:rsidRPr="006149D0" w:rsidRDefault="0066155F" w:rsidP="006149D0">
            <w:pPr>
              <w:pStyle w:val="BodyText"/>
              <w:rPr>
                <w:ins w:id="409" w:author="Author" w:date="2024-06-12T13:30:00Z"/>
                <w:rFonts w:ascii="Arial" w:hAnsi="Arial" w:cs="Arial"/>
                <w:sz w:val="18"/>
                <w:szCs w:val="16"/>
              </w:rPr>
            </w:pPr>
            <w:ins w:id="410" w:author="Author" w:date="2024-06-12T13:30:00Z">
              <w:r w:rsidRPr="006149D0">
                <w:rPr>
                  <w:rFonts w:ascii="Arial" w:hAnsi="Arial" w:cs="Arial"/>
                  <w:sz w:val="18"/>
                  <w:szCs w:val="16"/>
                </w:rPr>
                <w:t>0</w:t>
              </w:r>
            </w:ins>
          </w:p>
        </w:tc>
      </w:tr>
      <w:tr w:rsidR="0066155F" w:rsidRPr="004A1FA9" w14:paraId="1D9DA684" w14:textId="77777777" w:rsidTr="006149D0">
        <w:trPr>
          <w:trHeight w:val="191"/>
          <w:ins w:id="411" w:author="Author" w:date="2024-06-12T13:30:00Z"/>
        </w:trPr>
        <w:tc>
          <w:tcPr>
            <w:tcW w:w="1709" w:type="dxa"/>
            <w:noWrap/>
            <w:hideMark/>
          </w:tcPr>
          <w:p w14:paraId="13836A90" w14:textId="77777777" w:rsidR="0066155F" w:rsidRPr="006149D0" w:rsidRDefault="0066155F" w:rsidP="006149D0">
            <w:pPr>
              <w:pStyle w:val="BodyText"/>
              <w:rPr>
                <w:ins w:id="412" w:author="Author" w:date="2024-06-12T13:30:00Z"/>
                <w:rFonts w:ascii="Arial" w:hAnsi="Arial" w:cs="Arial"/>
                <w:sz w:val="18"/>
                <w:szCs w:val="16"/>
              </w:rPr>
            </w:pPr>
            <w:ins w:id="413" w:author="Author" w:date="2024-06-12T13:30:00Z">
              <w:r w:rsidRPr="006149D0">
                <w:rPr>
                  <w:rFonts w:ascii="Arial" w:hAnsi="Arial" w:cs="Arial"/>
                  <w:sz w:val="18"/>
                  <w:szCs w:val="16"/>
                </w:rPr>
                <w:t>Hydro</w:t>
              </w:r>
            </w:ins>
          </w:p>
        </w:tc>
        <w:tc>
          <w:tcPr>
            <w:tcW w:w="1083" w:type="dxa"/>
            <w:noWrap/>
            <w:hideMark/>
          </w:tcPr>
          <w:p w14:paraId="339BD148" w14:textId="77777777" w:rsidR="0066155F" w:rsidRPr="006149D0" w:rsidRDefault="0066155F" w:rsidP="006149D0">
            <w:pPr>
              <w:pStyle w:val="BodyText"/>
              <w:rPr>
                <w:ins w:id="414" w:author="Author" w:date="2024-06-12T13:30:00Z"/>
                <w:rFonts w:ascii="Arial" w:hAnsi="Arial" w:cs="Arial"/>
                <w:sz w:val="18"/>
                <w:szCs w:val="16"/>
              </w:rPr>
            </w:pPr>
            <w:ins w:id="415" w:author="Author" w:date="2024-06-12T13:30:00Z">
              <w:r w:rsidRPr="006149D0">
                <w:rPr>
                  <w:rFonts w:ascii="Arial" w:hAnsi="Arial" w:cs="Arial"/>
                  <w:sz w:val="18"/>
                  <w:szCs w:val="16"/>
                </w:rPr>
                <w:t>600</w:t>
              </w:r>
            </w:ins>
          </w:p>
        </w:tc>
        <w:tc>
          <w:tcPr>
            <w:tcW w:w="867" w:type="dxa"/>
          </w:tcPr>
          <w:p w14:paraId="7BB88F1E" w14:textId="77777777" w:rsidR="0066155F" w:rsidRPr="00873915" w:rsidRDefault="0066155F" w:rsidP="006149D0">
            <w:pPr>
              <w:pStyle w:val="BodyText"/>
              <w:rPr>
                <w:ins w:id="416" w:author="Author" w:date="2024-06-12T13:30:00Z"/>
                <w:rFonts w:ascii="Arial" w:hAnsi="Arial" w:cs="Arial"/>
                <w:sz w:val="18"/>
                <w:szCs w:val="16"/>
              </w:rPr>
            </w:pPr>
            <w:ins w:id="417" w:author="Author" w:date="2024-06-12T13:30:00Z">
              <w:r>
                <w:rPr>
                  <w:rFonts w:ascii="Arial" w:hAnsi="Arial" w:cs="Arial"/>
                  <w:sz w:val="18"/>
                  <w:szCs w:val="16"/>
                </w:rPr>
                <w:t>Variable</w:t>
              </w:r>
            </w:ins>
          </w:p>
        </w:tc>
        <w:tc>
          <w:tcPr>
            <w:tcW w:w="1678" w:type="dxa"/>
            <w:noWrap/>
            <w:hideMark/>
          </w:tcPr>
          <w:p w14:paraId="72577B8A" w14:textId="77777777" w:rsidR="0066155F" w:rsidRPr="006149D0" w:rsidRDefault="0066155F" w:rsidP="006149D0">
            <w:pPr>
              <w:pStyle w:val="BodyText"/>
              <w:rPr>
                <w:ins w:id="418" w:author="Author" w:date="2024-06-12T13:30:00Z"/>
                <w:rFonts w:ascii="Arial" w:hAnsi="Arial" w:cs="Arial"/>
                <w:sz w:val="18"/>
                <w:szCs w:val="16"/>
              </w:rPr>
            </w:pPr>
            <w:ins w:id="419" w:author="Author" w:date="2024-06-12T13:30:00Z">
              <w:r w:rsidRPr="006149D0">
                <w:rPr>
                  <w:rFonts w:ascii="Arial" w:hAnsi="Arial" w:cs="Arial"/>
                  <w:sz w:val="18"/>
                  <w:szCs w:val="16"/>
                </w:rPr>
                <w:t>-5%</w:t>
              </w:r>
            </w:ins>
          </w:p>
        </w:tc>
        <w:tc>
          <w:tcPr>
            <w:tcW w:w="1604" w:type="dxa"/>
            <w:noWrap/>
            <w:hideMark/>
          </w:tcPr>
          <w:p w14:paraId="212B50E6" w14:textId="77777777" w:rsidR="0066155F" w:rsidRPr="006149D0" w:rsidRDefault="0066155F" w:rsidP="006149D0">
            <w:pPr>
              <w:pStyle w:val="BodyText"/>
              <w:rPr>
                <w:ins w:id="420" w:author="Author" w:date="2024-06-12T13:30:00Z"/>
                <w:rFonts w:ascii="Arial" w:hAnsi="Arial" w:cs="Arial"/>
                <w:sz w:val="18"/>
                <w:szCs w:val="16"/>
              </w:rPr>
            </w:pPr>
            <w:ins w:id="421" w:author="Author" w:date="2024-06-12T13:30:00Z">
              <w:r w:rsidRPr="006149D0">
                <w:rPr>
                  <w:rFonts w:ascii="Arial" w:hAnsi="Arial" w:cs="Arial"/>
                  <w:sz w:val="18"/>
                  <w:szCs w:val="16"/>
                </w:rPr>
                <w:t>-30</w:t>
              </w:r>
            </w:ins>
          </w:p>
        </w:tc>
        <w:tc>
          <w:tcPr>
            <w:tcW w:w="1310" w:type="dxa"/>
          </w:tcPr>
          <w:p w14:paraId="15CB5376" w14:textId="77777777" w:rsidR="0066155F" w:rsidRPr="006149D0" w:rsidRDefault="0066155F" w:rsidP="006149D0">
            <w:pPr>
              <w:pStyle w:val="BodyText"/>
              <w:rPr>
                <w:ins w:id="422" w:author="Author" w:date="2024-06-12T13:30:00Z"/>
                <w:rFonts w:ascii="Arial" w:hAnsi="Arial" w:cs="Arial"/>
                <w:sz w:val="18"/>
                <w:szCs w:val="16"/>
              </w:rPr>
            </w:pPr>
            <w:ins w:id="423" w:author="Author" w:date="2024-06-12T13:30:00Z">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ins>
          </w:p>
        </w:tc>
        <w:tc>
          <w:tcPr>
            <w:tcW w:w="1093" w:type="dxa"/>
          </w:tcPr>
          <w:p w14:paraId="344D896B" w14:textId="77777777" w:rsidR="0066155F" w:rsidRPr="006149D0" w:rsidRDefault="0066155F" w:rsidP="006149D0">
            <w:pPr>
              <w:pStyle w:val="BodyText"/>
              <w:rPr>
                <w:ins w:id="424" w:author="Author" w:date="2024-06-12T13:30:00Z"/>
                <w:rFonts w:ascii="Arial" w:hAnsi="Arial" w:cs="Arial"/>
                <w:sz w:val="18"/>
                <w:szCs w:val="16"/>
              </w:rPr>
            </w:pPr>
            <w:ins w:id="425" w:author="Author" w:date="2024-06-12T13:30:00Z">
              <w:r w:rsidRPr="006149D0">
                <w:rPr>
                  <w:rFonts w:ascii="Arial" w:hAnsi="Arial" w:cs="Arial"/>
                  <w:sz w:val="18"/>
                  <w:szCs w:val="16"/>
                </w:rPr>
                <w:t>60</w:t>
              </w:r>
            </w:ins>
          </w:p>
        </w:tc>
      </w:tr>
      <w:tr w:rsidR="0066155F" w:rsidRPr="004A1FA9" w14:paraId="662A711E" w14:textId="77777777" w:rsidTr="006149D0">
        <w:trPr>
          <w:trHeight w:val="191"/>
          <w:ins w:id="426" w:author="Author" w:date="2024-06-12T13:30:00Z"/>
        </w:trPr>
        <w:tc>
          <w:tcPr>
            <w:tcW w:w="1709" w:type="dxa"/>
            <w:noWrap/>
            <w:hideMark/>
          </w:tcPr>
          <w:p w14:paraId="4409C4DC" w14:textId="77777777" w:rsidR="0066155F" w:rsidRPr="006149D0" w:rsidRDefault="0066155F" w:rsidP="006149D0">
            <w:pPr>
              <w:pStyle w:val="BodyText"/>
              <w:rPr>
                <w:ins w:id="427" w:author="Author" w:date="2024-06-12T13:30:00Z"/>
                <w:rFonts w:ascii="Arial" w:hAnsi="Arial" w:cs="Arial"/>
                <w:sz w:val="18"/>
                <w:szCs w:val="16"/>
              </w:rPr>
            </w:pPr>
            <w:ins w:id="428" w:author="Author" w:date="2024-06-12T13:30:00Z">
              <w:r w:rsidRPr="006149D0">
                <w:rPr>
                  <w:rFonts w:ascii="Arial" w:hAnsi="Arial" w:cs="Arial"/>
                  <w:sz w:val="18"/>
                  <w:szCs w:val="16"/>
                </w:rPr>
                <w:t>Interconnectors</w:t>
              </w:r>
            </w:ins>
          </w:p>
        </w:tc>
        <w:tc>
          <w:tcPr>
            <w:tcW w:w="1083" w:type="dxa"/>
            <w:noWrap/>
            <w:hideMark/>
          </w:tcPr>
          <w:p w14:paraId="45D1FA86" w14:textId="77777777" w:rsidR="0066155F" w:rsidRPr="006149D0" w:rsidRDefault="0066155F" w:rsidP="006149D0">
            <w:pPr>
              <w:pStyle w:val="BodyText"/>
              <w:rPr>
                <w:ins w:id="429" w:author="Author" w:date="2024-06-12T13:30:00Z"/>
                <w:rFonts w:ascii="Arial" w:hAnsi="Arial" w:cs="Arial"/>
                <w:sz w:val="18"/>
                <w:szCs w:val="16"/>
              </w:rPr>
            </w:pPr>
            <w:ins w:id="430" w:author="Author" w:date="2024-06-12T13:30:00Z">
              <w:r w:rsidRPr="006149D0">
                <w:rPr>
                  <w:rFonts w:ascii="Arial" w:hAnsi="Arial" w:cs="Arial"/>
                  <w:sz w:val="18"/>
                  <w:szCs w:val="16"/>
                </w:rPr>
                <w:t>10000</w:t>
              </w:r>
            </w:ins>
          </w:p>
        </w:tc>
        <w:tc>
          <w:tcPr>
            <w:tcW w:w="867" w:type="dxa"/>
          </w:tcPr>
          <w:p w14:paraId="2384AEEA" w14:textId="77777777" w:rsidR="0066155F" w:rsidRPr="00873915" w:rsidRDefault="0066155F" w:rsidP="006149D0">
            <w:pPr>
              <w:pStyle w:val="BodyText"/>
              <w:rPr>
                <w:ins w:id="431" w:author="Author" w:date="2024-06-12T13:30:00Z"/>
                <w:rFonts w:ascii="Arial" w:hAnsi="Arial" w:cs="Arial"/>
                <w:sz w:val="18"/>
                <w:szCs w:val="16"/>
              </w:rPr>
            </w:pPr>
            <w:ins w:id="432" w:author="Author" w:date="2024-06-12T13:30:00Z">
              <w:r>
                <w:rPr>
                  <w:rFonts w:ascii="Arial" w:hAnsi="Arial" w:cs="Arial"/>
                  <w:sz w:val="18"/>
                  <w:szCs w:val="16"/>
                </w:rPr>
                <w:t>Fixed</w:t>
              </w:r>
            </w:ins>
          </w:p>
        </w:tc>
        <w:tc>
          <w:tcPr>
            <w:tcW w:w="1678" w:type="dxa"/>
            <w:noWrap/>
            <w:hideMark/>
          </w:tcPr>
          <w:p w14:paraId="3436FE62" w14:textId="77777777" w:rsidR="0066155F" w:rsidRPr="006149D0" w:rsidRDefault="0066155F" w:rsidP="006149D0">
            <w:pPr>
              <w:pStyle w:val="BodyText"/>
              <w:rPr>
                <w:ins w:id="433" w:author="Author" w:date="2024-06-12T13:30:00Z"/>
                <w:rFonts w:ascii="Arial" w:hAnsi="Arial" w:cs="Arial"/>
                <w:sz w:val="18"/>
                <w:szCs w:val="16"/>
              </w:rPr>
            </w:pPr>
            <w:ins w:id="434" w:author="Author" w:date="2024-06-12T13:30:00Z">
              <w:r w:rsidRPr="006149D0">
                <w:rPr>
                  <w:rFonts w:ascii="Arial" w:hAnsi="Arial" w:cs="Arial"/>
                  <w:sz w:val="18"/>
                  <w:szCs w:val="16"/>
                </w:rPr>
                <w:t>100%</w:t>
              </w:r>
            </w:ins>
          </w:p>
        </w:tc>
        <w:tc>
          <w:tcPr>
            <w:tcW w:w="1604" w:type="dxa"/>
            <w:noWrap/>
            <w:hideMark/>
          </w:tcPr>
          <w:p w14:paraId="3CC9B1FF" w14:textId="77777777" w:rsidR="0066155F" w:rsidRPr="006149D0" w:rsidRDefault="0066155F" w:rsidP="006149D0">
            <w:pPr>
              <w:pStyle w:val="BodyText"/>
              <w:rPr>
                <w:ins w:id="435" w:author="Author" w:date="2024-06-12T13:30:00Z"/>
                <w:rFonts w:ascii="Arial" w:hAnsi="Arial" w:cs="Arial"/>
                <w:sz w:val="18"/>
                <w:szCs w:val="16"/>
              </w:rPr>
            </w:pPr>
            <w:ins w:id="436" w:author="Author" w:date="2024-06-12T13:30:00Z">
              <w:r w:rsidRPr="006149D0">
                <w:rPr>
                  <w:rFonts w:ascii="Arial" w:hAnsi="Arial" w:cs="Arial"/>
                  <w:sz w:val="18"/>
                  <w:szCs w:val="16"/>
                </w:rPr>
                <w:t xml:space="preserve">10000 </w:t>
              </w:r>
            </w:ins>
          </w:p>
        </w:tc>
        <w:tc>
          <w:tcPr>
            <w:tcW w:w="1310" w:type="dxa"/>
          </w:tcPr>
          <w:p w14:paraId="20BE468D" w14:textId="77777777" w:rsidR="0066155F" w:rsidRPr="006149D0" w:rsidRDefault="0066155F" w:rsidP="006149D0">
            <w:pPr>
              <w:pStyle w:val="BodyText"/>
              <w:rPr>
                <w:ins w:id="437" w:author="Author" w:date="2024-06-12T13:30:00Z"/>
                <w:rFonts w:ascii="Arial" w:hAnsi="Arial" w:cs="Arial"/>
                <w:sz w:val="18"/>
                <w:szCs w:val="16"/>
              </w:rPr>
            </w:pPr>
            <w:ins w:id="438" w:author="Author" w:date="2024-06-12T13:30:00Z">
              <w:r>
                <w:rPr>
                  <w:rFonts w:ascii="Arial" w:hAnsi="Arial" w:cs="Arial"/>
                  <w:sz w:val="18"/>
                  <w:szCs w:val="16"/>
                </w:rPr>
                <w:t>89.94</w:t>
              </w:r>
              <w:r w:rsidRPr="006149D0">
                <w:rPr>
                  <w:rFonts w:ascii="Arial" w:hAnsi="Arial" w:cs="Arial"/>
                  <w:sz w:val="18"/>
                  <w:szCs w:val="16"/>
                </w:rPr>
                <w:t>%</w:t>
              </w:r>
            </w:ins>
          </w:p>
        </w:tc>
        <w:tc>
          <w:tcPr>
            <w:tcW w:w="1093" w:type="dxa"/>
          </w:tcPr>
          <w:p w14:paraId="3EA54A91" w14:textId="77777777" w:rsidR="0066155F" w:rsidRPr="006149D0" w:rsidRDefault="0066155F" w:rsidP="006149D0">
            <w:pPr>
              <w:pStyle w:val="BodyText"/>
              <w:rPr>
                <w:ins w:id="439" w:author="Author" w:date="2024-06-12T13:30:00Z"/>
                <w:rFonts w:ascii="Arial" w:hAnsi="Arial" w:cs="Arial"/>
                <w:sz w:val="18"/>
                <w:szCs w:val="16"/>
              </w:rPr>
            </w:pPr>
            <w:ins w:id="440" w:author="Author" w:date="2024-06-12T13:30:00Z">
              <w:r>
                <w:rPr>
                  <w:rFonts w:ascii="Arial" w:hAnsi="Arial" w:cs="Arial"/>
                  <w:sz w:val="18"/>
                  <w:szCs w:val="16"/>
                </w:rPr>
                <w:t>8994</w:t>
              </w:r>
            </w:ins>
          </w:p>
        </w:tc>
      </w:tr>
      <w:tr w:rsidR="0066155F" w:rsidRPr="004A1FA9" w14:paraId="5BCE5C33" w14:textId="77777777" w:rsidTr="006149D0">
        <w:trPr>
          <w:trHeight w:val="191"/>
          <w:ins w:id="441" w:author="Author" w:date="2024-06-12T13:30:00Z"/>
        </w:trPr>
        <w:tc>
          <w:tcPr>
            <w:tcW w:w="1709" w:type="dxa"/>
            <w:noWrap/>
            <w:hideMark/>
          </w:tcPr>
          <w:p w14:paraId="054280F1" w14:textId="77777777" w:rsidR="0066155F" w:rsidRPr="006149D0" w:rsidRDefault="0066155F" w:rsidP="006149D0">
            <w:pPr>
              <w:pStyle w:val="BodyText"/>
              <w:rPr>
                <w:ins w:id="442" w:author="Author" w:date="2024-06-12T13:30:00Z"/>
                <w:rFonts w:ascii="Arial" w:hAnsi="Arial" w:cs="Arial"/>
                <w:sz w:val="18"/>
                <w:szCs w:val="16"/>
              </w:rPr>
            </w:pPr>
            <w:ins w:id="443" w:author="Author" w:date="2024-06-12T13:30:00Z">
              <w:r w:rsidRPr="006149D0">
                <w:rPr>
                  <w:rFonts w:ascii="Arial" w:hAnsi="Arial" w:cs="Arial"/>
                  <w:sz w:val="18"/>
                  <w:szCs w:val="16"/>
                </w:rPr>
                <w:t>Nuclear</w:t>
              </w:r>
            </w:ins>
          </w:p>
        </w:tc>
        <w:tc>
          <w:tcPr>
            <w:tcW w:w="1083" w:type="dxa"/>
            <w:noWrap/>
            <w:hideMark/>
          </w:tcPr>
          <w:p w14:paraId="63594663" w14:textId="77777777" w:rsidR="0066155F" w:rsidRPr="006149D0" w:rsidRDefault="0066155F" w:rsidP="006149D0">
            <w:pPr>
              <w:pStyle w:val="BodyText"/>
              <w:rPr>
                <w:ins w:id="444" w:author="Author" w:date="2024-06-12T13:30:00Z"/>
                <w:rFonts w:ascii="Arial" w:hAnsi="Arial" w:cs="Arial"/>
                <w:sz w:val="18"/>
                <w:szCs w:val="16"/>
              </w:rPr>
            </w:pPr>
            <w:ins w:id="445" w:author="Author" w:date="2024-06-12T13:30:00Z">
              <w:r w:rsidRPr="006149D0">
                <w:rPr>
                  <w:rFonts w:ascii="Arial" w:hAnsi="Arial" w:cs="Arial"/>
                  <w:sz w:val="18"/>
                  <w:szCs w:val="16"/>
                </w:rPr>
                <w:t>6000</w:t>
              </w:r>
            </w:ins>
          </w:p>
        </w:tc>
        <w:tc>
          <w:tcPr>
            <w:tcW w:w="867" w:type="dxa"/>
          </w:tcPr>
          <w:p w14:paraId="72EE1D94" w14:textId="77777777" w:rsidR="0066155F" w:rsidRPr="00873915" w:rsidRDefault="0066155F" w:rsidP="006149D0">
            <w:pPr>
              <w:pStyle w:val="BodyText"/>
              <w:rPr>
                <w:ins w:id="446" w:author="Author" w:date="2024-06-12T13:30:00Z"/>
                <w:rFonts w:ascii="Arial" w:hAnsi="Arial" w:cs="Arial"/>
                <w:sz w:val="18"/>
                <w:szCs w:val="16"/>
              </w:rPr>
            </w:pPr>
            <w:ins w:id="447" w:author="Author" w:date="2024-06-12T13:30:00Z">
              <w:r>
                <w:rPr>
                  <w:rFonts w:ascii="Arial" w:hAnsi="Arial" w:cs="Arial"/>
                  <w:sz w:val="18"/>
                  <w:szCs w:val="16"/>
                </w:rPr>
                <w:t>Fixed</w:t>
              </w:r>
            </w:ins>
          </w:p>
        </w:tc>
        <w:tc>
          <w:tcPr>
            <w:tcW w:w="1678" w:type="dxa"/>
            <w:noWrap/>
            <w:hideMark/>
          </w:tcPr>
          <w:p w14:paraId="33F199E6" w14:textId="77777777" w:rsidR="0066155F" w:rsidRPr="006149D0" w:rsidRDefault="0066155F" w:rsidP="006149D0">
            <w:pPr>
              <w:pStyle w:val="BodyText"/>
              <w:rPr>
                <w:ins w:id="448" w:author="Author" w:date="2024-06-12T13:30:00Z"/>
                <w:rFonts w:ascii="Arial" w:hAnsi="Arial" w:cs="Arial"/>
                <w:sz w:val="18"/>
                <w:szCs w:val="16"/>
              </w:rPr>
            </w:pPr>
            <w:ins w:id="449" w:author="Author" w:date="2024-06-12T13:30:00Z">
              <w:r w:rsidRPr="006149D0">
                <w:rPr>
                  <w:rFonts w:ascii="Arial" w:hAnsi="Arial" w:cs="Arial"/>
                  <w:sz w:val="18"/>
                  <w:szCs w:val="16"/>
                </w:rPr>
                <w:t>85%</w:t>
              </w:r>
            </w:ins>
          </w:p>
        </w:tc>
        <w:tc>
          <w:tcPr>
            <w:tcW w:w="1604" w:type="dxa"/>
            <w:noWrap/>
            <w:hideMark/>
          </w:tcPr>
          <w:p w14:paraId="56A9CC05" w14:textId="77777777" w:rsidR="0066155F" w:rsidRPr="006149D0" w:rsidRDefault="0066155F" w:rsidP="006149D0">
            <w:pPr>
              <w:pStyle w:val="BodyText"/>
              <w:rPr>
                <w:ins w:id="450" w:author="Author" w:date="2024-06-12T13:30:00Z"/>
                <w:rFonts w:ascii="Arial" w:hAnsi="Arial" w:cs="Arial"/>
                <w:sz w:val="18"/>
                <w:szCs w:val="16"/>
              </w:rPr>
            </w:pPr>
            <w:ins w:id="451" w:author="Author" w:date="2024-06-12T13:30:00Z">
              <w:r w:rsidRPr="006149D0">
                <w:rPr>
                  <w:rFonts w:ascii="Arial" w:hAnsi="Arial" w:cs="Arial"/>
                  <w:sz w:val="18"/>
                  <w:szCs w:val="16"/>
                </w:rPr>
                <w:t>5100</w:t>
              </w:r>
            </w:ins>
          </w:p>
        </w:tc>
        <w:tc>
          <w:tcPr>
            <w:tcW w:w="1310" w:type="dxa"/>
          </w:tcPr>
          <w:p w14:paraId="4B04AFE3" w14:textId="77777777" w:rsidR="0066155F" w:rsidRPr="006149D0" w:rsidRDefault="0066155F" w:rsidP="006149D0">
            <w:pPr>
              <w:pStyle w:val="BodyText"/>
              <w:rPr>
                <w:ins w:id="452" w:author="Author" w:date="2024-06-12T13:30:00Z"/>
                <w:rFonts w:ascii="Arial" w:hAnsi="Arial" w:cs="Arial"/>
                <w:sz w:val="18"/>
                <w:szCs w:val="16"/>
              </w:rPr>
            </w:pPr>
            <w:ins w:id="453" w:author="Author" w:date="2024-06-12T13:30:00Z">
              <w:r>
                <w:rPr>
                  <w:rFonts w:ascii="Arial" w:hAnsi="Arial" w:cs="Arial"/>
                  <w:sz w:val="18"/>
                  <w:szCs w:val="16"/>
                </w:rPr>
                <w:t>76.45</w:t>
              </w:r>
              <w:r w:rsidRPr="006149D0">
                <w:rPr>
                  <w:rFonts w:ascii="Arial" w:hAnsi="Arial" w:cs="Arial"/>
                  <w:sz w:val="18"/>
                  <w:szCs w:val="16"/>
                </w:rPr>
                <w:t>%</w:t>
              </w:r>
            </w:ins>
          </w:p>
        </w:tc>
        <w:tc>
          <w:tcPr>
            <w:tcW w:w="1093" w:type="dxa"/>
          </w:tcPr>
          <w:p w14:paraId="0DDC69AA" w14:textId="77777777" w:rsidR="0066155F" w:rsidRPr="006149D0" w:rsidRDefault="0066155F" w:rsidP="006149D0">
            <w:pPr>
              <w:pStyle w:val="BodyText"/>
              <w:rPr>
                <w:ins w:id="454" w:author="Author" w:date="2024-06-12T13:30:00Z"/>
                <w:rFonts w:ascii="Arial" w:hAnsi="Arial" w:cs="Arial"/>
                <w:sz w:val="18"/>
                <w:szCs w:val="16"/>
              </w:rPr>
            </w:pPr>
            <w:ins w:id="455" w:author="Author" w:date="2024-06-12T13:30:00Z">
              <w:r>
                <w:rPr>
                  <w:rFonts w:ascii="Arial" w:hAnsi="Arial" w:cs="Arial"/>
                  <w:sz w:val="18"/>
                  <w:szCs w:val="16"/>
                </w:rPr>
                <w:t>4587</w:t>
              </w:r>
            </w:ins>
          </w:p>
        </w:tc>
      </w:tr>
      <w:tr w:rsidR="0066155F" w:rsidRPr="004A1FA9" w14:paraId="434E7F45" w14:textId="77777777" w:rsidTr="006149D0">
        <w:trPr>
          <w:trHeight w:val="191"/>
          <w:ins w:id="456" w:author="Author" w:date="2024-06-12T13:30:00Z"/>
        </w:trPr>
        <w:tc>
          <w:tcPr>
            <w:tcW w:w="1709" w:type="dxa"/>
            <w:noWrap/>
            <w:hideMark/>
          </w:tcPr>
          <w:p w14:paraId="16B3E845" w14:textId="77777777" w:rsidR="0066155F" w:rsidRPr="006149D0" w:rsidRDefault="0066155F" w:rsidP="006149D0">
            <w:pPr>
              <w:pStyle w:val="BodyText"/>
              <w:rPr>
                <w:ins w:id="457" w:author="Author" w:date="2024-06-12T13:30:00Z"/>
                <w:rFonts w:ascii="Arial" w:hAnsi="Arial" w:cs="Arial"/>
                <w:sz w:val="18"/>
                <w:szCs w:val="16"/>
              </w:rPr>
            </w:pPr>
            <w:ins w:id="458" w:author="Author" w:date="2024-06-12T13:30:00Z">
              <w:r w:rsidRPr="006149D0">
                <w:rPr>
                  <w:rFonts w:ascii="Arial" w:hAnsi="Arial" w:cs="Arial"/>
                  <w:sz w:val="18"/>
                  <w:szCs w:val="16"/>
                </w:rPr>
                <w:t>OCGT</w:t>
              </w:r>
            </w:ins>
          </w:p>
        </w:tc>
        <w:tc>
          <w:tcPr>
            <w:tcW w:w="1083" w:type="dxa"/>
            <w:noWrap/>
            <w:hideMark/>
          </w:tcPr>
          <w:p w14:paraId="0EE26D72" w14:textId="77777777" w:rsidR="0066155F" w:rsidRPr="006149D0" w:rsidRDefault="0066155F" w:rsidP="006149D0">
            <w:pPr>
              <w:pStyle w:val="BodyText"/>
              <w:rPr>
                <w:ins w:id="459" w:author="Author" w:date="2024-06-12T13:30:00Z"/>
                <w:rFonts w:ascii="Arial" w:hAnsi="Arial" w:cs="Arial"/>
                <w:sz w:val="18"/>
                <w:szCs w:val="16"/>
              </w:rPr>
            </w:pPr>
            <w:ins w:id="460" w:author="Author" w:date="2024-06-12T13:30:00Z">
              <w:r w:rsidRPr="006149D0">
                <w:rPr>
                  <w:rFonts w:ascii="Arial" w:hAnsi="Arial" w:cs="Arial"/>
                  <w:sz w:val="18"/>
                  <w:szCs w:val="16"/>
                </w:rPr>
                <w:t>2000</w:t>
              </w:r>
            </w:ins>
          </w:p>
        </w:tc>
        <w:tc>
          <w:tcPr>
            <w:tcW w:w="867" w:type="dxa"/>
          </w:tcPr>
          <w:p w14:paraId="1F8D61BE" w14:textId="77777777" w:rsidR="0066155F" w:rsidRPr="00873915" w:rsidRDefault="0066155F" w:rsidP="006149D0">
            <w:pPr>
              <w:pStyle w:val="BodyText"/>
              <w:rPr>
                <w:ins w:id="461" w:author="Author" w:date="2024-06-12T13:30:00Z"/>
                <w:rFonts w:ascii="Arial" w:hAnsi="Arial" w:cs="Arial"/>
                <w:sz w:val="18"/>
                <w:szCs w:val="16"/>
              </w:rPr>
            </w:pPr>
            <w:ins w:id="462" w:author="Author" w:date="2024-06-12T13:30:00Z">
              <w:r>
                <w:rPr>
                  <w:rFonts w:ascii="Arial" w:hAnsi="Arial" w:cs="Arial"/>
                  <w:sz w:val="18"/>
                  <w:szCs w:val="16"/>
                </w:rPr>
                <w:t>Fixed</w:t>
              </w:r>
            </w:ins>
          </w:p>
        </w:tc>
        <w:tc>
          <w:tcPr>
            <w:tcW w:w="1678" w:type="dxa"/>
            <w:noWrap/>
            <w:hideMark/>
          </w:tcPr>
          <w:p w14:paraId="0DEB79C3" w14:textId="77777777" w:rsidR="0066155F" w:rsidRPr="006149D0" w:rsidRDefault="0066155F" w:rsidP="006149D0">
            <w:pPr>
              <w:pStyle w:val="BodyText"/>
              <w:rPr>
                <w:ins w:id="463" w:author="Author" w:date="2024-06-12T13:30:00Z"/>
                <w:rFonts w:ascii="Arial" w:hAnsi="Arial" w:cs="Arial"/>
                <w:sz w:val="18"/>
                <w:szCs w:val="16"/>
              </w:rPr>
            </w:pPr>
            <w:ins w:id="464" w:author="Author" w:date="2024-06-12T13:30:00Z">
              <w:r w:rsidRPr="006149D0">
                <w:rPr>
                  <w:rFonts w:ascii="Arial" w:hAnsi="Arial" w:cs="Arial"/>
                  <w:sz w:val="18"/>
                  <w:szCs w:val="16"/>
                </w:rPr>
                <w:t>0%</w:t>
              </w:r>
            </w:ins>
          </w:p>
        </w:tc>
        <w:tc>
          <w:tcPr>
            <w:tcW w:w="1604" w:type="dxa"/>
            <w:noWrap/>
            <w:hideMark/>
          </w:tcPr>
          <w:p w14:paraId="1DAAE91C" w14:textId="77777777" w:rsidR="0066155F" w:rsidRPr="006149D0" w:rsidRDefault="0066155F" w:rsidP="006149D0">
            <w:pPr>
              <w:pStyle w:val="BodyText"/>
              <w:rPr>
                <w:ins w:id="465" w:author="Author" w:date="2024-06-12T13:30:00Z"/>
                <w:rFonts w:ascii="Arial" w:hAnsi="Arial" w:cs="Arial"/>
                <w:sz w:val="18"/>
                <w:szCs w:val="16"/>
              </w:rPr>
            </w:pPr>
            <w:ins w:id="466" w:author="Author" w:date="2024-06-12T13:30:00Z">
              <w:r w:rsidRPr="006149D0">
                <w:rPr>
                  <w:rFonts w:ascii="Arial" w:hAnsi="Arial" w:cs="Arial"/>
                  <w:sz w:val="18"/>
                  <w:szCs w:val="16"/>
                </w:rPr>
                <w:t>0</w:t>
              </w:r>
            </w:ins>
          </w:p>
        </w:tc>
        <w:tc>
          <w:tcPr>
            <w:tcW w:w="1310" w:type="dxa"/>
          </w:tcPr>
          <w:p w14:paraId="40BDA4A6" w14:textId="77777777" w:rsidR="0066155F" w:rsidRPr="006149D0" w:rsidRDefault="0066155F" w:rsidP="006149D0">
            <w:pPr>
              <w:pStyle w:val="BodyText"/>
              <w:rPr>
                <w:ins w:id="467" w:author="Author" w:date="2024-06-12T13:30:00Z"/>
                <w:rFonts w:ascii="Arial" w:hAnsi="Arial" w:cs="Arial"/>
                <w:sz w:val="18"/>
                <w:szCs w:val="16"/>
              </w:rPr>
            </w:pPr>
            <w:ins w:id="468" w:author="Author" w:date="2024-06-12T13:30:00Z">
              <w:r w:rsidRPr="006149D0">
                <w:rPr>
                  <w:rFonts w:ascii="Arial" w:hAnsi="Arial" w:cs="Arial"/>
                  <w:sz w:val="18"/>
                  <w:szCs w:val="16"/>
                </w:rPr>
                <w:t>0%</w:t>
              </w:r>
            </w:ins>
          </w:p>
        </w:tc>
        <w:tc>
          <w:tcPr>
            <w:tcW w:w="1093" w:type="dxa"/>
          </w:tcPr>
          <w:p w14:paraId="4662471A" w14:textId="77777777" w:rsidR="0066155F" w:rsidRPr="006149D0" w:rsidRDefault="0066155F" w:rsidP="006149D0">
            <w:pPr>
              <w:pStyle w:val="BodyText"/>
              <w:rPr>
                <w:ins w:id="469" w:author="Author" w:date="2024-06-12T13:30:00Z"/>
                <w:rFonts w:ascii="Arial" w:hAnsi="Arial" w:cs="Arial"/>
                <w:sz w:val="18"/>
                <w:szCs w:val="16"/>
              </w:rPr>
            </w:pPr>
            <w:ins w:id="470" w:author="Author" w:date="2024-06-12T13:30:00Z">
              <w:r w:rsidRPr="006149D0">
                <w:rPr>
                  <w:rFonts w:ascii="Arial" w:hAnsi="Arial" w:cs="Arial"/>
                  <w:sz w:val="18"/>
                  <w:szCs w:val="16"/>
                </w:rPr>
                <w:t>0</w:t>
              </w:r>
            </w:ins>
          </w:p>
        </w:tc>
      </w:tr>
      <w:tr w:rsidR="0066155F" w:rsidRPr="004A1FA9" w14:paraId="7AC7376B" w14:textId="77777777" w:rsidTr="006149D0">
        <w:trPr>
          <w:trHeight w:val="191"/>
          <w:ins w:id="471" w:author="Author" w:date="2024-06-12T13:30:00Z"/>
        </w:trPr>
        <w:tc>
          <w:tcPr>
            <w:tcW w:w="1709" w:type="dxa"/>
            <w:noWrap/>
            <w:hideMark/>
          </w:tcPr>
          <w:p w14:paraId="35755734" w14:textId="77777777" w:rsidR="0066155F" w:rsidRPr="006149D0" w:rsidRDefault="0066155F" w:rsidP="006149D0">
            <w:pPr>
              <w:pStyle w:val="BodyText"/>
              <w:rPr>
                <w:ins w:id="472" w:author="Author" w:date="2024-06-12T13:30:00Z"/>
                <w:rFonts w:ascii="Arial" w:hAnsi="Arial" w:cs="Arial"/>
                <w:sz w:val="18"/>
                <w:szCs w:val="16"/>
              </w:rPr>
            </w:pPr>
            <w:ins w:id="473" w:author="Author" w:date="2024-06-12T13:30:00Z">
              <w:r w:rsidRPr="006149D0">
                <w:rPr>
                  <w:rFonts w:ascii="Arial" w:hAnsi="Arial" w:cs="Arial"/>
                  <w:sz w:val="18"/>
                  <w:szCs w:val="16"/>
                </w:rPr>
                <w:t>Pump Storage</w:t>
              </w:r>
            </w:ins>
          </w:p>
        </w:tc>
        <w:tc>
          <w:tcPr>
            <w:tcW w:w="1083" w:type="dxa"/>
            <w:noWrap/>
            <w:hideMark/>
          </w:tcPr>
          <w:p w14:paraId="719F3743" w14:textId="77777777" w:rsidR="0066155F" w:rsidRPr="006149D0" w:rsidRDefault="0066155F" w:rsidP="006149D0">
            <w:pPr>
              <w:pStyle w:val="BodyText"/>
              <w:rPr>
                <w:ins w:id="474" w:author="Author" w:date="2024-06-12T13:30:00Z"/>
                <w:rFonts w:ascii="Arial" w:hAnsi="Arial" w:cs="Arial"/>
                <w:sz w:val="18"/>
                <w:szCs w:val="16"/>
              </w:rPr>
            </w:pPr>
            <w:ins w:id="475" w:author="Author" w:date="2024-06-12T13:30:00Z">
              <w:r w:rsidRPr="006149D0">
                <w:rPr>
                  <w:rFonts w:ascii="Arial" w:hAnsi="Arial" w:cs="Arial"/>
                  <w:sz w:val="18"/>
                  <w:szCs w:val="16"/>
                </w:rPr>
                <w:t>10000</w:t>
              </w:r>
            </w:ins>
          </w:p>
        </w:tc>
        <w:tc>
          <w:tcPr>
            <w:tcW w:w="867" w:type="dxa"/>
          </w:tcPr>
          <w:p w14:paraId="0417E939" w14:textId="77777777" w:rsidR="0066155F" w:rsidRPr="00873915" w:rsidRDefault="0066155F" w:rsidP="006149D0">
            <w:pPr>
              <w:pStyle w:val="BodyText"/>
              <w:rPr>
                <w:ins w:id="476" w:author="Author" w:date="2024-06-12T13:30:00Z"/>
                <w:rFonts w:ascii="Arial" w:hAnsi="Arial" w:cs="Arial"/>
                <w:sz w:val="18"/>
                <w:szCs w:val="16"/>
              </w:rPr>
            </w:pPr>
            <w:ins w:id="477" w:author="Author" w:date="2024-06-12T13:30:00Z">
              <w:r>
                <w:rPr>
                  <w:rFonts w:ascii="Arial" w:hAnsi="Arial" w:cs="Arial"/>
                  <w:sz w:val="18"/>
                  <w:szCs w:val="16"/>
                </w:rPr>
                <w:t>Fixed</w:t>
              </w:r>
            </w:ins>
          </w:p>
        </w:tc>
        <w:tc>
          <w:tcPr>
            <w:tcW w:w="1678" w:type="dxa"/>
            <w:noWrap/>
            <w:hideMark/>
          </w:tcPr>
          <w:p w14:paraId="245AE821" w14:textId="77777777" w:rsidR="0066155F" w:rsidRPr="006149D0" w:rsidRDefault="0066155F" w:rsidP="006149D0">
            <w:pPr>
              <w:pStyle w:val="BodyText"/>
              <w:rPr>
                <w:ins w:id="478" w:author="Author" w:date="2024-06-12T13:30:00Z"/>
                <w:rFonts w:ascii="Arial" w:hAnsi="Arial" w:cs="Arial"/>
                <w:sz w:val="18"/>
                <w:szCs w:val="16"/>
              </w:rPr>
            </w:pPr>
            <w:ins w:id="479" w:author="Author" w:date="2024-06-12T13:30:00Z">
              <w:r w:rsidRPr="006149D0">
                <w:rPr>
                  <w:rFonts w:ascii="Arial" w:hAnsi="Arial" w:cs="Arial"/>
                  <w:sz w:val="18"/>
                  <w:szCs w:val="16"/>
                </w:rPr>
                <w:t>50%</w:t>
              </w:r>
            </w:ins>
          </w:p>
        </w:tc>
        <w:tc>
          <w:tcPr>
            <w:tcW w:w="1604" w:type="dxa"/>
            <w:noWrap/>
            <w:hideMark/>
          </w:tcPr>
          <w:p w14:paraId="4E880B36" w14:textId="77777777" w:rsidR="0066155F" w:rsidRPr="006149D0" w:rsidRDefault="0066155F" w:rsidP="006149D0">
            <w:pPr>
              <w:pStyle w:val="BodyText"/>
              <w:rPr>
                <w:ins w:id="480" w:author="Author" w:date="2024-06-12T13:30:00Z"/>
                <w:rFonts w:ascii="Arial" w:hAnsi="Arial" w:cs="Arial"/>
                <w:sz w:val="18"/>
                <w:szCs w:val="16"/>
              </w:rPr>
            </w:pPr>
            <w:ins w:id="481" w:author="Author" w:date="2024-06-12T13:30:00Z">
              <w:r w:rsidRPr="006149D0">
                <w:rPr>
                  <w:rFonts w:ascii="Arial" w:hAnsi="Arial" w:cs="Arial"/>
                  <w:sz w:val="18"/>
                  <w:szCs w:val="16"/>
                </w:rPr>
                <w:t>5000</w:t>
              </w:r>
            </w:ins>
          </w:p>
        </w:tc>
        <w:tc>
          <w:tcPr>
            <w:tcW w:w="1310" w:type="dxa"/>
          </w:tcPr>
          <w:p w14:paraId="5422EC8F" w14:textId="77777777" w:rsidR="0066155F" w:rsidRPr="006149D0" w:rsidRDefault="0066155F" w:rsidP="006149D0">
            <w:pPr>
              <w:pStyle w:val="BodyText"/>
              <w:rPr>
                <w:ins w:id="482" w:author="Author" w:date="2024-06-12T13:30:00Z"/>
                <w:rFonts w:ascii="Arial" w:hAnsi="Arial" w:cs="Arial"/>
                <w:sz w:val="18"/>
                <w:szCs w:val="16"/>
              </w:rPr>
            </w:pPr>
            <w:ins w:id="483" w:author="Author" w:date="2024-06-12T13:30:00Z">
              <w:r>
                <w:rPr>
                  <w:rFonts w:ascii="Arial" w:hAnsi="Arial" w:cs="Arial"/>
                  <w:sz w:val="18"/>
                  <w:szCs w:val="16"/>
                </w:rPr>
                <w:t>44.97</w:t>
              </w:r>
              <w:r w:rsidRPr="006149D0">
                <w:rPr>
                  <w:rFonts w:ascii="Arial" w:hAnsi="Arial" w:cs="Arial"/>
                  <w:sz w:val="18"/>
                  <w:szCs w:val="16"/>
                </w:rPr>
                <w:t>%</w:t>
              </w:r>
            </w:ins>
          </w:p>
        </w:tc>
        <w:tc>
          <w:tcPr>
            <w:tcW w:w="1093" w:type="dxa"/>
          </w:tcPr>
          <w:p w14:paraId="5ADA10E6" w14:textId="77777777" w:rsidR="0066155F" w:rsidRPr="006149D0" w:rsidRDefault="0066155F" w:rsidP="006149D0">
            <w:pPr>
              <w:pStyle w:val="BodyText"/>
              <w:rPr>
                <w:ins w:id="484" w:author="Author" w:date="2024-06-12T13:30:00Z"/>
                <w:rFonts w:ascii="Arial" w:hAnsi="Arial" w:cs="Arial"/>
                <w:sz w:val="18"/>
                <w:szCs w:val="16"/>
              </w:rPr>
            </w:pPr>
            <w:ins w:id="485" w:author="Author" w:date="2024-06-12T13:30:00Z">
              <w:r>
                <w:rPr>
                  <w:rFonts w:ascii="Arial" w:hAnsi="Arial" w:cs="Arial"/>
                  <w:sz w:val="18"/>
                  <w:szCs w:val="16"/>
                </w:rPr>
                <w:t>4497</w:t>
              </w:r>
            </w:ins>
          </w:p>
        </w:tc>
      </w:tr>
      <w:tr w:rsidR="0066155F" w:rsidRPr="004A1FA9" w14:paraId="7B40E581" w14:textId="77777777" w:rsidTr="006149D0">
        <w:trPr>
          <w:trHeight w:val="191"/>
          <w:ins w:id="486" w:author="Author" w:date="2024-06-12T13:30:00Z"/>
        </w:trPr>
        <w:tc>
          <w:tcPr>
            <w:tcW w:w="1709" w:type="dxa"/>
            <w:noWrap/>
            <w:hideMark/>
          </w:tcPr>
          <w:p w14:paraId="47A60B57" w14:textId="77777777" w:rsidR="0066155F" w:rsidRPr="006149D0" w:rsidRDefault="0066155F" w:rsidP="006149D0">
            <w:pPr>
              <w:pStyle w:val="BodyText"/>
              <w:rPr>
                <w:ins w:id="487" w:author="Author" w:date="2024-06-12T13:30:00Z"/>
                <w:rFonts w:ascii="Arial" w:hAnsi="Arial" w:cs="Arial"/>
                <w:sz w:val="18"/>
                <w:szCs w:val="16"/>
              </w:rPr>
            </w:pPr>
            <w:ins w:id="488" w:author="Author" w:date="2024-06-12T13:30:00Z">
              <w:r w:rsidRPr="006149D0">
                <w:rPr>
                  <w:rFonts w:ascii="Arial" w:hAnsi="Arial" w:cs="Arial"/>
                  <w:sz w:val="18"/>
                  <w:szCs w:val="16"/>
                </w:rPr>
                <w:t>Tidal</w:t>
              </w:r>
            </w:ins>
          </w:p>
        </w:tc>
        <w:tc>
          <w:tcPr>
            <w:tcW w:w="1083" w:type="dxa"/>
            <w:noWrap/>
            <w:hideMark/>
          </w:tcPr>
          <w:p w14:paraId="480DF208" w14:textId="77777777" w:rsidR="0066155F" w:rsidRPr="006149D0" w:rsidRDefault="0066155F" w:rsidP="006149D0">
            <w:pPr>
              <w:pStyle w:val="BodyText"/>
              <w:rPr>
                <w:ins w:id="489" w:author="Author" w:date="2024-06-12T13:30:00Z"/>
                <w:rFonts w:ascii="Arial" w:hAnsi="Arial" w:cs="Arial"/>
                <w:sz w:val="18"/>
                <w:szCs w:val="16"/>
              </w:rPr>
            </w:pPr>
            <w:ins w:id="490" w:author="Author" w:date="2024-06-12T13:30:00Z">
              <w:r w:rsidRPr="006149D0">
                <w:rPr>
                  <w:rFonts w:ascii="Arial" w:hAnsi="Arial" w:cs="Arial"/>
                  <w:sz w:val="18"/>
                  <w:szCs w:val="16"/>
                </w:rPr>
                <w:t>-</w:t>
              </w:r>
            </w:ins>
          </w:p>
        </w:tc>
        <w:tc>
          <w:tcPr>
            <w:tcW w:w="867" w:type="dxa"/>
          </w:tcPr>
          <w:p w14:paraId="5A0AE62F" w14:textId="77777777" w:rsidR="0066155F" w:rsidRPr="00873915" w:rsidRDefault="0066155F" w:rsidP="006149D0">
            <w:pPr>
              <w:pStyle w:val="BodyText"/>
              <w:rPr>
                <w:ins w:id="491" w:author="Author" w:date="2024-06-12T13:30:00Z"/>
                <w:rFonts w:ascii="Arial" w:hAnsi="Arial" w:cs="Arial"/>
                <w:sz w:val="18"/>
                <w:szCs w:val="16"/>
              </w:rPr>
            </w:pPr>
            <w:ins w:id="492" w:author="Author" w:date="2024-06-12T13:30:00Z">
              <w:r>
                <w:rPr>
                  <w:rFonts w:ascii="Arial" w:hAnsi="Arial" w:cs="Arial"/>
                  <w:sz w:val="18"/>
                  <w:szCs w:val="16"/>
                </w:rPr>
                <w:t>Fixed</w:t>
              </w:r>
            </w:ins>
          </w:p>
        </w:tc>
        <w:tc>
          <w:tcPr>
            <w:tcW w:w="1678" w:type="dxa"/>
            <w:noWrap/>
            <w:hideMark/>
          </w:tcPr>
          <w:p w14:paraId="6F2D8BA3" w14:textId="77777777" w:rsidR="0066155F" w:rsidRPr="006149D0" w:rsidRDefault="0066155F" w:rsidP="006149D0">
            <w:pPr>
              <w:pStyle w:val="BodyText"/>
              <w:rPr>
                <w:ins w:id="493" w:author="Author" w:date="2024-06-12T13:30:00Z"/>
                <w:rFonts w:ascii="Arial" w:hAnsi="Arial" w:cs="Arial"/>
                <w:sz w:val="18"/>
                <w:szCs w:val="16"/>
              </w:rPr>
            </w:pPr>
            <w:ins w:id="494" w:author="Author" w:date="2024-06-12T13:30:00Z">
              <w:r w:rsidRPr="006149D0">
                <w:rPr>
                  <w:rFonts w:ascii="Arial" w:hAnsi="Arial" w:cs="Arial"/>
                  <w:sz w:val="18"/>
                  <w:szCs w:val="16"/>
                </w:rPr>
                <w:t>70%</w:t>
              </w:r>
            </w:ins>
          </w:p>
        </w:tc>
        <w:tc>
          <w:tcPr>
            <w:tcW w:w="1604" w:type="dxa"/>
            <w:noWrap/>
            <w:hideMark/>
          </w:tcPr>
          <w:p w14:paraId="4152E201" w14:textId="77777777" w:rsidR="0066155F" w:rsidRPr="006149D0" w:rsidRDefault="0066155F" w:rsidP="006149D0">
            <w:pPr>
              <w:pStyle w:val="BodyText"/>
              <w:rPr>
                <w:ins w:id="495" w:author="Author" w:date="2024-06-12T13:30:00Z"/>
                <w:rFonts w:ascii="Arial" w:hAnsi="Arial" w:cs="Arial"/>
                <w:sz w:val="18"/>
                <w:szCs w:val="16"/>
              </w:rPr>
            </w:pPr>
            <w:ins w:id="496" w:author="Author" w:date="2024-06-12T13:30:00Z">
              <w:r w:rsidRPr="006149D0">
                <w:rPr>
                  <w:rFonts w:ascii="Arial" w:hAnsi="Arial" w:cs="Arial"/>
                  <w:sz w:val="18"/>
                  <w:szCs w:val="16"/>
                </w:rPr>
                <w:t>0</w:t>
              </w:r>
            </w:ins>
          </w:p>
        </w:tc>
        <w:tc>
          <w:tcPr>
            <w:tcW w:w="1310" w:type="dxa"/>
          </w:tcPr>
          <w:p w14:paraId="23B50885" w14:textId="77777777" w:rsidR="0066155F" w:rsidRPr="006149D0" w:rsidRDefault="0066155F" w:rsidP="006149D0">
            <w:pPr>
              <w:pStyle w:val="BodyText"/>
              <w:rPr>
                <w:ins w:id="497" w:author="Author" w:date="2024-06-12T13:30:00Z"/>
                <w:rFonts w:ascii="Arial" w:hAnsi="Arial" w:cs="Arial"/>
                <w:sz w:val="18"/>
                <w:szCs w:val="16"/>
              </w:rPr>
            </w:pPr>
            <w:ins w:id="498" w:author="Author" w:date="2024-06-12T13:30:00Z">
              <w:r>
                <w:rPr>
                  <w:rFonts w:ascii="Arial" w:hAnsi="Arial" w:cs="Arial"/>
                  <w:sz w:val="18"/>
                  <w:szCs w:val="16"/>
                </w:rPr>
                <w:t>62.96</w:t>
              </w:r>
              <w:r w:rsidRPr="006149D0">
                <w:rPr>
                  <w:rFonts w:ascii="Arial" w:hAnsi="Arial" w:cs="Arial"/>
                  <w:sz w:val="18"/>
                  <w:szCs w:val="16"/>
                </w:rPr>
                <w:t>%</w:t>
              </w:r>
            </w:ins>
          </w:p>
        </w:tc>
        <w:tc>
          <w:tcPr>
            <w:tcW w:w="1093" w:type="dxa"/>
          </w:tcPr>
          <w:p w14:paraId="7314AD15" w14:textId="77777777" w:rsidR="0066155F" w:rsidRPr="006149D0" w:rsidRDefault="0066155F" w:rsidP="006149D0">
            <w:pPr>
              <w:pStyle w:val="BodyText"/>
              <w:rPr>
                <w:ins w:id="499" w:author="Author" w:date="2024-06-12T13:30:00Z"/>
                <w:rFonts w:ascii="Arial" w:hAnsi="Arial" w:cs="Arial"/>
                <w:sz w:val="18"/>
                <w:szCs w:val="16"/>
              </w:rPr>
            </w:pPr>
            <w:ins w:id="500" w:author="Author" w:date="2024-06-12T13:30:00Z">
              <w:r w:rsidRPr="006149D0">
                <w:rPr>
                  <w:rFonts w:ascii="Arial" w:hAnsi="Arial" w:cs="Arial"/>
                  <w:sz w:val="18"/>
                  <w:szCs w:val="16"/>
                </w:rPr>
                <w:t>0</w:t>
              </w:r>
            </w:ins>
          </w:p>
        </w:tc>
      </w:tr>
      <w:tr w:rsidR="0066155F" w:rsidRPr="004A1FA9" w14:paraId="477BA5BD" w14:textId="77777777" w:rsidTr="006149D0">
        <w:trPr>
          <w:trHeight w:val="191"/>
          <w:ins w:id="501" w:author="Author" w:date="2024-06-12T13:30:00Z"/>
        </w:trPr>
        <w:tc>
          <w:tcPr>
            <w:tcW w:w="1709" w:type="dxa"/>
            <w:noWrap/>
            <w:hideMark/>
          </w:tcPr>
          <w:p w14:paraId="03B16ED8" w14:textId="77777777" w:rsidR="0066155F" w:rsidRPr="006149D0" w:rsidRDefault="0066155F" w:rsidP="006149D0">
            <w:pPr>
              <w:pStyle w:val="BodyText"/>
              <w:rPr>
                <w:ins w:id="502" w:author="Author" w:date="2024-06-12T13:30:00Z"/>
                <w:rFonts w:ascii="Arial" w:hAnsi="Arial" w:cs="Arial"/>
                <w:sz w:val="18"/>
                <w:szCs w:val="16"/>
              </w:rPr>
            </w:pPr>
            <w:ins w:id="503" w:author="Author" w:date="2024-06-12T13:30:00Z">
              <w:r w:rsidRPr="006149D0">
                <w:rPr>
                  <w:rFonts w:ascii="Arial" w:hAnsi="Arial" w:cs="Arial"/>
                  <w:sz w:val="18"/>
                  <w:szCs w:val="16"/>
                </w:rPr>
                <w:t>Wave</w:t>
              </w:r>
            </w:ins>
          </w:p>
        </w:tc>
        <w:tc>
          <w:tcPr>
            <w:tcW w:w="1083" w:type="dxa"/>
            <w:noWrap/>
            <w:hideMark/>
          </w:tcPr>
          <w:p w14:paraId="48F5F403" w14:textId="77777777" w:rsidR="0066155F" w:rsidRPr="006149D0" w:rsidRDefault="0066155F" w:rsidP="006149D0">
            <w:pPr>
              <w:pStyle w:val="BodyText"/>
              <w:rPr>
                <w:ins w:id="504" w:author="Author" w:date="2024-06-12T13:30:00Z"/>
                <w:rFonts w:ascii="Arial" w:hAnsi="Arial" w:cs="Arial"/>
                <w:sz w:val="18"/>
                <w:szCs w:val="16"/>
              </w:rPr>
            </w:pPr>
            <w:ins w:id="505" w:author="Author" w:date="2024-06-12T13:30:00Z">
              <w:r w:rsidRPr="006149D0">
                <w:rPr>
                  <w:rFonts w:ascii="Arial" w:hAnsi="Arial" w:cs="Arial"/>
                  <w:sz w:val="18"/>
                  <w:szCs w:val="16"/>
                </w:rPr>
                <w:t>-</w:t>
              </w:r>
            </w:ins>
          </w:p>
        </w:tc>
        <w:tc>
          <w:tcPr>
            <w:tcW w:w="867" w:type="dxa"/>
          </w:tcPr>
          <w:p w14:paraId="1E9F02FD" w14:textId="77777777" w:rsidR="0066155F" w:rsidRPr="00873915" w:rsidRDefault="0066155F" w:rsidP="006149D0">
            <w:pPr>
              <w:pStyle w:val="BodyText"/>
              <w:rPr>
                <w:ins w:id="506" w:author="Author" w:date="2024-06-12T13:30:00Z"/>
                <w:rFonts w:ascii="Arial" w:hAnsi="Arial" w:cs="Arial"/>
                <w:sz w:val="18"/>
                <w:szCs w:val="16"/>
              </w:rPr>
            </w:pPr>
            <w:ins w:id="507" w:author="Author" w:date="2024-06-12T13:30:00Z">
              <w:r>
                <w:rPr>
                  <w:rFonts w:ascii="Arial" w:hAnsi="Arial" w:cs="Arial"/>
                  <w:sz w:val="18"/>
                  <w:szCs w:val="16"/>
                </w:rPr>
                <w:t>Fixed</w:t>
              </w:r>
            </w:ins>
          </w:p>
        </w:tc>
        <w:tc>
          <w:tcPr>
            <w:tcW w:w="1678" w:type="dxa"/>
            <w:noWrap/>
            <w:hideMark/>
          </w:tcPr>
          <w:p w14:paraId="55426CF7" w14:textId="77777777" w:rsidR="0066155F" w:rsidRPr="006149D0" w:rsidRDefault="0066155F" w:rsidP="006149D0">
            <w:pPr>
              <w:pStyle w:val="BodyText"/>
              <w:rPr>
                <w:ins w:id="508" w:author="Author" w:date="2024-06-12T13:30:00Z"/>
                <w:rFonts w:ascii="Arial" w:hAnsi="Arial" w:cs="Arial"/>
                <w:sz w:val="18"/>
                <w:szCs w:val="16"/>
              </w:rPr>
            </w:pPr>
            <w:ins w:id="509" w:author="Author" w:date="2024-06-12T13:30:00Z">
              <w:r w:rsidRPr="006149D0">
                <w:rPr>
                  <w:rFonts w:ascii="Arial" w:hAnsi="Arial" w:cs="Arial"/>
                  <w:sz w:val="18"/>
                  <w:szCs w:val="16"/>
                </w:rPr>
                <w:t>70%</w:t>
              </w:r>
            </w:ins>
          </w:p>
        </w:tc>
        <w:tc>
          <w:tcPr>
            <w:tcW w:w="1604" w:type="dxa"/>
            <w:noWrap/>
            <w:hideMark/>
          </w:tcPr>
          <w:p w14:paraId="705B1D63" w14:textId="77777777" w:rsidR="0066155F" w:rsidRPr="006149D0" w:rsidRDefault="0066155F" w:rsidP="006149D0">
            <w:pPr>
              <w:pStyle w:val="BodyText"/>
              <w:rPr>
                <w:ins w:id="510" w:author="Author" w:date="2024-06-12T13:30:00Z"/>
                <w:rFonts w:ascii="Arial" w:hAnsi="Arial" w:cs="Arial"/>
                <w:sz w:val="18"/>
                <w:szCs w:val="16"/>
              </w:rPr>
            </w:pPr>
            <w:ins w:id="511" w:author="Author" w:date="2024-06-12T13:30:00Z">
              <w:r w:rsidRPr="006149D0">
                <w:rPr>
                  <w:rFonts w:ascii="Arial" w:hAnsi="Arial" w:cs="Arial"/>
                  <w:sz w:val="18"/>
                  <w:szCs w:val="16"/>
                </w:rPr>
                <w:t>0</w:t>
              </w:r>
            </w:ins>
          </w:p>
        </w:tc>
        <w:tc>
          <w:tcPr>
            <w:tcW w:w="1310" w:type="dxa"/>
          </w:tcPr>
          <w:p w14:paraId="7283611D" w14:textId="77777777" w:rsidR="0066155F" w:rsidRPr="006149D0" w:rsidRDefault="0066155F" w:rsidP="006149D0">
            <w:pPr>
              <w:pStyle w:val="BodyText"/>
              <w:rPr>
                <w:ins w:id="512" w:author="Author" w:date="2024-06-12T13:30:00Z"/>
                <w:rFonts w:ascii="Arial" w:hAnsi="Arial" w:cs="Arial"/>
                <w:sz w:val="18"/>
                <w:szCs w:val="16"/>
              </w:rPr>
            </w:pPr>
            <w:ins w:id="513" w:author="Author" w:date="2024-06-12T13:30:00Z">
              <w:r>
                <w:rPr>
                  <w:rFonts w:ascii="Arial" w:hAnsi="Arial" w:cs="Arial"/>
                  <w:sz w:val="18"/>
                  <w:szCs w:val="16"/>
                </w:rPr>
                <w:t>62.96</w:t>
              </w:r>
              <w:r w:rsidRPr="006149D0">
                <w:rPr>
                  <w:rFonts w:ascii="Arial" w:hAnsi="Arial" w:cs="Arial"/>
                  <w:sz w:val="18"/>
                  <w:szCs w:val="16"/>
                </w:rPr>
                <w:t>%</w:t>
              </w:r>
            </w:ins>
          </w:p>
        </w:tc>
        <w:tc>
          <w:tcPr>
            <w:tcW w:w="1093" w:type="dxa"/>
          </w:tcPr>
          <w:p w14:paraId="35318302" w14:textId="77777777" w:rsidR="0066155F" w:rsidRPr="006149D0" w:rsidRDefault="0066155F" w:rsidP="006149D0">
            <w:pPr>
              <w:pStyle w:val="BodyText"/>
              <w:rPr>
                <w:ins w:id="514" w:author="Author" w:date="2024-06-12T13:30:00Z"/>
                <w:rFonts w:ascii="Arial" w:hAnsi="Arial" w:cs="Arial"/>
                <w:sz w:val="18"/>
                <w:szCs w:val="16"/>
              </w:rPr>
            </w:pPr>
            <w:ins w:id="515" w:author="Author" w:date="2024-06-12T13:30:00Z">
              <w:r w:rsidRPr="006149D0">
                <w:rPr>
                  <w:rFonts w:ascii="Arial" w:hAnsi="Arial" w:cs="Arial"/>
                  <w:sz w:val="18"/>
                  <w:szCs w:val="16"/>
                </w:rPr>
                <w:t>0</w:t>
              </w:r>
            </w:ins>
          </w:p>
        </w:tc>
      </w:tr>
      <w:tr w:rsidR="0066155F" w:rsidRPr="004A1FA9" w14:paraId="463923D0" w14:textId="77777777" w:rsidTr="006149D0">
        <w:trPr>
          <w:trHeight w:val="191"/>
          <w:ins w:id="516" w:author="Author" w:date="2024-06-12T13:30:00Z"/>
        </w:trPr>
        <w:tc>
          <w:tcPr>
            <w:tcW w:w="1709" w:type="dxa"/>
            <w:noWrap/>
            <w:hideMark/>
          </w:tcPr>
          <w:p w14:paraId="6D921E79" w14:textId="77777777" w:rsidR="0066155F" w:rsidRPr="006149D0" w:rsidRDefault="0066155F" w:rsidP="006149D0">
            <w:pPr>
              <w:pStyle w:val="BodyText"/>
              <w:rPr>
                <w:ins w:id="517" w:author="Author" w:date="2024-06-12T13:30:00Z"/>
                <w:rFonts w:ascii="Arial" w:hAnsi="Arial" w:cs="Arial"/>
                <w:sz w:val="18"/>
                <w:szCs w:val="16"/>
              </w:rPr>
            </w:pPr>
            <w:ins w:id="518" w:author="Author" w:date="2024-06-12T13:30:00Z">
              <w:r w:rsidRPr="006149D0">
                <w:rPr>
                  <w:rFonts w:ascii="Arial" w:hAnsi="Arial" w:cs="Arial"/>
                  <w:sz w:val="18"/>
                  <w:szCs w:val="16"/>
                </w:rPr>
                <w:t>Wind Offshore</w:t>
              </w:r>
            </w:ins>
          </w:p>
        </w:tc>
        <w:tc>
          <w:tcPr>
            <w:tcW w:w="1083" w:type="dxa"/>
            <w:noWrap/>
            <w:hideMark/>
          </w:tcPr>
          <w:p w14:paraId="19A7E77E" w14:textId="77777777" w:rsidR="0066155F" w:rsidRPr="006149D0" w:rsidRDefault="0066155F" w:rsidP="006149D0">
            <w:pPr>
              <w:pStyle w:val="BodyText"/>
              <w:rPr>
                <w:ins w:id="519" w:author="Author" w:date="2024-06-12T13:30:00Z"/>
                <w:rFonts w:ascii="Arial" w:hAnsi="Arial" w:cs="Arial"/>
                <w:sz w:val="18"/>
                <w:szCs w:val="16"/>
              </w:rPr>
            </w:pPr>
            <w:ins w:id="520" w:author="Author" w:date="2024-06-12T13:30:00Z">
              <w:r w:rsidRPr="006149D0">
                <w:rPr>
                  <w:rFonts w:ascii="Arial" w:hAnsi="Arial" w:cs="Arial"/>
                  <w:sz w:val="18"/>
                  <w:szCs w:val="16"/>
                </w:rPr>
                <w:t>25000</w:t>
              </w:r>
            </w:ins>
          </w:p>
        </w:tc>
        <w:tc>
          <w:tcPr>
            <w:tcW w:w="867" w:type="dxa"/>
          </w:tcPr>
          <w:p w14:paraId="59689707" w14:textId="77777777" w:rsidR="0066155F" w:rsidRPr="00873915" w:rsidRDefault="0066155F" w:rsidP="006149D0">
            <w:pPr>
              <w:pStyle w:val="BodyText"/>
              <w:rPr>
                <w:ins w:id="521" w:author="Author" w:date="2024-06-12T13:30:00Z"/>
                <w:rFonts w:ascii="Arial" w:hAnsi="Arial" w:cs="Arial"/>
                <w:sz w:val="18"/>
                <w:szCs w:val="16"/>
              </w:rPr>
            </w:pPr>
            <w:ins w:id="522" w:author="Author" w:date="2024-06-12T13:30:00Z">
              <w:r>
                <w:rPr>
                  <w:rFonts w:ascii="Arial" w:hAnsi="Arial" w:cs="Arial"/>
                  <w:sz w:val="18"/>
                  <w:szCs w:val="16"/>
                </w:rPr>
                <w:t>Fixed</w:t>
              </w:r>
            </w:ins>
          </w:p>
        </w:tc>
        <w:tc>
          <w:tcPr>
            <w:tcW w:w="1678" w:type="dxa"/>
            <w:noWrap/>
            <w:hideMark/>
          </w:tcPr>
          <w:p w14:paraId="1C76C19C" w14:textId="77777777" w:rsidR="0066155F" w:rsidRPr="006149D0" w:rsidRDefault="0066155F" w:rsidP="006149D0">
            <w:pPr>
              <w:pStyle w:val="BodyText"/>
              <w:rPr>
                <w:ins w:id="523" w:author="Author" w:date="2024-06-12T13:30:00Z"/>
                <w:rFonts w:ascii="Arial" w:hAnsi="Arial" w:cs="Arial"/>
                <w:sz w:val="18"/>
                <w:szCs w:val="16"/>
              </w:rPr>
            </w:pPr>
            <w:ins w:id="524" w:author="Author" w:date="2024-06-12T13:30:00Z">
              <w:r w:rsidRPr="006149D0">
                <w:rPr>
                  <w:rFonts w:ascii="Arial" w:hAnsi="Arial" w:cs="Arial"/>
                  <w:sz w:val="18"/>
                  <w:szCs w:val="16"/>
                </w:rPr>
                <w:t>70%</w:t>
              </w:r>
            </w:ins>
          </w:p>
        </w:tc>
        <w:tc>
          <w:tcPr>
            <w:tcW w:w="1604" w:type="dxa"/>
            <w:noWrap/>
            <w:hideMark/>
          </w:tcPr>
          <w:p w14:paraId="12EE3DE3" w14:textId="77777777" w:rsidR="0066155F" w:rsidRPr="006149D0" w:rsidRDefault="0066155F" w:rsidP="006149D0">
            <w:pPr>
              <w:pStyle w:val="BodyText"/>
              <w:rPr>
                <w:ins w:id="525" w:author="Author" w:date="2024-06-12T13:30:00Z"/>
                <w:rFonts w:ascii="Arial" w:hAnsi="Arial" w:cs="Arial"/>
                <w:sz w:val="18"/>
                <w:szCs w:val="16"/>
              </w:rPr>
            </w:pPr>
            <w:ins w:id="526" w:author="Author" w:date="2024-06-12T13:30:00Z">
              <w:r w:rsidRPr="006149D0">
                <w:rPr>
                  <w:rFonts w:ascii="Arial" w:hAnsi="Arial" w:cs="Arial"/>
                  <w:sz w:val="18"/>
                  <w:szCs w:val="16"/>
                </w:rPr>
                <w:t>17500</w:t>
              </w:r>
            </w:ins>
          </w:p>
        </w:tc>
        <w:tc>
          <w:tcPr>
            <w:tcW w:w="1310" w:type="dxa"/>
          </w:tcPr>
          <w:p w14:paraId="58C8FA7D" w14:textId="77777777" w:rsidR="0066155F" w:rsidRPr="006149D0" w:rsidRDefault="0066155F" w:rsidP="006149D0">
            <w:pPr>
              <w:pStyle w:val="BodyText"/>
              <w:rPr>
                <w:ins w:id="527" w:author="Author" w:date="2024-06-12T13:30:00Z"/>
                <w:rFonts w:ascii="Arial" w:hAnsi="Arial" w:cs="Arial"/>
                <w:sz w:val="18"/>
                <w:szCs w:val="16"/>
              </w:rPr>
            </w:pPr>
            <w:ins w:id="528" w:author="Author" w:date="2024-06-12T13:30:00Z">
              <w:r>
                <w:rPr>
                  <w:rFonts w:ascii="Arial" w:hAnsi="Arial" w:cs="Arial"/>
                  <w:sz w:val="18"/>
                  <w:szCs w:val="16"/>
                </w:rPr>
                <w:t>62.96</w:t>
              </w:r>
              <w:r w:rsidRPr="006149D0">
                <w:rPr>
                  <w:rFonts w:ascii="Arial" w:hAnsi="Arial" w:cs="Arial"/>
                  <w:sz w:val="18"/>
                  <w:szCs w:val="16"/>
                </w:rPr>
                <w:t>%</w:t>
              </w:r>
            </w:ins>
          </w:p>
        </w:tc>
        <w:tc>
          <w:tcPr>
            <w:tcW w:w="1093" w:type="dxa"/>
          </w:tcPr>
          <w:p w14:paraId="313E8320" w14:textId="77777777" w:rsidR="0066155F" w:rsidRPr="006149D0" w:rsidRDefault="0066155F" w:rsidP="006149D0">
            <w:pPr>
              <w:pStyle w:val="BodyText"/>
              <w:rPr>
                <w:ins w:id="529" w:author="Author" w:date="2024-06-12T13:30:00Z"/>
                <w:rFonts w:ascii="Arial" w:hAnsi="Arial" w:cs="Arial"/>
                <w:sz w:val="18"/>
                <w:szCs w:val="16"/>
              </w:rPr>
            </w:pPr>
            <w:ins w:id="530" w:author="Author" w:date="2024-06-12T13:30:00Z">
              <w:r>
                <w:rPr>
                  <w:rFonts w:ascii="Arial" w:hAnsi="Arial" w:cs="Arial"/>
                  <w:sz w:val="18"/>
                  <w:szCs w:val="16"/>
                </w:rPr>
                <w:t>15740</w:t>
              </w:r>
            </w:ins>
          </w:p>
        </w:tc>
      </w:tr>
      <w:tr w:rsidR="0066155F" w:rsidRPr="004A1FA9" w14:paraId="08AAB727" w14:textId="77777777" w:rsidTr="006149D0">
        <w:trPr>
          <w:trHeight w:val="50"/>
          <w:ins w:id="531" w:author="Author" w:date="2024-06-12T13:30:00Z"/>
        </w:trPr>
        <w:tc>
          <w:tcPr>
            <w:tcW w:w="1709" w:type="dxa"/>
            <w:noWrap/>
            <w:hideMark/>
          </w:tcPr>
          <w:p w14:paraId="191FBD74" w14:textId="77777777" w:rsidR="0066155F" w:rsidRPr="006149D0" w:rsidRDefault="0066155F" w:rsidP="006149D0">
            <w:pPr>
              <w:pStyle w:val="BodyText"/>
              <w:rPr>
                <w:ins w:id="532" w:author="Author" w:date="2024-06-12T13:30:00Z"/>
                <w:rFonts w:ascii="Arial" w:hAnsi="Arial" w:cs="Arial"/>
                <w:sz w:val="18"/>
                <w:szCs w:val="16"/>
              </w:rPr>
            </w:pPr>
            <w:ins w:id="533" w:author="Author" w:date="2024-06-12T13:30:00Z">
              <w:r w:rsidRPr="006149D0">
                <w:rPr>
                  <w:rFonts w:ascii="Arial" w:hAnsi="Arial" w:cs="Arial"/>
                  <w:sz w:val="18"/>
                  <w:szCs w:val="16"/>
                </w:rPr>
                <w:t>Wind Onshore</w:t>
              </w:r>
            </w:ins>
          </w:p>
        </w:tc>
        <w:tc>
          <w:tcPr>
            <w:tcW w:w="1083" w:type="dxa"/>
            <w:noWrap/>
            <w:hideMark/>
          </w:tcPr>
          <w:p w14:paraId="71B3CB47" w14:textId="77777777" w:rsidR="0066155F" w:rsidRPr="006149D0" w:rsidRDefault="0066155F" w:rsidP="006149D0">
            <w:pPr>
              <w:pStyle w:val="BodyText"/>
              <w:rPr>
                <w:ins w:id="534" w:author="Author" w:date="2024-06-12T13:30:00Z"/>
                <w:rFonts w:ascii="Arial" w:hAnsi="Arial" w:cs="Arial"/>
                <w:sz w:val="18"/>
                <w:szCs w:val="16"/>
              </w:rPr>
            </w:pPr>
            <w:ins w:id="535" w:author="Author" w:date="2024-06-12T13:30:00Z">
              <w:r w:rsidRPr="006149D0">
                <w:rPr>
                  <w:rFonts w:ascii="Arial" w:hAnsi="Arial" w:cs="Arial"/>
                  <w:sz w:val="18"/>
                  <w:szCs w:val="16"/>
                </w:rPr>
                <w:t>20000</w:t>
              </w:r>
            </w:ins>
          </w:p>
        </w:tc>
        <w:tc>
          <w:tcPr>
            <w:tcW w:w="867" w:type="dxa"/>
          </w:tcPr>
          <w:p w14:paraId="198A4F38" w14:textId="77777777" w:rsidR="0066155F" w:rsidRPr="00873915" w:rsidRDefault="0066155F" w:rsidP="006149D0">
            <w:pPr>
              <w:pStyle w:val="BodyText"/>
              <w:rPr>
                <w:ins w:id="536" w:author="Author" w:date="2024-06-12T13:30:00Z"/>
                <w:rFonts w:ascii="Arial" w:hAnsi="Arial" w:cs="Arial"/>
                <w:sz w:val="18"/>
                <w:szCs w:val="16"/>
              </w:rPr>
            </w:pPr>
            <w:ins w:id="537" w:author="Author" w:date="2024-06-12T13:30:00Z">
              <w:r>
                <w:rPr>
                  <w:rFonts w:ascii="Arial" w:hAnsi="Arial" w:cs="Arial"/>
                  <w:sz w:val="18"/>
                  <w:szCs w:val="16"/>
                </w:rPr>
                <w:t>Fixed</w:t>
              </w:r>
            </w:ins>
          </w:p>
        </w:tc>
        <w:tc>
          <w:tcPr>
            <w:tcW w:w="1678" w:type="dxa"/>
            <w:noWrap/>
            <w:hideMark/>
          </w:tcPr>
          <w:p w14:paraId="6A0DC486" w14:textId="77777777" w:rsidR="0066155F" w:rsidRPr="006149D0" w:rsidRDefault="0066155F" w:rsidP="006149D0">
            <w:pPr>
              <w:pStyle w:val="BodyText"/>
              <w:rPr>
                <w:ins w:id="538" w:author="Author" w:date="2024-06-12T13:30:00Z"/>
                <w:rFonts w:ascii="Arial" w:hAnsi="Arial" w:cs="Arial"/>
                <w:sz w:val="18"/>
                <w:szCs w:val="16"/>
              </w:rPr>
            </w:pPr>
            <w:ins w:id="539" w:author="Author" w:date="2024-06-12T13:30:00Z">
              <w:r w:rsidRPr="006149D0">
                <w:rPr>
                  <w:rFonts w:ascii="Arial" w:hAnsi="Arial" w:cs="Arial"/>
                  <w:sz w:val="18"/>
                  <w:szCs w:val="16"/>
                </w:rPr>
                <w:t>70%</w:t>
              </w:r>
            </w:ins>
          </w:p>
        </w:tc>
        <w:tc>
          <w:tcPr>
            <w:tcW w:w="1604" w:type="dxa"/>
            <w:noWrap/>
            <w:hideMark/>
          </w:tcPr>
          <w:p w14:paraId="2D3936D3" w14:textId="77777777" w:rsidR="0066155F" w:rsidRPr="006149D0" w:rsidRDefault="0066155F" w:rsidP="006149D0">
            <w:pPr>
              <w:pStyle w:val="BodyText"/>
              <w:rPr>
                <w:ins w:id="540" w:author="Author" w:date="2024-06-12T13:30:00Z"/>
                <w:rFonts w:ascii="Arial" w:hAnsi="Arial" w:cs="Arial"/>
                <w:sz w:val="18"/>
                <w:szCs w:val="16"/>
              </w:rPr>
            </w:pPr>
            <w:ins w:id="541" w:author="Author" w:date="2024-06-12T13:30:00Z">
              <w:r w:rsidRPr="006149D0">
                <w:rPr>
                  <w:rFonts w:ascii="Arial" w:hAnsi="Arial" w:cs="Arial"/>
                  <w:sz w:val="18"/>
                  <w:szCs w:val="16"/>
                </w:rPr>
                <w:t>14000</w:t>
              </w:r>
            </w:ins>
          </w:p>
        </w:tc>
        <w:tc>
          <w:tcPr>
            <w:tcW w:w="1310" w:type="dxa"/>
          </w:tcPr>
          <w:p w14:paraId="06F916F2" w14:textId="77777777" w:rsidR="0066155F" w:rsidRPr="006149D0" w:rsidRDefault="0066155F" w:rsidP="006149D0">
            <w:pPr>
              <w:pStyle w:val="BodyText"/>
              <w:rPr>
                <w:ins w:id="542" w:author="Author" w:date="2024-06-12T13:30:00Z"/>
                <w:rFonts w:ascii="Arial" w:hAnsi="Arial" w:cs="Arial"/>
                <w:sz w:val="18"/>
                <w:szCs w:val="16"/>
              </w:rPr>
            </w:pPr>
            <w:ins w:id="543" w:author="Author" w:date="2024-06-12T13:30:00Z">
              <w:r>
                <w:rPr>
                  <w:rFonts w:ascii="Arial" w:hAnsi="Arial" w:cs="Arial"/>
                  <w:sz w:val="18"/>
                  <w:szCs w:val="16"/>
                </w:rPr>
                <w:t>62.96</w:t>
              </w:r>
              <w:r w:rsidRPr="006149D0">
                <w:rPr>
                  <w:rFonts w:ascii="Arial" w:hAnsi="Arial" w:cs="Arial"/>
                  <w:sz w:val="18"/>
                  <w:szCs w:val="16"/>
                </w:rPr>
                <w:t>%</w:t>
              </w:r>
            </w:ins>
          </w:p>
        </w:tc>
        <w:tc>
          <w:tcPr>
            <w:tcW w:w="1093" w:type="dxa"/>
          </w:tcPr>
          <w:p w14:paraId="1CF1F0AC" w14:textId="77777777" w:rsidR="0066155F" w:rsidRPr="006149D0" w:rsidRDefault="0066155F" w:rsidP="006149D0">
            <w:pPr>
              <w:pStyle w:val="BodyText"/>
              <w:rPr>
                <w:ins w:id="544" w:author="Author" w:date="2024-06-12T13:30:00Z"/>
                <w:rFonts w:ascii="Arial" w:hAnsi="Arial" w:cs="Arial"/>
                <w:sz w:val="18"/>
                <w:szCs w:val="16"/>
              </w:rPr>
            </w:pPr>
            <w:ins w:id="545" w:author="Author" w:date="2024-06-12T13:30:00Z">
              <w:r>
                <w:rPr>
                  <w:rFonts w:ascii="Arial" w:hAnsi="Arial" w:cs="Arial"/>
                  <w:sz w:val="18"/>
                  <w:szCs w:val="16"/>
                </w:rPr>
                <w:t>12592</w:t>
              </w:r>
            </w:ins>
          </w:p>
        </w:tc>
      </w:tr>
    </w:tbl>
    <w:p w14:paraId="1840FD48" w14:textId="77777777" w:rsidR="0066155F" w:rsidRDefault="0066155F" w:rsidP="0066155F">
      <w:pPr>
        <w:pStyle w:val="BodyText"/>
        <w:rPr>
          <w:ins w:id="546" w:author="Author" w:date="2024-06-12T13:30:00Z"/>
          <w:rFonts w:ascii="Arial" w:hAnsi="Arial" w:cs="Arial"/>
          <w:sz w:val="22"/>
        </w:rPr>
      </w:pPr>
    </w:p>
    <w:p w14:paraId="104169C8" w14:textId="77777777" w:rsidR="0066155F" w:rsidRDefault="0066155F" w:rsidP="0066155F">
      <w:pPr>
        <w:pStyle w:val="BodyText"/>
        <w:rPr>
          <w:ins w:id="547" w:author="Author" w:date="2024-06-12T13:30:00Z"/>
          <w:rFonts w:ascii="Arial" w:hAnsi="Arial" w:cs="Arial"/>
          <w:sz w:val="22"/>
        </w:rPr>
      </w:pPr>
      <w:ins w:id="548" w:author="Author" w:date="2024-06-12T13:30:00Z">
        <w:r>
          <w:rPr>
            <w:rFonts w:ascii="Arial" w:hAnsi="Arial" w:cs="Arial"/>
            <w:sz w:val="22"/>
          </w:rPr>
          <w:t>Total scaled generation for fixed plant types in SQSS = 51600</w:t>
        </w:r>
        <w:r>
          <w:rPr>
            <w:rFonts w:ascii="Arial" w:hAnsi="Arial" w:cs="Arial"/>
            <w:sz w:val="22"/>
          </w:rPr>
          <w:br/>
          <w:t>Reduction required/SQSS fixed generation = 5190/51600 = 10.06%</w:t>
        </w:r>
      </w:ins>
    </w:p>
    <w:p w14:paraId="746EB6AF" w14:textId="77777777" w:rsidR="0066155F" w:rsidRDefault="0066155F" w:rsidP="006661FE">
      <w:pPr>
        <w:pStyle w:val="BodyText"/>
        <w:rPr>
          <w:rFonts w:ascii="Arial" w:hAnsi="Arial" w:cs="Arial"/>
          <w:sz w:val="22"/>
        </w:rPr>
      </w:pP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000000" w:rsidP="006661FE">
      <w:pPr>
        <w:pStyle w:val="BodyText"/>
        <w:rPr>
          <w:sz w:val="22"/>
        </w:rPr>
      </w:pPr>
      <w:r>
        <w:lastRenderedPageBreak/>
        <w:object w:dxaOrig="1440" w:dyaOrig="1440" w14:anchorId="29F276B0">
          <v:shape id="_x0000_s2056" type="#_x0000_t75" style="position:absolute;margin-left:-16.1pt;margin-top:23.95pt;width:468.1pt;height:179.95pt;z-index:251658246" o:allowincell="f">
            <v:imagedata r:id="rId84" o:title=""/>
            <w10:wrap type="topAndBottom"/>
          </v:shape>
          <o:OLEObject Type="Embed" ProgID="Visio.Drawing.5" ShapeID="_x0000_s2056" DrawAspect="Content" ObjectID="_1780120833" r:id="rId85"/>
        </w:obje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000000" w:rsidP="002412ED">
      <w:pPr>
        <w:ind w:left="720" w:hanging="720"/>
        <w:jc w:val="both"/>
        <w:rPr>
          <w:rFonts w:ascii="Arial" w:hAnsi="Arial"/>
          <w:sz w:val="22"/>
        </w:rPr>
      </w:pPr>
      <w:r>
        <w:rPr>
          <w:noProof/>
        </w:rPr>
        <w:object w:dxaOrig="1440" w:dyaOrig="1440" w14:anchorId="55C016E1">
          <v:shape id="_x0000_s2433" type="#_x0000_t75" style="position:absolute;left:0;text-align:left;margin-left:-12pt;margin-top:5.8pt;width:468.1pt;height:179.95pt;z-index:251658267">
            <v:imagedata r:id="rId86" o:title=""/>
            <w10:wrap type="topAndBottom"/>
          </v:shape>
          <o:OLEObject Type="Embed" ProgID="Visio.Drawing.6" ShapeID="_x0000_s2433" DrawAspect="Content" ObjectID="_1780120834" r:id="rId87"/>
        </w:obje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000000" w:rsidP="002412ED">
      <w:pPr>
        <w:pStyle w:val="BodyText"/>
        <w:rPr>
          <w:rFonts w:ascii="Arial" w:hAnsi="Arial" w:cs="Arial"/>
          <w:sz w:val="22"/>
        </w:rPr>
      </w:pPr>
      <w:r>
        <w:rPr>
          <w:noProof/>
        </w:rPr>
        <w:object w:dxaOrig="1440" w:dyaOrig="1440" w14:anchorId="453A9785">
          <v:shape id="_x0000_s2435" type="#_x0000_t75" style="position:absolute;margin-left:-23.35pt;margin-top:33.75pt;width:484.5pt;height:187.5pt;z-index:251658268">
            <v:imagedata r:id="rId88" o:title=""/>
            <w10:wrap type="topAndBottom"/>
          </v:shape>
          <o:OLEObject Type="Embed" ProgID="Visio.Drawing.6" ShapeID="_x0000_s2435" DrawAspect="Content" ObjectID="_1780120835" r:id="rId89"/>
        </w:obje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000000" w:rsidP="002412ED">
      <w:pPr>
        <w:pStyle w:val="BodyText"/>
        <w:rPr>
          <w:rFonts w:ascii="Arial" w:hAnsi="Arial" w:cs="Arial"/>
          <w:sz w:val="22"/>
        </w:rPr>
      </w:pPr>
      <w:r>
        <w:rPr>
          <w:rFonts w:ascii="Arial" w:hAnsi="Arial" w:cs="Arial"/>
          <w:noProof/>
          <w:sz w:val="22"/>
        </w:rPr>
        <w:lastRenderedPageBreak/>
        <w:object w:dxaOrig="1440" w:dyaOrig="1440" w14:anchorId="73D3A4BA">
          <v:shape id="_x0000_s2436" type="#_x0000_t75" style="position:absolute;margin-left:-22pt;margin-top:23.3pt;width:498.35pt;height:221.3pt;z-index:251658269">
            <v:imagedata r:id="rId90" o:title=""/>
            <w10:wrap type="topAndBottom"/>
          </v:shape>
          <o:OLEObject Type="Embed" ProgID="Visio.Drawing.6" ShapeID="_x0000_s2436" DrawAspect="Content" ObjectID="_1780120836" r:id="rId91"/>
        </w:obje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000000" w:rsidP="002412ED">
      <w:pPr>
        <w:pStyle w:val="BodyText2"/>
        <w:jc w:val="both"/>
        <w:rPr>
          <w:rFonts w:ascii="Arial" w:hAnsi="Arial" w:cs="Arial"/>
          <w:i w:val="0"/>
        </w:rPr>
      </w:pPr>
      <w:r>
        <w:rPr>
          <w:rFonts w:ascii="Arial" w:hAnsi="Arial" w:cs="Arial"/>
          <w:i w:val="0"/>
          <w:noProof/>
          <w:lang w:eastAsia="en-GB"/>
        </w:rPr>
        <w:lastRenderedPageBreak/>
        <w:object w:dxaOrig="1440" w:dyaOrig="1440" w14:anchorId="1963647D">
          <v:shape id="_x0000_s2437" type="#_x0000_t75" style="position:absolute;left:0;text-align:left;margin-left:-.65pt;margin-top:-18.1pt;width:484.5pt;height:198.05pt;z-index:251658270">
            <v:imagedata r:id="rId92" o:title=""/>
            <w10:wrap type="topAndBottom"/>
          </v:shape>
          <o:OLEObject Type="Embed" ProgID="Visio.Drawing.6" ShapeID="_x0000_s2437" DrawAspect="Content" ObjectID="_1780120837" r:id="rId93"/>
        </w:obje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EFFE188"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222A77C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549" w:name="_Toc32201103"/>
      <w:r>
        <w:br w:type="page"/>
      </w:r>
      <w:bookmarkStart w:id="550" w:name="_Toc49661153"/>
      <w:bookmarkStart w:id="551"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3"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549"/>
      <w:bookmarkEnd w:id="550"/>
      <w:bookmarkEnd w:id="551"/>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page" w:tblpX="1" w:tblpY="-91"/>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CD5631">
        <w:trPr>
          <w:trHeight w:val="530"/>
        </w:trPr>
        <w:tc>
          <w:tcPr>
            <w:tcW w:w="589" w:type="dxa"/>
            <w:shd w:val="solid" w:color="FFFFFF" w:fill="auto"/>
            <w:vAlign w:val="center"/>
          </w:tcPr>
          <w:p w14:paraId="43017067" w14:textId="77777777" w:rsidR="00010EB2" w:rsidRDefault="00010EB2" w:rsidP="00010EB2">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010EB2">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010EB2">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010EB2">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010EB2">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010EB2">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010EB2">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010EB2">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CD5631">
        <w:trPr>
          <w:trHeight w:val="204"/>
        </w:trPr>
        <w:tc>
          <w:tcPr>
            <w:tcW w:w="589" w:type="dxa"/>
            <w:shd w:val="solid" w:color="FFFFFF" w:fill="auto"/>
          </w:tcPr>
          <w:p w14:paraId="4667B1AC"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010EB2">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010EB2">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010EB2">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010EB2">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010EB2">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010EB2">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010EB2">
            <w:pPr>
              <w:jc w:val="right"/>
              <w:rPr>
                <w:rFonts w:ascii="Arial" w:hAnsi="Arial"/>
                <w:snapToGrid w:val="0"/>
                <w:color w:val="000000"/>
              </w:rPr>
            </w:pPr>
            <w:r>
              <w:rPr>
                <w:rFonts w:ascii="Arial" w:hAnsi="Arial"/>
                <w:snapToGrid w:val="0"/>
              </w:rPr>
              <w:t>53.80</w:t>
            </w:r>
          </w:p>
        </w:tc>
      </w:tr>
      <w:tr w:rsidR="00010EB2" w14:paraId="29FD35DE" w14:textId="77777777" w:rsidTr="00CD5631">
        <w:trPr>
          <w:trHeight w:val="204"/>
        </w:trPr>
        <w:tc>
          <w:tcPr>
            <w:tcW w:w="589" w:type="dxa"/>
            <w:shd w:val="solid" w:color="FFFFFF" w:fill="auto"/>
          </w:tcPr>
          <w:p w14:paraId="202CC495"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010EB2">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010EB2">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010EB2">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010EB2">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010EB2">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010EB2">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010EB2">
            <w:pPr>
              <w:jc w:val="right"/>
              <w:rPr>
                <w:rFonts w:ascii="Arial" w:eastAsia="Arial Unicode MS" w:hAnsi="Arial"/>
              </w:rPr>
            </w:pPr>
            <w:r>
              <w:rPr>
                <w:rFonts w:ascii="Arial" w:hAnsi="Arial"/>
                <w:snapToGrid w:val="0"/>
              </w:rPr>
              <w:t>140.27</w:t>
            </w:r>
          </w:p>
        </w:tc>
      </w:tr>
      <w:tr w:rsidR="00010EB2" w14:paraId="771D642D" w14:textId="77777777" w:rsidTr="00CD5631">
        <w:trPr>
          <w:trHeight w:val="204"/>
        </w:trPr>
        <w:tc>
          <w:tcPr>
            <w:tcW w:w="589" w:type="dxa"/>
            <w:shd w:val="solid" w:color="FFFFFF" w:fill="auto"/>
          </w:tcPr>
          <w:p w14:paraId="720849D5" w14:textId="77777777" w:rsidR="00010EB2" w:rsidRDefault="00010EB2" w:rsidP="00010EB2">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010EB2">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010EB2">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010EB2">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010EB2">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010EB2">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010EB2">
            <w:pPr>
              <w:jc w:val="right"/>
              <w:rPr>
                <w:rFonts w:ascii="Arial" w:eastAsia="Arial Unicode MS" w:hAnsi="Arial"/>
              </w:rPr>
            </w:pPr>
            <w:r>
              <w:rPr>
                <w:rFonts w:ascii="Arial" w:hAnsi="Arial"/>
                <w:snapToGrid w:val="0"/>
                <w:color w:val="000000"/>
              </w:rPr>
              <w:t>28.65</w:t>
            </w:r>
          </w:p>
        </w:tc>
      </w:tr>
      <w:tr w:rsidR="00010EB2" w14:paraId="73954F97" w14:textId="77777777" w:rsidTr="00CD5631">
        <w:trPr>
          <w:trHeight w:val="234"/>
        </w:trPr>
        <w:tc>
          <w:tcPr>
            <w:tcW w:w="589" w:type="dxa"/>
            <w:shd w:val="solid" w:color="FFFFFF" w:fill="auto"/>
            <w:vAlign w:val="center"/>
          </w:tcPr>
          <w:p w14:paraId="3D98F8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010EB2">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010EB2">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010EB2">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010EB2">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010EB2">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010EB2">
            <w:pPr>
              <w:jc w:val="right"/>
              <w:rPr>
                <w:rFonts w:ascii="Arial" w:hAnsi="Arial"/>
                <w:color w:val="000000"/>
              </w:rPr>
            </w:pPr>
            <w:r>
              <w:rPr>
                <w:rFonts w:ascii="Arial" w:hAnsi="Arial"/>
                <w:snapToGrid w:val="0"/>
                <w:color w:val="000000"/>
              </w:rPr>
              <w:t>212.52</w:t>
            </w:r>
          </w:p>
        </w:tc>
      </w:tr>
      <w:tr w:rsidR="00010EB2" w14:paraId="2DC62462" w14:textId="77777777" w:rsidTr="00CD5631">
        <w:trPr>
          <w:trHeight w:val="219"/>
        </w:trPr>
        <w:tc>
          <w:tcPr>
            <w:tcW w:w="589" w:type="dxa"/>
            <w:shd w:val="solid" w:color="FFFFFF" w:fill="auto"/>
            <w:vAlign w:val="center"/>
          </w:tcPr>
          <w:p w14:paraId="421B4107" w14:textId="77777777" w:rsidR="00010EB2" w:rsidRDefault="00010EB2" w:rsidP="00010EB2">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010EB2">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010EB2">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010EB2">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C5694"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010EB2">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010EB2">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010EB2">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010EB2">
            <w:pPr>
              <w:jc w:val="right"/>
              <w:rPr>
                <w:rFonts w:ascii="Arial" w:hAnsi="Arial"/>
                <w:color w:val="000000"/>
              </w:rPr>
            </w:pPr>
            <w:r>
              <w:rPr>
                <w:rFonts w:ascii="Arial" w:hAnsi="Arial"/>
                <w:snapToGrid w:val="0"/>
                <w:color w:val="000000"/>
              </w:rPr>
              <w:t>81.58</w:t>
            </w:r>
          </w:p>
        </w:tc>
      </w:tr>
      <w:tr w:rsidR="00010EB2" w14:paraId="5FBEF1C8" w14:textId="77777777" w:rsidTr="00CD5631">
        <w:trPr>
          <w:trHeight w:val="226"/>
        </w:trPr>
        <w:tc>
          <w:tcPr>
            <w:tcW w:w="589" w:type="dxa"/>
            <w:shd w:val="solid" w:color="FFFFFF" w:fill="auto"/>
            <w:vAlign w:val="center"/>
          </w:tcPr>
          <w:p w14:paraId="256E9354" w14:textId="77777777" w:rsidR="00010EB2" w:rsidRDefault="00010EB2" w:rsidP="00010EB2">
            <w:pPr>
              <w:jc w:val="both"/>
              <w:rPr>
                <w:rFonts w:ascii="Arial" w:hAnsi="Arial"/>
                <w:color w:val="000000"/>
              </w:rPr>
            </w:pPr>
          </w:p>
        </w:tc>
        <w:tc>
          <w:tcPr>
            <w:tcW w:w="1010" w:type="dxa"/>
            <w:shd w:val="solid" w:color="FFFFFF" w:fill="auto"/>
            <w:vAlign w:val="center"/>
          </w:tcPr>
          <w:p w14:paraId="1E16BB2F" w14:textId="77777777" w:rsidR="00010EB2" w:rsidRDefault="00010EB2" w:rsidP="00010EB2">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010EB2">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010EB2">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010EB2">
            <w:pPr>
              <w:jc w:val="both"/>
              <w:rPr>
                <w:rFonts w:ascii="Arial" w:hAnsi="Arial"/>
                <w:color w:val="000000"/>
              </w:rPr>
            </w:pPr>
          </w:p>
        </w:tc>
        <w:tc>
          <w:tcPr>
            <w:tcW w:w="1459" w:type="dxa"/>
            <w:shd w:val="solid" w:color="FFFFFF" w:fill="auto"/>
          </w:tcPr>
          <w:p w14:paraId="46436A40" w14:textId="77777777" w:rsidR="00010EB2" w:rsidRDefault="00010EB2" w:rsidP="00010EB2">
            <w:pPr>
              <w:jc w:val="both"/>
              <w:rPr>
                <w:rFonts w:ascii="Arial" w:hAnsi="Arial"/>
                <w:color w:val="000000"/>
              </w:rPr>
            </w:pPr>
          </w:p>
        </w:tc>
        <w:tc>
          <w:tcPr>
            <w:tcW w:w="1459" w:type="dxa"/>
            <w:shd w:val="solid" w:color="FFFFFF" w:fill="auto"/>
          </w:tcPr>
          <w:p w14:paraId="234FE36E" w14:textId="77777777" w:rsidR="00010EB2" w:rsidRDefault="00010EB2" w:rsidP="00010EB2">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010EB2">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&#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r3E68MwCAADYBwAADgAAAAAAAAAAAAAAAAAuAgAAZHJzL2Uyb0RvYy54&#10;bWxQSwECLQAUAAYACAAAACEAnShcuOAAAAAKAQAADwAAAAAAAAAAAAAAAAAmBQAAZHJzL2Rvd25y&#10;ZXYueG1sUEsFBgAAAAAEAAQA8wAAADMGA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552" w:name="_Toc32201104"/>
      <w:bookmarkStart w:id="553" w:name="_Toc49661154"/>
      <w:bookmarkStart w:id="554"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552"/>
      <w:bookmarkEnd w:id="553"/>
      <w:bookmarkEnd w:id="554"/>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0045F2BE" w14:textId="77777777" w:rsidTr="00A477A1">
        <w:trPr>
          <w:trHeight w:val="614"/>
        </w:trPr>
        <w:tc>
          <w:tcPr>
            <w:tcW w:w="1073" w:type="dxa"/>
            <w:shd w:val="solid" w:color="FFFFFF" w:fill="auto"/>
            <w:vAlign w:val="center"/>
          </w:tcPr>
          <w:p w14:paraId="7402D708" w14:textId="77777777" w:rsidR="0070624C" w:rsidRDefault="0070624C" w:rsidP="00A477A1">
            <w:pPr>
              <w:jc w:val="both"/>
              <w:rPr>
                <w:rFonts w:ascii="Arial" w:hAnsi="Arial"/>
                <w:color w:val="000000"/>
              </w:rPr>
            </w:pPr>
          </w:p>
        </w:tc>
        <w:tc>
          <w:tcPr>
            <w:tcW w:w="1792" w:type="dxa"/>
            <w:shd w:val="solid" w:color="FFFFFF" w:fill="auto"/>
            <w:vAlign w:val="center"/>
          </w:tcPr>
          <w:p w14:paraId="2C003263" w14:textId="77777777" w:rsidR="0070624C" w:rsidRDefault="0070624C" w:rsidP="00A477A1">
            <w:pPr>
              <w:jc w:val="both"/>
              <w:rPr>
                <w:rFonts w:ascii="Arial" w:hAnsi="Arial"/>
                <w:color w:val="000000"/>
              </w:rPr>
            </w:pPr>
          </w:p>
        </w:tc>
        <w:tc>
          <w:tcPr>
            <w:tcW w:w="1125" w:type="dxa"/>
            <w:shd w:val="solid" w:color="FFFFFF" w:fill="auto"/>
            <w:vAlign w:val="center"/>
          </w:tcPr>
          <w:p w14:paraId="1E99C9C6" w14:textId="77777777" w:rsidR="0070624C" w:rsidRDefault="0070624C" w:rsidP="00A477A1">
            <w:pPr>
              <w:jc w:val="right"/>
              <w:rPr>
                <w:rFonts w:ascii="Arial" w:hAnsi="Arial"/>
                <w:color w:val="000000"/>
              </w:rPr>
            </w:pPr>
          </w:p>
        </w:tc>
        <w:tc>
          <w:tcPr>
            <w:tcW w:w="1200" w:type="dxa"/>
            <w:shd w:val="solid" w:color="FFFFFF" w:fill="auto"/>
          </w:tcPr>
          <w:p w14:paraId="0CDE6130" w14:textId="77777777" w:rsidR="0070624C" w:rsidRDefault="0070624C" w:rsidP="00A477A1">
            <w:pPr>
              <w:jc w:val="right"/>
              <w:rPr>
                <w:rFonts w:ascii="Arial" w:hAnsi="Arial"/>
                <w:color w:val="000000"/>
              </w:rPr>
            </w:pPr>
          </w:p>
        </w:tc>
        <w:tc>
          <w:tcPr>
            <w:tcW w:w="960" w:type="dxa"/>
            <w:shd w:val="solid" w:color="FFFFFF" w:fill="auto"/>
            <w:vAlign w:val="center"/>
          </w:tcPr>
          <w:p w14:paraId="4A432104" w14:textId="77777777" w:rsidR="0070624C" w:rsidRDefault="0070624C" w:rsidP="00A477A1">
            <w:pPr>
              <w:jc w:val="right"/>
              <w:rPr>
                <w:rFonts w:ascii="Arial" w:hAnsi="Arial"/>
                <w:color w:val="000000"/>
              </w:rPr>
            </w:pPr>
          </w:p>
        </w:tc>
        <w:tc>
          <w:tcPr>
            <w:tcW w:w="1320" w:type="dxa"/>
            <w:shd w:val="solid" w:color="FFFFFF" w:fill="auto"/>
          </w:tcPr>
          <w:p w14:paraId="0C56613C" w14:textId="77777777" w:rsidR="0070624C" w:rsidRDefault="0070624C" w:rsidP="00A477A1">
            <w:pPr>
              <w:jc w:val="right"/>
              <w:rPr>
                <w:rFonts w:ascii="Arial" w:hAnsi="Arial"/>
                <w:color w:val="000000"/>
              </w:rPr>
            </w:pPr>
          </w:p>
        </w:tc>
        <w:tc>
          <w:tcPr>
            <w:tcW w:w="1320" w:type="dxa"/>
            <w:shd w:val="solid" w:color="FFFFFF" w:fill="auto"/>
            <w:vAlign w:val="center"/>
          </w:tcPr>
          <w:p w14:paraId="68DCF8E9" w14:textId="77777777" w:rsidR="0070624C" w:rsidRDefault="0070624C" w:rsidP="00A477A1">
            <w:pPr>
              <w:jc w:val="right"/>
              <w:rPr>
                <w:rFonts w:ascii="Arial" w:hAnsi="Arial"/>
                <w:color w:val="000000"/>
              </w:rPr>
            </w:pPr>
          </w:p>
        </w:tc>
      </w:tr>
      <w:tr w:rsidR="0070624C" w14:paraId="37267B84" w14:textId="77777777" w:rsidTr="00A477A1">
        <w:trPr>
          <w:trHeight w:val="247"/>
        </w:trPr>
        <w:tc>
          <w:tcPr>
            <w:tcW w:w="1073" w:type="dxa"/>
            <w:shd w:val="solid" w:color="FFFFFF" w:fill="auto"/>
          </w:tcPr>
          <w:p w14:paraId="167E0C50" w14:textId="77777777" w:rsidR="0070624C" w:rsidRDefault="0070624C" w:rsidP="00A477A1">
            <w:pPr>
              <w:jc w:val="both"/>
              <w:rPr>
                <w:rFonts w:ascii="Arial" w:hAnsi="Arial"/>
                <w:color w:val="000000"/>
              </w:rPr>
            </w:pPr>
          </w:p>
        </w:tc>
        <w:tc>
          <w:tcPr>
            <w:tcW w:w="1792" w:type="dxa"/>
            <w:shd w:val="solid" w:color="FFFFFF" w:fill="auto"/>
          </w:tcPr>
          <w:p w14:paraId="7CAB0FC2" w14:textId="77777777" w:rsidR="0070624C" w:rsidRDefault="0070624C" w:rsidP="00A477A1">
            <w:pPr>
              <w:rPr>
                <w:rFonts w:ascii="Arial" w:hAnsi="Arial"/>
                <w:snapToGrid w:val="0"/>
                <w:color w:val="000000"/>
              </w:rPr>
            </w:pPr>
          </w:p>
        </w:tc>
        <w:tc>
          <w:tcPr>
            <w:tcW w:w="1125" w:type="dxa"/>
            <w:shd w:val="solid" w:color="FFFFFF" w:fill="auto"/>
            <w:vAlign w:val="bottom"/>
          </w:tcPr>
          <w:p w14:paraId="4988849C" w14:textId="77777777" w:rsidR="0070624C" w:rsidRDefault="0070624C" w:rsidP="00A477A1">
            <w:pPr>
              <w:jc w:val="right"/>
              <w:rPr>
                <w:rFonts w:ascii="Arial" w:eastAsia="Arial Unicode MS" w:hAnsi="Arial"/>
              </w:rPr>
            </w:pPr>
          </w:p>
        </w:tc>
        <w:tc>
          <w:tcPr>
            <w:tcW w:w="1200" w:type="dxa"/>
            <w:shd w:val="solid" w:color="FFFFFF" w:fill="auto"/>
          </w:tcPr>
          <w:p w14:paraId="15543FBF" w14:textId="77777777" w:rsidR="0070624C" w:rsidRDefault="0070624C" w:rsidP="00A477A1">
            <w:pPr>
              <w:jc w:val="right"/>
              <w:rPr>
                <w:rFonts w:ascii="Arial" w:hAnsi="Arial"/>
                <w:snapToGrid w:val="0"/>
              </w:rPr>
            </w:pPr>
          </w:p>
        </w:tc>
        <w:tc>
          <w:tcPr>
            <w:tcW w:w="960" w:type="dxa"/>
            <w:shd w:val="solid" w:color="FFFFFF" w:fill="auto"/>
            <w:vAlign w:val="bottom"/>
          </w:tcPr>
          <w:p w14:paraId="5C1E4B84" w14:textId="77777777" w:rsidR="0070624C" w:rsidRDefault="0070624C" w:rsidP="00A477A1">
            <w:pPr>
              <w:jc w:val="right"/>
              <w:rPr>
                <w:rFonts w:ascii="Arial" w:eastAsia="Arial Unicode MS" w:hAnsi="Arial"/>
              </w:rPr>
            </w:pPr>
          </w:p>
        </w:tc>
        <w:tc>
          <w:tcPr>
            <w:tcW w:w="1320" w:type="dxa"/>
            <w:shd w:val="solid" w:color="FFFFFF" w:fill="auto"/>
          </w:tcPr>
          <w:p w14:paraId="1143EB9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B18ACB" w14:textId="77777777" w:rsidR="0070624C" w:rsidRDefault="0070624C" w:rsidP="00A477A1">
            <w:pPr>
              <w:jc w:val="right"/>
              <w:rPr>
                <w:rFonts w:ascii="Arial" w:eastAsia="Arial Unicode MS" w:hAnsi="Arial"/>
              </w:rPr>
            </w:pPr>
          </w:p>
        </w:tc>
      </w:tr>
      <w:tr w:rsidR="0070624C" w14:paraId="4D54ECE8" w14:textId="77777777" w:rsidTr="00A477A1">
        <w:trPr>
          <w:trHeight w:val="247"/>
        </w:trPr>
        <w:tc>
          <w:tcPr>
            <w:tcW w:w="1073" w:type="dxa"/>
            <w:shd w:val="solid" w:color="FFFFFF" w:fill="auto"/>
          </w:tcPr>
          <w:p w14:paraId="5A5D54D6" w14:textId="77777777" w:rsidR="0070624C" w:rsidRDefault="0070624C" w:rsidP="00A477A1">
            <w:pPr>
              <w:jc w:val="both"/>
              <w:rPr>
                <w:rFonts w:ascii="Arial" w:hAnsi="Arial"/>
                <w:color w:val="000000"/>
              </w:rPr>
            </w:pPr>
          </w:p>
        </w:tc>
        <w:tc>
          <w:tcPr>
            <w:tcW w:w="1792" w:type="dxa"/>
            <w:shd w:val="solid" w:color="FFFFFF" w:fill="auto"/>
          </w:tcPr>
          <w:p w14:paraId="498C866F" w14:textId="77777777" w:rsidR="0070624C" w:rsidRDefault="0070624C" w:rsidP="00A477A1">
            <w:pPr>
              <w:rPr>
                <w:rFonts w:ascii="Arial" w:hAnsi="Arial"/>
                <w:snapToGrid w:val="0"/>
                <w:color w:val="000000"/>
              </w:rPr>
            </w:pPr>
          </w:p>
        </w:tc>
        <w:tc>
          <w:tcPr>
            <w:tcW w:w="1125" w:type="dxa"/>
            <w:shd w:val="solid" w:color="FFFFFF" w:fill="auto"/>
            <w:vAlign w:val="bottom"/>
          </w:tcPr>
          <w:p w14:paraId="2F0E315C" w14:textId="77777777" w:rsidR="0070624C" w:rsidRDefault="0070624C" w:rsidP="00A477A1">
            <w:pPr>
              <w:jc w:val="right"/>
              <w:rPr>
                <w:rFonts w:ascii="Arial" w:eastAsia="Arial Unicode MS" w:hAnsi="Arial"/>
              </w:rPr>
            </w:pPr>
          </w:p>
        </w:tc>
        <w:tc>
          <w:tcPr>
            <w:tcW w:w="1200" w:type="dxa"/>
            <w:shd w:val="solid" w:color="FFFFFF" w:fill="auto"/>
          </w:tcPr>
          <w:p w14:paraId="4E885284" w14:textId="77777777" w:rsidR="0070624C" w:rsidRDefault="0070624C" w:rsidP="00A477A1">
            <w:pPr>
              <w:jc w:val="right"/>
              <w:rPr>
                <w:rFonts w:ascii="Arial" w:hAnsi="Arial"/>
                <w:snapToGrid w:val="0"/>
              </w:rPr>
            </w:pPr>
          </w:p>
        </w:tc>
        <w:tc>
          <w:tcPr>
            <w:tcW w:w="960" w:type="dxa"/>
            <w:shd w:val="solid" w:color="FFFFFF" w:fill="auto"/>
            <w:vAlign w:val="bottom"/>
          </w:tcPr>
          <w:p w14:paraId="5ED25F5A" w14:textId="77777777" w:rsidR="0070624C" w:rsidRDefault="0070624C" w:rsidP="00A477A1">
            <w:pPr>
              <w:jc w:val="right"/>
              <w:rPr>
                <w:rFonts w:ascii="Arial" w:eastAsia="Arial Unicode MS" w:hAnsi="Arial"/>
              </w:rPr>
            </w:pPr>
          </w:p>
        </w:tc>
        <w:tc>
          <w:tcPr>
            <w:tcW w:w="1320" w:type="dxa"/>
            <w:shd w:val="solid" w:color="FFFFFF" w:fill="auto"/>
          </w:tcPr>
          <w:p w14:paraId="47A0F1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46C646A" w14:textId="77777777" w:rsidR="0070624C" w:rsidRDefault="0070624C" w:rsidP="00A477A1">
            <w:pPr>
              <w:jc w:val="right"/>
              <w:rPr>
                <w:rFonts w:ascii="Arial" w:eastAsia="Arial Unicode MS" w:hAnsi="Arial"/>
              </w:rPr>
            </w:pPr>
          </w:p>
        </w:tc>
      </w:tr>
      <w:tr w:rsidR="0070624C" w14:paraId="48A18E06" w14:textId="77777777" w:rsidTr="00A477A1">
        <w:trPr>
          <w:trHeight w:val="247"/>
        </w:trPr>
        <w:tc>
          <w:tcPr>
            <w:tcW w:w="1073" w:type="dxa"/>
            <w:shd w:val="solid" w:color="FFFFFF" w:fill="auto"/>
          </w:tcPr>
          <w:p w14:paraId="4E11552D" w14:textId="77777777" w:rsidR="0070624C" w:rsidRDefault="0070624C" w:rsidP="00A477A1">
            <w:pPr>
              <w:jc w:val="both"/>
              <w:rPr>
                <w:rFonts w:ascii="Arial" w:hAnsi="Arial"/>
                <w:color w:val="000000"/>
              </w:rPr>
            </w:pPr>
          </w:p>
        </w:tc>
        <w:tc>
          <w:tcPr>
            <w:tcW w:w="1792" w:type="dxa"/>
            <w:shd w:val="solid" w:color="FFFFFF" w:fill="auto"/>
          </w:tcPr>
          <w:p w14:paraId="09FD7179" w14:textId="77777777" w:rsidR="0070624C" w:rsidRDefault="0070624C" w:rsidP="00A477A1">
            <w:pPr>
              <w:rPr>
                <w:rFonts w:ascii="Arial" w:hAnsi="Arial"/>
                <w:snapToGrid w:val="0"/>
                <w:color w:val="000000"/>
              </w:rPr>
            </w:pPr>
          </w:p>
        </w:tc>
        <w:tc>
          <w:tcPr>
            <w:tcW w:w="1125" w:type="dxa"/>
            <w:shd w:val="solid" w:color="FFFFFF" w:fill="auto"/>
            <w:vAlign w:val="bottom"/>
          </w:tcPr>
          <w:p w14:paraId="5AF6E56E" w14:textId="77777777" w:rsidR="0070624C" w:rsidRDefault="0070624C" w:rsidP="00A477A1">
            <w:pPr>
              <w:jc w:val="right"/>
              <w:rPr>
                <w:rFonts w:ascii="Arial" w:eastAsia="Arial Unicode MS" w:hAnsi="Arial"/>
              </w:rPr>
            </w:pPr>
          </w:p>
        </w:tc>
        <w:tc>
          <w:tcPr>
            <w:tcW w:w="1200" w:type="dxa"/>
            <w:shd w:val="solid" w:color="FFFFFF" w:fill="auto"/>
          </w:tcPr>
          <w:p w14:paraId="4CCC88D3" w14:textId="77777777" w:rsidR="0070624C" w:rsidRDefault="0070624C" w:rsidP="00A477A1">
            <w:pPr>
              <w:jc w:val="right"/>
              <w:rPr>
                <w:rFonts w:ascii="Arial" w:hAnsi="Arial"/>
                <w:snapToGrid w:val="0"/>
              </w:rPr>
            </w:pPr>
          </w:p>
        </w:tc>
        <w:tc>
          <w:tcPr>
            <w:tcW w:w="960" w:type="dxa"/>
            <w:shd w:val="solid" w:color="FFFFFF" w:fill="auto"/>
            <w:vAlign w:val="bottom"/>
          </w:tcPr>
          <w:p w14:paraId="5DA9D4A7" w14:textId="77777777" w:rsidR="0070624C" w:rsidRDefault="0070624C" w:rsidP="00A477A1">
            <w:pPr>
              <w:jc w:val="right"/>
              <w:rPr>
                <w:rFonts w:ascii="Arial" w:eastAsia="Arial Unicode MS" w:hAnsi="Arial"/>
              </w:rPr>
            </w:pPr>
          </w:p>
        </w:tc>
        <w:tc>
          <w:tcPr>
            <w:tcW w:w="1320" w:type="dxa"/>
            <w:shd w:val="solid" w:color="FFFFFF" w:fill="auto"/>
          </w:tcPr>
          <w:p w14:paraId="574FE7E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F7F7B14" w14:textId="77777777" w:rsidR="0070624C" w:rsidRDefault="0070624C" w:rsidP="00A477A1">
            <w:pPr>
              <w:jc w:val="right"/>
              <w:rPr>
                <w:rFonts w:ascii="Arial" w:eastAsia="Arial Unicode MS" w:hAnsi="Arial"/>
              </w:rPr>
            </w:pPr>
          </w:p>
        </w:tc>
      </w:tr>
      <w:tr w:rsidR="0070624C" w14:paraId="01860F70" w14:textId="77777777" w:rsidTr="00A477A1">
        <w:trPr>
          <w:trHeight w:val="247"/>
        </w:trPr>
        <w:tc>
          <w:tcPr>
            <w:tcW w:w="1073" w:type="dxa"/>
            <w:shd w:val="solid" w:color="FFFFFF" w:fill="auto"/>
          </w:tcPr>
          <w:p w14:paraId="78D25B43" w14:textId="77777777" w:rsidR="0070624C" w:rsidRDefault="0070624C" w:rsidP="00A477A1">
            <w:pPr>
              <w:jc w:val="both"/>
              <w:rPr>
                <w:rFonts w:ascii="Arial" w:hAnsi="Arial"/>
                <w:color w:val="000000"/>
              </w:rPr>
            </w:pPr>
          </w:p>
        </w:tc>
        <w:tc>
          <w:tcPr>
            <w:tcW w:w="1792" w:type="dxa"/>
            <w:shd w:val="solid" w:color="FFFFFF" w:fill="auto"/>
          </w:tcPr>
          <w:p w14:paraId="39040670" w14:textId="77777777" w:rsidR="0070624C" w:rsidRDefault="0070624C" w:rsidP="00A477A1">
            <w:pPr>
              <w:rPr>
                <w:rFonts w:ascii="Arial" w:hAnsi="Arial"/>
                <w:snapToGrid w:val="0"/>
                <w:color w:val="000000"/>
              </w:rPr>
            </w:pPr>
          </w:p>
        </w:tc>
        <w:tc>
          <w:tcPr>
            <w:tcW w:w="1125" w:type="dxa"/>
            <w:shd w:val="solid" w:color="FFFFFF" w:fill="auto"/>
            <w:vAlign w:val="bottom"/>
          </w:tcPr>
          <w:p w14:paraId="6A77BC25" w14:textId="77777777" w:rsidR="0070624C" w:rsidRDefault="0070624C" w:rsidP="00A477A1">
            <w:pPr>
              <w:jc w:val="right"/>
              <w:rPr>
                <w:rFonts w:ascii="Arial" w:eastAsia="Arial Unicode MS" w:hAnsi="Arial"/>
              </w:rPr>
            </w:pPr>
          </w:p>
        </w:tc>
        <w:tc>
          <w:tcPr>
            <w:tcW w:w="1200" w:type="dxa"/>
            <w:shd w:val="solid" w:color="FFFFFF" w:fill="auto"/>
          </w:tcPr>
          <w:p w14:paraId="0E79BFE5" w14:textId="77777777" w:rsidR="0070624C" w:rsidRDefault="0070624C" w:rsidP="00A477A1">
            <w:pPr>
              <w:jc w:val="right"/>
              <w:rPr>
                <w:rFonts w:ascii="Arial" w:hAnsi="Arial"/>
                <w:snapToGrid w:val="0"/>
              </w:rPr>
            </w:pPr>
          </w:p>
        </w:tc>
        <w:tc>
          <w:tcPr>
            <w:tcW w:w="960" w:type="dxa"/>
            <w:shd w:val="solid" w:color="FFFFFF" w:fill="auto"/>
            <w:vAlign w:val="bottom"/>
          </w:tcPr>
          <w:p w14:paraId="6FC36F9B" w14:textId="77777777" w:rsidR="0070624C" w:rsidRDefault="0070624C" w:rsidP="00A477A1">
            <w:pPr>
              <w:jc w:val="right"/>
              <w:rPr>
                <w:rFonts w:ascii="Arial" w:eastAsia="Arial Unicode MS" w:hAnsi="Arial"/>
              </w:rPr>
            </w:pPr>
          </w:p>
        </w:tc>
        <w:tc>
          <w:tcPr>
            <w:tcW w:w="1320" w:type="dxa"/>
            <w:shd w:val="solid" w:color="FFFFFF" w:fill="auto"/>
          </w:tcPr>
          <w:p w14:paraId="379D8F1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287098C" w14:textId="77777777" w:rsidR="0070624C" w:rsidRDefault="0070624C" w:rsidP="00A477A1">
            <w:pPr>
              <w:jc w:val="right"/>
              <w:rPr>
                <w:rFonts w:ascii="Arial" w:eastAsia="Arial Unicode MS" w:hAnsi="Arial"/>
              </w:rPr>
            </w:pPr>
          </w:p>
        </w:tc>
      </w:tr>
      <w:tr w:rsidR="0070624C" w14:paraId="468B41F0" w14:textId="77777777" w:rsidTr="00A477A1">
        <w:trPr>
          <w:trHeight w:val="247"/>
        </w:trPr>
        <w:tc>
          <w:tcPr>
            <w:tcW w:w="1073" w:type="dxa"/>
            <w:shd w:val="solid" w:color="FFFFFF" w:fill="auto"/>
          </w:tcPr>
          <w:p w14:paraId="0F0AEB6C" w14:textId="77777777" w:rsidR="0070624C" w:rsidRDefault="0070624C" w:rsidP="00A477A1">
            <w:pPr>
              <w:jc w:val="both"/>
              <w:rPr>
                <w:rFonts w:ascii="Arial" w:hAnsi="Arial"/>
                <w:color w:val="000000"/>
              </w:rPr>
            </w:pPr>
          </w:p>
        </w:tc>
        <w:tc>
          <w:tcPr>
            <w:tcW w:w="1792" w:type="dxa"/>
            <w:shd w:val="solid" w:color="FFFFFF" w:fill="auto"/>
          </w:tcPr>
          <w:p w14:paraId="30F63666" w14:textId="77777777" w:rsidR="0070624C" w:rsidRDefault="0070624C" w:rsidP="00A477A1">
            <w:pPr>
              <w:rPr>
                <w:rFonts w:ascii="Arial" w:hAnsi="Arial"/>
                <w:snapToGrid w:val="0"/>
                <w:color w:val="000000"/>
              </w:rPr>
            </w:pPr>
          </w:p>
        </w:tc>
        <w:tc>
          <w:tcPr>
            <w:tcW w:w="1125" w:type="dxa"/>
            <w:shd w:val="solid" w:color="FFFFFF" w:fill="auto"/>
            <w:vAlign w:val="bottom"/>
          </w:tcPr>
          <w:p w14:paraId="7091B3D1" w14:textId="77777777" w:rsidR="0070624C" w:rsidRDefault="0070624C" w:rsidP="00A477A1">
            <w:pPr>
              <w:jc w:val="right"/>
              <w:rPr>
                <w:rFonts w:ascii="Arial" w:eastAsia="Arial Unicode MS" w:hAnsi="Arial"/>
              </w:rPr>
            </w:pPr>
          </w:p>
        </w:tc>
        <w:tc>
          <w:tcPr>
            <w:tcW w:w="1200" w:type="dxa"/>
            <w:shd w:val="solid" w:color="FFFFFF" w:fill="auto"/>
          </w:tcPr>
          <w:p w14:paraId="20AC496F" w14:textId="77777777" w:rsidR="0070624C" w:rsidRDefault="0070624C" w:rsidP="00A477A1">
            <w:pPr>
              <w:jc w:val="right"/>
              <w:rPr>
                <w:rFonts w:ascii="Arial" w:hAnsi="Arial"/>
                <w:snapToGrid w:val="0"/>
              </w:rPr>
            </w:pPr>
          </w:p>
        </w:tc>
        <w:tc>
          <w:tcPr>
            <w:tcW w:w="960" w:type="dxa"/>
            <w:shd w:val="solid" w:color="FFFFFF" w:fill="auto"/>
            <w:vAlign w:val="bottom"/>
          </w:tcPr>
          <w:p w14:paraId="0C89E3CB" w14:textId="77777777" w:rsidR="0070624C" w:rsidRDefault="0070624C" w:rsidP="00A477A1">
            <w:pPr>
              <w:jc w:val="right"/>
              <w:rPr>
                <w:rFonts w:ascii="Arial" w:eastAsia="Arial Unicode MS" w:hAnsi="Arial"/>
              </w:rPr>
            </w:pPr>
          </w:p>
        </w:tc>
        <w:tc>
          <w:tcPr>
            <w:tcW w:w="1320" w:type="dxa"/>
            <w:shd w:val="solid" w:color="FFFFFF" w:fill="auto"/>
          </w:tcPr>
          <w:p w14:paraId="20F4ACA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F53B5" w14:textId="77777777" w:rsidR="0070624C" w:rsidRDefault="0070624C" w:rsidP="00A477A1">
            <w:pPr>
              <w:jc w:val="right"/>
              <w:rPr>
                <w:rFonts w:ascii="Arial" w:eastAsia="Arial Unicode MS" w:hAnsi="Arial"/>
              </w:rPr>
            </w:pPr>
          </w:p>
        </w:tc>
      </w:tr>
      <w:tr w:rsidR="0070624C" w14:paraId="4563B7CB" w14:textId="77777777" w:rsidTr="00A477A1">
        <w:trPr>
          <w:trHeight w:val="247"/>
        </w:trPr>
        <w:tc>
          <w:tcPr>
            <w:tcW w:w="1073" w:type="dxa"/>
            <w:shd w:val="solid" w:color="FFFFFF" w:fill="auto"/>
          </w:tcPr>
          <w:p w14:paraId="676D5F57" w14:textId="77777777" w:rsidR="0070624C" w:rsidRDefault="0070624C" w:rsidP="00A477A1">
            <w:pPr>
              <w:jc w:val="both"/>
              <w:rPr>
                <w:rFonts w:ascii="Arial" w:hAnsi="Arial"/>
                <w:color w:val="000000"/>
              </w:rPr>
            </w:pPr>
          </w:p>
        </w:tc>
        <w:tc>
          <w:tcPr>
            <w:tcW w:w="1792" w:type="dxa"/>
            <w:shd w:val="solid" w:color="FFFFFF" w:fill="auto"/>
          </w:tcPr>
          <w:p w14:paraId="69EF6D8F" w14:textId="77777777" w:rsidR="0070624C" w:rsidRDefault="0070624C" w:rsidP="00A477A1">
            <w:pPr>
              <w:rPr>
                <w:rFonts w:ascii="Arial" w:hAnsi="Arial"/>
                <w:snapToGrid w:val="0"/>
                <w:color w:val="000000"/>
              </w:rPr>
            </w:pPr>
          </w:p>
        </w:tc>
        <w:tc>
          <w:tcPr>
            <w:tcW w:w="1125" w:type="dxa"/>
            <w:shd w:val="solid" w:color="FFFFFF" w:fill="auto"/>
            <w:vAlign w:val="bottom"/>
          </w:tcPr>
          <w:p w14:paraId="214B08CD" w14:textId="77777777" w:rsidR="0070624C" w:rsidRDefault="0070624C" w:rsidP="00A477A1">
            <w:pPr>
              <w:jc w:val="right"/>
              <w:rPr>
                <w:rFonts w:ascii="Arial" w:eastAsia="Arial Unicode MS" w:hAnsi="Arial"/>
              </w:rPr>
            </w:pPr>
          </w:p>
        </w:tc>
        <w:tc>
          <w:tcPr>
            <w:tcW w:w="1200" w:type="dxa"/>
            <w:shd w:val="solid" w:color="FFFFFF" w:fill="auto"/>
          </w:tcPr>
          <w:p w14:paraId="569D71FE" w14:textId="77777777" w:rsidR="0070624C" w:rsidRDefault="0070624C" w:rsidP="00A477A1">
            <w:pPr>
              <w:jc w:val="right"/>
              <w:rPr>
                <w:rFonts w:ascii="Arial" w:hAnsi="Arial"/>
                <w:snapToGrid w:val="0"/>
              </w:rPr>
            </w:pPr>
          </w:p>
        </w:tc>
        <w:tc>
          <w:tcPr>
            <w:tcW w:w="960" w:type="dxa"/>
            <w:shd w:val="solid" w:color="FFFFFF" w:fill="auto"/>
            <w:vAlign w:val="bottom"/>
          </w:tcPr>
          <w:p w14:paraId="712B0F16" w14:textId="77777777" w:rsidR="0070624C" w:rsidRDefault="0070624C" w:rsidP="00A477A1">
            <w:pPr>
              <w:jc w:val="right"/>
              <w:rPr>
                <w:rFonts w:ascii="Arial" w:eastAsia="Arial Unicode MS" w:hAnsi="Arial"/>
              </w:rPr>
            </w:pPr>
          </w:p>
        </w:tc>
        <w:tc>
          <w:tcPr>
            <w:tcW w:w="1320" w:type="dxa"/>
            <w:shd w:val="solid" w:color="FFFFFF" w:fill="auto"/>
          </w:tcPr>
          <w:p w14:paraId="1BEEBBD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0A858CF" w14:textId="77777777" w:rsidR="0070624C" w:rsidRDefault="0070624C" w:rsidP="00A477A1">
            <w:pPr>
              <w:jc w:val="right"/>
              <w:rPr>
                <w:rFonts w:ascii="Arial" w:eastAsia="Arial Unicode MS" w:hAnsi="Arial"/>
              </w:rPr>
            </w:pPr>
          </w:p>
        </w:tc>
      </w:tr>
      <w:tr w:rsidR="0070624C" w14:paraId="06B389EA" w14:textId="77777777" w:rsidTr="00A477A1">
        <w:trPr>
          <w:trHeight w:val="247"/>
        </w:trPr>
        <w:tc>
          <w:tcPr>
            <w:tcW w:w="1073" w:type="dxa"/>
            <w:shd w:val="solid" w:color="FFFFFF" w:fill="auto"/>
          </w:tcPr>
          <w:p w14:paraId="1D8EC23C" w14:textId="77777777" w:rsidR="0070624C" w:rsidRDefault="0070624C" w:rsidP="00A477A1">
            <w:pPr>
              <w:jc w:val="both"/>
              <w:rPr>
                <w:rFonts w:ascii="Arial" w:hAnsi="Arial"/>
                <w:color w:val="000000"/>
              </w:rPr>
            </w:pPr>
          </w:p>
        </w:tc>
        <w:tc>
          <w:tcPr>
            <w:tcW w:w="1792" w:type="dxa"/>
            <w:shd w:val="solid" w:color="FFFFFF" w:fill="auto"/>
          </w:tcPr>
          <w:p w14:paraId="08BE4953" w14:textId="77777777" w:rsidR="0070624C" w:rsidRDefault="0070624C" w:rsidP="00A477A1">
            <w:pPr>
              <w:rPr>
                <w:rFonts w:ascii="Arial" w:hAnsi="Arial"/>
                <w:snapToGrid w:val="0"/>
                <w:color w:val="000000"/>
              </w:rPr>
            </w:pPr>
          </w:p>
        </w:tc>
        <w:tc>
          <w:tcPr>
            <w:tcW w:w="1125" w:type="dxa"/>
            <w:shd w:val="solid" w:color="FFFFFF" w:fill="auto"/>
            <w:vAlign w:val="bottom"/>
          </w:tcPr>
          <w:p w14:paraId="070F9A3F" w14:textId="77777777" w:rsidR="0070624C" w:rsidRDefault="0070624C" w:rsidP="00A477A1">
            <w:pPr>
              <w:jc w:val="right"/>
              <w:rPr>
                <w:rFonts w:ascii="Arial" w:eastAsia="Arial Unicode MS" w:hAnsi="Arial"/>
              </w:rPr>
            </w:pPr>
          </w:p>
        </w:tc>
        <w:tc>
          <w:tcPr>
            <w:tcW w:w="1200" w:type="dxa"/>
            <w:shd w:val="solid" w:color="FFFFFF" w:fill="auto"/>
          </w:tcPr>
          <w:p w14:paraId="7C9D12FD" w14:textId="77777777" w:rsidR="0070624C" w:rsidRDefault="0070624C" w:rsidP="00A477A1">
            <w:pPr>
              <w:jc w:val="right"/>
              <w:rPr>
                <w:rFonts w:ascii="Arial" w:hAnsi="Arial"/>
                <w:snapToGrid w:val="0"/>
              </w:rPr>
            </w:pPr>
          </w:p>
        </w:tc>
        <w:tc>
          <w:tcPr>
            <w:tcW w:w="960" w:type="dxa"/>
            <w:shd w:val="solid" w:color="FFFFFF" w:fill="auto"/>
            <w:vAlign w:val="bottom"/>
          </w:tcPr>
          <w:p w14:paraId="30EE6547" w14:textId="77777777" w:rsidR="0070624C" w:rsidRDefault="0070624C" w:rsidP="00A477A1">
            <w:pPr>
              <w:jc w:val="right"/>
              <w:rPr>
                <w:rFonts w:ascii="Arial" w:eastAsia="Arial Unicode MS" w:hAnsi="Arial"/>
              </w:rPr>
            </w:pPr>
          </w:p>
        </w:tc>
        <w:tc>
          <w:tcPr>
            <w:tcW w:w="1320" w:type="dxa"/>
            <w:shd w:val="solid" w:color="FFFFFF" w:fill="auto"/>
          </w:tcPr>
          <w:p w14:paraId="44B027E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4F71A2A" w14:textId="77777777" w:rsidR="0070624C" w:rsidRDefault="0070624C" w:rsidP="00A477A1">
            <w:pPr>
              <w:jc w:val="right"/>
              <w:rPr>
                <w:rFonts w:ascii="Arial" w:eastAsia="Arial Unicode MS" w:hAnsi="Arial"/>
              </w:rPr>
            </w:pPr>
          </w:p>
        </w:tc>
      </w:tr>
      <w:tr w:rsidR="0070624C" w14:paraId="7B4CE6BA" w14:textId="77777777" w:rsidTr="00A477A1">
        <w:trPr>
          <w:trHeight w:val="247"/>
        </w:trPr>
        <w:tc>
          <w:tcPr>
            <w:tcW w:w="1073" w:type="dxa"/>
            <w:shd w:val="solid" w:color="FFFFFF" w:fill="auto"/>
          </w:tcPr>
          <w:p w14:paraId="30BE8284" w14:textId="77777777" w:rsidR="0070624C" w:rsidRDefault="0070624C" w:rsidP="00A477A1">
            <w:pPr>
              <w:jc w:val="both"/>
              <w:rPr>
                <w:rFonts w:ascii="Arial" w:hAnsi="Arial"/>
                <w:color w:val="000000"/>
              </w:rPr>
            </w:pPr>
          </w:p>
        </w:tc>
        <w:tc>
          <w:tcPr>
            <w:tcW w:w="1792" w:type="dxa"/>
            <w:shd w:val="solid" w:color="FFFFFF" w:fill="auto"/>
          </w:tcPr>
          <w:p w14:paraId="17A1D7C0" w14:textId="77777777" w:rsidR="0070624C" w:rsidRDefault="0070624C" w:rsidP="00A477A1">
            <w:pPr>
              <w:rPr>
                <w:rFonts w:ascii="Arial" w:hAnsi="Arial"/>
                <w:snapToGrid w:val="0"/>
                <w:color w:val="000000"/>
              </w:rPr>
            </w:pPr>
          </w:p>
        </w:tc>
        <w:tc>
          <w:tcPr>
            <w:tcW w:w="1125" w:type="dxa"/>
            <w:shd w:val="solid" w:color="FFFFFF" w:fill="auto"/>
            <w:vAlign w:val="bottom"/>
          </w:tcPr>
          <w:p w14:paraId="36DE9367" w14:textId="77777777" w:rsidR="0070624C" w:rsidRDefault="0070624C" w:rsidP="00A477A1">
            <w:pPr>
              <w:jc w:val="right"/>
              <w:rPr>
                <w:rFonts w:ascii="Arial" w:eastAsia="Arial Unicode MS" w:hAnsi="Arial"/>
              </w:rPr>
            </w:pPr>
          </w:p>
        </w:tc>
        <w:tc>
          <w:tcPr>
            <w:tcW w:w="1200" w:type="dxa"/>
            <w:shd w:val="solid" w:color="FFFFFF" w:fill="auto"/>
          </w:tcPr>
          <w:p w14:paraId="13C9A82B" w14:textId="77777777" w:rsidR="0070624C" w:rsidRDefault="0070624C" w:rsidP="00A477A1">
            <w:pPr>
              <w:jc w:val="right"/>
              <w:rPr>
                <w:rFonts w:ascii="Arial" w:hAnsi="Arial"/>
                <w:snapToGrid w:val="0"/>
              </w:rPr>
            </w:pPr>
          </w:p>
        </w:tc>
        <w:tc>
          <w:tcPr>
            <w:tcW w:w="960" w:type="dxa"/>
            <w:shd w:val="solid" w:color="FFFFFF" w:fill="auto"/>
            <w:vAlign w:val="bottom"/>
          </w:tcPr>
          <w:p w14:paraId="3A45339E" w14:textId="77777777" w:rsidR="0070624C" w:rsidRDefault="0070624C" w:rsidP="00A477A1">
            <w:pPr>
              <w:jc w:val="right"/>
              <w:rPr>
                <w:rFonts w:ascii="Arial" w:eastAsia="Arial Unicode MS" w:hAnsi="Arial"/>
              </w:rPr>
            </w:pPr>
          </w:p>
        </w:tc>
        <w:tc>
          <w:tcPr>
            <w:tcW w:w="1320" w:type="dxa"/>
            <w:shd w:val="solid" w:color="FFFFFF" w:fill="auto"/>
          </w:tcPr>
          <w:p w14:paraId="0BD9FE8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0566FE" w14:textId="77777777" w:rsidR="0070624C" w:rsidRDefault="0070624C" w:rsidP="00A477A1">
            <w:pPr>
              <w:jc w:val="right"/>
              <w:rPr>
                <w:rFonts w:ascii="Arial" w:eastAsia="Arial Unicode MS" w:hAnsi="Arial"/>
              </w:rPr>
            </w:pPr>
          </w:p>
        </w:tc>
      </w:tr>
      <w:tr w:rsidR="0070624C" w14:paraId="11DC65C0" w14:textId="77777777" w:rsidTr="00A477A1">
        <w:trPr>
          <w:trHeight w:val="247"/>
        </w:trPr>
        <w:tc>
          <w:tcPr>
            <w:tcW w:w="1073" w:type="dxa"/>
            <w:shd w:val="solid" w:color="FFFFFF" w:fill="auto"/>
          </w:tcPr>
          <w:p w14:paraId="503C6036" w14:textId="77777777" w:rsidR="0070624C" w:rsidRDefault="0070624C" w:rsidP="00A477A1">
            <w:pPr>
              <w:jc w:val="both"/>
              <w:rPr>
                <w:rFonts w:ascii="Arial" w:hAnsi="Arial"/>
                <w:color w:val="000000"/>
              </w:rPr>
            </w:pPr>
          </w:p>
        </w:tc>
        <w:tc>
          <w:tcPr>
            <w:tcW w:w="1792" w:type="dxa"/>
            <w:shd w:val="solid" w:color="FFFFFF" w:fill="auto"/>
          </w:tcPr>
          <w:p w14:paraId="3743CE29" w14:textId="77777777" w:rsidR="0070624C" w:rsidRDefault="0070624C" w:rsidP="00A477A1">
            <w:pPr>
              <w:rPr>
                <w:rFonts w:ascii="Arial" w:hAnsi="Arial"/>
                <w:snapToGrid w:val="0"/>
                <w:color w:val="000000"/>
              </w:rPr>
            </w:pPr>
          </w:p>
        </w:tc>
        <w:tc>
          <w:tcPr>
            <w:tcW w:w="1125" w:type="dxa"/>
            <w:shd w:val="solid" w:color="FFFFFF" w:fill="auto"/>
            <w:vAlign w:val="bottom"/>
          </w:tcPr>
          <w:p w14:paraId="3F48CCDE" w14:textId="77777777" w:rsidR="0070624C" w:rsidRDefault="0070624C" w:rsidP="00A477A1">
            <w:pPr>
              <w:jc w:val="right"/>
              <w:rPr>
                <w:rFonts w:ascii="Arial" w:eastAsia="Arial Unicode MS" w:hAnsi="Arial"/>
              </w:rPr>
            </w:pPr>
          </w:p>
        </w:tc>
        <w:tc>
          <w:tcPr>
            <w:tcW w:w="1200" w:type="dxa"/>
            <w:shd w:val="solid" w:color="FFFFFF" w:fill="auto"/>
          </w:tcPr>
          <w:p w14:paraId="66E82F8C" w14:textId="77777777" w:rsidR="0070624C" w:rsidRDefault="0070624C" w:rsidP="00A477A1">
            <w:pPr>
              <w:jc w:val="right"/>
              <w:rPr>
                <w:rFonts w:ascii="Arial" w:hAnsi="Arial"/>
                <w:snapToGrid w:val="0"/>
              </w:rPr>
            </w:pPr>
          </w:p>
        </w:tc>
        <w:tc>
          <w:tcPr>
            <w:tcW w:w="960" w:type="dxa"/>
            <w:shd w:val="solid" w:color="FFFFFF" w:fill="auto"/>
            <w:vAlign w:val="bottom"/>
          </w:tcPr>
          <w:p w14:paraId="7474F1F6" w14:textId="77777777" w:rsidR="0070624C" w:rsidRDefault="0070624C" w:rsidP="00A477A1">
            <w:pPr>
              <w:jc w:val="right"/>
              <w:rPr>
                <w:rFonts w:ascii="Arial" w:eastAsia="Arial Unicode MS" w:hAnsi="Arial"/>
              </w:rPr>
            </w:pPr>
          </w:p>
        </w:tc>
        <w:tc>
          <w:tcPr>
            <w:tcW w:w="1320" w:type="dxa"/>
            <w:shd w:val="solid" w:color="FFFFFF" w:fill="auto"/>
          </w:tcPr>
          <w:p w14:paraId="45735DF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5E94A82" w14:textId="77777777" w:rsidR="0070624C" w:rsidRDefault="0070624C" w:rsidP="00A477A1">
            <w:pPr>
              <w:jc w:val="right"/>
              <w:rPr>
                <w:rFonts w:ascii="Arial" w:eastAsia="Arial Unicode MS" w:hAnsi="Arial"/>
              </w:rPr>
            </w:pPr>
          </w:p>
        </w:tc>
      </w:tr>
      <w:tr w:rsidR="0070624C" w14:paraId="7A61BDE6" w14:textId="77777777" w:rsidTr="00A477A1">
        <w:trPr>
          <w:trHeight w:val="247"/>
        </w:trPr>
        <w:tc>
          <w:tcPr>
            <w:tcW w:w="1073" w:type="dxa"/>
            <w:shd w:val="solid" w:color="FFFFFF" w:fill="auto"/>
          </w:tcPr>
          <w:p w14:paraId="4F38286D" w14:textId="77777777" w:rsidR="0070624C" w:rsidRDefault="0070624C" w:rsidP="00A477A1">
            <w:pPr>
              <w:jc w:val="both"/>
              <w:rPr>
                <w:rFonts w:ascii="Arial" w:hAnsi="Arial"/>
                <w:color w:val="000000"/>
              </w:rPr>
            </w:pPr>
          </w:p>
        </w:tc>
        <w:tc>
          <w:tcPr>
            <w:tcW w:w="1792" w:type="dxa"/>
            <w:shd w:val="solid" w:color="FFFFFF" w:fill="auto"/>
          </w:tcPr>
          <w:p w14:paraId="3873C7D9" w14:textId="77777777" w:rsidR="0070624C" w:rsidRDefault="0070624C" w:rsidP="00A477A1">
            <w:pPr>
              <w:rPr>
                <w:rFonts w:ascii="Arial" w:hAnsi="Arial"/>
                <w:snapToGrid w:val="0"/>
                <w:color w:val="000000"/>
              </w:rPr>
            </w:pPr>
          </w:p>
        </w:tc>
        <w:tc>
          <w:tcPr>
            <w:tcW w:w="1125" w:type="dxa"/>
            <w:shd w:val="solid" w:color="FFFFFF" w:fill="auto"/>
            <w:vAlign w:val="bottom"/>
          </w:tcPr>
          <w:p w14:paraId="4CC69909" w14:textId="77777777" w:rsidR="0070624C" w:rsidRDefault="0070624C" w:rsidP="00A477A1">
            <w:pPr>
              <w:jc w:val="right"/>
              <w:rPr>
                <w:rFonts w:ascii="Arial" w:eastAsia="Arial Unicode MS" w:hAnsi="Arial"/>
              </w:rPr>
            </w:pPr>
          </w:p>
        </w:tc>
        <w:tc>
          <w:tcPr>
            <w:tcW w:w="1200" w:type="dxa"/>
            <w:shd w:val="solid" w:color="FFFFFF" w:fill="auto"/>
          </w:tcPr>
          <w:p w14:paraId="79E9D9DD" w14:textId="77777777" w:rsidR="0070624C" w:rsidRDefault="0070624C" w:rsidP="00A477A1">
            <w:pPr>
              <w:jc w:val="right"/>
              <w:rPr>
                <w:rFonts w:ascii="Arial" w:hAnsi="Arial"/>
                <w:snapToGrid w:val="0"/>
              </w:rPr>
            </w:pPr>
          </w:p>
        </w:tc>
        <w:tc>
          <w:tcPr>
            <w:tcW w:w="960" w:type="dxa"/>
            <w:shd w:val="solid" w:color="FFFFFF" w:fill="auto"/>
            <w:vAlign w:val="bottom"/>
          </w:tcPr>
          <w:p w14:paraId="1B57ED32" w14:textId="77777777" w:rsidR="0070624C" w:rsidRDefault="0070624C" w:rsidP="00A477A1">
            <w:pPr>
              <w:jc w:val="right"/>
              <w:rPr>
                <w:rFonts w:ascii="Arial" w:eastAsia="Arial Unicode MS" w:hAnsi="Arial"/>
              </w:rPr>
            </w:pPr>
          </w:p>
        </w:tc>
        <w:tc>
          <w:tcPr>
            <w:tcW w:w="1320" w:type="dxa"/>
            <w:shd w:val="solid" w:color="FFFFFF" w:fill="auto"/>
          </w:tcPr>
          <w:p w14:paraId="17335F06"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28D12413" w14:textId="77777777" w:rsidR="0070624C" w:rsidRDefault="0070624C" w:rsidP="00A477A1">
            <w:pPr>
              <w:jc w:val="right"/>
              <w:rPr>
                <w:rFonts w:ascii="Arial" w:eastAsia="Arial Unicode MS" w:hAnsi="Arial"/>
              </w:rPr>
            </w:pPr>
          </w:p>
        </w:tc>
      </w:tr>
      <w:tr w:rsidR="0070624C" w14:paraId="447805B8" w14:textId="77777777" w:rsidTr="00A477A1">
        <w:trPr>
          <w:trHeight w:val="247"/>
        </w:trPr>
        <w:tc>
          <w:tcPr>
            <w:tcW w:w="1073" w:type="dxa"/>
            <w:shd w:val="solid" w:color="FFFFFF" w:fill="auto"/>
          </w:tcPr>
          <w:p w14:paraId="12BF07F5" w14:textId="77777777" w:rsidR="0070624C" w:rsidRDefault="0070624C" w:rsidP="00A477A1">
            <w:pPr>
              <w:jc w:val="both"/>
              <w:rPr>
                <w:rFonts w:ascii="Arial" w:hAnsi="Arial"/>
                <w:color w:val="000000"/>
              </w:rPr>
            </w:pPr>
          </w:p>
        </w:tc>
        <w:tc>
          <w:tcPr>
            <w:tcW w:w="1792" w:type="dxa"/>
            <w:shd w:val="solid" w:color="FFFFFF" w:fill="auto"/>
          </w:tcPr>
          <w:p w14:paraId="45A10EF5" w14:textId="77777777" w:rsidR="0070624C" w:rsidRDefault="0070624C" w:rsidP="00A477A1">
            <w:pPr>
              <w:rPr>
                <w:rFonts w:ascii="Arial" w:hAnsi="Arial"/>
                <w:snapToGrid w:val="0"/>
                <w:color w:val="000000"/>
              </w:rPr>
            </w:pPr>
          </w:p>
        </w:tc>
        <w:tc>
          <w:tcPr>
            <w:tcW w:w="1125" w:type="dxa"/>
            <w:shd w:val="solid" w:color="FFFFFF" w:fill="auto"/>
            <w:vAlign w:val="bottom"/>
          </w:tcPr>
          <w:p w14:paraId="4EC79562" w14:textId="77777777" w:rsidR="0070624C" w:rsidRDefault="0070624C" w:rsidP="00A477A1">
            <w:pPr>
              <w:jc w:val="right"/>
              <w:rPr>
                <w:rFonts w:ascii="Arial" w:eastAsia="Arial Unicode MS" w:hAnsi="Arial"/>
              </w:rPr>
            </w:pPr>
          </w:p>
        </w:tc>
        <w:tc>
          <w:tcPr>
            <w:tcW w:w="1200" w:type="dxa"/>
            <w:shd w:val="solid" w:color="FFFFFF" w:fill="auto"/>
          </w:tcPr>
          <w:p w14:paraId="59BABC46" w14:textId="77777777" w:rsidR="0070624C" w:rsidRDefault="0070624C" w:rsidP="00A477A1">
            <w:pPr>
              <w:jc w:val="right"/>
              <w:rPr>
                <w:rFonts w:ascii="Arial" w:hAnsi="Arial"/>
                <w:snapToGrid w:val="0"/>
              </w:rPr>
            </w:pPr>
          </w:p>
        </w:tc>
        <w:tc>
          <w:tcPr>
            <w:tcW w:w="960" w:type="dxa"/>
            <w:shd w:val="solid" w:color="FFFFFF" w:fill="auto"/>
            <w:vAlign w:val="bottom"/>
          </w:tcPr>
          <w:p w14:paraId="6BD5A3F1" w14:textId="77777777" w:rsidR="0070624C" w:rsidRDefault="0070624C" w:rsidP="00A477A1">
            <w:pPr>
              <w:jc w:val="right"/>
              <w:rPr>
                <w:rFonts w:ascii="Arial" w:eastAsia="Arial Unicode MS" w:hAnsi="Arial"/>
              </w:rPr>
            </w:pPr>
          </w:p>
        </w:tc>
        <w:tc>
          <w:tcPr>
            <w:tcW w:w="1320" w:type="dxa"/>
            <w:shd w:val="solid" w:color="FFFFFF" w:fill="auto"/>
          </w:tcPr>
          <w:p w14:paraId="7DFF3E9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106824" w14:textId="77777777" w:rsidR="0070624C" w:rsidRDefault="0070624C" w:rsidP="00A477A1">
            <w:pPr>
              <w:jc w:val="right"/>
              <w:rPr>
                <w:rFonts w:ascii="Arial" w:eastAsia="Arial Unicode MS" w:hAnsi="Arial"/>
              </w:rPr>
            </w:pPr>
          </w:p>
        </w:tc>
      </w:tr>
      <w:tr w:rsidR="0070624C" w14:paraId="1D8E59A8" w14:textId="77777777" w:rsidTr="00A477A1">
        <w:trPr>
          <w:trHeight w:val="247"/>
        </w:trPr>
        <w:tc>
          <w:tcPr>
            <w:tcW w:w="1073" w:type="dxa"/>
            <w:shd w:val="solid" w:color="FFFFFF" w:fill="auto"/>
          </w:tcPr>
          <w:p w14:paraId="4B80391D" w14:textId="77777777" w:rsidR="0070624C" w:rsidRDefault="0070624C" w:rsidP="00A477A1">
            <w:pPr>
              <w:jc w:val="both"/>
              <w:rPr>
                <w:rFonts w:ascii="Arial" w:hAnsi="Arial"/>
                <w:color w:val="000000"/>
              </w:rPr>
            </w:pPr>
          </w:p>
        </w:tc>
        <w:tc>
          <w:tcPr>
            <w:tcW w:w="1792" w:type="dxa"/>
            <w:shd w:val="solid" w:color="FFFFFF" w:fill="auto"/>
          </w:tcPr>
          <w:p w14:paraId="111BDC23" w14:textId="77777777" w:rsidR="0070624C" w:rsidRDefault="0070624C" w:rsidP="00A477A1">
            <w:pPr>
              <w:rPr>
                <w:rFonts w:ascii="Arial" w:hAnsi="Arial"/>
                <w:snapToGrid w:val="0"/>
                <w:color w:val="000000"/>
              </w:rPr>
            </w:pPr>
          </w:p>
        </w:tc>
        <w:tc>
          <w:tcPr>
            <w:tcW w:w="1125" w:type="dxa"/>
            <w:shd w:val="solid" w:color="FFFFFF" w:fill="auto"/>
            <w:vAlign w:val="bottom"/>
          </w:tcPr>
          <w:p w14:paraId="74D8F2F1" w14:textId="77777777" w:rsidR="0070624C" w:rsidRDefault="0070624C" w:rsidP="00A477A1">
            <w:pPr>
              <w:jc w:val="right"/>
              <w:rPr>
                <w:rFonts w:ascii="Arial" w:eastAsia="Arial Unicode MS" w:hAnsi="Arial"/>
              </w:rPr>
            </w:pPr>
          </w:p>
        </w:tc>
        <w:tc>
          <w:tcPr>
            <w:tcW w:w="1200" w:type="dxa"/>
            <w:shd w:val="solid" w:color="FFFFFF" w:fill="auto"/>
          </w:tcPr>
          <w:p w14:paraId="41ED0BA6" w14:textId="77777777" w:rsidR="0070624C" w:rsidRDefault="0070624C" w:rsidP="00A477A1">
            <w:pPr>
              <w:jc w:val="right"/>
              <w:rPr>
                <w:rFonts w:ascii="Arial" w:hAnsi="Arial"/>
                <w:snapToGrid w:val="0"/>
              </w:rPr>
            </w:pPr>
          </w:p>
        </w:tc>
        <w:tc>
          <w:tcPr>
            <w:tcW w:w="960" w:type="dxa"/>
            <w:shd w:val="solid" w:color="FFFFFF" w:fill="auto"/>
            <w:vAlign w:val="bottom"/>
          </w:tcPr>
          <w:p w14:paraId="3DE4C223" w14:textId="77777777" w:rsidR="0070624C" w:rsidRDefault="0070624C" w:rsidP="00A477A1">
            <w:pPr>
              <w:jc w:val="right"/>
              <w:rPr>
                <w:rFonts w:ascii="Arial" w:eastAsia="Arial Unicode MS" w:hAnsi="Arial"/>
              </w:rPr>
            </w:pPr>
          </w:p>
        </w:tc>
        <w:tc>
          <w:tcPr>
            <w:tcW w:w="1320" w:type="dxa"/>
            <w:shd w:val="solid" w:color="FFFFFF" w:fill="auto"/>
          </w:tcPr>
          <w:p w14:paraId="0BF88299"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7B6DECE" w14:textId="77777777" w:rsidR="0070624C" w:rsidRDefault="0070624C" w:rsidP="00A477A1">
            <w:pPr>
              <w:jc w:val="right"/>
              <w:rPr>
                <w:rFonts w:ascii="Arial" w:eastAsia="Arial Unicode MS" w:hAnsi="Arial"/>
              </w:rPr>
            </w:pPr>
          </w:p>
        </w:tc>
      </w:tr>
      <w:tr w:rsidR="0070624C" w14:paraId="38B608BB" w14:textId="77777777" w:rsidTr="00A477A1">
        <w:trPr>
          <w:trHeight w:val="247"/>
        </w:trPr>
        <w:tc>
          <w:tcPr>
            <w:tcW w:w="1073" w:type="dxa"/>
            <w:shd w:val="solid" w:color="FFFFFF" w:fill="auto"/>
          </w:tcPr>
          <w:p w14:paraId="79124D2E" w14:textId="77777777" w:rsidR="0070624C" w:rsidRDefault="0070624C" w:rsidP="00A477A1">
            <w:pPr>
              <w:jc w:val="both"/>
              <w:rPr>
                <w:rFonts w:ascii="Arial" w:hAnsi="Arial"/>
                <w:color w:val="000000"/>
              </w:rPr>
            </w:pPr>
          </w:p>
        </w:tc>
        <w:tc>
          <w:tcPr>
            <w:tcW w:w="1792" w:type="dxa"/>
            <w:shd w:val="solid" w:color="FFFFFF" w:fill="auto"/>
          </w:tcPr>
          <w:p w14:paraId="4E27E508" w14:textId="77777777" w:rsidR="0070624C" w:rsidRDefault="0070624C" w:rsidP="00A477A1">
            <w:pPr>
              <w:rPr>
                <w:rFonts w:ascii="Arial" w:hAnsi="Arial"/>
                <w:snapToGrid w:val="0"/>
                <w:color w:val="000000"/>
              </w:rPr>
            </w:pPr>
          </w:p>
        </w:tc>
        <w:tc>
          <w:tcPr>
            <w:tcW w:w="1125" w:type="dxa"/>
            <w:shd w:val="solid" w:color="FFFFFF" w:fill="auto"/>
            <w:vAlign w:val="bottom"/>
          </w:tcPr>
          <w:p w14:paraId="6B8A3F8B" w14:textId="77777777" w:rsidR="0070624C" w:rsidRDefault="0070624C" w:rsidP="00A477A1">
            <w:pPr>
              <w:jc w:val="right"/>
              <w:rPr>
                <w:rFonts w:ascii="Arial" w:eastAsia="Arial Unicode MS" w:hAnsi="Arial"/>
              </w:rPr>
            </w:pPr>
          </w:p>
        </w:tc>
        <w:tc>
          <w:tcPr>
            <w:tcW w:w="1200" w:type="dxa"/>
            <w:shd w:val="solid" w:color="FFFFFF" w:fill="auto"/>
          </w:tcPr>
          <w:p w14:paraId="31B496F5" w14:textId="77777777" w:rsidR="0070624C" w:rsidRDefault="0070624C" w:rsidP="00A477A1">
            <w:pPr>
              <w:jc w:val="right"/>
              <w:rPr>
                <w:rFonts w:ascii="Arial" w:hAnsi="Arial"/>
                <w:snapToGrid w:val="0"/>
              </w:rPr>
            </w:pPr>
          </w:p>
        </w:tc>
        <w:tc>
          <w:tcPr>
            <w:tcW w:w="960" w:type="dxa"/>
            <w:shd w:val="solid" w:color="FFFFFF" w:fill="auto"/>
            <w:vAlign w:val="bottom"/>
          </w:tcPr>
          <w:p w14:paraId="780FF85D" w14:textId="77777777" w:rsidR="0070624C" w:rsidRDefault="0070624C" w:rsidP="00A477A1">
            <w:pPr>
              <w:jc w:val="right"/>
              <w:rPr>
                <w:rFonts w:ascii="Arial" w:eastAsia="Arial Unicode MS" w:hAnsi="Arial"/>
              </w:rPr>
            </w:pPr>
          </w:p>
        </w:tc>
        <w:tc>
          <w:tcPr>
            <w:tcW w:w="1320" w:type="dxa"/>
            <w:shd w:val="solid" w:color="FFFFFF" w:fill="auto"/>
          </w:tcPr>
          <w:p w14:paraId="17B7ECF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09956C" w14:textId="77777777" w:rsidR="0070624C" w:rsidRDefault="0070624C" w:rsidP="00A477A1">
            <w:pPr>
              <w:jc w:val="right"/>
              <w:rPr>
                <w:rFonts w:ascii="Arial" w:eastAsia="Arial Unicode MS" w:hAnsi="Arial"/>
              </w:rPr>
            </w:pPr>
          </w:p>
        </w:tc>
      </w:tr>
      <w:tr w:rsidR="0070624C" w14:paraId="66DBA5B5" w14:textId="77777777" w:rsidTr="00A477A1">
        <w:trPr>
          <w:trHeight w:val="247"/>
        </w:trPr>
        <w:tc>
          <w:tcPr>
            <w:tcW w:w="1073" w:type="dxa"/>
            <w:shd w:val="solid" w:color="FFFFFF" w:fill="auto"/>
          </w:tcPr>
          <w:p w14:paraId="3A79C620" w14:textId="77777777" w:rsidR="0070624C" w:rsidRDefault="0070624C" w:rsidP="00A477A1">
            <w:pPr>
              <w:jc w:val="both"/>
              <w:rPr>
                <w:rFonts w:ascii="Arial" w:hAnsi="Arial"/>
                <w:color w:val="000000"/>
              </w:rPr>
            </w:pPr>
          </w:p>
        </w:tc>
        <w:tc>
          <w:tcPr>
            <w:tcW w:w="1792" w:type="dxa"/>
            <w:shd w:val="solid" w:color="FFFFFF" w:fill="auto"/>
          </w:tcPr>
          <w:p w14:paraId="6CB28B72" w14:textId="77777777" w:rsidR="0070624C" w:rsidRDefault="0070624C" w:rsidP="00A477A1">
            <w:pPr>
              <w:rPr>
                <w:rFonts w:ascii="Arial" w:hAnsi="Arial"/>
                <w:snapToGrid w:val="0"/>
                <w:color w:val="000000"/>
              </w:rPr>
            </w:pPr>
          </w:p>
        </w:tc>
        <w:tc>
          <w:tcPr>
            <w:tcW w:w="1125" w:type="dxa"/>
            <w:shd w:val="solid" w:color="FFFFFF" w:fill="auto"/>
            <w:vAlign w:val="bottom"/>
          </w:tcPr>
          <w:p w14:paraId="189C7BBE" w14:textId="77777777" w:rsidR="0070624C" w:rsidRDefault="0070624C" w:rsidP="00A477A1">
            <w:pPr>
              <w:jc w:val="right"/>
              <w:rPr>
                <w:rFonts w:ascii="Arial" w:eastAsia="Arial Unicode MS" w:hAnsi="Arial"/>
              </w:rPr>
            </w:pPr>
          </w:p>
        </w:tc>
        <w:tc>
          <w:tcPr>
            <w:tcW w:w="1200" w:type="dxa"/>
            <w:shd w:val="solid" w:color="FFFFFF" w:fill="auto"/>
          </w:tcPr>
          <w:p w14:paraId="4643EE15" w14:textId="77777777" w:rsidR="0070624C" w:rsidRDefault="0070624C" w:rsidP="00A477A1">
            <w:pPr>
              <w:jc w:val="right"/>
              <w:rPr>
                <w:rFonts w:ascii="Arial" w:hAnsi="Arial"/>
                <w:snapToGrid w:val="0"/>
              </w:rPr>
            </w:pPr>
          </w:p>
        </w:tc>
        <w:tc>
          <w:tcPr>
            <w:tcW w:w="960" w:type="dxa"/>
            <w:shd w:val="solid" w:color="FFFFFF" w:fill="auto"/>
            <w:vAlign w:val="bottom"/>
          </w:tcPr>
          <w:p w14:paraId="37116F1A" w14:textId="77777777" w:rsidR="0070624C" w:rsidRDefault="0070624C" w:rsidP="00A477A1">
            <w:pPr>
              <w:jc w:val="right"/>
              <w:rPr>
                <w:rFonts w:ascii="Arial" w:eastAsia="Arial Unicode MS" w:hAnsi="Arial"/>
              </w:rPr>
            </w:pPr>
          </w:p>
        </w:tc>
        <w:tc>
          <w:tcPr>
            <w:tcW w:w="1320" w:type="dxa"/>
            <w:shd w:val="solid" w:color="FFFFFF" w:fill="auto"/>
          </w:tcPr>
          <w:p w14:paraId="32DFF9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56A3763" w14:textId="77777777" w:rsidR="0070624C" w:rsidRDefault="0070624C" w:rsidP="00A477A1">
            <w:pPr>
              <w:jc w:val="right"/>
              <w:rPr>
                <w:rFonts w:ascii="Arial" w:eastAsia="Arial Unicode MS" w:hAnsi="Arial"/>
              </w:rPr>
            </w:pPr>
          </w:p>
        </w:tc>
      </w:tr>
      <w:tr w:rsidR="0070624C" w14:paraId="513FF5BA" w14:textId="77777777" w:rsidTr="00A477A1">
        <w:trPr>
          <w:trHeight w:val="247"/>
        </w:trPr>
        <w:tc>
          <w:tcPr>
            <w:tcW w:w="1073" w:type="dxa"/>
            <w:shd w:val="solid" w:color="FFFFFF" w:fill="auto"/>
          </w:tcPr>
          <w:p w14:paraId="1370FB4E" w14:textId="77777777" w:rsidR="0070624C" w:rsidRDefault="0070624C" w:rsidP="00A477A1">
            <w:pPr>
              <w:jc w:val="both"/>
              <w:rPr>
                <w:rFonts w:ascii="Arial" w:hAnsi="Arial"/>
                <w:color w:val="000000"/>
              </w:rPr>
            </w:pPr>
          </w:p>
        </w:tc>
        <w:tc>
          <w:tcPr>
            <w:tcW w:w="1792" w:type="dxa"/>
            <w:shd w:val="solid" w:color="FFFFFF" w:fill="auto"/>
          </w:tcPr>
          <w:p w14:paraId="70659E0C" w14:textId="77777777" w:rsidR="0070624C" w:rsidRDefault="0070624C" w:rsidP="00A477A1">
            <w:pPr>
              <w:rPr>
                <w:rFonts w:ascii="Arial" w:hAnsi="Arial"/>
                <w:snapToGrid w:val="0"/>
                <w:color w:val="000000"/>
              </w:rPr>
            </w:pPr>
          </w:p>
        </w:tc>
        <w:tc>
          <w:tcPr>
            <w:tcW w:w="1125" w:type="dxa"/>
            <w:shd w:val="solid" w:color="FFFFFF" w:fill="auto"/>
            <w:vAlign w:val="bottom"/>
          </w:tcPr>
          <w:p w14:paraId="056D33D7" w14:textId="77777777" w:rsidR="0070624C" w:rsidRDefault="0070624C" w:rsidP="00A477A1">
            <w:pPr>
              <w:jc w:val="right"/>
              <w:rPr>
                <w:rFonts w:ascii="Arial" w:eastAsia="Arial Unicode MS" w:hAnsi="Arial"/>
              </w:rPr>
            </w:pPr>
          </w:p>
        </w:tc>
        <w:tc>
          <w:tcPr>
            <w:tcW w:w="1200" w:type="dxa"/>
            <w:shd w:val="solid" w:color="FFFFFF" w:fill="auto"/>
          </w:tcPr>
          <w:p w14:paraId="496A6DC9" w14:textId="77777777" w:rsidR="0070624C" w:rsidRDefault="0070624C" w:rsidP="00A477A1">
            <w:pPr>
              <w:jc w:val="right"/>
              <w:rPr>
                <w:rFonts w:ascii="Arial" w:hAnsi="Arial"/>
                <w:snapToGrid w:val="0"/>
              </w:rPr>
            </w:pPr>
          </w:p>
        </w:tc>
        <w:tc>
          <w:tcPr>
            <w:tcW w:w="960" w:type="dxa"/>
            <w:shd w:val="solid" w:color="FFFFFF" w:fill="auto"/>
            <w:vAlign w:val="bottom"/>
          </w:tcPr>
          <w:p w14:paraId="13029815" w14:textId="77777777" w:rsidR="0070624C" w:rsidRDefault="0070624C" w:rsidP="00A477A1">
            <w:pPr>
              <w:jc w:val="right"/>
              <w:rPr>
                <w:rFonts w:ascii="Arial" w:eastAsia="Arial Unicode MS" w:hAnsi="Arial"/>
              </w:rPr>
            </w:pPr>
          </w:p>
        </w:tc>
        <w:tc>
          <w:tcPr>
            <w:tcW w:w="1320" w:type="dxa"/>
            <w:shd w:val="solid" w:color="FFFFFF" w:fill="auto"/>
          </w:tcPr>
          <w:p w14:paraId="65910BD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880D389" w14:textId="77777777" w:rsidR="0070624C" w:rsidRDefault="0070624C" w:rsidP="00A477A1">
            <w:pPr>
              <w:jc w:val="right"/>
              <w:rPr>
                <w:rFonts w:ascii="Arial" w:eastAsia="Arial Unicode MS" w:hAnsi="Arial"/>
              </w:rPr>
            </w:pPr>
          </w:p>
        </w:tc>
      </w:tr>
      <w:tr w:rsidR="0070624C" w:rsidRPr="00C4515E" w14:paraId="755D997A" w14:textId="77777777" w:rsidTr="00A477A1">
        <w:trPr>
          <w:trHeight w:val="193"/>
        </w:trPr>
        <w:tc>
          <w:tcPr>
            <w:tcW w:w="1073" w:type="dxa"/>
            <w:shd w:val="solid" w:color="FFFFFF" w:fill="auto"/>
            <w:vAlign w:val="center"/>
          </w:tcPr>
          <w:p w14:paraId="1DC2BAF0" w14:textId="77777777" w:rsidR="0070624C" w:rsidRDefault="0070624C" w:rsidP="00A477A1">
            <w:pPr>
              <w:jc w:val="both"/>
              <w:rPr>
                <w:rFonts w:ascii="Arial" w:hAnsi="Arial"/>
                <w:color w:val="000000"/>
              </w:rPr>
            </w:pPr>
          </w:p>
        </w:tc>
        <w:tc>
          <w:tcPr>
            <w:tcW w:w="1792" w:type="dxa"/>
            <w:shd w:val="solid" w:color="FFFFFF" w:fill="auto"/>
            <w:vAlign w:val="center"/>
          </w:tcPr>
          <w:p w14:paraId="528A3EE9" w14:textId="77777777" w:rsidR="0070624C" w:rsidRDefault="0070624C" w:rsidP="00A477A1">
            <w:pPr>
              <w:jc w:val="both"/>
              <w:rPr>
                <w:rFonts w:ascii="Arial" w:hAnsi="Arial"/>
                <w:color w:val="000000"/>
              </w:rPr>
            </w:pPr>
          </w:p>
        </w:tc>
        <w:tc>
          <w:tcPr>
            <w:tcW w:w="1125" w:type="dxa"/>
            <w:shd w:val="solid" w:color="FFFFFF" w:fill="auto"/>
            <w:vAlign w:val="center"/>
          </w:tcPr>
          <w:p w14:paraId="1C9C538D" w14:textId="77777777" w:rsidR="0070624C" w:rsidRPr="00C4515E" w:rsidRDefault="0070624C" w:rsidP="00A477A1">
            <w:pPr>
              <w:jc w:val="right"/>
              <w:rPr>
                <w:rFonts w:ascii="Arial" w:hAnsi="Arial"/>
                <w:b/>
                <w:color w:val="000000"/>
              </w:rPr>
            </w:pPr>
          </w:p>
        </w:tc>
        <w:tc>
          <w:tcPr>
            <w:tcW w:w="1200" w:type="dxa"/>
            <w:shd w:val="solid" w:color="FFFFFF" w:fill="auto"/>
          </w:tcPr>
          <w:p w14:paraId="343E1912"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4D54A101" w14:textId="77777777" w:rsidR="0070624C" w:rsidRPr="00C4515E" w:rsidRDefault="0070624C" w:rsidP="00A477A1">
            <w:pPr>
              <w:jc w:val="right"/>
              <w:rPr>
                <w:rFonts w:ascii="Arial" w:hAnsi="Arial"/>
                <w:b/>
                <w:color w:val="000000"/>
              </w:rPr>
            </w:pPr>
          </w:p>
        </w:tc>
        <w:tc>
          <w:tcPr>
            <w:tcW w:w="1320" w:type="dxa"/>
            <w:shd w:val="solid" w:color="FFFFFF" w:fill="auto"/>
          </w:tcPr>
          <w:p w14:paraId="42B1788F"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2D6ACD95" w14:textId="77777777" w:rsidR="0070624C" w:rsidRPr="00C4515E" w:rsidRDefault="0070624C" w:rsidP="00A477A1">
            <w:pPr>
              <w:jc w:val="right"/>
              <w:rPr>
                <w:rFonts w:ascii="Arial" w:hAnsi="Arial"/>
                <w:b/>
                <w:color w:val="000000"/>
              </w:rPr>
            </w:pPr>
          </w:p>
        </w:tc>
      </w:tr>
    </w:tbl>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Arial" w:hAnsi="Arial"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lastRenderedPageBreak/>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450E7C66" w14:textId="77777777" w:rsidR="00010EB2" w:rsidRDefault="006661FE" w:rsidP="00010EB2">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010EB2">
        <w:rPr>
          <w:rFonts w:ascii="Arial" w:hAnsi="Arial" w:cs="Arial"/>
          <w:noProof/>
          <w:sz w:val="22"/>
          <w:szCs w:val="22"/>
        </w:rPr>
        <w:t xml:space="preserve">Transmission Demand Residual tariff is subject to further adjustment to allow for the minimum £0/kW gross demand charge. The application of a discount for small generators pursuant to Licence Condition C13 will also affect the final gross demand tariff. </w:t>
      </w:r>
    </w:p>
    <w:p w14:paraId="57C73D47" w14:textId="77777777" w:rsidR="006661FE" w:rsidRPr="00CD5631" w:rsidRDefault="006661FE" w:rsidP="00010EB2">
      <w:pPr>
        <w:ind w:left="709" w:hanging="709"/>
        <w:jc w:val="both"/>
        <w:rPr>
          <w:rFonts w:ascii="Arial" w:hAnsi="Arial" w:cs="Arial"/>
          <w:b/>
          <w:sz w:val="28"/>
          <w:szCs w:val="28"/>
        </w:rPr>
      </w:pPr>
      <w:bookmarkStart w:id="555" w:name="_Ref491664379"/>
      <w:bookmarkStart w:id="556" w:name="_Toc32201105"/>
      <w:r w:rsidRPr="004248A1">
        <w:rPr>
          <w:rFonts w:ascii="Arial" w:hAnsi="Arial" w:cs="Arial"/>
          <w:sz w:val="22"/>
          <w:szCs w:val="22"/>
        </w:rPr>
        <w:br w:type="page"/>
      </w:r>
      <w:bookmarkStart w:id="557" w:name="_Toc49661155"/>
      <w:bookmarkStart w:id="558" w:name="_Toc274049734"/>
      <w:r w:rsidRPr="00CD5631">
        <w:rPr>
          <w:rFonts w:ascii="Arial" w:hAnsi="Arial" w:cs="Arial"/>
          <w:b/>
          <w:sz w:val="28"/>
          <w:szCs w:val="28"/>
        </w:rPr>
        <w:lastRenderedPageBreak/>
        <w:t>14.2</w:t>
      </w:r>
      <w:r w:rsidR="00436045" w:rsidRPr="00CD5631">
        <w:rPr>
          <w:rFonts w:ascii="Arial" w:hAnsi="Arial" w:cs="Arial"/>
          <w:b/>
          <w:sz w:val="28"/>
          <w:szCs w:val="28"/>
        </w:rPr>
        <w:t>5</w:t>
      </w:r>
      <w:r w:rsidRPr="00CD5631">
        <w:rPr>
          <w:rFonts w:ascii="Arial" w:hAnsi="Arial" w:cs="Arial"/>
          <w:b/>
          <w:sz w:val="28"/>
          <w:szCs w:val="28"/>
        </w:rPr>
        <w:t xml:space="preserve"> Reconciliation of </w:t>
      </w:r>
      <w:r w:rsidR="003A0CB9" w:rsidRPr="00CD5631">
        <w:rPr>
          <w:rFonts w:ascii="Arial" w:hAnsi="Arial" w:cs="Arial"/>
          <w:b/>
          <w:sz w:val="28"/>
          <w:szCs w:val="28"/>
        </w:rPr>
        <w:t xml:space="preserve">Gross </w:t>
      </w:r>
      <w:r w:rsidRPr="00CD5631">
        <w:rPr>
          <w:rFonts w:ascii="Arial" w:hAnsi="Arial" w:cs="Arial"/>
          <w:b/>
          <w:sz w:val="28"/>
          <w:szCs w:val="28"/>
        </w:rPr>
        <w:t>Demand Related Transmission Network Use of System Charges</w:t>
      </w:r>
      <w:bookmarkEnd w:id="555"/>
      <w:bookmarkEnd w:id="556"/>
      <w:bookmarkEnd w:id="557"/>
      <w:bookmarkEnd w:id="558"/>
    </w:p>
    <w:p w14:paraId="1186C009" w14:textId="77777777" w:rsidR="006661FE" w:rsidRDefault="006661FE" w:rsidP="006661FE">
      <w:pPr>
        <w:pStyle w:val="1"/>
        <w:jc w:val="both"/>
      </w:pPr>
    </w:p>
    <w:p w14:paraId="7981DAAE" w14:textId="77777777" w:rsidR="006661FE" w:rsidRPr="004248A1" w:rsidRDefault="006661FE" w:rsidP="006661FE">
      <w:pPr>
        <w:pStyle w:val="BodyText"/>
        <w:rPr>
          <w:rFonts w:ascii="Arial" w:hAnsi="Arial" w:cs="Arial"/>
          <w:sz w:val="22"/>
        </w:rPr>
      </w:pPr>
      <w:bookmarkStart w:id="559" w:name="_Hlt479666837"/>
      <w:bookmarkStart w:id="560" w:name="_Hlt506623598"/>
      <w:bookmarkEnd w:id="559"/>
      <w:bookmarkEnd w:id="560"/>
      <w:r w:rsidRPr="004248A1">
        <w:rPr>
          <w:rFonts w:ascii="Arial" w:hAnsi="Arial" w:cs="Arial"/>
          <w:sz w:val="22"/>
        </w:rPr>
        <w:t xml:space="preserve">This appendix illustrates the methodology used by </w:t>
      </w:r>
      <w:r w:rsidR="00E71EB2" w:rsidRPr="00E71EB2">
        <w:rPr>
          <w:rFonts w:ascii="Arial" w:hAnsi="Arial" w:cs="Arial"/>
          <w:b/>
          <w:sz w:val="22"/>
        </w:rPr>
        <w:t>The Company</w:t>
      </w:r>
      <w:r w:rsidRPr="004248A1">
        <w:rPr>
          <w:rFonts w:ascii="Arial" w:hAnsi="Arial" w:cs="Arial"/>
          <w:sz w:val="22"/>
        </w:rPr>
        <w:t xml:space="preserve"> in the reconciliation of Transmission Network Use of System charges for </w:t>
      </w:r>
      <w:r w:rsidR="003A0CB9">
        <w:rPr>
          <w:rFonts w:ascii="Arial" w:hAnsi="Arial" w:cs="Arial"/>
          <w:sz w:val="22"/>
        </w:rPr>
        <w:t xml:space="preserve">gross </w:t>
      </w:r>
      <w:r w:rsidRPr="004248A1">
        <w:rPr>
          <w:rFonts w:ascii="Arial" w:hAnsi="Arial" w:cs="Arial"/>
          <w:sz w:val="22"/>
        </w:rPr>
        <w:t>demand</w:t>
      </w:r>
      <w:r w:rsidR="005E531F">
        <w:rPr>
          <w:rFonts w:ascii="Arial" w:hAnsi="Arial" w:cs="Arial"/>
          <w:sz w:val="22"/>
        </w:rPr>
        <w:t xml:space="preserve">. </w:t>
      </w:r>
      <w:r w:rsidRPr="004248A1">
        <w:rPr>
          <w:rFonts w:ascii="Arial" w:hAnsi="Arial" w:cs="Arial"/>
          <w:sz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561" w:name="_Toc946728"/>
    </w:p>
    <w:p w14:paraId="2D914181" w14:textId="77777777" w:rsidR="006661FE" w:rsidRPr="004248A1" w:rsidRDefault="006661FE" w:rsidP="006661FE">
      <w:pPr>
        <w:pStyle w:val="Heading2"/>
        <w:rPr>
          <w:rFonts w:ascii="Arial" w:hAnsi="Arial" w:cs="Arial"/>
        </w:rPr>
      </w:pPr>
      <w:bookmarkStart w:id="562" w:name="_Toc32201106"/>
      <w:bookmarkStart w:id="563" w:name="_Toc49661156"/>
      <w:bookmarkStart w:id="564" w:name="_Toc274049735"/>
      <w:r w:rsidRPr="004248A1">
        <w:rPr>
          <w:rFonts w:ascii="Arial" w:hAnsi="Arial" w:cs="Arial"/>
        </w:rPr>
        <w:t>Monthly Charges</w:t>
      </w:r>
      <w:bookmarkEnd w:id="561"/>
      <w:bookmarkEnd w:id="562"/>
      <w:bookmarkEnd w:id="563"/>
      <w:bookmarkEnd w:id="564"/>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003A0CB9">
        <w:trPr>
          <w:trHeight w:val="1114"/>
        </w:trPr>
        <w:tc>
          <w:tcPr>
            <w:tcW w:w="629" w:type="dxa"/>
            <w:tcBorders>
              <w:top w:val="single" w:sz="4" w:space="0" w:color="auto"/>
              <w:bottom w:val="nil"/>
              <w:right w:val="nil"/>
            </w:tcBorders>
            <w:vAlign w:val="center"/>
          </w:tcPr>
          <w:p w14:paraId="0029D3A2" w14:textId="77777777" w:rsidR="003A0CB9" w:rsidRDefault="003A0CB9" w:rsidP="003A0CB9">
            <w:pPr>
              <w:rPr>
                <w:rFonts w:ascii="Arial" w:hAnsi="Arial"/>
                <w:sz w:val="22"/>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Default="003A0CB9" w:rsidP="003A0CB9">
            <w:pPr>
              <w:jc w:val="center"/>
              <w:rPr>
                <w:rFonts w:ascii="Arial" w:hAnsi="Arial"/>
                <w:sz w:val="22"/>
              </w:rPr>
            </w:pPr>
            <w:r>
              <w:rPr>
                <w:rFonts w:ascii="Arial" w:hAnsi="Arial"/>
                <w:sz w:val="22"/>
              </w:rPr>
              <w:t>Forecast HH</w:t>
            </w:r>
          </w:p>
          <w:p w14:paraId="605686D0" w14:textId="77777777" w:rsidR="003A0CB9" w:rsidRDefault="003A0CB9" w:rsidP="003A0CB9">
            <w:pPr>
              <w:jc w:val="center"/>
              <w:rPr>
                <w:rFonts w:ascii="Arial" w:hAnsi="Arial"/>
                <w:sz w:val="22"/>
              </w:rPr>
            </w:pPr>
            <w:r>
              <w:rPr>
                <w:rFonts w:ascii="Arial" w:hAnsi="Arial"/>
                <w:sz w:val="22"/>
              </w:rPr>
              <w:t>Triad Gross Demand</w:t>
            </w:r>
          </w:p>
          <w:p w14:paraId="727EBEA3"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Default="003A0CB9" w:rsidP="003A0CB9">
            <w:pPr>
              <w:jc w:val="center"/>
              <w:rPr>
                <w:rFonts w:ascii="Arial" w:hAnsi="Arial"/>
                <w:sz w:val="22"/>
              </w:rPr>
            </w:pPr>
            <w:r>
              <w:rPr>
                <w:rFonts w:ascii="Arial" w:hAnsi="Arial"/>
                <w:sz w:val="22"/>
              </w:rPr>
              <w:t>Forecast HH</w:t>
            </w:r>
          </w:p>
          <w:p w14:paraId="2F6B3307" w14:textId="77777777" w:rsidR="003A0CB9" w:rsidRDefault="003A0CB9" w:rsidP="003A0CB9">
            <w:pPr>
              <w:jc w:val="center"/>
              <w:rPr>
                <w:rFonts w:ascii="Arial" w:hAnsi="Arial"/>
                <w:sz w:val="22"/>
              </w:rPr>
            </w:pPr>
            <w:r>
              <w:rPr>
                <w:rFonts w:ascii="Arial" w:hAnsi="Arial"/>
                <w:sz w:val="22"/>
              </w:rPr>
              <w:t>Triad Embedded Export</w:t>
            </w:r>
          </w:p>
          <w:p w14:paraId="3E91682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Default="003A0CB9" w:rsidP="003A0CB9">
            <w:pPr>
              <w:jc w:val="center"/>
              <w:rPr>
                <w:rFonts w:ascii="Arial" w:hAnsi="Arial"/>
                <w:sz w:val="22"/>
              </w:rPr>
            </w:pPr>
            <w:r>
              <w:rPr>
                <w:rFonts w:ascii="Arial" w:hAnsi="Arial"/>
                <w:sz w:val="22"/>
              </w:rPr>
              <w:t>Forecast NHH</w:t>
            </w:r>
          </w:p>
          <w:p w14:paraId="05610066" w14:textId="77777777" w:rsidR="003A0CB9" w:rsidRDefault="003A0CB9" w:rsidP="003A0CB9">
            <w:pPr>
              <w:jc w:val="center"/>
              <w:rPr>
                <w:rFonts w:ascii="Arial" w:hAnsi="Arial"/>
                <w:sz w:val="22"/>
              </w:rPr>
            </w:pPr>
            <w:r>
              <w:rPr>
                <w:rFonts w:ascii="Arial" w:hAnsi="Arial"/>
                <w:sz w:val="22"/>
              </w:rPr>
              <w:t>Energy Consumption</w:t>
            </w:r>
          </w:p>
          <w:p w14:paraId="755905BE"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38701C48" w14:textId="77777777" w:rsidR="003A0CB9" w:rsidRDefault="003A0CB9" w:rsidP="003A0CB9">
            <w:pPr>
              <w:jc w:val="center"/>
              <w:rPr>
                <w:rFonts w:ascii="Arial" w:hAnsi="Arial"/>
                <w:sz w:val="22"/>
              </w:rPr>
            </w:pPr>
            <w:r>
              <w:rPr>
                <w:rFonts w:ascii="Arial" w:hAnsi="Arial"/>
                <w:sz w:val="22"/>
              </w:rPr>
              <w:t>Net Monthly Invoiced Amount (£)</w:t>
            </w:r>
          </w:p>
        </w:tc>
      </w:tr>
      <w:tr w:rsidR="003A0CB9" w:rsidRPr="00506BD8" w14:paraId="51F1984F" w14:textId="77777777" w:rsidTr="003A0CB9">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41567E7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2E3FAC2C"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5BBCEC40"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79C02C09"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5C665ED6"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E512476"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69F0B235" w14:textId="77777777" w:rsidR="003A0CB9" w:rsidRPr="00B8144F" w:rsidRDefault="003A0CB9" w:rsidP="003A0CB9">
            <w:pPr>
              <w:pStyle w:val="CommentText"/>
              <w:jc w:val="center"/>
              <w:rPr>
                <w:rFonts w:cs="Arial"/>
                <w:sz w:val="22"/>
              </w:rPr>
            </w:pPr>
            <w:r w:rsidRPr="00B8144F">
              <w:rPr>
                <w:rFonts w:cs="Arial"/>
                <w:sz w:val="22"/>
              </w:rPr>
              <w:t>24,750</w:t>
            </w:r>
          </w:p>
        </w:tc>
      </w:tr>
      <w:tr w:rsidR="003A0CB9" w:rsidRPr="00506BD8" w14:paraId="161C28D7" w14:textId="77777777" w:rsidTr="003A0CB9">
        <w:trPr>
          <w:trHeight w:val="154"/>
        </w:trPr>
        <w:tc>
          <w:tcPr>
            <w:tcW w:w="629" w:type="dxa"/>
            <w:tcBorders>
              <w:top w:val="nil"/>
              <w:left w:val="single" w:sz="4" w:space="0" w:color="auto"/>
              <w:bottom w:val="nil"/>
              <w:right w:val="nil"/>
            </w:tcBorders>
            <w:vAlign w:val="center"/>
          </w:tcPr>
          <w:p w14:paraId="3C6CEE9C"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3A0A9D54"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4442845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6DCF6B8"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5F1D241"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91BC02F"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8A8AA3C"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9978D8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21F0B4B3" w14:textId="77777777" w:rsidTr="003A0CB9">
        <w:trPr>
          <w:trHeight w:val="154"/>
        </w:trPr>
        <w:tc>
          <w:tcPr>
            <w:tcW w:w="629" w:type="dxa"/>
            <w:tcBorders>
              <w:top w:val="nil"/>
              <w:left w:val="single" w:sz="4" w:space="0" w:color="auto"/>
              <w:bottom w:val="nil"/>
              <w:right w:val="nil"/>
            </w:tcBorders>
            <w:vAlign w:val="center"/>
          </w:tcPr>
          <w:p w14:paraId="51578291"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2538D2F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0107F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29C8E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B02E02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85DA73C"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BE580B1"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4E86BC40"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rsidRPr="00506BD8" w14:paraId="1103DBAA" w14:textId="77777777" w:rsidTr="003A0CB9">
        <w:trPr>
          <w:trHeight w:val="154"/>
        </w:trPr>
        <w:tc>
          <w:tcPr>
            <w:tcW w:w="629" w:type="dxa"/>
            <w:tcBorders>
              <w:top w:val="nil"/>
              <w:left w:val="single" w:sz="4" w:space="0" w:color="auto"/>
              <w:bottom w:val="nil"/>
              <w:right w:val="nil"/>
            </w:tcBorders>
            <w:vAlign w:val="center"/>
          </w:tcPr>
          <w:p w14:paraId="2A50FB83"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7FCDAB2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02CCE58"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21F4B626"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3FCA1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D71E3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0AE21E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578E88"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D85EE85" w14:textId="77777777" w:rsidTr="003A0CB9">
        <w:trPr>
          <w:trHeight w:val="154"/>
        </w:trPr>
        <w:tc>
          <w:tcPr>
            <w:tcW w:w="629" w:type="dxa"/>
            <w:tcBorders>
              <w:top w:val="nil"/>
              <w:bottom w:val="nil"/>
              <w:right w:val="nil"/>
            </w:tcBorders>
            <w:vAlign w:val="center"/>
          </w:tcPr>
          <w:p w14:paraId="5C0EBD95"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3C8BD924"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C161604"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6576C6C"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2E7445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D34FCD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64D5ACE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4564AF1"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2054FE5F" w14:textId="77777777" w:rsidTr="003A0CB9">
        <w:trPr>
          <w:trHeight w:val="154"/>
        </w:trPr>
        <w:tc>
          <w:tcPr>
            <w:tcW w:w="629" w:type="dxa"/>
            <w:tcBorders>
              <w:top w:val="nil"/>
              <w:bottom w:val="nil"/>
              <w:right w:val="nil"/>
            </w:tcBorders>
            <w:vAlign w:val="center"/>
          </w:tcPr>
          <w:p w14:paraId="061C3E9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049A956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9635DA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40B939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B2A3192"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CBC717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45A1B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FCDAC3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56000E9B" w14:textId="77777777" w:rsidTr="003A0CB9">
        <w:trPr>
          <w:trHeight w:val="154"/>
        </w:trPr>
        <w:tc>
          <w:tcPr>
            <w:tcW w:w="629" w:type="dxa"/>
            <w:tcBorders>
              <w:top w:val="nil"/>
              <w:bottom w:val="nil"/>
              <w:right w:val="nil"/>
            </w:tcBorders>
            <w:vAlign w:val="center"/>
          </w:tcPr>
          <w:p w14:paraId="77AF390E"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182CD748"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B4BAF1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189A9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49411545"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0D9C3AB"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D345B8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7CA80CC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7E188E6F" w14:textId="77777777" w:rsidTr="003A0CB9">
        <w:trPr>
          <w:trHeight w:val="154"/>
        </w:trPr>
        <w:tc>
          <w:tcPr>
            <w:tcW w:w="629" w:type="dxa"/>
            <w:tcBorders>
              <w:top w:val="nil"/>
              <w:bottom w:val="nil"/>
              <w:right w:val="nil"/>
            </w:tcBorders>
            <w:vAlign w:val="center"/>
          </w:tcPr>
          <w:p w14:paraId="5B3D2D25"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54F9C04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C533E57"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08B467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A1AA87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BBE568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009EC02"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7AFCB5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089D4625" w14:textId="77777777" w:rsidTr="003A0CB9">
        <w:trPr>
          <w:trHeight w:val="154"/>
        </w:trPr>
        <w:tc>
          <w:tcPr>
            <w:tcW w:w="629" w:type="dxa"/>
            <w:tcBorders>
              <w:top w:val="nil"/>
              <w:bottom w:val="nil"/>
              <w:right w:val="nil"/>
            </w:tcBorders>
            <w:vAlign w:val="center"/>
          </w:tcPr>
          <w:p w14:paraId="0F1D439F"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70B7D1A6"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6F2B18F"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3792964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D9C5879"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1FAC74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CBC379A"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DE0FD"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rsidRPr="00506BD8" w14:paraId="39A8787D" w14:textId="77777777" w:rsidTr="003A0CB9">
        <w:trPr>
          <w:trHeight w:val="154"/>
        </w:trPr>
        <w:tc>
          <w:tcPr>
            <w:tcW w:w="629" w:type="dxa"/>
            <w:tcBorders>
              <w:top w:val="nil"/>
              <w:bottom w:val="nil"/>
              <w:right w:val="nil"/>
            </w:tcBorders>
            <w:vAlign w:val="center"/>
          </w:tcPr>
          <w:p w14:paraId="1498B337"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411FFA2E"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2CD8F35"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22FB853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632B28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1F8A9B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3B93607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1FE89BA9"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413ECA86" w14:textId="77777777" w:rsidTr="003A0CB9">
        <w:trPr>
          <w:trHeight w:val="154"/>
        </w:trPr>
        <w:tc>
          <w:tcPr>
            <w:tcW w:w="629" w:type="dxa"/>
            <w:tcBorders>
              <w:top w:val="nil"/>
              <w:bottom w:val="nil"/>
              <w:right w:val="nil"/>
            </w:tcBorders>
            <w:vAlign w:val="center"/>
          </w:tcPr>
          <w:p w14:paraId="0F2321F0"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51D9B573"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812DEA3"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76F3CF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261F73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3566263"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4091C2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0C8ABB44"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0288B790" w14:textId="77777777" w:rsidTr="003A0CB9">
        <w:trPr>
          <w:trHeight w:val="154"/>
        </w:trPr>
        <w:tc>
          <w:tcPr>
            <w:tcW w:w="629" w:type="dxa"/>
            <w:tcBorders>
              <w:top w:val="nil"/>
              <w:bottom w:val="nil"/>
              <w:right w:val="nil"/>
            </w:tcBorders>
            <w:vAlign w:val="center"/>
          </w:tcPr>
          <w:p w14:paraId="20EC5C52"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269E8BA9"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2B608C0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1E84314"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3662370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0E4C194"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12E34F0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55B16DC"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rsidRPr="00506BD8" w14:paraId="1F5A470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571D6FE3"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w:t>
      </w:r>
      <w:r w:rsidRPr="004248A1">
        <w:rPr>
          <w:rFonts w:ascii="Arial" w:hAnsi="Arial" w:cs="Arial"/>
          <w:sz w:val="22"/>
        </w:rPr>
        <w:lastRenderedPageBreak/>
        <w:t>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6BBC587" w14:textId="77777777" w:rsidR="0022187C" w:rsidRDefault="0022187C" w:rsidP="0022187C">
      <w:pPr>
        <w:spacing w:after="240"/>
        <w:rPr>
          <w:rFonts w:ascii="Arial" w:hAnsi="Arial" w:cs="Arial"/>
        </w:rPr>
      </w:pPr>
      <w:r>
        <w:rPr>
          <w:rFonts w:ascii="Arial" w:hAnsi="Arial" w:cs="Arial"/>
        </w:rPr>
        <w:t xml:space="preserve">FDSC Forecast and Unmetered Supply Volume Forecast </w:t>
      </w:r>
    </w:p>
    <w:p w14:paraId="5C959865" w14:textId="77777777" w:rsidR="006661FE" w:rsidRPr="00CD5631" w:rsidRDefault="0022187C" w:rsidP="00CD5631">
      <w:pPr>
        <w:spacing w:after="240"/>
        <w:rPr>
          <w:rFonts w:ascii="Arial" w:hAnsi="Arial" w:cs="Arial"/>
        </w:rPr>
      </w:pPr>
      <w:r>
        <w:rPr>
          <w:rFonts w:ascii="Arial" w:hAnsi="Arial" w:cs="Arial"/>
        </w:rPr>
        <w:t xml:space="preserve">The User shall not be required to submit forecasts of FDSC or Unmetered Supply Volume. </w:t>
      </w:r>
      <w:r w:rsidR="00E71EB2" w:rsidRPr="00E71EB2">
        <w:rPr>
          <w:rFonts w:ascii="Arial" w:hAnsi="Arial" w:cs="Arial"/>
          <w:b/>
        </w:rPr>
        <w:t>The Company</w:t>
      </w:r>
      <w:r>
        <w:rPr>
          <w:rFonts w:ascii="Arial" w:hAnsi="Arial" w:cs="Arial"/>
        </w:rPr>
        <w:t xml:space="preserve"> shall use the latest daily actual FDSC and Unmetered Supply Volume prior to the forecast as the basis of the forecast. </w:t>
      </w:r>
    </w:p>
    <w:p w14:paraId="7204380D" w14:textId="77777777" w:rsidR="006661FE" w:rsidRDefault="006661FE" w:rsidP="006661FE">
      <w:pPr>
        <w:pStyle w:val="Heading2"/>
      </w:pPr>
      <w:bookmarkStart w:id="565" w:name="_Toc946729"/>
      <w:bookmarkStart w:id="566" w:name="_Toc32201107"/>
      <w:bookmarkStart w:id="567" w:name="_Toc49661157"/>
      <w:bookmarkStart w:id="568" w:name="_Toc274049736"/>
      <w:r>
        <w:t>Initial Reconciliation (Part 1</w:t>
      </w:r>
      <w:r w:rsidR="003A0CB9">
        <w:t>a</w:t>
      </w:r>
      <w:r>
        <w:t>)</w:t>
      </w:r>
      <w:bookmarkEnd w:id="565"/>
      <w:bookmarkEnd w:id="566"/>
      <w:bookmarkEnd w:id="567"/>
      <w:bookmarkEnd w:id="568"/>
    </w:p>
    <w:p w14:paraId="26E73100" w14:textId="77777777" w:rsidR="006661FE" w:rsidRDefault="006661FE" w:rsidP="006661FE">
      <w:pPr>
        <w:pStyle w:val="BodyText"/>
        <w:rPr>
          <w:sz w:val="22"/>
        </w:rPr>
      </w:pPr>
    </w:p>
    <w:p w14:paraId="0E4FA498"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The Supplier’s outturn HH triad </w:t>
      </w:r>
      <w:r w:rsidR="003A0CB9">
        <w:rPr>
          <w:rFonts w:ascii="Arial" w:hAnsi="Arial" w:cs="Arial"/>
          <w:sz w:val="22"/>
          <w:szCs w:val="22"/>
        </w:rPr>
        <w:t xml:space="preserve">gross </w:t>
      </w:r>
      <w:r w:rsidRPr="008E4447">
        <w:rPr>
          <w:rFonts w:ascii="Arial" w:hAnsi="Arial" w:cs="Arial"/>
          <w:sz w:val="22"/>
          <w:szCs w:val="22"/>
        </w:rPr>
        <w:t xml:space="preserve">demand,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 9,000kW.  The HH triad</w:t>
      </w:r>
      <w:r w:rsidR="003A0CB9">
        <w:rPr>
          <w:rFonts w:ascii="Arial" w:hAnsi="Arial" w:cs="Arial"/>
          <w:sz w:val="22"/>
          <w:szCs w:val="22"/>
        </w:rPr>
        <w:t xml:space="preserve"> gross</w:t>
      </w:r>
      <w:r w:rsidRPr="008E4447">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77777777" w:rsidR="003A0CB9" w:rsidRDefault="003A0CB9" w:rsidP="003A0CB9">
      <w:pPr>
        <w:pStyle w:val="Heading2"/>
      </w:pPr>
      <w:r>
        <w:t>Initial Reconciliation (Part 1b)</w:t>
      </w:r>
    </w:p>
    <w:p w14:paraId="5536A400" w14:textId="77777777" w:rsidR="003A0CB9" w:rsidRDefault="003A0CB9" w:rsidP="003A0CB9">
      <w:pPr>
        <w:pStyle w:val="Heading2"/>
        <w:rPr>
          <w:rFonts w:ascii="Arial" w:hAnsi="Arial" w:cs="Arial"/>
          <w:szCs w:val="22"/>
        </w:rPr>
      </w:pPr>
    </w:p>
    <w:p w14:paraId="2C3E79D4" w14:textId="77777777" w:rsidR="003A0CB9" w:rsidRDefault="003A0CB9" w:rsidP="003A0CB9">
      <w:pPr>
        <w:pStyle w:val="BodyText"/>
        <w:rPr>
          <w:rFonts w:ascii="Arial" w:hAnsi="Arial" w:cs="Arial"/>
          <w:sz w:val="22"/>
          <w:szCs w:val="22"/>
        </w:rPr>
      </w:pPr>
      <w:r w:rsidRPr="008E4447">
        <w:rPr>
          <w:rFonts w:ascii="Arial" w:hAnsi="Arial" w:cs="Arial"/>
          <w:sz w:val="22"/>
          <w:szCs w:val="22"/>
        </w:rPr>
        <w:t>The Supplier’s outturn HH triad</w:t>
      </w:r>
      <w:r>
        <w:rPr>
          <w:rFonts w:ascii="Arial" w:hAnsi="Arial" w:cs="Arial"/>
          <w:sz w:val="22"/>
          <w:szCs w:val="22"/>
        </w:rPr>
        <w:t xml:space="preserve"> embedded export</w:t>
      </w:r>
      <w:r w:rsidRPr="008E4447">
        <w:rPr>
          <w:rFonts w:ascii="Arial" w:hAnsi="Arial" w:cs="Arial"/>
          <w:sz w:val="22"/>
          <w:szCs w:val="22"/>
        </w:rPr>
        <w:t xml:space="preserve">, based on </w:t>
      </w:r>
      <w:r w:rsidRPr="008E4447">
        <w:rPr>
          <w:rFonts w:ascii="Arial" w:hAnsi="Arial" w:cs="Arial"/>
          <w:sz w:val="22"/>
          <w:szCs w:val="22"/>
          <w:u w:val="single"/>
        </w:rPr>
        <w:t>initial</w:t>
      </w:r>
      <w:r w:rsidRPr="008E4447">
        <w:rPr>
          <w:rFonts w:ascii="Arial" w:hAnsi="Arial" w:cs="Arial"/>
          <w:sz w:val="22"/>
          <w:szCs w:val="22"/>
        </w:rPr>
        <w:t xml:space="preserve"> settlement data (and therefore subject to change in subsequent settlement runs), was</w:t>
      </w:r>
      <w:r>
        <w:rPr>
          <w:rFonts w:ascii="Arial" w:hAnsi="Arial" w:cs="Arial"/>
          <w:sz w:val="22"/>
          <w:szCs w:val="22"/>
        </w:rPr>
        <w:t xml:space="preserve"> 7</w:t>
      </w:r>
      <w:r w:rsidRPr="008E4447">
        <w:rPr>
          <w:rFonts w:ascii="Arial" w:hAnsi="Arial" w:cs="Arial"/>
          <w:sz w:val="22"/>
          <w:szCs w:val="22"/>
        </w:rPr>
        <w:t xml:space="preserve">00kW.  The HH triad </w:t>
      </w:r>
      <w:r>
        <w:rPr>
          <w:rFonts w:ascii="Arial" w:hAnsi="Arial" w:cs="Arial"/>
          <w:sz w:val="22"/>
          <w:szCs w:val="22"/>
        </w:rPr>
        <w:t>embedded export</w:t>
      </w:r>
      <w:r w:rsidRPr="008E4447">
        <w:rPr>
          <w:rFonts w:ascii="Arial" w:hAnsi="Arial" w:cs="Arial"/>
          <w:sz w:val="22"/>
          <w:szCs w:val="22"/>
        </w:rPr>
        <w:t xml:space="preserve">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77777777" w:rsidR="006661FE" w:rsidRPr="008E4447" w:rsidRDefault="006661FE" w:rsidP="006661FE">
      <w:pPr>
        <w:pStyle w:val="Heading2"/>
        <w:rPr>
          <w:rFonts w:ascii="Arial" w:hAnsi="Arial" w:cs="Arial"/>
          <w:szCs w:val="22"/>
        </w:rPr>
      </w:pPr>
      <w:bookmarkStart w:id="569" w:name="_Toc946730"/>
      <w:bookmarkStart w:id="570" w:name="_Toc32201108"/>
      <w:bookmarkStart w:id="571" w:name="_Toc49661158"/>
      <w:bookmarkStart w:id="572" w:name="_Toc274049737"/>
      <w:r w:rsidRPr="008E4447">
        <w:rPr>
          <w:rFonts w:ascii="Arial" w:hAnsi="Arial" w:cs="Arial"/>
          <w:szCs w:val="22"/>
        </w:rPr>
        <w:t>Initial Reconciliation (Part 2)</w:t>
      </w:r>
      <w:bookmarkEnd w:id="569"/>
      <w:bookmarkEnd w:id="570"/>
      <w:bookmarkEnd w:id="571"/>
      <w:bookmarkEnd w:id="572"/>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lastRenderedPageBreak/>
        <w:t>The Supplier's outturn NHH energy consumption, based on initial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77777777" w:rsidR="00FD5479" w:rsidRPr="008E4447" w:rsidRDefault="00000000" w:rsidP="00FD5479">
      <w:pPr>
        <w:pStyle w:val="Header"/>
        <w:tabs>
          <w:tab w:val="left" w:pos="2835"/>
        </w:tabs>
        <w:ind w:left="3402" w:hanging="3402"/>
        <w:jc w:val="center"/>
        <w:rPr>
          <w:rFonts w:ascii="Arial" w:hAnsi="Arial" w:cs="Arial"/>
          <w:b/>
          <w:szCs w:val="22"/>
        </w:rPr>
      </w:pPr>
      <w:hyperlink r:id="rId104" w:anchor="Initial!J104" w:history="1">
        <w:r w:rsidR="00FD5479">
          <w:rPr>
            <w:rStyle w:val="Hyperlink"/>
            <w:sz w:val="20"/>
          </w:rPr>
          <w:t>worked example 4.xls - Initial!J104</w:t>
        </w:r>
      </w:hyperlink>
      <w:r w:rsidR="00FD5479">
        <w:rPr>
          <w:sz w:val="20"/>
        </w:rPr>
        <w:tab/>
      </w:r>
      <w:r w:rsidR="00FD5479">
        <w:rPr>
          <w:rFonts w:ascii="Arial" w:hAnsi="Arial" w:cs="Arial"/>
          <w:szCs w:val="22"/>
        </w:rPr>
        <w:tab/>
      </w:r>
      <w:r w:rsidR="00FD5479" w:rsidRPr="008E4447">
        <w:rPr>
          <w:rFonts w:ascii="Arial" w:hAnsi="Arial" w:cs="Arial"/>
          <w:b/>
          <w:szCs w:val="22"/>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The monthly reconciliation amount is equal to the outturn energy consumption charge for that month less the NHH monthly invoiced amount.  Interest payments are calculated based on the monthly reconciliation amounts using Barclays Base Rate.</w:t>
      </w:r>
    </w:p>
    <w:p w14:paraId="67C993E3" w14:textId="77777777" w:rsidR="006661FE" w:rsidRPr="008E4447" w:rsidRDefault="006661FE" w:rsidP="006661FE">
      <w:pPr>
        <w:rPr>
          <w:rFonts w:ascii="Arial" w:hAnsi="Arial" w:cs="Arial"/>
          <w:sz w:val="22"/>
          <w:szCs w:val="22"/>
        </w:rPr>
      </w:pPr>
    </w:p>
    <w:p w14:paraId="3B3B66A6" w14:textId="77777777" w:rsidR="006661FE" w:rsidRPr="008E4447" w:rsidRDefault="006661FE" w:rsidP="006661FE">
      <w:pPr>
        <w:pStyle w:val="1"/>
        <w:rPr>
          <w:rFonts w:ascii="Arial" w:hAnsi="Arial" w:cs="Arial"/>
          <w:szCs w:val="22"/>
        </w:rPr>
      </w:pPr>
      <w:r w:rsidRPr="008E4447">
        <w:rPr>
          <w:rFonts w:ascii="Arial" w:hAnsi="Arial" w:cs="Arial"/>
          <w:szCs w:val="22"/>
        </w:rPr>
        <w:t>The net initial TNUoS demand reconciliation charge is therefore £6,</w:t>
      </w:r>
      <w:r w:rsidR="006C7CB4">
        <w:rPr>
          <w:rFonts w:ascii="Arial" w:hAnsi="Arial" w:cs="Arial"/>
          <w:szCs w:val="22"/>
        </w:rPr>
        <w:t>500</w:t>
      </w:r>
      <w:r w:rsidR="006C7CB4" w:rsidRPr="008E4447">
        <w:rPr>
          <w:rFonts w:ascii="Arial" w:hAnsi="Arial" w:cs="Arial"/>
          <w:szCs w:val="22"/>
        </w:rPr>
        <w:t xml:space="preserve"> </w:t>
      </w:r>
      <w:r w:rsidRPr="008E4447">
        <w:rPr>
          <w:rFonts w:ascii="Arial" w:hAnsi="Arial" w:cs="Arial"/>
          <w:szCs w:val="22"/>
        </w:rPr>
        <w:t>(£18,000</w:t>
      </w:r>
      <w:r w:rsidR="006C7CB4">
        <w:rPr>
          <w:rFonts w:ascii="Arial" w:hAnsi="Arial" w:cs="Arial"/>
          <w:szCs w:val="22"/>
        </w:rPr>
        <w:t xml:space="preserve"> = £500</w:t>
      </w:r>
      <w:r w:rsidRPr="008E4447">
        <w:rPr>
          <w:rFonts w:ascii="Arial" w:hAnsi="Arial" w:cs="Arial"/>
          <w:szCs w:val="22"/>
        </w:rPr>
        <w:t xml:space="preserve"> - £12,000).</w:t>
      </w:r>
      <w:bookmarkStart w:id="573" w:name="_Toc946732"/>
      <w:bookmarkStart w:id="574" w:name="_Toc32201109"/>
      <w:bookmarkStart w:id="575" w:name="_Toc49661159"/>
    </w:p>
    <w:p w14:paraId="70DDB975" w14:textId="77777777" w:rsidR="006661FE" w:rsidRDefault="006661FE" w:rsidP="006661FE">
      <w:pPr>
        <w:pStyle w:val="1"/>
        <w:rPr>
          <w:rFonts w:ascii="Arial" w:hAnsi="Arial" w:cs="Arial"/>
          <w:szCs w:val="22"/>
        </w:rPr>
      </w:pPr>
    </w:p>
    <w:p w14:paraId="05209E77" w14:textId="77777777" w:rsidR="0022187C" w:rsidRDefault="0022187C" w:rsidP="0022187C">
      <w:pPr>
        <w:keepNext/>
        <w:outlineLvl w:val="1"/>
        <w:rPr>
          <w:rFonts w:ascii="Arial" w:hAnsi="Arial" w:cs="Arial"/>
          <w:b/>
          <w:color w:val="008080"/>
        </w:rPr>
      </w:pPr>
      <w:r>
        <w:rPr>
          <w:rFonts w:ascii="Arial" w:hAnsi="Arial" w:cs="Arial"/>
          <w:b/>
          <w:color w:val="008080"/>
        </w:rPr>
        <w:t>Initial Reconciliation (Part 3)</w:t>
      </w:r>
    </w:p>
    <w:p w14:paraId="4F6BF081" w14:textId="77777777" w:rsidR="0022187C" w:rsidRDefault="0022187C" w:rsidP="0022187C">
      <w:pPr>
        <w:tabs>
          <w:tab w:val="left" w:pos="3119"/>
        </w:tabs>
        <w:spacing w:after="240"/>
        <w:rPr>
          <w:rFonts w:ascii="Arial" w:hAnsi="Arial" w:cs="Arial"/>
        </w:rPr>
      </w:pPr>
    </w:p>
    <w:p w14:paraId="7AF66452" w14:textId="77777777" w:rsidR="0022187C" w:rsidRDefault="00E71EB2" w:rsidP="0022187C">
      <w:pPr>
        <w:rPr>
          <w:rFonts w:ascii="Arial" w:hAnsi="Arial" w:cs="Arial"/>
        </w:rPr>
      </w:pPr>
      <w:r w:rsidRPr="00E71EB2">
        <w:rPr>
          <w:rFonts w:ascii="Arial" w:hAnsi="Arial" w:cs="Arial"/>
          <w:b/>
        </w:rPr>
        <w:t>The Company</w:t>
      </w:r>
      <w:r w:rsidR="0022187C" w:rsidRPr="00CD5631">
        <w:rPr>
          <w:rFonts w:ascii="Arial" w:hAnsi="Arial" w:cs="Arial"/>
          <w:b/>
        </w:rPr>
        <w:t>’s</w:t>
      </w:r>
      <w:r w:rsidR="0022187C">
        <w:rPr>
          <w:rFonts w:ascii="Arial" w:hAnsi="Arial" w:cs="Arial"/>
        </w:rPr>
        <w:t xml:space="preserve"> FDSC Forecast and Unmetered Supply Volume Forecast for the Supplier (as described in 14.17.20(b)) was as follows;</w:t>
      </w:r>
    </w:p>
    <w:p w14:paraId="5973875D" w14:textId="77777777" w:rsidR="0022187C" w:rsidRDefault="0022187C" w:rsidP="0022187C">
      <w:pPr>
        <w:tabs>
          <w:tab w:val="left" w:pos="3119"/>
        </w:tabs>
        <w:spacing w:after="240"/>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934"/>
        <w:gridCol w:w="2097"/>
        <w:gridCol w:w="1791"/>
        <w:gridCol w:w="1603"/>
        <w:gridCol w:w="1919"/>
      </w:tblGrid>
      <w:tr w:rsidR="0022187C" w14:paraId="6B5D6A62"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401CD21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CB41432"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778E3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6C97BBD4"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140DAAC8" w14:textId="77777777" w:rsidR="0022187C" w:rsidRPr="00C035E1" w:rsidRDefault="0022187C" w:rsidP="00C035E1">
            <w:pPr>
              <w:tabs>
                <w:tab w:val="left" w:pos="3119"/>
              </w:tabs>
              <w:spacing w:after="240"/>
              <w:jc w:val="center"/>
              <w:rPr>
                <w:rFonts w:ascii="Arial" w:hAnsi="Arial" w:cs="Arial"/>
                <w:b/>
                <w:lang w:val="en-US"/>
              </w:rPr>
            </w:pPr>
            <w:r w:rsidRPr="00C035E1">
              <w:rPr>
                <w:rFonts w:ascii="Arial" w:hAnsi="Arial" w:cs="Arial"/>
                <w:b/>
                <w:lang w:val="en-US"/>
              </w:rPr>
              <w:t>Forecast Charge</w:t>
            </w:r>
          </w:p>
        </w:tc>
      </w:tr>
      <w:tr w:rsidR="0022187C" w14:paraId="36CD18D3"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9C7267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81C710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2629483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18C3B5E1"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27253B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5A57320B"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25 x 1 x 30</w:t>
            </w:r>
          </w:p>
          <w:p w14:paraId="5E27C568"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£750</w:t>
            </w:r>
          </w:p>
        </w:tc>
      </w:tr>
      <w:tr w:rsidR="0022187C" w14:paraId="14B30D56"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3E1B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AB8076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100A83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14185B2"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49B2B6FC"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 x C</w:t>
            </w:r>
          </w:p>
          <w:p w14:paraId="6822B9A9"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15 x 2 x 30</w:t>
            </w:r>
          </w:p>
          <w:p w14:paraId="1739851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£900</w:t>
            </w:r>
          </w:p>
        </w:tc>
      </w:tr>
      <w:tr w:rsidR="0022187C" w14:paraId="7B4C34E8" w14:textId="77777777" w:rsidTr="00C035E1">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34135125"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641CB50E"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C5AD844"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shd w:val="clear" w:color="auto" w:fill="auto"/>
            <w:hideMark/>
          </w:tcPr>
          <w:p w14:paraId="04277E0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shd w:val="clear" w:color="auto" w:fill="auto"/>
            <w:hideMark/>
          </w:tcPr>
          <w:p w14:paraId="7A1B67ED"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A x B</w:t>
            </w:r>
          </w:p>
          <w:p w14:paraId="086ED993"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10 x 2.75 x 30</w:t>
            </w:r>
          </w:p>
          <w:p w14:paraId="1F9D943A" w14:textId="77777777" w:rsidR="0022187C" w:rsidRPr="00C035E1" w:rsidRDefault="0022187C" w:rsidP="00C035E1">
            <w:pPr>
              <w:tabs>
                <w:tab w:val="left" w:pos="3119"/>
              </w:tabs>
              <w:spacing w:after="120"/>
              <w:jc w:val="center"/>
              <w:rPr>
                <w:rFonts w:ascii="Arial" w:hAnsi="Arial" w:cs="Arial"/>
                <w:bCs/>
                <w:lang w:val="en-US"/>
              </w:rPr>
            </w:pPr>
            <w:r w:rsidRPr="00C035E1">
              <w:rPr>
                <w:rFonts w:ascii="Arial" w:hAnsi="Arial" w:cs="Arial"/>
                <w:bCs/>
                <w:lang w:val="en-US"/>
              </w:rPr>
              <w:t>= £825</w:t>
            </w:r>
          </w:p>
        </w:tc>
      </w:tr>
    </w:tbl>
    <w:p w14:paraId="35969F32" w14:textId="77777777" w:rsidR="0022187C" w:rsidRDefault="0022187C" w:rsidP="0022187C">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E65FED4"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59EDF7A9" w14:textId="77777777" w:rsidR="0022187C" w:rsidRDefault="0022187C" w:rsidP="0022187C">
      <w:pPr>
        <w:tabs>
          <w:tab w:val="left" w:pos="3119"/>
        </w:tabs>
        <w:spacing w:after="240"/>
        <w:rPr>
          <w:rFonts w:ascii="Arial" w:hAnsi="Arial" w:cs="Arial"/>
          <w:bCs/>
        </w:rPr>
      </w:pPr>
      <w:r>
        <w:rPr>
          <w:rFonts w:ascii="Arial" w:hAnsi="Arial" w:cs="Arial"/>
          <w:bCs/>
        </w:rPr>
        <w:t>Transmission Demand Residual = £750 + £900 + £825 = £2,475</w:t>
      </w:r>
    </w:p>
    <w:p w14:paraId="1942F6EC" w14:textId="77777777" w:rsidR="0022187C" w:rsidRDefault="0022187C" w:rsidP="0022187C">
      <w:pPr>
        <w:rPr>
          <w:rFonts w:ascii="Arial" w:hAnsi="Arial" w:cs="Arial"/>
          <w:lang w:eastAsia="en-US"/>
        </w:rPr>
      </w:pP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lastRenderedPageBreak/>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40 Sites</w:t>
            </w:r>
          </w:p>
        </w:tc>
      </w:tr>
      <w:tr w:rsidR="0022187C" w14:paraId="73283327"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 Sites</w:t>
            </w:r>
          </w:p>
        </w:tc>
      </w:tr>
      <w:tr w:rsidR="0022187C" w14:paraId="47F01EF6" w14:textId="77777777" w:rsidTr="00C035E1">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8kWh/day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7777777" w:rsidR="0022187C" w:rsidRDefault="0022187C" w:rsidP="0022187C">
      <w:pPr>
        <w:rPr>
          <w:rFonts w:ascii="Arial" w:hAnsi="Arial" w:cs="Arial"/>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65C2AEA1" w14:textId="77777777" w:rsidR="0022187C" w:rsidRDefault="0022187C" w:rsidP="0022187C">
      <w:pPr>
        <w:rPr>
          <w:rFonts w:ascii="Arial" w:hAnsi="Arial" w:cs="Arial"/>
        </w:rPr>
      </w:pPr>
    </w:p>
    <w:p w14:paraId="78B24F7F" w14:textId="77777777" w:rsidR="0022187C" w:rsidRDefault="0022187C" w:rsidP="0022187C">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6BA0A263" w14:textId="77777777" w:rsidR="0022187C" w:rsidRDefault="0022187C" w:rsidP="0022187C">
      <w:pPr>
        <w:rPr>
          <w:rFonts w:ascii="Arial" w:hAnsi="Arial" w:cs="Arial"/>
        </w:rPr>
      </w:pPr>
    </w:p>
    <w:p w14:paraId="0C82957F" w14:textId="77777777" w:rsidR="0022187C" w:rsidRDefault="0022187C" w:rsidP="0022187C">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08ADE169" w14:textId="77777777" w:rsidR="0022187C" w:rsidRDefault="0022187C" w:rsidP="0022187C">
      <w:pPr>
        <w:rPr>
          <w:rFonts w:ascii="Arial" w:hAnsi="Arial" w:cs="Arial"/>
        </w:rPr>
      </w:pPr>
    </w:p>
    <w:p w14:paraId="11AD3C6F" w14:textId="77777777" w:rsidR="0022187C" w:rsidRDefault="0022187C" w:rsidP="0022187C">
      <w:pPr>
        <w:rPr>
          <w:rFonts w:ascii="Arial" w:hAnsi="Arial" w:cs="Arial"/>
        </w:rPr>
      </w:pPr>
      <w:r>
        <w:rPr>
          <w:rFonts w:ascii="Arial" w:hAnsi="Arial" w:cs="Arial"/>
        </w:rPr>
        <w:t>Consequently, the net final TNUoS demand reconciliation charge will be £1,135 (£5,000 + -£250 + -£3,600 + £450 - £300 - £165).</w:t>
      </w:r>
    </w:p>
    <w:bookmarkEnd w:id="573"/>
    <w:bookmarkEnd w:id="574"/>
    <w:bookmarkEnd w:id="575"/>
    <w:p w14:paraId="3DF42625" w14:textId="77777777" w:rsidR="006661FE" w:rsidRPr="008E4447" w:rsidRDefault="006661FE" w:rsidP="006661FE">
      <w:pPr>
        <w:rPr>
          <w:rFonts w:ascii="Arial" w:hAnsi="Arial" w:cs="Arial"/>
          <w:sz w:val="22"/>
          <w:szCs w:val="22"/>
        </w:rPr>
      </w:pPr>
    </w:p>
    <w:p w14:paraId="5A683FA4"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7D9B385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lastRenderedPageBreak/>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576" w:name="_Ref531684937"/>
      <w:bookmarkStart w:id="577" w:name="_Toc32201110"/>
      <w:r w:rsidRPr="008E4447">
        <w:rPr>
          <w:rFonts w:ascii="Arial" w:hAnsi="Arial" w:cs="Arial"/>
          <w:sz w:val="22"/>
          <w:szCs w:val="22"/>
        </w:rPr>
        <w:br w:type="page"/>
      </w:r>
      <w:bookmarkStart w:id="578" w:name="_Toc274049739"/>
      <w:bookmarkStart w:id="579"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578"/>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6j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W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EBNvqM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C70DAE"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OEYzX4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6BC12"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5Tb9A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F3BFB"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wcz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4ik3g4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6qsHMx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fLf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o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Erl8t8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VPvFw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dDnyWkL1QMwijM6lSaOgBfzLWU+uLbj/cxCoODNfLKmTyCSbp81ieTUnYvEyU15m&#10;hJUEVfDA2RjuwjgaB4e6aeml0Q8WbkjRWie2n6s61U/OTCKcpiha/3KfTj3P+vYR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iRU+8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sjt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580" w:name="_Hlt501343668"/>
      <w:bookmarkStart w:id="581" w:name="_Hlt488742812"/>
      <w:bookmarkStart w:id="582" w:name="_Toc32201111"/>
      <w:bookmarkStart w:id="583" w:name="_Toc49661161"/>
      <w:bookmarkStart w:id="584" w:name="_Toc274049740"/>
      <w:bookmarkEnd w:id="576"/>
      <w:bookmarkEnd w:id="577"/>
      <w:bookmarkEnd w:id="579"/>
      <w:bookmarkEnd w:id="580"/>
      <w:bookmarkEnd w:id="581"/>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582"/>
      <w:bookmarkEnd w:id="583"/>
      <w:bookmarkEnd w:id="584"/>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585" w:name="_Toc32201112"/>
      <w:bookmarkStart w:id="586" w:name="_Toc49661162"/>
      <w:bookmarkStart w:id="587" w:name="_Toc274049741"/>
      <w:r>
        <w:t>Demand Charges</w:t>
      </w:r>
      <w:bookmarkEnd w:id="585"/>
      <w:bookmarkEnd w:id="586"/>
      <w:bookmarkEnd w:id="587"/>
    </w:p>
    <w:p w14:paraId="6FFEEB6C" w14:textId="77777777" w:rsidR="00E010AE" w:rsidRDefault="00000000" w:rsidP="006661FE">
      <w:pPr>
        <w:pStyle w:val="1"/>
        <w:jc w:val="both"/>
      </w:pPr>
      <w:bookmarkStart w:id="588" w:name="_Toc32201113"/>
      <w:bookmarkStart w:id="589" w:name="_Toc49661163"/>
      <w:r>
        <w:rPr>
          <w:noProof/>
          <w:sz w:val="20"/>
        </w:rPr>
        <w:object w:dxaOrig="1440" w:dyaOrig="1440" w14:anchorId="095B0C15">
          <v:shape id="_x0000_s2083" type="#_x0000_t75" style="position:absolute;left:0;text-align:left;margin-left:-18pt;margin-top:17.7pt;width:570.95pt;height:585pt;z-index:251658266">
            <v:imagedata r:id="rId105" o:title=""/>
            <w10:wrap type="topAndBottom"/>
          </v:shape>
          <o:OLEObject Type="Embed" ProgID="Visio.Drawing.6" ShapeID="_x0000_s2083" DrawAspect="Content" ObjectID="_1780120838" r:id="rId106"/>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590" w:name="OLE_LINK9"/>
      <w:bookmarkStart w:id="591" w:name="OLE_LINK12"/>
      <w:bookmarkEnd w:id="588"/>
      <w:bookmarkEnd w:id="589"/>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590"/>
      <w:bookmarkEnd w:id="591"/>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592"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592"/>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593"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593"/>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594"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594"/>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595"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595"/>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596" w:name="_Toc70749747"/>
      <w:bookmarkStart w:id="597"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596"/>
      <w:bookmarkEnd w:id="597"/>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598"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598"/>
    </w:p>
    <w:p w14:paraId="70CE6CDB" w14:textId="77777777" w:rsidR="006661FE" w:rsidRDefault="006661FE">
      <w:pPr>
        <w:pStyle w:val="1"/>
        <w:jc w:val="both"/>
      </w:pPr>
    </w:p>
    <w:p w14:paraId="3A32FE67" w14:textId="77777777" w:rsidR="006661FE" w:rsidRPr="007B2988" w:rsidRDefault="006661FE" w:rsidP="006661FE">
      <w:pPr>
        <w:pStyle w:val="Heading2"/>
      </w:pPr>
      <w:bookmarkStart w:id="599" w:name="_Toc274049748"/>
      <w:r w:rsidRPr="007B2988">
        <w:t>Stability of tariffs</w:t>
      </w:r>
      <w:bookmarkEnd w:id="599"/>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600" w:name="_Toc274049749"/>
      <w:r w:rsidRPr="007B2988">
        <w:t>Predictability of tariffs</w:t>
      </w:r>
      <w:bookmarkEnd w:id="600"/>
    </w:p>
    <w:p w14:paraId="6552A630" w14:textId="77777777" w:rsidR="006661FE" w:rsidRPr="007B2988" w:rsidRDefault="006661FE" w:rsidP="006661FE">
      <w:pPr>
        <w:rPr>
          <w:rFonts w:ascii="Arial" w:hAnsi="Arial" w:cs="Arial"/>
          <w:b/>
          <w:sz w:val="22"/>
          <w:szCs w:val="22"/>
        </w:rPr>
      </w:pPr>
    </w:p>
    <w:p w14:paraId="2EBE7CE8" w14:textId="77777777" w:rsidR="006661FE" w:rsidRPr="007B2988" w:rsidRDefault="00E71EB2" w:rsidP="006661FE">
      <w:pPr>
        <w:jc w:val="both"/>
        <w:rPr>
          <w:rFonts w:ascii="Arial" w:hAnsi="Arial" w:cs="Arial"/>
          <w:sz w:val="22"/>
          <w:szCs w:val="22"/>
        </w:rPr>
      </w:pPr>
      <w:r w:rsidRPr="00E71EB2">
        <w:rPr>
          <w:rFonts w:ascii="Arial" w:hAnsi="Arial" w:cs="Arial"/>
          <w:b/>
          <w:sz w:val="22"/>
          <w:szCs w:val="22"/>
        </w:rPr>
        <w:t>The Company</w:t>
      </w:r>
      <w:r w:rsidR="006661FE" w:rsidRPr="007B2988">
        <w:rPr>
          <w:rFonts w:ascii="Arial" w:hAnsi="Arial" w:cs="Arial"/>
          <w:sz w:val="22"/>
          <w:szCs w:val="22"/>
        </w:rPr>
        <w:t xml:space="preserve"> revises TNUoS tariffs each year to ensure that these remain cost-reflective and take into account changes to allowable income under the price control and </w:t>
      </w:r>
      <w:r w:rsidR="00220C6E">
        <w:rPr>
          <w:rFonts w:ascii="Arial" w:hAnsi="Arial" w:cs="Arial"/>
          <w:sz w:val="22"/>
          <w:szCs w:val="22"/>
        </w:rPr>
        <w:t>TOPI</w:t>
      </w:r>
      <w:r w:rsidR="006661FE" w:rsidRPr="007B2988">
        <w:rPr>
          <w:rFonts w:ascii="Arial" w:hAnsi="Arial" w:cs="Arial"/>
          <w:sz w:val="22"/>
          <w:szCs w:val="22"/>
        </w:rPr>
        <w:t xml:space="preserve">.  There are a number of provisions within </w:t>
      </w:r>
      <w:r w:rsidR="00357487">
        <w:rPr>
          <w:rFonts w:ascii="Arial" w:hAnsi="Arial" w:cs="Arial"/>
          <w:sz w:val="22"/>
          <w:szCs w:val="22"/>
        </w:rPr>
        <w:t xml:space="preserve">the </w:t>
      </w:r>
      <w:r w:rsidR="006661FE" w:rsidRPr="007B2988">
        <w:rPr>
          <w:rFonts w:ascii="Arial" w:hAnsi="Arial" w:cs="Arial"/>
          <w:sz w:val="22"/>
          <w:szCs w:val="22"/>
        </w:rPr>
        <w:t xml:space="preserve">Transmission Licence and the CUSC designed to promote the predictability of annually varying charges.  Specifically, </w:t>
      </w:r>
      <w:r w:rsidRPr="00E71EB2">
        <w:rPr>
          <w:rFonts w:ascii="Arial" w:hAnsi="Arial" w:cs="Arial"/>
          <w:b/>
          <w:sz w:val="22"/>
          <w:szCs w:val="22"/>
        </w:rPr>
        <w:t>The Company</w:t>
      </w:r>
      <w:r w:rsidR="006661FE" w:rsidRPr="007B298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w:t>
      </w:r>
      <w:r w:rsidR="006661FE">
        <w:rPr>
          <w:rFonts w:ascii="Arial" w:hAnsi="Arial" w:cs="Arial"/>
          <w:sz w:val="22"/>
          <w:szCs w:val="22"/>
        </w:rPr>
        <w:t>U</w:t>
      </w:r>
      <w:r w:rsidR="006661FE" w:rsidRPr="007B2988">
        <w:rPr>
          <w:rFonts w:ascii="Arial" w:hAnsi="Arial" w:cs="Arial"/>
          <w:sz w:val="22"/>
          <w:szCs w:val="22"/>
        </w:rPr>
        <w:t xml:space="preserve">sers 2 months written notice of any revised charges.  </w:t>
      </w:r>
      <w:r w:rsidRPr="00E71EB2">
        <w:rPr>
          <w:rFonts w:ascii="Arial" w:hAnsi="Arial" w:cs="Arial"/>
          <w:b/>
          <w:sz w:val="22"/>
          <w:szCs w:val="22"/>
        </w:rPr>
        <w:t>The Company</w:t>
      </w:r>
      <w:r w:rsidR="006661FE" w:rsidRPr="007B298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More fundamentally, </w:t>
      </w:r>
      <w:r w:rsidR="00E71EB2" w:rsidRPr="00E71EB2">
        <w:rPr>
          <w:rFonts w:ascii="Arial" w:hAnsi="Arial" w:cs="Arial"/>
          <w:b/>
          <w:sz w:val="22"/>
          <w:szCs w:val="22"/>
        </w:rPr>
        <w:t>The Company</w:t>
      </w:r>
      <w:r w:rsidRPr="007B2988">
        <w:rPr>
          <w:rFonts w:ascii="Arial" w:hAnsi="Arial" w:cs="Arial"/>
          <w:sz w:val="22"/>
          <w:szCs w:val="22"/>
        </w:rPr>
        <w:t xml:space="preserve"> also provides </w:t>
      </w:r>
      <w:r>
        <w:rPr>
          <w:rFonts w:ascii="Arial" w:hAnsi="Arial" w:cs="Arial"/>
          <w:sz w:val="22"/>
          <w:szCs w:val="22"/>
        </w:rPr>
        <w:t>U</w:t>
      </w:r>
      <w:r w:rsidRPr="007B2988">
        <w:rPr>
          <w:rFonts w:ascii="Arial" w:hAnsi="Arial" w:cs="Arial"/>
          <w:sz w:val="22"/>
          <w:szCs w:val="22"/>
        </w:rPr>
        <w:t xml:space="preserve">sers with the tool used by </w:t>
      </w:r>
      <w:r w:rsidR="00E71EB2" w:rsidRPr="00E71EB2">
        <w:rPr>
          <w:rFonts w:ascii="Arial" w:hAnsi="Arial" w:cs="Arial"/>
          <w:b/>
          <w:sz w:val="22"/>
          <w:szCs w:val="22"/>
        </w:rPr>
        <w:t>The Company</w:t>
      </w:r>
      <w:r w:rsidRPr="007B2988">
        <w:rPr>
          <w:rFonts w:ascii="Arial" w:hAnsi="Arial" w:cs="Arial"/>
          <w:sz w:val="22"/>
          <w:szCs w:val="22"/>
        </w:rPr>
        <w:t xml:space="preserve"> to calculate tariffs. This allows </w:t>
      </w:r>
      <w:r>
        <w:rPr>
          <w:rFonts w:ascii="Arial" w:hAnsi="Arial" w:cs="Arial"/>
          <w:sz w:val="22"/>
          <w:szCs w:val="22"/>
        </w:rPr>
        <w:t>U</w:t>
      </w:r>
      <w:r w:rsidRPr="007B2988">
        <w:rPr>
          <w:rFonts w:ascii="Arial" w:hAnsi="Arial" w:cs="Arial"/>
          <w:sz w:val="22"/>
          <w:szCs w:val="22"/>
        </w:rPr>
        <w:t xml:space="preserve">sers to make their own predictions on how future changes in the generation and supply sectors will influence tariffs. Along with the price control information, the </w:t>
      </w:r>
      <w:r w:rsidRPr="007B2988">
        <w:rPr>
          <w:rFonts w:ascii="Arial" w:hAnsi="Arial" w:cs="Arial"/>
          <w:sz w:val="22"/>
          <w:szCs w:val="22"/>
        </w:rPr>
        <w:lastRenderedPageBreak/>
        <w:t xml:space="preserve">data from the Seven Year Statement, and </w:t>
      </w:r>
      <w:r>
        <w:rPr>
          <w:rFonts w:ascii="Arial" w:hAnsi="Arial" w:cs="Arial"/>
          <w:sz w:val="22"/>
          <w:szCs w:val="22"/>
        </w:rPr>
        <w:t>U</w:t>
      </w:r>
      <w:r w:rsidRPr="007B2988">
        <w:rPr>
          <w:rFonts w:ascii="Arial" w:hAnsi="Arial" w:cs="Arial"/>
          <w:sz w:val="22"/>
          <w:szCs w:val="22"/>
        </w:rPr>
        <w:t xml:space="preserve">sers own prediction of market activity, </w:t>
      </w:r>
      <w:r>
        <w:rPr>
          <w:rFonts w:ascii="Arial" w:hAnsi="Arial" w:cs="Arial"/>
          <w:sz w:val="22"/>
          <w:szCs w:val="22"/>
        </w:rPr>
        <w:t>U</w:t>
      </w:r>
      <w:r w:rsidRPr="007B2988">
        <w:rPr>
          <w:rFonts w:ascii="Arial" w:hAnsi="Arial" w:cs="Arial"/>
          <w:sz w:val="22"/>
          <w:szCs w:val="22"/>
        </w:rPr>
        <w:t xml:space="preserve">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To supplement this, </w:t>
      </w:r>
      <w:r w:rsidR="00E71EB2" w:rsidRPr="00E71EB2">
        <w:rPr>
          <w:rFonts w:ascii="Arial" w:hAnsi="Arial" w:cs="Arial"/>
          <w:b/>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601" w:name="_Toc3598575"/>
      <w:bookmarkStart w:id="602" w:name="_Toc35675434"/>
      <w:bookmarkStart w:id="603"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601"/>
    <w:bookmarkEnd w:id="602"/>
    <w:bookmarkEnd w:id="603"/>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04" w:name="_Hlt474031874"/>
      <w:bookmarkEnd w:id="604"/>
      <w:r>
        <w:rPr>
          <w:b/>
        </w:rPr>
        <w:fldChar w:fldCharType="begin"/>
      </w:r>
      <w:r>
        <w:rPr>
          <w:b/>
        </w:rPr>
        <w:instrText>tc \l2 "Transmission Services Use of System Charges Background</w:instrText>
      </w:r>
      <w:r>
        <w:rPr>
          <w:b/>
        </w:rPr>
        <w:fldChar w:fldCharType="end"/>
      </w:r>
    </w:p>
    <w:p w14:paraId="2C7D0FEF" w14:textId="77777777" w:rsidR="00750515" w:rsidRDefault="00750515" w:rsidP="007D27B2">
      <w:pPr>
        <w:pStyle w:val="1"/>
        <w:numPr>
          <w:ilvl w:val="0"/>
          <w:numId w:val="78"/>
        </w:numPr>
        <w:jc w:val="both"/>
      </w:pPr>
      <w:r>
        <w:t xml:space="preserve">The Transmission Licence allows </w:t>
      </w:r>
      <w:r w:rsidR="00E71EB2" w:rsidRPr="00E71EB2">
        <w:rPr>
          <w:b/>
        </w:rPr>
        <w:t>The Company</w:t>
      </w:r>
      <w:r>
        <w:t xml:space="preserve"> to derive revenue in respect of the Balancing Services Activity through the Balancing Services Use of System (BSUoS) </w:t>
      </w:r>
      <w:r w:rsidR="00305F7A">
        <w:t>C</w:t>
      </w:r>
      <w:r>
        <w:t xml:space="preserve">harges.  This statement explains the methodology used in order to calculate the BSUoS </w:t>
      </w:r>
      <w:r w:rsidR="00305F7A">
        <w:t>C</w:t>
      </w:r>
      <w:r>
        <w:t>harges.</w:t>
      </w:r>
    </w:p>
    <w:p w14:paraId="54D910C6" w14:textId="77777777" w:rsidR="00750515" w:rsidRDefault="00750515" w:rsidP="00750515">
      <w:pPr>
        <w:pStyle w:val="1"/>
        <w:jc w:val="both"/>
      </w:pPr>
    </w:p>
    <w:p w14:paraId="26656AAD" w14:textId="77777777" w:rsidR="00750515" w:rsidRDefault="00750515" w:rsidP="007D27B2">
      <w:pPr>
        <w:pStyle w:val="1"/>
        <w:numPr>
          <w:ilvl w:val="0"/>
          <w:numId w:val="78"/>
        </w:numPr>
        <w:jc w:val="both"/>
      </w:pPr>
      <w:r>
        <w:t xml:space="preserve">The Balancing Services Activity is defined in the Transmission Licence as the activity undertaken by </w:t>
      </w:r>
      <w:r w:rsidR="00E71EB2" w:rsidRPr="00E71EB2">
        <w:rPr>
          <w:b/>
        </w:rPr>
        <w:t>The Company</w:t>
      </w:r>
      <w:r>
        <w:t xml:space="preserve"> as part of the Transmission Business including the operation of the </w:t>
      </w:r>
      <w:r w:rsidR="00305F7A">
        <w:t>NETS</w:t>
      </w:r>
      <w:r>
        <w:t xml:space="preserve"> and the procuring and using of Balancing Services for the purpose of balancing the </w:t>
      </w:r>
      <w:r w:rsidR="00305F7A">
        <w:t>NETS</w:t>
      </w:r>
      <w:r>
        <w:t>.</w:t>
      </w:r>
    </w:p>
    <w:p w14:paraId="1BBA3429" w14:textId="77777777" w:rsidR="00750515" w:rsidRDefault="00750515" w:rsidP="00750515">
      <w:pPr>
        <w:pStyle w:val="1"/>
        <w:jc w:val="both"/>
      </w:pPr>
    </w:p>
    <w:p w14:paraId="516FBD0B" w14:textId="77777777" w:rsidR="00750515" w:rsidRPr="00CF4B8F" w:rsidRDefault="00E71EB2" w:rsidP="007D27B2">
      <w:pPr>
        <w:pStyle w:val="1"/>
        <w:numPr>
          <w:ilvl w:val="0"/>
          <w:numId w:val="78"/>
        </w:numPr>
        <w:jc w:val="both"/>
      </w:pPr>
      <w:r w:rsidRPr="00E71EB2">
        <w:rPr>
          <w:b/>
        </w:rPr>
        <w:t>The Company</w:t>
      </w:r>
      <w:r w:rsidR="00750515">
        <w:t xml:space="preserve"> keeps the electricity system in balance (energy balancing) and maintains the quality and security of supply (system balancing).  </w:t>
      </w:r>
      <w:r w:rsidRPr="00E71EB2">
        <w:rPr>
          <w:b/>
        </w:rPr>
        <w:t>The Company</w:t>
      </w:r>
      <w:r w:rsidR="00750515" w:rsidRPr="00FE60D3">
        <w:t xml:space="preserve"> is incentivised on the procurement and utilisation of services to maintain the energy and system balance and other costs associated with operating the system. Users pay for the cost of these services and any incentivised payment/receipts through BSUoS </w:t>
      </w:r>
      <w:r w:rsidR="00305F7A">
        <w:t>C</w:t>
      </w:r>
      <w:r w:rsidR="00750515" w:rsidRPr="00FE60D3">
        <w:t>harge</w:t>
      </w:r>
      <w:r w:rsidR="00305F7A">
        <w:t>s</w:t>
      </w:r>
      <w:r w:rsidR="00750515" w:rsidRPr="00FE60D3">
        <w:t>.</w:t>
      </w:r>
      <w:r w:rsidR="00750515">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77777777" w:rsidR="00C837D0" w:rsidRDefault="00C837D0" w:rsidP="007D27B2">
      <w:pPr>
        <w:pStyle w:val="1"/>
        <w:numPr>
          <w:ilvl w:val="0"/>
          <w:numId w:val="78"/>
        </w:numPr>
        <w:jc w:val="both"/>
      </w:pPr>
      <w:r>
        <w:t>BSUoS Charges are calculated on a fixed price basis as described in Section 14.30.</w:t>
      </w:r>
    </w:p>
    <w:p w14:paraId="034D771E" w14:textId="77777777" w:rsidR="00750515" w:rsidRDefault="00750515" w:rsidP="00750515">
      <w:pPr>
        <w:pStyle w:val="1"/>
        <w:jc w:val="both"/>
      </w:pPr>
      <w:bookmarkStart w:id="605"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53AFD8"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3A8DAFA9"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Payments/Receipts from</w:t>
      </w:r>
      <w:r w:rsidR="00357487">
        <w:rPr>
          <w:rFonts w:ascii="Arial" w:hAnsi="Arial"/>
          <w:sz w:val="22"/>
        </w:rPr>
        <w:t xml:space="preserve"> </w:t>
      </w:r>
      <w:r w:rsidR="00E71EB2" w:rsidRPr="00E71EB2">
        <w:rPr>
          <w:rFonts w:ascii="Arial" w:hAnsi="Arial"/>
          <w:b/>
          <w:sz w:val="22"/>
        </w:rPr>
        <w:t>The Company</w:t>
      </w:r>
      <w:r w:rsidR="00357487" w:rsidRPr="00CD5631">
        <w:rPr>
          <w:rFonts w:ascii="Arial" w:hAnsi="Arial"/>
          <w:b/>
          <w:sz w:val="22"/>
        </w:rPr>
        <w:t>’s</w:t>
      </w:r>
      <w:r w:rsidRPr="00FE60D3">
        <w:rPr>
          <w:rFonts w:ascii="Arial" w:hAnsi="Arial"/>
          <w:sz w:val="22"/>
        </w:rPr>
        <w:t xml:space="preserve"> incentive schemes</w:t>
      </w:r>
    </w:p>
    <w:p w14:paraId="6898B717"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45B4DF3F"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46E55152" w14:textId="77777777" w:rsidR="00750515" w:rsidRPr="00FE60D3" w:rsidRDefault="00750515" w:rsidP="007D27B2">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666DA408" w14:textId="77777777" w:rsidR="00750515" w:rsidRDefault="00750515" w:rsidP="007D27B2">
      <w:pPr>
        <w:numPr>
          <w:ilvl w:val="0"/>
          <w:numId w:val="61"/>
        </w:numPr>
        <w:tabs>
          <w:tab w:val="clear" w:pos="1440"/>
          <w:tab w:val="num" w:pos="2347"/>
        </w:tabs>
        <w:ind w:left="2347"/>
        <w:rPr>
          <w:rFonts w:ascii="Arial" w:hAnsi="Arial"/>
          <w:sz w:val="22"/>
        </w:rPr>
      </w:pPr>
      <w:r>
        <w:rPr>
          <w:rFonts w:ascii="Arial" w:hAnsi="Arial"/>
          <w:sz w:val="22"/>
        </w:rPr>
        <w:t xml:space="preserve">Costs invoiced to </w:t>
      </w:r>
      <w:r w:rsidR="00E71EB2" w:rsidRPr="00E71EB2">
        <w:rPr>
          <w:rFonts w:ascii="Arial" w:hAnsi="Arial"/>
          <w:b/>
          <w:sz w:val="22"/>
        </w:rPr>
        <w:t>The Company</w:t>
      </w:r>
      <w:r>
        <w:rPr>
          <w:rFonts w:ascii="Arial" w:hAnsi="Arial"/>
          <w:sz w:val="22"/>
        </w:rPr>
        <w:t xml:space="preserve"> associated with Manifest Errors and Special Provisions.</w:t>
      </w:r>
    </w:p>
    <w:p w14:paraId="173AC0AB" w14:textId="77777777" w:rsidR="00750515" w:rsidRDefault="00750515" w:rsidP="007D27B2">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43FE19F7" w14:textId="77777777" w:rsidR="009016A7" w:rsidRPr="00C837D0" w:rsidRDefault="009016A7" w:rsidP="007D27B2">
      <w:pPr>
        <w:numPr>
          <w:ilvl w:val="0"/>
          <w:numId w:val="61"/>
        </w:numPr>
        <w:tabs>
          <w:tab w:val="clear" w:pos="1440"/>
          <w:tab w:val="num" w:pos="2347"/>
        </w:tabs>
        <w:ind w:left="2347"/>
        <w:rPr>
          <w:rFonts w:ascii="Arial" w:hAnsi="Arial"/>
          <w:sz w:val="22"/>
        </w:rPr>
      </w:pPr>
      <w:r w:rsidRPr="00C837D0">
        <w:rPr>
          <w:rFonts w:ascii="Arial" w:hAnsi="Arial"/>
          <w:sz w:val="22"/>
        </w:rPr>
        <w:t>Financing and administrative costs, as agreed by The Authority, associated with the management of the Covid Support Scheme in 14.30.1</w:t>
      </w:r>
      <w:r w:rsidR="00E71EB2">
        <w:rPr>
          <w:rFonts w:ascii="Arial" w:hAnsi="Arial"/>
          <w:sz w:val="22"/>
        </w:rPr>
        <w:t>3</w:t>
      </w:r>
      <w:r w:rsidR="00A37E34" w:rsidRPr="00C837D0">
        <w:rPr>
          <w:rFonts w:ascii="Arial" w:hAnsi="Arial"/>
          <w:sz w:val="22"/>
        </w:rPr>
        <w:t>, the Exceptional Costs Support Scheme in 14.30.21, and the Further Costs Support Scheme in 14.30.</w:t>
      </w:r>
      <w:r w:rsidR="00C837D0" w:rsidRPr="00C837D0">
        <w:rPr>
          <w:rFonts w:ascii="Arial" w:hAnsi="Arial"/>
          <w:sz w:val="22"/>
        </w:rPr>
        <w:t>2</w:t>
      </w:r>
      <w:r w:rsidR="00E71EB2">
        <w:rPr>
          <w:rFonts w:ascii="Arial" w:hAnsi="Arial"/>
          <w:sz w:val="22"/>
        </w:rPr>
        <w:t>7.</w:t>
      </w:r>
    </w:p>
    <w:bookmarkEnd w:id="605"/>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will be the same for all Settlement Days within the same Fixed Price Period, unless a revised Fixed BSUoS Price comes into effect as outlined in Paragraph 14.30.18.</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Fixed Price Period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77E79E45" w14:textId="77777777" w:rsidR="00C95284" w:rsidRDefault="00C95284" w:rsidP="00C95284">
      <w:pPr>
        <w:pStyle w:val="ListParagraph"/>
        <w:ind w:left="1627"/>
        <w:rPr>
          <w:rFonts w:ascii="Arial (W1)" w:hAnsi="Arial (W1)"/>
          <w:sz w:val="22"/>
          <w:lang w:eastAsia="en-US"/>
        </w:rPr>
      </w:pPr>
    </w:p>
    <w:p w14:paraId="0BAFA7B1" w14:textId="3A06490A" w:rsidR="00C95284" w:rsidRPr="008A41B4" w:rsidRDefault="00000000" w:rsidP="00CD5631">
      <w:pPr>
        <w:ind w:left="144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77777777" w:rsidR="00C95284" w:rsidRDefault="00C95284" w:rsidP="00C95284">
      <w:pPr>
        <w:pStyle w:val="1"/>
        <w:ind w:left="1627"/>
        <w:jc w:val="both"/>
      </w:pPr>
      <w:r>
        <w:t>fBSUoSEXT</w:t>
      </w:r>
      <w:r w:rsidRPr="0085208F">
        <w:rPr>
          <w:vertAlign w:val="subscript"/>
        </w:rPr>
        <w:t>t</w:t>
      </w:r>
      <w:r w:rsidRPr="009F1C91">
        <w:t xml:space="preserve"> </w:t>
      </w:r>
      <w:r>
        <w:t>= forecast External BSUoS Costs. The terms which make up External BSUoS Costs are set out in Paragraph 14.30.23</w:t>
      </w:r>
    </w:p>
    <w:p w14:paraId="50F6E41B" w14:textId="77777777" w:rsidR="00C95284" w:rsidRDefault="00C95284" w:rsidP="00C95284">
      <w:pPr>
        <w:pStyle w:val="1"/>
        <w:ind w:left="1627"/>
        <w:jc w:val="both"/>
      </w:pPr>
    </w:p>
    <w:p w14:paraId="2A99B1C8" w14:textId="77777777" w:rsidR="00C95284" w:rsidRDefault="00C95284" w:rsidP="00C95284">
      <w:pPr>
        <w:pStyle w:val="ListParagraph"/>
        <w:ind w:left="1627"/>
        <w:rPr>
          <w:rFonts w:ascii="Arial (W1)" w:hAnsi="Arial (W1)"/>
          <w:sz w:val="22"/>
          <w:lang w:eastAsia="en-US"/>
        </w:rPr>
      </w:pPr>
      <w:r w:rsidRPr="009F1C91">
        <w:rPr>
          <w:rFonts w:ascii="Arial (W1)" w:hAnsi="Arial (W1)"/>
          <w:sz w:val="22"/>
          <w:lang w:eastAsia="en-US"/>
        </w:rPr>
        <w:t>fBSUoSINT</w:t>
      </w:r>
      <w:r w:rsidRPr="0085208F">
        <w:rPr>
          <w:rFonts w:ascii="Arial (W1)" w:hAnsi="Arial (W1)"/>
          <w:sz w:val="22"/>
          <w:vertAlign w:val="subscript"/>
          <w:lang w:eastAsia="en-US"/>
        </w:rPr>
        <w:t xml:space="preserve">t </w:t>
      </w:r>
      <w:r w:rsidRPr="009F1C91">
        <w:rPr>
          <w:rFonts w:ascii="Arial (W1)" w:hAnsi="Arial (W1)"/>
          <w:sz w:val="22"/>
          <w:lang w:eastAsia="en-US"/>
        </w:rPr>
        <w:t xml:space="preserve">= forecast Internal BSUoS </w:t>
      </w:r>
      <w:r>
        <w:rPr>
          <w:rFonts w:ascii="Arial (W1)" w:hAnsi="Arial (W1)"/>
          <w:sz w:val="22"/>
          <w:lang w:eastAsia="en-US"/>
        </w:rPr>
        <w:t>C</w:t>
      </w:r>
      <w:r w:rsidRPr="009F1C91">
        <w:rPr>
          <w:rFonts w:ascii="Arial (W1)" w:hAnsi="Arial (W1)"/>
          <w:sz w:val="22"/>
          <w:lang w:eastAsia="en-US"/>
        </w:rPr>
        <w:t xml:space="preserve">osts. The </w:t>
      </w:r>
      <w:r>
        <w:rPr>
          <w:rFonts w:ascii="Arial (W1)" w:hAnsi="Arial (W1)"/>
          <w:sz w:val="22"/>
          <w:lang w:eastAsia="en-US"/>
        </w:rPr>
        <w:t>terms</w:t>
      </w:r>
      <w:r w:rsidRPr="009F1C91">
        <w:rPr>
          <w:rFonts w:ascii="Arial (W1)" w:hAnsi="Arial (W1)"/>
          <w:sz w:val="22"/>
          <w:lang w:eastAsia="en-US"/>
        </w:rPr>
        <w:t xml:space="preserve"> which </w:t>
      </w:r>
      <w:r>
        <w:rPr>
          <w:rFonts w:ascii="Arial (W1)" w:hAnsi="Arial (W1)"/>
          <w:sz w:val="22"/>
          <w:lang w:eastAsia="en-US"/>
        </w:rPr>
        <w:t>make up</w:t>
      </w:r>
      <w:r w:rsidRPr="009F1C91">
        <w:rPr>
          <w:rFonts w:ascii="Arial (W1)" w:hAnsi="Arial (W1)"/>
          <w:sz w:val="22"/>
          <w:lang w:eastAsia="en-US"/>
        </w:rPr>
        <w:t xml:space="preserve"> </w:t>
      </w:r>
      <w:r>
        <w:rPr>
          <w:rFonts w:ascii="Arial (W1)" w:hAnsi="Arial (W1)"/>
          <w:sz w:val="22"/>
          <w:lang w:eastAsia="en-US"/>
        </w:rPr>
        <w:t>I</w:t>
      </w:r>
      <w:r w:rsidRPr="009F1C91">
        <w:rPr>
          <w:rFonts w:ascii="Arial (W1)" w:hAnsi="Arial (W1)"/>
          <w:sz w:val="22"/>
          <w:lang w:eastAsia="en-US"/>
        </w:rPr>
        <w:t xml:space="preserve">nternal BSUoS </w:t>
      </w:r>
      <w:r>
        <w:rPr>
          <w:rFonts w:ascii="Arial (W1)" w:hAnsi="Arial (W1)"/>
          <w:sz w:val="22"/>
          <w:lang w:eastAsia="en-US"/>
        </w:rPr>
        <w:t>C</w:t>
      </w:r>
      <w:r w:rsidRPr="009F1C91">
        <w:rPr>
          <w:rFonts w:ascii="Arial (W1)" w:hAnsi="Arial (W1)"/>
          <w:sz w:val="22"/>
          <w:lang w:eastAsia="en-US"/>
        </w:rPr>
        <w:t xml:space="preserve">osts </w:t>
      </w:r>
      <w:r>
        <w:rPr>
          <w:rFonts w:ascii="Arial (W1)" w:hAnsi="Arial (W1)"/>
          <w:sz w:val="22"/>
          <w:lang w:eastAsia="en-US"/>
        </w:rPr>
        <w:t>are set out</w:t>
      </w:r>
      <w:r w:rsidRPr="009F1C91">
        <w:rPr>
          <w:rFonts w:ascii="Arial (W1)" w:hAnsi="Arial (W1)"/>
          <w:sz w:val="22"/>
          <w:lang w:eastAsia="en-US"/>
        </w:rPr>
        <w:t xml:space="preserve"> in</w:t>
      </w:r>
      <w:r>
        <w:rPr>
          <w:rFonts w:ascii="Arial (W1)" w:hAnsi="Arial (W1)"/>
          <w:sz w:val="22"/>
          <w:lang w:eastAsia="en-US"/>
        </w:rPr>
        <w:t xml:space="preserve"> Paragraph</w:t>
      </w:r>
      <w:r w:rsidRPr="009F1C91">
        <w:rPr>
          <w:rFonts w:ascii="Arial (W1)" w:hAnsi="Arial (W1)"/>
          <w:sz w:val="22"/>
          <w:lang w:eastAsia="en-US"/>
        </w:rPr>
        <w:t xml:space="preserve"> 14.30.2</w:t>
      </w:r>
      <w:r>
        <w:rPr>
          <w:rFonts w:ascii="Arial (W1)" w:hAnsi="Arial (W1)"/>
          <w:sz w:val="22"/>
          <w:lang w:eastAsia="en-US"/>
        </w:rPr>
        <w:t>4</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14.31.4.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77777777" w:rsidR="00C95284"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process described in Paragraph 14.30.5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00000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the Fixed BSUoS Price for the Fixed Price Period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29C126DF"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P</w:t>
      </w:r>
      <w:r w:rsidRPr="0085208F">
        <w:rPr>
          <w:rFonts w:ascii="Arial (W1)" w:hAnsi="Arial (W1)"/>
          <w:sz w:val="22"/>
          <w:lang w:eastAsia="en-US"/>
        </w:rPr>
        <w:t>ara</w:t>
      </w:r>
      <w:r w:rsidRPr="00BA6E47">
        <w:rPr>
          <w:rFonts w:ascii="Arial (W1)" w:hAnsi="Arial (W1)"/>
          <w:sz w:val="22"/>
          <w:lang w:eastAsia="en-US"/>
        </w:rPr>
        <w:t>graph 14.30.8 does not apply for the first Fixed Price Period, where a notice period of at least six months will be given for the Fixed BSUoS Price.</w:t>
      </w: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BM Units</w:t>
      </w:r>
    </w:p>
    <w:p w14:paraId="4A2AC400" w14:textId="77777777" w:rsidR="00C95284" w:rsidRPr="0085208F" w:rsidRDefault="00C95284" w:rsidP="00C95284">
      <w:pPr>
        <w:pStyle w:val="ListParagraph"/>
        <w:rPr>
          <w:rFonts w:ascii="Arial (W1)" w:hAnsi="Arial (W1)"/>
          <w:sz w:val="22"/>
          <w:lang w:eastAsia="en-US"/>
        </w:rPr>
      </w:pPr>
    </w:p>
    <w:p w14:paraId="65ADFFFA" w14:textId="77777777" w:rsidR="00C95284" w:rsidRPr="0085208F" w:rsidRDefault="00C95284" w:rsidP="007D27B2">
      <w:pPr>
        <w:pStyle w:val="ListParagraph"/>
        <w:numPr>
          <w:ilvl w:val="0"/>
          <w:numId w:val="79"/>
        </w:numPr>
        <w:rPr>
          <w:rFonts w:ascii="Arial (W1)" w:hAnsi="Arial (W1)"/>
          <w:sz w:val="22"/>
          <w:lang w:eastAsia="en-US"/>
        </w:rPr>
      </w:pPr>
      <w:r w:rsidRPr="00BA6E47">
        <w:rPr>
          <w:rFonts w:ascii="Arial (W1)" w:hAnsi="Arial (W1)"/>
          <w:sz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00C95284">
      <w:pPr>
        <w:pStyle w:val="ListParagraph"/>
        <w:rPr>
          <w:rFonts w:ascii="Arial (W1)" w:hAnsi="Arial (W1)"/>
          <w:sz w:val="22"/>
          <w:lang w:eastAsia="en-US"/>
        </w:rPr>
      </w:pPr>
    </w:p>
    <w:p w14:paraId="013B9FEA"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Supplier BM Units and Exempt Export BM Units, prefixed by i, have their Total BSUoS Charges calculated by the following formula:</w:t>
      </w:r>
    </w:p>
    <w:p w14:paraId="67728349" w14:textId="77777777" w:rsidR="00C95284" w:rsidRDefault="00C95284" w:rsidP="00461271">
      <w:pPr>
        <w:pStyle w:val="ListParagraph"/>
        <w:ind w:left="1627"/>
        <w:rPr>
          <w:rFonts w:ascii="Arial (W1)" w:hAnsi="Arial (W1)"/>
          <w:sz w:val="22"/>
          <w:lang w:eastAsia="en-US"/>
        </w:rPr>
      </w:pPr>
    </w:p>
    <w:p w14:paraId="2F2378F7" w14:textId="626C47F0"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7EE45AD1"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Where:</w:t>
      </w:r>
    </w:p>
    <w:p w14:paraId="197D01E2" w14:textId="77777777" w:rsidR="00C95284" w:rsidRPr="00786BBB" w:rsidRDefault="00C95284" w:rsidP="00C95284">
      <w:pPr>
        <w:pStyle w:val="ListParagraph"/>
        <w:ind w:left="1627"/>
        <w:rPr>
          <w:rFonts w:ascii="Arial (W1)" w:hAnsi="Arial (W1)"/>
          <w:sz w:val="22"/>
          <w:lang w:eastAsia="en-US"/>
        </w:rPr>
      </w:pPr>
    </w:p>
    <w:p w14:paraId="6BBDFB9D"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 xml:space="preserve">BM Unit </w:t>
      </w:r>
      <w:r>
        <w:rPr>
          <w:rFonts w:ascii="Arial (W1)" w:hAnsi="Arial (W1)"/>
          <w:sz w:val="22"/>
          <w:lang w:eastAsia="en-US"/>
        </w:rPr>
        <w:t>i,</w:t>
      </w:r>
      <w:r w:rsidRPr="00786BBB">
        <w:rPr>
          <w:rFonts w:ascii="Arial (W1)" w:hAnsi="Arial (W1)"/>
          <w:sz w:val="22"/>
          <w:lang w:eastAsia="en-US"/>
        </w:rPr>
        <w:t xml:space="preserve"> on Settlement Day d</w:t>
      </w:r>
    </w:p>
    <w:p w14:paraId="726A9EEF" w14:textId="77777777" w:rsidR="00C95284" w:rsidRPr="00786BBB" w:rsidRDefault="00C95284" w:rsidP="00C95284">
      <w:pPr>
        <w:pStyle w:val="ListParagraph"/>
        <w:ind w:left="1627"/>
        <w:rPr>
          <w:rFonts w:ascii="Arial (W1)" w:hAnsi="Arial (W1)"/>
          <w:sz w:val="22"/>
          <w:lang w:eastAsia="en-US"/>
        </w:rPr>
      </w:pPr>
    </w:p>
    <w:p w14:paraId="7F601C0C" w14:textId="77777777" w:rsidR="00C95284" w:rsidRPr="00786BBB" w:rsidRDefault="00C95284" w:rsidP="00C95284">
      <w:pPr>
        <w:pStyle w:val="ListParagraph"/>
        <w:ind w:left="1627"/>
        <w:rPr>
          <w:rFonts w:ascii="Arial (W1)" w:hAnsi="Arial (W1)"/>
          <w:sz w:val="22"/>
          <w:lang w:eastAsia="en-US"/>
        </w:rPr>
      </w:pPr>
      <w:r w:rsidRPr="00786BBB">
        <w:rPr>
          <w:rFonts w:ascii="Arial (W1)" w:hAnsi="Arial (W1)"/>
          <w:sz w:val="22"/>
          <w:lang w:eastAsia="en-US"/>
        </w:rPr>
        <w:t>FixedBSUoSP</w:t>
      </w:r>
      <w:r w:rsidRPr="00972D70">
        <w:rPr>
          <w:rFonts w:ascii="Arial (W1)" w:hAnsi="Arial (W1)"/>
          <w:sz w:val="22"/>
          <w:vertAlign w:val="subscript"/>
          <w:lang w:eastAsia="en-US"/>
        </w:rPr>
        <w:t xml:space="preserve">d </w:t>
      </w:r>
      <w:r w:rsidRPr="00786BBB">
        <w:rPr>
          <w:rFonts w:ascii="Arial (W1)" w:hAnsi="Arial (W1)"/>
          <w:sz w:val="22"/>
          <w:lang w:eastAsia="en-US"/>
        </w:rPr>
        <w:t xml:space="preserve">= the Fixed BSUoS Price on Settlement Day d. </w:t>
      </w:r>
    </w:p>
    <w:p w14:paraId="252107D9" w14:textId="77777777" w:rsidR="00C95284" w:rsidRPr="00786BBB" w:rsidRDefault="00C95284" w:rsidP="00C95284">
      <w:pPr>
        <w:pStyle w:val="ListParagraph"/>
        <w:ind w:left="1627"/>
        <w:rPr>
          <w:rFonts w:ascii="Arial (W1)" w:hAnsi="Arial (W1)"/>
          <w:sz w:val="22"/>
          <w:lang w:eastAsia="en-US"/>
        </w:rPr>
      </w:pPr>
    </w:p>
    <w:p w14:paraId="7F36E3AC" w14:textId="77777777" w:rsidR="00C95284" w:rsidRPr="0085208F" w:rsidRDefault="00C95284" w:rsidP="00C95284">
      <w:pPr>
        <w:pStyle w:val="ListParagraph"/>
        <w:ind w:left="1627"/>
        <w:rPr>
          <w:rFonts w:ascii="Arial (W1)" w:hAnsi="Arial (W1)"/>
          <w:sz w:val="22"/>
          <w:lang w:eastAsia="en-US"/>
        </w:rPr>
      </w:pPr>
      <w:r w:rsidRPr="00786BBB">
        <w:rPr>
          <w:rFonts w:ascii="Arial (W1)" w:hAnsi="Arial (W1)"/>
          <w:sz w:val="22"/>
          <w:lang w:eastAsia="en-US"/>
        </w:rPr>
        <w:t>SGQM</w:t>
      </w:r>
      <w:r w:rsidRPr="00972D70">
        <w:rPr>
          <w:rFonts w:ascii="Arial (W1)" w:hAnsi="Arial (W1)"/>
          <w:sz w:val="22"/>
          <w:vertAlign w:val="subscript"/>
          <w:lang w:eastAsia="en-US"/>
        </w:rPr>
        <w:t>i</w:t>
      </w:r>
      <w:r>
        <w:rPr>
          <w:rFonts w:ascii="Arial (W1)" w:hAnsi="Arial (W1)"/>
          <w:sz w:val="22"/>
          <w:vertAlign w:val="subscript"/>
          <w:lang w:eastAsia="en-US"/>
        </w:rPr>
        <w:t>j</w:t>
      </w:r>
      <w:r w:rsidRPr="00786BBB">
        <w:rPr>
          <w:rFonts w:ascii="Arial (W1)" w:hAnsi="Arial (W1)"/>
          <w:sz w:val="22"/>
          <w:lang w:eastAsia="en-US"/>
        </w:rPr>
        <w:t xml:space="preserve"> = the Gross Demand </w:t>
      </w:r>
      <w:r>
        <w:rPr>
          <w:rFonts w:ascii="Arial (W1)" w:hAnsi="Arial (W1)"/>
          <w:sz w:val="22"/>
          <w:lang w:eastAsia="en-US"/>
        </w:rPr>
        <w:t xml:space="preserve">Supplier or Exempt Export </w:t>
      </w:r>
      <w:r w:rsidRPr="00786BBB">
        <w:rPr>
          <w:rFonts w:ascii="Arial (W1)" w:hAnsi="Arial (W1)"/>
          <w:sz w:val="22"/>
          <w:lang w:eastAsia="en-US"/>
        </w:rPr>
        <w:t xml:space="preserve">BM Unit Volume for a </w:t>
      </w:r>
      <w:r>
        <w:rPr>
          <w:rFonts w:ascii="Arial (W1)" w:hAnsi="Arial (W1)"/>
          <w:sz w:val="22"/>
          <w:lang w:eastAsia="en-US"/>
        </w:rPr>
        <w:t xml:space="preserve">Supplier or Exempt Export </w:t>
      </w:r>
      <w:r w:rsidRPr="00786BBB">
        <w:rPr>
          <w:rFonts w:ascii="Arial (W1)" w:hAnsi="Arial (W1)"/>
          <w:sz w:val="22"/>
          <w:lang w:eastAsia="en-US"/>
        </w:rPr>
        <w:t xml:space="preserve">BM Unit i </w:t>
      </w:r>
      <w:r>
        <w:rPr>
          <w:rFonts w:ascii="Arial (W1)" w:hAnsi="Arial (W1)"/>
          <w:sz w:val="22"/>
          <w:lang w:eastAsia="en-US"/>
        </w:rPr>
        <w:t>for Settlement Period j</w:t>
      </w:r>
    </w:p>
    <w:p w14:paraId="77C94780" w14:textId="77777777" w:rsidR="00C95284" w:rsidRPr="0085208F" w:rsidRDefault="00C95284" w:rsidP="00C95284">
      <w:pPr>
        <w:pStyle w:val="ListParagraph"/>
        <w:rPr>
          <w:rFonts w:ascii="Arial (W1)" w:hAnsi="Arial (W1)"/>
          <w:sz w:val="22"/>
          <w:lang w:eastAsia="en-US"/>
        </w:rPr>
      </w:pPr>
    </w:p>
    <w:p w14:paraId="7FC8E9D0"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All </w:t>
      </w:r>
      <w:r w:rsidRPr="00D66F37">
        <w:rPr>
          <w:rFonts w:ascii="Arial (W1)" w:hAnsi="Arial (W1)"/>
          <w:sz w:val="22"/>
          <w:lang w:eastAsia="en-US"/>
        </w:rPr>
        <w:t>Transmission Connected BM Units, prefixed by m, have their Total BSUoS Charges calculated by the following formula:</w:t>
      </w:r>
    </w:p>
    <w:p w14:paraId="59BEDB8E" w14:textId="77777777" w:rsidR="00C95284" w:rsidRDefault="00C95284" w:rsidP="00461271">
      <w:pPr>
        <w:rPr>
          <w:rFonts w:ascii="Arial (W1)" w:hAnsi="Arial (W1)"/>
          <w:sz w:val="22"/>
          <w:lang w:eastAsia="en-US"/>
        </w:rPr>
      </w:pPr>
    </w:p>
    <w:p w14:paraId="09F9AE55" w14:textId="0F4B5B2A" w:rsidR="00C95284" w:rsidRPr="008A41B4" w:rsidRDefault="00000000" w:rsidP="00C95284">
      <w:pPr>
        <w:pStyle w:val="ListParagraph"/>
        <w:ind w:left="1627"/>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m:t>
          </m:r>
          <m:nary>
            <m:naryPr>
              <m:chr m:val="∑"/>
              <m:limLoc m:val="subSup"/>
              <m:supHide m:val="1"/>
              <m:ctrlPr>
                <w:rPr>
                  <w:rFonts w:ascii="Cambria Math" w:hAnsi="Cambria Math"/>
                  <w:i/>
                  <w:sz w:val="22"/>
                  <w:lang w:eastAsia="en-US"/>
                </w:rPr>
              </m:ctrlPr>
            </m:naryPr>
            <m:sub>
              <m:r>
                <w:rPr>
                  <w:rFonts w:ascii="Cambria Math" w:hAnsi="Cambria Math"/>
                  <w:sz w:val="22"/>
                  <w:lang w:eastAsia="en-US"/>
                </w:rPr>
                <m:t>j∈d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Where:</w:t>
      </w:r>
    </w:p>
    <w:p w14:paraId="34BFF685" w14:textId="77777777" w:rsidR="00C95284" w:rsidRPr="00D6554D" w:rsidRDefault="00C95284" w:rsidP="00C95284">
      <w:pPr>
        <w:pStyle w:val="ListParagraph"/>
        <w:ind w:left="1627"/>
        <w:rPr>
          <w:rFonts w:ascii="Arial (W1)" w:hAnsi="Arial (W1)"/>
          <w:sz w:val="22"/>
          <w:lang w:eastAsia="en-US"/>
        </w:rPr>
      </w:pPr>
    </w:p>
    <w:p w14:paraId="4361100D"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BSUoSTOTmd = the Total BSUoS Charges for a Transmission Connected BM Unit m on Settlement Day d</w:t>
      </w:r>
    </w:p>
    <w:p w14:paraId="7DB1A45A" w14:textId="77777777" w:rsidR="00C95284" w:rsidRPr="00D66F37" w:rsidRDefault="00C95284" w:rsidP="00C95284">
      <w:pPr>
        <w:pStyle w:val="ListParagraph"/>
        <w:ind w:left="1627"/>
        <w:rPr>
          <w:rFonts w:ascii="Arial (W1)" w:hAnsi="Arial (W1)"/>
          <w:sz w:val="22"/>
          <w:lang w:eastAsia="en-US"/>
        </w:rPr>
      </w:pPr>
    </w:p>
    <w:p w14:paraId="22FB0489" w14:textId="77777777" w:rsidR="00C95284" w:rsidRPr="00D66F37" w:rsidRDefault="00C95284" w:rsidP="00C95284">
      <w:pPr>
        <w:pStyle w:val="ListParagraph"/>
        <w:ind w:left="1627"/>
        <w:rPr>
          <w:rFonts w:ascii="Arial (W1)" w:hAnsi="Arial (W1)"/>
          <w:sz w:val="22"/>
          <w:lang w:eastAsia="en-US"/>
        </w:rPr>
      </w:pPr>
      <w:r w:rsidRPr="00D66F37">
        <w:rPr>
          <w:rFonts w:ascii="Arial (W1)" w:hAnsi="Arial (W1)"/>
          <w:sz w:val="22"/>
          <w:lang w:eastAsia="en-US"/>
        </w:rPr>
        <w:t xml:space="preserve">FixedBSUoSPd = the Fixed BSUoS Price on Settlement Day d. </w:t>
      </w:r>
    </w:p>
    <w:p w14:paraId="12E9CEB8" w14:textId="77777777" w:rsidR="00C95284" w:rsidRPr="00D66F37" w:rsidRDefault="00C95284" w:rsidP="00C95284">
      <w:pPr>
        <w:pStyle w:val="ListParagraph"/>
        <w:ind w:left="1627"/>
        <w:rPr>
          <w:rFonts w:ascii="Arial (W1)" w:hAnsi="Arial (W1)"/>
          <w:sz w:val="22"/>
          <w:lang w:eastAsia="en-US"/>
        </w:rPr>
      </w:pPr>
    </w:p>
    <w:p w14:paraId="2EAC1F3E" w14:textId="77777777" w:rsidR="00C95284" w:rsidRPr="00D6554D" w:rsidRDefault="00C95284" w:rsidP="00C95284">
      <w:pPr>
        <w:pStyle w:val="ListParagraph"/>
        <w:ind w:left="1627"/>
        <w:rPr>
          <w:rFonts w:ascii="Arial (W1)" w:hAnsi="Arial (W1)"/>
          <w:sz w:val="22"/>
          <w:lang w:eastAsia="en-US"/>
        </w:rPr>
      </w:pPr>
      <w:r w:rsidRPr="00D66F37">
        <w:rPr>
          <w:rFonts w:ascii="Arial (W1)" w:hAnsi="Arial (W1)"/>
          <w:sz w:val="22"/>
          <w:lang w:eastAsia="en-US"/>
        </w:rPr>
        <w:t>TQMmj = the total Transmission Connected Site BM Unit Metered Volume for a Transmission Connected BM Unit m for Settlement Period j</w:t>
      </w:r>
    </w:p>
    <w:p w14:paraId="1C37626B" w14:textId="77777777" w:rsidR="00C95284" w:rsidRDefault="00C95284" w:rsidP="00461271">
      <w:pPr>
        <w:rPr>
          <w:rFonts w:ascii="Arial (W1)" w:hAnsi="Arial (W1)"/>
          <w:sz w:val="22"/>
          <w:lang w:eastAsia="en-US"/>
        </w:rPr>
      </w:pPr>
    </w:p>
    <w:p w14:paraId="13C774F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Calculation of BSUoS Charges for a BSUoS liable customer</w:t>
      </w:r>
    </w:p>
    <w:p w14:paraId="65E0111C" w14:textId="77777777" w:rsidR="00C95284" w:rsidRPr="0085208F" w:rsidRDefault="00C95284" w:rsidP="00C95284">
      <w:pPr>
        <w:pStyle w:val="ListParagraph"/>
        <w:rPr>
          <w:rFonts w:ascii="Arial (W1)" w:hAnsi="Arial (W1)"/>
          <w:sz w:val="22"/>
          <w:lang w:eastAsia="en-US"/>
        </w:rPr>
      </w:pPr>
    </w:p>
    <w:p w14:paraId="5FFD3B08"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The BSUoS Charges for a BSUoS liable customer c on a Settlement Day d will be calculated by the following formula: </w:t>
      </w:r>
    </w:p>
    <w:p w14:paraId="10CE9646" w14:textId="77777777" w:rsidR="00C95284" w:rsidRDefault="00C95284" w:rsidP="00461271">
      <w:pPr>
        <w:pStyle w:val="ListParagraph"/>
        <w:ind w:left="1627"/>
        <w:rPr>
          <w:rFonts w:ascii="Arial (W1)" w:hAnsi="Arial (W1)"/>
          <w:sz w:val="22"/>
          <w:lang w:eastAsia="en-US"/>
        </w:rPr>
      </w:pPr>
    </w:p>
    <w:p w14:paraId="6067B247" w14:textId="7DBC7253" w:rsidR="00C95284" w:rsidRPr="008A41B4" w:rsidRDefault="00000000" w:rsidP="00CD5631">
      <w:pPr>
        <w:ind w:left="216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i,m∈c</m:t>
              </m:r>
            </m:sub>
            <m:sup/>
            <m:e>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052F2623" w14:textId="77777777" w:rsidR="00C95284" w:rsidRDefault="00C95284" w:rsidP="00C95284">
      <w:pPr>
        <w:pStyle w:val="ListParagraph"/>
        <w:ind w:left="1627"/>
        <w:rPr>
          <w:rFonts w:ascii="Arial (W1)" w:hAnsi="Arial (W1)"/>
          <w:sz w:val="22"/>
          <w:lang w:eastAsia="en-US"/>
        </w:rPr>
      </w:pPr>
    </w:p>
    <w:p w14:paraId="7CD6C61B"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 xml:space="preserve">Where: </w:t>
      </w:r>
    </w:p>
    <w:p w14:paraId="567AFF41" w14:textId="77777777" w:rsidR="00C95284" w:rsidRDefault="00C95284" w:rsidP="00C95284">
      <w:pPr>
        <w:pStyle w:val="ListParagraph"/>
        <w:ind w:left="1627"/>
        <w:rPr>
          <w:rFonts w:ascii="Arial (W1)" w:hAnsi="Arial (W1)"/>
          <w:sz w:val="22"/>
          <w:lang w:eastAsia="en-US"/>
        </w:rPr>
      </w:pPr>
    </w:p>
    <w:p w14:paraId="479F4DC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BSUoSTOT</w:t>
      </w:r>
      <w:r w:rsidRPr="0085208F">
        <w:rPr>
          <w:rFonts w:ascii="Arial (W1)" w:hAnsi="Arial (W1)"/>
          <w:sz w:val="22"/>
          <w:vertAlign w:val="subscript"/>
          <w:lang w:eastAsia="en-US"/>
        </w:rPr>
        <w:t>cd</w:t>
      </w:r>
      <w:r>
        <w:rPr>
          <w:rFonts w:ascii="Arial (W1)" w:hAnsi="Arial (W1)"/>
          <w:sz w:val="22"/>
          <w:vertAlign w:val="subscript"/>
          <w:lang w:eastAsia="en-US"/>
        </w:rPr>
        <w:t xml:space="preserve"> </w:t>
      </w:r>
      <w:r>
        <w:rPr>
          <w:rFonts w:ascii="Arial (W1)" w:hAnsi="Arial (W1)"/>
          <w:sz w:val="22"/>
          <w:lang w:eastAsia="en-US"/>
        </w:rPr>
        <w:t>= the Total BSUoS Charges for a BSUoS liable customer c on Settlement Day d</w:t>
      </w:r>
    </w:p>
    <w:p w14:paraId="4577E472" w14:textId="77777777" w:rsidR="00C95284" w:rsidRDefault="00C95284" w:rsidP="00C95284">
      <w:pPr>
        <w:pStyle w:val="ListParagraph"/>
        <w:ind w:left="1627"/>
        <w:rPr>
          <w:rFonts w:ascii="Arial (W1)" w:hAnsi="Arial (W1)"/>
          <w:sz w:val="22"/>
          <w:lang w:eastAsia="en-US"/>
        </w:rPr>
      </w:pPr>
    </w:p>
    <w:p w14:paraId="2383CDBF" w14:textId="77777777" w:rsidR="00C95284" w:rsidRDefault="00C95284" w:rsidP="00C95284">
      <w:pPr>
        <w:pStyle w:val="ListParagraph"/>
        <w:ind w:left="1627"/>
        <w:rPr>
          <w:rFonts w:ascii="Arial (W1)" w:hAnsi="Arial (W1)"/>
          <w:sz w:val="22"/>
          <w:lang w:eastAsia="en-US"/>
        </w:rPr>
      </w:pPr>
      <w:r w:rsidRPr="00786BBB">
        <w:rPr>
          <w:rFonts w:ascii="Arial (W1)" w:hAnsi="Arial (W1)"/>
          <w:sz w:val="22"/>
          <w:lang w:eastAsia="en-US"/>
        </w:rPr>
        <w:t>BSUoSTOT</w:t>
      </w:r>
      <w:r w:rsidRPr="00972D70">
        <w:rPr>
          <w:rFonts w:ascii="Arial (W1)" w:hAnsi="Arial (W1)"/>
          <w:sz w:val="22"/>
          <w:vertAlign w:val="subscript"/>
          <w:lang w:eastAsia="en-US"/>
        </w:rPr>
        <w:t>id</w:t>
      </w:r>
      <w:r w:rsidRPr="00786BBB">
        <w:rPr>
          <w:rFonts w:ascii="Arial (W1)" w:hAnsi="Arial (W1)"/>
          <w:sz w:val="22"/>
          <w:lang w:eastAsia="en-US"/>
        </w:rPr>
        <w:t xml:space="preserve"> = the Total BSUoS Charges for a </w:t>
      </w:r>
      <w:r>
        <w:rPr>
          <w:rFonts w:ascii="Arial (W1)" w:hAnsi="Arial (W1)"/>
          <w:sz w:val="22"/>
          <w:lang w:eastAsia="en-US"/>
        </w:rPr>
        <w:t xml:space="preserve">Supplier or Exempt Export </w:t>
      </w:r>
      <w:r w:rsidRPr="00786BBB">
        <w:rPr>
          <w:rFonts w:ascii="Arial (W1)" w:hAnsi="Arial (W1)"/>
          <w:sz w:val="22"/>
          <w:lang w:eastAsia="en-US"/>
        </w:rPr>
        <w:t>BM Unit i on Settlement Day d</w:t>
      </w:r>
    </w:p>
    <w:p w14:paraId="1278D42F" w14:textId="77777777" w:rsidR="00C95284" w:rsidRDefault="00C95284" w:rsidP="00C95284">
      <w:pPr>
        <w:pStyle w:val="ListParagraph"/>
        <w:ind w:left="1627"/>
        <w:rPr>
          <w:rFonts w:ascii="Arial (W1)" w:hAnsi="Arial (W1)"/>
          <w:sz w:val="22"/>
          <w:lang w:eastAsia="en-US"/>
        </w:rPr>
      </w:pPr>
    </w:p>
    <w:p w14:paraId="4070C09A" w14:textId="77777777" w:rsidR="00C95284" w:rsidRDefault="00C95284" w:rsidP="00C95284">
      <w:pPr>
        <w:pStyle w:val="ListParagraph"/>
        <w:ind w:left="1627"/>
        <w:rPr>
          <w:rFonts w:ascii="Arial (W1)" w:hAnsi="Arial (W1)"/>
          <w:sz w:val="22"/>
          <w:lang w:eastAsia="en-US"/>
        </w:rPr>
      </w:pPr>
      <w:r w:rsidRPr="00D6554D">
        <w:rPr>
          <w:rFonts w:ascii="Arial (W1)" w:hAnsi="Arial (W1)"/>
          <w:sz w:val="22"/>
          <w:lang w:eastAsia="en-US"/>
        </w:rPr>
        <w:t>BSUoSTOT</w:t>
      </w:r>
      <w:r>
        <w:rPr>
          <w:rFonts w:ascii="Arial (W1)" w:hAnsi="Arial (W1)"/>
          <w:sz w:val="22"/>
          <w:vertAlign w:val="subscript"/>
          <w:lang w:eastAsia="en-US"/>
        </w:rPr>
        <w:t>m</w:t>
      </w:r>
      <w:r w:rsidRPr="00894AE9">
        <w:rPr>
          <w:rFonts w:ascii="Arial (W1)" w:hAnsi="Arial (W1)"/>
          <w:sz w:val="22"/>
          <w:vertAlign w:val="subscript"/>
          <w:lang w:eastAsia="en-US"/>
        </w:rPr>
        <w:t>d</w:t>
      </w:r>
      <w:r w:rsidRPr="00D6554D">
        <w:rPr>
          <w:rFonts w:ascii="Arial (W1)" w:hAnsi="Arial (W1)"/>
          <w:sz w:val="22"/>
          <w:lang w:eastAsia="en-US"/>
        </w:rPr>
        <w:t xml:space="preserve"> = the Total BSUoS Charges for a </w:t>
      </w:r>
      <w:r>
        <w:rPr>
          <w:rFonts w:ascii="Arial (W1)" w:hAnsi="Arial (W1)"/>
          <w:sz w:val="22"/>
          <w:lang w:eastAsia="en-US"/>
        </w:rPr>
        <w:t xml:space="preserve">Transmission Connected </w:t>
      </w:r>
      <w:r w:rsidRPr="00D6554D">
        <w:rPr>
          <w:rFonts w:ascii="Arial (W1)" w:hAnsi="Arial (W1)"/>
          <w:sz w:val="22"/>
          <w:lang w:eastAsia="en-US"/>
        </w:rPr>
        <w:t xml:space="preserve">BM Unit </w:t>
      </w:r>
      <w:r>
        <w:rPr>
          <w:rFonts w:ascii="Arial (W1)" w:hAnsi="Arial (W1)"/>
          <w:sz w:val="22"/>
          <w:lang w:eastAsia="en-US"/>
        </w:rPr>
        <w:t>m</w:t>
      </w:r>
      <w:r w:rsidRPr="00D6554D">
        <w:rPr>
          <w:rFonts w:ascii="Arial (W1)" w:hAnsi="Arial (W1)"/>
          <w:sz w:val="22"/>
          <w:lang w:eastAsia="en-US"/>
        </w:rPr>
        <w:t xml:space="preserve"> on Settlement Day d</w:t>
      </w:r>
    </w:p>
    <w:p w14:paraId="4099B042" w14:textId="77777777" w:rsidR="00C95284" w:rsidRPr="0085208F" w:rsidRDefault="00C95284" w:rsidP="00C95284">
      <w:pPr>
        <w:rPr>
          <w:rFonts w:ascii="Arial (W1)" w:hAnsi="Arial (W1)"/>
          <w:sz w:val="22"/>
          <w:lang w:eastAsia="en-US"/>
        </w:rPr>
      </w:pPr>
    </w:p>
    <w:p w14:paraId="630BA56C" w14:textId="77777777" w:rsidR="00C95284" w:rsidRPr="0085208F" w:rsidRDefault="00C95284" w:rsidP="00C95284">
      <w:pPr>
        <w:pStyle w:val="1"/>
        <w:jc w:val="both"/>
        <w:rPr>
          <w:rFonts w:ascii="Arial Bold" w:hAnsi="Arial Bold"/>
          <w:b/>
          <w:color w:val="008080"/>
        </w:rPr>
      </w:pPr>
      <w:r w:rsidRPr="0085208F">
        <w:rPr>
          <w:rFonts w:ascii="Arial Bold" w:hAnsi="Arial Bold"/>
          <w:b/>
          <w:color w:val="008080"/>
        </w:rPr>
        <w:t>Definition of the BSUoS charging base</w:t>
      </w:r>
    </w:p>
    <w:p w14:paraId="50D60B15" w14:textId="77777777" w:rsidR="00C95284" w:rsidRPr="0085208F" w:rsidRDefault="00C95284" w:rsidP="00C95284">
      <w:pPr>
        <w:pStyle w:val="ListParagraph"/>
        <w:rPr>
          <w:rFonts w:ascii="Arial (W1)" w:hAnsi="Arial (W1)"/>
          <w:sz w:val="22"/>
          <w:lang w:eastAsia="en-US"/>
        </w:rPr>
      </w:pPr>
    </w:p>
    <w:p w14:paraId="3E73FF38"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X</w:t>
      </w:r>
      <w:r w:rsidRPr="00CD6306">
        <w:rPr>
          <w:rFonts w:ascii="Arial (W1)" w:hAnsi="Arial (W1)"/>
          <w:sz w:val="22"/>
          <w:lang w:eastAsia="en-US"/>
        </w:rPr>
        <w:t>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w:t>
      </w:r>
      <w:r w:rsidRPr="00EB1F51">
        <w:t>and Trading Units associated with Interconnectors, including those associated with the Interconnector Error Administrator, are not</w:t>
      </w:r>
      <w:r>
        <w:t xml:space="preserve">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00C95284">
      <w:pPr>
        <w:pStyle w:val="1"/>
        <w:jc w:val="both"/>
        <w:rPr>
          <w:rFonts w:ascii="Arial Bold" w:hAnsi="Arial Bold"/>
          <w:b/>
          <w:color w:val="008080"/>
        </w:rPr>
      </w:pPr>
      <w:r w:rsidRPr="0085208F">
        <w:rPr>
          <w:rFonts w:ascii="Arial Bold" w:hAnsi="Arial Bold"/>
          <w:b/>
          <w:color w:val="008080"/>
        </w:rPr>
        <w:t>Issuing a revised Fixed BSUoS Price</w:t>
      </w:r>
    </w:p>
    <w:p w14:paraId="5979D801" w14:textId="77777777" w:rsidR="00C95284" w:rsidRPr="0085208F" w:rsidRDefault="00C95284" w:rsidP="00C95284">
      <w:pPr>
        <w:pStyle w:val="1"/>
        <w:jc w:val="both"/>
        <w:rPr>
          <w:rFonts w:ascii="Arial Bold" w:hAnsi="Arial Bold"/>
          <w:b/>
          <w:color w:val="008080"/>
        </w:rPr>
      </w:pPr>
    </w:p>
    <w:p w14:paraId="32608850" w14:textId="77777777" w:rsidR="00C95284"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00C95284">
      <w:pPr>
        <w:pStyle w:val="ListParagraph"/>
        <w:ind w:left="1627"/>
        <w:rPr>
          <w:rFonts w:ascii="Arial (W1)" w:hAnsi="Arial (W1)"/>
          <w:sz w:val="22"/>
          <w:lang w:eastAsia="en-US"/>
        </w:rPr>
      </w:pPr>
    </w:p>
    <w:p w14:paraId="6C404031" w14:textId="77777777" w:rsidR="00C95284" w:rsidRPr="0085208F"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77777777" w:rsidR="00C95284" w:rsidRPr="00D66F37" w:rsidRDefault="00C95284" w:rsidP="007D27B2">
      <w:pPr>
        <w:pStyle w:val="ListParagraph"/>
        <w:numPr>
          <w:ilvl w:val="0"/>
          <w:numId w:val="79"/>
        </w:numPr>
        <w:rPr>
          <w:rFonts w:ascii="Arial (W1)" w:hAnsi="Arial (W1)"/>
          <w:sz w:val="22"/>
          <w:lang w:eastAsia="en-US"/>
        </w:rPr>
      </w:pPr>
      <w:r w:rsidRPr="00D66F37">
        <w:rPr>
          <w:rFonts w:ascii="Arial (W1)" w:hAnsi="Arial (W1)"/>
          <w:sz w:val="22"/>
          <w:lang w:eastAsia="en-US"/>
        </w:rPr>
        <w:t>The revised Fixed BSUoS Price, described in Paragraph 14.30.18, is determined by the following formula:</w:t>
      </w:r>
    </w:p>
    <w:p w14:paraId="0E2E7DFB" w14:textId="1E89BF52" w:rsidR="00C95284" w:rsidRPr="008A41B4" w:rsidRDefault="00000000" w:rsidP="00CD5631">
      <w:pPr>
        <w:ind w:left="2160" w:firstLine="720"/>
        <w:rPr>
          <w:rFonts w:ascii="Arial (W1)" w:hAnsi="Arial (W1)"/>
          <w:sz w:val="22"/>
          <w:lang w:eastAsia="en-US"/>
        </w:rP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60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60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28A3B04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Where:</w:t>
      </w:r>
    </w:p>
    <w:p w14:paraId="2AAF0A3C" w14:textId="77777777" w:rsidR="00C95284" w:rsidRPr="00866282" w:rsidRDefault="00C95284" w:rsidP="00C95284">
      <w:pPr>
        <w:pStyle w:val="ListParagraph"/>
        <w:ind w:left="1627"/>
        <w:rPr>
          <w:rFonts w:ascii="Arial (W1)" w:hAnsi="Arial (W1)"/>
          <w:sz w:val="22"/>
          <w:lang w:eastAsia="en-US"/>
        </w:rPr>
      </w:pPr>
    </w:p>
    <w:p w14:paraId="1828633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FixedBSUoSPrev</w:t>
      </w:r>
      <w:r w:rsidRPr="00894AE9">
        <w:rPr>
          <w:rFonts w:ascii="Arial (W1)" w:hAnsi="Arial (W1)"/>
          <w:sz w:val="22"/>
          <w:vertAlign w:val="subscript"/>
          <w:lang w:eastAsia="en-US"/>
        </w:rPr>
        <w:t>s</w:t>
      </w:r>
      <w:r w:rsidRPr="00866282">
        <w:rPr>
          <w:rFonts w:ascii="Arial (W1)" w:hAnsi="Arial (W1)"/>
          <w:sz w:val="22"/>
          <w:lang w:eastAsia="en-US"/>
        </w:rPr>
        <w:t xml:space="preserve"> = The </w:t>
      </w:r>
      <w:r>
        <w:rPr>
          <w:rFonts w:ascii="Arial (W1)" w:hAnsi="Arial (W1)"/>
          <w:sz w:val="22"/>
          <w:lang w:eastAsia="en-US"/>
        </w:rPr>
        <w:t>r</w:t>
      </w:r>
      <w:r w:rsidRPr="00866282">
        <w:rPr>
          <w:rFonts w:ascii="Arial (W1)" w:hAnsi="Arial (W1)"/>
          <w:sz w:val="22"/>
          <w:lang w:eastAsia="en-US"/>
        </w:rPr>
        <w:t>evised Fixed BSUoS Price for the number of Settlement Days s remaining in the Fixed Price Period</w:t>
      </w:r>
    </w:p>
    <w:p w14:paraId="6073BA8E" w14:textId="77777777" w:rsidR="00C95284" w:rsidRPr="00866282" w:rsidRDefault="00C95284" w:rsidP="00C95284">
      <w:pPr>
        <w:pStyle w:val="ListParagraph"/>
        <w:ind w:left="1627"/>
        <w:rPr>
          <w:rFonts w:ascii="Arial (W1)" w:hAnsi="Arial (W1)"/>
          <w:sz w:val="22"/>
          <w:lang w:eastAsia="en-US"/>
        </w:rPr>
      </w:pPr>
    </w:p>
    <w:p w14:paraId="52C8B78C" w14:textId="77777777" w:rsidR="00C95284" w:rsidRPr="00866282" w:rsidRDefault="00C95284" w:rsidP="00C95284">
      <w:pPr>
        <w:pStyle w:val="ListParagraph"/>
        <w:ind w:left="1627"/>
        <w:rPr>
          <w:rFonts w:ascii="Arial (W1)" w:hAnsi="Arial (W1)"/>
          <w:sz w:val="22"/>
          <w:lang w:eastAsia="en-US"/>
        </w:rPr>
      </w:pPr>
      <w:r w:rsidRPr="00866282">
        <w:rPr>
          <w:rFonts w:ascii="Arial (W1)" w:hAnsi="Arial (W1)"/>
          <w:sz w:val="22"/>
          <w:lang w:eastAsia="en-US"/>
        </w:rPr>
        <w:t>fBSUoSTOT</w:t>
      </w:r>
      <w:r w:rsidRPr="00894AE9">
        <w:rPr>
          <w:rFonts w:ascii="Arial (W1)" w:hAnsi="Arial (W1)"/>
          <w:sz w:val="22"/>
          <w:vertAlign w:val="subscript"/>
          <w:lang w:eastAsia="en-US"/>
        </w:rPr>
        <w:t>s</w:t>
      </w:r>
      <w:r w:rsidRPr="00866282">
        <w:rPr>
          <w:rFonts w:ascii="Arial (W1)" w:hAnsi="Arial (W1)"/>
          <w:sz w:val="22"/>
          <w:lang w:eastAsia="en-US"/>
        </w:rPr>
        <w:t xml:space="preserve"> = forecast of remaining balancing costs for the number of Settlement Days s remaining in the Fixed Price Period</w:t>
      </w:r>
      <w:r>
        <w:rPr>
          <w:rFonts w:ascii="Arial (W1)" w:hAnsi="Arial (W1)"/>
          <w:sz w:val="22"/>
          <w:lang w:eastAsia="en-US"/>
        </w:rPr>
        <w:t xml:space="preserve">. The Company would </w:t>
      </w:r>
      <w:r>
        <w:rPr>
          <w:rFonts w:ascii="Arial (W1)" w:hAnsi="Arial (W1)"/>
          <w:sz w:val="22"/>
          <w:lang w:eastAsia="en-US"/>
        </w:rPr>
        <w:lastRenderedPageBreak/>
        <w:t>use reasonable endeavours to consult on this value, pursuant to Paragraph 14.30.19.</w:t>
      </w:r>
      <w:r w:rsidRPr="00866282">
        <w:rPr>
          <w:rFonts w:ascii="Arial (W1)" w:hAnsi="Arial (W1)"/>
          <w:sz w:val="22"/>
          <w:lang w:eastAsia="en-US"/>
        </w:rPr>
        <w:t xml:space="preserve"> </w:t>
      </w:r>
    </w:p>
    <w:p w14:paraId="79364727" w14:textId="77777777" w:rsidR="00C95284" w:rsidRPr="00866282" w:rsidRDefault="00C95284" w:rsidP="00C95284">
      <w:pPr>
        <w:pStyle w:val="ListParagraph"/>
        <w:ind w:left="1627"/>
        <w:rPr>
          <w:rFonts w:ascii="Arial (W1)" w:hAnsi="Arial (W1)"/>
          <w:sz w:val="22"/>
          <w:lang w:eastAsia="en-US"/>
        </w:rPr>
      </w:pPr>
    </w:p>
    <w:p w14:paraId="3254A672" w14:textId="77777777" w:rsidR="00C95284" w:rsidRPr="00866282" w:rsidRDefault="00C95284" w:rsidP="00C95284">
      <w:pPr>
        <w:pStyle w:val="ListParagraph"/>
        <w:ind w:left="1627"/>
        <w:rPr>
          <w:rFonts w:ascii="Arial (W1)" w:hAnsi="Arial (W1)"/>
          <w:sz w:val="22"/>
          <w:lang w:eastAsia="en-US"/>
        </w:rPr>
      </w:pPr>
      <w:r>
        <w:rPr>
          <w:rFonts w:ascii="Arial (W1)" w:hAnsi="Arial (W1)"/>
          <w:sz w:val="22"/>
          <w:lang w:eastAsia="en-US"/>
        </w:rPr>
        <w:t>f</w:t>
      </w:r>
      <w:r w:rsidRPr="00866282">
        <w:rPr>
          <w:rFonts w:ascii="Arial (W1)" w:hAnsi="Arial (W1)"/>
          <w:sz w:val="22"/>
          <w:lang w:eastAsia="en-US"/>
        </w:rPr>
        <w:t>TQM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00C95284">
      <w:pPr>
        <w:pStyle w:val="ListParagraph"/>
        <w:ind w:left="1627"/>
        <w:rPr>
          <w:rFonts w:ascii="Arial (W1)" w:hAnsi="Arial (W1)"/>
          <w:sz w:val="22"/>
          <w:lang w:eastAsia="en-US"/>
        </w:rPr>
      </w:pPr>
    </w:p>
    <w:p w14:paraId="3F0DEAFB" w14:textId="77777777" w:rsidR="00C95284" w:rsidRPr="0085208F" w:rsidRDefault="00C95284" w:rsidP="00C95284">
      <w:pPr>
        <w:pStyle w:val="ListParagraph"/>
        <w:ind w:left="1627"/>
        <w:rPr>
          <w:rFonts w:ascii="Arial (W1)" w:hAnsi="Arial (W1)"/>
          <w:sz w:val="22"/>
          <w:lang w:eastAsia="en-US"/>
        </w:rPr>
      </w:pPr>
      <w:r w:rsidRPr="00866282">
        <w:rPr>
          <w:rFonts w:ascii="Arial (W1)" w:hAnsi="Arial (W1)"/>
          <w:sz w:val="22"/>
          <w:lang w:eastAsia="en-US"/>
        </w:rPr>
        <w:t>fSGQM</w:t>
      </w:r>
      <w:r w:rsidRPr="00894AE9">
        <w:rPr>
          <w:rFonts w:ascii="Arial (W1)" w:hAnsi="Arial (W1)"/>
          <w:sz w:val="22"/>
          <w:vertAlign w:val="subscript"/>
          <w:lang w:eastAsia="en-US"/>
        </w:rPr>
        <w:t>s</w:t>
      </w:r>
      <w:r w:rsidRPr="00866282">
        <w:rPr>
          <w:rFonts w:ascii="Arial (W1)" w:hAnsi="Arial (W1)"/>
          <w:sz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1)" w:hAnsi="Arial (W1)"/>
          <w:sz w:val="22"/>
          <w:lang w:eastAsia="en-US"/>
        </w:rPr>
        <w:t xml:space="preserve">Pursuant </w:t>
      </w:r>
      <w:r w:rsidRPr="00D66F37">
        <w:rPr>
          <w:rFonts w:ascii="Arial (W1)" w:hAnsi="Arial (W1)"/>
          <w:sz w:val="22"/>
          <w:lang w:eastAsia="en-US"/>
        </w:rPr>
        <w:t>to Paragraph 14.30.20,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2C1A9343" w14:textId="77777777" w:rsidR="00C95284" w:rsidRDefault="00C95284" w:rsidP="00C95284">
      <w:pPr>
        <w:pStyle w:val="Heading2"/>
      </w:pPr>
      <w:r>
        <w:t>Total BSUoS Costs (Internal + External) for each Settlement Day (BSUoSTOT</w:t>
      </w:r>
      <w:r>
        <w:rPr>
          <w:vertAlign w:val="subscript"/>
        </w:rPr>
        <w:t>d</w:t>
      </w:r>
      <w:r>
        <w:t>)</w:t>
      </w:r>
    </w:p>
    <w:p w14:paraId="129045CA" w14:textId="77777777" w:rsidR="00C95284" w:rsidRDefault="00C95284" w:rsidP="00C95284">
      <w:pPr>
        <w:pStyle w:val="1"/>
        <w:jc w:val="both"/>
      </w:pPr>
    </w:p>
    <w:p w14:paraId="43D1FEB2" w14:textId="77777777" w:rsidR="00C95284" w:rsidRDefault="00C95284" w:rsidP="007D27B2">
      <w:pPr>
        <w:pStyle w:val="1"/>
        <w:numPr>
          <w:ilvl w:val="0"/>
          <w:numId w:val="79"/>
        </w:numPr>
        <w:jc w:val="both"/>
      </w:pPr>
      <w:r>
        <w:t xml:space="preserve">The </w:t>
      </w:r>
      <w:r w:rsidRPr="006461DD">
        <w:t>Total BSUoS costs for each Settlement Day (BSUoSTOTd) are calculated by summing the External BSUoS Costs (BSUoSEXTd) and Internal BSUoS Costs (BSUoSINTd) for that Settlement Day d:</w:t>
      </w:r>
    </w:p>
    <w:p w14:paraId="6A24C1DC" w14:textId="77777777" w:rsidR="00C95284" w:rsidRDefault="00C95284" w:rsidP="00C95284">
      <w:pPr>
        <w:jc w:val="both"/>
      </w:pPr>
    </w:p>
    <w:p w14:paraId="1F2E14E7" w14:textId="00453EC1" w:rsidR="00C95284" w:rsidRDefault="008A41B4" w:rsidP="00C95284">
      <w:pPr>
        <w:jc w:val="center"/>
      </w:pPr>
      <w:r>
        <w:rPr>
          <w:noProof/>
          <w:position w:val="-14"/>
        </w:rPr>
        <w:drawing>
          <wp:inline distT="0" distB="0" distL="0" distR="0" wp14:anchorId="6A0AC42C" wp14:editId="0EA8E426">
            <wp:extent cx="2743200" cy="273685"/>
            <wp:effectExtent l="0" t="0" r="0" b="0"/>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08" cstate="print">
                      <a:extLst>
                        <a:ext uri="{28A0092B-C50C-407E-A947-70E740481C1C}">
                          <a14:useLocalDpi xmlns:a14="http://schemas.microsoft.com/office/drawing/2010/main" val="0"/>
                        </a:ext>
                      </a:extLst>
                    </a:blip>
                    <a:srcRect/>
                    <a:stretch>
                      <a:fillRect/>
                    </a:stretch>
                  </pic:blipFill>
                  <pic:spPr bwMode="auto">
                    <a:xfrm>
                      <a:off x="0" y="0"/>
                      <a:ext cx="2743200" cy="273685"/>
                    </a:xfrm>
                    <a:prstGeom prst="rect">
                      <a:avLst/>
                    </a:prstGeom>
                    <a:noFill/>
                    <a:ln>
                      <a:noFill/>
                    </a:ln>
                  </pic:spPr>
                </pic:pic>
              </a:graphicData>
            </a:graphic>
          </wp:inline>
        </w:drawing>
      </w:r>
    </w:p>
    <w:p w14:paraId="45E49EAF" w14:textId="77777777" w:rsidR="00C95284" w:rsidRPr="0085208F" w:rsidRDefault="00C95284" w:rsidP="00C95284">
      <w:pPr>
        <w:rPr>
          <w:lang w:eastAsia="en-US"/>
        </w:rPr>
      </w:pPr>
    </w:p>
    <w:p w14:paraId="6EA88553" w14:textId="77777777" w:rsidR="00C95284" w:rsidRDefault="00C95284" w:rsidP="00C95284">
      <w:pPr>
        <w:pStyle w:val="Heading2"/>
      </w:pPr>
      <w:r>
        <w:t>External BSUoS Costs for each Settlement Day (BSUoSEXT</w:t>
      </w:r>
      <w:r>
        <w:rPr>
          <w:vertAlign w:val="subscript"/>
        </w:rPr>
        <w:t>jd</w:t>
      </w:r>
      <w:r>
        <w:t>)</w:t>
      </w:r>
    </w:p>
    <w:p w14:paraId="520FB49E" w14:textId="77777777" w:rsidR="00C95284" w:rsidRDefault="00C95284" w:rsidP="00C95284">
      <w:pPr>
        <w:pStyle w:val="1"/>
        <w:jc w:val="both"/>
      </w:pPr>
    </w:p>
    <w:p w14:paraId="3F90E7CB" w14:textId="77777777" w:rsidR="00C95284" w:rsidRDefault="00C95284" w:rsidP="007D27B2">
      <w:pPr>
        <w:pStyle w:val="1"/>
        <w:numPr>
          <w:ilvl w:val="0"/>
          <w:numId w:val="79"/>
        </w:numPr>
        <w:jc w:val="both"/>
      </w:pPr>
      <w:r>
        <w:t>The External BSUoS Costs for each Settlement Day (BSUoSEXT</w:t>
      </w:r>
      <w:r>
        <w:rPr>
          <w:vertAlign w:val="subscript"/>
        </w:rPr>
        <w:t>jd</w:t>
      </w:r>
      <w:r>
        <w:t>) are calculated by adding up each Settlement Period System Operator BM Cash Flow (CSOBM</w:t>
      </w:r>
      <w:r>
        <w:rPr>
          <w:vertAlign w:val="subscript"/>
        </w:rPr>
        <w:t>j</w:t>
      </w:r>
      <w:r>
        <w:t>) and Balancing Service Variable Contract Cost (BSCCV</w:t>
      </w:r>
      <w:r>
        <w:rPr>
          <w:vertAlign w:val="subscript"/>
        </w:rPr>
        <w:t>jd</w:t>
      </w:r>
      <w:r>
        <w:t xml:space="preserve">), </w:t>
      </w:r>
      <w:r w:rsidRPr="006F2B80">
        <w:t>BSUoSCOVID</w:t>
      </w:r>
      <w:r w:rsidRPr="0085208F">
        <w:rPr>
          <w:vertAlign w:val="subscript"/>
          <w:lang w:val="en-US"/>
        </w:rPr>
        <w:t>jd</w:t>
      </w:r>
      <w:r w:rsidRPr="0085208F">
        <w:rPr>
          <w:lang w:val="en-US"/>
        </w:rPr>
        <w:t>,</w:t>
      </w:r>
      <w:r w:rsidRPr="006461DD">
        <w:t xml:space="preserve"> </w:t>
      </w:r>
      <w:r w:rsidRPr="006461DD">
        <w:rPr>
          <w:lang w:val="en-US"/>
        </w:rPr>
        <w:t xml:space="preserve">for each Settlement Period j, </w:t>
      </w:r>
      <w:r w:rsidRPr="006F2B80">
        <w:t xml:space="preserve">and </w:t>
      </w:r>
      <w:r>
        <w:t>then adding</w:t>
      </w:r>
      <w:r w:rsidRPr="006F2B80">
        <w:t xml:space="preserve"> the daily elements</w:t>
      </w:r>
      <w:r>
        <w:t xml:space="preserve">: </w:t>
      </w:r>
    </w:p>
    <w:p w14:paraId="0DF33B78" w14:textId="017E73A3" w:rsidR="009C285C" w:rsidRDefault="009C285C" w:rsidP="00082F88">
      <w:pPr>
        <w:pStyle w:val="1"/>
        <w:ind w:left="1627"/>
        <w:jc w:val="both"/>
      </w:pPr>
      <w:r>
        <w:t>BSUoS</w:t>
      </w:r>
      <w:r w:rsidR="00082F88">
        <w:t>EXT</w:t>
      </w:r>
      <w:r w:rsidR="00082F88" w:rsidRPr="00082F88">
        <w:rPr>
          <w:vertAlign w:val="subscript"/>
        </w:rPr>
        <w:t>d</w:t>
      </w:r>
      <w:r w:rsidR="00082F88">
        <w:rPr>
          <w:vertAlign w:val="subscript"/>
        </w:rPr>
        <w:t xml:space="preserve">  </w:t>
      </w:r>
      <w:r w:rsidR="00082F88">
        <w:t>=</w:t>
      </w:r>
      <w:r w:rsidR="00584CA2">
        <w:t xml:space="preserve"> </w:t>
      </w:r>
      <w:r w:rsidR="00080873" w:rsidRPr="00034153">
        <w:rPr>
          <w:rFonts w:ascii="Arial" w:hAnsi="Arial" w:cs="Arial"/>
          <w:sz w:val="46"/>
          <w:szCs w:val="46"/>
        </w:rPr>
        <w:t>∑</w:t>
      </w:r>
      <w:r w:rsidR="00034153" w:rsidRPr="00397427">
        <w:rPr>
          <w:sz w:val="26"/>
          <w:szCs w:val="26"/>
          <w:vertAlign w:val="subscript"/>
        </w:rPr>
        <w:t>j</w:t>
      </w:r>
      <w:r w:rsidR="00432074" w:rsidRPr="00432074">
        <w:rPr>
          <w:rFonts w:ascii="Cambria Math" w:hAnsi="Cambria Math" w:cs="Cambria Math"/>
          <w:sz w:val="26"/>
          <w:szCs w:val="26"/>
          <w:vertAlign w:val="subscript"/>
        </w:rPr>
        <w:t>∈</w:t>
      </w:r>
      <w:r w:rsidR="00584370" w:rsidRPr="00397427">
        <w:rPr>
          <w:sz w:val="26"/>
          <w:szCs w:val="26"/>
          <w:vertAlign w:val="subscript"/>
        </w:rPr>
        <w:t>d</w:t>
      </w:r>
      <w:r w:rsidR="00584370">
        <w:t xml:space="preserve"> (C</w:t>
      </w:r>
      <w:r w:rsidR="00F71176">
        <w:t>S</w:t>
      </w:r>
      <w:r w:rsidR="00584370">
        <w:t>OBM</w:t>
      </w:r>
      <w:r w:rsidR="00584370" w:rsidRPr="00034153">
        <w:rPr>
          <w:vertAlign w:val="subscript"/>
        </w:rPr>
        <w:t>jd</w:t>
      </w:r>
      <w:r w:rsidR="00584370">
        <w:t xml:space="preserve"> + BSCCV</w:t>
      </w:r>
      <w:r w:rsidR="00584370" w:rsidRPr="00034153">
        <w:rPr>
          <w:vertAlign w:val="subscript"/>
        </w:rPr>
        <w:t>jd</w:t>
      </w:r>
      <w:r w:rsidR="00584370">
        <w:t>) + [BSCCA</w:t>
      </w:r>
      <w:r w:rsidR="00584370" w:rsidRPr="00034153">
        <w:rPr>
          <w:vertAlign w:val="subscript"/>
        </w:rPr>
        <w:t>d</w:t>
      </w:r>
      <w:r w:rsidR="00584370">
        <w:t xml:space="preserve"> + TotAd</w:t>
      </w:r>
      <w:r w:rsidR="004300B2">
        <w:t>j</w:t>
      </w:r>
      <w:r w:rsidR="00584370" w:rsidRPr="00034153">
        <w:rPr>
          <w:vertAlign w:val="subscript"/>
        </w:rPr>
        <w:t>jd</w:t>
      </w:r>
      <w:r w:rsidR="00584370">
        <w:t xml:space="preserve"> – O</w:t>
      </w:r>
      <w:r w:rsidR="00034153">
        <w:t>M</w:t>
      </w:r>
      <w:r w:rsidR="00584370" w:rsidRPr="00034153">
        <w:rPr>
          <w:vertAlign w:val="subscript"/>
        </w:rPr>
        <w:t>d</w:t>
      </w:r>
      <w:r w:rsidR="00584370">
        <w:t xml:space="preserve"> + </w:t>
      </w:r>
      <w:r w:rsidR="0073672A">
        <w:t>SRC</w:t>
      </w:r>
      <w:r w:rsidR="00584370" w:rsidRPr="00034153">
        <w:rPr>
          <w:vertAlign w:val="subscript"/>
        </w:rPr>
        <w:t>d</w:t>
      </w:r>
      <w:r w:rsidR="00FF6F52">
        <w:t xml:space="preserve"> + SOTOC</w:t>
      </w:r>
      <w:r w:rsidR="00FF6F52" w:rsidRPr="00034153">
        <w:rPr>
          <w:vertAlign w:val="subscript"/>
        </w:rPr>
        <w:t>d</w:t>
      </w:r>
      <w:r w:rsidR="00FF6F52">
        <w:t xml:space="preserve">  + LOCTRU</w:t>
      </w:r>
      <w:r w:rsidR="00FF6F52" w:rsidRPr="00034153">
        <w:rPr>
          <w:vertAlign w:val="subscript"/>
        </w:rPr>
        <w:t>d</w:t>
      </w:r>
      <w:r w:rsidR="00FF6F52">
        <w:t xml:space="preserve"> + BSUoSCOVID</w:t>
      </w:r>
      <w:r w:rsidR="00FF6F52" w:rsidRPr="006A5CC8">
        <w:rPr>
          <w:vertAlign w:val="subscript"/>
        </w:rPr>
        <w:t>d</w:t>
      </w:r>
      <w:r w:rsidR="00FF6F52">
        <w:t>]</w:t>
      </w:r>
    </w:p>
    <w:p w14:paraId="6982BDB5" w14:textId="77777777" w:rsidR="00FF6F52" w:rsidRDefault="00FF6F52" w:rsidP="00082F88">
      <w:pPr>
        <w:pStyle w:val="1"/>
        <w:ind w:left="1627"/>
        <w:jc w:val="both"/>
      </w:pPr>
    </w:p>
    <w:p w14:paraId="2E3EE334" w14:textId="77777777" w:rsidR="00D34926" w:rsidRPr="006F2B80" w:rsidRDefault="00D34926" w:rsidP="00C95284">
      <w:pPr>
        <w:pStyle w:val="1"/>
        <w:ind w:left="1627"/>
        <w:jc w:val="both"/>
      </w:pPr>
    </w:p>
    <w:p w14:paraId="735A1276" w14:textId="77777777" w:rsidR="00C95284" w:rsidRPr="0085208F" w:rsidRDefault="00C95284" w:rsidP="00C95284">
      <w:pPr>
        <w:pStyle w:val="1"/>
        <w:ind w:left="1627"/>
        <w:jc w:val="both"/>
      </w:pPr>
      <w:r w:rsidRPr="0085208F">
        <w:t>Where BSUoSCOVID</w:t>
      </w:r>
      <w:r w:rsidRPr="0085208F">
        <w:rPr>
          <w:vertAlign w:val="subscript"/>
        </w:rPr>
        <w:t>jd</w:t>
      </w:r>
      <w:r w:rsidRPr="0085208F">
        <w:t xml:space="preserve"> is the cumulative total Covid Cost of the Covid Support Scheme incurred in 2020-2021 (including any administrative or financing cost borne by </w:t>
      </w:r>
      <w:r w:rsidRPr="0085208F">
        <w:rPr>
          <w:b/>
          <w:bCs/>
        </w:rPr>
        <w:t>The Company</w:t>
      </w:r>
      <w:r w:rsidRPr="0085208F">
        <w:t xml:space="preserve">, as agreed by The Authority) recovered equally from each Settlement Period in the Financial Year 2021-2022. </w:t>
      </w:r>
    </w:p>
    <w:p w14:paraId="61833386" w14:textId="77777777" w:rsidR="00C95284" w:rsidRDefault="00C95284" w:rsidP="00461271">
      <w:pPr>
        <w:rPr>
          <w:lang w:eastAsia="en-US"/>
        </w:rPr>
      </w:pPr>
    </w:p>
    <w:p w14:paraId="1192BDF6" w14:textId="6B26D40F" w:rsidR="004F6CD4" w:rsidRDefault="004F6CD4" w:rsidP="007359BF">
      <w:pPr>
        <w:pStyle w:val="1"/>
        <w:ind w:left="1627"/>
        <w:jc w:val="both"/>
      </w:pPr>
      <w:r>
        <w:t>BSUoSEXT</w:t>
      </w:r>
      <w:r w:rsidR="00953DAE"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w:t>
      </w:r>
      <w:r w:rsidR="00C161D6">
        <w:t>BSUoSCOVID</w:t>
      </w:r>
      <w:r w:rsidR="00C161D6" w:rsidRPr="00C161D6">
        <w:rPr>
          <w:vertAlign w:val="subscript"/>
        </w:rPr>
        <w:t>j</w:t>
      </w:r>
      <w:r w:rsidR="00C161D6" w:rsidRPr="006A5CC8">
        <w:rPr>
          <w:vertAlign w:val="subscript"/>
        </w:rPr>
        <w:t>d</w:t>
      </w:r>
      <w:r w:rsidR="004300B2">
        <w:rPr>
          <w:vertAlign w:val="subscript"/>
        </w:rPr>
        <w:t xml:space="preserve"> </w:t>
      </w:r>
      <w:r w:rsidR="004300B2">
        <w:t xml:space="preserve">+ </w:t>
      </w:r>
      <w:r>
        <w:t>[</w:t>
      </w:r>
      <w:r w:rsidR="004300B2">
        <w:t xml:space="preserve"> (</w:t>
      </w:r>
      <w:r>
        <w:t>BSCCA</w:t>
      </w:r>
      <w:r w:rsidRPr="00034153">
        <w:rPr>
          <w:vertAlign w:val="subscript"/>
        </w:rPr>
        <w:t>d</w:t>
      </w:r>
      <w:r>
        <w:t xml:space="preserve"> + TotAd</w:t>
      </w:r>
      <w:r w:rsidR="004300B2">
        <w:t>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D5A63">
        <w:t>) * (TQM</w:t>
      </w:r>
      <w:r w:rsidR="00BD5A63" w:rsidRPr="00434CF7">
        <w:rPr>
          <w:vertAlign w:val="subscript"/>
        </w:rPr>
        <w:t>ijd</w:t>
      </w:r>
      <w:r w:rsidR="00BD5A63">
        <w:t xml:space="preserve"> + SGQM</w:t>
      </w:r>
      <w:r w:rsidR="00BD5A63" w:rsidRPr="00434CF7">
        <w:rPr>
          <w:vertAlign w:val="subscript"/>
        </w:rPr>
        <w:t>ijd</w:t>
      </w:r>
      <w:r w:rsidR="00BD5A63">
        <w:t>)</w:t>
      </w:r>
      <w:r w:rsidR="007359BF">
        <w:t xml:space="preserve"> </w:t>
      </w:r>
      <w:r w:rsidR="00BD5A63">
        <w:t>/</w:t>
      </w:r>
      <w:r w:rsidR="007359BF">
        <w:t xml:space="preserve"> </w:t>
      </w:r>
      <w:r w:rsidR="007359BF" w:rsidRPr="00034153">
        <w:rPr>
          <w:rFonts w:ascii="Arial" w:hAnsi="Arial" w:cs="Arial"/>
          <w:sz w:val="46"/>
          <w:szCs w:val="46"/>
        </w:rPr>
        <w:t>∑</w:t>
      </w:r>
      <w:r w:rsidR="007359BF" w:rsidRPr="00397427">
        <w:rPr>
          <w:sz w:val="26"/>
          <w:szCs w:val="26"/>
          <w:vertAlign w:val="subscript"/>
        </w:rPr>
        <w:t>j</w:t>
      </w:r>
      <w:r w:rsidR="007359BF" w:rsidRPr="00432074">
        <w:rPr>
          <w:rFonts w:ascii="Cambria Math" w:hAnsi="Cambria Math" w:cs="Cambria Math"/>
          <w:sz w:val="26"/>
          <w:szCs w:val="26"/>
          <w:vertAlign w:val="subscript"/>
        </w:rPr>
        <w:t>∈</w:t>
      </w:r>
      <w:r w:rsidR="007359BF" w:rsidRPr="00397427">
        <w:rPr>
          <w:sz w:val="26"/>
          <w:szCs w:val="26"/>
          <w:vertAlign w:val="subscript"/>
        </w:rPr>
        <w:t>d</w:t>
      </w:r>
      <w:r w:rsidR="007359BF">
        <w:rPr>
          <w:sz w:val="26"/>
          <w:szCs w:val="26"/>
          <w:vertAlign w:val="subscript"/>
        </w:rPr>
        <w:t xml:space="preserve"> </w:t>
      </w:r>
      <w:r w:rsidR="00434CF7">
        <w:t>(T</w:t>
      </w:r>
      <w:r w:rsidR="007359BF">
        <w:t>QM</w:t>
      </w:r>
      <w:r w:rsidR="00434CF7" w:rsidRPr="00434CF7">
        <w:rPr>
          <w:vertAlign w:val="subscript"/>
        </w:rPr>
        <w:t>ij</w:t>
      </w:r>
      <w:r w:rsidR="00434CF7">
        <w:t xml:space="preserve"> + SGM</w:t>
      </w:r>
      <w:r w:rsidR="00434CF7" w:rsidRPr="00434CF7">
        <w:rPr>
          <w:vertAlign w:val="subscript"/>
        </w:rPr>
        <w:t>ij</w:t>
      </w:r>
      <w:r w:rsidR="00434CF7">
        <w:t>)]</w:t>
      </w:r>
    </w:p>
    <w:p w14:paraId="44D90EE9" w14:textId="77777777" w:rsidR="004F6CD4" w:rsidRPr="006F2B80" w:rsidRDefault="004F6CD4" w:rsidP="00461271">
      <w:pPr>
        <w:rPr>
          <w:lang w:eastAsia="en-US"/>
        </w:rPr>
      </w:pPr>
    </w:p>
    <w:p w14:paraId="015C82DC" w14:textId="4062D3A8" w:rsidR="00C95284" w:rsidRPr="00C95284" w:rsidRDefault="00C95284" w:rsidP="00CD5631">
      <w:pPr>
        <w:ind w:left="1440" w:firstLine="720"/>
      </w:pPr>
    </w:p>
    <w:p w14:paraId="5514E9F8" w14:textId="77777777" w:rsidR="00C95284" w:rsidRPr="006F2B80" w:rsidRDefault="00C95284" w:rsidP="00C95284">
      <w:pPr>
        <w:ind w:left="1627"/>
        <w:jc w:val="both"/>
        <w:rPr>
          <w:sz w:val="16"/>
          <w:szCs w:val="16"/>
        </w:rPr>
      </w:pPr>
      <w:r>
        <w:tab/>
      </w:r>
    </w:p>
    <w:p w14:paraId="1E60A3D7" w14:textId="77777777" w:rsidR="00C95284" w:rsidRPr="0085208F" w:rsidRDefault="00C95284" w:rsidP="00C95284">
      <w:pPr>
        <w:rPr>
          <w:lang w:eastAsia="en-US"/>
        </w:rPr>
      </w:pPr>
    </w:p>
    <w:p w14:paraId="7C7A3EC0" w14:textId="77777777" w:rsidR="00C95284" w:rsidRDefault="00C95284" w:rsidP="00C95284">
      <w:pPr>
        <w:pStyle w:val="Heading2"/>
      </w:pPr>
      <w:r w:rsidRPr="00217867">
        <w:t>Calculation of the daily External Incentive Payment (IncPayExtd)</w:t>
      </w:r>
    </w:p>
    <w:p w14:paraId="78C64F2C" w14:textId="77777777" w:rsidR="00C95284" w:rsidRDefault="00C95284" w:rsidP="00461271">
      <w:pPr>
        <w:rPr>
          <w:lang w:eastAsia="en-US"/>
        </w:rPr>
      </w:pPr>
    </w:p>
    <w:p w14:paraId="6AD83BE6" w14:textId="77777777" w:rsidR="00C95284" w:rsidRPr="0085208F" w:rsidRDefault="00C95284" w:rsidP="00C95284">
      <w:pPr>
        <w:rPr>
          <w:lang w:eastAsia="en-US"/>
        </w:rPr>
      </w:pPr>
      <w:r>
        <w:rPr>
          <w:lang w:eastAsia="en-US"/>
        </w:rPr>
        <w:t>Not Used</w:t>
      </w:r>
    </w:p>
    <w:p w14:paraId="047EDC92" w14:textId="77777777" w:rsidR="00C95284" w:rsidRDefault="00C95284" w:rsidP="00C95284">
      <w:pPr>
        <w:pStyle w:val="Heading2"/>
      </w:pPr>
    </w:p>
    <w:p w14:paraId="11E083D1" w14:textId="77777777" w:rsidR="00C95284" w:rsidRDefault="00C95284" w:rsidP="00C95284">
      <w:pPr>
        <w:pStyle w:val="Heading2"/>
      </w:pPr>
      <w:r>
        <w:t>Internal BSUoS Charges for each Settlement Period (BSUoSINT</w:t>
      </w:r>
      <w:r>
        <w:rPr>
          <w:vertAlign w:val="subscript"/>
        </w:rPr>
        <w:t>jd</w:t>
      </w:r>
      <w:r>
        <w:t>)</w:t>
      </w:r>
    </w:p>
    <w:p w14:paraId="6D2D93EF" w14:textId="77777777" w:rsidR="00C95284" w:rsidRDefault="00C95284" w:rsidP="00C95284">
      <w:pPr>
        <w:pStyle w:val="1"/>
        <w:jc w:val="both"/>
      </w:pPr>
    </w:p>
    <w:p w14:paraId="08911BB5" w14:textId="77777777" w:rsidR="00C95284" w:rsidRDefault="00C95284" w:rsidP="007D27B2">
      <w:pPr>
        <w:pStyle w:val="1"/>
        <w:numPr>
          <w:ilvl w:val="0"/>
          <w:numId w:val="79"/>
        </w:numPr>
        <w:jc w:val="both"/>
      </w:pPr>
      <w:r>
        <w:t>The Internal BSUoS Costs (BSUoSINT</w:t>
      </w:r>
      <w:r>
        <w:rPr>
          <w:vertAlign w:val="subscript"/>
        </w:rPr>
        <w:t>jd</w:t>
      </w:r>
      <w:r>
        <w:t xml:space="preserve">) for each Settlement Day d are calculated by adding the incentivised and non-incentivised SO Internal Costs </w:t>
      </w:r>
      <w:r w:rsidRPr="00C47A5F">
        <w:t>(as determined in line with Transmission Licence Special Condition 4.1)</w:t>
      </w:r>
      <w:r>
        <w:t>:</w:t>
      </w:r>
    </w:p>
    <w:p w14:paraId="41E0A72D" w14:textId="77777777" w:rsidR="00C95284" w:rsidRDefault="00C95284" w:rsidP="00C95284">
      <w:pPr>
        <w:pStyle w:val="1"/>
        <w:ind w:left="1627"/>
        <w:jc w:val="both"/>
      </w:pPr>
    </w:p>
    <w:p w14:paraId="627A3A91" w14:textId="5576BCFF" w:rsidR="00C95284" w:rsidRPr="008A41B4" w:rsidRDefault="00000000" w:rsidP="00CD5631">
      <w:pPr>
        <w:ind w:left="2160" w:firstLine="720"/>
        <w:rPr>
          <w:lang w:val="fr-FR"/>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0625C8FC" w14:textId="77777777" w:rsidR="00C95284" w:rsidRDefault="00C95284" w:rsidP="00C95284">
      <w:pPr>
        <w:pStyle w:val="1"/>
        <w:jc w:val="both"/>
      </w:pPr>
    </w:p>
    <w:p w14:paraId="729C2C22" w14:textId="77777777" w:rsidR="00C95284" w:rsidRDefault="00C95284" w:rsidP="00C95284">
      <w:pPr>
        <w:pStyle w:val="1"/>
        <w:jc w:val="both"/>
        <w:rPr>
          <w:b/>
          <w:color w:val="008080"/>
        </w:rPr>
      </w:pPr>
      <w:r>
        <w:rPr>
          <w:b/>
          <w:color w:val="008080"/>
        </w:rPr>
        <w:t>Covid-19 specific changes</w:t>
      </w:r>
    </w:p>
    <w:p w14:paraId="6C560438" w14:textId="77777777" w:rsidR="00C95284" w:rsidRDefault="00C95284" w:rsidP="00C95284">
      <w:pPr>
        <w:pStyle w:val="1"/>
        <w:ind w:left="1627"/>
        <w:jc w:val="both"/>
      </w:pPr>
    </w:p>
    <w:p w14:paraId="3AECB987" w14:textId="77777777" w:rsidR="00C95284" w:rsidRDefault="00C95284" w:rsidP="007D27B2">
      <w:pPr>
        <w:pStyle w:val="1"/>
        <w:numPr>
          <w:ilvl w:val="0"/>
          <w:numId w:val="79"/>
        </w:numPr>
        <w:jc w:val="both"/>
      </w:pPr>
      <w:r w:rsidRPr="00DD7DC6">
        <w:t xml:space="preserve">As a result of the Coronavirus-19 (Covid-19) pandemic, </w:t>
      </w:r>
      <w:r w:rsidRPr="0085208F">
        <w:rPr>
          <w:b/>
          <w:bCs/>
        </w:rPr>
        <w:t>The Company</w:t>
      </w:r>
      <w:r w:rsidRPr="00DD7DC6">
        <w:t xml:space="preserve"> will make specific and time-limited changes to the BSUoS methodology</w:t>
      </w:r>
      <w:r>
        <w:t xml:space="preserve"> in this Section 2</w:t>
      </w:r>
      <w:r w:rsidRPr="00DD7DC6">
        <w:t xml:space="preserve"> to support those Users identified in 14.29.4. This will consist of deferring </w:t>
      </w:r>
      <w:r>
        <w:t xml:space="preserve">the </w:t>
      </w:r>
      <w:r w:rsidRPr="00DD7DC6">
        <w:t>BSUoS costs associated with Covid-19 (“Covid Costs”) from the calculation in 14.3</w:t>
      </w:r>
      <w:r>
        <w:t>1</w:t>
      </w:r>
      <w:r w:rsidRPr="00DD7DC6">
        <w:t>.</w:t>
      </w:r>
      <w:r>
        <w:t>9</w:t>
      </w:r>
      <w:r w:rsidRPr="00DD7DC6">
        <w:t xml:space="preserve"> to a later date as described in</w:t>
      </w:r>
      <w:r>
        <w:t xml:space="preserve"> </w:t>
      </w:r>
      <w:r w:rsidRPr="009A6831">
        <w:t>14.3</w:t>
      </w:r>
      <w:r>
        <w:t>1</w:t>
      </w:r>
      <w:r w:rsidRPr="009A6831">
        <w:t>.</w:t>
      </w:r>
      <w:r>
        <w:t>15</w:t>
      </w:r>
      <w:r w:rsidRPr="009A6831">
        <w:t xml:space="preserve"> and 14.3</w:t>
      </w:r>
      <w:r>
        <w:t>1</w:t>
      </w:r>
      <w:r w:rsidRPr="009A6831">
        <w:t>.</w:t>
      </w:r>
      <w:r>
        <w:t>16 (the “Covid Support Scheme”).</w:t>
      </w:r>
    </w:p>
    <w:p w14:paraId="26963A26" w14:textId="77777777" w:rsidR="00C95284" w:rsidRDefault="00C95284" w:rsidP="00C95284">
      <w:pPr>
        <w:pStyle w:val="1"/>
        <w:ind w:left="1627"/>
        <w:jc w:val="both"/>
      </w:pPr>
    </w:p>
    <w:p w14:paraId="6C418FEE" w14:textId="77777777" w:rsidR="00C95284" w:rsidRDefault="00C95284" w:rsidP="007D27B2">
      <w:pPr>
        <w:pStyle w:val="1"/>
        <w:numPr>
          <w:ilvl w:val="0"/>
          <w:numId w:val="79"/>
        </w:numPr>
        <w:jc w:val="both"/>
      </w:pPr>
      <w:r>
        <w:t>Covid Costs shall be calculated as;</w:t>
      </w:r>
    </w:p>
    <w:p w14:paraId="2A3B8C48" w14:textId="77777777" w:rsidR="00C95284" w:rsidRDefault="00C95284" w:rsidP="00C95284">
      <w:pPr>
        <w:pStyle w:val="ListParagraph"/>
      </w:pPr>
    </w:p>
    <w:p w14:paraId="49817282"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0612C297"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18BFDAC6" w14:textId="77777777" w:rsidR="00C95284" w:rsidRDefault="00C95284" w:rsidP="00C95284">
      <w:pPr>
        <w:pStyle w:val="1"/>
        <w:ind w:left="1627"/>
        <w:jc w:val="both"/>
      </w:pPr>
    </w:p>
    <w:p w14:paraId="13388F16" w14:textId="77777777" w:rsidR="00C95284" w:rsidRDefault="00C95284" w:rsidP="00C95284">
      <w:pPr>
        <w:pStyle w:val="1"/>
        <w:ind w:left="1627"/>
        <w:jc w:val="both"/>
      </w:pPr>
      <w:r>
        <w:t>Where;</w:t>
      </w:r>
    </w:p>
    <w:p w14:paraId="7BD5F875" w14:textId="77777777" w:rsidR="00C95284" w:rsidRDefault="00C95284" w:rsidP="00C95284">
      <w:pPr>
        <w:pStyle w:val="1"/>
        <w:ind w:left="1627"/>
        <w:jc w:val="both"/>
      </w:pPr>
    </w:p>
    <w:p w14:paraId="5AA9ACEB" w14:textId="77777777" w:rsidR="00C95284" w:rsidRDefault="00C95284" w:rsidP="00C95284">
      <w:pPr>
        <w:pStyle w:val="1"/>
        <w:ind w:left="1627"/>
        <w:jc w:val="both"/>
      </w:pPr>
      <w:r>
        <w:t>From 25</w:t>
      </w:r>
      <w:r w:rsidRPr="004C2CE9">
        <w:rPr>
          <w:vertAlign w:val="superscript"/>
        </w:rPr>
        <w:t>th</w:t>
      </w:r>
      <w:r>
        <w:t xml:space="preserve"> June 2020 until the </w:t>
      </w:r>
      <w:r w:rsidRPr="0085208F">
        <w:rPr>
          <w:b/>
          <w:bCs/>
        </w:rPr>
        <w:t>Business Day</w:t>
      </w:r>
      <w:r>
        <w:t xml:space="preserve"> after the Authority’s decision on CMP350, COVIDCAPTOT</w:t>
      </w:r>
      <w:r w:rsidRPr="00F56A6A">
        <w:rPr>
          <w:vertAlign w:val="subscript"/>
        </w:rPr>
        <w:t>j</w:t>
      </w:r>
      <w:r>
        <w:t xml:space="preserve"> is calculated as;</w:t>
      </w:r>
    </w:p>
    <w:p w14:paraId="3A5B9C7F" w14:textId="77777777" w:rsidR="00C95284" w:rsidRDefault="00C95284" w:rsidP="00C95284">
      <w:pPr>
        <w:pStyle w:val="1"/>
        <w:ind w:left="1627"/>
        <w:jc w:val="both"/>
      </w:pPr>
    </w:p>
    <w:p w14:paraId="678F87E8" w14:textId="058BB00A" w:rsidR="00C95284" w:rsidRPr="008A41B4" w:rsidRDefault="008A41B4" w:rsidP="00C95284">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085DABF9" w14:textId="77777777" w:rsidR="00C95284" w:rsidRDefault="00C95284" w:rsidP="00C95284">
      <w:pPr>
        <w:pStyle w:val="1"/>
        <w:ind w:left="1627"/>
        <w:jc w:val="both"/>
      </w:pPr>
    </w:p>
    <w:p w14:paraId="0C9B1706" w14:textId="77777777" w:rsidR="00C95284" w:rsidRDefault="00C95284" w:rsidP="00C95284">
      <w:pPr>
        <w:pStyle w:val="1"/>
        <w:ind w:left="1627"/>
        <w:jc w:val="both"/>
      </w:pPr>
      <w:r>
        <w:t>And</w:t>
      </w:r>
    </w:p>
    <w:p w14:paraId="34CEF10F" w14:textId="77777777" w:rsidR="00C95284" w:rsidRDefault="00C95284" w:rsidP="00C95284">
      <w:pPr>
        <w:pStyle w:val="1"/>
        <w:ind w:left="1627"/>
        <w:jc w:val="both"/>
      </w:pPr>
    </w:p>
    <w:p w14:paraId="0202A8EA" w14:textId="77777777" w:rsidR="00C95284" w:rsidRDefault="00C95284" w:rsidP="00C95284">
      <w:pPr>
        <w:pStyle w:val="1"/>
        <w:ind w:left="1627"/>
        <w:jc w:val="both"/>
      </w:pPr>
      <w:r>
        <w:t xml:space="preserve">From </w:t>
      </w:r>
      <w:r w:rsidRPr="00B11384">
        <w:t xml:space="preserve">the first Settlement Period of </w:t>
      </w:r>
      <w:r>
        <w:t xml:space="preserve">the </w:t>
      </w:r>
      <w:r w:rsidRPr="0085208F">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3B16D207" w14:textId="77777777" w:rsidR="00C95284" w:rsidRDefault="00C95284" w:rsidP="00C95284">
      <w:pPr>
        <w:pStyle w:val="1"/>
        <w:ind w:left="1627"/>
        <w:jc w:val="both"/>
      </w:pPr>
    </w:p>
    <w:p w14:paraId="75843926" w14:textId="77777777" w:rsidR="00C95284" w:rsidRDefault="00C95284" w:rsidP="00C95284">
      <w:pPr>
        <w:pStyle w:val="1"/>
        <w:ind w:left="1627"/>
        <w:jc w:val="both"/>
      </w:pPr>
    </w:p>
    <w:p w14:paraId="6C915925" w14:textId="3F65F36F" w:rsidR="00C95284" w:rsidRPr="008A41B4" w:rsidRDefault="008A41B4" w:rsidP="00C95284">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1F15C17A" w14:textId="77777777" w:rsidR="00C95284" w:rsidRDefault="00C95284" w:rsidP="00C95284">
      <w:pPr>
        <w:pStyle w:val="1"/>
        <w:ind w:left="1627"/>
        <w:jc w:val="both"/>
      </w:pPr>
    </w:p>
    <w:p w14:paraId="20AC217D" w14:textId="77777777" w:rsidR="00C95284" w:rsidRDefault="00C95284" w:rsidP="00C95284">
      <w:pPr>
        <w:pStyle w:val="1"/>
        <w:ind w:left="1627"/>
        <w:jc w:val="both"/>
      </w:pPr>
      <w:r>
        <w:t>where the Covid Support Scheme End Date shall be the earlier of:</w:t>
      </w:r>
    </w:p>
    <w:p w14:paraId="068D8CC9" w14:textId="77777777" w:rsidR="00C95284" w:rsidRDefault="00C95284" w:rsidP="007D27B2">
      <w:pPr>
        <w:pStyle w:val="1"/>
        <w:numPr>
          <w:ilvl w:val="0"/>
          <w:numId w:val="124"/>
        </w:numPr>
        <w:jc w:val="both"/>
      </w:pPr>
      <w:r>
        <w:t>The 25th October 2020, or,</w:t>
      </w:r>
    </w:p>
    <w:p w14:paraId="7F5E9C5C" w14:textId="77777777" w:rsidR="00C95284" w:rsidRDefault="00C95284" w:rsidP="007D27B2">
      <w:pPr>
        <w:pStyle w:val="1"/>
        <w:numPr>
          <w:ilvl w:val="0"/>
          <w:numId w:val="124"/>
        </w:numPr>
        <w:jc w:val="both"/>
      </w:pPr>
      <w:r>
        <w:t xml:space="preserve">The day as advised by </w:t>
      </w:r>
      <w:r w:rsidRPr="0085208F">
        <w:rPr>
          <w:b/>
          <w:bCs/>
        </w:rPr>
        <w:t>The Company</w:t>
      </w:r>
      <w:r>
        <w:t xml:space="preserve"> as described in 14.31.17</w:t>
      </w:r>
    </w:p>
    <w:p w14:paraId="6BA16F1A" w14:textId="77777777" w:rsidR="00C95284" w:rsidRDefault="00C95284" w:rsidP="00C95284">
      <w:pPr>
        <w:pStyle w:val="1"/>
        <w:ind w:left="1627"/>
        <w:jc w:val="both"/>
      </w:pPr>
    </w:p>
    <w:p w14:paraId="2B30380D" w14:textId="77777777" w:rsidR="00C95284" w:rsidRDefault="00C95284" w:rsidP="007D27B2">
      <w:pPr>
        <w:pStyle w:val="1"/>
        <w:numPr>
          <w:ilvl w:val="0"/>
          <w:numId w:val="79"/>
        </w:numPr>
        <w:jc w:val="both"/>
      </w:pPr>
      <w:r w:rsidRPr="00D13368">
        <w:t xml:space="preserve">Between </w:t>
      </w:r>
      <w:r>
        <w:t xml:space="preserve">2 </w:t>
      </w:r>
      <w:r w:rsidRPr="0085208F">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14.30.</w:t>
      </w:r>
      <w:r>
        <w:t>7</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73E30B15" w14:textId="77777777" w:rsidR="00C95284" w:rsidRDefault="00C95284" w:rsidP="00C95284">
      <w:pPr>
        <w:pStyle w:val="1"/>
        <w:ind w:left="1627"/>
        <w:jc w:val="both"/>
        <w:rPr>
          <w:rFonts w:ascii="Arial" w:hAnsi="Arial" w:cs="Arial"/>
          <w:szCs w:val="22"/>
        </w:rPr>
      </w:pPr>
    </w:p>
    <w:p w14:paraId="682D25F4" w14:textId="77777777" w:rsidR="00C95284" w:rsidRDefault="00C95284" w:rsidP="00C95284">
      <w:pPr>
        <w:pStyle w:val="1"/>
        <w:ind w:left="1701" w:hanging="141"/>
        <w:jc w:val="both"/>
        <w:rPr>
          <w:rFonts w:ascii="Arial" w:hAnsi="Arial" w:cs="Arial"/>
          <w:szCs w:val="22"/>
        </w:rPr>
      </w:pPr>
      <w:r w:rsidRPr="00DD7DC6">
        <w:t>Outside of the date ranges listed in 14.3</w:t>
      </w:r>
      <w:r>
        <w:t>1</w:t>
      </w:r>
      <w:r w:rsidRPr="00DD7DC6">
        <w:t>.</w:t>
      </w:r>
      <w:r>
        <w:t>12</w:t>
      </w:r>
      <w:r w:rsidRPr="00DD7DC6">
        <w:t xml:space="preserve"> and 14.3</w:t>
      </w:r>
      <w:r>
        <w:t>1</w:t>
      </w:r>
      <w:r w:rsidRPr="00DD7DC6">
        <w:t>.</w:t>
      </w:r>
      <w:r>
        <w:t>13</w:t>
      </w:r>
      <w:r w:rsidRPr="00DD7DC6">
        <w:t>, the formula in 14.30.</w:t>
      </w:r>
      <w:r>
        <w:t>9</w:t>
      </w:r>
      <w:r w:rsidRPr="00DD7DC6">
        <w:t xml:space="preserve"> shall be unchanged</w:t>
      </w:r>
      <w:r>
        <w:t xml:space="preserve"> and in effect</w:t>
      </w:r>
      <w:r w:rsidRPr="00DD7DC6">
        <w:t>.</w:t>
      </w:r>
    </w:p>
    <w:p w14:paraId="2715EF43" w14:textId="77777777" w:rsidR="00C95284" w:rsidRPr="00FD3A75" w:rsidRDefault="00C95284" w:rsidP="00C95284">
      <w:pPr>
        <w:pStyle w:val="1"/>
        <w:jc w:val="both"/>
        <w:rPr>
          <w:rFonts w:ascii="Arial" w:hAnsi="Arial" w:cs="Arial"/>
          <w:szCs w:val="22"/>
        </w:rPr>
      </w:pPr>
    </w:p>
    <w:p w14:paraId="0F88AD37" w14:textId="77777777" w:rsidR="00C95284" w:rsidRPr="00490DB2" w:rsidRDefault="00C95284" w:rsidP="007D27B2">
      <w:pPr>
        <w:pStyle w:val="1"/>
        <w:numPr>
          <w:ilvl w:val="0"/>
          <w:numId w:val="79"/>
        </w:numPr>
        <w:jc w:val="both"/>
        <w:rPr>
          <w:b/>
          <w:color w:val="008080"/>
        </w:rPr>
      </w:pPr>
      <w:r>
        <w:t xml:space="preserve"> </w:t>
      </w:r>
      <w:r w:rsidRPr="0085208F">
        <w:rPr>
          <w:b/>
          <w:bCs/>
        </w:rPr>
        <w:t>The Company</w:t>
      </w:r>
      <w:r w:rsidRPr="00D0386B">
        <w:t xml:space="preserve"> shall provide weekly updates to notify industry of the</w:t>
      </w:r>
      <w:r>
        <w:t xml:space="preserve"> total</w:t>
      </w:r>
      <w:r w:rsidRPr="00D0386B">
        <w:t xml:space="preserve"> Covid Costs</w:t>
      </w:r>
      <w:r w:rsidRPr="005B18CD">
        <w:t xml:space="preserve"> removed</w:t>
      </w:r>
      <w:r>
        <w:t xml:space="preserve"> under paragraphs 14.31.1 and 14.31.13. When </w:t>
      </w:r>
      <w:r>
        <w:rPr>
          <w:rFonts w:ascii="Arial" w:hAnsi="Arial" w:cs="Arial"/>
          <w:szCs w:val="22"/>
        </w:rPr>
        <w:t>BSUoSCOVID</w:t>
      </w:r>
      <w:r w:rsidRPr="000F0135">
        <w:rPr>
          <w:rFonts w:ascii="Arial" w:hAnsi="Arial" w:cs="Arial"/>
          <w:szCs w:val="22"/>
          <w:vertAlign w:val="subscript"/>
        </w:rPr>
        <w:t>jd</w:t>
      </w:r>
      <w:r>
        <w:rPr>
          <w:rFonts w:ascii="Arial" w:hAnsi="Arial" w:cs="Arial"/>
          <w:szCs w:val="22"/>
          <w:vertAlign w:val="subscript"/>
        </w:rPr>
        <w:t xml:space="preserve"> </w:t>
      </w:r>
      <w:r w:rsidRPr="00F429EB">
        <w:rPr>
          <w:rFonts w:ascii="Arial" w:hAnsi="Arial" w:cs="Arial"/>
          <w:szCs w:val="22"/>
        </w:rPr>
        <w:t>rea</w:t>
      </w:r>
      <w:r>
        <w:rPr>
          <w:rFonts w:ascii="Arial" w:hAnsi="Arial" w:cs="Arial"/>
          <w:szCs w:val="22"/>
        </w:rPr>
        <w:t xml:space="preserve">ches a value of £60m, </w:t>
      </w:r>
      <w:r w:rsidRPr="0085208F">
        <w:rPr>
          <w:rFonts w:ascii="Arial" w:hAnsi="Arial" w:cs="Arial"/>
          <w:b/>
          <w:bCs/>
          <w:szCs w:val="22"/>
        </w:rPr>
        <w:t>The Company</w:t>
      </w:r>
      <w:r>
        <w:rPr>
          <w:rFonts w:ascii="Arial" w:hAnsi="Arial" w:cs="Arial"/>
          <w:szCs w:val="22"/>
        </w:rPr>
        <w:t xml:space="preserve"> shall revise the frequency of these updates to each </w:t>
      </w:r>
      <w:r w:rsidRPr="0085208F">
        <w:rPr>
          <w:rFonts w:ascii="Arial" w:hAnsi="Arial" w:cs="Arial"/>
          <w:b/>
          <w:bCs/>
          <w:szCs w:val="22"/>
        </w:rPr>
        <w:t>Business Day</w:t>
      </w:r>
      <w:r w:rsidRPr="006B5382">
        <w:t xml:space="preserve"> </w:t>
      </w:r>
      <w:r w:rsidRPr="006B5382">
        <w:rPr>
          <w:rFonts w:ascii="Arial" w:hAnsi="Arial" w:cs="Arial"/>
          <w:szCs w:val="22"/>
        </w:rPr>
        <w:t xml:space="preserve">from the next </w:t>
      </w:r>
      <w:r w:rsidRPr="0085208F">
        <w:rPr>
          <w:rFonts w:ascii="Arial" w:hAnsi="Arial" w:cs="Arial"/>
          <w:b/>
          <w:bCs/>
          <w:szCs w:val="22"/>
        </w:rPr>
        <w:t>Business Day</w:t>
      </w:r>
      <w:r w:rsidRPr="006B5382">
        <w:rPr>
          <w:rFonts w:ascii="Arial" w:hAnsi="Arial" w:cs="Arial"/>
          <w:szCs w:val="22"/>
        </w:rPr>
        <w:t xml:space="preserve"> after BSUoSCOVID</w:t>
      </w:r>
      <w:r w:rsidRPr="006B5382">
        <w:rPr>
          <w:rFonts w:ascii="Arial" w:hAnsi="Arial" w:cs="Arial"/>
          <w:szCs w:val="22"/>
          <w:vertAlign w:val="subscript"/>
        </w:rPr>
        <w:t>jd</w:t>
      </w:r>
      <w:r w:rsidRPr="006B5382">
        <w:rPr>
          <w:rFonts w:ascii="Arial" w:hAnsi="Arial" w:cs="Arial"/>
          <w:szCs w:val="22"/>
        </w:rPr>
        <w:t xml:space="preserve"> reaches a value of £60m.</w:t>
      </w:r>
      <w:r>
        <w:rPr>
          <w:rFonts w:ascii="Arial" w:hAnsi="Arial" w:cs="Arial"/>
          <w:szCs w:val="22"/>
        </w:rPr>
        <w:t xml:space="preserve"> </w:t>
      </w:r>
    </w:p>
    <w:p w14:paraId="0969E296" w14:textId="77777777" w:rsidR="00C95284" w:rsidRPr="00490DB2" w:rsidRDefault="00C95284" w:rsidP="00C95284">
      <w:pPr>
        <w:pStyle w:val="1"/>
        <w:ind w:left="1627"/>
        <w:jc w:val="both"/>
        <w:rPr>
          <w:b/>
          <w:color w:val="008080"/>
        </w:rPr>
      </w:pPr>
    </w:p>
    <w:p w14:paraId="3E265289" w14:textId="77777777" w:rsidR="00C95284" w:rsidRDefault="00C95284" w:rsidP="007D27B2">
      <w:pPr>
        <w:pStyle w:val="1"/>
        <w:numPr>
          <w:ilvl w:val="0"/>
          <w:numId w:val="79"/>
        </w:numPr>
        <w:jc w:val="both"/>
      </w:pPr>
      <w:r w:rsidRPr="006B5382">
        <w:t xml:space="preserve">When </w:t>
      </w:r>
      <w:r w:rsidRPr="0085208F">
        <w:rPr>
          <w:b/>
          <w:bCs/>
        </w:rPr>
        <w:t>The Company</w:t>
      </w:r>
      <w:r w:rsidRPr="006B5382">
        <w:t>, exercising its reasonable judgement, has reason to believe that the cumulative total for BSUoSCOVID</w:t>
      </w:r>
      <w:r w:rsidRPr="006B5382">
        <w:rPr>
          <w:vertAlign w:val="subscript"/>
        </w:rPr>
        <w:t>jd</w:t>
      </w:r>
      <w:r w:rsidRPr="006B5382">
        <w:t xml:space="preserve"> since 25th June 2020 could </w:t>
      </w:r>
      <w:r w:rsidRPr="006B5382">
        <w:lastRenderedPageBreak/>
        <w:t xml:space="preserve">exceed £100m (excluding of VAT), </w:t>
      </w:r>
      <w:r w:rsidRPr="0085208F">
        <w:rPr>
          <w:b/>
          <w:bCs/>
        </w:rPr>
        <w:t>The Company</w:t>
      </w:r>
      <w:r w:rsidRPr="006B5382">
        <w:t xml:space="preserve"> shall notify Users of when the Covid Support Scheme will end. </w:t>
      </w:r>
      <w:r w:rsidRPr="0085208F">
        <w:rPr>
          <w:b/>
          <w:bCs/>
        </w:rPr>
        <w:t>The Company</w:t>
      </w:r>
      <w:r w:rsidRPr="006B5382">
        <w:t xml:space="preserve"> shall give no less than 2 </w:t>
      </w:r>
      <w:r w:rsidRPr="0085208F">
        <w:rPr>
          <w:b/>
          <w:bCs/>
        </w:rPr>
        <w:t>Business Days</w:t>
      </w:r>
      <w:r w:rsidRPr="006B5382">
        <w:t xml:space="preserve"> notice of the Covid Support Scheme ending. Such notice shall be accompanied by an opinion which states that it is the reasonable judgement of </w:t>
      </w:r>
      <w:r w:rsidRPr="0085208F">
        <w:rPr>
          <w:b/>
          <w:bCs/>
        </w:rPr>
        <w:t>The Company</w:t>
      </w:r>
      <w:r w:rsidRPr="006B5382">
        <w:t xml:space="preserve"> 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5F391487" w14:textId="77777777" w:rsidR="00C95284" w:rsidRDefault="00C95284" w:rsidP="00C95284">
      <w:pPr>
        <w:pStyle w:val="ListParagraph"/>
      </w:pPr>
    </w:p>
    <w:p w14:paraId="2BD5792D" w14:textId="77777777" w:rsidR="00C95284" w:rsidRDefault="00C95284" w:rsidP="00C95284">
      <w:pPr>
        <w:pStyle w:val="1"/>
        <w:jc w:val="both"/>
      </w:pPr>
      <w:r>
        <w:rPr>
          <w:b/>
          <w:color w:val="008080"/>
        </w:rPr>
        <w:t>2020/21 Under Recovered Costs</w:t>
      </w:r>
    </w:p>
    <w:p w14:paraId="37969009" w14:textId="77777777" w:rsidR="00C95284" w:rsidRDefault="00C95284" w:rsidP="00C95284">
      <w:pPr>
        <w:pStyle w:val="ListParagraph"/>
      </w:pPr>
    </w:p>
    <w:p w14:paraId="26207732" w14:textId="77777777" w:rsidR="00C95284" w:rsidRDefault="00C95284" w:rsidP="007D27B2">
      <w:pPr>
        <w:pStyle w:val="ListParagraph"/>
        <w:numPr>
          <w:ilvl w:val="0"/>
          <w:numId w:val="79"/>
        </w:numPr>
        <w:rPr>
          <w:rFonts w:ascii="Arial (W1)" w:hAnsi="Arial (W1)"/>
          <w:sz w:val="22"/>
          <w:lang w:eastAsia="en-US"/>
        </w:rPr>
      </w:pPr>
      <w:r w:rsidRPr="00530334">
        <w:rPr>
          <w:rFonts w:ascii="Arial (W1)" w:hAnsi="Arial (W1)"/>
          <w:sz w:val="22"/>
          <w:lang w:eastAsia="en-US"/>
        </w:rPr>
        <w:t xml:space="preserve">Given the circumstances giving rise to the £33,163,790.21 under recovery of  external BSUoS costs during </w:t>
      </w:r>
      <w:r w:rsidRPr="0085208F">
        <w:rPr>
          <w:rFonts w:ascii="Arial (W1)" w:hAnsi="Arial (W1)"/>
          <w:b/>
          <w:bCs/>
          <w:sz w:val="22"/>
          <w:lang w:eastAsia="en-US"/>
        </w:rPr>
        <w:t>Financial Year</w:t>
      </w:r>
      <w:r w:rsidRPr="00530334">
        <w:rPr>
          <w:rFonts w:ascii="Arial (W1)" w:hAnsi="Arial (W1)"/>
          <w:sz w:val="22"/>
          <w:lang w:eastAsia="en-US"/>
        </w:rPr>
        <w:t xml:space="preserve"> 2020/21 (the “2020/21 Under Recovered Costs”, which sum is separate and in addition to the COVID Costs) </w:t>
      </w:r>
      <w:r w:rsidRPr="0085208F">
        <w:rPr>
          <w:rFonts w:ascii="Arial (W1)" w:hAnsi="Arial (W1)"/>
          <w:b/>
          <w:bCs/>
          <w:sz w:val="22"/>
          <w:lang w:eastAsia="en-US"/>
        </w:rPr>
        <w:t>The Company</w:t>
      </w:r>
      <w:r w:rsidRPr="00530334">
        <w:rPr>
          <w:rFonts w:ascii="Arial (W1)" w:hAnsi="Arial (W1)"/>
          <w:sz w:val="22"/>
          <w:lang w:eastAsia="en-US"/>
        </w:rPr>
        <w:t xml:space="preserve"> will make specific and time-limited changes to the BSUoS methodology. This consists of deferring the recovery of the 2020/21 Under Recovered Costs from recovery through the Final Reconciliation Settlement Run (RF) for </w:t>
      </w:r>
      <w:r w:rsidRPr="0085208F">
        <w:rPr>
          <w:rFonts w:ascii="Arial (W1)" w:hAnsi="Arial (W1)"/>
          <w:b/>
          <w:bCs/>
          <w:sz w:val="22"/>
          <w:lang w:eastAsia="en-US"/>
        </w:rPr>
        <w:t>Financial Year</w:t>
      </w:r>
      <w:r w:rsidRPr="00530334">
        <w:rPr>
          <w:rFonts w:ascii="Arial (W1)" w:hAnsi="Arial (W1)"/>
          <w:sz w:val="22"/>
          <w:lang w:eastAsia="en-US"/>
        </w:rPr>
        <w:t xml:space="preserve"> 2020/21 for Settlement Days 30th September 2020 to 9th March 2021 to a later date as described in 14.3</w:t>
      </w:r>
      <w:r>
        <w:rPr>
          <w:rFonts w:ascii="Arial (W1)" w:hAnsi="Arial (W1)"/>
          <w:sz w:val="22"/>
          <w:lang w:eastAsia="en-US"/>
        </w:rPr>
        <w:t>1</w:t>
      </w:r>
      <w:r w:rsidRPr="00530334">
        <w:rPr>
          <w:rFonts w:ascii="Arial (W1)" w:hAnsi="Arial (W1)"/>
          <w:sz w:val="22"/>
          <w:lang w:eastAsia="en-US"/>
        </w:rPr>
        <w:t>.20</w:t>
      </w:r>
    </w:p>
    <w:p w14:paraId="46898F68" w14:textId="77777777" w:rsidR="00C95284" w:rsidRPr="0085208F" w:rsidRDefault="00C95284" w:rsidP="00C95284">
      <w:pPr>
        <w:rPr>
          <w:rFonts w:ascii="Arial (W1)" w:hAnsi="Arial (W1)"/>
          <w:sz w:val="22"/>
          <w:lang w:eastAsia="en-US"/>
        </w:rPr>
      </w:pPr>
    </w:p>
    <w:p w14:paraId="264F653F" w14:textId="77777777" w:rsidR="00C95284" w:rsidRDefault="00C95284" w:rsidP="007D27B2">
      <w:pPr>
        <w:numPr>
          <w:ilvl w:val="0"/>
          <w:numId w:val="79"/>
        </w:numPr>
        <w:rPr>
          <w:rFonts w:ascii="Arial (W1)" w:hAnsi="Arial (W1)"/>
          <w:sz w:val="22"/>
          <w:lang w:eastAsia="en-US"/>
        </w:rPr>
      </w:pPr>
      <w:r w:rsidRPr="00530334">
        <w:rPr>
          <w:rFonts w:ascii="Arial (W1)" w:hAnsi="Arial (W1)"/>
          <w:sz w:val="22"/>
          <w:lang w:eastAsia="en-US"/>
        </w:rPr>
        <w:t>The formula in 14.3</w:t>
      </w:r>
      <w:r>
        <w:rPr>
          <w:rFonts w:ascii="Arial (W1)" w:hAnsi="Arial (W1)"/>
          <w:sz w:val="22"/>
          <w:lang w:eastAsia="en-US"/>
        </w:rPr>
        <w:t>1</w:t>
      </w:r>
      <w:r w:rsidRPr="00530334">
        <w:rPr>
          <w:rFonts w:ascii="Arial (W1)" w:hAnsi="Arial (W1)"/>
          <w:sz w:val="22"/>
          <w:lang w:eastAsia="en-US"/>
        </w:rPr>
        <w:t>.10 shall be updated between 1st October 2021 and 31st March 2022 so that the 2020/21 Under Recovered Costs (BSUoSUR20d) for Settlement Day d are added as follows;</w:t>
      </w:r>
    </w:p>
    <w:p w14:paraId="07EE0236" w14:textId="77777777" w:rsidR="00663813" w:rsidRDefault="00663813" w:rsidP="00663813">
      <w:pPr>
        <w:pStyle w:val="ListParagraph"/>
        <w:rPr>
          <w:rFonts w:ascii="Arial (W1)" w:hAnsi="Arial (W1)"/>
          <w:sz w:val="22"/>
          <w:lang w:eastAsia="en-US"/>
        </w:rPr>
      </w:pPr>
    </w:p>
    <w:p w14:paraId="09F5D060" w14:textId="1E86085E" w:rsidR="00663813" w:rsidRDefault="00663813" w:rsidP="00663813">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B91556">
        <w:rPr>
          <w:vertAlign w:val="subscript"/>
        </w:rPr>
        <w:t xml:space="preserve"> </w:t>
      </w:r>
      <w:r w:rsidR="00B91556">
        <w:t>+</w:t>
      </w:r>
      <w:r w:rsidR="00B91556" w:rsidRPr="00B91556">
        <w:t xml:space="preserve"> </w:t>
      </w:r>
      <w:r w:rsidR="00B91556">
        <w:t>BSUoSCOVID</w:t>
      </w:r>
      <w:r w:rsidR="00B91556" w:rsidRPr="006A5CC8">
        <w:rPr>
          <w:vertAlign w:val="subscript"/>
        </w:rPr>
        <w:t>d</w:t>
      </w:r>
      <w:r w:rsidR="00B91556">
        <w:t xml:space="preserve"> + BSUoSSUR20</w:t>
      </w:r>
      <w:r w:rsidR="00B91556" w:rsidRPr="006A5CC8">
        <w:rPr>
          <w:vertAlign w:val="subscript"/>
        </w:rPr>
        <w:t>d</w:t>
      </w:r>
      <w:r w:rsidR="00E405EB">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3647A6F3" w14:textId="77777777" w:rsidR="00663813" w:rsidRPr="006F2B80" w:rsidRDefault="00663813" w:rsidP="00663813">
      <w:pPr>
        <w:rPr>
          <w:lang w:eastAsia="en-US"/>
        </w:rPr>
      </w:pPr>
    </w:p>
    <w:p w14:paraId="63567C5E" w14:textId="77777777" w:rsidR="00663813" w:rsidRPr="00530334" w:rsidRDefault="00663813" w:rsidP="00663813">
      <w:pPr>
        <w:rPr>
          <w:rFonts w:ascii="Arial (W1)" w:hAnsi="Arial (W1)"/>
          <w:sz w:val="22"/>
          <w:lang w:eastAsia="en-US"/>
        </w:rPr>
      </w:pPr>
    </w:p>
    <w:p w14:paraId="4EEBDAE8" w14:textId="77777777" w:rsidR="00C95284" w:rsidRPr="0085208F" w:rsidRDefault="00C95284" w:rsidP="00C95284">
      <w:pPr>
        <w:rPr>
          <w:rFonts w:ascii="Arial (W1)" w:hAnsi="Arial (W1)"/>
          <w:sz w:val="22"/>
          <w:lang w:eastAsia="en-US"/>
        </w:rPr>
      </w:pPr>
    </w:p>
    <w:p w14:paraId="4B2F3D6C" w14:textId="77777777" w:rsidR="00C95284" w:rsidRDefault="00C95284" w:rsidP="00C95284">
      <w:pPr>
        <w:pStyle w:val="1"/>
        <w:ind w:left="1627"/>
        <w:jc w:val="both"/>
      </w:pPr>
      <w:r w:rsidRPr="00112717">
        <w:t xml:space="preserve">Outside of the date range listed in </w:t>
      </w:r>
      <w:r w:rsidRPr="001B6B3E">
        <w:t>14.3</w:t>
      </w:r>
      <w:r>
        <w:t>1</w:t>
      </w:r>
      <w:r w:rsidRPr="001B6B3E">
        <w:t>.</w:t>
      </w:r>
      <w:r w:rsidRPr="00547445">
        <w:t>2</w:t>
      </w:r>
      <w:r>
        <w:t>0</w:t>
      </w:r>
      <w:r w:rsidRPr="00547445">
        <w:t xml:space="preserve"> the formula in 14.3</w:t>
      </w:r>
      <w:r>
        <w:t>1</w:t>
      </w:r>
      <w:r w:rsidRPr="00547445">
        <w:t>.</w:t>
      </w:r>
      <w:r>
        <w:t>10</w:t>
      </w:r>
      <w:r w:rsidRPr="00547445">
        <w:t xml:space="preserve"> shall be unchanged by 14.3</w:t>
      </w:r>
      <w:r>
        <w:t>1</w:t>
      </w:r>
      <w:r w:rsidRPr="00547445">
        <w:t>.2</w:t>
      </w:r>
      <w:r>
        <w:t>0</w:t>
      </w:r>
      <w:r w:rsidRPr="00547445">
        <w:t>.</w:t>
      </w:r>
      <w:r>
        <w:t xml:space="preserve"> </w:t>
      </w:r>
    </w:p>
    <w:p w14:paraId="6E542BED" w14:textId="77777777" w:rsidR="00C95284" w:rsidRDefault="00C95284" w:rsidP="00C95284">
      <w:pPr>
        <w:pStyle w:val="1"/>
        <w:ind w:left="1627"/>
        <w:jc w:val="both"/>
      </w:pPr>
    </w:p>
    <w:p w14:paraId="2E261F2E" w14:textId="77777777" w:rsidR="00C95284" w:rsidRDefault="00C95284" w:rsidP="007D27B2">
      <w:pPr>
        <w:pStyle w:val="ListParagraph"/>
        <w:numPr>
          <w:ilvl w:val="0"/>
          <w:numId w:val="79"/>
        </w:numPr>
        <w:rPr>
          <w:rFonts w:ascii="Arial (W1)" w:hAnsi="Arial (W1)"/>
          <w:sz w:val="22"/>
          <w:lang w:eastAsia="en-US"/>
        </w:rPr>
      </w:pPr>
      <w:r w:rsidRPr="005578DE">
        <w:rPr>
          <w:rFonts w:ascii="Arial (W1)" w:hAnsi="Arial (W1)"/>
          <w:sz w:val="22"/>
          <w:lang w:eastAsia="en-US"/>
        </w:rPr>
        <w:t xml:space="preserve">As a result of the exceptional market conditions, </w:t>
      </w:r>
      <w:r w:rsidRPr="0085208F">
        <w:rPr>
          <w:rFonts w:ascii="Arial (W1)" w:hAnsi="Arial (W1)"/>
          <w:b/>
          <w:bCs/>
          <w:sz w:val="22"/>
          <w:lang w:eastAsia="en-US"/>
        </w:rPr>
        <w:t>The Company</w:t>
      </w:r>
      <w:r w:rsidRPr="005578DE">
        <w:rPr>
          <w:rFonts w:ascii="Arial (W1)" w:hAnsi="Arial (W1)"/>
          <w:sz w:val="22"/>
          <w:lang w:eastAsia="en-US"/>
        </w:rPr>
        <w:t xml:space="preserve"> will make specific and time-limited changes to the BSUoS methodology in this Section 2 to support those Users identified in 14.</w:t>
      </w:r>
      <w:r>
        <w:rPr>
          <w:rFonts w:ascii="Arial (W1)" w:hAnsi="Arial (W1)"/>
          <w:sz w:val="22"/>
          <w:lang w:eastAsia="en-US"/>
        </w:rPr>
        <w:t>30</w:t>
      </w:r>
      <w:r w:rsidRPr="005578DE">
        <w:rPr>
          <w:rFonts w:ascii="Arial (W1)" w:hAnsi="Arial (W1)"/>
          <w:sz w:val="22"/>
          <w:lang w:eastAsia="en-US"/>
        </w:rPr>
        <w:t>.4. This will consist of deferring the BSUoS costs associated with the exceptional market conditions (“Exceptional Costs”) above a defined £/MWh value from the calculation in 14.3</w:t>
      </w:r>
      <w:r>
        <w:rPr>
          <w:rFonts w:ascii="Arial (W1)" w:hAnsi="Arial (W1)"/>
          <w:sz w:val="22"/>
          <w:lang w:eastAsia="en-US"/>
        </w:rPr>
        <w:t>1</w:t>
      </w:r>
      <w:r w:rsidRPr="005578DE">
        <w:rPr>
          <w:rFonts w:ascii="Arial (W1)" w:hAnsi="Arial (W1)"/>
          <w:sz w:val="22"/>
          <w:lang w:eastAsia="en-US"/>
        </w:rPr>
        <w:t>.9 to a later date as described in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.23 (the “Exceptional Costs Support Scheme”).</w:t>
      </w:r>
    </w:p>
    <w:p w14:paraId="0786F9C3" w14:textId="77777777" w:rsidR="00C95284" w:rsidRPr="0085208F" w:rsidRDefault="00C95284" w:rsidP="00C95284">
      <w:pPr>
        <w:rPr>
          <w:rFonts w:ascii="Arial (W1)" w:hAnsi="Arial (W1)"/>
          <w:sz w:val="22"/>
          <w:lang w:eastAsia="en-US"/>
        </w:rPr>
      </w:pPr>
    </w:p>
    <w:p w14:paraId="60285D58" w14:textId="77777777" w:rsidR="00C95284" w:rsidRDefault="00C95284" w:rsidP="007D27B2">
      <w:pPr>
        <w:pStyle w:val="1"/>
        <w:numPr>
          <w:ilvl w:val="0"/>
          <w:numId w:val="79"/>
        </w:numPr>
        <w:jc w:val="both"/>
      </w:pPr>
      <w:r>
        <w:t>Exce</w:t>
      </w:r>
      <w:r w:rsidRPr="00E13182">
        <w:t>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791D8F5" w14:textId="77777777" w:rsidR="00C95284" w:rsidRDefault="00C95284" w:rsidP="00C95284">
      <w:pPr>
        <w:pStyle w:val="ListParagraph"/>
      </w:pPr>
    </w:p>
    <w:p w14:paraId="013CD645" w14:textId="77777777" w:rsidR="00C95284" w:rsidRDefault="00C95284" w:rsidP="00C95284">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15F4CF70" w14:textId="77777777" w:rsidR="00C95284" w:rsidRDefault="00C95284" w:rsidP="00C95284">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6BC6C245" w14:textId="77777777" w:rsidR="00C95284" w:rsidRDefault="00C95284" w:rsidP="00C95284">
      <w:pPr>
        <w:pStyle w:val="1"/>
        <w:ind w:left="1627"/>
        <w:jc w:val="both"/>
      </w:pPr>
    </w:p>
    <w:p w14:paraId="4317BA74" w14:textId="77777777" w:rsidR="00C95284" w:rsidRPr="00E21046" w:rsidRDefault="00C95284" w:rsidP="00C95284">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0058CD3C" w14:textId="77777777" w:rsidR="00C95284" w:rsidRPr="00E50B9A" w:rsidRDefault="00C95284" w:rsidP="00C95284">
      <w:pPr>
        <w:pStyle w:val="1"/>
        <w:ind w:left="1627"/>
        <w:jc w:val="both"/>
      </w:pPr>
    </w:p>
    <w:p w14:paraId="69C62925" w14:textId="39340EF1" w:rsidR="00C95284" w:rsidRPr="008A41B4" w:rsidRDefault="008A41B4" w:rsidP="00C95284">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7225730A" w14:textId="77777777" w:rsidR="00C95284" w:rsidRDefault="00C95284" w:rsidP="007D27B2">
      <w:pPr>
        <w:pStyle w:val="1"/>
        <w:numPr>
          <w:ilvl w:val="0"/>
          <w:numId w:val="79"/>
        </w:numPr>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14.31.9 and 14.31.16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21BB45DD" w14:textId="77777777" w:rsidR="00C95284" w:rsidRDefault="00C95284" w:rsidP="00C95284">
      <w:pPr>
        <w:pStyle w:val="1"/>
        <w:ind w:left="1627"/>
        <w:jc w:val="both"/>
        <w:rPr>
          <w:rFonts w:ascii="Arial" w:hAnsi="Arial" w:cs="Arial"/>
          <w:szCs w:val="22"/>
        </w:rPr>
      </w:pPr>
    </w:p>
    <w:p w14:paraId="2873F33F" w14:textId="77777777" w:rsidR="00C95284" w:rsidRDefault="00C95284" w:rsidP="00C95284">
      <w:pPr>
        <w:ind w:left="720"/>
        <w:rPr>
          <w:rFonts w:ascii="Arial" w:hAnsi="Arial" w:cs="Arial"/>
          <w:sz w:val="22"/>
          <w:szCs w:val="22"/>
          <w:vertAlign w:val="subscript"/>
        </w:rPr>
      </w:pPr>
      <w:r>
        <w:rPr>
          <w:rFonts w:ascii="Arial" w:hAnsi="Arial" w:cs="Arial"/>
          <w:sz w:val="22"/>
          <w:szCs w:val="22"/>
        </w:rPr>
        <w:t xml:space="preserve">   </w:t>
      </w:r>
      <w:r>
        <w:rPr>
          <w:rFonts w:ascii="Arial" w:hAnsi="Arial" w:cs="Arial"/>
          <w:sz w:val="22"/>
          <w:szCs w:val="22"/>
        </w:rPr>
        <w:tab/>
        <w:t>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r>
        <w:rPr>
          <w:rFonts w:ascii="Arial" w:hAnsi="Arial" w:cs="Arial"/>
          <w:sz w:val="22"/>
          <w:szCs w:val="22"/>
          <w:vertAlign w:val="subscript"/>
        </w:rPr>
        <w:t xml:space="preserve"> </w:t>
      </w:r>
      <w:r>
        <w:rPr>
          <w:rFonts w:ascii="Arial" w:hAnsi="Arial" w:cs="Arial"/>
          <w:sz w:val="22"/>
          <w:szCs w:val="22"/>
        </w:rPr>
        <w:t>- BSUoSEXC</w:t>
      </w:r>
      <w:r w:rsidRPr="009A6831">
        <w:rPr>
          <w:rFonts w:ascii="Arial" w:hAnsi="Arial" w:cs="Arial"/>
          <w:sz w:val="22"/>
          <w:szCs w:val="22"/>
          <w:vertAlign w:val="subscript"/>
        </w:rPr>
        <w:t>jd</w:t>
      </w:r>
    </w:p>
    <w:p w14:paraId="03478810" w14:textId="77777777" w:rsidR="00C95284" w:rsidRDefault="00C95284" w:rsidP="00C95284">
      <w:pPr>
        <w:ind w:left="720"/>
        <w:rPr>
          <w:rFonts w:ascii="Arial" w:hAnsi="Arial" w:cs="Arial"/>
          <w:sz w:val="22"/>
          <w:szCs w:val="22"/>
          <w:vertAlign w:val="subscript"/>
        </w:rPr>
      </w:pPr>
    </w:p>
    <w:p w14:paraId="6A3B8EEC" w14:textId="77777777" w:rsidR="00C95284" w:rsidRPr="001E359B" w:rsidRDefault="00C95284" w:rsidP="00C95284">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09E6EE06" w14:textId="77777777" w:rsidR="00C95284" w:rsidRPr="001E359B" w:rsidRDefault="00C95284" w:rsidP="007D27B2">
      <w:pPr>
        <w:numPr>
          <w:ilvl w:val="0"/>
          <w:numId w:val="94"/>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7B461113" w14:textId="77777777" w:rsidR="00C95284" w:rsidRDefault="00C95284" w:rsidP="007D27B2">
      <w:pPr>
        <w:numPr>
          <w:ilvl w:val="0"/>
          <w:numId w:val="94"/>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Pr="00C82D21">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Pr>
          <w:rFonts w:ascii="Arial" w:hAnsi="Arial" w:cs="Arial"/>
          <w:sz w:val="22"/>
          <w:szCs w:val="22"/>
        </w:rPr>
        <w:t>1</w:t>
      </w:r>
      <w:r w:rsidRPr="58E0835F">
        <w:rPr>
          <w:rFonts w:ascii="Arial" w:hAnsi="Arial" w:cs="Arial"/>
          <w:sz w:val="22"/>
          <w:szCs w:val="22"/>
        </w:rPr>
        <w:t>.26</w:t>
      </w:r>
    </w:p>
    <w:p w14:paraId="4A0A0F3F" w14:textId="77777777" w:rsidR="00C95284" w:rsidRPr="001E359B" w:rsidRDefault="00C95284" w:rsidP="00C95284">
      <w:pPr>
        <w:ind w:left="2420"/>
        <w:rPr>
          <w:rFonts w:ascii="Arial" w:hAnsi="Arial" w:cs="Arial"/>
          <w:sz w:val="22"/>
          <w:szCs w:val="22"/>
        </w:rPr>
      </w:pPr>
    </w:p>
    <w:p w14:paraId="7EF7BBC6" w14:textId="77777777" w:rsidR="00C95284" w:rsidRPr="00036063" w:rsidRDefault="00C95284" w:rsidP="007D27B2">
      <w:pPr>
        <w:pStyle w:val="1"/>
        <w:numPr>
          <w:ilvl w:val="0"/>
          <w:numId w:val="79"/>
        </w:numPr>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w:t>
      </w:r>
      <w:r w:rsidRPr="00F503BC">
        <w:t xml:space="preserve"> beginning the </w:t>
      </w:r>
      <w:r w:rsidRPr="0085208F">
        <w:rPr>
          <w:b/>
          <w:bCs/>
        </w:rPr>
        <w:t>Business Day</w:t>
      </w:r>
      <w:r w:rsidRPr="00F503BC">
        <w:t xml:space="preserve"> following the necessary licence changes coming into effect to implement recovery of CMP381 deferred costs and 31st March 2023 inclusive,</w:t>
      </w:r>
      <w:r w:rsidRPr="00036063">
        <w:t xml:space="preserve"> the formula in 14.3</w:t>
      </w:r>
      <w:r>
        <w:t>1</w:t>
      </w:r>
      <w:r w:rsidRPr="00036063">
        <w:t>.10 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22C3D28C" w14:textId="77777777" w:rsidR="00E405EB" w:rsidRDefault="00E405EB" w:rsidP="00C95284">
      <w:pPr>
        <w:pStyle w:val="1"/>
        <w:ind w:left="1627"/>
        <w:jc w:val="both"/>
        <w:rPr>
          <w:rFonts w:ascii="Arial" w:hAnsi="Arial" w:cs="Arial"/>
        </w:rPr>
      </w:pPr>
    </w:p>
    <w:p w14:paraId="23243935" w14:textId="77777777" w:rsidR="00E405EB" w:rsidRDefault="00E405EB" w:rsidP="00C95284">
      <w:pPr>
        <w:pStyle w:val="1"/>
        <w:ind w:left="1627"/>
        <w:jc w:val="both"/>
        <w:rPr>
          <w:rFonts w:ascii="Arial" w:hAnsi="Arial" w:cs="Arial"/>
        </w:rPr>
      </w:pPr>
    </w:p>
    <w:p w14:paraId="45605146" w14:textId="16FBB706" w:rsidR="00DF086A" w:rsidRDefault="00DF086A" w:rsidP="00DF086A">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rsidR="00E12D83">
        <w:t xml:space="preserve"> + BSUoSEXC</w:t>
      </w:r>
      <w:r w:rsidR="00E12D83" w:rsidRPr="00082F88">
        <w:rPr>
          <w:vertAlign w:val="subscript"/>
        </w:rPr>
        <w:t>d</w:t>
      </w:r>
      <w:r w:rsidR="00E12D83">
        <w:t xml:space="preserve">) </w:t>
      </w:r>
      <w:r>
        <w:t>*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1B1AC851" w14:textId="77777777" w:rsidR="00DF086A" w:rsidRPr="006F2B80" w:rsidRDefault="00DF086A" w:rsidP="00DF086A">
      <w:pPr>
        <w:rPr>
          <w:lang w:eastAsia="en-US"/>
        </w:rPr>
      </w:pPr>
    </w:p>
    <w:p w14:paraId="4D25C72B" w14:textId="77777777" w:rsidR="00DF086A" w:rsidRDefault="00DF086A" w:rsidP="00C95284">
      <w:pPr>
        <w:pStyle w:val="1"/>
        <w:ind w:left="1627"/>
        <w:jc w:val="both"/>
        <w:rPr>
          <w:rFonts w:ascii="Arial" w:hAnsi="Arial" w:cs="Arial"/>
        </w:rPr>
      </w:pPr>
    </w:p>
    <w:p w14:paraId="1FCB1AF7" w14:textId="1DD3CF3C" w:rsidR="00C95284" w:rsidRDefault="00C95284" w:rsidP="00C95284">
      <w:pPr>
        <w:pStyle w:val="1"/>
        <w:ind w:left="1627"/>
        <w:jc w:val="both"/>
      </w:pPr>
      <w:r w:rsidRPr="00C95284">
        <w:rPr>
          <w:rFonts w:ascii="Cambria Math" w:hAnsi="Cambria Math" w:cs="Arial"/>
        </w:rPr>
        <w:br/>
      </w:r>
      <w:r>
        <w:t xml:space="preserve">Where </w:t>
      </w:r>
    </w:p>
    <w:p w14:paraId="4DD6356B" w14:textId="77777777" w:rsidR="00C95284" w:rsidRPr="001E359B" w:rsidRDefault="00C95284" w:rsidP="00C95284">
      <w:pPr>
        <w:pStyle w:val="1"/>
        <w:ind w:left="1627"/>
        <w:jc w:val="both"/>
      </w:pPr>
    </w:p>
    <w:p w14:paraId="2DCC32D9" w14:textId="77777777" w:rsidR="00C95284" w:rsidRDefault="00C95284" w:rsidP="00C95284">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Pr="00C82D21">
        <w:rPr>
          <w:b/>
          <w:bCs/>
        </w:rPr>
        <w:t>The Company</w:t>
      </w:r>
      <w:r w:rsidRPr="00C82D21">
        <w:t>, as agreed by the</w:t>
      </w:r>
      <w:r w:rsidRPr="00C82D21">
        <w:rPr>
          <w:b/>
          <w:bCs/>
        </w:rPr>
        <w:t xml:space="preserve"> Authority</w:t>
      </w:r>
      <w:r w:rsidDel="004C278B">
        <w:t>.</w:t>
      </w:r>
    </w:p>
    <w:p w14:paraId="0DC774AB" w14:textId="77777777" w:rsidR="00C95284" w:rsidRDefault="00C95284" w:rsidP="00C95284">
      <w:pPr>
        <w:pStyle w:val="1"/>
        <w:ind w:left="1627"/>
        <w:jc w:val="both"/>
      </w:pPr>
    </w:p>
    <w:p w14:paraId="37D382B0" w14:textId="77777777" w:rsidR="00C95284" w:rsidRDefault="00C95284" w:rsidP="007D27B2">
      <w:pPr>
        <w:numPr>
          <w:ilvl w:val="0"/>
          <w:numId w:val="79"/>
        </w:numPr>
        <w:rPr>
          <w:rFonts w:ascii="Arial (W1)" w:hAnsi="Arial (W1)"/>
          <w:sz w:val="22"/>
          <w:lang w:eastAsia="en-US"/>
        </w:rPr>
      </w:pPr>
      <w:r w:rsidRPr="0085208F">
        <w:rPr>
          <w:rFonts w:ascii="Arial (W1)" w:hAnsi="Arial (W1)"/>
          <w:b/>
          <w:bCs/>
          <w:sz w:val="22"/>
          <w:lang w:eastAsia="en-US"/>
        </w:rPr>
        <w:t>The Company</w:t>
      </w:r>
      <w:r w:rsidRPr="005578DE">
        <w:rPr>
          <w:rFonts w:ascii="Arial (W1)" w:hAnsi="Arial (W1)"/>
          <w:sz w:val="22"/>
          <w:lang w:eastAsia="en-US"/>
        </w:rPr>
        <w:t xml:space="preserve"> shall provide weekly updates to notify industry of the total Exceptional Costs removed under paragraphs 14.3</w:t>
      </w:r>
      <w:r>
        <w:rPr>
          <w:rFonts w:ascii="Arial (W1)" w:hAnsi="Arial (W1)"/>
          <w:sz w:val="22"/>
          <w:lang w:eastAsia="en-US"/>
        </w:rPr>
        <w:t>1</w:t>
      </w:r>
      <w:r w:rsidRPr="005578DE">
        <w:rPr>
          <w:rFonts w:ascii="Arial (W1)" w:hAnsi="Arial (W1)"/>
          <w:sz w:val="22"/>
          <w:lang w:eastAsia="en-US"/>
        </w:rPr>
        <w:t>.22 and 14.3</w:t>
      </w:r>
      <w:r>
        <w:rPr>
          <w:rFonts w:ascii="Arial (W1)" w:hAnsi="Arial (W1)"/>
          <w:sz w:val="22"/>
          <w:lang w:eastAsia="en-US"/>
        </w:rPr>
        <w:t>1</w:t>
      </w:r>
      <w:r w:rsidRPr="005578DE">
        <w:rPr>
          <w:rFonts w:ascii="Arial (W1)" w:hAnsi="Arial (W1)"/>
          <w:sz w:val="22"/>
          <w:lang w:eastAsia="en-US"/>
        </w:rPr>
        <w:t xml:space="preserve">.23. When BSUoSEXCjd reaches a value of £120m, </w:t>
      </w:r>
      <w:r w:rsidRPr="0085208F">
        <w:rPr>
          <w:rFonts w:ascii="Arial (W1)" w:hAnsi="Arial (W1)"/>
          <w:b/>
          <w:bCs/>
          <w:sz w:val="22"/>
          <w:lang w:eastAsia="en-US"/>
        </w:rPr>
        <w:t>The Company</w:t>
      </w:r>
      <w:r w:rsidRPr="005578DE">
        <w:rPr>
          <w:rFonts w:ascii="Arial (W1)" w:hAnsi="Arial (W1)"/>
          <w:sz w:val="22"/>
          <w:lang w:eastAsia="en-US"/>
        </w:rPr>
        <w:t xml:space="preserve"> shall revise the frequency of these updates to each </w:t>
      </w:r>
      <w:r w:rsidRPr="0085208F">
        <w:rPr>
          <w:rFonts w:ascii="Arial (W1)" w:hAnsi="Arial (W1)"/>
          <w:b/>
          <w:bCs/>
          <w:sz w:val="22"/>
          <w:lang w:eastAsia="en-US"/>
        </w:rPr>
        <w:t>Business Day</w:t>
      </w:r>
      <w:r w:rsidRPr="005578DE">
        <w:rPr>
          <w:rFonts w:ascii="Arial (W1)" w:hAnsi="Arial (W1)"/>
          <w:sz w:val="22"/>
          <w:lang w:eastAsia="en-US"/>
        </w:rPr>
        <w:t xml:space="preserve"> from the next </w:t>
      </w:r>
      <w:r w:rsidRPr="0085208F">
        <w:rPr>
          <w:rFonts w:ascii="Arial (W1)" w:hAnsi="Arial (W1)"/>
          <w:b/>
          <w:bCs/>
          <w:sz w:val="22"/>
          <w:lang w:eastAsia="en-US"/>
        </w:rPr>
        <w:t>Business Day</w:t>
      </w:r>
      <w:r w:rsidRPr="005578DE">
        <w:rPr>
          <w:rFonts w:ascii="Arial (W1)" w:hAnsi="Arial (W1)"/>
          <w:sz w:val="22"/>
          <w:lang w:eastAsia="en-US"/>
        </w:rPr>
        <w:t>.</w:t>
      </w:r>
    </w:p>
    <w:p w14:paraId="4849671D" w14:textId="77777777" w:rsidR="00C95284" w:rsidRDefault="00C95284" w:rsidP="00C95284">
      <w:pPr>
        <w:pStyle w:val="ListParagraph"/>
        <w:rPr>
          <w:rFonts w:ascii="Arial (W1)" w:hAnsi="Arial (W1)"/>
          <w:sz w:val="22"/>
          <w:lang w:eastAsia="en-US"/>
        </w:rPr>
      </w:pPr>
    </w:p>
    <w:p w14:paraId="4305A0D2" w14:textId="77777777" w:rsidR="00C95284" w:rsidRDefault="00C95284" w:rsidP="007D27B2">
      <w:pPr>
        <w:pStyle w:val="1"/>
        <w:numPr>
          <w:ilvl w:val="0"/>
          <w:numId w:val="79"/>
        </w:numPr>
        <w:jc w:val="both"/>
      </w:pPr>
      <w:r w:rsidRPr="008A44AF">
        <w:t>The £</w:t>
      </w:r>
      <w:r>
        <w:t>20</w:t>
      </w:r>
      <w:r w:rsidRPr="008A44AF">
        <w:t xml:space="preserve">/MWh </w:t>
      </w:r>
      <w:r w:rsidRPr="005578DE">
        <w:rPr>
          <w:rFonts w:ascii="Arial" w:hAnsi="Arial" w:cs="Arial"/>
          <w:szCs w:val="22"/>
        </w:rPr>
        <w:t xml:space="preserve">cap </w:t>
      </w:r>
      <w:r w:rsidRPr="005578DE">
        <w:rPr>
          <w:rFonts w:ascii="Arial" w:hAnsi="Arial" w:cs="Arial"/>
          <w:color w:val="242424"/>
          <w:szCs w:val="22"/>
          <w:shd w:val="clear" w:color="auto" w:fill="FFFFFF"/>
        </w:rPr>
        <w:t>(as introduced in paragraph 14.3</w:t>
      </w:r>
      <w:r>
        <w:rPr>
          <w:rFonts w:ascii="Arial" w:hAnsi="Arial" w:cs="Arial"/>
          <w:color w:val="242424"/>
          <w:szCs w:val="22"/>
          <w:shd w:val="clear" w:color="auto" w:fill="FFFFFF"/>
        </w:rPr>
        <w:t>1</w:t>
      </w:r>
      <w:r w:rsidRPr="005578DE">
        <w:rPr>
          <w:rFonts w:ascii="Arial" w:hAnsi="Arial" w:cs="Arial"/>
          <w:color w:val="242424"/>
          <w:szCs w:val="22"/>
          <w:shd w:val="clear" w:color="auto" w:fill="FFFFFF"/>
        </w:rPr>
        <w:t>.22)</w:t>
      </w:r>
      <w:r w:rsidRPr="005578DE">
        <w:rPr>
          <w:rFonts w:ascii="Arial" w:hAnsi="Arial" w:cs="Arial"/>
          <w:szCs w:val="22"/>
        </w:rPr>
        <w:t xml:space="preserve"> will not</w:t>
      </w:r>
      <w:r w:rsidRPr="008A44AF">
        <w:t xml:space="preserve"> be applied in the first and subsequent </w:t>
      </w:r>
      <w:r w:rsidRPr="005578DE">
        <w:rPr>
          <w:b/>
          <w:bCs/>
        </w:rPr>
        <w:t>Settlement Periods</w:t>
      </w:r>
      <w:r w:rsidRPr="008A44AF">
        <w:t xml:space="preserve"> where the £200m limit would have otherwise been breached. </w:t>
      </w:r>
      <w:r>
        <w:t xml:space="preserve">Once the </w:t>
      </w:r>
      <w:r w:rsidRPr="005578DE">
        <w:rPr>
          <w:b/>
          <w:bCs/>
        </w:rPr>
        <w:t>Initial Settlement Run</w:t>
      </w:r>
      <w:r>
        <w:t xml:space="preserve"> confirming this has been completed, </w:t>
      </w:r>
      <w:r w:rsidRPr="005578DE">
        <w:rPr>
          <w:b/>
          <w:bCs/>
        </w:rPr>
        <w:t>The Company</w:t>
      </w:r>
      <w:r>
        <w:t xml:space="preserve"> will notify </w:t>
      </w:r>
      <w:r w:rsidRPr="005578DE">
        <w:rPr>
          <w:b/>
          <w:bCs/>
        </w:rPr>
        <w:t>Users</w:t>
      </w:r>
      <w:r>
        <w:t xml:space="preserve"> to confirm that </w:t>
      </w:r>
      <w:r w:rsidRPr="00E13182">
        <w:t>the Exceptional Costs Support Scheme</w:t>
      </w:r>
      <w:r>
        <w:t xml:space="preserve"> has ended, providing the precise </w:t>
      </w:r>
      <w:r w:rsidRPr="005578DE">
        <w:rPr>
          <w:b/>
          <w:bCs/>
        </w:rPr>
        <w:t>Settlement Day, Settlement Period</w:t>
      </w:r>
      <w:r>
        <w:t xml:space="preserve"> and value of BSUoSEXC</w:t>
      </w:r>
      <w:r w:rsidRPr="005578DE">
        <w:rPr>
          <w:vertAlign w:val="subscript"/>
        </w:rPr>
        <w:t>d</w:t>
      </w:r>
      <w:r>
        <w:t>.</w:t>
      </w:r>
    </w:p>
    <w:p w14:paraId="49F77799" w14:textId="77777777" w:rsidR="00C95284" w:rsidRDefault="00C95284" w:rsidP="00C95284">
      <w:pPr>
        <w:pStyle w:val="ListParagraph"/>
      </w:pPr>
    </w:p>
    <w:p w14:paraId="35B40438" w14:textId="77777777" w:rsidR="00C95284" w:rsidRPr="0085208F" w:rsidRDefault="00C95284" w:rsidP="00C95284">
      <w:pPr>
        <w:pStyle w:val="1"/>
        <w:jc w:val="both"/>
        <w:rPr>
          <w:b/>
          <w:bCs/>
          <w:color w:val="008080"/>
        </w:rPr>
      </w:pPr>
      <w:r w:rsidRPr="7F6CC2C4">
        <w:rPr>
          <w:b/>
          <w:bCs/>
          <w:color w:val="008080"/>
        </w:rPr>
        <w:t>Further BSUoS Cost Deferral</w:t>
      </w:r>
    </w:p>
    <w:p w14:paraId="5612B7CD" w14:textId="77777777" w:rsidR="00C95284" w:rsidRDefault="00C95284" w:rsidP="00C95284">
      <w:pPr>
        <w:pStyle w:val="ListParagraph"/>
      </w:pPr>
    </w:p>
    <w:p w14:paraId="27221D0C" w14:textId="77777777" w:rsidR="00C95284" w:rsidRDefault="00C95284" w:rsidP="007D27B2">
      <w:pPr>
        <w:pStyle w:val="ListParagraph"/>
        <w:numPr>
          <w:ilvl w:val="0"/>
          <w:numId w:val="79"/>
        </w:numPr>
        <w:rPr>
          <w:rFonts w:ascii="Arial (W1)" w:hAnsi="Arial (W1)"/>
          <w:sz w:val="22"/>
          <w:lang w:eastAsia="en-US"/>
        </w:rPr>
      </w:pPr>
      <w:r w:rsidRPr="00654B2B">
        <w:rPr>
          <w:rFonts w:ascii="Arial (W1)" w:hAnsi="Arial (W1)"/>
          <w:sz w:val="22"/>
          <w:lang w:eastAsia="en-US"/>
        </w:rPr>
        <w:t xml:space="preserve">As a result of continuing difficulties in the market, </w:t>
      </w:r>
      <w:r w:rsidRPr="0085208F">
        <w:rPr>
          <w:rFonts w:ascii="Arial (W1)" w:hAnsi="Arial (W1)"/>
          <w:b/>
          <w:bCs/>
          <w:sz w:val="22"/>
          <w:lang w:eastAsia="en-US"/>
        </w:rPr>
        <w:t>The Company</w:t>
      </w:r>
      <w:r w:rsidRPr="00654B2B">
        <w:rPr>
          <w:rFonts w:ascii="Arial (W1)" w:hAnsi="Arial (W1)"/>
          <w:sz w:val="22"/>
          <w:lang w:eastAsia="en-US"/>
        </w:rPr>
        <w:t xml:space="preserve"> will make specific and time-limited changes to the BSUoS methodology in this Section 2 to support CUSC Parties acting as Generators and Suppliers, This will consist of deferring the BSUoS costs associated with the exceptional market conditions (“Further Costs”) above a defined £/MWh value from the calculation in 14.30.9 to a later date as described in 14.3</w:t>
      </w:r>
      <w:r>
        <w:rPr>
          <w:rFonts w:ascii="Arial (W1)" w:hAnsi="Arial (W1)"/>
          <w:sz w:val="22"/>
          <w:lang w:eastAsia="en-US"/>
        </w:rPr>
        <w:t>1</w:t>
      </w:r>
      <w:r w:rsidRPr="00654B2B">
        <w:rPr>
          <w:rFonts w:ascii="Arial (W1)" w:hAnsi="Arial (W1)"/>
          <w:sz w:val="22"/>
          <w:lang w:eastAsia="en-US"/>
        </w:rPr>
        <w:t>.29 and 14.3</w:t>
      </w:r>
      <w:r>
        <w:rPr>
          <w:rFonts w:ascii="Arial (W1)" w:hAnsi="Arial (W1)"/>
          <w:sz w:val="22"/>
          <w:lang w:eastAsia="en-US"/>
        </w:rPr>
        <w:t>1</w:t>
      </w:r>
      <w:r w:rsidRPr="00654B2B">
        <w:rPr>
          <w:rFonts w:ascii="Arial (W1)" w:hAnsi="Arial (W1)"/>
          <w:sz w:val="22"/>
          <w:lang w:eastAsia="en-US"/>
        </w:rPr>
        <w:t>.30 (the “Further Costs Support Scheme”).</w:t>
      </w:r>
    </w:p>
    <w:p w14:paraId="62C12C93" w14:textId="77777777" w:rsidR="00C95284" w:rsidRDefault="00C95284" w:rsidP="00C95284">
      <w:pPr>
        <w:pStyle w:val="ListParagraph"/>
        <w:ind w:left="1627"/>
        <w:rPr>
          <w:rFonts w:ascii="Arial (W1)" w:hAnsi="Arial (W1)"/>
          <w:sz w:val="22"/>
          <w:lang w:eastAsia="en-US"/>
        </w:rPr>
      </w:pPr>
    </w:p>
    <w:p w14:paraId="27D7EDBA" w14:textId="77777777" w:rsidR="00C95284" w:rsidRPr="0085208F" w:rsidRDefault="00C95284" w:rsidP="007D27B2">
      <w:pPr>
        <w:pStyle w:val="ListParagraph"/>
        <w:numPr>
          <w:ilvl w:val="0"/>
          <w:numId w:val="79"/>
        </w:numPr>
        <w:rPr>
          <w:rFonts w:ascii="Arial (W1)" w:hAnsi="Arial (W1)"/>
          <w:sz w:val="22"/>
          <w:lang w:eastAsia="en-US"/>
        </w:rPr>
      </w:pPr>
      <w:r w:rsidRPr="0085208F">
        <w:rPr>
          <w:rFonts w:ascii="Arial" w:hAnsi="Arial" w:cs="Arial"/>
          <w:sz w:val="22"/>
          <w:szCs w:val="22"/>
        </w:rPr>
        <w:t xml:space="preserve">Further Costs for </w:t>
      </w:r>
      <w:r w:rsidRPr="0085208F">
        <w:rPr>
          <w:rFonts w:ascii="Arial" w:hAnsi="Arial" w:cs="Arial"/>
          <w:b/>
          <w:bCs/>
          <w:sz w:val="22"/>
          <w:szCs w:val="22"/>
        </w:rPr>
        <w:t>Settlement Period</w:t>
      </w:r>
      <w:r w:rsidRPr="0085208F">
        <w:rPr>
          <w:rFonts w:ascii="Arial" w:hAnsi="Arial" w:cs="Arial"/>
          <w:sz w:val="22"/>
          <w:szCs w:val="22"/>
        </w:rPr>
        <w:t xml:space="preserve"> j (BSUoSFXC</w:t>
      </w:r>
      <w:r w:rsidRPr="0085208F">
        <w:rPr>
          <w:rFonts w:ascii="Arial" w:hAnsi="Arial" w:cs="Arial"/>
          <w:sz w:val="22"/>
          <w:szCs w:val="22"/>
          <w:vertAlign w:val="subscript"/>
        </w:rPr>
        <w:t>j</w:t>
      </w:r>
      <w:r w:rsidRPr="0085208F">
        <w:rPr>
          <w:rFonts w:ascii="Arial" w:hAnsi="Arial" w:cs="Arial"/>
          <w:sz w:val="22"/>
          <w:szCs w:val="22"/>
        </w:rPr>
        <w:t>) shall be calculated as:</w:t>
      </w:r>
    </w:p>
    <w:p w14:paraId="21C7C8BF"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If BSUoSTOTj &lt;= </w:t>
      </w:r>
      <w:r>
        <w:rPr>
          <w:rFonts w:ascii="Arial" w:hAnsi="Arial" w:cs="Arial"/>
          <w:sz w:val="22"/>
          <w:szCs w:val="22"/>
        </w:rPr>
        <w:t>F</w:t>
      </w:r>
      <w:r w:rsidRPr="00914DCA">
        <w:rPr>
          <w:rFonts w:ascii="Arial" w:hAnsi="Arial" w:cs="Arial"/>
          <w:sz w:val="22"/>
          <w:szCs w:val="22"/>
        </w:rPr>
        <w:t xml:space="preserve">XCCAPTOTj, then BSUoSFXCj = £0 </w:t>
      </w:r>
      <w:r w:rsidRPr="00914DCA">
        <w:rPr>
          <w:rFonts w:ascii="Arial" w:hAnsi="Arial" w:cs="Arial"/>
          <w:sz w:val="22"/>
          <w:szCs w:val="22"/>
        </w:rPr>
        <w:br/>
        <w:t xml:space="preserve">Or BSUoSTOTj &gt; </w:t>
      </w:r>
      <w:r>
        <w:rPr>
          <w:rFonts w:ascii="Arial" w:hAnsi="Arial" w:cs="Arial"/>
          <w:sz w:val="22"/>
          <w:szCs w:val="22"/>
        </w:rPr>
        <w:t>F</w:t>
      </w:r>
      <w:r w:rsidRPr="00914DCA">
        <w:rPr>
          <w:rFonts w:ascii="Arial" w:hAnsi="Arial" w:cs="Arial"/>
          <w:sz w:val="22"/>
          <w:szCs w:val="22"/>
        </w:rPr>
        <w:t xml:space="preserve">XCCAPTOTj, then BSUoSFXCj = BSUoSTOTj - </w:t>
      </w:r>
      <w:r>
        <w:rPr>
          <w:rFonts w:ascii="Arial" w:hAnsi="Arial" w:cs="Arial"/>
          <w:sz w:val="22"/>
          <w:szCs w:val="22"/>
        </w:rPr>
        <w:t>F</w:t>
      </w:r>
      <w:r w:rsidRPr="00914DCA">
        <w:rPr>
          <w:rFonts w:ascii="Arial" w:hAnsi="Arial" w:cs="Arial"/>
          <w:sz w:val="22"/>
          <w:szCs w:val="22"/>
        </w:rPr>
        <w:t xml:space="preserve">XCCAPTOTj </w:t>
      </w:r>
    </w:p>
    <w:p w14:paraId="086D0881" w14:textId="77777777" w:rsidR="00C95284" w:rsidRDefault="00C95284" w:rsidP="00C95284">
      <w:pPr>
        <w:pStyle w:val="ListParagraph"/>
        <w:ind w:left="1627"/>
        <w:rPr>
          <w:rFonts w:ascii="Arial" w:hAnsi="Arial" w:cs="Arial"/>
          <w:sz w:val="22"/>
          <w:szCs w:val="22"/>
        </w:rPr>
      </w:pPr>
    </w:p>
    <w:p w14:paraId="59EBEA6B" w14:textId="77777777" w:rsidR="00C95284" w:rsidRPr="00914DCA" w:rsidRDefault="00C95284" w:rsidP="00C95284">
      <w:pPr>
        <w:pStyle w:val="ListParagraph"/>
        <w:ind w:left="1627"/>
        <w:rPr>
          <w:rFonts w:ascii="Arial" w:hAnsi="Arial" w:cs="Arial"/>
          <w:sz w:val="22"/>
          <w:szCs w:val="22"/>
        </w:rPr>
      </w:pPr>
      <w:r w:rsidRPr="00914DCA">
        <w:rPr>
          <w:rFonts w:ascii="Arial" w:hAnsi="Arial" w:cs="Arial"/>
          <w:sz w:val="22"/>
          <w:szCs w:val="22"/>
        </w:rPr>
        <w:lastRenderedPageBreak/>
        <w:t xml:space="preserve">Where </w:t>
      </w:r>
      <w:r>
        <w:rPr>
          <w:rFonts w:ascii="Arial" w:hAnsi="Arial" w:cs="Arial"/>
          <w:sz w:val="22"/>
          <w:szCs w:val="22"/>
        </w:rPr>
        <w:t>F</w:t>
      </w:r>
      <w:r w:rsidRPr="00914DCA">
        <w:rPr>
          <w:rFonts w:ascii="Arial" w:hAnsi="Arial" w:cs="Arial"/>
          <w:sz w:val="22"/>
          <w:szCs w:val="22"/>
        </w:rPr>
        <w:t>XCCAPTOTj</w:t>
      </w:r>
      <w:r>
        <w:rPr>
          <w:rFonts w:ascii="Arial" w:hAnsi="Arial" w:cs="Arial"/>
          <w:sz w:val="22"/>
          <w:szCs w:val="22"/>
        </w:rPr>
        <w:t xml:space="preserve">= </w:t>
      </w:r>
    </w:p>
    <w:p w14:paraId="4A8CF57E" w14:textId="77777777" w:rsidR="00C95284" w:rsidRDefault="00C95284" w:rsidP="00C95284">
      <w:pPr>
        <w:pStyle w:val="ListParagraph"/>
        <w:ind w:left="1627"/>
        <w:rPr>
          <w:rFonts w:ascii="Arial" w:hAnsi="Arial" w:cs="Arial"/>
          <w:sz w:val="22"/>
          <w:szCs w:val="22"/>
        </w:rPr>
      </w:pPr>
      <w:r w:rsidRPr="00914DCA">
        <w:rPr>
          <w:rFonts w:ascii="Arial" w:hAnsi="Arial" w:cs="Arial"/>
          <w:sz w:val="22"/>
          <w:szCs w:val="22"/>
        </w:rPr>
        <w:t xml:space="preserve"> £</w:t>
      </w:r>
      <w:r w:rsidRPr="0085208F">
        <w:rPr>
          <w:rFonts w:ascii="Arial" w:hAnsi="Arial" w:cs="Arial"/>
          <w:sz w:val="22"/>
          <w:szCs w:val="22"/>
        </w:rPr>
        <w:t>40</w:t>
      </w:r>
      <w:r w:rsidRPr="00654B2B">
        <w:rPr>
          <w:rFonts w:ascii="Arial" w:hAnsi="Arial" w:cs="Arial"/>
          <w:sz w:val="22"/>
          <w:szCs w:val="22"/>
        </w:rPr>
        <w:t>/</w:t>
      </w:r>
      <w:r w:rsidRPr="00914DCA">
        <w:rPr>
          <w:rFonts w:ascii="Cambria Math" w:hAnsi="Cambria Math" w:cs="Cambria Math"/>
          <w:sz w:val="22"/>
          <w:szCs w:val="22"/>
        </w:rPr>
        <w:t>𝑀𝑊ℎ</w:t>
      </w:r>
      <w:r w:rsidRPr="00914DCA">
        <w:rPr>
          <w:rFonts w:ascii="Arial" w:hAnsi="Arial" w:cs="Arial"/>
          <w:sz w:val="22"/>
          <w:szCs w:val="22"/>
        </w:rPr>
        <w:t xml:space="preserve"> </w:t>
      </w:r>
      <w:r w:rsidRPr="00914DCA">
        <w:rPr>
          <w:rFonts w:ascii="Cambria Math" w:hAnsi="Cambria Math" w:cs="Cambria Math"/>
          <w:sz w:val="22"/>
          <w:szCs w:val="22"/>
        </w:rPr>
        <w:t>∗</w:t>
      </w:r>
      <w:r w:rsidRPr="00914DCA">
        <w:rPr>
          <w:rFonts w:ascii="Arial" w:hAnsi="Arial" w:cs="Arial"/>
          <w:sz w:val="22"/>
          <w:szCs w:val="22"/>
        </w:rPr>
        <w:t xml:space="preserve"> </w:t>
      </w:r>
      <w:r>
        <w:rPr>
          <w:rFonts w:ascii="Arial" w:hAnsi="Arial" w:cs="Arial"/>
          <w:sz w:val="22"/>
          <w:szCs w:val="22"/>
        </w:rPr>
        <w:t>(SGQM</w:t>
      </w:r>
      <w:r w:rsidRPr="00AC7BD0">
        <w:rPr>
          <w:rFonts w:ascii="Arial" w:hAnsi="Arial" w:cs="Arial"/>
          <w:sz w:val="22"/>
          <w:szCs w:val="22"/>
          <w:vertAlign w:val="subscript"/>
        </w:rPr>
        <w:t>j</w:t>
      </w:r>
      <w:r>
        <w:rPr>
          <w:rFonts w:ascii="Arial" w:hAnsi="Arial" w:cs="Arial"/>
          <w:sz w:val="22"/>
          <w:szCs w:val="22"/>
        </w:rPr>
        <w:t xml:space="preserve"> + TQM</w:t>
      </w:r>
      <w:r w:rsidRPr="00AC7BD0">
        <w:rPr>
          <w:rFonts w:ascii="Arial" w:hAnsi="Arial" w:cs="Arial"/>
          <w:sz w:val="22"/>
          <w:szCs w:val="22"/>
          <w:vertAlign w:val="subscript"/>
        </w:rPr>
        <w:t>j</w:t>
      </w:r>
      <w:r>
        <w:rPr>
          <w:rFonts w:ascii="Arial" w:hAnsi="Arial" w:cs="Arial"/>
          <w:sz w:val="22"/>
          <w:szCs w:val="22"/>
        </w:rPr>
        <w:t>)</w:t>
      </w:r>
    </w:p>
    <w:p w14:paraId="1CB2CED3" w14:textId="77777777" w:rsidR="00C95284" w:rsidRPr="00914DCA" w:rsidRDefault="00C95284" w:rsidP="00C95284">
      <w:pPr>
        <w:pStyle w:val="ListParagraph"/>
        <w:ind w:left="1627"/>
        <w:rPr>
          <w:rFonts w:ascii="Arial" w:hAnsi="Arial" w:cs="Arial"/>
          <w:sz w:val="22"/>
          <w:szCs w:val="22"/>
        </w:rPr>
      </w:pPr>
    </w:p>
    <w:p w14:paraId="12B52549" w14:textId="77777777" w:rsidR="00C95284" w:rsidRDefault="00C95284" w:rsidP="007D27B2">
      <w:pPr>
        <w:pStyle w:val="1"/>
        <w:numPr>
          <w:ilvl w:val="0"/>
          <w:numId w:val="79"/>
        </w:numPr>
        <w:jc w:val="both"/>
      </w:pPr>
      <w:r>
        <w:t xml:space="preserve">From the first </w:t>
      </w:r>
      <w:r w:rsidRPr="0085208F">
        <w:rPr>
          <w:b/>
          <w:bCs/>
        </w:rPr>
        <w:t>Settlement Period</w:t>
      </w:r>
      <w:r>
        <w:t xml:space="preserve"> (00:00 – 00:30) on 1st October 2022 or such later date as the </w:t>
      </w:r>
      <w:r w:rsidRPr="0085208F">
        <w:rPr>
          <w:b/>
          <w:bCs/>
        </w:rPr>
        <w:t>Authority</w:t>
      </w:r>
      <w:r>
        <w:t xml:space="preserve"> may specify until the Further Costs Support Scheme End Date, the formula in 14.30.9 shall be updated so that Further Costs (BSUoSFXCjd) for </w:t>
      </w:r>
      <w:r w:rsidRPr="0085208F">
        <w:rPr>
          <w:b/>
          <w:bCs/>
        </w:rPr>
        <w:t>Settlement Period</w:t>
      </w:r>
      <w:r>
        <w:t xml:space="preserve"> j in </w:t>
      </w:r>
      <w:r w:rsidRPr="0085208F">
        <w:rPr>
          <w:b/>
          <w:bCs/>
        </w:rPr>
        <w:t>Settlement Day</w:t>
      </w:r>
      <w:r>
        <w:t xml:space="preserve"> d are removed as follows:</w:t>
      </w:r>
    </w:p>
    <w:p w14:paraId="4A641093" w14:textId="77777777" w:rsidR="00C95284" w:rsidRDefault="00C95284" w:rsidP="00C95284">
      <w:pPr>
        <w:pStyle w:val="1"/>
        <w:ind w:left="1627"/>
        <w:jc w:val="both"/>
      </w:pPr>
      <w:r>
        <w:t>BSUoSTOTjd = BSUoSEXTjd + BSUoSINTjd - BSUoSFXCjd</w:t>
      </w:r>
    </w:p>
    <w:p w14:paraId="7BDCB3EF" w14:textId="77777777" w:rsidR="00C95284" w:rsidRDefault="00C95284" w:rsidP="00C95284">
      <w:pPr>
        <w:pStyle w:val="1"/>
        <w:ind w:left="1627"/>
        <w:jc w:val="both"/>
      </w:pPr>
    </w:p>
    <w:p w14:paraId="5CEFE48A" w14:textId="77777777" w:rsidR="00C95284" w:rsidRDefault="00C95284" w:rsidP="00C95284">
      <w:pPr>
        <w:pStyle w:val="1"/>
        <w:ind w:left="1627"/>
        <w:jc w:val="both"/>
      </w:pPr>
      <w:r>
        <w:t>The Further Costs Support Scheme End Date shall be the earlier of:</w:t>
      </w:r>
    </w:p>
    <w:p w14:paraId="7A1F60C4" w14:textId="77777777" w:rsidR="00C95284" w:rsidRDefault="00C95284" w:rsidP="00C95284">
      <w:pPr>
        <w:pStyle w:val="1"/>
        <w:ind w:left="1627"/>
        <w:jc w:val="both"/>
      </w:pPr>
      <w:r>
        <w:t>1. The end of the last Settlement Period (23:30 – 00:00) of 31st March 2023, or,</w:t>
      </w:r>
    </w:p>
    <w:p w14:paraId="20D028DB" w14:textId="77777777" w:rsidR="00C95284" w:rsidRDefault="00C95284" w:rsidP="00461271">
      <w:pPr>
        <w:pStyle w:val="1"/>
        <w:ind w:left="1627"/>
        <w:jc w:val="both"/>
      </w:pPr>
      <w:r>
        <w:t>2. The Settlement Period as advised by The Company in accordance with 14.31.34.</w:t>
      </w:r>
    </w:p>
    <w:p w14:paraId="6CBC1187" w14:textId="77777777" w:rsidR="00C95284" w:rsidRDefault="00C95284" w:rsidP="00C95284">
      <w:pPr>
        <w:pStyle w:val="1"/>
        <w:ind w:left="1627"/>
        <w:jc w:val="both"/>
      </w:pPr>
    </w:p>
    <w:p w14:paraId="05F95C30"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For </w:t>
      </w:r>
      <w:r w:rsidRPr="00654B2B">
        <w:rPr>
          <w:rFonts w:ascii="Arial (W1)" w:hAnsi="Arial (W1)"/>
          <w:sz w:val="22"/>
          <w:lang w:eastAsia="en-US"/>
        </w:rPr>
        <w:t xml:space="preserve">Suppliers, during the </w:t>
      </w:r>
      <w:r w:rsidRPr="0085208F">
        <w:rPr>
          <w:rFonts w:ascii="Arial (W1)" w:hAnsi="Arial (W1)"/>
          <w:b/>
          <w:bCs/>
          <w:sz w:val="22"/>
          <w:lang w:eastAsia="en-US"/>
        </w:rPr>
        <w:t>Financial Year</w:t>
      </w:r>
      <w:r w:rsidRPr="00654B2B">
        <w:rPr>
          <w:rFonts w:ascii="Arial (W1)" w:hAnsi="Arial (W1)"/>
          <w:sz w:val="22"/>
          <w:lang w:eastAsia="en-US"/>
        </w:rPr>
        <w:t xml:space="preserve"> 2023/24, beginning the earlier of:</w:t>
      </w:r>
    </w:p>
    <w:p w14:paraId="4A523F88" w14:textId="77777777" w:rsidR="00C95284" w:rsidRDefault="00C95284" w:rsidP="007D27B2">
      <w:pPr>
        <w:pStyle w:val="1"/>
        <w:numPr>
          <w:ilvl w:val="0"/>
          <w:numId w:val="125"/>
        </w:numPr>
        <w:jc w:val="both"/>
      </w:pPr>
      <w:r>
        <w:t xml:space="preserve">The first </w:t>
      </w:r>
      <w:r w:rsidRPr="0085208F">
        <w:rPr>
          <w:b/>
          <w:bCs/>
        </w:rPr>
        <w:t>Settlement Period</w:t>
      </w:r>
      <w:r>
        <w:t xml:space="preserve"> (00:00 – 00:30) of 1st April 2023; or</w:t>
      </w:r>
    </w:p>
    <w:p w14:paraId="505C10AF" w14:textId="77777777" w:rsidR="00C95284" w:rsidRDefault="00C95284" w:rsidP="007D27B2">
      <w:pPr>
        <w:pStyle w:val="1"/>
        <w:numPr>
          <w:ilvl w:val="0"/>
          <w:numId w:val="125"/>
        </w:numPr>
        <w:jc w:val="both"/>
      </w:pPr>
      <w:r>
        <w:t>The necessary licence changes coming into effect to implement recovery of the Further Costs;</w:t>
      </w:r>
    </w:p>
    <w:p w14:paraId="76F8DFF7" w14:textId="77777777" w:rsidR="00C95284" w:rsidRDefault="00C95284" w:rsidP="00461271">
      <w:pPr>
        <w:pStyle w:val="1"/>
        <w:ind w:left="1627"/>
        <w:jc w:val="both"/>
      </w:pPr>
      <w:r w:rsidRPr="00544C61">
        <w:t>and ending with the last Settlement Period (23:30 – 00:00) of 31st March 2024 inclusive, the formula in 14.3</w:t>
      </w:r>
      <w:r>
        <w:t>1</w:t>
      </w:r>
      <w:r w:rsidRPr="00544C61">
        <w:t xml:space="preserve">.10 shall be updated so that Further Costs (BSUoSFXCd) in </w:t>
      </w:r>
      <w:r w:rsidRPr="0085208F">
        <w:rPr>
          <w:b/>
          <w:bCs/>
        </w:rPr>
        <w:t>Settlement Day</w:t>
      </w:r>
      <w:r w:rsidRPr="00544C61">
        <w:t xml:space="preserve"> </w:t>
      </w:r>
      <w:r w:rsidRPr="00544C61">
        <w:rPr>
          <w:rFonts w:ascii="Cambria Math" w:hAnsi="Cambria Math" w:cs="Cambria Math"/>
        </w:rPr>
        <w:t>𝑑</w:t>
      </w:r>
      <w:r w:rsidRPr="00544C61">
        <w:t xml:space="preserve"> are added as follows:</w:t>
      </w:r>
    </w:p>
    <w:p w14:paraId="44B4F121" w14:textId="77777777" w:rsidR="00C95284" w:rsidRDefault="00C95284" w:rsidP="00C95284">
      <w:pPr>
        <w:pStyle w:val="1"/>
        <w:ind w:left="1627"/>
        <w:jc w:val="both"/>
      </w:pPr>
    </w:p>
    <w:p w14:paraId="150DAFAA" w14:textId="77777777" w:rsidR="007B24F0" w:rsidRDefault="007B24F0" w:rsidP="00C95284">
      <w:pPr>
        <w:pStyle w:val="1"/>
        <w:ind w:left="1627"/>
        <w:jc w:val="both"/>
      </w:pPr>
    </w:p>
    <w:p w14:paraId="49D7A286" w14:textId="77777777" w:rsidR="007B24F0" w:rsidRDefault="007B24F0" w:rsidP="00C95284">
      <w:pPr>
        <w:pStyle w:val="1"/>
        <w:ind w:left="1627"/>
        <w:jc w:val="both"/>
      </w:pPr>
    </w:p>
    <w:p w14:paraId="459AE419" w14:textId="5DC3EBA0" w:rsidR="007B24F0" w:rsidRDefault="007B24F0" w:rsidP="007B24F0">
      <w:pPr>
        <w:pStyle w:val="1"/>
        <w:ind w:left="1627"/>
        <w:jc w:val="both"/>
      </w:pPr>
      <w:r>
        <w:t>BSUoSEXT</w:t>
      </w:r>
      <w:r w:rsidRPr="00CA6350">
        <w:rPr>
          <w:vertAlign w:val="subscript"/>
        </w:rPr>
        <w:t>j</w:t>
      </w:r>
      <w:r w:rsidRPr="00082F88">
        <w:rPr>
          <w:vertAlign w:val="subscript"/>
        </w:rPr>
        <w:t>d</w:t>
      </w:r>
      <w:r>
        <w:rPr>
          <w:vertAlign w:val="subscript"/>
        </w:rPr>
        <w:t xml:space="preserve">  </w:t>
      </w:r>
      <w:r>
        <w:t>= CSOBM</w:t>
      </w:r>
      <w:r w:rsidRPr="00034153">
        <w:rPr>
          <w:vertAlign w:val="subscript"/>
        </w:rPr>
        <w:t>jd</w:t>
      </w:r>
      <w:r>
        <w:t xml:space="preserve"> + BSCCV</w:t>
      </w:r>
      <w:r w:rsidRPr="00034153">
        <w:rPr>
          <w:vertAlign w:val="subscript"/>
        </w:rPr>
        <w:t>jd</w:t>
      </w:r>
      <w:r>
        <w:t xml:space="preserve"> + [ (BSCCA</w:t>
      </w:r>
      <w:r w:rsidRPr="00034153">
        <w:rPr>
          <w:vertAlign w:val="subscript"/>
        </w:rPr>
        <w:t>d</w:t>
      </w:r>
      <w:r>
        <w:t xml:space="preserve"> + TotAdj</w:t>
      </w:r>
      <w:r w:rsidRPr="00034153">
        <w:rPr>
          <w:vertAlign w:val="subscript"/>
        </w:rPr>
        <w:t>d</w:t>
      </w:r>
      <w:r>
        <w:t xml:space="preserve"> – OM</w:t>
      </w:r>
      <w:r w:rsidRPr="00034153">
        <w:rPr>
          <w:vertAlign w:val="subscript"/>
        </w:rPr>
        <w:t>d</w:t>
      </w:r>
      <w:r>
        <w:t xml:space="preserve"> + SRC</w:t>
      </w:r>
      <w:r w:rsidRPr="00034153">
        <w:rPr>
          <w:vertAlign w:val="subscript"/>
        </w:rPr>
        <w:t>d</w:t>
      </w:r>
      <w:r>
        <w:t xml:space="preserve"> + SOTOC</w:t>
      </w:r>
      <w:r w:rsidRPr="00034153">
        <w:rPr>
          <w:vertAlign w:val="subscript"/>
        </w:rPr>
        <w:t>d</w:t>
      </w:r>
      <w:r>
        <w:t xml:space="preserve">  + LOCTRU</w:t>
      </w:r>
      <w:r w:rsidRPr="00034153">
        <w:rPr>
          <w:vertAlign w:val="subscript"/>
        </w:rPr>
        <w:t>d</w:t>
      </w:r>
      <w:r>
        <w:t xml:space="preserve"> </w:t>
      </w:r>
      <w:r w:rsidR="00D476DC">
        <w:t xml:space="preserve"> </w:t>
      </w:r>
      <w:r>
        <w:t>+</w:t>
      </w:r>
      <w:r w:rsidR="00D476DC">
        <w:t xml:space="preserve">  </w:t>
      </w:r>
      <w:r w:rsidR="00A65E8F">
        <w:t xml:space="preserve">(D% * </w:t>
      </w:r>
      <w:r>
        <w:t>BSUoS</w:t>
      </w:r>
      <w:r w:rsidR="00A65E8F">
        <w:t>F</w:t>
      </w:r>
      <w:r>
        <w:t>XC</w:t>
      </w:r>
      <w:r w:rsidRPr="00082F88">
        <w:rPr>
          <w:vertAlign w:val="subscript"/>
        </w:rPr>
        <w:t>d</w:t>
      </w:r>
      <w:r w:rsidR="00D476DC">
        <w:t xml:space="preserve"> / SRD)</w:t>
      </w:r>
      <w:r>
        <w:t xml:space="preserve"> * (TQM</w:t>
      </w:r>
      <w:r w:rsidRPr="00434CF7">
        <w:rPr>
          <w:vertAlign w:val="subscript"/>
        </w:rPr>
        <w:t>ijd</w:t>
      </w:r>
      <w:r>
        <w:t xml:space="preserve"> + SGQM</w:t>
      </w:r>
      <w:r w:rsidRPr="00434CF7">
        <w:rPr>
          <w:vertAlign w:val="subscript"/>
        </w:rPr>
        <w:t>ijd</w:t>
      </w:r>
      <w:r>
        <w:t xml:space="preserve">) / </w:t>
      </w:r>
      <w:r w:rsidRPr="00034153">
        <w:rPr>
          <w:rFonts w:ascii="Arial" w:hAnsi="Arial" w:cs="Arial"/>
          <w:sz w:val="46"/>
          <w:szCs w:val="46"/>
        </w:rPr>
        <w:t>∑</w:t>
      </w:r>
      <w:r w:rsidRPr="00397427">
        <w:rPr>
          <w:sz w:val="26"/>
          <w:szCs w:val="26"/>
          <w:vertAlign w:val="subscript"/>
        </w:rPr>
        <w:t>j</w:t>
      </w:r>
      <w:r w:rsidRPr="00432074">
        <w:rPr>
          <w:rFonts w:ascii="Cambria Math" w:hAnsi="Cambria Math" w:cs="Cambria Math"/>
          <w:sz w:val="26"/>
          <w:szCs w:val="26"/>
          <w:vertAlign w:val="subscript"/>
        </w:rPr>
        <w:t>∈</w:t>
      </w:r>
      <w:r w:rsidRPr="00397427">
        <w:rPr>
          <w:sz w:val="26"/>
          <w:szCs w:val="26"/>
          <w:vertAlign w:val="subscript"/>
        </w:rPr>
        <w:t>d</w:t>
      </w:r>
      <w:r>
        <w:rPr>
          <w:sz w:val="26"/>
          <w:szCs w:val="26"/>
          <w:vertAlign w:val="subscript"/>
        </w:rPr>
        <w:t xml:space="preserve"> </w:t>
      </w:r>
      <w:r>
        <w:t>(TQM</w:t>
      </w:r>
      <w:r w:rsidRPr="00434CF7">
        <w:rPr>
          <w:vertAlign w:val="subscript"/>
        </w:rPr>
        <w:t>ij</w:t>
      </w:r>
      <w:r>
        <w:t xml:space="preserve"> + SGM</w:t>
      </w:r>
      <w:r w:rsidRPr="00434CF7">
        <w:rPr>
          <w:vertAlign w:val="subscript"/>
        </w:rPr>
        <w:t>ij</w:t>
      </w:r>
      <w:r>
        <w:t>)]</w:t>
      </w:r>
    </w:p>
    <w:p w14:paraId="74B5189D" w14:textId="77777777" w:rsidR="007B24F0" w:rsidRDefault="007B24F0" w:rsidP="00461271">
      <w:pPr>
        <w:pStyle w:val="1"/>
        <w:ind w:left="1627"/>
        <w:jc w:val="both"/>
      </w:pPr>
    </w:p>
    <w:p w14:paraId="24C5576F" w14:textId="77777777" w:rsidR="007B24F0" w:rsidRDefault="007B24F0" w:rsidP="00461271">
      <w:pPr>
        <w:pStyle w:val="1"/>
        <w:ind w:left="1627"/>
        <w:jc w:val="both"/>
      </w:pPr>
    </w:p>
    <w:p w14:paraId="465EEB6A" w14:textId="77777777" w:rsidR="00C95284" w:rsidRDefault="00C95284" w:rsidP="00C95284">
      <w:pPr>
        <w:pStyle w:val="1"/>
        <w:ind w:left="1627"/>
        <w:jc w:val="both"/>
      </w:pPr>
      <w:r>
        <w:t xml:space="preserve">Where </w:t>
      </w:r>
    </w:p>
    <w:p w14:paraId="427A1042" w14:textId="77777777" w:rsidR="00C95284" w:rsidRDefault="00C95284" w:rsidP="00C95284">
      <w:pPr>
        <w:pStyle w:val="1"/>
        <w:ind w:left="1627"/>
        <w:jc w:val="both"/>
      </w:pPr>
    </w:p>
    <w:p w14:paraId="5FCE8A24" w14:textId="77777777" w:rsidR="00C95284" w:rsidRDefault="00C95284" w:rsidP="00C95284">
      <w:pPr>
        <w:pStyle w:val="1"/>
        <w:ind w:left="1627"/>
        <w:jc w:val="both"/>
      </w:pPr>
      <w:r>
        <w:t xml:space="preserve">BSUoSFXCd, is the cumulative total deferred value of the Further Costs Support Scheme, including any administrative or financing cost borne by </w:t>
      </w:r>
      <w:r w:rsidRPr="0085208F">
        <w:rPr>
          <w:b/>
          <w:bCs/>
        </w:rPr>
        <w:t>The Company</w:t>
      </w:r>
      <w:r>
        <w:t xml:space="preserve">, as agreed by the </w:t>
      </w:r>
      <w:r w:rsidRPr="0085208F">
        <w:rPr>
          <w:b/>
          <w:bCs/>
        </w:rPr>
        <w:t>Authority</w:t>
      </w:r>
    </w:p>
    <w:p w14:paraId="119682F0" w14:textId="77777777" w:rsidR="00C95284" w:rsidRDefault="00C95284" w:rsidP="00C95284">
      <w:pPr>
        <w:pStyle w:val="1"/>
        <w:ind w:left="1627"/>
        <w:jc w:val="both"/>
      </w:pPr>
    </w:p>
    <w:p w14:paraId="5629EE54" w14:textId="77777777" w:rsidR="00C95284" w:rsidRDefault="00C95284" w:rsidP="00C95284">
      <w:pPr>
        <w:pStyle w:val="1"/>
        <w:ind w:left="1627"/>
        <w:jc w:val="both"/>
      </w:pPr>
      <w:r>
        <w:t>D% is the percentage of the deferred value of the Further Costs Support Scheme to be recovered from Suppliers, calculated using volume data from 6</w:t>
      </w:r>
      <w:r w:rsidRPr="0085208F">
        <w:rPr>
          <w:vertAlign w:val="superscript"/>
        </w:rPr>
        <w:t>th</w:t>
      </w:r>
      <w:r>
        <w:t xml:space="preserve"> October 2022 to 31st March 2023 inclusive, based on an assumption of which BMUs are demand and which are generation</w:t>
      </w:r>
    </w:p>
    <w:p w14:paraId="21A8EEC0" w14:textId="77777777" w:rsidR="00C95284" w:rsidRDefault="00C95284" w:rsidP="00C95284">
      <w:pPr>
        <w:pStyle w:val="1"/>
        <w:ind w:left="1627"/>
        <w:jc w:val="both"/>
      </w:pPr>
    </w:p>
    <w:p w14:paraId="68DBF43E" w14:textId="77777777" w:rsidR="00C95284" w:rsidRDefault="00C95284" w:rsidP="00461271">
      <w:pPr>
        <w:pStyle w:val="ListParagraph"/>
        <w:ind w:left="1627"/>
        <w:rPr>
          <w:rFonts w:ascii="Arial (W1)" w:hAnsi="Arial (W1)"/>
          <w:sz w:val="22"/>
          <w:lang w:eastAsia="en-US"/>
        </w:rPr>
      </w:pPr>
      <w:r w:rsidRPr="0085208F">
        <w:rPr>
          <w:rFonts w:ascii="Arial (W1)" w:hAnsi="Arial (W1)"/>
          <w:sz w:val="22"/>
          <w:lang w:eastAsia="en-US"/>
        </w:rPr>
        <w:t xml:space="preserve">SRD = the number of days within </w:t>
      </w:r>
      <w:r w:rsidRPr="0085208F">
        <w:rPr>
          <w:rFonts w:ascii="Arial (W1)" w:hAnsi="Arial (W1)"/>
          <w:b/>
          <w:bCs/>
          <w:sz w:val="22"/>
          <w:lang w:eastAsia="en-US"/>
        </w:rPr>
        <w:t>Financial Year</w:t>
      </w:r>
      <w:r w:rsidRPr="0085208F">
        <w:rPr>
          <w:rFonts w:ascii="Arial (W1)" w:hAnsi="Arial (W1)"/>
          <w:sz w:val="22"/>
          <w:lang w:eastAsia="en-US"/>
        </w:rPr>
        <w:t xml:space="preserve"> 2023/4 over which the cumulative total deferred value of the Further Costs Support Scheme is to be recovered  from Suppliers</w:t>
      </w:r>
      <w:r>
        <w:rPr>
          <w:rFonts w:ascii="Arial (W1)" w:hAnsi="Arial (W1)"/>
          <w:sz w:val="22"/>
          <w:lang w:eastAsia="en-US"/>
        </w:rPr>
        <w:t>.</w:t>
      </w:r>
    </w:p>
    <w:p w14:paraId="5935ED13" w14:textId="77777777" w:rsidR="00C95284" w:rsidRPr="0085208F" w:rsidRDefault="00C95284" w:rsidP="00C95284">
      <w:pPr>
        <w:rPr>
          <w:rFonts w:ascii="Arial" w:hAnsi="Arial" w:cs="Arial"/>
          <w:sz w:val="22"/>
          <w:szCs w:val="22"/>
        </w:rPr>
      </w:pPr>
    </w:p>
    <w:p w14:paraId="04D4EA17" w14:textId="77777777" w:rsidR="00C95284" w:rsidRDefault="00C95284" w:rsidP="007D27B2">
      <w:pPr>
        <w:pStyle w:val="ListParagraph"/>
        <w:numPr>
          <w:ilvl w:val="0"/>
          <w:numId w:val="127"/>
        </w:numPr>
        <w:rPr>
          <w:rFonts w:ascii="Arial" w:hAnsi="Arial" w:cs="Arial"/>
          <w:sz w:val="22"/>
          <w:szCs w:val="22"/>
        </w:rPr>
      </w:pPr>
      <w:r w:rsidRPr="00654B2B">
        <w:rPr>
          <w:rFonts w:ascii="Arial (W1)" w:hAnsi="Arial (W1)"/>
          <w:sz w:val="22"/>
          <w:lang w:eastAsia="en-US"/>
        </w:rPr>
        <w:t xml:space="preserve">For </w:t>
      </w:r>
      <w:r>
        <w:rPr>
          <w:rFonts w:ascii="Arial" w:hAnsi="Arial" w:cs="Arial"/>
          <w:sz w:val="22"/>
          <w:szCs w:val="22"/>
        </w:rPr>
        <w:t>Generators, d</w:t>
      </w:r>
      <w:r w:rsidRPr="00914DCA">
        <w:rPr>
          <w:rFonts w:ascii="Arial" w:hAnsi="Arial" w:cs="Arial"/>
          <w:sz w:val="22"/>
          <w:szCs w:val="22"/>
        </w:rPr>
        <w:t xml:space="preserve">uring the </w:t>
      </w:r>
      <w:r w:rsidRPr="00914DCA">
        <w:rPr>
          <w:rFonts w:ascii="Arial" w:hAnsi="Arial" w:cs="Arial"/>
          <w:b/>
          <w:bCs/>
          <w:sz w:val="22"/>
          <w:szCs w:val="22"/>
        </w:rPr>
        <w:t xml:space="preserve">Financial Year </w:t>
      </w:r>
      <w:r w:rsidRPr="007751A2">
        <w:rPr>
          <w:rFonts w:ascii="Arial" w:hAnsi="Arial" w:cs="Arial"/>
          <w:sz w:val="22"/>
          <w:szCs w:val="22"/>
        </w:rPr>
        <w:t>20</w:t>
      </w:r>
      <w:r w:rsidRPr="00914DCA">
        <w:rPr>
          <w:rFonts w:ascii="Arial" w:hAnsi="Arial" w:cs="Arial"/>
          <w:sz w:val="22"/>
          <w:szCs w:val="22"/>
        </w:rPr>
        <w:t>23/24, beginning the</w:t>
      </w:r>
      <w:r>
        <w:rPr>
          <w:rFonts w:ascii="Arial" w:hAnsi="Arial" w:cs="Arial"/>
          <w:sz w:val="22"/>
          <w:szCs w:val="22"/>
        </w:rPr>
        <w:t xml:space="preserve"> earlier of:</w:t>
      </w:r>
    </w:p>
    <w:p w14:paraId="77253551"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 xml:space="preserve">The first </w:t>
      </w:r>
      <w:r w:rsidRPr="001E1963">
        <w:rPr>
          <w:rFonts w:ascii="Arial" w:hAnsi="Arial" w:cs="Arial"/>
          <w:b/>
          <w:bCs/>
          <w:sz w:val="22"/>
          <w:szCs w:val="22"/>
        </w:rPr>
        <w:t>Settlement Period</w:t>
      </w:r>
      <w:r>
        <w:rPr>
          <w:rFonts w:ascii="Arial" w:hAnsi="Arial" w:cs="Arial"/>
          <w:sz w:val="22"/>
          <w:szCs w:val="22"/>
        </w:rPr>
        <w:t xml:space="preserve"> (00:00 – 00:30) of </w:t>
      </w:r>
      <w:r w:rsidRPr="01EDBD5A">
        <w:rPr>
          <w:rFonts w:ascii="Arial" w:hAnsi="Arial" w:cs="Arial"/>
          <w:sz w:val="22"/>
          <w:szCs w:val="22"/>
        </w:rPr>
        <w:t>1</w:t>
      </w:r>
      <w:r w:rsidRPr="01EDBD5A">
        <w:rPr>
          <w:rFonts w:ascii="Arial" w:hAnsi="Arial" w:cs="Arial"/>
          <w:sz w:val="22"/>
          <w:szCs w:val="22"/>
          <w:vertAlign w:val="superscript"/>
        </w:rPr>
        <w:t>st</w:t>
      </w:r>
      <w:r>
        <w:rPr>
          <w:rFonts w:ascii="Arial" w:hAnsi="Arial" w:cs="Arial"/>
          <w:sz w:val="22"/>
          <w:szCs w:val="22"/>
        </w:rPr>
        <w:t xml:space="preserve"> April 2023; or</w:t>
      </w:r>
    </w:p>
    <w:p w14:paraId="697B50C5" w14:textId="77777777" w:rsidR="00C95284" w:rsidRDefault="00C95284" w:rsidP="007D27B2">
      <w:pPr>
        <w:pStyle w:val="ListParagraph"/>
        <w:numPr>
          <w:ilvl w:val="0"/>
          <w:numId w:val="126"/>
        </w:numPr>
        <w:rPr>
          <w:rFonts w:ascii="Arial" w:hAnsi="Arial" w:cs="Arial"/>
          <w:sz w:val="22"/>
          <w:szCs w:val="22"/>
        </w:rPr>
      </w:pPr>
      <w:r>
        <w:rPr>
          <w:rFonts w:ascii="Arial" w:hAnsi="Arial" w:cs="Arial"/>
          <w:sz w:val="22"/>
          <w:szCs w:val="22"/>
        </w:rPr>
        <w:t>T</w:t>
      </w:r>
      <w:r w:rsidRPr="00914DCA">
        <w:rPr>
          <w:rFonts w:ascii="Arial" w:hAnsi="Arial" w:cs="Arial"/>
          <w:sz w:val="22"/>
          <w:szCs w:val="22"/>
        </w:rPr>
        <w:t xml:space="preserve">he necessary licence changes coming into effect to implement recovery of </w:t>
      </w:r>
      <w:r>
        <w:rPr>
          <w:rFonts w:ascii="Arial" w:hAnsi="Arial" w:cs="Arial"/>
          <w:sz w:val="22"/>
          <w:szCs w:val="22"/>
        </w:rPr>
        <w:t>Further Cost</w:t>
      </w:r>
      <w:r w:rsidRPr="00914DCA">
        <w:rPr>
          <w:rFonts w:ascii="Arial" w:hAnsi="Arial" w:cs="Arial"/>
          <w:sz w:val="22"/>
          <w:szCs w:val="22"/>
        </w:rPr>
        <w:t>s</w:t>
      </w:r>
      <w:r>
        <w:rPr>
          <w:rFonts w:ascii="Arial" w:hAnsi="Arial" w:cs="Arial"/>
          <w:sz w:val="22"/>
          <w:szCs w:val="22"/>
        </w:rPr>
        <w:t>;</w:t>
      </w:r>
    </w:p>
    <w:p w14:paraId="3AD68895" w14:textId="77777777" w:rsidR="00C95284" w:rsidRDefault="00C95284" w:rsidP="00C95284">
      <w:pPr>
        <w:ind w:left="1627"/>
        <w:rPr>
          <w:rFonts w:ascii="Arial" w:hAnsi="Arial" w:cs="Arial"/>
          <w:sz w:val="22"/>
          <w:szCs w:val="22"/>
        </w:rPr>
      </w:pPr>
      <w:r w:rsidRPr="001E1963">
        <w:rPr>
          <w:rFonts w:ascii="Arial" w:hAnsi="Arial" w:cs="Arial"/>
          <w:sz w:val="22"/>
          <w:szCs w:val="22"/>
        </w:rPr>
        <w:t xml:space="preserve">and </w:t>
      </w:r>
      <w:r>
        <w:rPr>
          <w:rFonts w:ascii="Arial" w:hAnsi="Arial" w:cs="Arial"/>
          <w:sz w:val="22"/>
          <w:szCs w:val="22"/>
        </w:rPr>
        <w:t>ending with the last Settlement Period (23:30 – 00:00) of 31</w:t>
      </w:r>
      <w:r w:rsidRPr="00F028BE">
        <w:rPr>
          <w:rFonts w:ascii="Arial" w:hAnsi="Arial" w:cs="Arial"/>
          <w:sz w:val="22"/>
          <w:szCs w:val="22"/>
          <w:vertAlign w:val="superscript"/>
        </w:rPr>
        <w:t>st</w:t>
      </w:r>
      <w:r>
        <w:rPr>
          <w:rFonts w:ascii="Arial" w:hAnsi="Arial" w:cs="Arial"/>
          <w:sz w:val="22"/>
          <w:szCs w:val="22"/>
        </w:rPr>
        <w:t xml:space="preserve"> December 2023</w:t>
      </w:r>
      <w:r w:rsidRPr="001E1963">
        <w:rPr>
          <w:rFonts w:ascii="Arial" w:hAnsi="Arial" w:cs="Arial"/>
          <w:sz w:val="22"/>
          <w:szCs w:val="22"/>
        </w:rPr>
        <w:t xml:space="preserve"> inclusive, </w:t>
      </w:r>
      <w:r>
        <w:rPr>
          <w:rFonts w:ascii="Arial" w:hAnsi="Arial" w:cs="Arial"/>
          <w:sz w:val="22"/>
          <w:szCs w:val="22"/>
        </w:rPr>
        <w:t xml:space="preserve">Generators shall be liable for a </w:t>
      </w:r>
      <w:r w:rsidRPr="73CC2C67">
        <w:rPr>
          <w:rFonts w:ascii="Arial" w:hAnsi="Arial" w:cs="Arial"/>
          <w:sz w:val="22"/>
          <w:szCs w:val="22"/>
        </w:rPr>
        <w:t>charge (</w:t>
      </w:r>
      <w:r w:rsidRPr="5E95B305">
        <w:rPr>
          <w:rFonts w:ascii="Arial" w:hAnsi="Arial" w:cs="Arial"/>
          <w:sz w:val="22"/>
          <w:szCs w:val="22"/>
        </w:rPr>
        <w:t>the “</w:t>
      </w:r>
      <w:r>
        <w:rPr>
          <w:rFonts w:ascii="Arial" w:hAnsi="Arial" w:cs="Arial"/>
          <w:sz w:val="22"/>
          <w:szCs w:val="22"/>
        </w:rPr>
        <w:t>Further Costs Support Scheme Recovery Charge</w:t>
      </w:r>
      <w:r w:rsidRPr="1F7508DE">
        <w:rPr>
          <w:rFonts w:ascii="Arial" w:hAnsi="Arial" w:cs="Arial"/>
          <w:sz w:val="22"/>
          <w:szCs w:val="22"/>
        </w:rPr>
        <w:t>”),</w:t>
      </w:r>
      <w:r>
        <w:rPr>
          <w:rFonts w:ascii="Arial" w:hAnsi="Arial" w:cs="Arial"/>
          <w:sz w:val="22"/>
          <w:szCs w:val="22"/>
        </w:rPr>
        <w:t xml:space="preserve"> payable monthly, calculated as follows:</w:t>
      </w:r>
    </w:p>
    <w:p w14:paraId="53428F00" w14:textId="77777777" w:rsidR="00C95284" w:rsidRDefault="00C95284" w:rsidP="00C95284">
      <w:pPr>
        <w:ind w:left="1627"/>
        <w:rPr>
          <w:rFonts w:ascii="Arial" w:hAnsi="Arial" w:cs="Arial"/>
          <w:sz w:val="22"/>
          <w:szCs w:val="22"/>
        </w:rPr>
      </w:pPr>
    </w:p>
    <w:p w14:paraId="3B74C8CB" w14:textId="6D5258BB" w:rsidR="00C95284" w:rsidRPr="008A41B4" w:rsidRDefault="00000000" w:rsidP="00CD5631">
      <w:pPr>
        <w:ind w:left="1627" w:firstLine="533"/>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A47ECC4" w14:textId="77777777" w:rsidR="00C95284" w:rsidRDefault="00C95284" w:rsidP="00C95284">
      <w:pPr>
        <w:ind w:left="1627"/>
        <w:rPr>
          <w:rFonts w:ascii="Arial" w:hAnsi="Arial" w:cs="Arial"/>
          <w:sz w:val="22"/>
          <w:szCs w:val="22"/>
        </w:rPr>
      </w:pPr>
    </w:p>
    <w:p w14:paraId="0452C697" w14:textId="77777777" w:rsidR="00C95284" w:rsidRDefault="00C95284" w:rsidP="00461271">
      <w:pPr>
        <w:pStyle w:val="ListParagraph"/>
        <w:ind w:left="1627"/>
        <w:rPr>
          <w:rFonts w:ascii="Arial" w:hAnsi="Arial" w:cs="Arial"/>
          <w:sz w:val="22"/>
          <w:szCs w:val="22"/>
        </w:rPr>
      </w:pPr>
      <w:r w:rsidRPr="0085208F">
        <w:rPr>
          <w:rFonts w:ascii="Arial" w:hAnsi="Arial" w:cs="Arial"/>
          <w:sz w:val="22"/>
          <w:szCs w:val="22"/>
        </w:rPr>
        <w:t xml:space="preserve">GRD = the number of days within </w:t>
      </w:r>
      <w:r w:rsidRPr="0085208F">
        <w:rPr>
          <w:rFonts w:ascii="Arial" w:hAnsi="Arial" w:cs="Arial"/>
          <w:b/>
          <w:bCs/>
          <w:sz w:val="22"/>
          <w:szCs w:val="22"/>
        </w:rPr>
        <w:t>Financial Year</w:t>
      </w:r>
      <w:r w:rsidRPr="0085208F">
        <w:rPr>
          <w:rFonts w:ascii="Arial" w:hAnsi="Arial" w:cs="Arial"/>
          <w:sz w:val="22"/>
          <w:szCs w:val="22"/>
        </w:rPr>
        <w:t xml:space="preserve"> 2023/4 over which the cumulative total deferred value of the Further Costs Support Scheme is to be recovered over from Generators</w:t>
      </w:r>
      <w:r>
        <w:rPr>
          <w:rFonts w:ascii="Arial" w:hAnsi="Arial" w:cs="Arial"/>
          <w:sz w:val="22"/>
          <w:szCs w:val="22"/>
        </w:rPr>
        <w:t>.</w:t>
      </w:r>
    </w:p>
    <w:p w14:paraId="769948D9" w14:textId="77777777" w:rsidR="00C95284" w:rsidRPr="0085208F" w:rsidRDefault="00C95284" w:rsidP="00C95284">
      <w:pPr>
        <w:rPr>
          <w:rFonts w:ascii="Arial" w:hAnsi="Arial" w:cs="Arial"/>
          <w:sz w:val="22"/>
          <w:szCs w:val="22"/>
        </w:rPr>
      </w:pPr>
    </w:p>
    <w:p w14:paraId="718C9D4C"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calculate and invoice the Further Costs Support Scheme Recovery Charge as soon as reasonably practicable following the end of each calendar month.</w:t>
      </w:r>
    </w:p>
    <w:p w14:paraId="3A7B5F2D" w14:textId="77777777" w:rsidR="00C95284" w:rsidRPr="006F2B80" w:rsidRDefault="00C95284" w:rsidP="00C95284">
      <w:pPr>
        <w:pStyle w:val="ListParagraph"/>
        <w:ind w:left="1627"/>
        <w:rPr>
          <w:rFonts w:ascii="Arial" w:hAnsi="Arial" w:cs="Arial"/>
          <w:sz w:val="22"/>
          <w:szCs w:val="22"/>
        </w:rPr>
      </w:pPr>
    </w:p>
    <w:p w14:paraId="29FF10D9" w14:textId="77777777" w:rsidR="00C95284" w:rsidRDefault="00C95284" w:rsidP="007D27B2">
      <w:pPr>
        <w:pStyle w:val="ListParagraph"/>
        <w:numPr>
          <w:ilvl w:val="0"/>
          <w:numId w:val="127"/>
        </w:numPr>
        <w:rPr>
          <w:rFonts w:ascii="Arial" w:hAnsi="Arial" w:cs="Arial"/>
          <w:sz w:val="22"/>
          <w:szCs w:val="22"/>
        </w:rPr>
      </w:pPr>
      <w:r w:rsidRPr="0085208F">
        <w:rPr>
          <w:rFonts w:ascii="Arial" w:hAnsi="Arial" w:cs="Arial"/>
          <w:b/>
          <w:bCs/>
          <w:sz w:val="22"/>
          <w:szCs w:val="22"/>
        </w:rPr>
        <w:t>The Company</w:t>
      </w:r>
      <w:r w:rsidRPr="006F2B80">
        <w:rPr>
          <w:rFonts w:ascii="Arial" w:hAnsi="Arial" w:cs="Arial"/>
          <w:sz w:val="22"/>
          <w:szCs w:val="22"/>
        </w:rPr>
        <w:t xml:space="preserve"> shall provide an update each Business Day to notify industry of the total Further Costs removed under paragraphs 14.3</w:t>
      </w:r>
      <w:r>
        <w:rPr>
          <w:rFonts w:ascii="Arial" w:hAnsi="Arial" w:cs="Arial"/>
          <w:sz w:val="22"/>
          <w:szCs w:val="22"/>
        </w:rPr>
        <w:t>1</w:t>
      </w:r>
      <w:r w:rsidRPr="006F2B80">
        <w:rPr>
          <w:rFonts w:ascii="Arial" w:hAnsi="Arial" w:cs="Arial"/>
          <w:sz w:val="22"/>
          <w:szCs w:val="22"/>
        </w:rPr>
        <w:t>.28 and 14.3</w:t>
      </w:r>
      <w:r>
        <w:rPr>
          <w:rFonts w:ascii="Arial" w:hAnsi="Arial" w:cs="Arial"/>
          <w:sz w:val="22"/>
          <w:szCs w:val="22"/>
        </w:rPr>
        <w:t>1</w:t>
      </w:r>
      <w:r w:rsidRPr="006F2B80">
        <w:rPr>
          <w:rFonts w:ascii="Arial" w:hAnsi="Arial" w:cs="Arial"/>
          <w:sz w:val="22"/>
          <w:szCs w:val="22"/>
        </w:rPr>
        <w:t xml:space="preserve">.29. </w:t>
      </w:r>
    </w:p>
    <w:p w14:paraId="393623F5" w14:textId="77777777" w:rsidR="00C95284" w:rsidRPr="0085208F" w:rsidRDefault="00C95284" w:rsidP="00C95284">
      <w:pPr>
        <w:rPr>
          <w:rFonts w:ascii="Arial" w:hAnsi="Arial" w:cs="Arial"/>
          <w:sz w:val="22"/>
          <w:szCs w:val="22"/>
        </w:rPr>
      </w:pPr>
    </w:p>
    <w:p w14:paraId="6D0E40A6" w14:textId="77777777" w:rsidR="00C95284" w:rsidRPr="0085208F" w:rsidRDefault="00C95284" w:rsidP="007D27B2">
      <w:pPr>
        <w:pStyle w:val="ListParagraph"/>
        <w:numPr>
          <w:ilvl w:val="0"/>
          <w:numId w:val="127"/>
        </w:numPr>
        <w:rPr>
          <w:rFonts w:ascii="Arial" w:hAnsi="Arial" w:cs="Arial"/>
          <w:sz w:val="22"/>
          <w:szCs w:val="22"/>
        </w:rPr>
      </w:pPr>
      <w:r w:rsidRPr="006F2B80">
        <w:rPr>
          <w:rFonts w:ascii="Arial" w:hAnsi="Arial" w:cs="Arial"/>
          <w:sz w:val="22"/>
          <w:szCs w:val="22"/>
        </w:rPr>
        <w:t xml:space="preserve">The £40/MWh cap (as introduced in paragraph 14.3.28) will not be applied in the first and subsequent </w:t>
      </w:r>
      <w:r w:rsidRPr="0085208F">
        <w:rPr>
          <w:rFonts w:ascii="Arial" w:hAnsi="Arial" w:cs="Arial"/>
          <w:b/>
          <w:bCs/>
          <w:sz w:val="22"/>
          <w:szCs w:val="22"/>
        </w:rPr>
        <w:t>Settlement Periods</w:t>
      </w:r>
      <w:r w:rsidRPr="006F2B80">
        <w:rPr>
          <w:rFonts w:ascii="Arial" w:hAnsi="Arial" w:cs="Arial"/>
          <w:sz w:val="22"/>
          <w:szCs w:val="22"/>
        </w:rPr>
        <w:t xml:space="preserve"> where the limit of £250m would have otherwise been breached. Once the </w:t>
      </w:r>
      <w:r w:rsidRPr="0085208F">
        <w:rPr>
          <w:rFonts w:ascii="Arial" w:hAnsi="Arial" w:cs="Arial"/>
          <w:b/>
          <w:bCs/>
          <w:sz w:val="22"/>
          <w:szCs w:val="22"/>
        </w:rPr>
        <w:t>Initial Settlement Run</w:t>
      </w:r>
      <w:r w:rsidRPr="006F2B80">
        <w:rPr>
          <w:rFonts w:ascii="Arial" w:hAnsi="Arial" w:cs="Arial"/>
          <w:sz w:val="22"/>
          <w:szCs w:val="22"/>
        </w:rPr>
        <w:t xml:space="preserve"> confirming this has been completed, </w:t>
      </w:r>
      <w:r w:rsidRPr="0085208F">
        <w:rPr>
          <w:rFonts w:ascii="Arial" w:hAnsi="Arial" w:cs="Arial"/>
          <w:b/>
          <w:bCs/>
          <w:sz w:val="22"/>
          <w:szCs w:val="22"/>
        </w:rPr>
        <w:t>The Company</w:t>
      </w:r>
      <w:r w:rsidRPr="006F2B80">
        <w:rPr>
          <w:rFonts w:ascii="Arial" w:hAnsi="Arial" w:cs="Arial"/>
          <w:sz w:val="22"/>
          <w:szCs w:val="22"/>
        </w:rPr>
        <w:t xml:space="preserve"> will notify </w:t>
      </w:r>
      <w:r w:rsidRPr="0085208F">
        <w:rPr>
          <w:rFonts w:ascii="Arial" w:hAnsi="Arial" w:cs="Arial"/>
          <w:b/>
          <w:bCs/>
          <w:sz w:val="22"/>
          <w:szCs w:val="22"/>
        </w:rPr>
        <w:t>Users</w:t>
      </w:r>
      <w:r w:rsidRPr="006F2B80">
        <w:rPr>
          <w:rFonts w:ascii="Arial" w:hAnsi="Arial" w:cs="Arial"/>
          <w:sz w:val="22"/>
          <w:szCs w:val="22"/>
        </w:rPr>
        <w:t xml:space="preserve"> to confirm that the Further Costs Support Scheme has ended, providing the precise </w:t>
      </w:r>
      <w:r w:rsidRPr="0085208F">
        <w:rPr>
          <w:rFonts w:ascii="Arial" w:hAnsi="Arial" w:cs="Arial"/>
          <w:b/>
          <w:bCs/>
          <w:sz w:val="22"/>
          <w:szCs w:val="22"/>
        </w:rPr>
        <w:t>Settlement Day, Settlement Period</w:t>
      </w:r>
      <w:r w:rsidRPr="006F2B80">
        <w:rPr>
          <w:rFonts w:ascii="Arial" w:hAnsi="Arial" w:cs="Arial"/>
          <w:sz w:val="22"/>
          <w:szCs w:val="22"/>
        </w:rPr>
        <w:t xml:space="preserve"> and value of BSUoSFXCd</w:t>
      </w:r>
    </w:p>
    <w:p w14:paraId="56D3078E" w14:textId="77777777" w:rsidR="00C95284" w:rsidRDefault="00C95284" w:rsidP="00C95284">
      <w:pPr>
        <w:pStyle w:val="1"/>
        <w:jc w:val="both"/>
        <w:rPr>
          <w:b/>
          <w:color w:val="008080"/>
        </w:rPr>
      </w:pP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77777777" w:rsidR="00C95284" w:rsidRDefault="00C95284" w:rsidP="007D27B2">
      <w:pPr>
        <w:pStyle w:val="1"/>
        <w:numPr>
          <w:ilvl w:val="0"/>
          <w:numId w:val="80"/>
        </w:numPr>
        <w:jc w:val="both"/>
      </w:pPr>
      <w:r w:rsidRPr="0085208F">
        <w:rPr>
          <w:b/>
          <w:bCs/>
        </w:rPr>
        <w:t>The Company</w:t>
      </w:r>
      <w:r>
        <w:t xml:space="preserve"> will calculate initial settlement (SF) BSUoS Charges in accordance with the methodology set out in section 14.30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77777777" w:rsidR="00C95284" w:rsidRDefault="00C95284" w:rsidP="007D27B2">
      <w:pPr>
        <w:numPr>
          <w:ilvl w:val="0"/>
          <w:numId w:val="80"/>
        </w:numPr>
      </w:pPr>
      <w:r w:rsidRPr="00E305A0">
        <w:rPr>
          <w:rFonts w:ascii="Arial" w:hAnsi="Arial"/>
          <w:sz w:val="22"/>
        </w:rPr>
        <w:t>Pursuant to 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w:t>
      </w:r>
      <w:r>
        <w:rPr>
          <w:rFonts w:ascii="Arial" w:hAnsi="Arial"/>
          <w:sz w:val="22"/>
        </w:rPr>
        <w:lastRenderedPageBreak/>
        <w:t xml:space="preserve">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5B9D18D2" w14:textId="77777777" w:rsidR="00C95284" w:rsidRDefault="00C95284" w:rsidP="00C95284">
      <w:pPr>
        <w:jc w:val="both"/>
      </w:pPr>
    </w:p>
    <w:p w14:paraId="34CE0748" w14:textId="77777777" w:rsidR="00C95284" w:rsidRDefault="00C95284" w:rsidP="00C95284">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r>
        <w:lastRenderedPageBreak/>
        <w:t>Relationship between the Statement of the Use of System Charging Methodology and the Transmission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77777777" w:rsidR="00C95284" w:rsidRDefault="00C95284" w:rsidP="007D27B2">
      <w:pPr>
        <w:pStyle w:val="1"/>
        <w:numPr>
          <w:ilvl w:val="0"/>
          <w:numId w:val="80"/>
        </w:numPr>
        <w:jc w:val="both"/>
      </w:pPr>
      <w:r>
        <w:t xml:space="preserve">BSUoS Charges are made on a daily basis and as such of this Statement sets out the details of the calculation of such charges on a daily basis. Customers may, when verifying Balancing Services Use of System Charges refer to the Transmission Licence which sets out the maximum allowed revenue that </w:t>
      </w:r>
      <w:r w:rsidRPr="0085208F">
        <w:rPr>
          <w:b/>
          <w:bCs/>
        </w:rPr>
        <w:t>The Company</w:t>
      </w:r>
      <w:r>
        <w:t xml:space="preserve"> may recover in respect of the Balancing Services Activity.</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00E75DBA">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799603FF" w14:textId="77777777" w:rsidTr="00E75DBA">
        <w:trPr>
          <w:trHeight w:val="702"/>
        </w:trPr>
        <w:tc>
          <w:tcPr>
            <w:tcW w:w="2518" w:type="dxa"/>
            <w:vAlign w:val="center"/>
          </w:tcPr>
          <w:p w14:paraId="5F6EDB5F" w14:textId="77777777" w:rsidR="00C95284" w:rsidRDefault="00C95284" w:rsidP="00E75DBA">
            <w:pPr>
              <w:pStyle w:val="1"/>
            </w:pPr>
            <w:r w:rsidRPr="00C47A5F">
              <w:t>Daily Adjusted Revenue</w:t>
            </w:r>
          </w:p>
        </w:tc>
        <w:tc>
          <w:tcPr>
            <w:tcW w:w="1731" w:type="dxa"/>
            <w:vAlign w:val="center"/>
          </w:tcPr>
          <w:p w14:paraId="3AE2BC21" w14:textId="77777777" w:rsidR="00C95284" w:rsidRDefault="00C95284" w:rsidP="00E75DBA">
            <w:pPr>
              <w:pStyle w:val="1"/>
            </w:pPr>
            <w:r>
              <w:rPr>
                <w:position w:val="-12"/>
              </w:rPr>
              <w:object w:dxaOrig="730" w:dyaOrig="370" w14:anchorId="184B0995">
                <v:shape id="_x0000_i1032" type="#_x0000_t75" style="width:35pt;height:21.8pt" o:ole="">
                  <v:imagedata r:id="rId109" o:title=""/>
                </v:shape>
                <o:OLEObject Type="Embed" ProgID="Equation.3" ShapeID="_x0000_i1032" DrawAspect="Content" ObjectID="_1780120829" r:id="rId110"/>
              </w:object>
            </w:r>
          </w:p>
        </w:tc>
        <w:tc>
          <w:tcPr>
            <w:tcW w:w="766" w:type="dxa"/>
            <w:vAlign w:val="center"/>
          </w:tcPr>
          <w:p w14:paraId="2758180E" w14:textId="77777777" w:rsidR="00C95284" w:rsidRDefault="00C95284" w:rsidP="00E75DBA">
            <w:pPr>
              <w:pStyle w:val="1"/>
              <w:jc w:val="center"/>
            </w:pPr>
            <w:r>
              <w:t>£</w:t>
            </w:r>
          </w:p>
        </w:tc>
        <w:tc>
          <w:tcPr>
            <w:tcW w:w="4401" w:type="dxa"/>
            <w:vAlign w:val="center"/>
          </w:tcPr>
          <w:p w14:paraId="799F914C" w14:textId="77777777" w:rsidR="00C95284" w:rsidRDefault="00C95284" w:rsidP="00E75DBA">
            <w:pPr>
              <w:pStyle w:val="1"/>
            </w:pPr>
            <w:r w:rsidRPr="00C47A5F">
              <w:t>Means adjusted revenue published by the Authority pursuant to Special Condition 5.2 (Annual Iteration Process for the ESO Price Control Financial Model) prior to the end of Regulatory Year t; as calculated for Settlement Day, d,</w:t>
            </w:r>
          </w:p>
        </w:tc>
      </w:tr>
      <w:tr w:rsidR="00C95284" w14:paraId="05FFE4C6" w14:textId="77777777" w:rsidTr="00E75DBA">
        <w:trPr>
          <w:trHeight w:val="702"/>
        </w:trPr>
        <w:tc>
          <w:tcPr>
            <w:tcW w:w="2518" w:type="dxa"/>
            <w:vAlign w:val="center"/>
          </w:tcPr>
          <w:p w14:paraId="0B24435A" w14:textId="77777777" w:rsidR="00C95284" w:rsidRDefault="00C95284" w:rsidP="00E75DBA">
            <w:pPr>
              <w:pStyle w:val="1"/>
            </w:pPr>
            <w:r>
              <w:t>BETTA Preparation Costs</w:t>
            </w:r>
          </w:p>
        </w:tc>
        <w:tc>
          <w:tcPr>
            <w:tcW w:w="1731" w:type="dxa"/>
            <w:vAlign w:val="center"/>
          </w:tcPr>
          <w:p w14:paraId="093894F6" w14:textId="77777777" w:rsidR="00C95284" w:rsidRDefault="00C95284" w:rsidP="00E75DBA">
            <w:pPr>
              <w:pStyle w:val="1"/>
            </w:pPr>
            <w:r>
              <w:t>BI</w:t>
            </w:r>
          </w:p>
        </w:tc>
        <w:tc>
          <w:tcPr>
            <w:tcW w:w="766" w:type="dxa"/>
            <w:vAlign w:val="center"/>
          </w:tcPr>
          <w:p w14:paraId="5AB75CDC" w14:textId="77777777" w:rsidR="00C95284" w:rsidRDefault="00C95284" w:rsidP="00E75DBA">
            <w:pPr>
              <w:pStyle w:val="1"/>
              <w:jc w:val="center"/>
            </w:pPr>
            <w:r>
              <w:t>£</w:t>
            </w:r>
          </w:p>
        </w:tc>
        <w:tc>
          <w:tcPr>
            <w:tcW w:w="4401" w:type="dxa"/>
            <w:vAlign w:val="center"/>
          </w:tcPr>
          <w:p w14:paraId="4772464D" w14:textId="77777777" w:rsidR="00C95284" w:rsidRDefault="00C95284" w:rsidP="00E75DBA">
            <w:pPr>
              <w:pStyle w:val="1"/>
            </w:pPr>
            <w:r>
              <w:t>As defined in the Transmission Licence</w:t>
            </w:r>
          </w:p>
        </w:tc>
      </w:tr>
      <w:tr w:rsidR="00C95284" w14:paraId="41B8F1C4" w14:textId="77777777" w:rsidTr="00E75DBA">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00E75DBA">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32F4A27C" w14:textId="77777777" w:rsidTr="00E75DBA">
        <w:trPr>
          <w:trHeight w:val="1109"/>
        </w:trPr>
        <w:tc>
          <w:tcPr>
            <w:tcW w:w="2518" w:type="dxa"/>
            <w:vAlign w:val="center"/>
          </w:tcPr>
          <w:p w14:paraId="382A8103" w14:textId="77777777" w:rsidR="00C95284" w:rsidRDefault="00C95284" w:rsidP="00E75DBA">
            <w:pPr>
              <w:pStyle w:val="1"/>
            </w:pPr>
            <w:r>
              <w:t>Balancing service contract costs – non-Settlement Period specific</w:t>
            </w:r>
          </w:p>
        </w:tc>
        <w:tc>
          <w:tcPr>
            <w:tcW w:w="1731" w:type="dxa"/>
            <w:vAlign w:val="center"/>
          </w:tcPr>
          <w:p w14:paraId="51A4200A" w14:textId="77777777" w:rsidR="00C95284" w:rsidRDefault="00C95284" w:rsidP="00E75DBA">
            <w:pPr>
              <w:pStyle w:val="1"/>
            </w:pPr>
            <w:r>
              <w:t>BSCCA</w:t>
            </w:r>
            <w:r>
              <w:rPr>
                <w:vertAlign w:val="subscript"/>
              </w:rPr>
              <w:t>d</w:t>
            </w:r>
          </w:p>
        </w:tc>
        <w:tc>
          <w:tcPr>
            <w:tcW w:w="766" w:type="dxa"/>
            <w:vAlign w:val="center"/>
          </w:tcPr>
          <w:p w14:paraId="206DF235" w14:textId="77777777" w:rsidR="00C95284" w:rsidRDefault="00C95284" w:rsidP="00E75DBA">
            <w:pPr>
              <w:pStyle w:val="1"/>
              <w:jc w:val="center"/>
            </w:pPr>
            <w:r>
              <w:t>£</w:t>
            </w:r>
          </w:p>
        </w:tc>
        <w:tc>
          <w:tcPr>
            <w:tcW w:w="4401" w:type="dxa"/>
            <w:vAlign w:val="center"/>
          </w:tcPr>
          <w:p w14:paraId="34F1952D" w14:textId="77777777" w:rsidR="00C95284" w:rsidRDefault="00C95284" w:rsidP="00E75DBA">
            <w:pPr>
              <w:pStyle w:val="1"/>
            </w:pPr>
            <w:r>
              <w:t>Non Settlement Period specific Balancing Contract Costs for Settlement Day d</w:t>
            </w:r>
            <w:r w:rsidRPr="007F556A">
              <w:t xml:space="preserve"> less any costs incurred within these values relating to Supplementary Balancing Reserve and Demand Side Balancing Reserve</w:t>
            </w:r>
          </w:p>
        </w:tc>
      </w:tr>
      <w:tr w:rsidR="00C95284" w14:paraId="7C0E4992" w14:textId="77777777" w:rsidTr="00E75DBA">
        <w:trPr>
          <w:trHeight w:val="983"/>
        </w:trPr>
        <w:tc>
          <w:tcPr>
            <w:tcW w:w="2518" w:type="dxa"/>
            <w:vAlign w:val="center"/>
          </w:tcPr>
          <w:p w14:paraId="6E0A3F4B" w14:textId="77777777" w:rsidR="00C95284" w:rsidRDefault="00C95284" w:rsidP="00E75DBA">
            <w:pPr>
              <w:pStyle w:val="1"/>
            </w:pPr>
            <w:r>
              <w:t>Balancing Service Contract Cost</w:t>
            </w:r>
          </w:p>
        </w:tc>
        <w:tc>
          <w:tcPr>
            <w:tcW w:w="1731" w:type="dxa"/>
            <w:vAlign w:val="center"/>
          </w:tcPr>
          <w:p w14:paraId="1A2B0EB1" w14:textId="77777777" w:rsidR="00C95284" w:rsidRDefault="00C95284" w:rsidP="00E75DBA">
            <w:pPr>
              <w:pStyle w:val="1"/>
            </w:pPr>
            <w:r>
              <w:t>BSCC</w:t>
            </w:r>
            <w:r>
              <w:rPr>
                <w:vertAlign w:val="subscript"/>
              </w:rPr>
              <w:t>j</w:t>
            </w:r>
          </w:p>
        </w:tc>
        <w:tc>
          <w:tcPr>
            <w:tcW w:w="766" w:type="dxa"/>
            <w:vAlign w:val="center"/>
          </w:tcPr>
          <w:p w14:paraId="00DF6C41" w14:textId="77777777" w:rsidR="00C95284" w:rsidRDefault="00C95284" w:rsidP="00E75DBA">
            <w:pPr>
              <w:pStyle w:val="1"/>
              <w:jc w:val="center"/>
            </w:pPr>
            <w:r>
              <w:t>£</w:t>
            </w:r>
          </w:p>
        </w:tc>
        <w:tc>
          <w:tcPr>
            <w:tcW w:w="4401" w:type="dxa"/>
            <w:vAlign w:val="center"/>
          </w:tcPr>
          <w:p w14:paraId="1648A5D3" w14:textId="77777777" w:rsidR="00C95284" w:rsidRDefault="00C95284" w:rsidP="00E75DBA">
            <w:pPr>
              <w:pStyle w:val="1"/>
              <w:jc w:val="both"/>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C95284" w14:paraId="3EBC1BC1" w14:textId="77777777" w:rsidTr="00E75DBA">
        <w:trPr>
          <w:trHeight w:val="1138"/>
        </w:trPr>
        <w:tc>
          <w:tcPr>
            <w:tcW w:w="2518" w:type="dxa"/>
            <w:vAlign w:val="center"/>
          </w:tcPr>
          <w:p w14:paraId="4B295B0A" w14:textId="77777777" w:rsidR="00C95284" w:rsidRDefault="00C95284" w:rsidP="00E75DBA">
            <w:pPr>
              <w:pStyle w:val="1"/>
            </w:pPr>
            <w:r>
              <w:t>Balancing service contract costs – Settlement Period specific</w:t>
            </w:r>
          </w:p>
        </w:tc>
        <w:tc>
          <w:tcPr>
            <w:tcW w:w="1731" w:type="dxa"/>
            <w:vAlign w:val="center"/>
          </w:tcPr>
          <w:p w14:paraId="0C966D92" w14:textId="77777777" w:rsidR="00C95284" w:rsidRDefault="00C95284" w:rsidP="00E75DBA">
            <w:pPr>
              <w:pStyle w:val="1"/>
            </w:pPr>
            <w:r>
              <w:t>BSCCV</w:t>
            </w:r>
            <w:r>
              <w:rPr>
                <w:vertAlign w:val="subscript"/>
              </w:rPr>
              <w:t>jd</w:t>
            </w:r>
          </w:p>
        </w:tc>
        <w:tc>
          <w:tcPr>
            <w:tcW w:w="766" w:type="dxa"/>
            <w:vAlign w:val="center"/>
          </w:tcPr>
          <w:p w14:paraId="01F632D7" w14:textId="77777777" w:rsidR="00C95284" w:rsidRDefault="00C95284" w:rsidP="00E75DBA">
            <w:pPr>
              <w:pStyle w:val="1"/>
              <w:jc w:val="center"/>
            </w:pPr>
            <w:r>
              <w:t>£</w:t>
            </w:r>
          </w:p>
        </w:tc>
        <w:tc>
          <w:tcPr>
            <w:tcW w:w="4401" w:type="dxa"/>
            <w:vAlign w:val="center"/>
          </w:tcPr>
          <w:p w14:paraId="5D090971" w14:textId="77777777" w:rsidR="00C95284" w:rsidRDefault="00C95284" w:rsidP="00E75DBA">
            <w:pPr>
              <w:pStyle w:val="1"/>
              <w:jc w:val="both"/>
            </w:pPr>
            <w:r>
              <w:t>Settlement Period j specific Balancing Contract Costs for Settlement Day d</w:t>
            </w:r>
            <w:r w:rsidRPr="00DA19F8">
              <w:t xml:space="preserve"> </w:t>
            </w:r>
          </w:p>
        </w:tc>
      </w:tr>
      <w:tr w:rsidR="00C95284" w14:paraId="2568E10F" w14:textId="77777777" w:rsidTr="00E75DBA">
        <w:trPr>
          <w:trHeight w:val="970"/>
        </w:trPr>
        <w:tc>
          <w:tcPr>
            <w:tcW w:w="2518" w:type="dxa"/>
            <w:vAlign w:val="center"/>
          </w:tcPr>
          <w:p w14:paraId="51819494" w14:textId="77777777" w:rsidR="00C95284" w:rsidRDefault="00C95284" w:rsidP="00E75DBA">
            <w:pPr>
              <w:pStyle w:val="1"/>
            </w:pPr>
            <w:r>
              <w:t>Cost of the Covid Support Scheme incurred in 2020/21</w:t>
            </w:r>
          </w:p>
        </w:tc>
        <w:tc>
          <w:tcPr>
            <w:tcW w:w="1731" w:type="dxa"/>
            <w:vAlign w:val="center"/>
          </w:tcPr>
          <w:p w14:paraId="732DC6F5" w14:textId="77777777" w:rsidR="00C95284" w:rsidRDefault="00C95284" w:rsidP="00E75DBA">
            <w:pPr>
              <w:pStyle w:val="1"/>
              <w:ind w:right="-261"/>
            </w:pPr>
            <w:r>
              <w:t>BSUoSCOVID</w:t>
            </w:r>
            <w:r>
              <w:rPr>
                <w:vertAlign w:val="subscript"/>
              </w:rPr>
              <w:t>d</w:t>
            </w:r>
          </w:p>
        </w:tc>
        <w:tc>
          <w:tcPr>
            <w:tcW w:w="766" w:type="dxa"/>
            <w:vAlign w:val="center"/>
          </w:tcPr>
          <w:p w14:paraId="3E369300" w14:textId="77777777" w:rsidR="00C95284" w:rsidRDefault="00C95284" w:rsidP="00E75DBA">
            <w:pPr>
              <w:pStyle w:val="1"/>
              <w:jc w:val="center"/>
            </w:pPr>
            <w:r>
              <w:t>£</w:t>
            </w:r>
          </w:p>
        </w:tc>
        <w:tc>
          <w:tcPr>
            <w:tcW w:w="4401" w:type="dxa"/>
            <w:vAlign w:val="center"/>
          </w:tcPr>
          <w:p w14:paraId="4EB2335A" w14:textId="77777777" w:rsidR="00C95284" w:rsidRDefault="00C95284" w:rsidP="00E75DBA">
            <w:pPr>
              <w:pStyle w:val="1"/>
              <w:jc w:val="both"/>
            </w:pPr>
            <w:r>
              <w:t>As defined in the Transmission Licence calculated for Settlement Day, d</w:t>
            </w:r>
          </w:p>
        </w:tc>
      </w:tr>
      <w:tr w:rsidR="00C95284" w14:paraId="2905F171" w14:textId="77777777" w:rsidTr="00E75DBA">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00E75DBA">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00E75DBA">
        <w:trPr>
          <w:trHeight w:val="984"/>
        </w:trPr>
        <w:tc>
          <w:tcPr>
            <w:tcW w:w="2518" w:type="dxa"/>
            <w:vAlign w:val="center"/>
          </w:tcPr>
          <w:p w14:paraId="4E2B2110" w14:textId="77777777" w:rsidR="00C95284" w:rsidRDefault="00C95284" w:rsidP="00E75DBA">
            <w:pPr>
              <w:pStyle w:val="1"/>
            </w:pPr>
            <w:r>
              <w:lastRenderedPageBreak/>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00E75DBA">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44FFA0B6" w14:textId="77777777" w:rsidTr="00E75DBA">
        <w:trPr>
          <w:trHeight w:val="989"/>
        </w:trPr>
        <w:tc>
          <w:tcPr>
            <w:tcW w:w="2518" w:type="dxa"/>
            <w:vAlign w:val="center"/>
          </w:tcPr>
          <w:p w14:paraId="343101E0" w14:textId="77777777" w:rsidR="00C95284" w:rsidRDefault="00C95284" w:rsidP="00E75DBA">
            <w:pPr>
              <w:pStyle w:val="1"/>
            </w:pPr>
            <w:r>
              <w:t>BSUoS 2020/21 Under Recovered Costs</w:t>
            </w:r>
          </w:p>
        </w:tc>
        <w:tc>
          <w:tcPr>
            <w:tcW w:w="1731" w:type="dxa"/>
            <w:vAlign w:val="center"/>
          </w:tcPr>
          <w:p w14:paraId="5721C3CB" w14:textId="77777777" w:rsidR="00C95284" w:rsidRDefault="00C95284" w:rsidP="00E75DBA">
            <w:pPr>
              <w:pStyle w:val="1"/>
            </w:pPr>
            <w:r>
              <w:rPr>
                <w:rFonts w:ascii="Arial" w:hAnsi="Arial" w:cs="Arial"/>
                <w:szCs w:val="22"/>
              </w:rPr>
              <w:t>BSUoSUR20</w:t>
            </w:r>
            <w:r w:rsidRPr="00FD3A75">
              <w:rPr>
                <w:rFonts w:ascii="Arial" w:hAnsi="Arial" w:cs="Arial"/>
                <w:szCs w:val="22"/>
                <w:vertAlign w:val="subscript"/>
              </w:rPr>
              <w:t>d</w:t>
            </w:r>
          </w:p>
        </w:tc>
        <w:tc>
          <w:tcPr>
            <w:tcW w:w="766" w:type="dxa"/>
            <w:vAlign w:val="center"/>
          </w:tcPr>
          <w:p w14:paraId="45611F48" w14:textId="77777777" w:rsidR="00C95284" w:rsidRDefault="00C95284" w:rsidP="00E75DBA">
            <w:pPr>
              <w:pStyle w:val="1"/>
              <w:jc w:val="center"/>
            </w:pPr>
            <w:r>
              <w:t>£</w:t>
            </w:r>
          </w:p>
        </w:tc>
        <w:tc>
          <w:tcPr>
            <w:tcW w:w="4401" w:type="dxa"/>
            <w:vAlign w:val="center"/>
          </w:tcPr>
          <w:p w14:paraId="39F9F382" w14:textId="77777777" w:rsidR="00C95284" w:rsidRDefault="00C95284" w:rsidP="00E75DBA">
            <w:pPr>
              <w:pStyle w:val="1"/>
              <w:jc w:val="both"/>
            </w:pPr>
            <w:r>
              <w:t xml:space="preserve">The  External System Operator (SO) Balancing Services Use of System Charges in the sum of </w:t>
            </w:r>
            <w:r w:rsidRPr="00773AC9">
              <w:t>£33,163,790.21</w:t>
            </w:r>
            <w:r>
              <w:t xml:space="preserve"> payable in the </w:t>
            </w:r>
            <w:r w:rsidRPr="0085208F">
              <w:rPr>
                <w:b/>
                <w:bCs/>
              </w:rPr>
              <w:t>Financial Year</w:t>
            </w:r>
            <w:r>
              <w:t xml:space="preserve"> 2020 / 2021</w:t>
            </w:r>
            <w:r w:rsidDel="00B5028C">
              <w:t xml:space="preserve"> </w:t>
            </w:r>
            <w:r>
              <w:t xml:space="preserve"> divided equally over the  Settlement Days between</w:t>
            </w:r>
            <w:r w:rsidRPr="00B5028C">
              <w:t xml:space="preserve"> 1st October 2021 to 31st March 2022 inclusive. </w:t>
            </w:r>
            <w:r>
              <w:t xml:space="preserve">This is separate, and in addition to, the Covid Support Scheme. </w:t>
            </w:r>
          </w:p>
        </w:tc>
      </w:tr>
      <w:tr w:rsidR="00C95284" w14:paraId="61EE20F1" w14:textId="77777777" w:rsidTr="00E75DBA">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1A25FF31" w14:textId="77777777" w:rsidTr="00E75DBA">
        <w:trPr>
          <w:trHeight w:val="989"/>
        </w:trPr>
        <w:tc>
          <w:tcPr>
            <w:tcW w:w="2518" w:type="dxa"/>
            <w:vAlign w:val="center"/>
          </w:tcPr>
          <w:p w14:paraId="07729F7C" w14:textId="77777777" w:rsidR="00C95284" w:rsidRDefault="00C95284" w:rsidP="00E75DBA">
            <w:pPr>
              <w:pStyle w:val="1"/>
            </w:pPr>
            <w:r>
              <w:t>System Operator BM Cash Flow</w:t>
            </w:r>
          </w:p>
        </w:tc>
        <w:tc>
          <w:tcPr>
            <w:tcW w:w="1731" w:type="dxa"/>
            <w:vAlign w:val="center"/>
          </w:tcPr>
          <w:p w14:paraId="535D1B08" w14:textId="77777777" w:rsidR="00C95284" w:rsidRDefault="00C95284" w:rsidP="00E75DBA">
            <w:pPr>
              <w:pStyle w:val="1"/>
            </w:pPr>
            <w:r>
              <w:t>CSOBM</w:t>
            </w:r>
            <w:r>
              <w:rPr>
                <w:vertAlign w:val="subscript"/>
              </w:rPr>
              <w:t>j</w:t>
            </w:r>
          </w:p>
        </w:tc>
        <w:tc>
          <w:tcPr>
            <w:tcW w:w="766" w:type="dxa"/>
            <w:vAlign w:val="center"/>
          </w:tcPr>
          <w:p w14:paraId="35E2EA95" w14:textId="77777777" w:rsidR="00C95284" w:rsidRDefault="00C95284" w:rsidP="00E75DBA">
            <w:pPr>
              <w:pStyle w:val="1"/>
              <w:jc w:val="center"/>
            </w:pPr>
            <w:r>
              <w:t>£</w:t>
            </w:r>
          </w:p>
        </w:tc>
        <w:tc>
          <w:tcPr>
            <w:tcW w:w="4401" w:type="dxa"/>
            <w:vAlign w:val="center"/>
          </w:tcPr>
          <w:p w14:paraId="5D4E2673" w14:textId="77777777" w:rsidR="00C95284" w:rsidRDefault="00C95284" w:rsidP="00E75DBA">
            <w:pPr>
              <w:pStyle w:val="1"/>
              <w:jc w:val="both"/>
            </w:pPr>
            <w:r>
              <w:t>As defined in the Balancing and Settlement Code in force immediately prior to 1 April 2001 less any costs incurred within these values relating to Supplementary Balancing Reserve and Demand Side Balancing Reserve</w:t>
            </w:r>
          </w:p>
        </w:tc>
      </w:tr>
      <w:tr w:rsidR="00C95284" w14:paraId="4BFBE3D9" w14:textId="77777777" w:rsidTr="00E75DBA">
        <w:trPr>
          <w:trHeight w:val="974"/>
        </w:trPr>
        <w:tc>
          <w:tcPr>
            <w:tcW w:w="2518" w:type="dxa"/>
            <w:vAlign w:val="center"/>
          </w:tcPr>
          <w:p w14:paraId="3EBBC67B" w14:textId="77777777" w:rsidR="00C95284" w:rsidRDefault="00C95284" w:rsidP="00E75DBA">
            <w:pPr>
              <w:pStyle w:val="1"/>
            </w:pPr>
            <w:r>
              <w:t>Daily balancing services adjustment</w:t>
            </w:r>
          </w:p>
        </w:tc>
        <w:tc>
          <w:tcPr>
            <w:tcW w:w="1731" w:type="dxa"/>
            <w:vAlign w:val="center"/>
          </w:tcPr>
          <w:p w14:paraId="44BA21B1" w14:textId="77777777" w:rsidR="00C95284" w:rsidRPr="00F862F2" w:rsidRDefault="00C95284" w:rsidP="00E75DBA">
            <w:pPr>
              <w:pStyle w:val="1"/>
            </w:pPr>
            <w:r>
              <w:t>TotAdj</w:t>
            </w:r>
            <w:r w:rsidRPr="00F862F2">
              <w:rPr>
                <w:vertAlign w:val="subscript"/>
              </w:rPr>
              <w:t>d</w:t>
            </w:r>
          </w:p>
        </w:tc>
        <w:tc>
          <w:tcPr>
            <w:tcW w:w="766" w:type="dxa"/>
            <w:vAlign w:val="center"/>
          </w:tcPr>
          <w:p w14:paraId="33AB684E" w14:textId="77777777" w:rsidR="00C95284" w:rsidRDefault="00C95284" w:rsidP="00E75DBA">
            <w:pPr>
              <w:pStyle w:val="1"/>
              <w:jc w:val="center"/>
            </w:pPr>
            <w:r>
              <w:t>£</w:t>
            </w:r>
          </w:p>
        </w:tc>
        <w:tc>
          <w:tcPr>
            <w:tcW w:w="4401" w:type="dxa"/>
            <w:vAlign w:val="center"/>
          </w:tcPr>
          <w:p w14:paraId="51CD4C7B" w14:textId="77777777" w:rsidR="00C95284" w:rsidRDefault="00C95284" w:rsidP="00E75DBA">
            <w:pPr>
              <w:pStyle w:val="1"/>
              <w:jc w:val="both"/>
            </w:pPr>
            <w:r>
              <w:t>Is the contribution on Settlement Day, d, to the value of TotAdj</w:t>
            </w:r>
            <w:r>
              <w:rPr>
                <w:vertAlign w:val="subscript"/>
              </w:rPr>
              <w:t>t</w:t>
            </w:r>
            <w:r>
              <w:t xml:space="preserve"> where TotAdj</w:t>
            </w:r>
            <w:r>
              <w:rPr>
                <w:vertAlign w:val="subscript"/>
              </w:rPr>
              <w:t>t</w:t>
            </w:r>
            <w:r>
              <w:t xml:space="preserve"> is determined pursuant to part B of Special Condition 4.2 of the Transmission Licence</w:t>
            </w:r>
          </w:p>
        </w:tc>
      </w:tr>
      <w:tr w:rsidR="00C95284" w14:paraId="7EDC92E6" w14:textId="77777777" w:rsidTr="00E75DBA">
        <w:trPr>
          <w:trHeight w:val="974"/>
        </w:trPr>
        <w:tc>
          <w:tcPr>
            <w:tcW w:w="2518" w:type="dxa"/>
            <w:vAlign w:val="center"/>
          </w:tcPr>
          <w:p w14:paraId="1960DB85" w14:textId="77777777" w:rsidR="00C95284" w:rsidRDefault="00C95284" w:rsidP="00E75DBA">
            <w:pPr>
              <w:pStyle w:val="1"/>
            </w:pPr>
            <w:r>
              <w:t>Forecast incentivised Balancing Cost</w:t>
            </w:r>
          </w:p>
        </w:tc>
        <w:tc>
          <w:tcPr>
            <w:tcW w:w="1731" w:type="dxa"/>
            <w:vAlign w:val="center"/>
          </w:tcPr>
          <w:p w14:paraId="33D22F12" w14:textId="77777777" w:rsidR="00C95284" w:rsidRDefault="00C95284" w:rsidP="00E75DBA">
            <w:pPr>
              <w:pStyle w:val="1"/>
            </w:pPr>
            <w:r>
              <w:t>FBC</w:t>
            </w:r>
            <w:r>
              <w:rPr>
                <w:vertAlign w:val="subscript"/>
              </w:rPr>
              <w:t>d</w:t>
            </w:r>
          </w:p>
        </w:tc>
        <w:tc>
          <w:tcPr>
            <w:tcW w:w="766" w:type="dxa"/>
            <w:vAlign w:val="center"/>
          </w:tcPr>
          <w:p w14:paraId="21649065" w14:textId="77777777" w:rsidR="00C95284" w:rsidRDefault="00C95284" w:rsidP="00E75DBA">
            <w:pPr>
              <w:pStyle w:val="1"/>
              <w:jc w:val="center"/>
            </w:pPr>
            <w:r>
              <w:t>£</w:t>
            </w:r>
          </w:p>
        </w:tc>
        <w:tc>
          <w:tcPr>
            <w:tcW w:w="4401" w:type="dxa"/>
            <w:vAlign w:val="center"/>
          </w:tcPr>
          <w:p w14:paraId="2A0437C7" w14:textId="77777777" w:rsidR="00C95284" w:rsidRDefault="00C95284" w:rsidP="00E75DBA">
            <w:pPr>
              <w:pStyle w:val="1"/>
              <w:jc w:val="both"/>
            </w:pPr>
            <w:r>
              <w:t>Forecast incentivised Balancing Cost for duration of the Incentive Scheme as at Settlement Day d</w:t>
            </w:r>
          </w:p>
        </w:tc>
      </w:tr>
      <w:tr w:rsidR="00C95284" w14:paraId="27E780A2" w14:textId="77777777" w:rsidTr="00E75DBA">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00E75DBA">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77777777" w:rsidR="00C95284" w:rsidRDefault="00C95284" w:rsidP="00E75DBA">
            <w:pPr>
              <w:pStyle w:val="1"/>
              <w:jc w:val="both"/>
            </w:pPr>
            <w:r>
              <w:t>The revised Fixed BSUoS Price which applies for a number of Settlement Days s within a Fixed Price Period, as described in Paragraph 14.30.18</w:t>
            </w:r>
          </w:p>
        </w:tc>
      </w:tr>
      <w:tr w:rsidR="00C95284" w14:paraId="6AD18E66" w14:textId="77777777" w:rsidTr="00E75DBA">
        <w:trPr>
          <w:trHeight w:val="969"/>
        </w:trPr>
        <w:tc>
          <w:tcPr>
            <w:tcW w:w="2518" w:type="dxa"/>
            <w:vAlign w:val="center"/>
          </w:tcPr>
          <w:p w14:paraId="56F2539A" w14:textId="77777777" w:rsidR="00C95284" w:rsidRDefault="00C95284" w:rsidP="00E75DBA">
            <w:pPr>
              <w:pStyle w:val="1"/>
            </w:pPr>
            <w:r>
              <w:t>Allowed Income Adjustment relating to the SO-TO Code</w:t>
            </w:r>
          </w:p>
        </w:tc>
        <w:tc>
          <w:tcPr>
            <w:tcW w:w="1731" w:type="dxa"/>
            <w:vAlign w:val="center"/>
          </w:tcPr>
          <w:p w14:paraId="297E21AC" w14:textId="77777777" w:rsidR="00C95284" w:rsidRDefault="00C95284" w:rsidP="00E75DBA">
            <w:pPr>
              <w:pStyle w:val="1"/>
            </w:pPr>
            <w:r>
              <w:t>IAT</w:t>
            </w:r>
          </w:p>
        </w:tc>
        <w:tc>
          <w:tcPr>
            <w:tcW w:w="766" w:type="dxa"/>
            <w:vAlign w:val="center"/>
          </w:tcPr>
          <w:p w14:paraId="66DE9E72" w14:textId="77777777" w:rsidR="00C95284" w:rsidRDefault="00C95284" w:rsidP="00E75DBA">
            <w:pPr>
              <w:pStyle w:val="1"/>
              <w:jc w:val="center"/>
            </w:pPr>
            <w:r>
              <w:t>£</w:t>
            </w:r>
          </w:p>
        </w:tc>
        <w:tc>
          <w:tcPr>
            <w:tcW w:w="4401" w:type="dxa"/>
            <w:vAlign w:val="center"/>
          </w:tcPr>
          <w:p w14:paraId="057168E3" w14:textId="77777777" w:rsidR="00C95284" w:rsidRDefault="00C95284" w:rsidP="00E75DBA">
            <w:pPr>
              <w:pStyle w:val="1"/>
              <w:jc w:val="both"/>
            </w:pPr>
            <w:r>
              <w:t>As defined in the Transmission Licence</w:t>
            </w:r>
          </w:p>
        </w:tc>
      </w:tr>
      <w:tr w:rsidR="00C95284" w14:paraId="5A772443" w14:textId="77777777" w:rsidTr="00E75DBA">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D2D87AA" w14:textId="77777777" w:rsidTr="00E75DBA">
        <w:trPr>
          <w:trHeight w:val="976"/>
        </w:trPr>
        <w:tc>
          <w:tcPr>
            <w:tcW w:w="2518" w:type="dxa"/>
            <w:vAlign w:val="center"/>
          </w:tcPr>
          <w:p w14:paraId="27B70BF6" w14:textId="77777777" w:rsidR="00C95284" w:rsidRDefault="00C95284" w:rsidP="00E75DBA">
            <w:pPr>
              <w:pStyle w:val="1"/>
            </w:pPr>
            <w:r>
              <w:t>Legacy adjustment with respect to actual and assumed RPI values</w:t>
            </w:r>
          </w:p>
        </w:tc>
        <w:tc>
          <w:tcPr>
            <w:tcW w:w="1731" w:type="dxa"/>
            <w:vAlign w:val="center"/>
          </w:tcPr>
          <w:p w14:paraId="3452AC3E" w14:textId="77777777" w:rsidR="00C95284" w:rsidRDefault="00C95284" w:rsidP="00E75DBA">
            <w:pPr>
              <w:pStyle w:val="1"/>
            </w:pPr>
            <w:r>
              <w:rPr>
                <w:position w:val="-12"/>
              </w:rPr>
              <w:object w:dxaOrig="1130" w:dyaOrig="370" w14:anchorId="11BB5620">
                <v:shape id="_x0000_i1033" type="#_x0000_t75" style="width:57.45pt;height:21.8pt" o:ole="">
                  <v:imagedata r:id="rId111" o:title=""/>
                </v:shape>
                <o:OLEObject Type="Embed" ProgID="Equation.3" ShapeID="_x0000_i1033" DrawAspect="Content" ObjectID="_1780120830" r:id="rId112"/>
              </w:object>
            </w:r>
          </w:p>
        </w:tc>
        <w:tc>
          <w:tcPr>
            <w:tcW w:w="766" w:type="dxa"/>
            <w:vAlign w:val="center"/>
          </w:tcPr>
          <w:p w14:paraId="62A69220" w14:textId="77777777" w:rsidR="00C95284" w:rsidRDefault="00C95284" w:rsidP="00E75DBA">
            <w:pPr>
              <w:pStyle w:val="1"/>
              <w:jc w:val="center"/>
            </w:pPr>
            <w:r>
              <w:t>£</w:t>
            </w:r>
          </w:p>
        </w:tc>
        <w:tc>
          <w:tcPr>
            <w:tcW w:w="4401" w:type="dxa"/>
            <w:vAlign w:val="center"/>
          </w:tcPr>
          <w:p w14:paraId="2B40BA08" w14:textId="77777777" w:rsidR="00C95284" w:rsidRDefault="00C95284" w:rsidP="00E75DBA">
            <w:pPr>
              <w:pStyle w:val="1"/>
              <w:jc w:val="both"/>
            </w:pPr>
            <w:r w:rsidRPr="0042125C">
              <w:t>As defined in the Transmission Licence</w:t>
            </w:r>
            <w:r>
              <w:t>, calculated for Settlement Day,d</w:t>
            </w:r>
            <w:r w:rsidRPr="0042125C">
              <w:t>.</w:t>
            </w:r>
          </w:p>
        </w:tc>
      </w:tr>
      <w:tr w:rsidR="00C95284" w14:paraId="418E5120" w14:textId="77777777" w:rsidTr="00E75DBA">
        <w:trPr>
          <w:trHeight w:val="976"/>
        </w:trPr>
        <w:tc>
          <w:tcPr>
            <w:tcW w:w="2518" w:type="dxa"/>
            <w:vAlign w:val="center"/>
          </w:tcPr>
          <w:p w14:paraId="06BA7EE5" w14:textId="77777777" w:rsidR="00C95284" w:rsidRDefault="00C95284" w:rsidP="00E75DBA">
            <w:pPr>
              <w:pStyle w:val="1"/>
            </w:pPr>
            <w:r>
              <w:lastRenderedPageBreak/>
              <w:t>Cost associated with the Provision of Balancing Services to others</w:t>
            </w:r>
          </w:p>
        </w:tc>
        <w:tc>
          <w:tcPr>
            <w:tcW w:w="1731" w:type="dxa"/>
            <w:vAlign w:val="center"/>
          </w:tcPr>
          <w:p w14:paraId="3BA2CDAA" w14:textId="77777777" w:rsidR="00C95284" w:rsidRDefault="00C95284" w:rsidP="00E75DBA">
            <w:pPr>
              <w:pStyle w:val="1"/>
            </w:pPr>
            <w:r>
              <w:t>OM</w:t>
            </w:r>
            <w:r>
              <w:rPr>
                <w:vertAlign w:val="subscript"/>
              </w:rPr>
              <w:t>d</w:t>
            </w:r>
          </w:p>
        </w:tc>
        <w:tc>
          <w:tcPr>
            <w:tcW w:w="766" w:type="dxa"/>
            <w:vAlign w:val="center"/>
          </w:tcPr>
          <w:p w14:paraId="6FB8CE9E" w14:textId="77777777" w:rsidR="00C95284" w:rsidRDefault="00C95284" w:rsidP="00E75DBA">
            <w:pPr>
              <w:pStyle w:val="1"/>
              <w:jc w:val="center"/>
            </w:pPr>
            <w:r>
              <w:t>£</w:t>
            </w:r>
          </w:p>
        </w:tc>
        <w:tc>
          <w:tcPr>
            <w:tcW w:w="4401" w:type="dxa"/>
            <w:vAlign w:val="center"/>
          </w:tcPr>
          <w:p w14:paraId="1FDB77C4" w14:textId="77777777" w:rsidR="00C95284" w:rsidRDefault="00C95284" w:rsidP="00E75DBA">
            <w:pPr>
              <w:pStyle w:val="1"/>
              <w:jc w:val="both"/>
            </w:pPr>
            <w:r>
              <w:t>Is the contribution on Settlement Day, d, to the value of OM</w:t>
            </w:r>
            <w:r>
              <w:rPr>
                <w:vertAlign w:val="subscript"/>
              </w:rPr>
              <w:t>t</w:t>
            </w:r>
            <w:r>
              <w:t xml:space="preserve"> where OM</w:t>
            </w:r>
            <w:r>
              <w:rPr>
                <w:vertAlign w:val="subscript"/>
              </w:rPr>
              <w:t>t</w:t>
            </w:r>
            <w:r>
              <w:t xml:space="preserve"> is determined pursuant to part C of special Condition 4.2 of the Transmission Licence</w:t>
            </w:r>
          </w:p>
        </w:tc>
      </w:tr>
      <w:tr w:rsidR="00C95284" w14:paraId="0BC9ACCA" w14:textId="77777777" w:rsidTr="00E75DBA">
        <w:trPr>
          <w:trHeight w:val="989"/>
        </w:trPr>
        <w:tc>
          <w:tcPr>
            <w:tcW w:w="2518" w:type="dxa"/>
            <w:vAlign w:val="center"/>
          </w:tcPr>
          <w:p w14:paraId="0BCB17F0" w14:textId="77777777" w:rsidR="00C95284" w:rsidRDefault="00C95284" w:rsidP="00E75DBA">
            <w:pPr>
              <w:pStyle w:val="1"/>
            </w:pPr>
            <w:r>
              <w:t>Outage change allowance amount</w:t>
            </w:r>
          </w:p>
        </w:tc>
        <w:tc>
          <w:tcPr>
            <w:tcW w:w="1731" w:type="dxa"/>
            <w:vAlign w:val="center"/>
          </w:tcPr>
          <w:p w14:paraId="09620777" w14:textId="77777777" w:rsidR="00C95284" w:rsidRDefault="00C95284" w:rsidP="00E75DBA">
            <w:pPr>
              <w:pStyle w:val="1"/>
            </w:pPr>
            <w:r>
              <w:t>ON</w:t>
            </w:r>
          </w:p>
        </w:tc>
        <w:tc>
          <w:tcPr>
            <w:tcW w:w="766" w:type="dxa"/>
            <w:vAlign w:val="center"/>
          </w:tcPr>
          <w:p w14:paraId="10C51954" w14:textId="77777777" w:rsidR="00C95284" w:rsidRDefault="00C95284" w:rsidP="00E75DBA">
            <w:pPr>
              <w:pStyle w:val="1"/>
              <w:jc w:val="center"/>
            </w:pPr>
            <w:r>
              <w:t>£</w:t>
            </w:r>
          </w:p>
        </w:tc>
        <w:tc>
          <w:tcPr>
            <w:tcW w:w="4401" w:type="dxa"/>
            <w:vAlign w:val="center"/>
          </w:tcPr>
          <w:p w14:paraId="74696EB9" w14:textId="77777777" w:rsidR="00C95284" w:rsidRDefault="00C95284" w:rsidP="00E75DBA">
            <w:pPr>
              <w:pStyle w:val="1"/>
              <w:jc w:val="both"/>
            </w:pPr>
            <w:r>
              <w:t>As defined in the Transmission Licence</w:t>
            </w:r>
          </w:p>
        </w:tc>
      </w:tr>
      <w:tr w:rsidR="00C95284" w14:paraId="60474F7C" w14:textId="77777777" w:rsidTr="00E75DBA">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00E75DBA">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4050F668" w14:textId="77777777" w:rsidTr="00E75DBA">
        <w:trPr>
          <w:trHeight w:val="982"/>
        </w:trPr>
        <w:tc>
          <w:tcPr>
            <w:tcW w:w="2518" w:type="dxa"/>
            <w:vAlign w:val="center"/>
          </w:tcPr>
          <w:p w14:paraId="73CCCD53" w14:textId="77777777" w:rsidR="00C95284" w:rsidRPr="00D25F09" w:rsidRDefault="00C95284" w:rsidP="00E75DBA">
            <w:pPr>
              <w:pStyle w:val="1"/>
            </w:pPr>
            <w:r>
              <w:t>SO-TO funding allowance</w:t>
            </w:r>
          </w:p>
        </w:tc>
        <w:tc>
          <w:tcPr>
            <w:tcW w:w="1731" w:type="dxa"/>
            <w:vAlign w:val="center"/>
          </w:tcPr>
          <w:p w14:paraId="12EDED1B" w14:textId="77777777" w:rsidR="00C95284" w:rsidRPr="00D25F09" w:rsidRDefault="00C95284" w:rsidP="00E75DBA">
            <w:pPr>
              <w:pStyle w:val="1"/>
            </w:pPr>
            <w:r>
              <w:t>SOTOC</w:t>
            </w:r>
          </w:p>
        </w:tc>
        <w:tc>
          <w:tcPr>
            <w:tcW w:w="766" w:type="dxa"/>
            <w:vAlign w:val="center"/>
          </w:tcPr>
          <w:p w14:paraId="4CADD357" w14:textId="77777777" w:rsidR="00C95284" w:rsidRPr="00D25F09" w:rsidRDefault="00C95284" w:rsidP="00E75DBA">
            <w:pPr>
              <w:pStyle w:val="1"/>
              <w:jc w:val="center"/>
            </w:pPr>
            <w:r>
              <w:t>£</w:t>
            </w:r>
          </w:p>
        </w:tc>
        <w:tc>
          <w:tcPr>
            <w:tcW w:w="4401" w:type="dxa"/>
            <w:vAlign w:val="center"/>
          </w:tcPr>
          <w:p w14:paraId="439182BA" w14:textId="77777777" w:rsidR="00C95284" w:rsidRPr="00D25F09" w:rsidRDefault="00C95284" w:rsidP="00E75DBA">
            <w:pPr>
              <w:pStyle w:val="1"/>
              <w:jc w:val="both"/>
              <w:rPr>
                <w:rFonts w:ascii="Arial" w:hAnsi="Arial"/>
                <w:szCs w:val="22"/>
              </w:rPr>
            </w:pPr>
            <w:r>
              <w:rPr>
                <w:rFonts w:ascii="Arial" w:hAnsi="Arial"/>
                <w:szCs w:val="22"/>
              </w:rPr>
              <w:t xml:space="preserve">As defined in the Transmission Licence </w:t>
            </w:r>
            <w:r w:rsidRPr="00B41A9F">
              <w:rPr>
                <w:rFonts w:ascii="Arial" w:hAnsi="Arial"/>
                <w:szCs w:val="22"/>
              </w:rPr>
              <w:t>means the SO-TO cost allowance term, calculated in accordance with Special Condition 4.4 (SO-TO Mechanism)</w:t>
            </w:r>
          </w:p>
        </w:tc>
      </w:tr>
      <w:tr w:rsidR="00C95284" w14:paraId="33B0273B" w14:textId="77777777" w:rsidTr="00E75DBA">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1066213B" w14:textId="77777777" w:rsidTr="00E75DBA">
        <w:trPr>
          <w:trHeight w:val="982"/>
        </w:trPr>
        <w:tc>
          <w:tcPr>
            <w:tcW w:w="2518" w:type="dxa"/>
            <w:vAlign w:val="center"/>
          </w:tcPr>
          <w:p w14:paraId="07DDDDC6" w14:textId="77777777" w:rsidR="00C95284" w:rsidRDefault="00C95284" w:rsidP="00E75DBA">
            <w:pPr>
              <w:pStyle w:val="1"/>
            </w:pPr>
            <w:r>
              <w:t>System Operator Legacy Adjustments</w:t>
            </w:r>
          </w:p>
        </w:tc>
        <w:tc>
          <w:tcPr>
            <w:tcW w:w="1731" w:type="dxa"/>
            <w:vAlign w:val="center"/>
          </w:tcPr>
          <w:p w14:paraId="6591B883" w14:textId="77777777" w:rsidR="00C95284" w:rsidRDefault="00C95284" w:rsidP="00E75DBA">
            <w:pPr>
              <w:pStyle w:val="1"/>
            </w:pPr>
            <w:r>
              <w:rPr>
                <w:position w:val="-12"/>
              </w:rPr>
              <w:object w:dxaOrig="890" w:dyaOrig="370" w14:anchorId="5AE3B78E">
                <v:shape id="_x0000_i1034" type="#_x0000_t75" style="width:42.3pt;height:21.8pt" o:ole="">
                  <v:imagedata r:id="rId113" o:title=""/>
                </v:shape>
                <o:OLEObject Type="Embed" ProgID="Equation.3" ShapeID="_x0000_i1034" DrawAspect="Content" ObjectID="_1780120831" r:id="rId114"/>
              </w:object>
            </w:r>
          </w:p>
        </w:tc>
        <w:tc>
          <w:tcPr>
            <w:tcW w:w="766" w:type="dxa"/>
            <w:vAlign w:val="center"/>
          </w:tcPr>
          <w:p w14:paraId="226073A6" w14:textId="77777777" w:rsidR="00C95284" w:rsidRDefault="00C95284" w:rsidP="00E75DBA">
            <w:pPr>
              <w:pStyle w:val="1"/>
              <w:jc w:val="center"/>
            </w:pPr>
            <w:r>
              <w:t>£</w:t>
            </w:r>
          </w:p>
        </w:tc>
        <w:tc>
          <w:tcPr>
            <w:tcW w:w="4401" w:type="dxa"/>
            <w:vAlign w:val="center"/>
          </w:tcPr>
          <w:p w14:paraId="69417D05" w14:textId="77777777" w:rsidR="00C95284" w:rsidRDefault="00C95284" w:rsidP="00E75DBA">
            <w:pPr>
              <w:pStyle w:val="1"/>
              <w:jc w:val="both"/>
            </w:pPr>
            <w:r>
              <w:t xml:space="preserve">As defined in the Transmission Licence calculated for Settlement Day, d </w:t>
            </w:r>
          </w:p>
        </w:tc>
      </w:tr>
      <w:tr w:rsidR="00C95284" w14:paraId="4EEA6C5D" w14:textId="77777777" w:rsidTr="00E75DBA">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00E75DBA">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00E75DBA">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00E75DBA">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00E75DBA">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00E75DBA">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00E75DBA">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00E75DBA">
        <w:trPr>
          <w:trHeight w:val="1257"/>
        </w:trPr>
        <w:tc>
          <w:tcPr>
            <w:tcW w:w="2518" w:type="dxa"/>
            <w:vAlign w:val="center"/>
          </w:tcPr>
          <w:p w14:paraId="3FE6D1BD" w14:textId="77777777" w:rsidR="00C95284" w:rsidRDefault="00C95284" w:rsidP="00E75DBA">
            <w:pPr>
              <w:pStyle w:val="1"/>
            </w:pPr>
            <w:r>
              <w:lastRenderedPageBreak/>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00E75DBA">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607" w:name="BSUoSend"/>
      <w:bookmarkEnd w:id="607"/>
    </w:p>
    <w:sectPr w:rsidR="006A4386" w:rsidRPr="00FC681D" w:rsidSect="00B311F1">
      <w:headerReference w:type="even" r:id="rId115"/>
      <w:headerReference w:type="default" r:id="rId116"/>
      <w:footerReference w:type="even" r:id="rId117"/>
      <w:footerReference w:type="default" r:id="rId118"/>
      <w:headerReference w:type="first" r:id="rId119"/>
      <w:footnotePr>
        <w:numRestart w:val="eachPage"/>
      </w:footnotePr>
      <w:pgSz w:w="11906" w:h="16838" w:code="9"/>
      <w:pgMar w:top="1140" w:right="1140" w:bottom="1140" w:left="141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322C94" w14:textId="77777777" w:rsidR="00664549" w:rsidRDefault="00664549" w:rsidP="001046D7">
      <w:pPr>
        <w:pStyle w:val="LogoCaption"/>
      </w:pPr>
      <w:r>
        <w:separator/>
      </w:r>
    </w:p>
  </w:endnote>
  <w:endnote w:type="continuationSeparator" w:id="0">
    <w:p w14:paraId="73416013" w14:textId="77777777" w:rsidR="00664549" w:rsidRDefault="00664549" w:rsidP="001046D7">
      <w:pPr>
        <w:pStyle w:val="LogoCaption"/>
      </w:pPr>
      <w:r>
        <w:continuationSeparator/>
      </w:r>
    </w:p>
  </w:endnote>
  <w:endnote w:type="continuationNotice" w:id="1">
    <w:p w14:paraId="2D25E802" w14:textId="77777777" w:rsidR="00664549" w:rsidRDefault="00664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76017733" w:rsidR="00CD5631" w:rsidRDefault="00CD5631">
    <w:pPr>
      <w:pStyle w:val="Footer"/>
    </w:pPr>
    <w:r>
      <w:fldChar w:fldCharType="begin"/>
    </w:r>
    <w:r>
      <w:instrText xml:space="preserve"> DOCPROPERTY "DocID" \* MERGEFORMAT </w:instrText>
    </w:r>
    <w:r>
      <w:fldChar w:fldCharType="separate"/>
    </w:r>
    <w:r w:rsidR="007648E3">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EA5E5" w14:textId="388BBE35" w:rsidR="00CD5631" w:rsidRPr="004D2C72" w:rsidRDefault="00CD5631"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57</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sidR="001F091A">
      <w:rPr>
        <w:rStyle w:val="PageNumber"/>
        <w:rFonts w:ascii="Arial" w:hAnsi="Arial" w:cs="Arial"/>
        <w:noProof/>
        <w:sz w:val="18"/>
        <w:szCs w:val="18"/>
      </w:rPr>
      <w:t>150</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sidR="00E72852">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B461C7">
      <w:rPr>
        <w:rFonts w:ascii="Arial" w:hAnsi="Arial" w:cs="Arial"/>
        <w:sz w:val="18"/>
        <w:szCs w:val="18"/>
      </w:rPr>
      <w:t>c</w:t>
    </w:r>
    <w:r>
      <w:rPr>
        <w:rFonts w:ascii="Arial" w:hAnsi="Arial" w:cs="Arial"/>
        <w:sz w:val="18"/>
        <w:szCs w:val="18"/>
      </w:rPr>
      <w:t xml:space="preserve"> – </w:t>
    </w:r>
    <w:r w:rsidR="00404699">
      <w:rPr>
        <w:rFonts w:ascii="Arial" w:hAnsi="Arial" w:cs="Arial"/>
        <w:sz w:val="18"/>
        <w:szCs w:val="18"/>
      </w:rPr>
      <w:t>0</w:t>
    </w:r>
    <w:r w:rsidR="003C1BDF">
      <w:rPr>
        <w:rFonts w:ascii="Arial" w:hAnsi="Arial" w:cs="Arial"/>
        <w:sz w:val="18"/>
        <w:szCs w:val="18"/>
      </w:rPr>
      <w:t>6</w:t>
    </w:r>
    <w:r w:rsidR="00404699">
      <w:rPr>
        <w:rFonts w:ascii="Arial" w:hAnsi="Arial" w:cs="Arial"/>
        <w:sz w:val="18"/>
        <w:szCs w:val="18"/>
      </w:rPr>
      <w:t xml:space="preserve"> </w:t>
    </w:r>
    <w:r w:rsidR="003C1BDF">
      <w:rPr>
        <w:rFonts w:ascii="Arial" w:hAnsi="Arial" w:cs="Arial"/>
        <w:sz w:val="18"/>
        <w:szCs w:val="18"/>
      </w:rPr>
      <w:t>June</w:t>
    </w:r>
    <w:r w:rsidR="00E72852">
      <w:rPr>
        <w:rFonts w:ascii="Arial" w:hAnsi="Arial" w:cs="Arial"/>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A2A10" w14:textId="77777777" w:rsidR="00664549" w:rsidRDefault="00664549" w:rsidP="001046D7">
      <w:pPr>
        <w:pStyle w:val="LogoCaption"/>
      </w:pPr>
      <w:r>
        <w:separator/>
      </w:r>
    </w:p>
  </w:footnote>
  <w:footnote w:type="continuationSeparator" w:id="0">
    <w:p w14:paraId="7EE8456E" w14:textId="77777777" w:rsidR="00664549" w:rsidRDefault="00664549" w:rsidP="001046D7">
      <w:pPr>
        <w:pStyle w:val="LogoCaption"/>
      </w:pPr>
      <w:r>
        <w:continuationSeparator/>
      </w:r>
    </w:p>
  </w:footnote>
  <w:footnote w:type="continuationNotice" w:id="1">
    <w:p w14:paraId="6E35DBE1" w14:textId="77777777" w:rsidR="00664549" w:rsidRDefault="00664549"/>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84" w:name="OLE_LINK4"/>
      <w:bookmarkStart w:id="285" w:name="OLE_LINK5"/>
      <w:r w:rsidRPr="00222B22">
        <w:rPr>
          <w:rFonts w:cs="Arial"/>
          <w:sz w:val="18"/>
          <w:szCs w:val="18"/>
        </w:rPr>
        <w:t xml:space="preserve">LDTEC Indicative Block Offer </w:t>
      </w:r>
      <w:bookmarkEnd w:id="284"/>
      <w:bookmarkEnd w:id="285"/>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608"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609" w:name="bmkLogoCaptionEven" w:colFirst="0" w:colLast="0"/>
          <w:bookmarkEnd w:id="608"/>
        </w:p>
      </w:tc>
    </w:tr>
    <w:bookmarkEnd w:id="609"/>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A7254" w14:textId="0A235825" w:rsidR="00CD5631" w:rsidRPr="00F22EB8" w:rsidRDefault="00CD5631">
    <w:pPr>
      <w:pStyle w:val="Header"/>
      <w:rPr>
        <w:rFonts w:ascii="Arial" w:hAnsi="Arial" w:cs="Arial"/>
        <w:sz w:val="18"/>
        <w:szCs w:val="18"/>
      </w:rPr>
    </w:pPr>
    <w:r w:rsidRPr="00F22EB8">
      <w:rPr>
        <w:rFonts w:ascii="Arial" w:hAnsi="Arial" w:cs="Arial"/>
        <w:sz w:val="18"/>
        <w:szCs w:val="18"/>
      </w:rPr>
      <w:t>CUSC v</w:t>
    </w:r>
    <w:r w:rsidR="00162D21">
      <w:rPr>
        <w:rFonts w:ascii="Arial" w:hAnsi="Arial" w:cs="Arial"/>
        <w:sz w:val="18"/>
        <w:szCs w:val="18"/>
      </w:rPr>
      <w:t>1.</w:t>
    </w:r>
    <w:r w:rsidR="001103A4">
      <w:rPr>
        <w:rFonts w:ascii="Arial" w:hAnsi="Arial" w:cs="Arial"/>
        <w:sz w:val="18"/>
        <w:szCs w:val="18"/>
      </w:rPr>
      <w:t>4</w:t>
    </w:r>
    <w:r w:rsidR="0069316C">
      <w:rPr>
        <w:rFonts w:ascii="Arial" w:hAnsi="Arial" w:cs="Arial"/>
        <w:sz w:val="18"/>
        <w:szCs w:val="18"/>
      </w:rPr>
      <w:t>1</w:t>
    </w:r>
    <w:r w:rsidR="003C1BDF">
      <w:rPr>
        <w:rFonts w:ascii="Arial" w:hAnsi="Arial" w:cs="Arial"/>
        <w:sz w:val="18"/>
        <w:szCs w:val="18"/>
      </w:rPr>
      <w:t>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610"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611" w:name="bmkLogoCaption" w:colFirst="0" w:colLast="0"/>
          <w:bookmarkEnd w:id="610"/>
        </w:p>
      </w:tc>
    </w:tr>
    <w:bookmarkEnd w:id="611"/>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2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4"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1"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0"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1"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2"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3"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6"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7"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0"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4"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6"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7"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9"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3"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4"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6"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8"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9"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4"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7"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8"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9"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0"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1"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2"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5"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7"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8"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9"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4"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6"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7"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5"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6"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7"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31581015">
    <w:abstractNumId w:val="63"/>
  </w:num>
  <w:num w:numId="2" w16cid:durableId="50615733">
    <w:abstractNumId w:val="9"/>
  </w:num>
  <w:num w:numId="3" w16cid:durableId="1833642171">
    <w:abstractNumId w:val="7"/>
  </w:num>
  <w:num w:numId="4" w16cid:durableId="238558211">
    <w:abstractNumId w:val="6"/>
  </w:num>
  <w:num w:numId="5" w16cid:durableId="1804226973">
    <w:abstractNumId w:val="5"/>
  </w:num>
  <w:num w:numId="6" w16cid:durableId="371544297">
    <w:abstractNumId w:val="4"/>
  </w:num>
  <w:num w:numId="7" w16cid:durableId="382485577">
    <w:abstractNumId w:val="8"/>
  </w:num>
  <w:num w:numId="8" w16cid:durableId="1741174207">
    <w:abstractNumId w:val="3"/>
  </w:num>
  <w:num w:numId="9" w16cid:durableId="77094319">
    <w:abstractNumId w:val="2"/>
  </w:num>
  <w:num w:numId="10" w16cid:durableId="929310220">
    <w:abstractNumId w:val="1"/>
  </w:num>
  <w:num w:numId="11" w16cid:durableId="1134985185">
    <w:abstractNumId w:val="0"/>
  </w:num>
  <w:num w:numId="12" w16cid:durableId="1515876554">
    <w:abstractNumId w:val="32"/>
  </w:num>
  <w:num w:numId="13" w16cid:durableId="1362894831">
    <w:abstractNumId w:val="99"/>
  </w:num>
  <w:num w:numId="14" w16cid:durableId="488516637">
    <w:abstractNumId w:val="59"/>
  </w:num>
  <w:num w:numId="15" w16cid:durableId="1544177787">
    <w:abstractNumId w:val="90"/>
  </w:num>
  <w:num w:numId="16" w16cid:durableId="718629523">
    <w:abstractNumId w:val="74"/>
  </w:num>
  <w:num w:numId="17" w16cid:durableId="1101530605">
    <w:abstractNumId w:val="10"/>
  </w:num>
  <w:num w:numId="18" w16cid:durableId="793063121">
    <w:abstractNumId w:val="46"/>
  </w:num>
  <w:num w:numId="19" w16cid:durableId="1519853382">
    <w:abstractNumId w:val="79"/>
  </w:num>
  <w:num w:numId="20" w16cid:durableId="892539976">
    <w:abstractNumId w:val="27"/>
  </w:num>
  <w:num w:numId="21" w16cid:durableId="2030906185">
    <w:abstractNumId w:val="37"/>
  </w:num>
  <w:num w:numId="22" w16cid:durableId="1500077075">
    <w:abstractNumId w:val="119"/>
  </w:num>
  <w:num w:numId="23" w16cid:durableId="1831826758">
    <w:abstractNumId w:val="110"/>
  </w:num>
  <w:num w:numId="24" w16cid:durableId="1304042273">
    <w:abstractNumId w:val="47"/>
  </w:num>
  <w:num w:numId="25" w16cid:durableId="822821042">
    <w:abstractNumId w:val="94"/>
  </w:num>
  <w:num w:numId="26" w16cid:durableId="559101407">
    <w:abstractNumId w:val="123"/>
  </w:num>
  <w:num w:numId="27" w16cid:durableId="1450780024">
    <w:abstractNumId w:val="84"/>
  </w:num>
  <w:num w:numId="28" w16cid:durableId="7027021">
    <w:abstractNumId w:val="102"/>
  </w:num>
  <w:num w:numId="29" w16cid:durableId="81269122">
    <w:abstractNumId w:val="125"/>
  </w:num>
  <w:num w:numId="30" w16cid:durableId="1711294843">
    <w:abstractNumId w:val="44"/>
  </w:num>
  <w:num w:numId="31" w16cid:durableId="2099056584">
    <w:abstractNumId w:val="48"/>
  </w:num>
  <w:num w:numId="32" w16cid:durableId="754015480">
    <w:abstractNumId w:val="121"/>
  </w:num>
  <w:num w:numId="33" w16cid:durableId="1791774770">
    <w:abstractNumId w:val="58"/>
  </w:num>
  <w:num w:numId="34" w16cid:durableId="1771461200">
    <w:abstractNumId w:val="122"/>
  </w:num>
  <w:num w:numId="35" w16cid:durableId="381636462">
    <w:abstractNumId w:val="39"/>
  </w:num>
  <w:num w:numId="36" w16cid:durableId="947350292">
    <w:abstractNumId w:val="81"/>
  </w:num>
  <w:num w:numId="37" w16cid:durableId="1919171075">
    <w:abstractNumId w:val="57"/>
  </w:num>
  <w:num w:numId="38" w16cid:durableId="990140815">
    <w:abstractNumId w:val="92"/>
  </w:num>
  <w:num w:numId="39" w16cid:durableId="343093236">
    <w:abstractNumId w:val="101"/>
  </w:num>
  <w:num w:numId="40" w16cid:durableId="961151981">
    <w:abstractNumId w:val="18"/>
  </w:num>
  <w:num w:numId="41" w16cid:durableId="2118402161">
    <w:abstractNumId w:val="89"/>
  </w:num>
  <w:num w:numId="42" w16cid:durableId="1098872649">
    <w:abstractNumId w:val="52"/>
  </w:num>
  <w:num w:numId="43" w16cid:durableId="1946496852">
    <w:abstractNumId w:val="42"/>
  </w:num>
  <w:num w:numId="44" w16cid:durableId="1373118348">
    <w:abstractNumId w:val="78"/>
  </w:num>
  <w:num w:numId="45" w16cid:durableId="980620701">
    <w:abstractNumId w:val="109"/>
  </w:num>
  <w:num w:numId="46" w16cid:durableId="246038010">
    <w:abstractNumId w:val="15"/>
  </w:num>
  <w:num w:numId="47" w16cid:durableId="12538954">
    <w:abstractNumId w:val="12"/>
  </w:num>
  <w:num w:numId="48" w16cid:durableId="304550907">
    <w:abstractNumId w:val="36"/>
  </w:num>
  <w:num w:numId="49" w16cid:durableId="1126119043">
    <w:abstractNumId w:val="93"/>
  </w:num>
  <w:num w:numId="50" w16cid:durableId="2041085620">
    <w:abstractNumId w:val="43"/>
  </w:num>
  <w:num w:numId="51" w16cid:durableId="133838802">
    <w:abstractNumId w:val="87"/>
  </w:num>
  <w:num w:numId="52" w16cid:durableId="1943877859">
    <w:abstractNumId w:val="62"/>
  </w:num>
  <w:num w:numId="53" w16cid:durableId="1682049390">
    <w:abstractNumId w:val="127"/>
  </w:num>
  <w:num w:numId="54" w16cid:durableId="1315985717">
    <w:abstractNumId w:val="82"/>
  </w:num>
  <w:num w:numId="55" w16cid:durableId="1226648571">
    <w:abstractNumId w:val="76"/>
  </w:num>
  <w:num w:numId="56" w16cid:durableId="1780682332">
    <w:abstractNumId w:val="25"/>
  </w:num>
  <w:num w:numId="57" w16cid:durableId="1677727240">
    <w:abstractNumId w:val="115"/>
  </w:num>
  <w:num w:numId="58" w16cid:durableId="976911725">
    <w:abstractNumId w:val="61"/>
  </w:num>
  <w:num w:numId="59" w16cid:durableId="1005127584">
    <w:abstractNumId w:val="107"/>
  </w:num>
  <w:num w:numId="60" w16cid:durableId="1487357762">
    <w:abstractNumId w:val="56"/>
  </w:num>
  <w:num w:numId="61" w16cid:durableId="130442606">
    <w:abstractNumId w:val="71"/>
  </w:num>
  <w:num w:numId="62" w16cid:durableId="2039891241">
    <w:abstractNumId w:val="17"/>
  </w:num>
  <w:num w:numId="63" w16cid:durableId="443965350">
    <w:abstractNumId w:val="60"/>
  </w:num>
  <w:num w:numId="64" w16cid:durableId="1347513743">
    <w:abstractNumId w:val="21"/>
  </w:num>
  <w:num w:numId="65" w16cid:durableId="358821724">
    <w:abstractNumId w:val="19"/>
  </w:num>
  <w:num w:numId="66" w16cid:durableId="1304122786">
    <w:abstractNumId w:val="24"/>
  </w:num>
  <w:num w:numId="67" w16cid:durableId="27803129">
    <w:abstractNumId w:val="111"/>
  </w:num>
  <w:num w:numId="68" w16cid:durableId="70978333">
    <w:abstractNumId w:val="77"/>
  </w:num>
  <w:num w:numId="69" w16cid:durableId="1356077372">
    <w:abstractNumId w:val="50"/>
  </w:num>
  <w:num w:numId="70" w16cid:durableId="812256185">
    <w:abstractNumId w:val="108"/>
  </w:num>
  <w:num w:numId="71" w16cid:durableId="1217887402">
    <w:abstractNumId w:val="95"/>
  </w:num>
  <w:num w:numId="72" w16cid:durableId="1726374641">
    <w:abstractNumId w:val="22"/>
  </w:num>
  <w:num w:numId="73" w16cid:durableId="1929727369">
    <w:abstractNumId w:val="26"/>
  </w:num>
  <w:num w:numId="74" w16cid:durableId="1768311121">
    <w:abstractNumId w:val="68"/>
  </w:num>
  <w:num w:numId="75" w16cid:durableId="1217470011">
    <w:abstractNumId w:val="96"/>
  </w:num>
  <w:num w:numId="76" w16cid:durableId="886262819">
    <w:abstractNumId w:val="69"/>
  </w:num>
  <w:num w:numId="77" w16cid:durableId="209656435">
    <w:abstractNumId w:val="34"/>
  </w:num>
  <w:num w:numId="78" w16cid:durableId="622422872">
    <w:abstractNumId w:val="45"/>
  </w:num>
  <w:num w:numId="79" w16cid:durableId="151607645">
    <w:abstractNumId w:val="97"/>
  </w:num>
  <w:num w:numId="80" w16cid:durableId="309945835">
    <w:abstractNumId w:val="118"/>
  </w:num>
  <w:num w:numId="81" w16cid:durableId="1354070725">
    <w:abstractNumId w:val="75"/>
  </w:num>
  <w:num w:numId="82" w16cid:durableId="1326322472">
    <w:abstractNumId w:val="65"/>
  </w:num>
  <w:num w:numId="83" w16cid:durableId="633873388">
    <w:abstractNumId w:val="51"/>
  </w:num>
  <w:num w:numId="84" w16cid:durableId="789470312">
    <w:abstractNumId w:val="114"/>
  </w:num>
  <w:num w:numId="85" w16cid:durableId="650254837">
    <w:abstractNumId w:val="91"/>
  </w:num>
  <w:num w:numId="86" w16cid:durableId="2006589797">
    <w:abstractNumId w:val="67"/>
  </w:num>
  <w:num w:numId="87" w16cid:durableId="1355376546">
    <w:abstractNumId w:val="113"/>
  </w:num>
  <w:num w:numId="88" w16cid:durableId="2100250064">
    <w:abstractNumId w:val="53"/>
  </w:num>
  <w:num w:numId="89" w16cid:durableId="95027383">
    <w:abstractNumId w:val="38"/>
  </w:num>
  <w:num w:numId="90" w16cid:durableId="1483548128">
    <w:abstractNumId w:val="13"/>
  </w:num>
  <w:num w:numId="91" w16cid:durableId="597563234">
    <w:abstractNumId w:val="14"/>
  </w:num>
  <w:num w:numId="92" w16cid:durableId="69740103">
    <w:abstractNumId w:val="33"/>
  </w:num>
  <w:num w:numId="93" w16cid:durableId="967852433">
    <w:abstractNumId w:val="124"/>
  </w:num>
  <w:num w:numId="94" w16cid:durableId="1791436633">
    <w:abstractNumId w:val="104"/>
  </w:num>
  <w:num w:numId="95" w16cid:durableId="16255738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87271237">
    <w:abstractNumId w:val="106"/>
    <w:lvlOverride w:ilvl="0">
      <w:startOverride w:val="1"/>
    </w:lvlOverride>
    <w:lvlOverride w:ilvl="1"/>
    <w:lvlOverride w:ilvl="2"/>
    <w:lvlOverride w:ilvl="3"/>
    <w:lvlOverride w:ilvl="4"/>
    <w:lvlOverride w:ilvl="5"/>
    <w:lvlOverride w:ilvl="6"/>
    <w:lvlOverride w:ilvl="7"/>
    <w:lvlOverride w:ilvl="8"/>
  </w:num>
  <w:num w:numId="97" w16cid:durableId="19862038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5494574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701127021">
    <w:abstractNumId w:val="22"/>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056126569">
    <w:abstractNumId w:val="28"/>
  </w:num>
  <w:num w:numId="101" w16cid:durableId="1470435792">
    <w:abstractNumId w:val="103"/>
    <w:lvlOverride w:ilvl="0">
      <w:startOverride w:val="1"/>
    </w:lvlOverride>
  </w:num>
  <w:num w:numId="102" w16cid:durableId="825828128">
    <w:abstractNumId w:val="72"/>
    <w:lvlOverride w:ilvl="0">
      <w:startOverride w:val="2"/>
    </w:lvlOverride>
  </w:num>
  <w:num w:numId="103" w16cid:durableId="1274249161">
    <w:abstractNumId w:val="86"/>
    <w:lvlOverride w:ilvl="0">
      <w:startOverride w:val="3"/>
    </w:lvlOverride>
  </w:num>
  <w:num w:numId="104" w16cid:durableId="723456112">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822637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243756239">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06525127">
    <w:abstractNumId w:val="7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370496157">
    <w:abstractNumId w:val="21"/>
  </w:num>
  <w:num w:numId="109" w16cid:durableId="1720203448">
    <w:abstractNumId w:val="41"/>
  </w:num>
  <w:num w:numId="110" w16cid:durableId="305208813">
    <w:abstractNumId w:val="120"/>
  </w:num>
  <w:num w:numId="111" w16cid:durableId="59482819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48840051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22102253">
    <w:abstractNumId w:val="76"/>
  </w:num>
  <w:num w:numId="114" w16cid:durableId="1877766892">
    <w:abstractNumId w:val="49"/>
  </w:num>
  <w:num w:numId="115" w16cid:durableId="79373094">
    <w:abstractNumId w:val="100"/>
  </w:num>
  <w:num w:numId="116" w16cid:durableId="88541091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035214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252874">
    <w:abstractNumId w:val="88"/>
  </w:num>
  <w:num w:numId="119" w16cid:durableId="1618827084">
    <w:abstractNumId w:val="80"/>
  </w:num>
  <w:num w:numId="120" w16cid:durableId="1193835740">
    <w:abstractNumId w:val="54"/>
  </w:num>
  <w:num w:numId="121" w16cid:durableId="245770401">
    <w:abstractNumId w:val="70"/>
  </w:num>
  <w:num w:numId="122" w16cid:durableId="952512716">
    <w:abstractNumId w:val="31"/>
  </w:num>
  <w:num w:numId="123" w16cid:durableId="1895235967">
    <w:abstractNumId w:val="23"/>
  </w:num>
  <w:num w:numId="124" w16cid:durableId="297608053">
    <w:abstractNumId w:val="126"/>
  </w:num>
  <w:num w:numId="125" w16cid:durableId="120199191">
    <w:abstractNumId w:val="83"/>
  </w:num>
  <w:num w:numId="126" w16cid:durableId="1600678699">
    <w:abstractNumId w:val="66"/>
  </w:num>
  <w:num w:numId="127" w16cid:durableId="1641501013">
    <w:abstractNumId w:val="11"/>
  </w:num>
  <w:num w:numId="128" w16cid:durableId="50540907">
    <w:abstractNumId w:val="64"/>
  </w:num>
  <w:num w:numId="129" w16cid:durableId="1960642266">
    <w:abstractNumId w:val="117"/>
  </w:num>
  <w:num w:numId="130" w16cid:durableId="306011503">
    <w:abstractNumId w:val="40"/>
  </w:num>
  <w:num w:numId="131" w16cid:durableId="217127226">
    <w:abstractNumId w:val="98"/>
  </w:num>
  <w:num w:numId="132" w16cid:durableId="1783567801">
    <w:abstractNumId w:val="20"/>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4wmKr7TjvjffD+S2TMfr9aLy+dAhMndUhEXaCZ5duDKpcxa2NgzQMMfLlwtDkJ08Kw3gwPhyjU2oOhswNEtZA==" w:salt="nl5DNYkHACiH8wEsdJxmhA=="/>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841"/>
    <w:rsid w:val="000142D3"/>
    <w:rsid w:val="0001527C"/>
    <w:rsid w:val="000154F5"/>
    <w:rsid w:val="00016605"/>
    <w:rsid w:val="00017715"/>
    <w:rsid w:val="00017BE1"/>
    <w:rsid w:val="00020007"/>
    <w:rsid w:val="00020EB4"/>
    <w:rsid w:val="00024B0C"/>
    <w:rsid w:val="000276FD"/>
    <w:rsid w:val="00030743"/>
    <w:rsid w:val="00031E7C"/>
    <w:rsid w:val="00032C95"/>
    <w:rsid w:val="00034153"/>
    <w:rsid w:val="00034387"/>
    <w:rsid w:val="0003584B"/>
    <w:rsid w:val="00040B1E"/>
    <w:rsid w:val="00044A37"/>
    <w:rsid w:val="0004506F"/>
    <w:rsid w:val="000471C6"/>
    <w:rsid w:val="00051F30"/>
    <w:rsid w:val="00052684"/>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922"/>
    <w:rsid w:val="00075ED1"/>
    <w:rsid w:val="00076176"/>
    <w:rsid w:val="00080873"/>
    <w:rsid w:val="00081F1C"/>
    <w:rsid w:val="00082F88"/>
    <w:rsid w:val="0008330F"/>
    <w:rsid w:val="00084189"/>
    <w:rsid w:val="000853AA"/>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71E1"/>
    <w:rsid w:val="00101D61"/>
    <w:rsid w:val="001022F7"/>
    <w:rsid w:val="001028D1"/>
    <w:rsid w:val="00102B50"/>
    <w:rsid w:val="001046D7"/>
    <w:rsid w:val="00104738"/>
    <w:rsid w:val="001048BC"/>
    <w:rsid w:val="00106384"/>
    <w:rsid w:val="00106DEA"/>
    <w:rsid w:val="00107BE4"/>
    <w:rsid w:val="001103A4"/>
    <w:rsid w:val="001108DA"/>
    <w:rsid w:val="0011135F"/>
    <w:rsid w:val="00111E40"/>
    <w:rsid w:val="00111FB6"/>
    <w:rsid w:val="00114FE3"/>
    <w:rsid w:val="00120398"/>
    <w:rsid w:val="00122674"/>
    <w:rsid w:val="00123E50"/>
    <w:rsid w:val="00125177"/>
    <w:rsid w:val="00125623"/>
    <w:rsid w:val="00125F43"/>
    <w:rsid w:val="0012779E"/>
    <w:rsid w:val="00130444"/>
    <w:rsid w:val="00131C05"/>
    <w:rsid w:val="00133479"/>
    <w:rsid w:val="001341C9"/>
    <w:rsid w:val="00134C1E"/>
    <w:rsid w:val="0013525D"/>
    <w:rsid w:val="00137774"/>
    <w:rsid w:val="00143668"/>
    <w:rsid w:val="0014378F"/>
    <w:rsid w:val="0014590A"/>
    <w:rsid w:val="00147FF2"/>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6968"/>
    <w:rsid w:val="001C6E36"/>
    <w:rsid w:val="001C7554"/>
    <w:rsid w:val="001D0EAE"/>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D"/>
    <w:rsid w:val="002054C7"/>
    <w:rsid w:val="002064B2"/>
    <w:rsid w:val="00207883"/>
    <w:rsid w:val="00210C75"/>
    <w:rsid w:val="00215769"/>
    <w:rsid w:val="00215BA8"/>
    <w:rsid w:val="002164E2"/>
    <w:rsid w:val="00220046"/>
    <w:rsid w:val="0022044D"/>
    <w:rsid w:val="00220C6E"/>
    <w:rsid w:val="00221493"/>
    <w:rsid w:val="0022187C"/>
    <w:rsid w:val="00223151"/>
    <w:rsid w:val="0022315D"/>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585"/>
    <w:rsid w:val="00251A61"/>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5420"/>
    <w:rsid w:val="002A6AAB"/>
    <w:rsid w:val="002A774A"/>
    <w:rsid w:val="002B0D65"/>
    <w:rsid w:val="002B0EF7"/>
    <w:rsid w:val="002B11CD"/>
    <w:rsid w:val="002B3B7F"/>
    <w:rsid w:val="002B4948"/>
    <w:rsid w:val="002B582D"/>
    <w:rsid w:val="002B6746"/>
    <w:rsid w:val="002B731C"/>
    <w:rsid w:val="002C12B4"/>
    <w:rsid w:val="002C2843"/>
    <w:rsid w:val="002C32C2"/>
    <w:rsid w:val="002C41D0"/>
    <w:rsid w:val="002C4529"/>
    <w:rsid w:val="002C5306"/>
    <w:rsid w:val="002C7719"/>
    <w:rsid w:val="002D039F"/>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15AC"/>
    <w:rsid w:val="003125BD"/>
    <w:rsid w:val="00312C5D"/>
    <w:rsid w:val="00312ECD"/>
    <w:rsid w:val="003133D5"/>
    <w:rsid w:val="0031627A"/>
    <w:rsid w:val="00316591"/>
    <w:rsid w:val="00320E3B"/>
    <w:rsid w:val="00322858"/>
    <w:rsid w:val="00323574"/>
    <w:rsid w:val="00323FA7"/>
    <w:rsid w:val="00325397"/>
    <w:rsid w:val="00325888"/>
    <w:rsid w:val="00325A1E"/>
    <w:rsid w:val="00325B74"/>
    <w:rsid w:val="00331FAC"/>
    <w:rsid w:val="00333C1A"/>
    <w:rsid w:val="00333CCF"/>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0503"/>
    <w:rsid w:val="00363D4E"/>
    <w:rsid w:val="00364974"/>
    <w:rsid w:val="00366882"/>
    <w:rsid w:val="00371844"/>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7427"/>
    <w:rsid w:val="00397CFE"/>
    <w:rsid w:val="003A0CB9"/>
    <w:rsid w:val="003A12C5"/>
    <w:rsid w:val="003A1D6F"/>
    <w:rsid w:val="003A2E7E"/>
    <w:rsid w:val="003A3A2A"/>
    <w:rsid w:val="003A5D94"/>
    <w:rsid w:val="003A66EC"/>
    <w:rsid w:val="003A7185"/>
    <w:rsid w:val="003A74B8"/>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3178"/>
    <w:rsid w:val="00404699"/>
    <w:rsid w:val="00404A52"/>
    <w:rsid w:val="00405263"/>
    <w:rsid w:val="00406BC7"/>
    <w:rsid w:val="0040724B"/>
    <w:rsid w:val="00407433"/>
    <w:rsid w:val="0040792B"/>
    <w:rsid w:val="00412630"/>
    <w:rsid w:val="00412651"/>
    <w:rsid w:val="004138CB"/>
    <w:rsid w:val="00413FDF"/>
    <w:rsid w:val="00414DBA"/>
    <w:rsid w:val="004166CE"/>
    <w:rsid w:val="004200AB"/>
    <w:rsid w:val="0042125C"/>
    <w:rsid w:val="00421691"/>
    <w:rsid w:val="0042186B"/>
    <w:rsid w:val="00423464"/>
    <w:rsid w:val="00423F50"/>
    <w:rsid w:val="004248A1"/>
    <w:rsid w:val="004248BD"/>
    <w:rsid w:val="004300B2"/>
    <w:rsid w:val="00431122"/>
    <w:rsid w:val="00432074"/>
    <w:rsid w:val="004325A6"/>
    <w:rsid w:val="00434CF7"/>
    <w:rsid w:val="00436045"/>
    <w:rsid w:val="004414AE"/>
    <w:rsid w:val="00444C17"/>
    <w:rsid w:val="00445ACF"/>
    <w:rsid w:val="004473D1"/>
    <w:rsid w:val="0044785F"/>
    <w:rsid w:val="00447ADB"/>
    <w:rsid w:val="00452493"/>
    <w:rsid w:val="004533CD"/>
    <w:rsid w:val="0045707F"/>
    <w:rsid w:val="004573B7"/>
    <w:rsid w:val="00460ACC"/>
    <w:rsid w:val="00461271"/>
    <w:rsid w:val="004633BA"/>
    <w:rsid w:val="00465617"/>
    <w:rsid w:val="00465B43"/>
    <w:rsid w:val="00465E2B"/>
    <w:rsid w:val="00466EF2"/>
    <w:rsid w:val="004678E9"/>
    <w:rsid w:val="00467B48"/>
    <w:rsid w:val="0047010D"/>
    <w:rsid w:val="00471666"/>
    <w:rsid w:val="00471C36"/>
    <w:rsid w:val="00471DFA"/>
    <w:rsid w:val="00475DC1"/>
    <w:rsid w:val="00476BC2"/>
    <w:rsid w:val="00477EDD"/>
    <w:rsid w:val="0048055F"/>
    <w:rsid w:val="00481157"/>
    <w:rsid w:val="0048210A"/>
    <w:rsid w:val="00482A53"/>
    <w:rsid w:val="00482EF5"/>
    <w:rsid w:val="00483C56"/>
    <w:rsid w:val="004872A4"/>
    <w:rsid w:val="00490DB2"/>
    <w:rsid w:val="00491670"/>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2007"/>
    <w:rsid w:val="004E2792"/>
    <w:rsid w:val="004E4BB0"/>
    <w:rsid w:val="004E4D0B"/>
    <w:rsid w:val="004E6767"/>
    <w:rsid w:val="004F04BE"/>
    <w:rsid w:val="004F0744"/>
    <w:rsid w:val="004F0D7B"/>
    <w:rsid w:val="004F1D20"/>
    <w:rsid w:val="004F224B"/>
    <w:rsid w:val="004F36AD"/>
    <w:rsid w:val="004F4D8C"/>
    <w:rsid w:val="004F4E43"/>
    <w:rsid w:val="004F6CD4"/>
    <w:rsid w:val="00500B9F"/>
    <w:rsid w:val="005041A8"/>
    <w:rsid w:val="00505BFE"/>
    <w:rsid w:val="00506025"/>
    <w:rsid w:val="005062B9"/>
    <w:rsid w:val="005065B4"/>
    <w:rsid w:val="00506BD8"/>
    <w:rsid w:val="0051009C"/>
    <w:rsid w:val="00510332"/>
    <w:rsid w:val="00511C82"/>
    <w:rsid w:val="005136DF"/>
    <w:rsid w:val="00513C11"/>
    <w:rsid w:val="0051434E"/>
    <w:rsid w:val="005144F7"/>
    <w:rsid w:val="00516792"/>
    <w:rsid w:val="00516986"/>
    <w:rsid w:val="00517153"/>
    <w:rsid w:val="00517921"/>
    <w:rsid w:val="00517D22"/>
    <w:rsid w:val="0052118D"/>
    <w:rsid w:val="005215B8"/>
    <w:rsid w:val="005227B6"/>
    <w:rsid w:val="005242E7"/>
    <w:rsid w:val="00527073"/>
    <w:rsid w:val="00530B59"/>
    <w:rsid w:val="00530DCB"/>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55A7"/>
    <w:rsid w:val="005957C5"/>
    <w:rsid w:val="00597054"/>
    <w:rsid w:val="005A03AE"/>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EEE"/>
    <w:rsid w:val="00647393"/>
    <w:rsid w:val="00647551"/>
    <w:rsid w:val="006500AC"/>
    <w:rsid w:val="00651050"/>
    <w:rsid w:val="00651FE5"/>
    <w:rsid w:val="00652DF9"/>
    <w:rsid w:val="00653116"/>
    <w:rsid w:val="006540F7"/>
    <w:rsid w:val="00655C86"/>
    <w:rsid w:val="0066155F"/>
    <w:rsid w:val="00661A29"/>
    <w:rsid w:val="00661D12"/>
    <w:rsid w:val="0066360B"/>
    <w:rsid w:val="00663813"/>
    <w:rsid w:val="00664549"/>
    <w:rsid w:val="006661FE"/>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16EF"/>
    <w:rsid w:val="006C2F95"/>
    <w:rsid w:val="006C4E6E"/>
    <w:rsid w:val="006C5B63"/>
    <w:rsid w:val="006C6A17"/>
    <w:rsid w:val="006C71FC"/>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44C1"/>
    <w:rsid w:val="00744A2D"/>
    <w:rsid w:val="00744C93"/>
    <w:rsid w:val="00746685"/>
    <w:rsid w:val="007466E5"/>
    <w:rsid w:val="00746ACE"/>
    <w:rsid w:val="0074786A"/>
    <w:rsid w:val="007478CA"/>
    <w:rsid w:val="00750515"/>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5811"/>
    <w:rsid w:val="007C720F"/>
    <w:rsid w:val="007C72D9"/>
    <w:rsid w:val="007C79D4"/>
    <w:rsid w:val="007D0CB1"/>
    <w:rsid w:val="007D12A4"/>
    <w:rsid w:val="007D2726"/>
    <w:rsid w:val="007D27B2"/>
    <w:rsid w:val="007D4C51"/>
    <w:rsid w:val="007D4E26"/>
    <w:rsid w:val="007D57C6"/>
    <w:rsid w:val="007D60DE"/>
    <w:rsid w:val="007D63D6"/>
    <w:rsid w:val="007D6DDD"/>
    <w:rsid w:val="007D756E"/>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208A2"/>
    <w:rsid w:val="0082217D"/>
    <w:rsid w:val="00822EF2"/>
    <w:rsid w:val="00823644"/>
    <w:rsid w:val="00823C31"/>
    <w:rsid w:val="00824A12"/>
    <w:rsid w:val="0082585E"/>
    <w:rsid w:val="00825F9A"/>
    <w:rsid w:val="008262A6"/>
    <w:rsid w:val="00827319"/>
    <w:rsid w:val="00830A2F"/>
    <w:rsid w:val="00831722"/>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44F9"/>
    <w:rsid w:val="0089492D"/>
    <w:rsid w:val="008958D0"/>
    <w:rsid w:val="008A12ED"/>
    <w:rsid w:val="008A34B1"/>
    <w:rsid w:val="008A41B4"/>
    <w:rsid w:val="008A4333"/>
    <w:rsid w:val="008A52EF"/>
    <w:rsid w:val="008A5980"/>
    <w:rsid w:val="008A5EFE"/>
    <w:rsid w:val="008A757A"/>
    <w:rsid w:val="008A7917"/>
    <w:rsid w:val="008B0F3B"/>
    <w:rsid w:val="008B1237"/>
    <w:rsid w:val="008B145C"/>
    <w:rsid w:val="008B23C8"/>
    <w:rsid w:val="008B288A"/>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6696"/>
    <w:rsid w:val="008D6F81"/>
    <w:rsid w:val="008E0D97"/>
    <w:rsid w:val="008E187F"/>
    <w:rsid w:val="008E4447"/>
    <w:rsid w:val="008E4E8F"/>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5501"/>
    <w:rsid w:val="0090584A"/>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33EF"/>
    <w:rsid w:val="009255AE"/>
    <w:rsid w:val="00926FF8"/>
    <w:rsid w:val="00927287"/>
    <w:rsid w:val="00927A79"/>
    <w:rsid w:val="00932331"/>
    <w:rsid w:val="0093242F"/>
    <w:rsid w:val="009333B0"/>
    <w:rsid w:val="0093365D"/>
    <w:rsid w:val="00934D82"/>
    <w:rsid w:val="00936BA0"/>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93D"/>
    <w:rsid w:val="00963ACF"/>
    <w:rsid w:val="009703D8"/>
    <w:rsid w:val="00970793"/>
    <w:rsid w:val="009721E8"/>
    <w:rsid w:val="0097267F"/>
    <w:rsid w:val="00972B2F"/>
    <w:rsid w:val="00972D89"/>
    <w:rsid w:val="00972EE1"/>
    <w:rsid w:val="00974630"/>
    <w:rsid w:val="00975DD3"/>
    <w:rsid w:val="00977DA6"/>
    <w:rsid w:val="0098033A"/>
    <w:rsid w:val="009806F4"/>
    <w:rsid w:val="00981346"/>
    <w:rsid w:val="00981555"/>
    <w:rsid w:val="009824D9"/>
    <w:rsid w:val="00983E71"/>
    <w:rsid w:val="00985C6F"/>
    <w:rsid w:val="009908E5"/>
    <w:rsid w:val="00990C38"/>
    <w:rsid w:val="00991D0A"/>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1C25"/>
    <w:rsid w:val="00A3322B"/>
    <w:rsid w:val="00A33404"/>
    <w:rsid w:val="00A37E34"/>
    <w:rsid w:val="00A408E8"/>
    <w:rsid w:val="00A425F0"/>
    <w:rsid w:val="00A426A8"/>
    <w:rsid w:val="00A43A74"/>
    <w:rsid w:val="00A43F37"/>
    <w:rsid w:val="00A444C4"/>
    <w:rsid w:val="00A44A14"/>
    <w:rsid w:val="00A4556B"/>
    <w:rsid w:val="00A460EA"/>
    <w:rsid w:val="00A477A1"/>
    <w:rsid w:val="00A51DF5"/>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709C9"/>
    <w:rsid w:val="00A7154B"/>
    <w:rsid w:val="00A71D21"/>
    <w:rsid w:val="00A71D47"/>
    <w:rsid w:val="00A720A3"/>
    <w:rsid w:val="00A72E77"/>
    <w:rsid w:val="00A74B44"/>
    <w:rsid w:val="00A750AE"/>
    <w:rsid w:val="00A75760"/>
    <w:rsid w:val="00A75F73"/>
    <w:rsid w:val="00A76523"/>
    <w:rsid w:val="00A76831"/>
    <w:rsid w:val="00A77828"/>
    <w:rsid w:val="00A77D51"/>
    <w:rsid w:val="00A810E9"/>
    <w:rsid w:val="00A81E49"/>
    <w:rsid w:val="00A82DAC"/>
    <w:rsid w:val="00A8384D"/>
    <w:rsid w:val="00A8473F"/>
    <w:rsid w:val="00A847AE"/>
    <w:rsid w:val="00A84FFC"/>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23EB"/>
    <w:rsid w:val="00AC3C64"/>
    <w:rsid w:val="00AC468B"/>
    <w:rsid w:val="00AC540E"/>
    <w:rsid w:val="00AC5EAC"/>
    <w:rsid w:val="00AC600E"/>
    <w:rsid w:val="00AC618F"/>
    <w:rsid w:val="00AC6D3D"/>
    <w:rsid w:val="00AD258C"/>
    <w:rsid w:val="00AD36CF"/>
    <w:rsid w:val="00AD424E"/>
    <w:rsid w:val="00AD44F8"/>
    <w:rsid w:val="00AD4D0F"/>
    <w:rsid w:val="00AD5284"/>
    <w:rsid w:val="00AD53F5"/>
    <w:rsid w:val="00AD54A3"/>
    <w:rsid w:val="00AD78B6"/>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79B8"/>
    <w:rsid w:val="00B80E7C"/>
    <w:rsid w:val="00B81469"/>
    <w:rsid w:val="00B81F3E"/>
    <w:rsid w:val="00B82C43"/>
    <w:rsid w:val="00B84041"/>
    <w:rsid w:val="00B84A56"/>
    <w:rsid w:val="00B90109"/>
    <w:rsid w:val="00B91015"/>
    <w:rsid w:val="00B91556"/>
    <w:rsid w:val="00B9211E"/>
    <w:rsid w:val="00B92D94"/>
    <w:rsid w:val="00B948D2"/>
    <w:rsid w:val="00B95645"/>
    <w:rsid w:val="00B9593E"/>
    <w:rsid w:val="00B95F46"/>
    <w:rsid w:val="00B967A4"/>
    <w:rsid w:val="00BA0D43"/>
    <w:rsid w:val="00BA0F30"/>
    <w:rsid w:val="00BA467C"/>
    <w:rsid w:val="00BA475E"/>
    <w:rsid w:val="00BB2C1A"/>
    <w:rsid w:val="00BB3CC5"/>
    <w:rsid w:val="00BB581A"/>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170F"/>
    <w:rsid w:val="00C2737D"/>
    <w:rsid w:val="00C27B78"/>
    <w:rsid w:val="00C33349"/>
    <w:rsid w:val="00C33BCE"/>
    <w:rsid w:val="00C341CB"/>
    <w:rsid w:val="00C3439A"/>
    <w:rsid w:val="00C34419"/>
    <w:rsid w:val="00C3462C"/>
    <w:rsid w:val="00C358C6"/>
    <w:rsid w:val="00C403C3"/>
    <w:rsid w:val="00C41580"/>
    <w:rsid w:val="00C41A51"/>
    <w:rsid w:val="00C41DDA"/>
    <w:rsid w:val="00C41DFE"/>
    <w:rsid w:val="00C4433A"/>
    <w:rsid w:val="00C44C55"/>
    <w:rsid w:val="00C46BF0"/>
    <w:rsid w:val="00C47792"/>
    <w:rsid w:val="00C479F5"/>
    <w:rsid w:val="00C52A02"/>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36A5"/>
    <w:rsid w:val="00CA3D82"/>
    <w:rsid w:val="00CA55B8"/>
    <w:rsid w:val="00CA5D21"/>
    <w:rsid w:val="00CA6350"/>
    <w:rsid w:val="00CA7CF6"/>
    <w:rsid w:val="00CB05E6"/>
    <w:rsid w:val="00CB3242"/>
    <w:rsid w:val="00CB3D58"/>
    <w:rsid w:val="00CB53F1"/>
    <w:rsid w:val="00CB7B9C"/>
    <w:rsid w:val="00CC06E2"/>
    <w:rsid w:val="00CC3A5E"/>
    <w:rsid w:val="00CC434B"/>
    <w:rsid w:val="00CC504D"/>
    <w:rsid w:val="00CC6B05"/>
    <w:rsid w:val="00CC75ED"/>
    <w:rsid w:val="00CC788D"/>
    <w:rsid w:val="00CC7FD9"/>
    <w:rsid w:val="00CC7FDA"/>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C06"/>
    <w:rsid w:val="00D06B38"/>
    <w:rsid w:val="00D06EF8"/>
    <w:rsid w:val="00D070CF"/>
    <w:rsid w:val="00D1196E"/>
    <w:rsid w:val="00D1215C"/>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2E1C"/>
    <w:rsid w:val="00D33473"/>
    <w:rsid w:val="00D3349D"/>
    <w:rsid w:val="00D34926"/>
    <w:rsid w:val="00D350EA"/>
    <w:rsid w:val="00D3585C"/>
    <w:rsid w:val="00D35D10"/>
    <w:rsid w:val="00D37344"/>
    <w:rsid w:val="00D37423"/>
    <w:rsid w:val="00D37EB1"/>
    <w:rsid w:val="00D37F43"/>
    <w:rsid w:val="00D406CB"/>
    <w:rsid w:val="00D40AA4"/>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70E63"/>
    <w:rsid w:val="00D71BE4"/>
    <w:rsid w:val="00D75582"/>
    <w:rsid w:val="00D766F8"/>
    <w:rsid w:val="00D774A6"/>
    <w:rsid w:val="00D867C6"/>
    <w:rsid w:val="00D870CB"/>
    <w:rsid w:val="00D87CAD"/>
    <w:rsid w:val="00D87E3C"/>
    <w:rsid w:val="00D91593"/>
    <w:rsid w:val="00D93FD2"/>
    <w:rsid w:val="00D947D7"/>
    <w:rsid w:val="00D96BFD"/>
    <w:rsid w:val="00DA19F8"/>
    <w:rsid w:val="00DB08DB"/>
    <w:rsid w:val="00DB0E0F"/>
    <w:rsid w:val="00DB41F6"/>
    <w:rsid w:val="00DC02CE"/>
    <w:rsid w:val="00DC0E17"/>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495"/>
    <w:rsid w:val="00E027A5"/>
    <w:rsid w:val="00E02B41"/>
    <w:rsid w:val="00E047CA"/>
    <w:rsid w:val="00E04FDF"/>
    <w:rsid w:val="00E10235"/>
    <w:rsid w:val="00E1024D"/>
    <w:rsid w:val="00E10A34"/>
    <w:rsid w:val="00E10A94"/>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3EE8"/>
    <w:rsid w:val="00E54B26"/>
    <w:rsid w:val="00E554C1"/>
    <w:rsid w:val="00E60CFB"/>
    <w:rsid w:val="00E61701"/>
    <w:rsid w:val="00E622C1"/>
    <w:rsid w:val="00E62FF1"/>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287D"/>
    <w:rsid w:val="00ED3B0C"/>
    <w:rsid w:val="00ED453A"/>
    <w:rsid w:val="00ED6012"/>
    <w:rsid w:val="00ED732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AA9"/>
    <w:rsid w:val="00F04573"/>
    <w:rsid w:val="00F077FC"/>
    <w:rsid w:val="00F10ECF"/>
    <w:rsid w:val="00F1129E"/>
    <w:rsid w:val="00F113C3"/>
    <w:rsid w:val="00F130CD"/>
    <w:rsid w:val="00F13DFF"/>
    <w:rsid w:val="00F15344"/>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5C2C"/>
    <w:rsid w:val="00F4692E"/>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215D4A0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465B4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footer" Target="footer1.xml"/><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0.wmf"/><Relationship Id="rId89" Type="http://schemas.openxmlformats.org/officeDocument/2006/relationships/oleObject" Target="embeddings/oleObject4.bin"/><Relationship Id="rId112" Type="http://schemas.openxmlformats.org/officeDocument/2006/relationships/oleObject" Target="embeddings/oleObject9.bin"/><Relationship Id="rId16" Type="http://schemas.openxmlformats.org/officeDocument/2006/relationships/image" Target="media/image4.emf"/><Relationship Id="rId107" Type="http://schemas.openxmlformats.org/officeDocument/2006/relationships/image" Target="media/image86.png"/><Relationship Id="rId11" Type="http://schemas.openxmlformats.org/officeDocument/2006/relationships/footnotes" Target="footnotes.xml"/><Relationship Id="rId32" Type="http://schemas.openxmlformats.org/officeDocument/2006/relationships/image" Target="media/image20.wmf"/><Relationship Id="rId37" Type="http://schemas.openxmlformats.org/officeDocument/2006/relationships/image" Target="media/image25.wmf"/><Relationship Id="rId53" Type="http://schemas.openxmlformats.org/officeDocument/2006/relationships/image" Target="media/image41.wmf"/><Relationship Id="rId58" Type="http://schemas.openxmlformats.org/officeDocument/2006/relationships/image" Target="media/image46.wmf"/><Relationship Id="rId74" Type="http://schemas.openxmlformats.org/officeDocument/2006/relationships/image" Target="media/image62.wmf"/><Relationship Id="rId79" Type="http://schemas.openxmlformats.org/officeDocument/2006/relationships/image" Target="media/image66.png"/><Relationship Id="rId102" Type="http://schemas.openxmlformats.org/officeDocument/2006/relationships/image" Target="media/image83.wmf"/><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3.wmf"/><Relationship Id="rId95" Type="http://schemas.openxmlformats.org/officeDocument/2006/relationships/image" Target="media/image76.png"/><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image" Target="media/image81.wmf"/><Relationship Id="rId105" Type="http://schemas.openxmlformats.org/officeDocument/2006/relationships/image" Target="media/image85.wmf"/><Relationship Id="rId113" Type="http://schemas.openxmlformats.org/officeDocument/2006/relationships/image" Target="media/image90.wmf"/><Relationship Id="rId118" Type="http://schemas.openxmlformats.org/officeDocument/2006/relationships/footer" Target="footer2.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wmf"/><Relationship Id="rId80" Type="http://schemas.openxmlformats.org/officeDocument/2006/relationships/image" Target="media/image67.wmf"/><Relationship Id="rId85" Type="http://schemas.openxmlformats.org/officeDocument/2006/relationships/oleObject" Target="embeddings/oleObject2.bin"/><Relationship Id="rId93" Type="http://schemas.openxmlformats.org/officeDocument/2006/relationships/oleObject" Target="embeddings/oleObject6.bin"/><Relationship Id="rId98" Type="http://schemas.openxmlformats.org/officeDocument/2006/relationships/image" Target="media/image79.wmf"/><Relationship Id="rId121"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image" Target="media/image84.wmf"/><Relationship Id="rId108" Type="http://schemas.openxmlformats.org/officeDocument/2006/relationships/image" Target="media/image87.wmf"/><Relationship Id="rId116" Type="http://schemas.openxmlformats.org/officeDocument/2006/relationships/header" Target="header2.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image" Target="media/image63.png"/><Relationship Id="rId83" Type="http://schemas.openxmlformats.org/officeDocument/2006/relationships/oleObject" Target="embeddings/oleObject1.bin"/><Relationship Id="rId88" Type="http://schemas.openxmlformats.org/officeDocument/2006/relationships/image" Target="media/image72.wmf"/><Relationship Id="rId91" Type="http://schemas.openxmlformats.org/officeDocument/2006/relationships/oleObject" Target="embeddings/oleObject5.bin"/><Relationship Id="rId96" Type="http://schemas.openxmlformats.org/officeDocument/2006/relationships/image" Target="media/image77.png"/><Relationship Id="rId111"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oleObject" Target="embeddings/oleObject7.bin"/><Relationship Id="rId114" Type="http://schemas.openxmlformats.org/officeDocument/2006/relationships/oleObject" Target="embeddings/oleObject10.bin"/><Relationship Id="rId119" Type="http://schemas.openxmlformats.org/officeDocument/2006/relationships/header" Target="header3.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png"/><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1.wmf"/><Relationship Id="rId94" Type="http://schemas.openxmlformats.org/officeDocument/2006/relationships/image" Target="media/image75.png"/><Relationship Id="rId99" Type="http://schemas.openxmlformats.org/officeDocument/2006/relationships/image" Target="media/image80.wmf"/><Relationship Id="rId101" Type="http://schemas.openxmlformats.org/officeDocument/2006/relationships/image" Target="media/image82.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109" Type="http://schemas.openxmlformats.org/officeDocument/2006/relationships/image" Target="media/image88.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chart" Target="charts/chart1.xml"/><Relationship Id="rId97" Type="http://schemas.openxmlformats.org/officeDocument/2006/relationships/image" Target="media/image78.wmf"/><Relationship Id="rId104"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120" Type="http://schemas.openxmlformats.org/officeDocument/2006/relationships/fontTable" Target="fontTable.xml"/><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4.wmf"/><Relationship Id="rId2" Type="http://schemas.openxmlformats.org/officeDocument/2006/relationships/customXml" Target="../customXml/item2.xml"/><Relationship Id="rId29" Type="http://schemas.openxmlformats.org/officeDocument/2006/relationships/image" Target="media/image17.png"/><Relationship Id="rId24" Type="http://schemas.openxmlformats.org/officeDocument/2006/relationships/image" Target="media/image12.wmf"/><Relationship Id="rId40" Type="http://schemas.openxmlformats.org/officeDocument/2006/relationships/image" Target="media/image28.wmf"/><Relationship Id="rId45" Type="http://schemas.openxmlformats.org/officeDocument/2006/relationships/image" Target="media/image33.wmf"/><Relationship Id="rId66" Type="http://schemas.openxmlformats.org/officeDocument/2006/relationships/image" Target="media/image54.wmf"/><Relationship Id="rId87" Type="http://schemas.openxmlformats.org/officeDocument/2006/relationships/oleObject" Target="embeddings/oleObject3.bin"/><Relationship Id="rId110" Type="http://schemas.openxmlformats.org/officeDocument/2006/relationships/oleObject" Target="embeddings/oleObject8.bin"/><Relationship Id="rId115"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23D8E651-4DA8-47B9-9B84-4C6CB702BC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152</Pages>
  <Words>44799</Words>
  <Characters>255356</Characters>
  <Application>Microsoft Office Word</Application>
  <DocSecurity>8</DocSecurity>
  <Lines>2127</Lines>
  <Paragraphs>599</Paragraphs>
  <ScaleCrop>false</ScaleCrop>
  <LinksUpToDate>false</LinksUpToDate>
  <CharactersWithSpaces>299556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
  <dc:creator/>
  <cp:keywords/>
  <dc:description/>
  <cp:lastModifiedBy/>
  <cp:revision>1</cp:revision>
  <dcterms:created xsi:type="dcterms:W3CDTF">2024-06-12T12:46:00Z</dcterms:created>
  <dcterms:modified xsi:type="dcterms:W3CDTF">2024-06-17T08:12:00Z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ies>
</file>