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C5142" w14:textId="77777777" w:rsidR="00540D4E" w:rsidRDefault="006E74F1" w:rsidP="00540D4E">
      <w:pPr>
        <w:pStyle w:val="Checklist"/>
        <w:tabs>
          <w:tab w:val="left" w:pos="4111"/>
        </w:tabs>
      </w:pPr>
      <w:r>
        <w:t>STC</w:t>
      </w:r>
      <w:r w:rsidR="00540D4E" w:rsidRPr="00540D4E">
        <w:t xml:space="preserve"> </w:t>
      </w:r>
      <w:r w:rsidR="00CA0D40" w:rsidRPr="00CA0D40">
        <w:t>Alternative and Workgroup Vote</w:t>
      </w:r>
    </w:p>
    <w:p w14:paraId="61064AE2" w14:textId="77777777" w:rsidR="00EF6704" w:rsidRDefault="00EF6704" w:rsidP="0006725A">
      <w:pPr>
        <w:ind w:right="113"/>
        <w:rPr>
          <w:rFonts w:cs="Arial"/>
          <w:b/>
          <w:sz w:val="24"/>
        </w:rPr>
      </w:pPr>
    </w:p>
    <w:p w14:paraId="75F3610B" w14:textId="5B35B922" w:rsidR="0006725A" w:rsidRDefault="00E32F41" w:rsidP="00E32F41">
      <w:pPr>
        <w:rPr>
          <w:sz w:val="24"/>
        </w:rPr>
      </w:pPr>
      <w:r w:rsidRPr="00E32F41">
        <w:rPr>
          <w:rFonts w:cs="Arial"/>
          <w:b/>
          <w:color w:val="F26522" w:themeColor="accent1"/>
          <w:sz w:val="28"/>
        </w:rPr>
        <w:t>CM094 - Amendment to Bi-annual estimate provisions</w:t>
      </w:r>
    </w:p>
    <w:p w14:paraId="14DEDA5C"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446BBC89" w14:textId="77777777" w:rsidR="00D9239D" w:rsidRDefault="001C44FE" w:rsidP="0012195F">
      <w:pPr>
        <w:pStyle w:val="BodyText"/>
        <w:rPr>
          <w:sz w:val="24"/>
        </w:rPr>
      </w:pPr>
      <w:r w:rsidRPr="009E5084">
        <w:rPr>
          <w:b/>
          <w:sz w:val="24"/>
        </w:rPr>
        <w:t>Stage 1 - Alternative Vote</w:t>
      </w:r>
    </w:p>
    <w:p w14:paraId="742CA7B0"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Alternative </w:t>
      </w:r>
      <w:r w:rsidR="00386EBA">
        <w:rPr>
          <w:sz w:val="24"/>
        </w:rPr>
        <w:t xml:space="preserve">STC </w:t>
      </w:r>
      <w:r w:rsidR="0012195F">
        <w:rPr>
          <w:sz w:val="24"/>
        </w:rPr>
        <w:t>Modifications</w:t>
      </w:r>
      <w:r w:rsidR="0027690D">
        <w:rPr>
          <w:sz w:val="24"/>
        </w:rPr>
        <w:t>.</w:t>
      </w:r>
    </w:p>
    <w:p w14:paraId="7029F58F" w14:textId="77777777" w:rsidR="001C44FE" w:rsidRPr="009E5084" w:rsidRDefault="001C44FE" w:rsidP="001C44FE">
      <w:pPr>
        <w:pStyle w:val="BodyText"/>
        <w:rPr>
          <w:b/>
          <w:sz w:val="24"/>
        </w:rPr>
      </w:pPr>
      <w:r w:rsidRPr="009E5084">
        <w:rPr>
          <w:b/>
          <w:sz w:val="24"/>
        </w:rPr>
        <w:t xml:space="preserve">Stage 2 - Workgroup Vote </w:t>
      </w:r>
    </w:p>
    <w:p w14:paraId="14BE5B13"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w:t>
      </w:r>
      <w:r w:rsidR="000215F6">
        <w:rPr>
          <w:sz w:val="24"/>
        </w:rPr>
        <w:t>Original so</w:t>
      </w:r>
      <w:r w:rsidR="009901A2">
        <w:rPr>
          <w:sz w:val="24"/>
        </w:rPr>
        <w:t>lution</w:t>
      </w:r>
      <w:r w:rsidR="00942A23">
        <w:rPr>
          <w:sz w:val="24"/>
        </w:rPr>
        <w:t xml:space="preserve"> and </w:t>
      </w:r>
      <w:r w:rsidR="0027690D">
        <w:rPr>
          <w:sz w:val="24"/>
        </w:rPr>
        <w:t>Alternative STC Modification</w:t>
      </w:r>
      <w:r w:rsidR="00942A23">
        <w:rPr>
          <w:sz w:val="24"/>
        </w:rPr>
        <w:t>s</w:t>
      </w:r>
      <w:r w:rsidR="000A0700">
        <w:rPr>
          <w:sz w:val="24"/>
        </w:rPr>
        <w:t xml:space="preserve"> </w:t>
      </w:r>
      <w:r w:rsidR="00FC73E3">
        <w:rPr>
          <w:sz w:val="24"/>
        </w:rPr>
        <w:t>(if there are any)</w:t>
      </w:r>
      <w:r w:rsidR="00942A23">
        <w:rPr>
          <w:sz w:val="24"/>
        </w:rPr>
        <w:t xml:space="preserve"> against the </w:t>
      </w:r>
      <w:r w:rsidR="000A0700">
        <w:rPr>
          <w:sz w:val="24"/>
        </w:rPr>
        <w:t xml:space="preserve">STC </w:t>
      </w:r>
      <w:r w:rsidR="00942A23">
        <w:rPr>
          <w:sz w:val="24"/>
        </w:rPr>
        <w:t>objectives</w:t>
      </w:r>
      <w:r w:rsidR="004046AC">
        <w:rPr>
          <w:sz w:val="24"/>
        </w:rPr>
        <w:t xml:space="preserve"> compared to the baseline</w:t>
      </w:r>
      <w:r w:rsidR="00627EDB">
        <w:rPr>
          <w:sz w:val="24"/>
        </w:rPr>
        <w:t xml:space="preserve"> (the current </w:t>
      </w:r>
      <w:r w:rsidR="000A0700">
        <w:rPr>
          <w:sz w:val="24"/>
        </w:rPr>
        <w:t>STC</w:t>
      </w:r>
      <w:r w:rsidR="00627EDB">
        <w:rPr>
          <w:sz w:val="24"/>
        </w:rPr>
        <w:t>)</w:t>
      </w:r>
      <w:r w:rsidR="00145A1F">
        <w:rPr>
          <w:sz w:val="24"/>
        </w:rPr>
        <w:t>.</w:t>
      </w:r>
      <w:r w:rsidR="000C08E0">
        <w:rPr>
          <w:sz w:val="24"/>
        </w:rPr>
        <w:t xml:space="preserve"> </w:t>
      </w:r>
    </w:p>
    <w:p w14:paraId="65B89F92" w14:textId="77777777" w:rsidR="00A33530" w:rsidRPr="00E57DAF" w:rsidRDefault="00A33530" w:rsidP="009E5084">
      <w:pPr>
        <w:pStyle w:val="BodyText"/>
        <w:rPr>
          <w:sz w:val="24"/>
        </w:rPr>
      </w:pPr>
      <w:r>
        <w:rPr>
          <w:sz w:val="24"/>
        </w:rPr>
        <w:t>2b)</w:t>
      </w:r>
      <w:r w:rsidRPr="00A33530">
        <w:rPr>
          <w:sz w:val="24"/>
        </w:rPr>
        <w:t xml:space="preserve"> </w:t>
      </w:r>
      <w:r w:rsidR="008B4C16">
        <w:rPr>
          <w:sz w:val="24"/>
        </w:rPr>
        <w:t xml:space="preserve">If </w:t>
      </w:r>
      <w:r w:rsidR="00C14BBA">
        <w:rPr>
          <w:sz w:val="24"/>
        </w:rPr>
        <w:t>Alternative STC Modifications</w:t>
      </w:r>
      <w:r w:rsidRPr="00E57DAF">
        <w:rPr>
          <w:sz w:val="24"/>
        </w:rPr>
        <w:t xml:space="preserve"> exist, </w:t>
      </w:r>
      <w:r w:rsidR="00145A1F">
        <w:rPr>
          <w:sz w:val="24"/>
        </w:rPr>
        <w:t xml:space="preserve">vote on whether </w:t>
      </w:r>
      <w:r w:rsidRPr="00E57DAF">
        <w:rPr>
          <w:sz w:val="24"/>
        </w:rPr>
        <w:t xml:space="preserve">each </w:t>
      </w:r>
      <w:r w:rsidR="00C14BBA">
        <w:rPr>
          <w:sz w:val="24"/>
        </w:rPr>
        <w:t>Alternative STC Modification</w:t>
      </w:r>
      <w:r w:rsidRPr="00E57DAF">
        <w:rPr>
          <w:sz w:val="24"/>
        </w:rPr>
        <w:t xml:space="preserve"> better facilitate</w:t>
      </w:r>
      <w:r w:rsidR="00145A1F">
        <w:rPr>
          <w:sz w:val="24"/>
        </w:rPr>
        <w:t>s</w:t>
      </w:r>
      <w:r w:rsidRPr="00E57DAF">
        <w:rPr>
          <w:sz w:val="24"/>
        </w:rPr>
        <w:t xml:space="preserve"> the Applicable </w:t>
      </w:r>
      <w:r w:rsidR="000A0700">
        <w:rPr>
          <w:sz w:val="24"/>
        </w:rPr>
        <w:t>STC</w:t>
      </w:r>
      <w:r w:rsidRPr="00E57DAF">
        <w:rPr>
          <w:sz w:val="24"/>
        </w:rPr>
        <w:t xml:space="preserve"> Objectives</w:t>
      </w:r>
      <w:r w:rsidR="004365FB">
        <w:rPr>
          <w:sz w:val="24"/>
        </w:rPr>
        <w:t xml:space="preserve"> better</w:t>
      </w:r>
      <w:r w:rsidRPr="00E57DAF">
        <w:rPr>
          <w:sz w:val="24"/>
        </w:rPr>
        <w:t xml:space="preserve"> than the </w:t>
      </w:r>
      <w:r w:rsidR="000215F6">
        <w:rPr>
          <w:sz w:val="24"/>
        </w:rPr>
        <w:t>Original Modification Proposal</w:t>
      </w:r>
      <w:r w:rsidR="00145A1F">
        <w:rPr>
          <w:sz w:val="24"/>
        </w:rPr>
        <w:t>.</w:t>
      </w:r>
    </w:p>
    <w:p w14:paraId="76CEA2AA" w14:textId="77777777" w:rsidR="001C44FE" w:rsidRDefault="00A33530" w:rsidP="001C44FE">
      <w:pPr>
        <w:pStyle w:val="BodyText"/>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704352E9" w14:textId="77777777" w:rsidR="008D369C" w:rsidRDefault="008D369C">
      <w:pPr>
        <w:spacing w:after="160" w:line="259" w:lineRule="auto"/>
        <w:rPr>
          <w:b/>
          <w:color w:val="F26522" w:themeColor="accent1"/>
          <w:sz w:val="24"/>
        </w:rPr>
      </w:pPr>
    </w:p>
    <w:p w14:paraId="61D097EC" w14:textId="77777777" w:rsidR="00FD203D" w:rsidRDefault="00FD203D" w:rsidP="00FD203D">
      <w:pPr>
        <w:pStyle w:val="BodyText"/>
        <w:rPr>
          <w:b/>
          <w:color w:val="F26522" w:themeColor="accent1"/>
          <w:sz w:val="24"/>
        </w:rPr>
      </w:pPr>
      <w:r>
        <w:rPr>
          <w:b/>
          <w:color w:val="F26522" w:themeColor="accent1"/>
          <w:sz w:val="24"/>
        </w:rPr>
        <w:t xml:space="preserve">Terms used in this </w:t>
      </w:r>
      <w:proofErr w:type="gramStart"/>
      <w:r>
        <w:rPr>
          <w:b/>
          <w:color w:val="F26522" w:themeColor="accent1"/>
          <w:sz w:val="24"/>
        </w:rPr>
        <w:t>document</w:t>
      </w:r>
      <w:proofErr w:type="gramEnd"/>
    </w:p>
    <w:tbl>
      <w:tblPr>
        <w:tblStyle w:val="TableGrid"/>
        <w:tblW w:w="0" w:type="auto"/>
        <w:tblInd w:w="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FD203D" w14:paraId="7C9AC775"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A612C80" w14:textId="77777777" w:rsidR="00FD203D" w:rsidRDefault="00FD203D">
            <w:pPr>
              <w:spacing w:after="160" w:line="256" w:lineRule="auto"/>
              <w:rPr>
                <w:b/>
                <w:color w:val="FFFFFF" w:themeColor="background1"/>
                <w:sz w:val="24"/>
                <w:lang w:eastAsia="en-US"/>
              </w:rPr>
            </w:pPr>
            <w:r>
              <w:rPr>
                <w:b/>
                <w:color w:val="FFFFFF" w:themeColor="background1"/>
                <w:sz w:val="24"/>
                <w:lang w:eastAsia="en-US"/>
              </w:rPr>
              <w:t>Term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CF4F654" w14:textId="77777777" w:rsidR="00FD203D" w:rsidRDefault="00FD203D">
            <w:pPr>
              <w:spacing w:after="160" w:line="256" w:lineRule="auto"/>
              <w:rPr>
                <w:b/>
                <w:color w:val="FFFFFF" w:themeColor="background1"/>
                <w:sz w:val="24"/>
                <w:lang w:eastAsia="en-US"/>
              </w:rPr>
            </w:pPr>
            <w:r>
              <w:rPr>
                <w:b/>
                <w:color w:val="FFFFFF" w:themeColor="background1"/>
                <w:sz w:val="24"/>
                <w:lang w:eastAsia="en-US"/>
              </w:rPr>
              <w:t>Meaning</w:t>
            </w:r>
          </w:p>
        </w:tc>
      </w:tr>
      <w:tr w:rsidR="00FD203D" w14:paraId="60044876"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8E2D6A1" w14:textId="77777777" w:rsidR="00FD203D" w:rsidRDefault="00FD203D">
            <w:pPr>
              <w:spacing w:after="160" w:line="256" w:lineRule="auto"/>
              <w:rPr>
                <w:sz w:val="24"/>
                <w:lang w:eastAsia="en-US"/>
              </w:rPr>
            </w:pPr>
            <w:r>
              <w:rPr>
                <w:sz w:val="24"/>
                <w:lang w:eastAsia="en-US"/>
              </w:rPr>
              <w:t>Baseline</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150B389" w14:textId="77777777" w:rsidR="00FD203D" w:rsidRDefault="00FD203D">
            <w:pPr>
              <w:spacing w:after="160" w:line="256" w:lineRule="auto"/>
              <w:rPr>
                <w:sz w:val="24"/>
                <w:lang w:eastAsia="en-US"/>
              </w:rPr>
            </w:pPr>
            <w:r>
              <w:rPr>
                <w:sz w:val="24"/>
                <w:lang w:eastAsia="en-US"/>
              </w:rPr>
              <w:t xml:space="preserve">The current </w:t>
            </w:r>
            <w:r w:rsidR="00B84C0E">
              <w:rPr>
                <w:sz w:val="24"/>
                <w:lang w:eastAsia="en-US"/>
              </w:rPr>
              <w:t>STC</w:t>
            </w:r>
            <w:r>
              <w:rPr>
                <w:sz w:val="24"/>
                <w:lang w:eastAsia="en-US"/>
              </w:rPr>
              <w:t xml:space="preserve"> (if voting for the Baseline, you believe no modification should be made)</w:t>
            </w:r>
          </w:p>
        </w:tc>
      </w:tr>
      <w:tr w:rsidR="00FD203D" w14:paraId="29AEBFA9"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F5CD1D4" w14:textId="77777777" w:rsidR="00FD203D" w:rsidRDefault="00FD203D">
            <w:pPr>
              <w:spacing w:after="160" w:line="256" w:lineRule="auto"/>
              <w:rPr>
                <w:sz w:val="24"/>
                <w:lang w:eastAsia="en-US"/>
              </w:rPr>
            </w:pPr>
            <w:r>
              <w:rPr>
                <w:sz w:val="24"/>
                <w:lang w:eastAsia="en-US"/>
              </w:rPr>
              <w:t>Original</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6EA6843" w14:textId="77777777" w:rsidR="00FD203D" w:rsidRDefault="00FD203D">
            <w:pPr>
              <w:spacing w:after="160" w:line="256" w:lineRule="auto"/>
              <w:rPr>
                <w:sz w:val="24"/>
                <w:lang w:eastAsia="en-US"/>
              </w:rPr>
            </w:pPr>
            <w:r>
              <w:rPr>
                <w:sz w:val="24"/>
                <w:lang w:eastAsia="en-US"/>
              </w:rPr>
              <w:t>The solution which was firstly proposed by the Proposer of the modification</w:t>
            </w:r>
          </w:p>
        </w:tc>
      </w:tr>
      <w:tr w:rsidR="00FD203D" w14:paraId="0885FD39" w14:textId="77777777" w:rsidTr="00FD203D">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FFB90C2" w14:textId="77777777" w:rsidR="00FD203D" w:rsidRDefault="000D668F">
            <w:pPr>
              <w:spacing w:after="160" w:line="256" w:lineRule="auto"/>
              <w:rPr>
                <w:sz w:val="24"/>
                <w:lang w:eastAsia="en-US"/>
              </w:rPr>
            </w:pPr>
            <w:r>
              <w:rPr>
                <w:sz w:val="24"/>
              </w:rPr>
              <w:t>Alternative STC Modification</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0ED3E90" w14:textId="77777777" w:rsidR="00FD203D" w:rsidRDefault="000D668F">
            <w:pPr>
              <w:spacing w:after="160" w:line="256" w:lineRule="auto"/>
              <w:rPr>
                <w:sz w:val="24"/>
                <w:lang w:eastAsia="en-US"/>
              </w:rPr>
            </w:pPr>
            <w:r>
              <w:rPr>
                <w:sz w:val="24"/>
                <w:lang w:eastAsia="en-US"/>
              </w:rPr>
              <w:t>A</w:t>
            </w:r>
            <w:r w:rsidR="00FD203D">
              <w:rPr>
                <w:sz w:val="24"/>
                <w:lang w:eastAsia="en-US"/>
              </w:rPr>
              <w:t>n Alternative Solution which has been developed by the Workgroup</w:t>
            </w:r>
          </w:p>
        </w:tc>
      </w:tr>
    </w:tbl>
    <w:p w14:paraId="17501E32" w14:textId="77777777" w:rsidR="00FD203D" w:rsidRDefault="00FD203D">
      <w:pPr>
        <w:spacing w:after="160" w:line="259" w:lineRule="auto"/>
        <w:rPr>
          <w:b/>
          <w:color w:val="F26522" w:themeColor="accent1"/>
          <w:sz w:val="24"/>
        </w:rPr>
      </w:pPr>
    </w:p>
    <w:p w14:paraId="77A31743" w14:textId="77777777" w:rsidR="00CA0D40" w:rsidRDefault="00CA0D40" w:rsidP="008D369C">
      <w:pPr>
        <w:pStyle w:val="BodyText"/>
        <w:rPr>
          <w:b/>
          <w:color w:val="F26522" w:themeColor="accent1"/>
          <w:sz w:val="24"/>
        </w:rPr>
      </w:pPr>
      <w:r w:rsidRPr="001F5F82">
        <w:rPr>
          <w:b/>
          <w:color w:val="F26522" w:themeColor="accent1"/>
          <w:sz w:val="24"/>
        </w:rPr>
        <w:t xml:space="preserve">The Applicable </w:t>
      </w:r>
      <w:r w:rsidR="001E5808">
        <w:rPr>
          <w:b/>
          <w:color w:val="F26522" w:themeColor="accent1"/>
          <w:sz w:val="24"/>
        </w:rPr>
        <w:t>STC</w:t>
      </w:r>
      <w:r w:rsidRPr="001F5F82">
        <w:rPr>
          <w:b/>
          <w:color w:val="F26522" w:themeColor="accent1"/>
          <w:sz w:val="24"/>
        </w:rPr>
        <w:t xml:space="preserve"> Objectives are:</w:t>
      </w:r>
    </w:p>
    <w:p w14:paraId="46C060E6" w14:textId="77777777" w:rsidR="00FD203D" w:rsidRPr="00FD203D" w:rsidRDefault="00FD203D" w:rsidP="00FD203D">
      <w:pPr>
        <w:pStyle w:val="BodyText"/>
        <w:rPr>
          <w:sz w:val="24"/>
        </w:rPr>
      </w:pPr>
      <w:r w:rsidRPr="00FD203D">
        <w:rPr>
          <w:sz w:val="24"/>
        </w:rPr>
        <w:t>(a) efficient discharge of the obligations imposed upon transmission licensees by transmission licences and the Act</w:t>
      </w:r>
    </w:p>
    <w:p w14:paraId="5D521F42" w14:textId="77777777" w:rsidR="00FD203D" w:rsidRPr="00FD203D" w:rsidRDefault="00FD203D" w:rsidP="00FD203D">
      <w:pPr>
        <w:pStyle w:val="BodyText"/>
        <w:rPr>
          <w:sz w:val="24"/>
        </w:rPr>
      </w:pPr>
      <w:r w:rsidRPr="00FD203D">
        <w:rPr>
          <w:sz w:val="24"/>
        </w:rPr>
        <w:t xml:space="preserve">(b)  development, </w:t>
      </w:r>
      <w:proofErr w:type="gramStart"/>
      <w:r w:rsidRPr="00FD203D">
        <w:rPr>
          <w:sz w:val="24"/>
        </w:rPr>
        <w:t>maintenance</w:t>
      </w:r>
      <w:proofErr w:type="gramEnd"/>
      <w:r w:rsidRPr="00FD203D">
        <w:rPr>
          <w:sz w:val="24"/>
        </w:rPr>
        <w:t xml:space="preserve"> and operation of an efficient, economical and coordinated system of electricity transmission</w:t>
      </w:r>
    </w:p>
    <w:p w14:paraId="328620A9" w14:textId="77777777" w:rsidR="00FD203D" w:rsidRPr="00FD203D" w:rsidRDefault="00FD203D" w:rsidP="00FD203D">
      <w:pPr>
        <w:pStyle w:val="BodyText"/>
        <w:rPr>
          <w:sz w:val="24"/>
        </w:rPr>
      </w:pPr>
      <w:r w:rsidRPr="00FD203D">
        <w:rPr>
          <w:sz w:val="24"/>
        </w:rPr>
        <w:t>(c) facilitating effective competition in the generation and supply of electricity, and (so far as consistent therewith) facilitating such competition in the distribution of electricity</w:t>
      </w:r>
    </w:p>
    <w:p w14:paraId="5E9FCCA2" w14:textId="77777777" w:rsidR="00FD203D" w:rsidRPr="00FD203D" w:rsidRDefault="00FD203D" w:rsidP="00FD203D">
      <w:pPr>
        <w:pStyle w:val="BodyText"/>
        <w:rPr>
          <w:sz w:val="24"/>
        </w:rPr>
      </w:pPr>
      <w:r w:rsidRPr="00FD203D">
        <w:rPr>
          <w:sz w:val="24"/>
        </w:rPr>
        <w:t>(d) protection of the security and quality of supply and safe operation of the national electricity transmission system insofar as it relates to interactions between transmission licensees</w:t>
      </w:r>
    </w:p>
    <w:p w14:paraId="337A4981" w14:textId="77777777" w:rsidR="00FD203D" w:rsidRPr="00FD203D" w:rsidRDefault="00FD203D" w:rsidP="00FD203D">
      <w:pPr>
        <w:pStyle w:val="BodyText"/>
        <w:rPr>
          <w:sz w:val="24"/>
        </w:rPr>
      </w:pPr>
      <w:r w:rsidRPr="00FD203D">
        <w:rPr>
          <w:sz w:val="24"/>
        </w:rPr>
        <w:t>(e) promotion of good industry practice and efficiency in the implementation and administration of the arrangements described in the STC.</w:t>
      </w:r>
    </w:p>
    <w:p w14:paraId="7562ADDB" w14:textId="77777777" w:rsidR="00FD203D" w:rsidRPr="00FD203D" w:rsidRDefault="00FD203D" w:rsidP="00FD203D">
      <w:pPr>
        <w:pStyle w:val="BodyText"/>
        <w:rPr>
          <w:sz w:val="24"/>
        </w:rPr>
      </w:pPr>
      <w:r w:rsidRPr="00FD203D">
        <w:rPr>
          <w:sz w:val="24"/>
        </w:rPr>
        <w:lastRenderedPageBreak/>
        <w:t xml:space="preserve">(f) facilitation of access to the national electricity transmission system for generation not yet connected to the national electricity transmission system or distribution </w:t>
      </w:r>
      <w:proofErr w:type="gramStart"/>
      <w:r w:rsidRPr="00FD203D">
        <w:rPr>
          <w:sz w:val="24"/>
        </w:rPr>
        <w:t>system;</w:t>
      </w:r>
      <w:proofErr w:type="gramEnd"/>
    </w:p>
    <w:p w14:paraId="65B49C26" w14:textId="77777777" w:rsidR="00FD203D" w:rsidRDefault="00FD203D" w:rsidP="00FD203D">
      <w:pPr>
        <w:pStyle w:val="BodyText"/>
        <w:rPr>
          <w:sz w:val="24"/>
        </w:rPr>
      </w:pPr>
      <w:r w:rsidRPr="00FD203D">
        <w:rPr>
          <w:sz w:val="24"/>
        </w:rPr>
        <w:t>(g) compliance with the Electricity Regulation and any relevant legally binding decision of the European Commission and/or the Agency.</w:t>
      </w:r>
    </w:p>
    <w:p w14:paraId="5CD745BB" w14:textId="77777777" w:rsidR="00FD203D" w:rsidRPr="00FD203D" w:rsidRDefault="00FD203D" w:rsidP="00FD203D">
      <w:pPr>
        <w:pStyle w:val="BodyText"/>
        <w:rPr>
          <w:sz w:val="24"/>
        </w:rPr>
      </w:pPr>
    </w:p>
    <w:p w14:paraId="499AEE4D" w14:textId="77777777" w:rsidR="00CA0D40" w:rsidRPr="00E57DAF" w:rsidRDefault="00CA0D40" w:rsidP="008D369C">
      <w:pPr>
        <w:pStyle w:val="Checklist"/>
      </w:pPr>
      <w:r w:rsidRPr="001F5F82">
        <w:t>Workgroup Vote</w:t>
      </w:r>
    </w:p>
    <w:p w14:paraId="57B4D1DE" w14:textId="77777777" w:rsidR="001F5F82" w:rsidRDefault="001F5F82" w:rsidP="00E57DAF">
      <w:pPr>
        <w:ind w:left="-426"/>
        <w:rPr>
          <w:sz w:val="24"/>
        </w:rPr>
      </w:pPr>
    </w:p>
    <w:p w14:paraId="4EE41FF1"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20AA48C7" w14:textId="77777777" w:rsidR="00B34376" w:rsidRPr="009E5084" w:rsidRDefault="00B34376" w:rsidP="008D369C">
      <w:pPr>
        <w:pStyle w:val="BodyText"/>
        <w:rPr>
          <w:sz w:val="24"/>
        </w:rPr>
      </w:pPr>
      <w:r>
        <w:rPr>
          <w:sz w:val="24"/>
        </w:rPr>
        <w:t xml:space="preserve">Vote on Workgroup Alternative Requests to become </w:t>
      </w:r>
      <w:r w:rsidR="00844EDE">
        <w:rPr>
          <w:sz w:val="24"/>
        </w:rPr>
        <w:t>Alternative STC Modifications.</w:t>
      </w:r>
    </w:p>
    <w:p w14:paraId="3FB6C72B"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6203A465" w14:textId="77777777" w:rsidR="000C4B80" w:rsidRDefault="000C4B80" w:rsidP="000C4B80">
      <w:pPr>
        <w:pStyle w:val="BodyText"/>
        <w:rPr>
          <w:i/>
          <w:sz w:val="20"/>
        </w:rPr>
      </w:pPr>
      <w:r w:rsidRPr="009E5084">
        <w:rPr>
          <w:i/>
          <w:sz w:val="20"/>
        </w:rPr>
        <w:t xml:space="preserve">Should </w:t>
      </w:r>
      <w:proofErr w:type="gramStart"/>
      <w:r w:rsidRPr="009E5084">
        <w:rPr>
          <w:i/>
          <w:sz w:val="20"/>
        </w:rPr>
        <w:t>the majority of</w:t>
      </w:r>
      <w:proofErr w:type="gramEnd"/>
      <w:r w:rsidRPr="009E5084">
        <w:rPr>
          <w:i/>
          <w:sz w:val="20"/>
        </w:rPr>
        <w:t xml:space="preserve"> the Workgroup OR the Chair believe that the potential alternative solution would better facilitate the </w:t>
      </w:r>
      <w:r w:rsidR="00BF2ECC">
        <w:rPr>
          <w:i/>
          <w:sz w:val="20"/>
        </w:rPr>
        <w:t xml:space="preserve">STC </w:t>
      </w:r>
      <w:r w:rsidRPr="009E5084">
        <w:rPr>
          <w:i/>
          <w:sz w:val="20"/>
        </w:rPr>
        <w:t>objectives</w:t>
      </w:r>
      <w:r w:rsidR="00354747" w:rsidRPr="00354747">
        <w:t xml:space="preserve"> </w:t>
      </w:r>
      <w:r w:rsidR="00354747" w:rsidRPr="00354747">
        <w:rPr>
          <w:i/>
          <w:sz w:val="20"/>
        </w:rPr>
        <w:t xml:space="preserve">(against Baseline or the </w:t>
      </w:r>
      <w:r w:rsidR="009901A2">
        <w:rPr>
          <w:i/>
          <w:sz w:val="20"/>
        </w:rPr>
        <w:t>Proposer’s modification</w:t>
      </w:r>
      <w:r w:rsidR="00354747" w:rsidRPr="00354747">
        <w:rPr>
          <w:i/>
          <w:sz w:val="20"/>
        </w:rPr>
        <w:t xml:space="preserve">) </w:t>
      </w:r>
      <w:r w:rsidRPr="009E5084">
        <w:rPr>
          <w:i/>
          <w:sz w:val="20"/>
        </w:rPr>
        <w:t xml:space="preserve">then the potential alternative will be fully developed by the Workgroup with legal text to form </w:t>
      </w:r>
      <w:r w:rsidR="00844EDE" w:rsidRPr="00844EDE">
        <w:rPr>
          <w:i/>
          <w:sz w:val="20"/>
        </w:rPr>
        <w:t xml:space="preserve">Alternative STC Modifications </w:t>
      </w:r>
      <w:r w:rsidRPr="009E5084">
        <w:rPr>
          <w:i/>
          <w:sz w:val="20"/>
        </w:rPr>
        <w:t xml:space="preserve">and submitted to the Panel and Authority alongside the </w:t>
      </w:r>
      <w:r w:rsidR="009901A2">
        <w:rPr>
          <w:i/>
          <w:sz w:val="20"/>
        </w:rPr>
        <w:t>Proposer’s Modification</w:t>
      </w:r>
      <w:r w:rsidRPr="009E5084">
        <w:rPr>
          <w:i/>
          <w:sz w:val="20"/>
        </w:rPr>
        <w:t xml:space="preserve"> for the Panel Recommendation vote and the Authority decision. </w:t>
      </w:r>
    </w:p>
    <w:p w14:paraId="40C6A67C" w14:textId="77777777" w:rsidR="00FF7324" w:rsidRPr="00E57DAF" w:rsidRDefault="00FF7324" w:rsidP="00FF7324">
      <w:pPr>
        <w:pStyle w:val="BodyText"/>
        <w:rPr>
          <w:sz w:val="24"/>
        </w:rPr>
      </w:pPr>
      <w:r w:rsidRPr="00E57DAF">
        <w:rPr>
          <w:sz w:val="24"/>
        </w:rPr>
        <w:t>“Y” = Yes</w:t>
      </w:r>
    </w:p>
    <w:p w14:paraId="1FEDBD30" w14:textId="77777777" w:rsidR="00FF7324" w:rsidRPr="00E57DAF" w:rsidRDefault="00FF7324" w:rsidP="00FF7324">
      <w:pPr>
        <w:pStyle w:val="BodyText"/>
        <w:rPr>
          <w:sz w:val="24"/>
        </w:rPr>
      </w:pPr>
      <w:r w:rsidRPr="00E57DAF">
        <w:rPr>
          <w:sz w:val="24"/>
        </w:rPr>
        <w:t>“N” = No</w:t>
      </w:r>
    </w:p>
    <w:p w14:paraId="7E7FA19E" w14:textId="77777777" w:rsidR="00FF7324" w:rsidRDefault="00FF7324" w:rsidP="00FF7324">
      <w:pPr>
        <w:pStyle w:val="BodyText"/>
        <w:rPr>
          <w:i/>
          <w:iCs/>
          <w:sz w:val="24"/>
        </w:rPr>
      </w:pPr>
      <w:r w:rsidRPr="00E57DAF">
        <w:rPr>
          <w:sz w:val="24"/>
        </w:rPr>
        <w:t>“</w:t>
      </w:r>
      <w:proofErr w:type="gramStart"/>
      <w:r w:rsidRPr="00E57DAF">
        <w:rPr>
          <w:sz w:val="24"/>
        </w:rPr>
        <w:t xml:space="preserve">-“  </w:t>
      </w:r>
      <w:proofErr w:type="gramEnd"/>
      <w:r w:rsidRPr="00E57DAF">
        <w:rPr>
          <w:sz w:val="24"/>
        </w:rPr>
        <w:t>= Neutra</w:t>
      </w:r>
      <w:r>
        <w:rPr>
          <w:sz w:val="24"/>
        </w:rPr>
        <w:t xml:space="preserve">l </w:t>
      </w:r>
      <w:r>
        <w:rPr>
          <w:i/>
          <w:iCs/>
          <w:sz w:val="24"/>
        </w:rPr>
        <w:t>(Stage 2 only)</w:t>
      </w:r>
    </w:p>
    <w:p w14:paraId="016819AC" w14:textId="77777777" w:rsidR="00FF7324" w:rsidRPr="005F5012" w:rsidRDefault="00FF7324" w:rsidP="00FF7324">
      <w:pPr>
        <w:pStyle w:val="BodyText"/>
        <w:rPr>
          <w:sz w:val="24"/>
        </w:rPr>
      </w:pPr>
      <w:r w:rsidRPr="005F5012">
        <w:rPr>
          <w:sz w:val="24"/>
        </w:rPr>
        <w:t>“</w:t>
      </w:r>
      <w:proofErr w:type="gramStart"/>
      <w:r w:rsidRPr="005F5012">
        <w:rPr>
          <w:sz w:val="24"/>
        </w:rPr>
        <w:t>Abstain”</w:t>
      </w:r>
      <w:proofErr w:type="gramEnd"/>
    </w:p>
    <w:p w14:paraId="11AD84EC" w14:textId="77777777" w:rsidR="00276E4B" w:rsidRDefault="00276E4B" w:rsidP="000C4B80">
      <w:pPr>
        <w:pStyle w:val="BodyText"/>
        <w:rPr>
          <w:i/>
          <w:sz w:val="20"/>
        </w:rPr>
      </w:pPr>
    </w:p>
    <w:tbl>
      <w:tblPr>
        <w:tblW w:w="94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2076"/>
        <w:gridCol w:w="1818"/>
        <w:gridCol w:w="1822"/>
        <w:gridCol w:w="1818"/>
      </w:tblGrid>
      <w:tr w:rsidR="00E75C8E" w:rsidRPr="00061C92" w14:paraId="05F974C3" w14:textId="77777777" w:rsidTr="00DA4003">
        <w:trPr>
          <w:trHeight w:val="879"/>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8D1165F" w14:textId="77777777" w:rsidR="00E75C8E" w:rsidRPr="00061C92" w:rsidRDefault="00E75C8E" w:rsidP="008C3391">
            <w:pPr>
              <w:jc w:val="both"/>
              <w:rPr>
                <w:rFonts w:cs="Arial"/>
                <w:b/>
                <w:color w:val="FFFFFF"/>
              </w:rPr>
            </w:pPr>
            <w:r w:rsidRPr="00061C92">
              <w:rPr>
                <w:rFonts w:cs="Arial"/>
                <w:b/>
                <w:color w:val="FFFFFF"/>
              </w:rPr>
              <w:t>Workgroup Member</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854082D" w14:textId="77777777" w:rsidR="00E75C8E" w:rsidRPr="00061C92" w:rsidRDefault="00680EE3" w:rsidP="009E5084">
            <w:pPr>
              <w:rPr>
                <w:rFonts w:cs="Arial"/>
                <w:b/>
                <w:color w:val="FFFFFF"/>
              </w:rPr>
            </w:pPr>
            <w:r>
              <w:rPr>
                <w:rFonts w:cs="Arial"/>
                <w:b/>
                <w:color w:val="FFFFFF"/>
              </w:rPr>
              <w:t>Alternative</w:t>
            </w:r>
            <w:r w:rsidR="00E75C8E">
              <w:rPr>
                <w:rFonts w:cs="Arial"/>
                <w:b/>
                <w:color w:val="FFFFFF"/>
              </w:rPr>
              <w:t xml:space="preserve"> 1 </w:t>
            </w:r>
            <w:r>
              <w:rPr>
                <w:rFonts w:cs="Arial"/>
                <w:b/>
                <w:color w:val="FFFFFF"/>
              </w:rPr>
              <w:t>(Company, characteristic)</w:t>
            </w: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ACA776B" w14:textId="77777777" w:rsidR="00E75C8E" w:rsidRPr="00061C92" w:rsidRDefault="00680EE3" w:rsidP="009E5084">
            <w:pPr>
              <w:rPr>
                <w:rFonts w:cs="Arial"/>
                <w:b/>
                <w:color w:val="FFFFFF"/>
              </w:rPr>
            </w:pPr>
            <w:r>
              <w:rPr>
                <w:rFonts w:cs="Arial"/>
                <w:b/>
                <w:color w:val="FFFFFF"/>
              </w:rPr>
              <w:t>Alternative 2 (Company, characteristic)</w:t>
            </w: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54323D" w14:textId="77777777" w:rsidR="00E75C8E" w:rsidRPr="00061C92" w:rsidRDefault="00680EE3" w:rsidP="009E5084">
            <w:pPr>
              <w:rPr>
                <w:rFonts w:cs="Arial"/>
                <w:b/>
                <w:color w:val="FFFFFF"/>
              </w:rPr>
            </w:pPr>
            <w:r>
              <w:rPr>
                <w:rFonts w:cs="Arial"/>
                <w:b/>
                <w:color w:val="FFFFFF"/>
              </w:rPr>
              <w:t>Alternative 3 (Company, characteristic)</w:t>
            </w: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183D6D" w14:textId="77777777" w:rsidR="00E75C8E" w:rsidRPr="00061C92" w:rsidRDefault="00680EE3" w:rsidP="005642DC">
            <w:pPr>
              <w:ind w:right="-120"/>
              <w:rPr>
                <w:rFonts w:cs="Arial"/>
                <w:b/>
                <w:color w:val="FFFFFF"/>
              </w:rPr>
            </w:pPr>
            <w:r>
              <w:rPr>
                <w:rFonts w:cs="Arial"/>
                <w:b/>
                <w:color w:val="FFFFFF"/>
              </w:rPr>
              <w:t>Alternative 4 (Company, characteristic)</w:t>
            </w:r>
          </w:p>
        </w:tc>
      </w:tr>
      <w:tr w:rsidR="005031BF" w:rsidRPr="00061C92" w14:paraId="47DB6591" w14:textId="77777777" w:rsidTr="0046268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4E012179" w14:textId="23C88B83" w:rsidR="005031BF" w:rsidRPr="008D369C" w:rsidRDefault="005031BF" w:rsidP="005031BF">
            <w:pPr>
              <w:rPr>
                <w:rFonts w:cs="Arial"/>
                <w:b/>
                <w:i/>
                <w:color w:val="FFFFFF" w:themeColor="background1"/>
              </w:rPr>
            </w:pPr>
            <w:r w:rsidRPr="004A7846">
              <w:rPr>
                <w:rFonts w:asciiTheme="minorHAnsi" w:eastAsiaTheme="minorEastAsia" w:hAnsiTheme="minorHAnsi" w:cstheme="minorHAnsi"/>
                <w:color w:val="000000"/>
                <w:kern w:val="24"/>
                <w:szCs w:val="22"/>
              </w:rPr>
              <w:t>Neil Bennett</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1C6E077C" w14:textId="6AA6908E"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21E26F" w14:textId="77777777" w:rsidR="005031BF" w:rsidRPr="00061C92" w:rsidRDefault="005031BF" w:rsidP="005031BF">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F8939D" w14:textId="77777777"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43DF53" w14:textId="77777777" w:rsidR="005031BF" w:rsidRPr="00061C92" w:rsidRDefault="005031BF" w:rsidP="005031BF">
            <w:pPr>
              <w:rPr>
                <w:rFonts w:cs="Arial"/>
                <w:b/>
                <w:i/>
              </w:rPr>
            </w:pPr>
          </w:p>
        </w:tc>
      </w:tr>
      <w:tr w:rsidR="005031BF" w:rsidRPr="00061C92" w14:paraId="41BE62B2" w14:textId="77777777" w:rsidTr="00462683">
        <w:trPr>
          <w:trHeight w:val="332"/>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46D4539A" w14:textId="2099E9AA" w:rsidR="005031BF" w:rsidRPr="008D369C" w:rsidRDefault="005031BF" w:rsidP="005031BF">
            <w:pPr>
              <w:rPr>
                <w:rFonts w:cs="Arial"/>
                <w:color w:val="FFFFFF" w:themeColor="background1"/>
              </w:rPr>
            </w:pPr>
            <w:r w:rsidRPr="004A7846">
              <w:rPr>
                <w:rFonts w:asciiTheme="minorHAnsi" w:eastAsiaTheme="minorEastAsia" w:hAnsiTheme="minorHAnsi" w:cstheme="minorHAnsi"/>
                <w:color w:val="000000"/>
                <w:kern w:val="24"/>
                <w:szCs w:val="22"/>
              </w:rPr>
              <w:t>David Halford</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5A98124F" w14:textId="13048F06"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0358F6" w14:textId="77777777" w:rsidR="005031BF" w:rsidRPr="00061C92" w:rsidRDefault="005031BF" w:rsidP="005031BF">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789D4C" w14:textId="77777777"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3754D7" w14:textId="77777777" w:rsidR="005031BF" w:rsidRPr="00061C92" w:rsidRDefault="005031BF" w:rsidP="005031BF">
            <w:pPr>
              <w:rPr>
                <w:rFonts w:cs="Arial"/>
                <w:b/>
                <w:i/>
              </w:rPr>
            </w:pPr>
          </w:p>
        </w:tc>
      </w:tr>
      <w:tr w:rsidR="005031BF" w:rsidRPr="00061C92" w14:paraId="548CE33B" w14:textId="77777777" w:rsidTr="0046268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3FDD0F0C" w14:textId="38AC3DDA" w:rsidR="005031BF" w:rsidRPr="008D369C" w:rsidRDefault="005031BF" w:rsidP="005031BF">
            <w:pPr>
              <w:rPr>
                <w:color w:val="FFFFFF" w:themeColor="background1"/>
              </w:rPr>
            </w:pPr>
            <w:r w:rsidRPr="004A7846">
              <w:rPr>
                <w:rFonts w:asciiTheme="minorHAnsi" w:eastAsiaTheme="minorEastAsia" w:hAnsiTheme="minorHAnsi" w:cstheme="minorHAnsi"/>
                <w:color w:val="000000"/>
                <w:kern w:val="24"/>
                <w:szCs w:val="22"/>
              </w:rPr>
              <w:t>Matthew Paige-Stimson</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1E9704AC" w14:textId="30EFA130"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9AEEA3" w14:textId="77777777" w:rsidR="005031BF" w:rsidRPr="00061C92" w:rsidRDefault="005031BF" w:rsidP="005031BF">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C1A6E0" w14:textId="77777777"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C2BBA0A" w14:textId="77777777" w:rsidR="005031BF" w:rsidRPr="00061C92" w:rsidRDefault="005031BF" w:rsidP="005031BF">
            <w:pPr>
              <w:rPr>
                <w:rFonts w:cs="Arial"/>
                <w:b/>
                <w:i/>
              </w:rPr>
            </w:pPr>
          </w:p>
        </w:tc>
      </w:tr>
      <w:tr w:rsidR="005031BF" w:rsidRPr="00061C92" w14:paraId="286A79BA" w14:textId="77777777" w:rsidTr="0046268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3BF620DB" w14:textId="6489A43F" w:rsidR="005031BF" w:rsidRPr="008D369C" w:rsidRDefault="005031BF" w:rsidP="005031BF">
            <w:pPr>
              <w:rPr>
                <w:color w:val="FFFFFF" w:themeColor="background1"/>
              </w:rPr>
            </w:pPr>
            <w:r w:rsidRPr="004A7846">
              <w:rPr>
                <w:rFonts w:asciiTheme="minorHAnsi" w:eastAsiaTheme="minorEastAsia" w:hAnsiTheme="minorHAnsi" w:cstheme="minorHAnsi"/>
                <w:color w:val="000000"/>
                <w:kern w:val="24"/>
                <w:szCs w:val="22"/>
              </w:rPr>
              <w:t>Gareth Williams</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center"/>
          </w:tcPr>
          <w:p w14:paraId="6C5743E7" w14:textId="74077744"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D4E6A8" w14:textId="77777777" w:rsidR="005031BF" w:rsidRPr="00061C92" w:rsidRDefault="005031BF" w:rsidP="005031BF">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A1B10C" w14:textId="77777777" w:rsidR="005031BF" w:rsidRPr="00061C92" w:rsidRDefault="005031BF" w:rsidP="005031BF">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11D022" w14:textId="77777777" w:rsidR="005031BF" w:rsidRPr="00061C92" w:rsidRDefault="005031BF" w:rsidP="005031BF">
            <w:pPr>
              <w:rPr>
                <w:rFonts w:cs="Arial"/>
                <w:b/>
                <w:i/>
              </w:rPr>
            </w:pPr>
          </w:p>
        </w:tc>
      </w:tr>
      <w:tr w:rsidR="00680EE3" w:rsidRPr="00061C92" w14:paraId="2FE3B006" w14:textId="77777777" w:rsidTr="00DA4003">
        <w:trPr>
          <w:trHeight w:val="313"/>
        </w:trPr>
        <w:tc>
          <w:tcPr>
            <w:tcW w:w="19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573AB3" w14:textId="77777777" w:rsidR="00680EE3" w:rsidRPr="009E5084" w:rsidRDefault="00844EDE" w:rsidP="008C3391">
            <w:pPr>
              <w:rPr>
                <w:b/>
                <w:color w:val="FFFFFF" w:themeColor="background1"/>
              </w:rPr>
            </w:pPr>
            <w:r w:rsidRPr="00844EDE">
              <w:rPr>
                <w:b/>
                <w:color w:val="FFFFFF" w:themeColor="background1"/>
              </w:rPr>
              <w:t>Alternative STC Modifications</w:t>
            </w:r>
            <w:r>
              <w:rPr>
                <w:b/>
                <w:color w:val="FFFFFF" w:themeColor="background1"/>
              </w:rPr>
              <w:t>?</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73AE3C" w14:textId="77777777" w:rsidR="00680EE3" w:rsidRPr="00061C92" w:rsidRDefault="00680EE3" w:rsidP="008C3391">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4EFF907" w14:textId="77777777" w:rsidR="00680EE3" w:rsidRPr="00061C92" w:rsidRDefault="00680EE3" w:rsidP="008C3391">
            <w:pPr>
              <w:rPr>
                <w:rFonts w:cs="Arial"/>
                <w:b/>
                <w:i/>
              </w:rPr>
            </w:pPr>
          </w:p>
        </w:tc>
        <w:tc>
          <w:tcPr>
            <w:tcW w:w="1822"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317B73" w14:textId="77777777" w:rsidR="00680EE3" w:rsidRPr="00061C92" w:rsidRDefault="00680EE3" w:rsidP="008C3391">
            <w:pPr>
              <w:rPr>
                <w:rFonts w:cs="Arial"/>
                <w:b/>
                <w:i/>
              </w:rPr>
            </w:pPr>
          </w:p>
        </w:tc>
        <w:tc>
          <w:tcPr>
            <w:tcW w:w="181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659D8EC" w14:textId="77777777" w:rsidR="00680EE3" w:rsidRPr="00061C92" w:rsidRDefault="00680EE3" w:rsidP="008C3391">
            <w:pPr>
              <w:rPr>
                <w:rFonts w:cs="Arial"/>
                <w:b/>
                <w:i/>
              </w:rPr>
            </w:pPr>
          </w:p>
        </w:tc>
      </w:tr>
    </w:tbl>
    <w:p w14:paraId="4CE4AB4C" w14:textId="77777777" w:rsidR="00276E4B" w:rsidRDefault="00276E4B" w:rsidP="000C4B80">
      <w:pPr>
        <w:pStyle w:val="BodyText"/>
        <w:rPr>
          <w:i/>
          <w:sz w:val="20"/>
        </w:rPr>
      </w:pPr>
    </w:p>
    <w:p w14:paraId="7B8C69A2" w14:textId="77777777" w:rsidR="00E07678" w:rsidRDefault="00E07678">
      <w:pPr>
        <w:spacing w:after="160" w:line="259" w:lineRule="auto"/>
        <w:rPr>
          <w:b/>
          <w:color w:val="F26522" w:themeColor="accent1"/>
          <w:sz w:val="24"/>
        </w:rPr>
      </w:pPr>
      <w:r>
        <w:rPr>
          <w:b/>
          <w:color w:val="F26522" w:themeColor="accent1"/>
          <w:sz w:val="24"/>
        </w:rPr>
        <w:br w:type="page"/>
      </w:r>
    </w:p>
    <w:p w14:paraId="54BD62B0"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007FD714"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w:t>
      </w:r>
      <w:r w:rsidR="000215F6">
        <w:rPr>
          <w:sz w:val="24"/>
        </w:rPr>
        <w:t xml:space="preserve">Original </w:t>
      </w:r>
      <w:r>
        <w:rPr>
          <w:sz w:val="24"/>
        </w:rPr>
        <w:t xml:space="preserve">and </w:t>
      </w:r>
      <w:r w:rsidR="00844EDE">
        <w:rPr>
          <w:sz w:val="24"/>
        </w:rPr>
        <w:t xml:space="preserve">Alternative STC Modifications </w:t>
      </w:r>
      <w:r>
        <w:rPr>
          <w:sz w:val="24"/>
        </w:rPr>
        <w:t xml:space="preserve">against the </w:t>
      </w:r>
      <w:r w:rsidR="000F6D3D">
        <w:rPr>
          <w:sz w:val="24"/>
        </w:rPr>
        <w:t>STC</w:t>
      </w:r>
      <w:r>
        <w:rPr>
          <w:sz w:val="24"/>
        </w:rPr>
        <w:t xml:space="preserve"> objectives compared to the baseline (the current </w:t>
      </w:r>
      <w:r w:rsidR="00BF2ECC">
        <w:rPr>
          <w:sz w:val="24"/>
        </w:rPr>
        <w:t>STC</w:t>
      </w:r>
      <w:r>
        <w:rPr>
          <w:sz w:val="24"/>
        </w:rPr>
        <w:t xml:space="preserve">). </w:t>
      </w:r>
    </w:p>
    <w:p w14:paraId="436AC546"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721EF24F" w14:textId="77777777" w:rsidR="0061550B" w:rsidRDefault="0061550B" w:rsidP="005642DC">
      <w:pPr>
        <w:pStyle w:val="BodyText"/>
        <w:rPr>
          <w:sz w:val="24"/>
        </w:rPr>
      </w:pPr>
    </w:p>
    <w:p w14:paraId="2842AAE0" w14:textId="77777777" w:rsidR="000C4B80" w:rsidRDefault="00BF2ECC" w:rsidP="008D369C">
      <w:pPr>
        <w:pStyle w:val="BodyText"/>
        <w:rPr>
          <w:sz w:val="24"/>
        </w:rPr>
      </w:pPr>
      <w:r>
        <w:rPr>
          <w:sz w:val="24"/>
        </w:rPr>
        <w:t>ASO</w:t>
      </w:r>
      <w:r w:rsidR="0061550B">
        <w:rPr>
          <w:sz w:val="24"/>
        </w:rPr>
        <w:t xml:space="preserve"> = Applicable </w:t>
      </w:r>
      <w:r>
        <w:rPr>
          <w:sz w:val="24"/>
        </w:rPr>
        <w:t xml:space="preserve">STC </w:t>
      </w:r>
      <w:r w:rsidR="0061550B">
        <w:rPr>
          <w:sz w:val="24"/>
        </w:rPr>
        <w:t>Objective</w:t>
      </w:r>
    </w:p>
    <w:p w14:paraId="20A215B0" w14:textId="77777777" w:rsidR="00844EDE" w:rsidRPr="00E57DAF" w:rsidRDefault="00844EDE" w:rsidP="008D369C">
      <w:pPr>
        <w:pStyle w:val="BodyText"/>
        <w:rPr>
          <w:sz w:val="24"/>
        </w:rPr>
      </w:pPr>
      <w:r>
        <w:rPr>
          <w:sz w:val="24"/>
        </w:rPr>
        <w:t xml:space="preserve">ASM = </w:t>
      </w:r>
      <w:r w:rsidRPr="00844EDE">
        <w:rPr>
          <w:sz w:val="24"/>
        </w:rPr>
        <w:t>Alternative STC Modifications</w:t>
      </w:r>
    </w:p>
    <w:p w14:paraId="0526D144" w14:textId="77777777" w:rsidR="00CA0D40" w:rsidRDefault="00CA0D40" w:rsidP="00CA0D40">
      <w:pPr>
        <w:ind w:left="-900"/>
        <w:rPr>
          <w:rFonts w:cs="Arial"/>
          <w:b/>
          <w:i/>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0215F6" w:rsidRPr="00061C92" w14:paraId="0E4DD40A" w14:textId="77777777" w:rsidTr="000215F6">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36C664" w14:textId="77777777" w:rsidR="000215F6" w:rsidRPr="000215F6" w:rsidRDefault="000215F6" w:rsidP="008C3391">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65B601" w14:textId="77777777" w:rsidR="000215F6" w:rsidRPr="000215F6" w:rsidRDefault="000215F6" w:rsidP="008C3391">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042FBC" w14:textId="77777777" w:rsidR="000215F6" w:rsidRPr="000215F6" w:rsidRDefault="000215F6" w:rsidP="008C3391">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A82461" w14:textId="77777777" w:rsidR="000215F6" w:rsidRPr="000215F6" w:rsidRDefault="000215F6" w:rsidP="008C3391">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A8851FC" w14:textId="77777777" w:rsidR="000215F6" w:rsidRPr="000215F6" w:rsidRDefault="000215F6" w:rsidP="008C3391">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BE2BF4" w14:textId="77777777" w:rsidR="000215F6" w:rsidRPr="000215F6" w:rsidRDefault="000215F6" w:rsidP="008C3391">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A90FC6" w14:textId="77777777" w:rsidR="000215F6" w:rsidRPr="000215F6" w:rsidRDefault="000215F6" w:rsidP="008C3391">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CEFA7F" w14:textId="77777777" w:rsidR="000215F6" w:rsidRPr="000215F6" w:rsidRDefault="000215F6" w:rsidP="008C3391">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6C8C43" w14:textId="77777777" w:rsidR="000215F6" w:rsidRPr="000215F6" w:rsidRDefault="000215F6" w:rsidP="008C3391">
            <w:pPr>
              <w:ind w:right="-120"/>
              <w:rPr>
                <w:rFonts w:cs="Arial"/>
                <w:b/>
                <w:color w:val="FFFFFF"/>
                <w:sz w:val="16"/>
              </w:rPr>
            </w:pPr>
            <w:r w:rsidRPr="000215F6">
              <w:rPr>
                <w:rFonts w:cs="Arial"/>
                <w:b/>
                <w:color w:val="FFFFFF"/>
                <w:sz w:val="16"/>
              </w:rPr>
              <w:t>Overall (Y/N)</w:t>
            </w:r>
          </w:p>
        </w:tc>
      </w:tr>
      <w:tr w:rsidR="000215F6" w:rsidRPr="00061C92" w14:paraId="53BEF23B" w14:textId="77777777" w:rsidTr="000215F6">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ACC341C" w14:textId="77777777" w:rsidR="000215F6" w:rsidRPr="008D369C" w:rsidRDefault="000215F6" w:rsidP="008C3391">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6F80404" w14:textId="1CAAE413" w:rsidR="000215F6" w:rsidRPr="004D35D6" w:rsidRDefault="004D35D6" w:rsidP="008C3391">
            <w:pPr>
              <w:rPr>
                <w:rFonts w:cs="Arial"/>
                <w:color w:val="FFFFFF" w:themeColor="background1"/>
              </w:rPr>
            </w:pPr>
            <w:r w:rsidRPr="004D35D6">
              <w:rPr>
                <w:rFonts w:cs="Arial"/>
                <w:color w:val="FFFFFF" w:themeColor="background1"/>
              </w:rPr>
              <w:t>Neil Bennett</w:t>
            </w:r>
            <w:r>
              <w:rPr>
                <w:rFonts w:cs="Arial"/>
                <w:color w:val="FFFFFF" w:themeColor="background1"/>
              </w:rPr>
              <w:t xml:space="preserve"> - </w:t>
            </w:r>
            <w:r w:rsidRPr="004D35D6">
              <w:rPr>
                <w:rFonts w:cs="Arial"/>
                <w:color w:val="FFFFFF" w:themeColor="background1"/>
              </w:rPr>
              <w:t>Scottish and Southern Electricity Networks Transmission</w:t>
            </w:r>
          </w:p>
        </w:tc>
      </w:tr>
      <w:tr w:rsidR="000215F6" w:rsidRPr="00061C92" w14:paraId="2E769CCE" w14:textId="77777777" w:rsidTr="000215F6">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5FA709" w14:textId="77777777" w:rsidR="000215F6" w:rsidRPr="008D369C" w:rsidRDefault="000215F6" w:rsidP="008C3391">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97E9CB"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F115AC"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D923F4"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451186" w14:textId="77777777" w:rsidR="000215F6" w:rsidRPr="00061C92" w:rsidRDefault="000215F6" w:rsidP="008C3391">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1BDF8E6"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0028ABD"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C913FD1" w14:textId="77777777" w:rsidR="000215F6" w:rsidRPr="00061C92" w:rsidRDefault="000215F6" w:rsidP="008C3391">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B49EF86" w14:textId="77777777" w:rsidR="000215F6" w:rsidRPr="00061C92" w:rsidRDefault="000215F6" w:rsidP="008C3391">
            <w:pPr>
              <w:rPr>
                <w:rFonts w:cs="Arial"/>
                <w:b/>
                <w:i/>
              </w:rPr>
            </w:pPr>
          </w:p>
        </w:tc>
      </w:tr>
      <w:tr w:rsidR="000215F6" w:rsidRPr="00061C92" w14:paraId="5776E06B" w14:textId="77777777" w:rsidTr="000215F6">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B75E038" w14:textId="77777777" w:rsidR="000215F6" w:rsidRDefault="000215F6" w:rsidP="008C3391">
            <w:pPr>
              <w:rPr>
                <w:rFonts w:cs="Arial"/>
              </w:rPr>
            </w:pPr>
            <w:r w:rsidRPr="00061C92">
              <w:rPr>
                <w:rFonts w:cs="Arial"/>
              </w:rPr>
              <w:t xml:space="preserve">Voting Statement: </w:t>
            </w:r>
          </w:p>
          <w:p w14:paraId="0427A647" w14:textId="77777777" w:rsidR="00306322" w:rsidRPr="00940996" w:rsidRDefault="00306322" w:rsidP="00306322">
            <w:pPr>
              <w:rPr>
                <w:rFonts w:eastAsia="Arial" w:cs="Arial"/>
                <w:sz w:val="24"/>
              </w:rPr>
            </w:pPr>
            <w:r w:rsidRPr="00030089">
              <w:rPr>
                <w:rFonts w:eastAsia="Arial" w:cs="Arial"/>
                <w:sz w:val="24"/>
                <w:highlight w:val="yellow"/>
              </w:rPr>
              <w:t>[Please include as much rationale as possible to support your assessment against the Applicable Objectives]</w:t>
            </w:r>
          </w:p>
          <w:p w14:paraId="0022B4C8" w14:textId="77777777" w:rsidR="000215F6" w:rsidRPr="00061C92" w:rsidRDefault="000215F6" w:rsidP="008C3391">
            <w:pPr>
              <w:rPr>
                <w:rFonts w:cs="Arial"/>
              </w:rPr>
            </w:pPr>
          </w:p>
          <w:p w14:paraId="4E7E1EF8" w14:textId="77777777" w:rsidR="000215F6" w:rsidRPr="00061C92" w:rsidRDefault="000215F6" w:rsidP="008C3391">
            <w:pPr>
              <w:rPr>
                <w:rFonts w:cs="Arial"/>
                <w:b/>
                <w:i/>
              </w:rPr>
            </w:pPr>
          </w:p>
        </w:tc>
      </w:tr>
    </w:tbl>
    <w:p w14:paraId="068C464F" w14:textId="77777777" w:rsidR="003E2DD1" w:rsidRDefault="003E2DD1"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4D35D6" w:rsidRPr="00061C92" w14:paraId="7A607E73" w14:textId="77777777" w:rsidTr="008B3217">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9AB035" w14:textId="77777777" w:rsidR="004D35D6" w:rsidRPr="000215F6" w:rsidRDefault="004D35D6" w:rsidP="008B3217">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66D6D2" w14:textId="77777777" w:rsidR="004D35D6" w:rsidRPr="000215F6" w:rsidRDefault="004D35D6" w:rsidP="008B3217">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4BE98B" w14:textId="77777777" w:rsidR="004D35D6" w:rsidRPr="000215F6" w:rsidRDefault="004D35D6" w:rsidP="008B3217">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E4B3643" w14:textId="77777777" w:rsidR="004D35D6" w:rsidRPr="000215F6" w:rsidRDefault="004D35D6" w:rsidP="008B3217">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6D8E17" w14:textId="77777777" w:rsidR="004D35D6" w:rsidRPr="000215F6" w:rsidRDefault="004D35D6" w:rsidP="008B3217">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F0FBF8" w14:textId="77777777" w:rsidR="004D35D6" w:rsidRPr="000215F6" w:rsidRDefault="004D35D6" w:rsidP="008B3217">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FF3D5A" w14:textId="77777777" w:rsidR="004D35D6" w:rsidRPr="000215F6" w:rsidRDefault="004D35D6" w:rsidP="008B3217">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E15A84" w14:textId="77777777" w:rsidR="004D35D6" w:rsidRPr="000215F6" w:rsidRDefault="004D35D6" w:rsidP="008B3217">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05A7C55" w14:textId="77777777" w:rsidR="004D35D6" w:rsidRPr="000215F6" w:rsidRDefault="004D35D6" w:rsidP="008B3217">
            <w:pPr>
              <w:ind w:right="-120"/>
              <w:rPr>
                <w:rFonts w:cs="Arial"/>
                <w:b/>
                <w:color w:val="FFFFFF"/>
                <w:sz w:val="16"/>
              </w:rPr>
            </w:pPr>
            <w:r w:rsidRPr="000215F6">
              <w:rPr>
                <w:rFonts w:cs="Arial"/>
                <w:b/>
                <w:color w:val="FFFFFF"/>
                <w:sz w:val="16"/>
              </w:rPr>
              <w:t>Overall (Y/N)</w:t>
            </w:r>
          </w:p>
        </w:tc>
      </w:tr>
      <w:tr w:rsidR="004D35D6" w:rsidRPr="00061C92" w14:paraId="3A9646CC"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2DFFD1C" w14:textId="77777777" w:rsidR="004D35D6" w:rsidRPr="008D369C" w:rsidRDefault="004D35D6" w:rsidP="008B3217">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5FDF469" w14:textId="77777777" w:rsidR="004D35D6" w:rsidRPr="004D35D6" w:rsidRDefault="004D35D6" w:rsidP="008B3217">
            <w:pPr>
              <w:rPr>
                <w:rFonts w:cs="Arial"/>
                <w:color w:val="FFFFFF" w:themeColor="background1"/>
              </w:rPr>
            </w:pPr>
            <w:r w:rsidRPr="004D35D6">
              <w:rPr>
                <w:rFonts w:cs="Arial"/>
                <w:color w:val="FFFFFF" w:themeColor="background1"/>
              </w:rPr>
              <w:t>Neil Bennett</w:t>
            </w:r>
            <w:r>
              <w:rPr>
                <w:rFonts w:cs="Arial"/>
                <w:color w:val="FFFFFF" w:themeColor="background1"/>
              </w:rPr>
              <w:t xml:space="preserve"> - </w:t>
            </w:r>
            <w:r w:rsidRPr="004D35D6">
              <w:rPr>
                <w:rFonts w:cs="Arial"/>
                <w:color w:val="FFFFFF" w:themeColor="background1"/>
              </w:rPr>
              <w:t>Scottish and Southern Electricity Networks Transmission</w:t>
            </w:r>
          </w:p>
        </w:tc>
      </w:tr>
      <w:tr w:rsidR="004D35D6" w:rsidRPr="00061C92" w14:paraId="3E37C6DC"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226D41B" w14:textId="77777777" w:rsidR="004D35D6" w:rsidRPr="008D369C" w:rsidRDefault="004D35D6" w:rsidP="008B3217">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A3DB0A"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16D032"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3DE588"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9B644E" w14:textId="77777777" w:rsidR="004D35D6" w:rsidRPr="00061C92" w:rsidRDefault="004D35D6" w:rsidP="008B3217">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63CC45"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1A034EF"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A1B5B56"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8BDA06" w14:textId="77777777" w:rsidR="004D35D6" w:rsidRPr="00061C92" w:rsidRDefault="004D35D6" w:rsidP="008B3217">
            <w:pPr>
              <w:rPr>
                <w:rFonts w:cs="Arial"/>
                <w:b/>
                <w:i/>
              </w:rPr>
            </w:pPr>
          </w:p>
        </w:tc>
      </w:tr>
      <w:tr w:rsidR="004D35D6" w:rsidRPr="00061C92" w14:paraId="11167529" w14:textId="77777777" w:rsidTr="008B3217">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29C5C56" w14:textId="77777777" w:rsidR="004D35D6" w:rsidRDefault="004D35D6" w:rsidP="008B3217">
            <w:pPr>
              <w:rPr>
                <w:rFonts w:cs="Arial"/>
              </w:rPr>
            </w:pPr>
            <w:r w:rsidRPr="00061C92">
              <w:rPr>
                <w:rFonts w:cs="Arial"/>
              </w:rPr>
              <w:t xml:space="preserve">Voting Statement: </w:t>
            </w:r>
          </w:p>
          <w:p w14:paraId="238F482E" w14:textId="77777777" w:rsidR="004D35D6" w:rsidRPr="00940996" w:rsidRDefault="004D35D6" w:rsidP="008B3217">
            <w:pPr>
              <w:rPr>
                <w:rFonts w:eastAsia="Arial" w:cs="Arial"/>
                <w:sz w:val="24"/>
              </w:rPr>
            </w:pPr>
            <w:r w:rsidRPr="00030089">
              <w:rPr>
                <w:rFonts w:eastAsia="Arial" w:cs="Arial"/>
                <w:sz w:val="24"/>
                <w:highlight w:val="yellow"/>
              </w:rPr>
              <w:t>[Please include as much rationale as possible to support your assessment against the Applicable Objectives]</w:t>
            </w:r>
          </w:p>
          <w:p w14:paraId="4AD0C6A1" w14:textId="77777777" w:rsidR="004D35D6" w:rsidRPr="00061C92" w:rsidRDefault="004D35D6" w:rsidP="008B3217">
            <w:pPr>
              <w:rPr>
                <w:rFonts w:cs="Arial"/>
              </w:rPr>
            </w:pPr>
          </w:p>
          <w:p w14:paraId="4660F7FD" w14:textId="77777777" w:rsidR="004D35D6" w:rsidRPr="00061C92" w:rsidRDefault="004D35D6" w:rsidP="008B3217">
            <w:pPr>
              <w:rPr>
                <w:rFonts w:cs="Arial"/>
                <w:b/>
                <w:i/>
              </w:rPr>
            </w:pPr>
          </w:p>
        </w:tc>
      </w:tr>
    </w:tbl>
    <w:p w14:paraId="5B020B41" w14:textId="77777777" w:rsidR="004D35D6" w:rsidRDefault="004D35D6"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4D35D6" w:rsidRPr="00061C92" w14:paraId="3DDDE207" w14:textId="77777777" w:rsidTr="008B3217">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615539" w14:textId="77777777" w:rsidR="004D35D6" w:rsidRPr="000215F6" w:rsidRDefault="004D35D6" w:rsidP="008B3217">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A0F5D00" w14:textId="77777777" w:rsidR="004D35D6" w:rsidRPr="000215F6" w:rsidRDefault="004D35D6" w:rsidP="008B3217">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A6F950D" w14:textId="77777777" w:rsidR="004D35D6" w:rsidRPr="000215F6" w:rsidRDefault="004D35D6" w:rsidP="008B3217">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B5FB93" w14:textId="77777777" w:rsidR="004D35D6" w:rsidRPr="000215F6" w:rsidRDefault="004D35D6" w:rsidP="008B3217">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8106CD" w14:textId="77777777" w:rsidR="004D35D6" w:rsidRPr="000215F6" w:rsidRDefault="004D35D6" w:rsidP="008B3217">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EEBC7D" w14:textId="77777777" w:rsidR="004D35D6" w:rsidRPr="000215F6" w:rsidRDefault="004D35D6" w:rsidP="008B3217">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AC1F554" w14:textId="77777777" w:rsidR="004D35D6" w:rsidRPr="000215F6" w:rsidRDefault="004D35D6" w:rsidP="008B3217">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ED8356" w14:textId="77777777" w:rsidR="004D35D6" w:rsidRPr="000215F6" w:rsidRDefault="004D35D6" w:rsidP="008B3217">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D462C5" w14:textId="77777777" w:rsidR="004D35D6" w:rsidRPr="000215F6" w:rsidRDefault="004D35D6" w:rsidP="008B3217">
            <w:pPr>
              <w:ind w:right="-120"/>
              <w:rPr>
                <w:rFonts w:cs="Arial"/>
                <w:b/>
                <w:color w:val="FFFFFF"/>
                <w:sz w:val="16"/>
              </w:rPr>
            </w:pPr>
            <w:r w:rsidRPr="000215F6">
              <w:rPr>
                <w:rFonts w:cs="Arial"/>
                <w:b/>
                <w:color w:val="FFFFFF"/>
                <w:sz w:val="16"/>
              </w:rPr>
              <w:t>Overall (Y/N)</w:t>
            </w:r>
          </w:p>
        </w:tc>
      </w:tr>
      <w:tr w:rsidR="004D35D6" w:rsidRPr="00061C92" w14:paraId="62129B5E"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43504CF" w14:textId="77777777" w:rsidR="004D35D6" w:rsidRPr="008D369C" w:rsidRDefault="004D35D6" w:rsidP="008B3217">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10619A6" w14:textId="6A09F17F" w:rsidR="004D35D6" w:rsidRPr="004D35D6" w:rsidRDefault="004D35D6" w:rsidP="008B3217">
            <w:pPr>
              <w:rPr>
                <w:rFonts w:cs="Arial"/>
                <w:color w:val="FFFFFF" w:themeColor="background1"/>
              </w:rPr>
            </w:pPr>
            <w:r>
              <w:rPr>
                <w:rFonts w:cs="Arial"/>
                <w:color w:val="FFFFFF" w:themeColor="background1"/>
              </w:rPr>
              <w:t>David Halford - ESO</w:t>
            </w:r>
          </w:p>
        </w:tc>
      </w:tr>
      <w:tr w:rsidR="004D35D6" w:rsidRPr="00061C92" w14:paraId="6CEE24C2"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EDF497A" w14:textId="77777777" w:rsidR="004D35D6" w:rsidRPr="008D369C" w:rsidRDefault="004D35D6" w:rsidP="008B3217">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12BAF0"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9A7F81"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1A2412"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E6A6D3" w14:textId="77777777" w:rsidR="004D35D6" w:rsidRPr="00061C92" w:rsidRDefault="004D35D6" w:rsidP="008B3217">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29AAFC9"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356A8A1"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E9016F0"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CC9E9F" w14:textId="77777777" w:rsidR="004D35D6" w:rsidRPr="00061C92" w:rsidRDefault="004D35D6" w:rsidP="008B3217">
            <w:pPr>
              <w:rPr>
                <w:rFonts w:cs="Arial"/>
                <w:b/>
                <w:i/>
              </w:rPr>
            </w:pPr>
          </w:p>
        </w:tc>
      </w:tr>
      <w:tr w:rsidR="004D35D6" w:rsidRPr="00061C92" w14:paraId="4E1BBB04" w14:textId="77777777" w:rsidTr="008B3217">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ACACF28" w14:textId="77777777" w:rsidR="004D35D6" w:rsidRDefault="004D35D6" w:rsidP="008B3217">
            <w:pPr>
              <w:rPr>
                <w:rFonts w:cs="Arial"/>
              </w:rPr>
            </w:pPr>
            <w:r w:rsidRPr="00061C92">
              <w:rPr>
                <w:rFonts w:cs="Arial"/>
              </w:rPr>
              <w:t xml:space="preserve">Voting Statement: </w:t>
            </w:r>
          </w:p>
          <w:p w14:paraId="617A04ED" w14:textId="77777777" w:rsidR="004D35D6" w:rsidRPr="00940996" w:rsidRDefault="004D35D6" w:rsidP="008B3217">
            <w:pPr>
              <w:rPr>
                <w:rFonts w:eastAsia="Arial" w:cs="Arial"/>
                <w:sz w:val="24"/>
              </w:rPr>
            </w:pPr>
            <w:r w:rsidRPr="00030089">
              <w:rPr>
                <w:rFonts w:eastAsia="Arial" w:cs="Arial"/>
                <w:sz w:val="24"/>
                <w:highlight w:val="yellow"/>
              </w:rPr>
              <w:t>[Please include as much rationale as possible to support your assessment against the Applicable Objectives]</w:t>
            </w:r>
          </w:p>
          <w:p w14:paraId="211BD84F" w14:textId="77777777" w:rsidR="004D35D6" w:rsidRPr="00061C92" w:rsidRDefault="004D35D6" w:rsidP="008B3217">
            <w:pPr>
              <w:rPr>
                <w:rFonts w:cs="Arial"/>
              </w:rPr>
            </w:pPr>
          </w:p>
          <w:p w14:paraId="44460ADE" w14:textId="77777777" w:rsidR="004D35D6" w:rsidRPr="00061C92" w:rsidRDefault="004D35D6" w:rsidP="008B3217">
            <w:pPr>
              <w:rPr>
                <w:rFonts w:cs="Arial"/>
                <w:b/>
                <w:i/>
              </w:rPr>
            </w:pPr>
          </w:p>
        </w:tc>
      </w:tr>
    </w:tbl>
    <w:p w14:paraId="67A2D8BA" w14:textId="77777777" w:rsidR="004D35D6" w:rsidRDefault="004D35D6"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4D35D6" w:rsidRPr="00061C92" w14:paraId="0BF8517A" w14:textId="77777777" w:rsidTr="008B3217">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F4992D" w14:textId="77777777" w:rsidR="004D35D6" w:rsidRPr="000215F6" w:rsidRDefault="004D35D6" w:rsidP="008B3217">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A53B46" w14:textId="77777777" w:rsidR="004D35D6" w:rsidRPr="000215F6" w:rsidRDefault="004D35D6" w:rsidP="008B3217">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DFC3CD" w14:textId="77777777" w:rsidR="004D35D6" w:rsidRPr="000215F6" w:rsidRDefault="004D35D6" w:rsidP="008B3217">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673B02" w14:textId="77777777" w:rsidR="004D35D6" w:rsidRPr="000215F6" w:rsidRDefault="004D35D6" w:rsidP="008B3217">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4F83A9" w14:textId="77777777" w:rsidR="004D35D6" w:rsidRPr="000215F6" w:rsidRDefault="004D35D6" w:rsidP="008B3217">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67AAC42" w14:textId="77777777" w:rsidR="004D35D6" w:rsidRPr="000215F6" w:rsidRDefault="004D35D6" w:rsidP="008B3217">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B2F2CDA" w14:textId="77777777" w:rsidR="004D35D6" w:rsidRPr="000215F6" w:rsidRDefault="004D35D6" w:rsidP="008B3217">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D88EF9" w14:textId="77777777" w:rsidR="004D35D6" w:rsidRPr="000215F6" w:rsidRDefault="004D35D6" w:rsidP="008B3217">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F1AFF7" w14:textId="77777777" w:rsidR="004D35D6" w:rsidRPr="000215F6" w:rsidRDefault="004D35D6" w:rsidP="008B3217">
            <w:pPr>
              <w:ind w:right="-120"/>
              <w:rPr>
                <w:rFonts w:cs="Arial"/>
                <w:b/>
                <w:color w:val="FFFFFF"/>
                <w:sz w:val="16"/>
              </w:rPr>
            </w:pPr>
            <w:r w:rsidRPr="000215F6">
              <w:rPr>
                <w:rFonts w:cs="Arial"/>
                <w:b/>
                <w:color w:val="FFFFFF"/>
                <w:sz w:val="16"/>
              </w:rPr>
              <w:t>Overall (Y/N)</w:t>
            </w:r>
          </w:p>
        </w:tc>
      </w:tr>
      <w:tr w:rsidR="004D35D6" w:rsidRPr="00061C92" w14:paraId="71997A4D"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05A7861" w14:textId="77777777" w:rsidR="004D35D6" w:rsidRPr="008D369C" w:rsidRDefault="004D35D6" w:rsidP="008B3217">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9C910E2" w14:textId="3099362C" w:rsidR="004D35D6" w:rsidRPr="004D35D6" w:rsidRDefault="00AE3953" w:rsidP="008B3217">
            <w:pPr>
              <w:rPr>
                <w:rFonts w:cs="Arial"/>
                <w:color w:val="FFFFFF" w:themeColor="background1"/>
              </w:rPr>
            </w:pPr>
            <w:r w:rsidRPr="00AE3953">
              <w:rPr>
                <w:rFonts w:cs="Arial"/>
                <w:color w:val="FFFFFF" w:themeColor="background1"/>
              </w:rPr>
              <w:t>Matthew Paige-Stimson</w:t>
            </w:r>
            <w:r>
              <w:rPr>
                <w:rFonts w:cs="Arial"/>
                <w:color w:val="FFFFFF" w:themeColor="background1"/>
              </w:rPr>
              <w:t xml:space="preserve"> </w:t>
            </w:r>
            <w:r w:rsidR="004D35D6">
              <w:rPr>
                <w:rFonts w:cs="Arial"/>
                <w:color w:val="FFFFFF" w:themeColor="background1"/>
              </w:rPr>
              <w:t xml:space="preserve">- </w:t>
            </w:r>
            <w:r w:rsidRPr="00AE3953">
              <w:rPr>
                <w:rFonts w:cs="Arial"/>
                <w:color w:val="FFFFFF" w:themeColor="background1"/>
              </w:rPr>
              <w:t>National Grid Electricity Transmission</w:t>
            </w:r>
          </w:p>
        </w:tc>
      </w:tr>
      <w:tr w:rsidR="004D35D6" w:rsidRPr="00061C92" w14:paraId="1F43A2FE"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F5D1C3" w14:textId="77777777" w:rsidR="004D35D6" w:rsidRPr="008D369C" w:rsidRDefault="004D35D6" w:rsidP="008B3217">
            <w:pPr>
              <w:rPr>
                <w:rFonts w:cs="Arial"/>
                <w:b/>
                <w:i/>
                <w:color w:val="FFFFFF" w:themeColor="background1"/>
              </w:rPr>
            </w:pPr>
            <w:r>
              <w:rPr>
                <w:rFonts w:cs="Arial"/>
                <w:color w:val="FFFFFF" w:themeColor="background1"/>
              </w:rPr>
              <w:lastRenderedPageBreak/>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C7CEE00"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C32666"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A5244B"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6E3A38" w14:textId="77777777" w:rsidR="004D35D6" w:rsidRPr="00061C92" w:rsidRDefault="004D35D6" w:rsidP="008B3217">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DBC629E"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F200CEF"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B9CF5E0"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919666" w14:textId="77777777" w:rsidR="004D35D6" w:rsidRPr="00061C92" w:rsidRDefault="004D35D6" w:rsidP="008B3217">
            <w:pPr>
              <w:rPr>
                <w:rFonts w:cs="Arial"/>
                <w:b/>
                <w:i/>
              </w:rPr>
            </w:pPr>
          </w:p>
        </w:tc>
      </w:tr>
      <w:tr w:rsidR="004D35D6" w:rsidRPr="00061C92" w14:paraId="311903FE" w14:textId="77777777" w:rsidTr="008B3217">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3450CB" w14:textId="77777777" w:rsidR="004D35D6" w:rsidRDefault="004D35D6" w:rsidP="008B3217">
            <w:pPr>
              <w:rPr>
                <w:rFonts w:cs="Arial"/>
              </w:rPr>
            </w:pPr>
            <w:r w:rsidRPr="00061C92">
              <w:rPr>
                <w:rFonts w:cs="Arial"/>
              </w:rPr>
              <w:t xml:space="preserve">Voting Statement: </w:t>
            </w:r>
          </w:p>
          <w:p w14:paraId="640C36B6" w14:textId="77777777" w:rsidR="004D35D6" w:rsidRPr="00940996" w:rsidRDefault="004D35D6" w:rsidP="008B3217">
            <w:pPr>
              <w:rPr>
                <w:rFonts w:eastAsia="Arial" w:cs="Arial"/>
                <w:sz w:val="24"/>
              </w:rPr>
            </w:pPr>
            <w:r w:rsidRPr="00030089">
              <w:rPr>
                <w:rFonts w:eastAsia="Arial" w:cs="Arial"/>
                <w:sz w:val="24"/>
                <w:highlight w:val="yellow"/>
              </w:rPr>
              <w:t>[Please include as much rationale as possible to support your assessment against the Applicable Objectives]</w:t>
            </w:r>
          </w:p>
          <w:p w14:paraId="439BE272" w14:textId="77777777" w:rsidR="004D35D6" w:rsidRPr="00061C92" w:rsidRDefault="004D35D6" w:rsidP="008B3217">
            <w:pPr>
              <w:rPr>
                <w:rFonts w:cs="Arial"/>
              </w:rPr>
            </w:pPr>
          </w:p>
          <w:p w14:paraId="4E4B12B2" w14:textId="77777777" w:rsidR="004D35D6" w:rsidRPr="00061C92" w:rsidRDefault="004D35D6" w:rsidP="008B3217">
            <w:pPr>
              <w:rPr>
                <w:rFonts w:cs="Arial"/>
                <w:b/>
                <w:i/>
              </w:rPr>
            </w:pPr>
          </w:p>
        </w:tc>
      </w:tr>
    </w:tbl>
    <w:p w14:paraId="7B35E08E" w14:textId="77777777" w:rsidR="004D35D6" w:rsidRDefault="004D35D6" w:rsidP="00E57DAF">
      <w:pPr>
        <w:ind w:left="-426"/>
        <w:rPr>
          <w:b/>
          <w:color w:val="F26522" w:themeColor="accent1"/>
          <w:sz w:val="24"/>
        </w:rPr>
      </w:pPr>
    </w:p>
    <w:tbl>
      <w:tblPr>
        <w:tblW w:w="939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1000"/>
        <w:gridCol w:w="1001"/>
        <w:gridCol w:w="1001"/>
        <w:gridCol w:w="1001"/>
        <w:gridCol w:w="1000"/>
        <w:gridCol w:w="1001"/>
        <w:gridCol w:w="1001"/>
        <w:gridCol w:w="1001"/>
      </w:tblGrid>
      <w:tr w:rsidR="004D35D6" w:rsidRPr="00061C92" w14:paraId="6E01BF07" w14:textId="77777777" w:rsidTr="008B3217">
        <w:trPr>
          <w:trHeight w:val="65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2A1B0C" w14:textId="77777777" w:rsidR="004D35D6" w:rsidRPr="000215F6" w:rsidRDefault="004D35D6" w:rsidP="008B3217">
            <w:pPr>
              <w:jc w:val="both"/>
              <w:rPr>
                <w:rFonts w:cs="Arial"/>
                <w:b/>
                <w:color w:val="FFFFFF"/>
                <w:sz w:val="16"/>
              </w:rPr>
            </w:pPr>
            <w:r w:rsidRPr="000215F6">
              <w:rPr>
                <w:rFonts w:cs="Arial"/>
                <w:b/>
                <w:color w:val="FFFFFF"/>
                <w:sz w:val="16"/>
              </w:rPr>
              <w:t>Workgroup Member</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5C88FC" w14:textId="77777777" w:rsidR="004D35D6" w:rsidRPr="000215F6" w:rsidRDefault="004D35D6" w:rsidP="008B3217">
            <w:pPr>
              <w:jc w:val="both"/>
              <w:rPr>
                <w:rFonts w:cs="Arial"/>
                <w:b/>
                <w:color w:val="FFFFFF"/>
                <w:sz w:val="16"/>
              </w:rPr>
            </w:pPr>
            <w:r w:rsidRPr="000215F6">
              <w:rPr>
                <w:rFonts w:cs="Arial"/>
                <w:b/>
                <w:color w:val="FFFFFF"/>
                <w:sz w:val="16"/>
              </w:rPr>
              <w:t>Better facilitates ASO (a)</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BFFD50E" w14:textId="77777777" w:rsidR="004D35D6" w:rsidRPr="000215F6" w:rsidRDefault="004D35D6" w:rsidP="008B3217">
            <w:pPr>
              <w:jc w:val="both"/>
              <w:rPr>
                <w:rFonts w:cs="Arial"/>
                <w:b/>
                <w:color w:val="FFFFFF"/>
                <w:sz w:val="16"/>
              </w:rPr>
            </w:pPr>
            <w:r w:rsidRPr="000215F6">
              <w:rPr>
                <w:rFonts w:cs="Arial"/>
                <w:b/>
                <w:color w:val="FFFFFF"/>
                <w:sz w:val="16"/>
              </w:rPr>
              <w:t>Better facilitates ASO (b)</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9D6C0D" w14:textId="77777777" w:rsidR="004D35D6" w:rsidRPr="000215F6" w:rsidRDefault="004D35D6" w:rsidP="008B3217">
            <w:pPr>
              <w:jc w:val="both"/>
              <w:rPr>
                <w:rFonts w:cs="Arial"/>
                <w:b/>
                <w:color w:val="FFFFFF"/>
                <w:sz w:val="16"/>
              </w:rPr>
            </w:pPr>
            <w:r w:rsidRPr="000215F6">
              <w:rPr>
                <w:rFonts w:cs="Arial"/>
                <w:b/>
                <w:color w:val="FFFFFF"/>
                <w:sz w:val="16"/>
              </w:rPr>
              <w:t>Better facilitates ASO (c)</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471334" w14:textId="77777777" w:rsidR="004D35D6" w:rsidRPr="000215F6" w:rsidRDefault="004D35D6" w:rsidP="008B3217">
            <w:pPr>
              <w:ind w:right="-120"/>
              <w:rPr>
                <w:rFonts w:cs="Arial"/>
                <w:b/>
                <w:color w:val="FFFFFF"/>
                <w:sz w:val="16"/>
              </w:rPr>
            </w:pPr>
            <w:r w:rsidRPr="000215F6">
              <w:rPr>
                <w:rFonts w:cs="Arial"/>
                <w:b/>
                <w:color w:val="FFFFFF"/>
                <w:sz w:val="16"/>
              </w:rPr>
              <w:t>Better facilitates ASO (d)</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B87B9F" w14:textId="77777777" w:rsidR="004D35D6" w:rsidRPr="000215F6" w:rsidRDefault="004D35D6" w:rsidP="008B3217">
            <w:pPr>
              <w:ind w:right="-120"/>
              <w:rPr>
                <w:rFonts w:cs="Arial"/>
                <w:b/>
                <w:color w:val="FFFFFF"/>
                <w:sz w:val="16"/>
              </w:rPr>
            </w:pPr>
            <w:r w:rsidRPr="000215F6">
              <w:rPr>
                <w:rFonts w:cs="Arial"/>
                <w:b/>
                <w:color w:val="FFFFFF"/>
                <w:sz w:val="16"/>
              </w:rPr>
              <w:t>Better facilitates ASO (e)</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6B5269" w14:textId="77777777" w:rsidR="004D35D6" w:rsidRPr="000215F6" w:rsidRDefault="004D35D6" w:rsidP="008B3217">
            <w:pPr>
              <w:ind w:right="-120"/>
              <w:rPr>
                <w:rFonts w:cs="Arial"/>
                <w:b/>
                <w:color w:val="FFFFFF"/>
                <w:sz w:val="16"/>
              </w:rPr>
            </w:pPr>
            <w:r w:rsidRPr="000215F6">
              <w:rPr>
                <w:rFonts w:cs="Arial"/>
                <w:b/>
                <w:color w:val="FFFFFF"/>
                <w:sz w:val="16"/>
              </w:rPr>
              <w:t>Better facilitates ASO (f)</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456335" w14:textId="77777777" w:rsidR="004D35D6" w:rsidRPr="000215F6" w:rsidRDefault="004D35D6" w:rsidP="008B3217">
            <w:pPr>
              <w:ind w:right="-120"/>
              <w:rPr>
                <w:rFonts w:cs="Arial"/>
                <w:b/>
                <w:color w:val="FFFFFF"/>
                <w:sz w:val="16"/>
              </w:rPr>
            </w:pPr>
            <w:r w:rsidRPr="000215F6">
              <w:rPr>
                <w:rFonts w:cs="Arial"/>
                <w:b/>
                <w:color w:val="FFFFFF"/>
                <w:sz w:val="16"/>
              </w:rPr>
              <w:t>Better facilitates ASO (g)</w:t>
            </w: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FBB2A8" w14:textId="77777777" w:rsidR="004D35D6" w:rsidRPr="000215F6" w:rsidRDefault="004D35D6" w:rsidP="008B3217">
            <w:pPr>
              <w:ind w:right="-120"/>
              <w:rPr>
                <w:rFonts w:cs="Arial"/>
                <w:b/>
                <w:color w:val="FFFFFF"/>
                <w:sz w:val="16"/>
              </w:rPr>
            </w:pPr>
            <w:r w:rsidRPr="000215F6">
              <w:rPr>
                <w:rFonts w:cs="Arial"/>
                <w:b/>
                <w:color w:val="FFFFFF"/>
                <w:sz w:val="16"/>
              </w:rPr>
              <w:t>Overall (Y/N)</w:t>
            </w:r>
          </w:p>
        </w:tc>
      </w:tr>
      <w:tr w:rsidR="004D35D6" w:rsidRPr="00061C92" w14:paraId="798AFE25"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40A743D" w14:textId="77777777" w:rsidR="004D35D6" w:rsidRPr="008D369C" w:rsidRDefault="004D35D6" w:rsidP="008B3217">
            <w:pPr>
              <w:rPr>
                <w:rFonts w:cs="Arial"/>
                <w:color w:val="FFFFFF" w:themeColor="background1"/>
              </w:rPr>
            </w:pPr>
          </w:p>
        </w:tc>
        <w:tc>
          <w:tcPr>
            <w:tcW w:w="8006" w:type="dxa"/>
            <w:gridSpan w:val="8"/>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01A3C60" w14:textId="0198C379" w:rsidR="004D35D6" w:rsidRPr="004D35D6" w:rsidRDefault="005E3A80" w:rsidP="008B3217">
            <w:pPr>
              <w:rPr>
                <w:rFonts w:cs="Arial"/>
                <w:color w:val="FFFFFF" w:themeColor="background1"/>
              </w:rPr>
            </w:pPr>
            <w:r w:rsidRPr="005E3A80">
              <w:rPr>
                <w:rFonts w:cs="Arial"/>
                <w:color w:val="FFFFFF" w:themeColor="background1"/>
              </w:rPr>
              <w:t>Gareth Williams</w:t>
            </w:r>
            <w:r>
              <w:rPr>
                <w:rFonts w:cs="Arial"/>
                <w:color w:val="FFFFFF" w:themeColor="background1"/>
              </w:rPr>
              <w:t xml:space="preserve"> </w:t>
            </w:r>
            <w:r w:rsidR="004D35D6">
              <w:rPr>
                <w:rFonts w:cs="Arial"/>
                <w:color w:val="FFFFFF" w:themeColor="background1"/>
              </w:rPr>
              <w:t xml:space="preserve">- </w:t>
            </w:r>
            <w:r w:rsidRPr="005E3A80">
              <w:rPr>
                <w:rFonts w:cs="Arial"/>
                <w:color w:val="FFFFFF" w:themeColor="background1"/>
              </w:rPr>
              <w:t>Scottish Power Transmission</w:t>
            </w:r>
          </w:p>
        </w:tc>
      </w:tr>
      <w:tr w:rsidR="004D35D6" w:rsidRPr="00061C92" w14:paraId="2EAC72FA" w14:textId="77777777" w:rsidTr="008B3217">
        <w:trPr>
          <w:trHeight w:val="249"/>
        </w:trPr>
        <w:tc>
          <w:tcPr>
            <w:tcW w:w="139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444D863" w14:textId="77777777" w:rsidR="004D35D6" w:rsidRPr="008D369C" w:rsidRDefault="004D35D6" w:rsidP="008B3217">
            <w:pPr>
              <w:rPr>
                <w:rFonts w:cs="Arial"/>
                <w:b/>
                <w:i/>
                <w:color w:val="FFFFFF" w:themeColor="background1"/>
              </w:rPr>
            </w:pPr>
            <w:r>
              <w:rPr>
                <w:rFonts w:cs="Arial"/>
                <w:color w:val="FFFFFF" w:themeColor="background1"/>
              </w:rPr>
              <w:t>Original</w:t>
            </w: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2E2D0D"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831274"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67D7F7"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D4E0D2" w14:textId="77777777" w:rsidR="004D35D6" w:rsidRPr="00061C92" w:rsidRDefault="004D35D6" w:rsidP="008B3217">
            <w:pPr>
              <w:rPr>
                <w:rFonts w:cs="Arial"/>
                <w:b/>
                <w:i/>
              </w:rPr>
            </w:pPr>
          </w:p>
        </w:tc>
        <w:tc>
          <w:tcPr>
            <w:tcW w:w="10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8C193B6"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4C622A"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E5ED62C" w14:textId="77777777" w:rsidR="004D35D6" w:rsidRPr="00061C92" w:rsidRDefault="004D35D6" w:rsidP="008B3217">
            <w:pPr>
              <w:rPr>
                <w:rFonts w:cs="Arial"/>
                <w:b/>
                <w:i/>
              </w:rPr>
            </w:pPr>
          </w:p>
        </w:tc>
        <w:tc>
          <w:tcPr>
            <w:tcW w:w="10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4B4BEC" w14:textId="77777777" w:rsidR="004D35D6" w:rsidRPr="00061C92" w:rsidRDefault="004D35D6" w:rsidP="008B3217">
            <w:pPr>
              <w:rPr>
                <w:rFonts w:cs="Arial"/>
                <w:b/>
                <w:i/>
              </w:rPr>
            </w:pPr>
          </w:p>
        </w:tc>
      </w:tr>
      <w:tr w:rsidR="004D35D6" w:rsidRPr="00061C92" w14:paraId="41E3F9D8" w14:textId="77777777" w:rsidTr="008B3217">
        <w:trPr>
          <w:trHeight w:val="736"/>
        </w:trPr>
        <w:tc>
          <w:tcPr>
            <w:tcW w:w="9396" w:type="dxa"/>
            <w:gridSpan w:val="9"/>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2F5308E" w14:textId="77777777" w:rsidR="004D35D6" w:rsidRDefault="004D35D6" w:rsidP="008B3217">
            <w:pPr>
              <w:rPr>
                <w:rFonts w:cs="Arial"/>
              </w:rPr>
            </w:pPr>
            <w:r w:rsidRPr="00061C92">
              <w:rPr>
                <w:rFonts w:cs="Arial"/>
              </w:rPr>
              <w:t xml:space="preserve">Voting Statement: </w:t>
            </w:r>
          </w:p>
          <w:p w14:paraId="33547973" w14:textId="77777777" w:rsidR="004D35D6" w:rsidRPr="00940996" w:rsidRDefault="004D35D6" w:rsidP="008B3217">
            <w:pPr>
              <w:rPr>
                <w:rFonts w:eastAsia="Arial" w:cs="Arial"/>
                <w:sz w:val="24"/>
              </w:rPr>
            </w:pPr>
            <w:r w:rsidRPr="00030089">
              <w:rPr>
                <w:rFonts w:eastAsia="Arial" w:cs="Arial"/>
                <w:sz w:val="24"/>
                <w:highlight w:val="yellow"/>
              </w:rPr>
              <w:t>[Please include as much rationale as possible to support your assessment against the Applicable Objectives]</w:t>
            </w:r>
          </w:p>
          <w:p w14:paraId="4AC3FDA7" w14:textId="77777777" w:rsidR="004D35D6" w:rsidRPr="00061C92" w:rsidRDefault="004D35D6" w:rsidP="008B3217">
            <w:pPr>
              <w:rPr>
                <w:rFonts w:cs="Arial"/>
              </w:rPr>
            </w:pPr>
          </w:p>
          <w:p w14:paraId="5BE6D771" w14:textId="77777777" w:rsidR="004D35D6" w:rsidRPr="00061C92" w:rsidRDefault="004D35D6" w:rsidP="008B3217">
            <w:pPr>
              <w:rPr>
                <w:rFonts w:cs="Arial"/>
                <w:b/>
                <w:i/>
              </w:rPr>
            </w:pPr>
          </w:p>
        </w:tc>
      </w:tr>
    </w:tbl>
    <w:p w14:paraId="77A7530D" w14:textId="77777777" w:rsidR="004D35D6" w:rsidRDefault="004D35D6" w:rsidP="00E57DAF">
      <w:pPr>
        <w:ind w:left="-426"/>
        <w:rPr>
          <w:b/>
          <w:color w:val="F26522" w:themeColor="accent1"/>
          <w:sz w:val="24"/>
        </w:rPr>
      </w:pPr>
    </w:p>
    <w:p w14:paraId="7BBB2C2D" w14:textId="77777777" w:rsidR="004D35D6" w:rsidRDefault="004D35D6" w:rsidP="00E57DAF">
      <w:pPr>
        <w:ind w:left="-426"/>
        <w:rPr>
          <w:b/>
          <w:color w:val="F26522" w:themeColor="accent1"/>
          <w:sz w:val="24"/>
        </w:rPr>
      </w:pPr>
    </w:p>
    <w:p w14:paraId="4E720B95" w14:textId="25E8AD56" w:rsidR="00BD4BD3" w:rsidRPr="007B7305" w:rsidRDefault="00BD4BD3" w:rsidP="00BD4BD3">
      <w:pPr>
        <w:ind w:left="-426"/>
        <w:rPr>
          <w:sz w:val="24"/>
        </w:rPr>
      </w:pPr>
      <w:r>
        <w:rPr>
          <w:sz w:val="24"/>
        </w:rPr>
        <w:t xml:space="preserve">Of the </w:t>
      </w:r>
      <w:r w:rsidR="005E3A80">
        <w:rPr>
          <w:sz w:val="24"/>
        </w:rPr>
        <w:t>4</w:t>
      </w:r>
      <w:r>
        <w:rPr>
          <w:sz w:val="24"/>
        </w:rPr>
        <w:t>votes, how many voters said this option was better than the Baseline.</w:t>
      </w:r>
    </w:p>
    <w:p w14:paraId="08332687" w14:textId="77777777" w:rsidR="00BD4BD3" w:rsidRDefault="00BD4BD3" w:rsidP="00BD4BD3"/>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BD4BD3" w:rsidRPr="005A5548" w14:paraId="0F13EB02" w14:textId="77777777" w:rsidTr="00F52FA9">
        <w:trPr>
          <w:trHeight w:val="569"/>
        </w:trPr>
        <w:tc>
          <w:tcPr>
            <w:tcW w:w="2263" w:type="pct"/>
            <w:shd w:val="clear" w:color="auto" w:fill="F26522" w:themeFill="accent1"/>
            <w:tcMar>
              <w:top w:w="15" w:type="dxa"/>
              <w:left w:w="108" w:type="dxa"/>
              <w:bottom w:w="0" w:type="dxa"/>
              <w:right w:w="108" w:type="dxa"/>
            </w:tcMar>
            <w:hideMark/>
          </w:tcPr>
          <w:p w14:paraId="2D59C2E4" w14:textId="77777777" w:rsidR="00BD4BD3" w:rsidRPr="001F5F82" w:rsidRDefault="00BD4BD3" w:rsidP="00F52FA9">
            <w:pPr>
              <w:rPr>
                <w:rFonts w:cs="Arial"/>
                <w:b/>
                <w:bCs/>
                <w:color w:val="FFFFFF"/>
              </w:rPr>
            </w:pPr>
            <w:r>
              <w:rPr>
                <w:rFonts w:cs="Arial"/>
                <w:b/>
                <w:bCs/>
                <w:color w:val="FFFFFF"/>
              </w:rPr>
              <w:t>Option</w:t>
            </w:r>
          </w:p>
        </w:tc>
        <w:tc>
          <w:tcPr>
            <w:tcW w:w="2737" w:type="pct"/>
            <w:shd w:val="clear" w:color="auto" w:fill="F26522" w:themeFill="accent1"/>
          </w:tcPr>
          <w:p w14:paraId="679660FE" w14:textId="77777777" w:rsidR="00BD4BD3" w:rsidRPr="005A5548" w:rsidRDefault="00BD4BD3" w:rsidP="00F52FA9">
            <w:pPr>
              <w:rPr>
                <w:rFonts w:cs="Arial"/>
                <w:b/>
                <w:bCs/>
                <w:color w:val="FFFFFF"/>
              </w:rPr>
            </w:pPr>
            <w:r>
              <w:rPr>
                <w:rFonts w:cs="Arial"/>
                <w:b/>
                <w:bCs/>
                <w:color w:val="FFFFFF"/>
              </w:rPr>
              <w:t>Number of voters that voted this option as better than the Baseline</w:t>
            </w:r>
          </w:p>
        </w:tc>
      </w:tr>
      <w:tr w:rsidR="00BD4BD3" w:rsidRPr="005A5548" w14:paraId="313B5F2F" w14:textId="77777777" w:rsidTr="00F52FA9">
        <w:trPr>
          <w:trHeight w:val="49"/>
        </w:trPr>
        <w:tc>
          <w:tcPr>
            <w:tcW w:w="2263" w:type="pct"/>
            <w:shd w:val="clear" w:color="auto" w:fill="auto"/>
            <w:tcMar>
              <w:top w:w="15" w:type="dxa"/>
              <w:left w:w="108" w:type="dxa"/>
              <w:bottom w:w="0" w:type="dxa"/>
              <w:right w:w="108" w:type="dxa"/>
            </w:tcMar>
            <w:vAlign w:val="bottom"/>
          </w:tcPr>
          <w:p w14:paraId="0A2B7370" w14:textId="77777777" w:rsidR="00BD4BD3" w:rsidRPr="009901A2" w:rsidRDefault="00BD4BD3" w:rsidP="00F52FA9">
            <w:pPr>
              <w:rPr>
                <w:sz w:val="24"/>
              </w:rPr>
            </w:pPr>
            <w:r>
              <w:rPr>
                <w:sz w:val="24"/>
              </w:rPr>
              <w:t>Original</w:t>
            </w:r>
          </w:p>
        </w:tc>
        <w:tc>
          <w:tcPr>
            <w:tcW w:w="2737" w:type="pct"/>
            <w:vAlign w:val="bottom"/>
          </w:tcPr>
          <w:p w14:paraId="3FF83CA5" w14:textId="77777777" w:rsidR="00BD4BD3" w:rsidRPr="005A5548" w:rsidRDefault="00BD4BD3" w:rsidP="00F52FA9">
            <w:pPr>
              <w:rPr>
                <w:rFonts w:cs="Arial"/>
                <w:b/>
              </w:rPr>
            </w:pPr>
          </w:p>
        </w:tc>
      </w:tr>
    </w:tbl>
    <w:p w14:paraId="636481A5" w14:textId="77777777" w:rsidR="00BD4BD3" w:rsidRDefault="00BD4BD3" w:rsidP="00E57DAF">
      <w:pPr>
        <w:ind w:left="-426"/>
        <w:rPr>
          <w:b/>
          <w:color w:val="F26522" w:themeColor="accent1"/>
          <w:sz w:val="24"/>
        </w:rPr>
      </w:pPr>
    </w:p>
    <w:p w14:paraId="21CE93ED" w14:textId="77777777" w:rsidR="00384EE0" w:rsidRPr="008D369C" w:rsidRDefault="00384EE0" w:rsidP="00E57DAF">
      <w:pPr>
        <w:ind w:left="-426"/>
        <w:rPr>
          <w:b/>
          <w:color w:val="F26522" w:themeColor="accent1"/>
          <w:sz w:val="24"/>
        </w:rPr>
      </w:pPr>
      <w:r w:rsidRPr="008D369C">
        <w:rPr>
          <w:b/>
          <w:color w:val="F26522" w:themeColor="accent1"/>
          <w:sz w:val="24"/>
        </w:rPr>
        <w:t>Stage 2</w:t>
      </w:r>
      <w:r w:rsidR="003C29AC">
        <w:rPr>
          <w:b/>
          <w:color w:val="F26522" w:themeColor="accent1"/>
          <w:sz w:val="24"/>
        </w:rPr>
        <w:t>b</w:t>
      </w:r>
      <w:r w:rsidRPr="008D369C">
        <w:rPr>
          <w:b/>
          <w:color w:val="F26522" w:themeColor="accent1"/>
          <w:sz w:val="24"/>
        </w:rPr>
        <w:t xml:space="preserve"> – </w:t>
      </w:r>
      <w:r w:rsidR="00844EDE" w:rsidRPr="00844EDE">
        <w:rPr>
          <w:b/>
          <w:color w:val="F26522" w:themeColor="accent1"/>
          <w:sz w:val="24"/>
        </w:rPr>
        <w:t>Alternative STC Modification</w:t>
      </w:r>
      <w:r w:rsidR="00844EDE">
        <w:rPr>
          <w:b/>
          <w:color w:val="F26522" w:themeColor="accent1"/>
          <w:sz w:val="24"/>
        </w:rPr>
        <w:t xml:space="preserve"> </w:t>
      </w:r>
      <w:r w:rsidRPr="008D369C">
        <w:rPr>
          <w:b/>
          <w:color w:val="F26522" w:themeColor="accent1"/>
          <w:sz w:val="24"/>
        </w:rPr>
        <w:t xml:space="preserve">Vote (If required) </w:t>
      </w:r>
    </w:p>
    <w:p w14:paraId="0D0D9DAD" w14:textId="77777777" w:rsidR="00CA0D40" w:rsidRPr="00E57DAF" w:rsidRDefault="00384EE0" w:rsidP="00E57DAF">
      <w:pPr>
        <w:ind w:left="-426"/>
        <w:rPr>
          <w:sz w:val="24"/>
        </w:rPr>
      </w:pPr>
      <w:r>
        <w:rPr>
          <w:sz w:val="24"/>
        </w:rPr>
        <w:t>W</w:t>
      </w:r>
      <w:r w:rsidR="00CA0D40" w:rsidRPr="00E57DAF">
        <w:rPr>
          <w:sz w:val="24"/>
        </w:rPr>
        <w:t xml:space="preserve">here one or more </w:t>
      </w:r>
      <w:r w:rsidR="00844EDE">
        <w:rPr>
          <w:sz w:val="24"/>
        </w:rPr>
        <w:t>Alternative STC Modifications</w:t>
      </w:r>
      <w:r w:rsidR="00CA0D40" w:rsidRPr="00E57DAF">
        <w:rPr>
          <w:sz w:val="24"/>
        </w:rPr>
        <w:t xml:space="preserve"> exist, does each </w:t>
      </w:r>
      <w:r w:rsidR="00844EDE">
        <w:rPr>
          <w:sz w:val="24"/>
        </w:rPr>
        <w:t>Alternative STC Modification</w:t>
      </w:r>
      <w:r w:rsidR="00CA0D40" w:rsidRPr="00E57DAF">
        <w:rPr>
          <w:sz w:val="24"/>
        </w:rPr>
        <w:t xml:space="preserve"> better facilitate the Applicable </w:t>
      </w:r>
      <w:r w:rsidR="00BF2ECC">
        <w:rPr>
          <w:sz w:val="24"/>
        </w:rPr>
        <w:t>STC</w:t>
      </w:r>
      <w:r w:rsidR="00CA0D40" w:rsidRPr="00E57DAF">
        <w:rPr>
          <w:sz w:val="24"/>
        </w:rPr>
        <w:t xml:space="preserve"> Objectives than the </w:t>
      </w:r>
      <w:r w:rsidR="000215F6">
        <w:rPr>
          <w:sz w:val="24"/>
        </w:rPr>
        <w:t>Original Modification Proposal</w:t>
      </w:r>
      <w:r w:rsidR="00CA0D40" w:rsidRPr="00E57DAF">
        <w:rPr>
          <w:sz w:val="24"/>
        </w:rPr>
        <w:t>?</w:t>
      </w:r>
    </w:p>
    <w:p w14:paraId="5E66C0A0" w14:textId="77777777" w:rsidR="00CA0D40" w:rsidRDefault="00CA0D40" w:rsidP="00CA0D40">
      <w:pPr>
        <w:ind w:left="-900"/>
        <w:jc w:val="both"/>
        <w:rPr>
          <w:rFonts w:cs="Arial"/>
          <w:b/>
          <w:u w:val="single"/>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shd w:val="clear" w:color="auto" w:fill="ACACAE" w:themeFill="background2"/>
        <w:tblCellMar>
          <w:left w:w="0" w:type="dxa"/>
          <w:right w:w="0" w:type="dxa"/>
        </w:tblCellMar>
        <w:tblLook w:val="01E0" w:firstRow="1" w:lastRow="1" w:firstColumn="1" w:lastColumn="1" w:noHBand="0" w:noVBand="0"/>
      </w:tblPr>
      <w:tblGrid>
        <w:gridCol w:w="2694"/>
        <w:gridCol w:w="3231"/>
        <w:gridCol w:w="1939"/>
        <w:gridCol w:w="1577"/>
      </w:tblGrid>
      <w:tr w:rsidR="001F5F82" w:rsidRPr="005A5548" w14:paraId="4464F2BF" w14:textId="77777777" w:rsidTr="003325BF">
        <w:trPr>
          <w:trHeight w:val="636"/>
        </w:trPr>
        <w:tc>
          <w:tcPr>
            <w:tcW w:w="1427" w:type="pct"/>
            <w:shd w:val="clear" w:color="auto" w:fill="ACACAE" w:themeFill="background2"/>
            <w:tcMar>
              <w:top w:w="15" w:type="dxa"/>
              <w:left w:w="108" w:type="dxa"/>
              <w:bottom w:w="0" w:type="dxa"/>
              <w:right w:w="108" w:type="dxa"/>
            </w:tcMar>
            <w:hideMark/>
          </w:tcPr>
          <w:p w14:paraId="26F89E9B" w14:textId="77777777" w:rsidR="001F5F82" w:rsidRPr="005A5548" w:rsidRDefault="001F5F82" w:rsidP="00EC7ECF">
            <w:pPr>
              <w:rPr>
                <w:rFonts w:cs="Arial"/>
                <w:b/>
                <w:color w:val="FFFFFF"/>
              </w:rPr>
            </w:pPr>
            <w:r w:rsidRPr="005A5548">
              <w:rPr>
                <w:rFonts w:cs="Arial"/>
                <w:b/>
                <w:bCs/>
                <w:color w:val="FFFFFF"/>
              </w:rPr>
              <w:t>Workgroup Member</w:t>
            </w:r>
          </w:p>
        </w:tc>
        <w:tc>
          <w:tcPr>
            <w:tcW w:w="1711" w:type="pct"/>
            <w:shd w:val="clear" w:color="auto" w:fill="ACACAE" w:themeFill="background2"/>
          </w:tcPr>
          <w:p w14:paraId="2AE96A0A" w14:textId="77777777" w:rsidR="001F5F82" w:rsidRDefault="000D32F7" w:rsidP="00EC7ECF">
            <w:pPr>
              <w:rPr>
                <w:rFonts w:cs="Arial"/>
                <w:b/>
                <w:bCs/>
                <w:color w:val="FFFFFF"/>
              </w:rPr>
            </w:pPr>
            <w:r>
              <w:rPr>
                <w:rFonts w:cs="Arial"/>
                <w:b/>
                <w:bCs/>
                <w:color w:val="FFFFFF"/>
              </w:rPr>
              <w:t>Company</w:t>
            </w:r>
          </w:p>
        </w:tc>
        <w:tc>
          <w:tcPr>
            <w:tcW w:w="1027" w:type="pct"/>
            <w:shd w:val="clear" w:color="auto" w:fill="ACACAE" w:themeFill="background2"/>
            <w:tcMar>
              <w:top w:w="15" w:type="dxa"/>
              <w:left w:w="108" w:type="dxa"/>
              <w:bottom w:w="0" w:type="dxa"/>
              <w:right w:w="108" w:type="dxa"/>
            </w:tcMar>
            <w:hideMark/>
          </w:tcPr>
          <w:p w14:paraId="5795D148" w14:textId="77777777" w:rsidR="001F5F82" w:rsidRPr="005A5548" w:rsidRDefault="00BF2ECC" w:rsidP="00EC7ECF">
            <w:pPr>
              <w:rPr>
                <w:rFonts w:cs="Arial"/>
                <w:b/>
                <w:color w:val="FFFFFF"/>
              </w:rPr>
            </w:pPr>
            <w:r>
              <w:rPr>
                <w:rFonts w:cs="Arial"/>
                <w:b/>
                <w:bCs/>
                <w:color w:val="FFFFFF"/>
              </w:rPr>
              <w:t>ASM</w:t>
            </w:r>
            <w:r w:rsidR="001F5F82">
              <w:rPr>
                <w:rFonts w:cs="Arial"/>
                <w:b/>
                <w:bCs/>
                <w:color w:val="FFFFFF"/>
              </w:rPr>
              <w:t xml:space="preserve">1 better than </w:t>
            </w:r>
            <w:r w:rsidR="009901A2">
              <w:rPr>
                <w:rFonts w:cs="Arial"/>
                <w:b/>
                <w:bCs/>
                <w:color w:val="FFFFFF"/>
              </w:rPr>
              <w:t>Proposer’s solution</w:t>
            </w:r>
            <w:r w:rsidR="001F5F82">
              <w:rPr>
                <w:rFonts w:cs="Arial"/>
                <w:b/>
                <w:bCs/>
                <w:color w:val="FFFFFF"/>
              </w:rPr>
              <w:t xml:space="preserve"> Yes/No</w:t>
            </w:r>
          </w:p>
        </w:tc>
        <w:tc>
          <w:tcPr>
            <w:tcW w:w="835" w:type="pct"/>
            <w:shd w:val="clear" w:color="auto" w:fill="ACACAE" w:themeFill="background2"/>
          </w:tcPr>
          <w:p w14:paraId="298A9438" w14:textId="77777777" w:rsidR="001F5F82" w:rsidRPr="005A5548" w:rsidRDefault="00BF2ECC" w:rsidP="00EC7ECF">
            <w:pPr>
              <w:rPr>
                <w:rFonts w:cs="Arial"/>
                <w:b/>
                <w:color w:val="FFFFFF"/>
              </w:rPr>
            </w:pPr>
            <w:r>
              <w:rPr>
                <w:rFonts w:cs="Arial"/>
                <w:b/>
                <w:bCs/>
                <w:color w:val="FFFFFF"/>
              </w:rPr>
              <w:t>ASM</w:t>
            </w:r>
            <w:r w:rsidR="001F5F82">
              <w:rPr>
                <w:rFonts w:cs="Arial"/>
                <w:b/>
                <w:bCs/>
                <w:color w:val="FFFFFF"/>
              </w:rPr>
              <w:t xml:space="preserve">2 better than </w:t>
            </w:r>
            <w:r w:rsidR="009901A2">
              <w:rPr>
                <w:rFonts w:cs="Arial"/>
                <w:b/>
                <w:bCs/>
                <w:color w:val="FFFFFF"/>
              </w:rPr>
              <w:t>Proposer’s solution</w:t>
            </w:r>
            <w:r w:rsidR="001F5F82">
              <w:rPr>
                <w:rFonts w:cs="Arial"/>
                <w:b/>
                <w:bCs/>
                <w:color w:val="FFFFFF"/>
              </w:rPr>
              <w:t xml:space="preserve"> Yes/No</w:t>
            </w:r>
          </w:p>
        </w:tc>
      </w:tr>
      <w:tr w:rsidR="005031BF" w:rsidRPr="005A5548" w14:paraId="736AF19F" w14:textId="77777777" w:rsidTr="003325BF">
        <w:trPr>
          <w:trHeight w:val="55"/>
        </w:trPr>
        <w:tc>
          <w:tcPr>
            <w:tcW w:w="1427" w:type="pct"/>
            <w:shd w:val="clear" w:color="auto" w:fill="ACACAE" w:themeFill="background2"/>
            <w:tcMar>
              <w:top w:w="15" w:type="dxa"/>
              <w:left w:w="108" w:type="dxa"/>
              <w:bottom w:w="0" w:type="dxa"/>
              <w:right w:w="108" w:type="dxa"/>
            </w:tcMar>
            <w:vAlign w:val="center"/>
          </w:tcPr>
          <w:p w14:paraId="6FC17162" w14:textId="4C4032EE" w:rsidR="005031BF" w:rsidRPr="000D32F7" w:rsidRDefault="005031BF" w:rsidP="005031BF">
            <w:pPr>
              <w:rPr>
                <w:sz w:val="24"/>
              </w:rPr>
            </w:pPr>
            <w:r w:rsidRPr="004A7846">
              <w:rPr>
                <w:rFonts w:asciiTheme="minorHAnsi" w:eastAsiaTheme="minorEastAsia" w:hAnsiTheme="minorHAnsi" w:cstheme="minorHAnsi"/>
                <w:color w:val="000000"/>
                <w:kern w:val="24"/>
                <w:szCs w:val="22"/>
              </w:rPr>
              <w:t>Neil Bennett</w:t>
            </w:r>
          </w:p>
        </w:tc>
        <w:tc>
          <w:tcPr>
            <w:tcW w:w="1711" w:type="pct"/>
            <w:shd w:val="clear" w:color="auto" w:fill="ACACAE" w:themeFill="background2"/>
            <w:vAlign w:val="center"/>
          </w:tcPr>
          <w:p w14:paraId="6B27C14C" w14:textId="55EEBC16" w:rsidR="005031BF" w:rsidRPr="000D32F7" w:rsidRDefault="005031BF" w:rsidP="005031BF">
            <w:pPr>
              <w:rPr>
                <w:sz w:val="24"/>
              </w:rPr>
            </w:pPr>
            <w:r w:rsidRPr="004A7846">
              <w:rPr>
                <w:rFonts w:asciiTheme="minorHAnsi" w:eastAsiaTheme="minorEastAsia" w:hAnsiTheme="minorHAnsi" w:cstheme="minorHAnsi"/>
                <w:color w:val="000000"/>
                <w:kern w:val="24"/>
                <w:szCs w:val="22"/>
              </w:rPr>
              <w:t>Scottish and Southern Electricity Networks Transmission</w:t>
            </w:r>
          </w:p>
        </w:tc>
        <w:tc>
          <w:tcPr>
            <w:tcW w:w="1027" w:type="pct"/>
            <w:shd w:val="clear" w:color="auto" w:fill="ACACAE" w:themeFill="background2"/>
            <w:tcMar>
              <w:top w:w="15" w:type="dxa"/>
              <w:left w:w="108" w:type="dxa"/>
              <w:bottom w:w="0" w:type="dxa"/>
              <w:right w:w="108" w:type="dxa"/>
            </w:tcMar>
            <w:vAlign w:val="center"/>
          </w:tcPr>
          <w:p w14:paraId="6F2F74D2" w14:textId="77777777" w:rsidR="005031BF" w:rsidRPr="005A5548" w:rsidRDefault="005031BF" w:rsidP="005031BF">
            <w:pPr>
              <w:rPr>
                <w:rFonts w:cs="Arial"/>
                <w:b/>
              </w:rPr>
            </w:pPr>
          </w:p>
        </w:tc>
        <w:tc>
          <w:tcPr>
            <w:tcW w:w="835" w:type="pct"/>
            <w:shd w:val="clear" w:color="auto" w:fill="ACACAE" w:themeFill="background2"/>
          </w:tcPr>
          <w:p w14:paraId="0AA19201" w14:textId="77777777" w:rsidR="005031BF" w:rsidRPr="005A5548" w:rsidRDefault="005031BF" w:rsidP="005031BF">
            <w:pPr>
              <w:rPr>
                <w:rFonts w:cs="Arial"/>
                <w:b/>
              </w:rPr>
            </w:pPr>
          </w:p>
        </w:tc>
      </w:tr>
      <w:tr w:rsidR="005031BF" w:rsidRPr="005A5548" w14:paraId="39DD7E3D" w14:textId="77777777" w:rsidTr="003325BF">
        <w:trPr>
          <w:trHeight w:val="55"/>
        </w:trPr>
        <w:tc>
          <w:tcPr>
            <w:tcW w:w="1427" w:type="pct"/>
            <w:shd w:val="clear" w:color="auto" w:fill="ACACAE" w:themeFill="background2"/>
            <w:tcMar>
              <w:top w:w="15" w:type="dxa"/>
              <w:left w:w="108" w:type="dxa"/>
              <w:bottom w:w="0" w:type="dxa"/>
              <w:right w:w="108" w:type="dxa"/>
            </w:tcMar>
            <w:vAlign w:val="center"/>
          </w:tcPr>
          <w:p w14:paraId="68C468FB" w14:textId="42B279D9" w:rsidR="005031BF" w:rsidRPr="000D32F7" w:rsidRDefault="005031BF" w:rsidP="005031BF">
            <w:pPr>
              <w:rPr>
                <w:sz w:val="24"/>
              </w:rPr>
            </w:pPr>
            <w:r w:rsidRPr="004A7846">
              <w:rPr>
                <w:rFonts w:asciiTheme="minorHAnsi" w:eastAsiaTheme="minorEastAsia" w:hAnsiTheme="minorHAnsi" w:cstheme="minorHAnsi"/>
                <w:color w:val="000000"/>
                <w:kern w:val="24"/>
                <w:szCs w:val="22"/>
              </w:rPr>
              <w:t>David Halford</w:t>
            </w:r>
          </w:p>
        </w:tc>
        <w:tc>
          <w:tcPr>
            <w:tcW w:w="1711" w:type="pct"/>
            <w:shd w:val="clear" w:color="auto" w:fill="ACACAE" w:themeFill="background2"/>
            <w:vAlign w:val="center"/>
          </w:tcPr>
          <w:p w14:paraId="51FC47B7" w14:textId="53F95C36" w:rsidR="005031BF" w:rsidRPr="000D32F7" w:rsidRDefault="005031BF" w:rsidP="005031BF">
            <w:pPr>
              <w:rPr>
                <w:sz w:val="24"/>
              </w:rPr>
            </w:pPr>
            <w:r w:rsidRPr="004A7846">
              <w:rPr>
                <w:rFonts w:asciiTheme="minorHAnsi" w:eastAsiaTheme="minorEastAsia" w:hAnsiTheme="minorHAnsi" w:cstheme="minorHAnsi"/>
                <w:color w:val="000000"/>
                <w:kern w:val="24"/>
                <w:szCs w:val="22"/>
              </w:rPr>
              <w:t>ESO</w:t>
            </w:r>
          </w:p>
        </w:tc>
        <w:tc>
          <w:tcPr>
            <w:tcW w:w="1027" w:type="pct"/>
            <w:shd w:val="clear" w:color="auto" w:fill="ACACAE" w:themeFill="background2"/>
            <w:tcMar>
              <w:top w:w="15" w:type="dxa"/>
              <w:left w:w="108" w:type="dxa"/>
              <w:bottom w:w="0" w:type="dxa"/>
              <w:right w:w="108" w:type="dxa"/>
            </w:tcMar>
            <w:vAlign w:val="center"/>
          </w:tcPr>
          <w:p w14:paraId="56580BD9" w14:textId="77777777" w:rsidR="005031BF" w:rsidRPr="005A5548" w:rsidRDefault="005031BF" w:rsidP="005031BF">
            <w:pPr>
              <w:rPr>
                <w:rFonts w:cs="Arial"/>
                <w:b/>
              </w:rPr>
            </w:pPr>
          </w:p>
        </w:tc>
        <w:tc>
          <w:tcPr>
            <w:tcW w:w="835" w:type="pct"/>
            <w:shd w:val="clear" w:color="auto" w:fill="ACACAE" w:themeFill="background2"/>
          </w:tcPr>
          <w:p w14:paraId="0ACB71E8" w14:textId="77777777" w:rsidR="005031BF" w:rsidRPr="005A5548" w:rsidRDefault="005031BF" w:rsidP="005031BF">
            <w:pPr>
              <w:rPr>
                <w:rFonts w:cs="Arial"/>
                <w:b/>
              </w:rPr>
            </w:pPr>
          </w:p>
        </w:tc>
      </w:tr>
      <w:tr w:rsidR="005031BF" w:rsidRPr="005A5548" w14:paraId="01C2D3F0" w14:textId="77777777" w:rsidTr="003325BF">
        <w:trPr>
          <w:trHeight w:val="55"/>
        </w:trPr>
        <w:tc>
          <w:tcPr>
            <w:tcW w:w="1427" w:type="pct"/>
            <w:shd w:val="clear" w:color="auto" w:fill="ACACAE" w:themeFill="background2"/>
            <w:tcMar>
              <w:top w:w="15" w:type="dxa"/>
              <w:left w:w="108" w:type="dxa"/>
              <w:bottom w:w="0" w:type="dxa"/>
              <w:right w:w="108" w:type="dxa"/>
            </w:tcMar>
            <w:vAlign w:val="center"/>
          </w:tcPr>
          <w:p w14:paraId="0140C367" w14:textId="2053706A" w:rsidR="005031BF" w:rsidRPr="000D32F7" w:rsidRDefault="005031BF" w:rsidP="005031BF">
            <w:pPr>
              <w:rPr>
                <w:sz w:val="24"/>
              </w:rPr>
            </w:pPr>
            <w:r w:rsidRPr="004A7846">
              <w:rPr>
                <w:rFonts w:asciiTheme="minorHAnsi" w:eastAsiaTheme="minorEastAsia" w:hAnsiTheme="minorHAnsi" w:cstheme="minorHAnsi"/>
                <w:color w:val="000000"/>
                <w:kern w:val="24"/>
                <w:szCs w:val="22"/>
              </w:rPr>
              <w:t>Matthew Paige-Stimson</w:t>
            </w:r>
          </w:p>
        </w:tc>
        <w:tc>
          <w:tcPr>
            <w:tcW w:w="1711" w:type="pct"/>
            <w:shd w:val="clear" w:color="auto" w:fill="ACACAE" w:themeFill="background2"/>
            <w:vAlign w:val="center"/>
          </w:tcPr>
          <w:p w14:paraId="2C9506B5" w14:textId="3C0C6275" w:rsidR="005031BF" w:rsidRPr="000D32F7" w:rsidRDefault="005031BF" w:rsidP="005031BF">
            <w:pPr>
              <w:rPr>
                <w:sz w:val="24"/>
              </w:rPr>
            </w:pPr>
            <w:r w:rsidRPr="004A7846">
              <w:rPr>
                <w:rFonts w:asciiTheme="minorHAnsi" w:eastAsiaTheme="minorEastAsia" w:hAnsiTheme="minorHAnsi" w:cstheme="minorHAnsi"/>
                <w:color w:val="000000"/>
                <w:kern w:val="24"/>
                <w:szCs w:val="22"/>
              </w:rPr>
              <w:t>National Grid Electricity Transmission</w:t>
            </w:r>
          </w:p>
        </w:tc>
        <w:tc>
          <w:tcPr>
            <w:tcW w:w="1027" w:type="pct"/>
            <w:shd w:val="clear" w:color="auto" w:fill="ACACAE" w:themeFill="background2"/>
            <w:tcMar>
              <w:top w:w="15" w:type="dxa"/>
              <w:left w:w="108" w:type="dxa"/>
              <w:bottom w:w="0" w:type="dxa"/>
              <w:right w:w="108" w:type="dxa"/>
            </w:tcMar>
            <w:vAlign w:val="center"/>
          </w:tcPr>
          <w:p w14:paraId="6C2F21BF" w14:textId="77777777" w:rsidR="005031BF" w:rsidRPr="005A5548" w:rsidRDefault="005031BF" w:rsidP="005031BF">
            <w:pPr>
              <w:rPr>
                <w:rFonts w:cs="Arial"/>
                <w:b/>
              </w:rPr>
            </w:pPr>
          </w:p>
        </w:tc>
        <w:tc>
          <w:tcPr>
            <w:tcW w:w="835" w:type="pct"/>
            <w:shd w:val="clear" w:color="auto" w:fill="ACACAE" w:themeFill="background2"/>
          </w:tcPr>
          <w:p w14:paraId="672E997A" w14:textId="77777777" w:rsidR="005031BF" w:rsidRPr="005A5548" w:rsidRDefault="005031BF" w:rsidP="005031BF">
            <w:pPr>
              <w:rPr>
                <w:rFonts w:cs="Arial"/>
                <w:b/>
              </w:rPr>
            </w:pPr>
          </w:p>
        </w:tc>
      </w:tr>
      <w:tr w:rsidR="005031BF" w:rsidRPr="005A5548" w14:paraId="3BD4FA78" w14:textId="77777777" w:rsidTr="003325BF">
        <w:trPr>
          <w:trHeight w:val="55"/>
        </w:trPr>
        <w:tc>
          <w:tcPr>
            <w:tcW w:w="1427" w:type="pct"/>
            <w:shd w:val="clear" w:color="auto" w:fill="ACACAE" w:themeFill="background2"/>
            <w:tcMar>
              <w:top w:w="15" w:type="dxa"/>
              <w:left w:w="108" w:type="dxa"/>
              <w:bottom w:w="0" w:type="dxa"/>
              <w:right w:w="108" w:type="dxa"/>
            </w:tcMar>
            <w:vAlign w:val="center"/>
          </w:tcPr>
          <w:p w14:paraId="2A493FE8" w14:textId="4229F513" w:rsidR="005031BF" w:rsidRPr="000D32F7" w:rsidRDefault="005031BF" w:rsidP="005031BF">
            <w:pPr>
              <w:rPr>
                <w:sz w:val="24"/>
              </w:rPr>
            </w:pPr>
            <w:r w:rsidRPr="004A7846">
              <w:rPr>
                <w:rFonts w:asciiTheme="minorHAnsi" w:eastAsiaTheme="minorEastAsia" w:hAnsiTheme="minorHAnsi" w:cstheme="minorHAnsi"/>
                <w:color w:val="000000"/>
                <w:kern w:val="24"/>
                <w:szCs w:val="22"/>
              </w:rPr>
              <w:t>Gareth Williams</w:t>
            </w:r>
          </w:p>
        </w:tc>
        <w:tc>
          <w:tcPr>
            <w:tcW w:w="1711" w:type="pct"/>
            <w:shd w:val="clear" w:color="auto" w:fill="ACACAE" w:themeFill="background2"/>
            <w:vAlign w:val="center"/>
          </w:tcPr>
          <w:p w14:paraId="57257715" w14:textId="5EABBA2F" w:rsidR="005031BF" w:rsidRPr="000D32F7" w:rsidRDefault="005031BF" w:rsidP="005031BF">
            <w:pPr>
              <w:rPr>
                <w:sz w:val="24"/>
              </w:rPr>
            </w:pPr>
            <w:r w:rsidRPr="004A7846">
              <w:rPr>
                <w:rFonts w:asciiTheme="minorHAnsi" w:eastAsiaTheme="minorEastAsia" w:hAnsiTheme="minorHAnsi" w:cstheme="minorHAnsi"/>
                <w:color w:val="000000"/>
                <w:kern w:val="24"/>
                <w:szCs w:val="22"/>
              </w:rPr>
              <w:t>Scottish Power Transmission</w:t>
            </w:r>
          </w:p>
        </w:tc>
        <w:tc>
          <w:tcPr>
            <w:tcW w:w="1027" w:type="pct"/>
            <w:shd w:val="clear" w:color="auto" w:fill="ACACAE" w:themeFill="background2"/>
            <w:tcMar>
              <w:top w:w="15" w:type="dxa"/>
              <w:left w:w="108" w:type="dxa"/>
              <w:bottom w:w="0" w:type="dxa"/>
              <w:right w:w="108" w:type="dxa"/>
            </w:tcMar>
            <w:vAlign w:val="center"/>
          </w:tcPr>
          <w:p w14:paraId="53563C44" w14:textId="77777777" w:rsidR="005031BF" w:rsidRPr="005A5548" w:rsidRDefault="005031BF" w:rsidP="005031BF">
            <w:pPr>
              <w:rPr>
                <w:rFonts w:cs="Arial"/>
                <w:b/>
              </w:rPr>
            </w:pPr>
          </w:p>
        </w:tc>
        <w:tc>
          <w:tcPr>
            <w:tcW w:w="835" w:type="pct"/>
            <w:shd w:val="clear" w:color="auto" w:fill="ACACAE" w:themeFill="background2"/>
          </w:tcPr>
          <w:p w14:paraId="2E52DC2A" w14:textId="77777777" w:rsidR="005031BF" w:rsidRPr="005A5548" w:rsidRDefault="005031BF" w:rsidP="005031BF">
            <w:pPr>
              <w:rPr>
                <w:rFonts w:cs="Arial"/>
                <w:b/>
              </w:rPr>
            </w:pPr>
          </w:p>
        </w:tc>
      </w:tr>
    </w:tbl>
    <w:p w14:paraId="366F8F94" w14:textId="77777777" w:rsidR="00CA0D40" w:rsidRDefault="00CA0D40" w:rsidP="00CA0D40">
      <w:pPr>
        <w:ind w:left="-900"/>
        <w:rPr>
          <w:rFonts w:cs="Arial"/>
          <w:b/>
          <w:u w:val="single"/>
        </w:rPr>
      </w:pPr>
    </w:p>
    <w:p w14:paraId="70E3E7F2"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3C29AC">
        <w:rPr>
          <w:b/>
          <w:color w:val="F26522" w:themeColor="accent1"/>
          <w:sz w:val="24"/>
        </w:rPr>
        <w:t>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72461E2E" w14:textId="77777777" w:rsidR="00CA0D40" w:rsidRPr="00E57DAF" w:rsidRDefault="00CA0D40" w:rsidP="00E57DAF">
      <w:pPr>
        <w:ind w:left="-426"/>
        <w:rPr>
          <w:sz w:val="24"/>
        </w:rPr>
      </w:pPr>
      <w:r w:rsidRPr="00E57DAF">
        <w:rPr>
          <w:sz w:val="24"/>
        </w:rPr>
        <w:t>Which option is the best? (Baseline,</w:t>
      </w:r>
      <w:r w:rsidR="009901A2">
        <w:rPr>
          <w:sz w:val="24"/>
        </w:rPr>
        <w:t xml:space="preserve"> </w:t>
      </w:r>
      <w:r w:rsidR="000215F6">
        <w:rPr>
          <w:sz w:val="24"/>
        </w:rPr>
        <w:t>Original Proposal</w:t>
      </w:r>
      <w:r w:rsidRPr="00E57DAF">
        <w:rPr>
          <w:sz w:val="24"/>
        </w:rPr>
        <w:t xml:space="preserve">, </w:t>
      </w:r>
      <w:r w:rsidR="00844EDE">
        <w:rPr>
          <w:sz w:val="24"/>
        </w:rPr>
        <w:t>Alternative STC Modification 1</w:t>
      </w:r>
      <w:r w:rsidRPr="00E57DAF">
        <w:rPr>
          <w:sz w:val="24"/>
        </w:rPr>
        <w:t xml:space="preserve"> or </w:t>
      </w:r>
      <w:r w:rsidR="00844EDE">
        <w:rPr>
          <w:sz w:val="24"/>
        </w:rPr>
        <w:t>Alternative STC Modification 2</w:t>
      </w:r>
      <w:r w:rsidRPr="00E57DAF">
        <w:rPr>
          <w:sz w:val="24"/>
        </w:rPr>
        <w:t>)</w:t>
      </w:r>
    </w:p>
    <w:p w14:paraId="0700C0E0"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553"/>
        <w:gridCol w:w="1877"/>
        <w:gridCol w:w="2005"/>
        <w:gridCol w:w="2005"/>
        <w:gridCol w:w="2001"/>
      </w:tblGrid>
      <w:tr w:rsidR="00306322" w:rsidRPr="004A7846" w14:paraId="3EE0BE4F" w14:textId="77777777" w:rsidTr="004A7846">
        <w:trPr>
          <w:trHeight w:val="636"/>
        </w:trPr>
        <w:tc>
          <w:tcPr>
            <w:tcW w:w="822" w:type="pct"/>
            <w:shd w:val="clear" w:color="auto" w:fill="F26522" w:themeFill="accent1"/>
            <w:tcMar>
              <w:top w:w="15" w:type="dxa"/>
              <w:left w:w="108" w:type="dxa"/>
              <w:bottom w:w="0" w:type="dxa"/>
              <w:right w:w="108" w:type="dxa"/>
            </w:tcMar>
            <w:hideMark/>
          </w:tcPr>
          <w:p w14:paraId="42F41616" w14:textId="77777777" w:rsidR="00306322" w:rsidRPr="004A7846" w:rsidRDefault="00306322" w:rsidP="00EC7ECF">
            <w:pPr>
              <w:rPr>
                <w:rFonts w:asciiTheme="minorHAnsi" w:hAnsiTheme="minorHAnsi" w:cstheme="minorHAnsi"/>
                <w:b/>
                <w:bCs/>
                <w:color w:val="FFFFFF"/>
                <w:szCs w:val="22"/>
              </w:rPr>
            </w:pPr>
            <w:r w:rsidRPr="004A7846">
              <w:rPr>
                <w:rFonts w:asciiTheme="minorHAnsi" w:hAnsiTheme="minorHAnsi" w:cstheme="minorHAnsi"/>
                <w:b/>
                <w:bCs/>
                <w:color w:val="FFFFFF"/>
                <w:szCs w:val="22"/>
              </w:rPr>
              <w:lastRenderedPageBreak/>
              <w:t>Workgroup Member</w:t>
            </w:r>
          </w:p>
        </w:tc>
        <w:tc>
          <w:tcPr>
            <w:tcW w:w="994" w:type="pct"/>
            <w:shd w:val="clear" w:color="auto" w:fill="F26522" w:themeFill="accent1"/>
          </w:tcPr>
          <w:p w14:paraId="29001320" w14:textId="77777777" w:rsidR="00306322" w:rsidRPr="004A7846" w:rsidRDefault="00306322" w:rsidP="00EC7ECF">
            <w:pPr>
              <w:rPr>
                <w:rFonts w:asciiTheme="minorHAnsi" w:hAnsiTheme="minorHAnsi" w:cstheme="minorHAnsi"/>
                <w:b/>
                <w:bCs/>
                <w:color w:val="FFFFFF"/>
                <w:szCs w:val="22"/>
              </w:rPr>
            </w:pPr>
            <w:r w:rsidRPr="004A7846">
              <w:rPr>
                <w:rFonts w:asciiTheme="minorHAnsi" w:hAnsiTheme="minorHAnsi" w:cstheme="minorHAnsi"/>
                <w:b/>
                <w:bCs/>
                <w:color w:val="FFFFFF"/>
                <w:szCs w:val="22"/>
              </w:rPr>
              <w:t>Company</w:t>
            </w:r>
          </w:p>
        </w:tc>
        <w:tc>
          <w:tcPr>
            <w:tcW w:w="1062" w:type="pct"/>
            <w:shd w:val="clear" w:color="auto" w:fill="F26522" w:themeFill="accent1"/>
          </w:tcPr>
          <w:p w14:paraId="02EA70E5" w14:textId="77777777" w:rsidR="00306322" w:rsidRPr="004A7846" w:rsidRDefault="00306322" w:rsidP="00EC7ECF">
            <w:pPr>
              <w:rPr>
                <w:rFonts w:asciiTheme="minorHAnsi" w:hAnsiTheme="minorHAnsi" w:cstheme="minorHAnsi"/>
                <w:b/>
                <w:bCs/>
                <w:color w:val="FFFFFF"/>
                <w:szCs w:val="22"/>
              </w:rPr>
            </w:pPr>
            <w:r w:rsidRPr="004A7846">
              <w:rPr>
                <w:rFonts w:asciiTheme="minorHAnsi" w:eastAsia="Arial" w:hAnsiTheme="minorHAnsi" w:cstheme="minorHAnsi"/>
                <w:b/>
                <w:bCs/>
                <w:color w:val="FFFFFF"/>
                <w:szCs w:val="22"/>
              </w:rPr>
              <w:t>Industry Sector</w:t>
            </w:r>
          </w:p>
        </w:tc>
        <w:tc>
          <w:tcPr>
            <w:tcW w:w="1062" w:type="pct"/>
            <w:shd w:val="clear" w:color="auto" w:fill="F26522" w:themeFill="accent1"/>
            <w:tcMar>
              <w:top w:w="15" w:type="dxa"/>
              <w:left w:w="108" w:type="dxa"/>
              <w:bottom w:w="0" w:type="dxa"/>
              <w:right w:w="108" w:type="dxa"/>
            </w:tcMar>
            <w:hideMark/>
          </w:tcPr>
          <w:p w14:paraId="76F9B27E" w14:textId="79EC380B" w:rsidR="00306322" w:rsidRPr="004A7846" w:rsidRDefault="00306322" w:rsidP="00EC7ECF">
            <w:pPr>
              <w:rPr>
                <w:rFonts w:asciiTheme="minorHAnsi" w:hAnsiTheme="minorHAnsi" w:cstheme="minorHAnsi"/>
                <w:b/>
                <w:color w:val="FFFFFF"/>
                <w:szCs w:val="22"/>
              </w:rPr>
            </w:pPr>
            <w:r w:rsidRPr="004A7846">
              <w:rPr>
                <w:rFonts w:asciiTheme="minorHAnsi" w:hAnsiTheme="minorHAnsi" w:cstheme="minorHAnsi"/>
                <w:b/>
                <w:bCs/>
                <w:color w:val="FFFFFF"/>
                <w:szCs w:val="22"/>
              </w:rPr>
              <w:t>B</w:t>
            </w:r>
            <w:r w:rsidR="000A0A83" w:rsidRPr="004A7846">
              <w:rPr>
                <w:rFonts w:asciiTheme="minorHAnsi" w:hAnsiTheme="minorHAnsi" w:cstheme="minorHAnsi"/>
                <w:b/>
                <w:bCs/>
                <w:color w:val="FFFFFF"/>
                <w:szCs w:val="22"/>
              </w:rPr>
              <w:t>est</w:t>
            </w:r>
            <w:r w:rsidRPr="004A7846">
              <w:rPr>
                <w:rFonts w:asciiTheme="minorHAnsi" w:hAnsiTheme="minorHAnsi" w:cstheme="minorHAnsi"/>
                <w:b/>
                <w:bCs/>
                <w:color w:val="FFFFFF"/>
                <w:szCs w:val="22"/>
              </w:rPr>
              <w:t xml:space="preserve"> Option?</w:t>
            </w:r>
          </w:p>
        </w:tc>
        <w:tc>
          <w:tcPr>
            <w:tcW w:w="1060" w:type="pct"/>
            <w:shd w:val="clear" w:color="auto" w:fill="F26522" w:themeFill="accent1"/>
          </w:tcPr>
          <w:p w14:paraId="6441798B" w14:textId="4873DFC0" w:rsidR="00306322" w:rsidRPr="004A7846" w:rsidRDefault="00306322" w:rsidP="00EC7ECF">
            <w:pPr>
              <w:rPr>
                <w:rFonts w:asciiTheme="minorHAnsi" w:hAnsiTheme="minorHAnsi" w:cstheme="minorHAnsi"/>
                <w:b/>
                <w:bCs/>
                <w:color w:val="FFFFFF"/>
                <w:szCs w:val="22"/>
              </w:rPr>
            </w:pPr>
            <w:r w:rsidRPr="004A7846">
              <w:rPr>
                <w:rFonts w:asciiTheme="minorHAnsi" w:hAnsiTheme="minorHAnsi" w:cstheme="minorHAnsi"/>
                <w:b/>
                <w:bCs/>
                <w:color w:val="FFFFFF"/>
                <w:szCs w:val="22"/>
              </w:rPr>
              <w:t xml:space="preserve">Which objective(s) does the change better facilitate? </w:t>
            </w:r>
          </w:p>
        </w:tc>
      </w:tr>
      <w:tr w:rsidR="004A7846" w:rsidRPr="004A7846" w14:paraId="4D551340" w14:textId="77777777" w:rsidTr="004A7846">
        <w:trPr>
          <w:trHeight w:val="55"/>
        </w:trPr>
        <w:tc>
          <w:tcPr>
            <w:tcW w:w="822" w:type="pct"/>
            <w:shd w:val="clear" w:color="auto" w:fill="auto"/>
            <w:tcMar>
              <w:top w:w="15" w:type="dxa"/>
              <w:left w:w="108" w:type="dxa"/>
              <w:bottom w:w="0" w:type="dxa"/>
              <w:right w:w="108" w:type="dxa"/>
            </w:tcMar>
            <w:vAlign w:val="center"/>
          </w:tcPr>
          <w:p w14:paraId="4EF1BD5B" w14:textId="45D8CCBA" w:rsidR="004A7846" w:rsidRPr="004A7846" w:rsidRDefault="004A7846" w:rsidP="004A7846">
            <w:pPr>
              <w:rPr>
                <w:rFonts w:asciiTheme="minorHAnsi" w:hAnsiTheme="minorHAnsi" w:cstheme="minorHAnsi"/>
                <w:bCs/>
                <w:szCs w:val="22"/>
              </w:rPr>
            </w:pPr>
            <w:r w:rsidRPr="004A7846">
              <w:rPr>
                <w:rFonts w:asciiTheme="minorHAnsi" w:eastAsiaTheme="minorEastAsia" w:hAnsiTheme="minorHAnsi" w:cstheme="minorHAnsi"/>
                <w:color w:val="000000"/>
                <w:kern w:val="24"/>
                <w:szCs w:val="22"/>
              </w:rPr>
              <w:t>Neil Bennett</w:t>
            </w:r>
          </w:p>
        </w:tc>
        <w:tc>
          <w:tcPr>
            <w:tcW w:w="994" w:type="pct"/>
            <w:vAlign w:val="center"/>
          </w:tcPr>
          <w:p w14:paraId="2AFA320A" w14:textId="2932E78B" w:rsidR="004A7846" w:rsidRPr="004A7846" w:rsidRDefault="004A7846" w:rsidP="004A7846">
            <w:pPr>
              <w:rPr>
                <w:rFonts w:asciiTheme="minorHAnsi" w:hAnsiTheme="minorHAnsi" w:cstheme="minorHAnsi"/>
                <w:b/>
                <w:szCs w:val="22"/>
              </w:rPr>
            </w:pPr>
            <w:r w:rsidRPr="004A7846">
              <w:rPr>
                <w:rFonts w:asciiTheme="minorHAnsi" w:eastAsiaTheme="minorEastAsia" w:hAnsiTheme="minorHAnsi" w:cstheme="minorHAnsi"/>
                <w:color w:val="000000"/>
                <w:kern w:val="24"/>
                <w:szCs w:val="22"/>
              </w:rPr>
              <w:t>Scottish and Southern Electricity Networks Transmission</w:t>
            </w:r>
          </w:p>
        </w:tc>
        <w:tc>
          <w:tcPr>
            <w:tcW w:w="1062" w:type="pct"/>
          </w:tcPr>
          <w:p w14:paraId="5B5E6546" w14:textId="52966883" w:rsidR="004A7846" w:rsidRPr="00313A94" w:rsidRDefault="00313A94" w:rsidP="004A7846">
            <w:pPr>
              <w:rPr>
                <w:rFonts w:asciiTheme="minorHAnsi" w:eastAsiaTheme="minorEastAsia" w:hAnsiTheme="minorHAnsi" w:cstheme="minorHAnsi"/>
                <w:color w:val="000000"/>
                <w:kern w:val="24"/>
                <w:szCs w:val="22"/>
              </w:rPr>
            </w:pPr>
            <w:r w:rsidRPr="00313A94">
              <w:rPr>
                <w:rFonts w:asciiTheme="minorHAnsi" w:eastAsiaTheme="minorEastAsia" w:hAnsiTheme="minorHAnsi" w:cstheme="minorHAnsi"/>
                <w:color w:val="000000"/>
                <w:kern w:val="24"/>
                <w:szCs w:val="22"/>
              </w:rPr>
              <w:t>Transmission Owner</w:t>
            </w:r>
          </w:p>
        </w:tc>
        <w:tc>
          <w:tcPr>
            <w:tcW w:w="1062" w:type="pct"/>
            <w:shd w:val="clear" w:color="auto" w:fill="auto"/>
            <w:tcMar>
              <w:top w:w="15" w:type="dxa"/>
              <w:left w:w="108" w:type="dxa"/>
              <w:bottom w:w="0" w:type="dxa"/>
              <w:right w:w="108" w:type="dxa"/>
            </w:tcMar>
            <w:vAlign w:val="center"/>
          </w:tcPr>
          <w:p w14:paraId="4F601EBF" w14:textId="77777777" w:rsidR="004A7846" w:rsidRPr="004A7846" w:rsidRDefault="004A7846" w:rsidP="004A7846">
            <w:pPr>
              <w:rPr>
                <w:rFonts w:asciiTheme="minorHAnsi" w:hAnsiTheme="minorHAnsi" w:cstheme="minorHAnsi"/>
                <w:b/>
                <w:szCs w:val="22"/>
              </w:rPr>
            </w:pPr>
          </w:p>
        </w:tc>
        <w:tc>
          <w:tcPr>
            <w:tcW w:w="1060" w:type="pct"/>
          </w:tcPr>
          <w:p w14:paraId="358869F1" w14:textId="77777777" w:rsidR="004A7846" w:rsidRPr="004A7846" w:rsidRDefault="004A7846" w:rsidP="004A7846">
            <w:pPr>
              <w:rPr>
                <w:rFonts w:asciiTheme="minorHAnsi" w:hAnsiTheme="minorHAnsi" w:cstheme="minorHAnsi"/>
                <w:b/>
                <w:szCs w:val="22"/>
              </w:rPr>
            </w:pPr>
          </w:p>
        </w:tc>
      </w:tr>
      <w:tr w:rsidR="004A7846" w:rsidRPr="004A7846" w14:paraId="04D14F1A" w14:textId="77777777" w:rsidTr="004A7846">
        <w:trPr>
          <w:trHeight w:val="55"/>
        </w:trPr>
        <w:tc>
          <w:tcPr>
            <w:tcW w:w="822" w:type="pct"/>
            <w:shd w:val="clear" w:color="auto" w:fill="auto"/>
            <w:tcMar>
              <w:top w:w="15" w:type="dxa"/>
              <w:left w:w="108" w:type="dxa"/>
              <w:bottom w:w="0" w:type="dxa"/>
              <w:right w:w="108" w:type="dxa"/>
            </w:tcMar>
            <w:vAlign w:val="center"/>
          </w:tcPr>
          <w:p w14:paraId="53D049C7" w14:textId="20E98F86" w:rsidR="004A7846" w:rsidRPr="004A7846" w:rsidRDefault="004A7846" w:rsidP="004A7846">
            <w:pPr>
              <w:rPr>
                <w:rFonts w:asciiTheme="minorHAnsi" w:hAnsiTheme="minorHAnsi" w:cstheme="minorHAnsi"/>
                <w:bCs/>
                <w:szCs w:val="22"/>
              </w:rPr>
            </w:pPr>
            <w:r w:rsidRPr="004A7846">
              <w:rPr>
                <w:rFonts w:asciiTheme="minorHAnsi" w:eastAsiaTheme="minorEastAsia" w:hAnsiTheme="minorHAnsi" w:cstheme="minorHAnsi"/>
                <w:color w:val="000000"/>
                <w:kern w:val="24"/>
                <w:szCs w:val="22"/>
              </w:rPr>
              <w:t>David Halford</w:t>
            </w:r>
          </w:p>
        </w:tc>
        <w:tc>
          <w:tcPr>
            <w:tcW w:w="994" w:type="pct"/>
            <w:vAlign w:val="center"/>
          </w:tcPr>
          <w:p w14:paraId="78AB34BA" w14:textId="3B33BADB" w:rsidR="004A7846" w:rsidRPr="004A7846" w:rsidRDefault="004A7846" w:rsidP="004A7846">
            <w:pPr>
              <w:rPr>
                <w:rFonts w:asciiTheme="minorHAnsi" w:hAnsiTheme="minorHAnsi" w:cstheme="minorHAnsi"/>
                <w:b/>
                <w:szCs w:val="22"/>
              </w:rPr>
            </w:pPr>
            <w:r w:rsidRPr="004A7846">
              <w:rPr>
                <w:rFonts w:asciiTheme="minorHAnsi" w:eastAsiaTheme="minorEastAsia" w:hAnsiTheme="minorHAnsi" w:cstheme="minorHAnsi"/>
                <w:color w:val="000000"/>
                <w:kern w:val="24"/>
                <w:szCs w:val="22"/>
              </w:rPr>
              <w:t>ESO</w:t>
            </w:r>
          </w:p>
        </w:tc>
        <w:tc>
          <w:tcPr>
            <w:tcW w:w="1062" w:type="pct"/>
          </w:tcPr>
          <w:p w14:paraId="5B12B0D0" w14:textId="40F21CB3" w:rsidR="004A7846" w:rsidRPr="00313A94" w:rsidRDefault="00313A94" w:rsidP="004A7846">
            <w:pPr>
              <w:rPr>
                <w:rFonts w:asciiTheme="minorHAnsi" w:eastAsiaTheme="minorEastAsia" w:hAnsiTheme="minorHAnsi" w:cstheme="minorHAnsi"/>
                <w:color w:val="000000"/>
                <w:kern w:val="24"/>
                <w:szCs w:val="22"/>
              </w:rPr>
            </w:pPr>
            <w:r w:rsidRPr="00313A94">
              <w:rPr>
                <w:rFonts w:asciiTheme="minorHAnsi" w:eastAsiaTheme="minorEastAsia" w:hAnsiTheme="minorHAnsi" w:cstheme="minorHAnsi"/>
                <w:color w:val="000000"/>
                <w:kern w:val="24"/>
                <w:szCs w:val="22"/>
              </w:rPr>
              <w:t>System Operator</w:t>
            </w:r>
          </w:p>
        </w:tc>
        <w:tc>
          <w:tcPr>
            <w:tcW w:w="1062" w:type="pct"/>
            <w:shd w:val="clear" w:color="auto" w:fill="auto"/>
            <w:tcMar>
              <w:top w:w="15" w:type="dxa"/>
              <w:left w:w="108" w:type="dxa"/>
              <w:bottom w:w="0" w:type="dxa"/>
              <w:right w:w="108" w:type="dxa"/>
            </w:tcMar>
            <w:vAlign w:val="center"/>
          </w:tcPr>
          <w:p w14:paraId="77161578" w14:textId="77777777" w:rsidR="004A7846" w:rsidRPr="004A7846" w:rsidRDefault="004A7846" w:rsidP="004A7846">
            <w:pPr>
              <w:rPr>
                <w:rFonts w:asciiTheme="minorHAnsi" w:hAnsiTheme="minorHAnsi" w:cstheme="minorHAnsi"/>
                <w:b/>
                <w:szCs w:val="22"/>
              </w:rPr>
            </w:pPr>
          </w:p>
        </w:tc>
        <w:tc>
          <w:tcPr>
            <w:tcW w:w="1060" w:type="pct"/>
          </w:tcPr>
          <w:p w14:paraId="25428ABE" w14:textId="77777777" w:rsidR="004A7846" w:rsidRPr="004A7846" w:rsidRDefault="004A7846" w:rsidP="004A7846">
            <w:pPr>
              <w:rPr>
                <w:rFonts w:asciiTheme="minorHAnsi" w:hAnsiTheme="minorHAnsi" w:cstheme="minorHAnsi"/>
                <w:b/>
                <w:szCs w:val="22"/>
              </w:rPr>
            </w:pPr>
          </w:p>
        </w:tc>
      </w:tr>
      <w:tr w:rsidR="004A7846" w:rsidRPr="004A7846" w14:paraId="587E042F" w14:textId="77777777" w:rsidTr="004A7846">
        <w:trPr>
          <w:trHeight w:val="55"/>
        </w:trPr>
        <w:tc>
          <w:tcPr>
            <w:tcW w:w="822" w:type="pct"/>
            <w:shd w:val="clear" w:color="auto" w:fill="auto"/>
            <w:tcMar>
              <w:top w:w="15" w:type="dxa"/>
              <w:left w:w="108" w:type="dxa"/>
              <w:bottom w:w="0" w:type="dxa"/>
              <w:right w:w="108" w:type="dxa"/>
            </w:tcMar>
            <w:vAlign w:val="center"/>
          </w:tcPr>
          <w:p w14:paraId="6CD45523" w14:textId="4A943FB8" w:rsidR="004A7846" w:rsidRPr="004A7846" w:rsidRDefault="004A7846" w:rsidP="004A7846">
            <w:pPr>
              <w:rPr>
                <w:rFonts w:asciiTheme="minorHAnsi" w:hAnsiTheme="minorHAnsi" w:cstheme="minorHAnsi"/>
                <w:szCs w:val="22"/>
              </w:rPr>
            </w:pPr>
            <w:r w:rsidRPr="004A7846">
              <w:rPr>
                <w:rFonts w:asciiTheme="minorHAnsi" w:eastAsiaTheme="minorEastAsia" w:hAnsiTheme="minorHAnsi" w:cstheme="minorHAnsi"/>
                <w:color w:val="000000"/>
                <w:kern w:val="24"/>
                <w:szCs w:val="22"/>
              </w:rPr>
              <w:t>Matthew Paige-Stimson</w:t>
            </w:r>
          </w:p>
        </w:tc>
        <w:tc>
          <w:tcPr>
            <w:tcW w:w="994" w:type="pct"/>
            <w:vAlign w:val="center"/>
          </w:tcPr>
          <w:p w14:paraId="28D2FE80" w14:textId="345D5FB8" w:rsidR="004A7846" w:rsidRPr="004A7846" w:rsidRDefault="004A7846" w:rsidP="004A7846">
            <w:pPr>
              <w:rPr>
                <w:rFonts w:asciiTheme="minorHAnsi" w:hAnsiTheme="minorHAnsi" w:cstheme="minorHAnsi"/>
                <w:b/>
                <w:szCs w:val="22"/>
              </w:rPr>
            </w:pPr>
            <w:r w:rsidRPr="004A7846">
              <w:rPr>
                <w:rFonts w:asciiTheme="minorHAnsi" w:eastAsiaTheme="minorEastAsia" w:hAnsiTheme="minorHAnsi" w:cstheme="minorHAnsi"/>
                <w:color w:val="000000"/>
                <w:kern w:val="24"/>
                <w:szCs w:val="22"/>
              </w:rPr>
              <w:t>National Grid Electricity Transmission</w:t>
            </w:r>
          </w:p>
        </w:tc>
        <w:tc>
          <w:tcPr>
            <w:tcW w:w="1062" w:type="pct"/>
          </w:tcPr>
          <w:p w14:paraId="417A45CC" w14:textId="43D4DB94" w:rsidR="004A7846" w:rsidRPr="00313A94" w:rsidRDefault="00313A94" w:rsidP="004A7846">
            <w:pPr>
              <w:rPr>
                <w:rFonts w:asciiTheme="minorHAnsi" w:eastAsiaTheme="minorEastAsia" w:hAnsiTheme="minorHAnsi" w:cstheme="minorHAnsi"/>
                <w:color w:val="000000"/>
                <w:kern w:val="24"/>
                <w:szCs w:val="22"/>
              </w:rPr>
            </w:pPr>
            <w:r w:rsidRPr="00313A94">
              <w:rPr>
                <w:rFonts w:asciiTheme="minorHAnsi" w:eastAsiaTheme="minorEastAsia" w:hAnsiTheme="minorHAnsi" w:cstheme="minorHAnsi"/>
                <w:color w:val="000000"/>
                <w:kern w:val="24"/>
                <w:szCs w:val="22"/>
              </w:rPr>
              <w:t>Transmission Owner</w:t>
            </w:r>
          </w:p>
        </w:tc>
        <w:tc>
          <w:tcPr>
            <w:tcW w:w="1062" w:type="pct"/>
            <w:shd w:val="clear" w:color="auto" w:fill="auto"/>
            <w:tcMar>
              <w:top w:w="15" w:type="dxa"/>
              <w:left w:w="108" w:type="dxa"/>
              <w:bottom w:w="0" w:type="dxa"/>
              <w:right w:w="108" w:type="dxa"/>
            </w:tcMar>
            <w:vAlign w:val="center"/>
          </w:tcPr>
          <w:p w14:paraId="0AD48006" w14:textId="77777777" w:rsidR="004A7846" w:rsidRPr="004A7846" w:rsidRDefault="004A7846" w:rsidP="004A7846">
            <w:pPr>
              <w:rPr>
                <w:rFonts w:asciiTheme="minorHAnsi" w:hAnsiTheme="minorHAnsi" w:cstheme="minorHAnsi"/>
                <w:b/>
                <w:szCs w:val="22"/>
              </w:rPr>
            </w:pPr>
          </w:p>
        </w:tc>
        <w:tc>
          <w:tcPr>
            <w:tcW w:w="1060" w:type="pct"/>
          </w:tcPr>
          <w:p w14:paraId="154022A6" w14:textId="77777777" w:rsidR="004A7846" w:rsidRPr="004A7846" w:rsidRDefault="004A7846" w:rsidP="004A7846">
            <w:pPr>
              <w:rPr>
                <w:rFonts w:asciiTheme="minorHAnsi" w:hAnsiTheme="minorHAnsi" w:cstheme="minorHAnsi"/>
                <w:b/>
                <w:szCs w:val="22"/>
              </w:rPr>
            </w:pPr>
          </w:p>
        </w:tc>
      </w:tr>
      <w:tr w:rsidR="004A7846" w:rsidRPr="004A7846" w14:paraId="4B762EF6" w14:textId="77777777" w:rsidTr="004A7846">
        <w:trPr>
          <w:trHeight w:val="55"/>
        </w:trPr>
        <w:tc>
          <w:tcPr>
            <w:tcW w:w="822" w:type="pct"/>
            <w:shd w:val="clear" w:color="auto" w:fill="auto"/>
            <w:tcMar>
              <w:top w:w="15" w:type="dxa"/>
              <w:left w:w="108" w:type="dxa"/>
              <w:bottom w:w="0" w:type="dxa"/>
              <w:right w:w="108" w:type="dxa"/>
            </w:tcMar>
            <w:vAlign w:val="center"/>
          </w:tcPr>
          <w:p w14:paraId="75735CA8" w14:textId="7D2DE291" w:rsidR="004A7846" w:rsidRPr="004A7846" w:rsidRDefault="004A7846" w:rsidP="004A7846">
            <w:pPr>
              <w:rPr>
                <w:rFonts w:asciiTheme="minorHAnsi" w:hAnsiTheme="minorHAnsi" w:cstheme="minorHAnsi"/>
                <w:bCs/>
                <w:szCs w:val="22"/>
              </w:rPr>
            </w:pPr>
            <w:r w:rsidRPr="004A7846">
              <w:rPr>
                <w:rFonts w:asciiTheme="minorHAnsi" w:eastAsiaTheme="minorEastAsia" w:hAnsiTheme="minorHAnsi" w:cstheme="minorHAnsi"/>
                <w:color w:val="000000"/>
                <w:kern w:val="24"/>
                <w:szCs w:val="22"/>
              </w:rPr>
              <w:t>Gareth Williams</w:t>
            </w:r>
          </w:p>
        </w:tc>
        <w:tc>
          <w:tcPr>
            <w:tcW w:w="994" w:type="pct"/>
            <w:vAlign w:val="center"/>
          </w:tcPr>
          <w:p w14:paraId="65B69436" w14:textId="6459D4E0" w:rsidR="004A7846" w:rsidRPr="004A7846" w:rsidRDefault="004A7846" w:rsidP="004A7846">
            <w:pPr>
              <w:rPr>
                <w:rFonts w:asciiTheme="minorHAnsi" w:hAnsiTheme="minorHAnsi" w:cstheme="minorHAnsi"/>
                <w:b/>
                <w:szCs w:val="22"/>
              </w:rPr>
            </w:pPr>
            <w:r w:rsidRPr="004A7846">
              <w:rPr>
                <w:rFonts w:asciiTheme="minorHAnsi" w:eastAsiaTheme="minorEastAsia" w:hAnsiTheme="minorHAnsi" w:cstheme="minorHAnsi"/>
                <w:color w:val="000000"/>
                <w:kern w:val="24"/>
                <w:szCs w:val="22"/>
              </w:rPr>
              <w:t>Scottish Power Transmission</w:t>
            </w:r>
          </w:p>
        </w:tc>
        <w:tc>
          <w:tcPr>
            <w:tcW w:w="1062" w:type="pct"/>
          </w:tcPr>
          <w:p w14:paraId="2860CD23" w14:textId="57F8A896" w:rsidR="004A7846" w:rsidRPr="00313A94" w:rsidRDefault="00313A94" w:rsidP="004A7846">
            <w:pPr>
              <w:rPr>
                <w:rFonts w:asciiTheme="minorHAnsi" w:eastAsiaTheme="minorEastAsia" w:hAnsiTheme="minorHAnsi" w:cstheme="minorHAnsi"/>
                <w:color w:val="000000"/>
                <w:kern w:val="24"/>
                <w:szCs w:val="22"/>
              </w:rPr>
            </w:pPr>
            <w:r w:rsidRPr="00313A94">
              <w:rPr>
                <w:rFonts w:asciiTheme="minorHAnsi" w:eastAsiaTheme="minorEastAsia" w:hAnsiTheme="minorHAnsi" w:cstheme="minorHAnsi"/>
                <w:color w:val="000000"/>
                <w:kern w:val="24"/>
                <w:szCs w:val="22"/>
              </w:rPr>
              <w:t>Transmission Owner</w:t>
            </w:r>
          </w:p>
        </w:tc>
        <w:tc>
          <w:tcPr>
            <w:tcW w:w="1062" w:type="pct"/>
            <w:shd w:val="clear" w:color="auto" w:fill="auto"/>
            <w:tcMar>
              <w:top w:w="15" w:type="dxa"/>
              <w:left w:w="108" w:type="dxa"/>
              <w:bottom w:w="0" w:type="dxa"/>
              <w:right w:w="108" w:type="dxa"/>
            </w:tcMar>
            <w:vAlign w:val="center"/>
          </w:tcPr>
          <w:p w14:paraId="24AA7250" w14:textId="77777777" w:rsidR="004A7846" w:rsidRPr="004A7846" w:rsidRDefault="004A7846" w:rsidP="004A7846">
            <w:pPr>
              <w:rPr>
                <w:rFonts w:asciiTheme="minorHAnsi" w:hAnsiTheme="minorHAnsi" w:cstheme="minorHAnsi"/>
                <w:b/>
                <w:szCs w:val="22"/>
              </w:rPr>
            </w:pPr>
          </w:p>
        </w:tc>
        <w:tc>
          <w:tcPr>
            <w:tcW w:w="1060" w:type="pct"/>
          </w:tcPr>
          <w:p w14:paraId="39F01C30" w14:textId="77777777" w:rsidR="004A7846" w:rsidRPr="004A7846" w:rsidRDefault="004A7846" w:rsidP="004A7846">
            <w:pPr>
              <w:rPr>
                <w:rFonts w:asciiTheme="minorHAnsi" w:hAnsiTheme="minorHAnsi" w:cstheme="minorHAnsi"/>
                <w:b/>
                <w:szCs w:val="22"/>
              </w:rPr>
            </w:pPr>
          </w:p>
        </w:tc>
      </w:tr>
    </w:tbl>
    <w:p w14:paraId="7162DA8A" w14:textId="77777777" w:rsidR="007E2B1A" w:rsidRDefault="007E2B1A"/>
    <w:p w14:paraId="7866DD7C" w14:textId="77777777" w:rsidR="007E2B1A" w:rsidRDefault="007E2B1A"/>
    <w:sectPr w:rsidR="007E2B1A" w:rsidSect="0006725A">
      <w:headerReference w:type="default" r:id="rId11"/>
      <w:footerReference w:type="default" r:id="rId12"/>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79C6F" w14:textId="77777777" w:rsidR="00C01589" w:rsidRDefault="00C01589" w:rsidP="0006725A">
      <w:pPr>
        <w:spacing w:line="240" w:lineRule="auto"/>
      </w:pPr>
      <w:r>
        <w:separator/>
      </w:r>
    </w:p>
  </w:endnote>
  <w:endnote w:type="continuationSeparator" w:id="0">
    <w:p w14:paraId="252A9444" w14:textId="77777777" w:rsidR="00C01589" w:rsidRDefault="00C01589" w:rsidP="0006725A">
      <w:pPr>
        <w:spacing w:line="240" w:lineRule="auto"/>
      </w:pPr>
      <w:r>
        <w:continuationSeparator/>
      </w:r>
    </w:p>
  </w:endnote>
  <w:endnote w:type="continuationNotice" w:id="1">
    <w:p w14:paraId="63AF2A35" w14:textId="77777777" w:rsidR="00C01589" w:rsidRDefault="00C015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7B71" w14:textId="77777777" w:rsidR="008C3391"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5827AE4" w14:textId="77777777" w:rsidR="008C3391" w:rsidRDefault="008C3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F8CEE" w14:textId="77777777" w:rsidR="00C01589" w:rsidRDefault="00C01589" w:rsidP="0006725A">
      <w:pPr>
        <w:spacing w:line="240" w:lineRule="auto"/>
      </w:pPr>
      <w:r>
        <w:separator/>
      </w:r>
    </w:p>
  </w:footnote>
  <w:footnote w:type="continuationSeparator" w:id="0">
    <w:p w14:paraId="64B2B0C7" w14:textId="77777777" w:rsidR="00C01589" w:rsidRDefault="00C01589" w:rsidP="0006725A">
      <w:pPr>
        <w:spacing w:line="240" w:lineRule="auto"/>
      </w:pPr>
      <w:r>
        <w:continuationSeparator/>
      </w:r>
    </w:p>
  </w:footnote>
  <w:footnote w:type="continuationNotice" w:id="1">
    <w:p w14:paraId="20E29623" w14:textId="77777777" w:rsidR="00C01589" w:rsidRDefault="00C0158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313DE" w14:textId="77777777" w:rsidR="008C3391" w:rsidRDefault="00AC6E2B" w:rsidP="008C3391">
    <w:pPr>
      <w:pStyle w:val="Header"/>
      <w:ind w:left="720" w:firstLine="720"/>
      <w:jc w:val="right"/>
    </w:pPr>
    <w:r w:rsidRPr="00AC6E2B">
      <w:rPr>
        <w:noProof/>
      </w:rPr>
      <w:drawing>
        <wp:anchor distT="0" distB="0" distL="114300" distR="114300" simplePos="0" relativeHeight="251658240" behindDoc="1" locked="0" layoutInCell="1" allowOverlap="1" wp14:anchorId="343C3B2A" wp14:editId="05B6929A">
          <wp:simplePos x="0" y="0"/>
          <wp:positionH relativeFrom="margin">
            <wp:align>left</wp:align>
          </wp:positionH>
          <wp:positionV relativeFrom="paragraph">
            <wp:posOffset>-83128</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p>
  <w:p w14:paraId="0C3E2F9A" w14:textId="77777777" w:rsidR="008C3391" w:rsidRDefault="008C3391" w:rsidP="008C33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6360671">
    <w:abstractNumId w:val="0"/>
  </w:num>
  <w:num w:numId="2" w16cid:durableId="625502943">
    <w:abstractNumId w:val="5"/>
  </w:num>
  <w:num w:numId="3" w16cid:durableId="1836147057">
    <w:abstractNumId w:val="6"/>
  </w:num>
  <w:num w:numId="4" w16cid:durableId="914316546">
    <w:abstractNumId w:val="8"/>
  </w:num>
  <w:num w:numId="5" w16cid:durableId="928003731">
    <w:abstractNumId w:val="12"/>
  </w:num>
  <w:num w:numId="6" w16cid:durableId="1974169023">
    <w:abstractNumId w:val="4"/>
  </w:num>
  <w:num w:numId="7" w16cid:durableId="1109545322">
    <w:abstractNumId w:val="7"/>
  </w:num>
  <w:num w:numId="8" w16cid:durableId="1399521673">
    <w:abstractNumId w:val="13"/>
  </w:num>
  <w:num w:numId="9" w16cid:durableId="1301420983">
    <w:abstractNumId w:val="3"/>
  </w:num>
  <w:num w:numId="10" w16cid:durableId="63114976">
    <w:abstractNumId w:val="2"/>
  </w:num>
  <w:num w:numId="11" w16cid:durableId="988941311">
    <w:abstractNumId w:val="1"/>
  </w:num>
  <w:num w:numId="12" w16cid:durableId="1553927181">
    <w:abstractNumId w:val="9"/>
  </w:num>
  <w:num w:numId="13" w16cid:durableId="636645341">
    <w:abstractNumId w:val="11"/>
  </w:num>
  <w:num w:numId="14" w16cid:durableId="17361956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89"/>
    <w:rsid w:val="00014E0B"/>
    <w:rsid w:val="000215F6"/>
    <w:rsid w:val="00056499"/>
    <w:rsid w:val="0006725A"/>
    <w:rsid w:val="000678E4"/>
    <w:rsid w:val="00072297"/>
    <w:rsid w:val="000734A3"/>
    <w:rsid w:val="00075759"/>
    <w:rsid w:val="000A0700"/>
    <w:rsid w:val="000A0A83"/>
    <w:rsid w:val="000A3F63"/>
    <w:rsid w:val="000B2EEB"/>
    <w:rsid w:val="000C08E0"/>
    <w:rsid w:val="000C4B80"/>
    <w:rsid w:val="000D146E"/>
    <w:rsid w:val="000D32F7"/>
    <w:rsid w:val="000D668F"/>
    <w:rsid w:val="000E273C"/>
    <w:rsid w:val="000F29B4"/>
    <w:rsid w:val="000F6D3D"/>
    <w:rsid w:val="00101C71"/>
    <w:rsid w:val="00120E3B"/>
    <w:rsid w:val="0012195F"/>
    <w:rsid w:val="00122EA2"/>
    <w:rsid w:val="00132DB3"/>
    <w:rsid w:val="00145A1F"/>
    <w:rsid w:val="001C44FE"/>
    <w:rsid w:val="001C5ABA"/>
    <w:rsid w:val="001E5808"/>
    <w:rsid w:val="001F5F82"/>
    <w:rsid w:val="001F741A"/>
    <w:rsid w:val="001F7E62"/>
    <w:rsid w:val="00217075"/>
    <w:rsid w:val="00231506"/>
    <w:rsid w:val="0027690D"/>
    <w:rsid w:val="00276E4B"/>
    <w:rsid w:val="002A78AF"/>
    <w:rsid w:val="002D26B2"/>
    <w:rsid w:val="002D2F08"/>
    <w:rsid w:val="002D7074"/>
    <w:rsid w:val="002E610D"/>
    <w:rsid w:val="002E63C8"/>
    <w:rsid w:val="00306322"/>
    <w:rsid w:val="0030697D"/>
    <w:rsid w:val="00307E39"/>
    <w:rsid w:val="00313A94"/>
    <w:rsid w:val="00321E8C"/>
    <w:rsid w:val="00330039"/>
    <w:rsid w:val="0033015F"/>
    <w:rsid w:val="003325BF"/>
    <w:rsid w:val="00335656"/>
    <w:rsid w:val="00354747"/>
    <w:rsid w:val="00360A58"/>
    <w:rsid w:val="00365749"/>
    <w:rsid w:val="00384EE0"/>
    <w:rsid w:val="00386948"/>
    <w:rsid w:val="00386EBA"/>
    <w:rsid w:val="003B51E4"/>
    <w:rsid w:val="003C29AC"/>
    <w:rsid w:val="003C60F9"/>
    <w:rsid w:val="003C6C26"/>
    <w:rsid w:val="003D0FB5"/>
    <w:rsid w:val="003D1D51"/>
    <w:rsid w:val="003D290D"/>
    <w:rsid w:val="003E2DD1"/>
    <w:rsid w:val="003E6A2F"/>
    <w:rsid w:val="003F0898"/>
    <w:rsid w:val="004046AC"/>
    <w:rsid w:val="00406203"/>
    <w:rsid w:val="00421AC9"/>
    <w:rsid w:val="004224A9"/>
    <w:rsid w:val="004365FB"/>
    <w:rsid w:val="00441BF4"/>
    <w:rsid w:val="004A7846"/>
    <w:rsid w:val="004B3FA6"/>
    <w:rsid w:val="004D35D6"/>
    <w:rsid w:val="004D48FA"/>
    <w:rsid w:val="004F2A28"/>
    <w:rsid w:val="005031BF"/>
    <w:rsid w:val="00540D4E"/>
    <w:rsid w:val="005642DC"/>
    <w:rsid w:val="00576771"/>
    <w:rsid w:val="005C34A5"/>
    <w:rsid w:val="005E3A80"/>
    <w:rsid w:val="006103A5"/>
    <w:rsid w:val="0061550B"/>
    <w:rsid w:val="0062318E"/>
    <w:rsid w:val="00627908"/>
    <w:rsid w:val="00627EDB"/>
    <w:rsid w:val="0063071F"/>
    <w:rsid w:val="006329D3"/>
    <w:rsid w:val="0063548A"/>
    <w:rsid w:val="00666196"/>
    <w:rsid w:val="00677103"/>
    <w:rsid w:val="00680EE3"/>
    <w:rsid w:val="006C7158"/>
    <w:rsid w:val="006D6ECC"/>
    <w:rsid w:val="006E74F1"/>
    <w:rsid w:val="007110C2"/>
    <w:rsid w:val="00713E51"/>
    <w:rsid w:val="007143F4"/>
    <w:rsid w:val="00743F98"/>
    <w:rsid w:val="007504B3"/>
    <w:rsid w:val="00760AB5"/>
    <w:rsid w:val="00790E02"/>
    <w:rsid w:val="00794A5E"/>
    <w:rsid w:val="007A0D48"/>
    <w:rsid w:val="007D0BAB"/>
    <w:rsid w:val="007E2B1A"/>
    <w:rsid w:val="00811809"/>
    <w:rsid w:val="008148CB"/>
    <w:rsid w:val="00822480"/>
    <w:rsid w:val="00836CFF"/>
    <w:rsid w:val="00844EDE"/>
    <w:rsid w:val="00851E50"/>
    <w:rsid w:val="00867B72"/>
    <w:rsid w:val="008816C2"/>
    <w:rsid w:val="008B1F23"/>
    <w:rsid w:val="008B4C16"/>
    <w:rsid w:val="008B6E31"/>
    <w:rsid w:val="008C3391"/>
    <w:rsid w:val="008D369C"/>
    <w:rsid w:val="008D77A9"/>
    <w:rsid w:val="008F223B"/>
    <w:rsid w:val="008F4E56"/>
    <w:rsid w:val="00942A23"/>
    <w:rsid w:val="009557EF"/>
    <w:rsid w:val="009901A2"/>
    <w:rsid w:val="00994292"/>
    <w:rsid w:val="009E0165"/>
    <w:rsid w:val="009E5084"/>
    <w:rsid w:val="00A10CD1"/>
    <w:rsid w:val="00A1645D"/>
    <w:rsid w:val="00A239AE"/>
    <w:rsid w:val="00A33530"/>
    <w:rsid w:val="00A56ECB"/>
    <w:rsid w:val="00A80DC5"/>
    <w:rsid w:val="00A92142"/>
    <w:rsid w:val="00AA44E2"/>
    <w:rsid w:val="00AC4CF2"/>
    <w:rsid w:val="00AC6E2B"/>
    <w:rsid w:val="00AD1F3F"/>
    <w:rsid w:val="00AE3953"/>
    <w:rsid w:val="00AE6633"/>
    <w:rsid w:val="00AF669E"/>
    <w:rsid w:val="00B34376"/>
    <w:rsid w:val="00B657DD"/>
    <w:rsid w:val="00B7318D"/>
    <w:rsid w:val="00B75DF3"/>
    <w:rsid w:val="00B84C0E"/>
    <w:rsid w:val="00B97BDE"/>
    <w:rsid w:val="00BD020A"/>
    <w:rsid w:val="00BD4BD3"/>
    <w:rsid w:val="00BE2538"/>
    <w:rsid w:val="00BE2F53"/>
    <w:rsid w:val="00BF2ECC"/>
    <w:rsid w:val="00C01589"/>
    <w:rsid w:val="00C14BBA"/>
    <w:rsid w:val="00C204B9"/>
    <w:rsid w:val="00C73117"/>
    <w:rsid w:val="00C829CD"/>
    <w:rsid w:val="00CA0D40"/>
    <w:rsid w:val="00CB6146"/>
    <w:rsid w:val="00CC6E43"/>
    <w:rsid w:val="00CD2B56"/>
    <w:rsid w:val="00CF795B"/>
    <w:rsid w:val="00D029C7"/>
    <w:rsid w:val="00D124D4"/>
    <w:rsid w:val="00D14DB8"/>
    <w:rsid w:val="00D179EE"/>
    <w:rsid w:val="00D715F8"/>
    <w:rsid w:val="00D9239D"/>
    <w:rsid w:val="00DA4003"/>
    <w:rsid w:val="00DD16A0"/>
    <w:rsid w:val="00DF10F2"/>
    <w:rsid w:val="00DF7692"/>
    <w:rsid w:val="00E07678"/>
    <w:rsid w:val="00E32F41"/>
    <w:rsid w:val="00E41F07"/>
    <w:rsid w:val="00E44D8B"/>
    <w:rsid w:val="00E57DAF"/>
    <w:rsid w:val="00E63832"/>
    <w:rsid w:val="00E65F6D"/>
    <w:rsid w:val="00E75C8E"/>
    <w:rsid w:val="00E84D18"/>
    <w:rsid w:val="00EB1523"/>
    <w:rsid w:val="00EB7828"/>
    <w:rsid w:val="00EC7ECF"/>
    <w:rsid w:val="00EF495F"/>
    <w:rsid w:val="00EF6704"/>
    <w:rsid w:val="00F20303"/>
    <w:rsid w:val="00F23797"/>
    <w:rsid w:val="00F504D1"/>
    <w:rsid w:val="00F51984"/>
    <w:rsid w:val="00F61649"/>
    <w:rsid w:val="00F711FA"/>
    <w:rsid w:val="00F72ED7"/>
    <w:rsid w:val="00FB6E46"/>
    <w:rsid w:val="00FC73E3"/>
    <w:rsid w:val="00FD203D"/>
    <w:rsid w:val="00FF73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C03B0"/>
  <w15:chartTrackingRefBased/>
  <w15:docId w15:val="{06317F30-07B8-4D3D-9C60-75A3DF9C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FD203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892893">
      <w:bodyDiv w:val="1"/>
      <w:marLeft w:val="0"/>
      <w:marRight w:val="0"/>
      <w:marTop w:val="0"/>
      <w:marBottom w:val="0"/>
      <w:divBdr>
        <w:top w:val="none" w:sz="0" w:space="0" w:color="auto"/>
        <w:left w:val="none" w:sz="0" w:space="0" w:color="auto"/>
        <w:bottom w:val="none" w:sz="0" w:space="0" w:color="auto"/>
        <w:right w:val="none" w:sz="0" w:space="0" w:color="auto"/>
      </w:divBdr>
    </w:div>
    <w:div w:id="14157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4.%20Workgroup%20voting%20templates\STC%20Alternative%20and%20Workgroup%20Votev4.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Mullen (ESO), Paul J</DisplayName>
        <AccountId>22</AccountId>
        <AccountType/>
      </UserInfo>
    </SharedWithUsers>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3291F4-D0F9-40FA-AF9C-9879A429CFFB}">
  <ds:schemaRefs>
    <ds:schemaRef ds:uri="http://schemas.openxmlformats.org/officeDocument/2006/bibliography"/>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E5C12A50-C4A0-4D40-9363-9E93C5E86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97b6fe81-1556-4112-94ca-31043ca39b71"/>
    <ds:schemaRef ds:uri="cadce026-d35b-4a62-a2ee-1436bb44fb55"/>
    <ds:schemaRef ds:uri="296f8304-7f63-4501-8ca1-63068ba277e1"/>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STC Alternative and Workgroup Votev4.dotx</Template>
  <TotalTime>12</TotalTime>
  <Pages>5</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10</cp:revision>
  <dcterms:created xsi:type="dcterms:W3CDTF">2024-02-07T10:18:00Z</dcterms:created>
  <dcterms:modified xsi:type="dcterms:W3CDTF">2024-02-21T06:12:00Z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