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804"/>
      </w:tblGrid>
      <w:tr w:rsidR="00C65245" w14:paraId="1580F8DA" w14:textId="77777777" w:rsidTr="00ED2860">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ED2860">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D2860">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D2860">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D2860">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D2860">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D2860">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D2860">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ED2860">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D2860">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D2860">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ED2860">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D2860">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D2860">
        <w:trPr>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D2860">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D2860">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D2860">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D2860">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D2860">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D2860">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D2860">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ED2860">
        <w:trPr>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D2860">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ED2860">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D2860">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ED2860">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D2860">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ED2860">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D2860">
        <w:trPr>
          <w:trHeight w:val="850"/>
        </w:trPr>
        <w:tc>
          <w:tcPr>
            <w:tcW w:w="3545" w:type="dxa"/>
          </w:tcPr>
          <w:p w14:paraId="48CDDE0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77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D2860">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D2860">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179D6FB0" w14:textId="77777777" w:rsidTr="00ED2860">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ED2860">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ED2860">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r w:rsidRPr="00DE41AF">
              <w:rPr>
                <w:rFonts w:ascii="Arial Bold" w:hAnsi="Arial Bold" w:cs="Arial"/>
                <w:b/>
                <w:bCs/>
              </w:rPr>
              <w:t xml:space="preserve">The Company </w:t>
            </w:r>
            <w:bookmarkEnd w:id="10"/>
            <w:r>
              <w:rPr>
                <w:rFonts w:ascii="Arial" w:hAnsi="Arial" w:cs="Arial"/>
                <w:b/>
                <w:bCs/>
              </w:rPr>
              <w:t>Website</w:t>
            </w:r>
            <w:r>
              <w:rPr>
                <w:rFonts w:ascii="Arial" w:hAnsi="Arial" w:cs="Arial"/>
              </w:rPr>
              <w:t>;</w:t>
            </w:r>
          </w:p>
        </w:tc>
      </w:tr>
      <w:tr w:rsidR="004D5A11" w14:paraId="7C5DF80F" w14:textId="77777777" w:rsidTr="00ED2860">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D2860">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ED2860">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D2860">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D2860">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ED2860">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D2860">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D2860">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D2860">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D2860">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ED2860">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D2860">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D2860">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ED2860">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D2860">
        <w:tc>
          <w:tcPr>
            <w:tcW w:w="354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ED2860">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D2860">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ED2860">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ED2860">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ED2860">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D2860">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D2860">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D2860">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3" w:name="_BPDCD_15"/>
            <w:r w:rsidRPr="00DE41AF">
              <w:rPr>
                <w:rFonts w:ascii="Arial" w:hAnsi="Arial" w:cs="Arial"/>
              </w:rPr>
              <w:t>;</w:t>
            </w:r>
            <w:bookmarkEnd w:id="13"/>
          </w:p>
          <w:p w14:paraId="01706113" w14:textId="0118FFA5" w:rsidR="00CC7E52" w:rsidRDefault="00CC7E52">
            <w:pPr>
              <w:pStyle w:val="clauseindent"/>
              <w:ind w:left="0"/>
              <w:jc w:val="both"/>
              <w:rPr>
                <w:rFonts w:ascii="Arial" w:hAnsi="Arial" w:cs="Arial"/>
              </w:rPr>
            </w:pPr>
          </w:p>
        </w:tc>
      </w:tr>
      <w:tr w:rsidR="00062FF6" w14:paraId="5FD33000" w14:textId="77777777" w:rsidTr="00ED2860">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D2860">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D2860">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D2860">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D2860">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D2860">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D2860">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D2860">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D2860">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D2860">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D2860">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D2860">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D2860">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D2860">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D2860">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ED2860">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D2860">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D2860">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D2860">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D2860">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D2860">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D2860">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D2860">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ED2860">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D2860">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D2860">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D2860">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D2860">
        <w:tc>
          <w:tcPr>
            <w:tcW w:w="3545" w:type="dxa"/>
          </w:tcPr>
          <w:p w14:paraId="126AD00F" w14:textId="0E10D1D0"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D2860">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D2860">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D2860">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D2860">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"Category 1 Intertripping Scheme"</w:t>
            </w:r>
            <w:bookmarkEnd w:id="17"/>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ED2860">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"Category 2 Intertripping Scheme"</w:t>
            </w:r>
            <w:bookmarkEnd w:id="19"/>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D2860">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"Category 3 Intertripping Scheme"</w:t>
            </w:r>
            <w:bookmarkEnd w:id="20"/>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D2860">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"Category 4 Intertripping Scheme"</w:t>
            </w:r>
            <w:bookmarkEnd w:id="21"/>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D2860">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D2860">
        <w:tc>
          <w:tcPr>
            <w:tcW w:w="3545"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D2860">
        <w:tc>
          <w:tcPr>
            <w:tcW w:w="354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D2860">
        <w:tc>
          <w:tcPr>
            <w:tcW w:w="354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D2860">
        <w:tc>
          <w:tcPr>
            <w:tcW w:w="354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D2860">
        <w:tc>
          <w:tcPr>
            <w:tcW w:w="354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D2860">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D2860">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D2860">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D2860">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D2860">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D2860">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D2860">
        <w:tc>
          <w:tcPr>
            <w:tcW w:w="3545" w:type="dxa"/>
          </w:tcPr>
          <w:p w14:paraId="32BE21B8" w14:textId="15A1FC0A" w:rsidR="004D5A11" w:rsidRDefault="004D5A11">
            <w:pPr>
              <w:rPr>
                <w:rFonts w:ascii="Arial" w:hAnsi="Arial" w:cs="Arial"/>
                <w:b/>
              </w:rPr>
            </w:pPr>
            <w:bookmarkStart w:id="22" w:name="_DV_C131"/>
            <w:r>
              <w:rPr>
                <w:rFonts w:ascii="Arial" w:hAnsi="Arial" w:cs="Arial"/>
                <w:b/>
              </w:rPr>
              <w:t>"Circuit Breaker"</w:t>
            </w:r>
            <w:bookmarkEnd w:id="22"/>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ED2860">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D2860">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D2860">
        <w:tc>
          <w:tcPr>
            <w:tcW w:w="3545" w:type="dxa"/>
          </w:tcPr>
          <w:p w14:paraId="744493E7" w14:textId="77777777" w:rsidR="003A7390" w:rsidRDefault="003A7390">
            <w:pPr>
              <w:pStyle w:val="BodyText"/>
              <w:rPr>
                <w:rFonts w:ascii="Arial" w:hAnsi="Arial" w:cs="Arial"/>
                <w:b/>
                <w:bCs/>
              </w:rPr>
            </w:pPr>
            <w:r>
              <w:rPr>
                <w:rFonts w:ascii="Arial" w:hAnsi="Arial" w:cs="Arial"/>
                <w:b/>
                <w:bCs/>
              </w:rPr>
              <w:lastRenderedPageBreak/>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ED2860">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D2860">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D2860">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ED2860">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ED2860">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ED2860">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ED2860">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ED2860">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ED2860">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ED2860">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ED2860">
        <w:tc>
          <w:tcPr>
            <w:tcW w:w="3545" w:type="dxa"/>
          </w:tcPr>
          <w:p w14:paraId="54304CE3" w14:textId="77777777" w:rsidR="004D5A11" w:rsidRDefault="004D5A11">
            <w:pPr>
              <w:pStyle w:val="BodyText"/>
              <w:rPr>
                <w:rFonts w:ascii="Arial" w:hAnsi="Arial" w:cs="Arial"/>
                <w:b/>
                <w:bCs/>
              </w:rPr>
            </w:pPr>
            <w:r>
              <w:rPr>
                <w:rFonts w:ascii="Arial" w:hAnsi="Arial" w:cs="Arial"/>
                <w:b/>
                <w:bCs/>
              </w:rPr>
              <w:lastRenderedPageBreak/>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ED2860">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ED2860">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ED2860">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E96DE3" w14:paraId="20BE4F3A" w14:textId="77777777" w:rsidTr="00ED2860">
        <w:trPr>
          <w:ins w:id="24" w:author="Author"/>
        </w:trPr>
        <w:tc>
          <w:tcPr>
            <w:tcW w:w="3545" w:type="dxa"/>
          </w:tcPr>
          <w:p w14:paraId="5B00BA17" w14:textId="6A38F870" w:rsidR="00E96DE3" w:rsidRDefault="006528DD">
            <w:pPr>
              <w:pStyle w:val="clauseindent"/>
              <w:ind w:left="0"/>
              <w:rPr>
                <w:ins w:id="25" w:author="Author"/>
                <w:rFonts w:ascii="Arial" w:hAnsi="Arial" w:cs="Arial"/>
                <w:b/>
                <w:bCs/>
              </w:rPr>
            </w:pPr>
            <w:ins w:id="26" w:author="Author">
              <w:r>
                <w:rPr>
                  <w:rFonts w:ascii="Arial" w:hAnsi="Arial" w:cs="Arial"/>
                  <w:b/>
                  <w:bCs/>
                </w:rPr>
                <w:t>“Competitively Appointed  Transmission Owner (CATO)”</w:t>
              </w:r>
            </w:ins>
          </w:p>
        </w:tc>
        <w:tc>
          <w:tcPr>
            <w:tcW w:w="6775" w:type="dxa"/>
          </w:tcPr>
          <w:p w14:paraId="45EFEF5B" w14:textId="61066BF1" w:rsidR="00E96DE3" w:rsidRDefault="001C0A82">
            <w:pPr>
              <w:pStyle w:val="clauseindent"/>
              <w:ind w:left="0"/>
              <w:jc w:val="both"/>
              <w:rPr>
                <w:ins w:id="27" w:author="Author"/>
                <w:rFonts w:ascii="Arial" w:hAnsi="Arial" w:cs="Arial"/>
              </w:rPr>
            </w:pPr>
            <w:ins w:id="28" w:author="Author">
              <w:r w:rsidRPr="0078079F">
                <w:rPr>
                  <w:rFonts w:ascii="Arial" w:hAnsi="Arial" w:cs="Arial"/>
                </w:rPr>
                <w:t xml:space="preserve">means such person who has been awarded a </w:t>
              </w:r>
              <w:r w:rsidRPr="002B0F9C">
                <w:rPr>
                  <w:rFonts w:ascii="Arial" w:hAnsi="Arial" w:cs="Arial"/>
                  <w:b/>
                  <w:bCs/>
                </w:rPr>
                <w:t>Transmission Licence</w:t>
              </w:r>
              <w:r w:rsidRPr="0078079F">
                <w:rPr>
                  <w:rFonts w:ascii="Arial" w:hAnsi="Arial" w:cs="Arial"/>
                </w:rPr>
                <w:t xml:space="preserve"> </w:t>
              </w:r>
              <w:proofErr w:type="gramStart"/>
              <w:r w:rsidRPr="0078079F">
                <w:rPr>
                  <w:rFonts w:ascii="Arial" w:hAnsi="Arial" w:cs="Arial"/>
                </w:rPr>
                <w:t>on the basis of</w:t>
              </w:r>
              <w:proofErr w:type="gramEnd"/>
              <w:r w:rsidRPr="0078079F">
                <w:rPr>
                  <w:rFonts w:ascii="Arial" w:hAnsi="Arial" w:cs="Arial"/>
                </w:rPr>
                <w:t xml:space="preserve"> an </w:t>
              </w:r>
              <w:r w:rsidRPr="002B0F9C">
                <w:rPr>
                  <w:rFonts w:ascii="Arial" w:hAnsi="Arial" w:cs="Arial"/>
                  <w:b/>
                  <w:bCs/>
                </w:rPr>
                <w:t>Onshore Tender Process</w:t>
              </w:r>
              <w:r w:rsidRPr="0078079F">
                <w:rPr>
                  <w:rFonts w:ascii="Arial" w:hAnsi="Arial" w:cs="Arial"/>
                </w:rPr>
                <w:t xml:space="preserve"> and in relation to whose </w:t>
              </w:r>
              <w:r w:rsidRPr="002B0F9C">
                <w:rPr>
                  <w:rFonts w:ascii="Arial" w:hAnsi="Arial" w:cs="Arial"/>
                  <w:b/>
                  <w:bCs/>
                </w:rPr>
                <w:t>Transmission Licence</w:t>
              </w:r>
              <w:r w:rsidRPr="0078079F">
                <w:rPr>
                  <w:rFonts w:ascii="Arial" w:hAnsi="Arial" w:cs="Arial"/>
                </w:rPr>
                <w:t xml:space="preserve"> the Standard Conditions in Section D (transmission owner standard conditions) have been given effect</w:t>
              </w:r>
              <w:r w:rsidR="00BB606A">
                <w:rPr>
                  <w:rFonts w:ascii="Arial" w:hAnsi="Arial" w:cs="Arial"/>
                </w:rPr>
                <w:t>;</w:t>
              </w:r>
            </w:ins>
          </w:p>
        </w:tc>
      </w:tr>
      <w:tr w:rsidR="004D5A11" w14:paraId="2F16F7F5" w14:textId="77777777" w:rsidTr="00ED2860">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ED2860">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ED2860">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ED2860">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ED2860">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ED2860">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The Company</w:t>
            </w:r>
            <w:r>
              <w:rPr>
                <w:rFonts w:ascii="Arial" w:hAnsi="Arial" w:cs="Arial"/>
              </w:rPr>
              <w:t xml:space="preserve">  pursuant to Standard Condition C17 of the </w:t>
            </w:r>
            <w:r>
              <w:rPr>
                <w:rFonts w:ascii="Arial" w:hAnsi="Arial" w:cs="Arial"/>
                <w:b/>
              </w:rPr>
              <w:lastRenderedPageBreak/>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ED2860">
        <w:tc>
          <w:tcPr>
            <w:tcW w:w="3545" w:type="dxa"/>
          </w:tcPr>
          <w:p w14:paraId="6221CD13" w14:textId="77777777" w:rsidR="004D5A11" w:rsidRDefault="004D5A11">
            <w:pPr>
              <w:rPr>
                <w:rFonts w:ascii="Arial" w:hAnsi="Arial" w:cs="Arial"/>
                <w:b/>
              </w:rPr>
            </w:pPr>
            <w:r>
              <w:rPr>
                <w:rFonts w:ascii="Arial" w:hAnsi="Arial" w:cs="Arial"/>
                <w:b/>
              </w:rPr>
              <w:lastRenderedPageBreak/>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ED2860">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ED2860">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ED2860">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ED2860">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9" w:name="_BPDCD_23"/>
            <w:r>
              <w:rPr>
                <w:rFonts w:ascii="Arial" w:hAnsi="Arial" w:cs="Arial"/>
                <w:strike/>
                <w:color w:val="FF0000"/>
              </w:rPr>
              <w:t xml:space="preserve"> </w:t>
            </w:r>
            <w:bookmarkStart w:id="30" w:name="_BPDCI_24"/>
            <w:bookmarkEnd w:id="29"/>
            <w:r>
              <w:rPr>
                <w:rFonts w:ascii="Arial" w:hAnsi="Arial" w:cs="Arial"/>
                <w:color w:val="0000FF"/>
                <w:u w:val="double"/>
              </w:rPr>
              <w:t xml:space="preserve">; </w:t>
            </w:r>
            <w:bookmarkEnd w:id="30"/>
          </w:p>
          <w:p w14:paraId="07E6A620" w14:textId="77777777" w:rsidR="004D5A11" w:rsidRDefault="004D5A11">
            <w:pPr>
              <w:jc w:val="both"/>
              <w:rPr>
                <w:rFonts w:ascii="Arial" w:hAnsi="Arial" w:cs="Arial"/>
                <w:b/>
                <w:i/>
              </w:rPr>
            </w:pPr>
          </w:p>
        </w:tc>
      </w:tr>
      <w:tr w:rsidR="004D5A11" w14:paraId="7E9E946C" w14:textId="77777777" w:rsidTr="00ED2860">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ED2860">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ED2860">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ED2860">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ED2860">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ED2860">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1" w:name="_BPDCD_27"/>
            <w:r w:rsidRPr="00DE41AF">
              <w:rPr>
                <w:rFonts w:ascii="Arial" w:hAnsi="Arial" w:cs="Arial"/>
                <w:bCs/>
              </w:rPr>
              <w:t>14</w:t>
            </w:r>
            <w:bookmarkEnd w:id="31"/>
            <w:r>
              <w:rPr>
                <w:rFonts w:ascii="Arial" w:hAnsi="Arial" w:cs="Arial"/>
              </w:rPr>
              <w:t>;</w:t>
            </w:r>
          </w:p>
        </w:tc>
      </w:tr>
      <w:tr w:rsidR="004D5A11" w14:paraId="482C9778" w14:textId="77777777" w:rsidTr="00ED2860">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ED2860">
        <w:tc>
          <w:tcPr>
            <w:tcW w:w="3545" w:type="dxa"/>
          </w:tcPr>
          <w:p w14:paraId="71BBA9FC" w14:textId="77777777" w:rsidR="004D5A11" w:rsidRDefault="004D5A11">
            <w:pPr>
              <w:pStyle w:val="BodyText"/>
              <w:rPr>
                <w:rFonts w:ascii="Arial" w:hAnsi="Arial" w:cs="Arial"/>
                <w:b/>
                <w:bCs/>
              </w:rPr>
            </w:pPr>
            <w:r>
              <w:rPr>
                <w:rFonts w:ascii="Arial" w:hAnsi="Arial" w:cs="Arial"/>
                <w:b/>
                <w:bCs/>
              </w:rPr>
              <w:lastRenderedPageBreak/>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ED2860">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ED2860">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ED2860">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ED2860">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ED2860">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ED2860">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ED2860">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ED2860">
        <w:tc>
          <w:tcPr>
            <w:tcW w:w="3545" w:type="dxa"/>
          </w:tcPr>
          <w:p w14:paraId="6D8ED8E8" w14:textId="77777777" w:rsidR="004D5A11" w:rsidRDefault="004D5A11">
            <w:pPr>
              <w:pStyle w:val="BodyText"/>
              <w:rPr>
                <w:rFonts w:ascii="Arial" w:hAnsi="Arial" w:cs="Arial"/>
                <w:b/>
                <w:bCs/>
              </w:rPr>
            </w:pPr>
            <w:r>
              <w:rPr>
                <w:rFonts w:ascii="Arial" w:hAnsi="Arial" w:cs="Arial"/>
                <w:b/>
                <w:bCs/>
              </w:rPr>
              <w:lastRenderedPageBreak/>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ED2860">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00ED2860">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ED2860">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ED2860">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ED2860">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ED2860">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ED2860">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4D5A11" w14:paraId="1861E453" w14:textId="77777777" w:rsidTr="00ED2860">
        <w:tc>
          <w:tcPr>
            <w:tcW w:w="354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ED2860">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ED2860">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ED2860">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2" w:name="_BPDCD_29"/>
            <w:r w:rsidRPr="00842A97">
              <w:rPr>
                <w:rFonts w:ascii="Arial Bold" w:hAnsi="Arial Bold" w:cs="Arial"/>
                <w:b/>
                <w:bCs/>
              </w:rPr>
              <w:t>The Company</w:t>
            </w:r>
            <w:r w:rsidRPr="00842A97">
              <w:rPr>
                <w:rFonts w:ascii="Arial" w:hAnsi="Arial" w:cs="Arial"/>
              </w:rPr>
              <w:t xml:space="preserve"> </w:t>
            </w:r>
            <w:bookmarkEnd w:id="3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ED2860">
        <w:tc>
          <w:tcPr>
            <w:tcW w:w="3545" w:type="dxa"/>
          </w:tcPr>
          <w:p w14:paraId="46D1D578" w14:textId="77777777" w:rsidR="004D5A11" w:rsidRDefault="004D5A11">
            <w:pPr>
              <w:pStyle w:val="BodyText"/>
              <w:rPr>
                <w:rFonts w:ascii="Arial" w:hAnsi="Arial" w:cs="Arial"/>
                <w:b/>
                <w:bCs/>
              </w:rPr>
            </w:pPr>
            <w:r>
              <w:rPr>
                <w:rFonts w:ascii="Arial" w:hAnsi="Arial" w:cs="Arial"/>
                <w:b/>
                <w:bCs/>
              </w:rPr>
              <w:lastRenderedPageBreak/>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ED2860">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ED2860">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ED2860">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ED2860">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ED2860">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ED2860">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ED2860">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4" w:name="_BPDCD_30"/>
            <w:r w:rsidRPr="00842A97">
              <w:rPr>
                <w:rFonts w:ascii="Arial" w:hAnsi="Arial" w:cs="Arial"/>
              </w:rPr>
              <w:t xml:space="preserve">a </w:t>
            </w:r>
            <w:bookmarkEnd w:id="3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5" w:name="_BPDCD_31"/>
            <w:r w:rsidRPr="00842A97">
              <w:rPr>
                <w:rFonts w:ascii="Arial" w:hAnsi="Arial" w:cs="Arial"/>
                <w:bCs/>
              </w:rPr>
              <w:t>the</w:t>
            </w:r>
            <w:r w:rsidRPr="00842A97">
              <w:rPr>
                <w:rFonts w:ascii="Arial" w:hAnsi="Arial" w:cs="Arial"/>
                <w:b/>
                <w:bCs/>
              </w:rPr>
              <w:t xml:space="preserve"> CUSC Modifications Panel</w:t>
            </w:r>
            <w:bookmarkEnd w:id="35"/>
            <w:r w:rsidRPr="00842A97">
              <w:rPr>
                <w:rFonts w:ascii="Arial" w:hAnsi="Arial" w:cs="Arial"/>
              </w:rPr>
              <w:t>;</w:t>
            </w:r>
          </w:p>
        </w:tc>
      </w:tr>
      <w:tr w:rsidR="004D5A11" w14:paraId="74F84059" w14:textId="77777777" w:rsidTr="00ED2860">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ED2860">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ED2860">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ED2860">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ED2860">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ED2860">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6" w:name="_BPDCD_32"/>
            <w:r w:rsidRPr="00842A97">
              <w:rPr>
                <w:rFonts w:ascii="Arial" w:hAnsi="Arial" w:cs="Arial"/>
              </w:rPr>
              <w:t xml:space="preserve">the </w:t>
            </w:r>
            <w:bookmarkEnd w:id="3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7" w:name="_DV_M1"/>
            <w:bookmarkEnd w:id="37"/>
            <w:r>
              <w:rPr>
                <w:rFonts w:ascii="Arial" w:hAnsi="Arial" w:cs="Arial"/>
              </w:rPr>
              <w:t xml:space="preserve"> undertaken by the </w:t>
            </w:r>
            <w:bookmarkStart w:id="38" w:name="_DV_C5"/>
            <w:r>
              <w:rPr>
                <w:rStyle w:val="DeltaViewInsertion"/>
                <w:rFonts w:ascii="Arial" w:hAnsi="Arial" w:cs="Arial"/>
                <w:b/>
                <w:bCs/>
                <w:color w:val="auto"/>
                <w:u w:val="none"/>
              </w:rPr>
              <w:t xml:space="preserve">Panel </w:t>
            </w:r>
            <w:bookmarkStart w:id="39" w:name="_DV_M2"/>
            <w:bookmarkEnd w:id="38"/>
            <w:bookmarkEnd w:id="39"/>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0" w:name="_BPDCD_33"/>
            <w:r w:rsidRPr="00842A97">
              <w:rPr>
                <w:rFonts w:ascii="Arial Bold" w:hAnsi="Arial Bold" w:cs="Arial"/>
                <w:b/>
              </w:rPr>
              <w:t>Applicable</w:t>
            </w:r>
            <w:r w:rsidRPr="00842A97">
              <w:rPr>
                <w:rFonts w:ascii="Arial Bold" w:hAnsi="Arial Bold" w:cs="Arial"/>
              </w:rPr>
              <w:t xml:space="preserve"> </w:t>
            </w:r>
            <w:bookmarkEnd w:id="4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ED2860">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1" w:name="_BPDCD_34"/>
            <w:r>
              <w:rPr>
                <w:rStyle w:val="DeltaViewInsertion"/>
                <w:rFonts w:ascii="Arial" w:hAnsi="Arial" w:cs="Arial"/>
                <w:strike/>
                <w:color w:val="FF0000"/>
                <w:u w:val="none"/>
              </w:rPr>
              <w:t>.</w:t>
            </w:r>
            <w:r>
              <w:rPr>
                <w:rStyle w:val="DeltaViewInsertion"/>
                <w:rFonts w:ascii="Arial" w:hAnsi="Arial" w:cs="Arial"/>
              </w:rPr>
              <w:t xml:space="preserve"> </w:t>
            </w:r>
            <w:bookmarkEnd w:id="4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2"/>
            <w:r w:rsidRPr="00842A97">
              <w:rPr>
                <w:rFonts w:ascii="Arial" w:hAnsi="Arial" w:cs="Arial"/>
                <w:b/>
                <w:bCs/>
              </w:rPr>
              <w:t xml:space="preserve">Workgroup Alternative CUSC Modification </w:t>
            </w:r>
            <w:bookmarkStart w:id="43" w:name="_BPDCI_36"/>
            <w:r w:rsidRPr="00842A97">
              <w:rPr>
                <w:rFonts w:ascii="Arial" w:hAnsi="Arial" w:cs="Arial"/>
                <w:bCs/>
              </w:rPr>
              <w:t>set out in the</w:t>
            </w:r>
            <w:r w:rsidRPr="00842A97">
              <w:rPr>
                <w:rFonts w:ascii="Arial" w:hAnsi="Arial" w:cs="Arial"/>
                <w:b/>
                <w:bCs/>
              </w:rPr>
              <w:t xml:space="preserve"> CUSC Modification Self-</w:t>
            </w:r>
            <w:r w:rsidRPr="00842A97">
              <w:rPr>
                <w:rFonts w:ascii="Arial" w:hAnsi="Arial" w:cs="Arial"/>
                <w:b/>
                <w:bCs/>
              </w:rPr>
              <w:lastRenderedPageBreak/>
              <w:t xml:space="preserve">Governance Report, </w:t>
            </w:r>
            <w:bookmarkEnd w:id="4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ED2860">
        <w:tc>
          <w:tcPr>
            <w:tcW w:w="3545" w:type="dxa"/>
          </w:tcPr>
          <w:p w14:paraId="4A53CC2A" w14:textId="77777777" w:rsidR="004D5A11" w:rsidRDefault="004D5A11">
            <w:pPr>
              <w:pStyle w:val="BodyText"/>
              <w:rPr>
                <w:rFonts w:ascii="Arial" w:hAnsi="Arial" w:cs="Arial"/>
                <w:b/>
                <w:bCs/>
              </w:rPr>
            </w:pPr>
            <w:r>
              <w:rPr>
                <w:rFonts w:ascii="Arial" w:hAnsi="Arial" w:cs="Arial"/>
                <w:b/>
                <w:bCs/>
              </w:rPr>
              <w:lastRenderedPageBreak/>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ED2860">
        <w:tc>
          <w:tcPr>
            <w:tcW w:w="354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ED2860">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ED2860">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ED2860">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ED2860">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ED2860">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ED2860">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ED2860">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4" w:name="_BPDCI_37"/>
            <w:r w:rsidRPr="00842A97">
              <w:rPr>
                <w:rFonts w:ascii="Arial" w:hAnsi="Arial" w:cs="Arial"/>
              </w:rPr>
              <w:t xml:space="preserve">Section 3, </w:t>
            </w:r>
            <w:bookmarkEnd w:id="44"/>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ED2860">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5" w:name="_BPDCI_38"/>
            <w:r w:rsidRPr="00842A97">
              <w:rPr>
                <w:rFonts w:ascii="Arial" w:hAnsi="Arial" w:cs="Arial"/>
              </w:rPr>
              <w:t xml:space="preserve">Section 3, </w:t>
            </w:r>
            <w:bookmarkEnd w:id="45"/>
            <w:r w:rsidRPr="00842A97">
              <w:rPr>
                <w:rFonts w:ascii="Arial" w:hAnsi="Arial" w:cs="Arial"/>
              </w:rPr>
              <w:t>Appendix 2 Paragraph 6  as it may be revised pursuant to Paragraph 3.22.8.</w:t>
            </w:r>
          </w:p>
        </w:tc>
      </w:tr>
      <w:tr w:rsidR="002B1569" w14:paraId="0E41BD07" w14:textId="77777777" w:rsidTr="00ED2860">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"Deenergisation"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ED2860">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lastRenderedPageBreak/>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ED2860">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ED2860">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9E1AFB" w14:paraId="3A20C9E7" w14:textId="77777777" w:rsidTr="00ED2860">
        <w:trPr>
          <w:ins w:id="46" w:author="Author"/>
        </w:trPr>
        <w:tc>
          <w:tcPr>
            <w:tcW w:w="3545" w:type="dxa"/>
          </w:tcPr>
          <w:p w14:paraId="44007153" w14:textId="35B2F9D4" w:rsidR="009E1AFB" w:rsidRDefault="00F14012" w:rsidP="004C629A">
            <w:pPr>
              <w:spacing w:after="240"/>
              <w:rPr>
                <w:ins w:id="47" w:author="Author"/>
                <w:rFonts w:ascii="Arial" w:hAnsi="Arial" w:cs="Arial"/>
                <w:b/>
                <w:bCs/>
              </w:rPr>
            </w:pPr>
            <w:ins w:id="48" w:author="Author">
              <w:r w:rsidRPr="00F14012">
                <w:rPr>
                  <w:rFonts w:ascii="Arial" w:hAnsi="Arial" w:cs="Arial"/>
                  <w:b/>
                  <w:bCs/>
                </w:rPr>
                <w:t>“Delivery Body”</w:t>
              </w:r>
            </w:ins>
          </w:p>
        </w:tc>
        <w:tc>
          <w:tcPr>
            <w:tcW w:w="6775" w:type="dxa"/>
          </w:tcPr>
          <w:p w14:paraId="60085138" w14:textId="2C570381" w:rsidR="009E1AFB" w:rsidRDefault="00511426" w:rsidP="004C629A">
            <w:pPr>
              <w:spacing w:after="240"/>
              <w:jc w:val="both"/>
              <w:rPr>
                <w:ins w:id="49" w:author="Author"/>
                <w:rFonts w:ascii="Arial" w:hAnsi="Arial" w:cs="Arial"/>
              </w:rPr>
            </w:pPr>
            <w:ins w:id="50" w:author="Author">
              <w:r w:rsidRPr="00511426">
                <w:rPr>
                  <w:rFonts w:ascii="Arial" w:hAnsi="Arial" w:cs="Arial"/>
                </w:rPr>
                <w:t xml:space="preserve">the person designated as the delivery body pursuant to regulations made under section 6BB of the </w:t>
              </w:r>
              <w:r w:rsidRPr="00511426">
                <w:rPr>
                  <w:rFonts w:ascii="Arial" w:hAnsi="Arial" w:cs="Arial"/>
                  <w:b/>
                  <w:bCs/>
                </w:rPr>
                <w:t>Act</w:t>
              </w:r>
              <w:r w:rsidRPr="00511426">
                <w:rPr>
                  <w:rFonts w:ascii="Arial" w:hAnsi="Arial" w:cs="Arial"/>
                </w:rPr>
                <w:t>;</w:t>
              </w:r>
            </w:ins>
          </w:p>
        </w:tc>
      </w:tr>
      <w:tr w:rsidR="002B1569" w14:paraId="50EF6F24" w14:textId="77777777" w:rsidTr="00ED2860">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ED2860">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ED2860">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1" w:name="_BPDCD_39"/>
            <w:r w:rsidRPr="00842A97">
              <w:rPr>
                <w:rFonts w:ascii="Arial Bold" w:hAnsi="Arial Bold" w:cs="Arial"/>
                <w:b/>
              </w:rPr>
              <w:t>User’s</w:t>
            </w:r>
            <w:r w:rsidRPr="00842A97">
              <w:rPr>
                <w:rFonts w:ascii="Arial" w:hAnsi="Arial" w:cs="Arial"/>
                <w:color w:val="0000FF"/>
              </w:rPr>
              <w:t xml:space="preserve"> </w:t>
            </w:r>
            <w:bookmarkEnd w:id="5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ED2860">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ED2860">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00ED2860">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ED2860">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ED2860">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lastRenderedPageBreak/>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ED2860">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ED2860">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ED2860">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ED2860">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ED2860">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ED2860">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ED2860">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lastRenderedPageBreak/>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ED2860">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lastRenderedPageBreak/>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ED2860">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ED2860">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ED2860">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ED2860">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ED2860">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ED2860">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ED2860">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ED2860">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lastRenderedPageBreak/>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ED2860">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ED2860">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ED2860">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ED2860">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ED2860">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ED2860">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ED2860">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ED2860">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ED2860">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lastRenderedPageBreak/>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ED2860">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"EdF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ED2860">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ED2860">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ED2860">
        <w:tc>
          <w:tcPr>
            <w:tcW w:w="3545" w:type="dxa"/>
          </w:tcPr>
          <w:p w14:paraId="7F7EE9A3" w14:textId="77777777" w:rsidR="002B1569" w:rsidRDefault="002B1569" w:rsidP="00C61D2E">
            <w:pPr>
              <w:pStyle w:val="BodyText"/>
              <w:rPr>
                <w:rFonts w:ascii="Arial" w:hAnsi="Arial" w:cs="Arial"/>
                <w:b/>
                <w:bCs/>
              </w:rPr>
            </w:pPr>
            <w:r>
              <w:rPr>
                <w:rFonts w:ascii="Arial" w:hAnsi="Arial" w:cs="Arial"/>
                <w:b/>
                <w:bCs/>
              </w:rPr>
              <w:t>"Electricity Arbitration Association"</w:t>
            </w:r>
          </w:p>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6775" w:type="dxa"/>
          </w:tcPr>
          <w:p w14:paraId="75F20D75" w14:textId="77777777"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0A249E53" w14:textId="77777777" w:rsidR="007518BA" w:rsidRDefault="007518BA" w:rsidP="007518BA">
            <w:pPr>
              <w:pStyle w:val="Default"/>
              <w:jc w:val="both"/>
              <w:rPr>
                <w:sz w:val="23"/>
                <w:szCs w:val="23"/>
              </w:rPr>
            </w:pPr>
            <w:r>
              <w:rPr>
                <w:sz w:val="23"/>
                <w:szCs w:val="23"/>
              </w:rPr>
              <w:t xml:space="preserve">means the English version of Commission Regulation (EU) 2017/2195 as converted into </w:t>
            </w:r>
            <w:r>
              <w:rPr>
                <w:b/>
                <w:bCs/>
                <w:sz w:val="23"/>
                <w:szCs w:val="23"/>
              </w:rPr>
              <w:t>Retained EU 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ED2860">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ED2860">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ED2860">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ED2860">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ED2860">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ED2860">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ED2860">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ED2860">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ED2860">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ED2860">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lastRenderedPageBreak/>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2" w:name="_BPDCD_41"/>
            <w:r w:rsidRPr="006153B7">
              <w:rPr>
                <w:rFonts w:ascii="Arial" w:hAnsi="Arial" w:cs="Arial"/>
              </w:rPr>
              <w:t xml:space="preserve">in </w:t>
            </w:r>
            <w:bookmarkEnd w:id="52"/>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ED2860">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ED2860">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"Emergency Deenergisation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lastRenderedPageBreak/>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ED2860">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ED2860">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ED2860">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ED2860">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ED2860">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53" w:name="_BPDCD_43"/>
            <w:r>
              <w:rPr>
                <w:rFonts w:ascii="Arial" w:hAnsi="Arial" w:cs="Arial"/>
                <w:b/>
                <w:bCs/>
                <w:strike/>
                <w:color w:val="FF0000"/>
              </w:rPr>
              <w:t xml:space="preserve"> </w:t>
            </w:r>
            <w:r w:rsidRPr="00BD656E">
              <w:rPr>
                <w:rFonts w:ascii="Arial Bold" w:hAnsi="Arial Bold" w:cs="Arial"/>
                <w:b/>
                <w:bCs/>
              </w:rPr>
              <w:t xml:space="preserve">Implementation </w:t>
            </w:r>
            <w:bookmarkEnd w:id="53"/>
            <w:r>
              <w:rPr>
                <w:rFonts w:ascii="Arial" w:hAnsi="Arial" w:cs="Arial"/>
                <w:b/>
                <w:bCs/>
              </w:rPr>
              <w:t>Date</w:t>
            </w:r>
            <w:r>
              <w:rPr>
                <w:rFonts w:ascii="Arial" w:hAnsi="Arial" w:cs="Arial"/>
                <w:bCs/>
              </w:rPr>
              <w:t>;</w:t>
            </w:r>
          </w:p>
        </w:tc>
      </w:tr>
      <w:tr w:rsidR="004C79EC" w14:paraId="05D51AB6" w14:textId="77777777" w:rsidTr="00ED2860">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ED2860">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lastRenderedPageBreak/>
              <w:t>1000 GWh = 1TWh;</w:t>
            </w:r>
          </w:p>
        </w:tc>
      </w:tr>
      <w:tr w:rsidR="004C79EC" w14:paraId="43D68B51" w14:textId="77777777" w:rsidTr="00ED2860">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lastRenderedPageBreak/>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ED2860">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ED2860">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ED2860">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ED2860">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ED2860">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ED2860">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ED2860">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ED2860">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ED2860">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w:t>
            </w:r>
            <w:r>
              <w:rPr>
                <w:rFonts w:ascii="Arial" w:hAnsi="Arial" w:cs="Arial"/>
              </w:rPr>
              <w:lastRenderedPageBreak/>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ED2860">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ED2860">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54" w:name="_BPDCI_44"/>
            <w:r w:rsidRPr="007206FD">
              <w:rPr>
                <w:rFonts w:ascii="Arial" w:hAnsi="Arial" w:cs="Arial"/>
                <w:b/>
                <w:bCs/>
                <w:w w:val="0"/>
              </w:rPr>
              <w:t>"ET Restrictions on Availability"</w:t>
            </w:r>
            <w:bookmarkEnd w:id="54"/>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5"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5"/>
          </w:p>
        </w:tc>
      </w:tr>
      <w:tr w:rsidR="004C79EC" w14:paraId="59E88B78" w14:textId="77777777" w:rsidTr="00ED2860">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ED2860">
        <w:tc>
          <w:tcPr>
            <w:tcW w:w="354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677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ED2860">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ED2860">
        <w:tc>
          <w:tcPr>
            <w:tcW w:w="3545"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775"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00ED2860">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ED2860">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ED2860">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ED2860">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"Exemptable"</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ED2860">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6"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6"/>
          </w:p>
        </w:tc>
      </w:tr>
      <w:tr w:rsidR="004C79EC" w14:paraId="591D7B84" w14:textId="77777777" w:rsidTr="00ED2860">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lastRenderedPageBreak/>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ED2860">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ED2860">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ED2860">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ED2860">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ED2860">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ED2860">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7" w:name="_BPDCD_52"/>
            <w:r w:rsidRPr="00BD656E">
              <w:rPr>
                <w:rFonts w:ascii="Arial Bold" w:hAnsi="Arial Bold" w:cs="Arial"/>
                <w:b/>
                <w:bCs/>
              </w:rPr>
              <w:t>The Company</w:t>
            </w:r>
            <w:bookmarkEnd w:id="57"/>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ED2860">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ED2860">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ED2860">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ED2860">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ED2860">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lastRenderedPageBreak/>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ED2860">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ED2860">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ED2860">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ED2860">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ED2860">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lastRenderedPageBreak/>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ED2860">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ED2860">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ED2860">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ED2860">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ED2860">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ED2860">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ED2860">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ED2860">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ED2860">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ED2860">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ED2860">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ED2860">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ED2860">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ED2860">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ED2860">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w:t>
            </w:r>
            <w:r>
              <w:rPr>
                <w:rFonts w:ascii="Arial" w:hAnsi="Arial" w:cs="Arial"/>
              </w:rPr>
              <w:lastRenderedPageBreak/>
              <w:t xml:space="preserve">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ED2860">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ED2860">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ED2860">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ED2860">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ED2860">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ED2860">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ED2860">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ED2860">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ED2860">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w:t>
            </w:r>
            <w:r>
              <w:rPr>
                <w:rFonts w:ascii="Arial" w:hAnsi="Arial" w:cs="Arial"/>
              </w:rPr>
              <w:lastRenderedPageBreak/>
              <w:t xml:space="preserve">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ED2860">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lastRenderedPageBreak/>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0D40DF" w14:paraId="0A4946CF" w14:textId="77777777" w:rsidTr="00ED2860">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ED2860">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ED2860">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ED2860">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ED2860">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ED2860">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ED2860">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ED2860">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ED2860">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ED2860">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D2860">
        <w:trPr>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ED2860">
        <w:trPr>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ED2860">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lastRenderedPageBreak/>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ED2860">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ED2860">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ED2860">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ED2860">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ED2860">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ED2860">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58" w:name="_DV_C133"/>
            <w:r>
              <w:rPr>
                <w:rFonts w:ascii="Arial" w:hAnsi="Arial" w:cs="Arial"/>
                <w:b/>
                <w:bCs/>
              </w:rPr>
              <w:t>"HH Base Percentage"</w:t>
            </w:r>
            <w:bookmarkEnd w:id="58"/>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9" w:name="_BPDCI_55"/>
            <w:r w:rsidRPr="00BD656E">
              <w:rPr>
                <w:rFonts w:ascii="Arial" w:hAnsi="Arial" w:cs="Arial"/>
              </w:rPr>
              <w:t xml:space="preserve">Section 3, </w:t>
            </w:r>
            <w:bookmarkEnd w:id="59"/>
            <w:r w:rsidRPr="00BD656E">
              <w:rPr>
                <w:rFonts w:ascii="Arial" w:hAnsi="Arial" w:cs="Arial"/>
              </w:rPr>
              <w:t>Appendix 2</w:t>
            </w:r>
            <w:bookmarkStart w:id="60" w:name="_BPDCD_56"/>
            <w:r w:rsidRPr="00BD656E">
              <w:rPr>
                <w:rFonts w:ascii="Arial" w:hAnsi="Arial" w:cs="Arial"/>
              </w:rPr>
              <w:t>;</w:t>
            </w:r>
            <w:bookmarkEnd w:id="60"/>
          </w:p>
        </w:tc>
      </w:tr>
      <w:tr w:rsidR="006E7788" w14:paraId="246DEF9B" w14:textId="77777777" w:rsidTr="00ED2860">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1" w:name="_BPDCD_57"/>
            <w:r w:rsidRPr="00BD656E">
              <w:rPr>
                <w:rFonts w:ascii="Arial" w:hAnsi="Arial" w:cs="Arial"/>
              </w:rPr>
              <w:t xml:space="preserve">; </w:t>
            </w:r>
            <w:bookmarkEnd w:id="61"/>
          </w:p>
        </w:tc>
      </w:tr>
      <w:tr w:rsidR="006E7788" w14:paraId="6165C19D" w14:textId="77777777" w:rsidTr="00ED2860">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2" w:name="_BPDCD_58"/>
            <w:r w:rsidRPr="00BD656E">
              <w:rPr>
                <w:rFonts w:ascii="Arial Bold" w:hAnsi="Arial Bold" w:cs="Arial"/>
                <w:b/>
              </w:rPr>
              <w:t>;</w:t>
            </w:r>
            <w:bookmarkEnd w:id="62"/>
          </w:p>
        </w:tc>
      </w:tr>
      <w:tr w:rsidR="006E7788" w14:paraId="1ABCBE3D" w14:textId="77777777" w:rsidTr="00ED2860">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ED2860">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ED2860">
        <w:tc>
          <w:tcPr>
            <w:tcW w:w="3545"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775"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ED2860">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ED2860">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ED2860">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ED2860">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ED2860">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ED2860">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lastRenderedPageBreak/>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ED2860">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ED2860">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ED2860">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ED2860">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ED2860">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ED2860">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ED2860">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ED2860">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ED2860">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ED2860">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63" w:name="_BPDCD_63"/>
            <w:r w:rsidRPr="004D379C">
              <w:rPr>
                <w:rFonts w:ascii="Arial" w:hAnsi="Arial" w:cs="Arial"/>
              </w:rPr>
              <w:t xml:space="preserve">means </w:t>
            </w:r>
            <w:bookmarkEnd w:id="6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ED2860">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4" w:name="_BPDCD_64"/>
            <w:r w:rsidRPr="004D379C">
              <w:rPr>
                <w:rFonts w:ascii="Arial" w:hAnsi="Arial" w:cs="Arial"/>
              </w:rPr>
              <w:t>3.16.2</w:t>
            </w:r>
            <w:bookmarkEnd w:id="64"/>
            <w:r w:rsidRPr="004D379C">
              <w:rPr>
                <w:rFonts w:ascii="Arial" w:hAnsi="Arial" w:cs="Arial"/>
              </w:rPr>
              <w:t xml:space="preserve">; </w:t>
            </w:r>
          </w:p>
        </w:tc>
      </w:tr>
      <w:tr w:rsidR="006E7788" w14:paraId="30A0A950" w14:textId="77777777" w:rsidTr="00ED2860">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5" w:name="_BPDCD_65"/>
            <w:r w:rsidRPr="004D379C">
              <w:rPr>
                <w:rFonts w:ascii="Arial" w:hAnsi="Arial" w:cs="Arial"/>
              </w:rPr>
              <w:t>3.13.4</w:t>
            </w:r>
            <w:bookmarkEnd w:id="65"/>
            <w:r w:rsidRPr="004D379C">
              <w:rPr>
                <w:rFonts w:ascii="Arial" w:hAnsi="Arial" w:cs="Arial"/>
              </w:rPr>
              <w:t>;</w:t>
            </w:r>
            <w:r w:rsidRPr="004D379C">
              <w:rPr>
                <w:rFonts w:ascii="Arial" w:hAnsi="Arial" w:cs="Arial"/>
              </w:rPr>
              <w:br/>
            </w:r>
          </w:p>
        </w:tc>
      </w:tr>
      <w:tr w:rsidR="006E7788" w14:paraId="639280E0" w14:textId="77777777" w:rsidTr="00ED2860">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ED2860">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ED2860">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lastRenderedPageBreak/>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ED2860">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ED2860">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ED2860">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ED2860">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ED2860">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ED2860">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ED2860">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w:t>
            </w:r>
            <w:r w:rsidRPr="00E5146D">
              <w:rPr>
                <w:rFonts w:ascii="Arial" w:hAnsi="Arial" w:cs="Arial"/>
              </w:rPr>
              <w:lastRenderedPageBreak/>
              <w:t>Special Licence Condition 3B. Calculation of allowed pass - through items</w:t>
            </w:r>
          </w:p>
        </w:tc>
      </w:tr>
      <w:tr w:rsidR="006E7788" w14:paraId="7F1DF725" w14:textId="77777777" w:rsidTr="00ED2860">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ED2860">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ED2860">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ED2860">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ED2860">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ED2860">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ED2860">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ED2860">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 xml:space="preserve">Transmission </w:t>
            </w:r>
            <w:r>
              <w:rPr>
                <w:rFonts w:ascii="Arial" w:hAnsi="Arial" w:cs="Arial"/>
                <w:b/>
              </w:rPr>
              <w:lastRenderedPageBreak/>
              <w:t>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ED2860">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ED2860">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ED2860">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ED2860">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ED2860">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ED2860">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4.4pt" o:ole="">
                  <v:imagedata r:id="rId16" o:title=""/>
                </v:shape>
                <o:OLEObject Type="Embed" ProgID="Equation.3" ShapeID="_x0000_i1025" DrawAspect="Content" ObjectID="_1778670605"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15pt;height:54.45pt" o:ole="">
                  <v:imagedata r:id="rId18" o:title=""/>
                </v:shape>
                <o:OLEObject Type="Embed" ProgID="Equation.3" ShapeID="_x0000_i1026" DrawAspect="Content" ObjectID="_1778670606"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lastRenderedPageBreak/>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2pt" o:ole="">
                  <v:imagedata r:id="rId27" o:title=""/>
                </v:shape>
                <o:OLEObject Type="Embed" ProgID="Equation.3" ShapeID="_x0000_i1027" DrawAspect="Content" ObjectID="_1778670607"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6" w:name="OLE_LINK1"/>
            <w:r w:rsidRPr="006A707F">
              <w:rPr>
                <w:rFonts w:ascii="Arial" w:hAnsi="Arial" w:cs="Arial"/>
                <w:b/>
              </w:rPr>
              <w:t>Relevant Interruption</w:t>
            </w:r>
            <w:bookmarkEnd w:id="66"/>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lastRenderedPageBreak/>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ED2860">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ED2860">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ED2860">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ED2860">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67" w:name="_DV_C135"/>
            <w:r>
              <w:rPr>
                <w:rFonts w:ascii="Arial" w:hAnsi="Arial" w:cs="Arial"/>
                <w:b/>
                <w:bCs/>
              </w:rPr>
              <w:t xml:space="preserve"> "Isolation"</w:t>
            </w:r>
            <w:bookmarkEnd w:id="67"/>
          </w:p>
        </w:tc>
        <w:tc>
          <w:tcPr>
            <w:tcW w:w="6775" w:type="dxa"/>
          </w:tcPr>
          <w:p w14:paraId="1BA25D57" w14:textId="77777777" w:rsidR="006E7788" w:rsidRDefault="006E7788" w:rsidP="006E7788">
            <w:pPr>
              <w:pStyle w:val="BodyText"/>
              <w:jc w:val="both"/>
              <w:rPr>
                <w:rFonts w:ascii="Arial" w:hAnsi="Arial" w:cs="Arial"/>
                <w:color w:val="000000"/>
                <w:w w:val="0"/>
              </w:rPr>
            </w:pPr>
            <w:bookmarkStart w:id="68" w:name="_DV_C136"/>
            <w:r>
              <w:rPr>
                <w:rFonts w:ascii="Arial" w:hAnsi="Arial" w:cs="Arial"/>
              </w:rPr>
              <w:t xml:space="preserve">as defined in the </w:t>
            </w:r>
            <w:r>
              <w:rPr>
                <w:rFonts w:ascii="Arial" w:hAnsi="Arial" w:cs="Arial"/>
                <w:b/>
              </w:rPr>
              <w:t>Grid Code</w:t>
            </w:r>
            <w:r>
              <w:rPr>
                <w:rFonts w:ascii="Arial" w:hAnsi="Arial" w:cs="Arial"/>
              </w:rPr>
              <w:t>;</w:t>
            </w:r>
            <w:bookmarkEnd w:id="68"/>
          </w:p>
        </w:tc>
      </w:tr>
      <w:tr w:rsidR="006E7788" w14:paraId="3DC15CB9" w14:textId="77777777" w:rsidTr="00ED2860">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ED2860">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ED2860">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lastRenderedPageBreak/>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ED2860">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ED2860">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ED2860">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ED2860">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ED2860">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9" w:name="_BPDCI_72"/>
            <w:r w:rsidRPr="004D379C">
              <w:rPr>
                <w:rFonts w:ascii="Arial" w:hAnsi="Arial" w:cs="Arial"/>
                <w:lang w:val="en-US"/>
              </w:rPr>
              <w:t>;</w:t>
            </w:r>
            <w:bookmarkEnd w:id="69"/>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ED2860">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0" w:name="_BPDCD_73"/>
            <w:r w:rsidRPr="004D379C">
              <w:rPr>
                <w:rFonts w:ascii="Arial Bold" w:hAnsi="Arial Bold" w:cs="Arial"/>
                <w:b/>
                <w:lang w:val="en-US"/>
              </w:rPr>
              <w:t xml:space="preserve">The Company </w:t>
            </w:r>
            <w:bookmarkEnd w:id="70"/>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71" w:name="_BPDCI_75"/>
            <w:r w:rsidRPr="004D379C">
              <w:rPr>
                <w:rFonts w:ascii="Arial" w:hAnsi="Arial" w:cs="Arial"/>
                <w:lang w:val="en-US"/>
              </w:rPr>
              <w:t>;</w:t>
            </w:r>
            <w:bookmarkEnd w:id="71"/>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ED2860">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2"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2"/>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3" w:name="_BPDCI_78"/>
            <w:r w:rsidRPr="004D379C">
              <w:rPr>
                <w:rFonts w:ascii="Arial" w:hAnsi="Arial" w:cs="Arial"/>
                <w:lang w:val="en-US"/>
              </w:rPr>
              <w:t>;</w:t>
            </w:r>
            <w:bookmarkEnd w:id="73"/>
          </w:p>
        </w:tc>
      </w:tr>
      <w:tr w:rsidR="006E7788" w14:paraId="595E15A7" w14:textId="77777777" w:rsidTr="00ED2860">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4" w:name="_BPDCD_79"/>
            <w:r w:rsidRPr="004D379C">
              <w:rPr>
                <w:rFonts w:ascii="Arial Bold" w:hAnsi="Arial Bold" w:cs="Arial"/>
                <w:b/>
                <w:lang w:val="en-US"/>
              </w:rPr>
              <w:t>The Company</w:t>
            </w:r>
            <w:bookmarkEnd w:id="74"/>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5" w:name="_BPDCI_81"/>
            <w:r w:rsidRPr="004D379C">
              <w:rPr>
                <w:rFonts w:ascii="Arial" w:hAnsi="Arial" w:cs="Arial"/>
                <w:color w:val="0000FF"/>
                <w:u w:val="single"/>
                <w:lang w:val="en-US"/>
              </w:rPr>
              <w:t>;</w:t>
            </w:r>
            <w:bookmarkEnd w:id="75"/>
          </w:p>
        </w:tc>
      </w:tr>
      <w:tr w:rsidR="006E7788" w14:paraId="15402802" w14:textId="77777777" w:rsidTr="00ED2860">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6" w:name="_BPDCD_82"/>
            <w:r w:rsidRPr="00F372DF">
              <w:rPr>
                <w:rFonts w:ascii="Arial" w:hAnsi="Arial" w:cs="Arial"/>
                <w:b/>
              </w:rPr>
              <w:t xml:space="preserve">The Company’s </w:t>
            </w:r>
            <w:bookmarkEnd w:id="76"/>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7" w:name="_BPDCI_84"/>
            <w:r w:rsidRPr="00F372DF">
              <w:rPr>
                <w:rFonts w:ascii="Arial" w:hAnsi="Arial" w:cs="Arial"/>
              </w:rPr>
              <w:t>;</w:t>
            </w:r>
            <w:bookmarkEnd w:id="77"/>
          </w:p>
        </w:tc>
      </w:tr>
      <w:tr w:rsidR="006E7788" w14:paraId="7A2846F6" w14:textId="77777777" w:rsidTr="00ED2860">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8" w:name="_BPDCI_86"/>
            <w:r w:rsidRPr="00F372DF">
              <w:rPr>
                <w:rFonts w:ascii="Arial" w:hAnsi="Arial" w:cs="Arial"/>
              </w:rPr>
              <w:t>;</w:t>
            </w:r>
            <w:bookmarkEnd w:id="78"/>
          </w:p>
        </w:tc>
      </w:tr>
      <w:tr w:rsidR="006E7788" w14:paraId="3799B798" w14:textId="77777777" w:rsidTr="00ED2860">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w:t>
            </w:r>
            <w:r w:rsidRPr="004D379C">
              <w:rPr>
                <w:rFonts w:ascii="Arial" w:hAnsi="Arial" w:cs="Arial"/>
                <w:lang w:val="en-US"/>
              </w:rPr>
              <w:lastRenderedPageBreak/>
              <w:t xml:space="preserve">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9" w:name="_BPDCD_87"/>
            <w:r w:rsidRPr="004D379C">
              <w:rPr>
                <w:rFonts w:ascii="Arial" w:hAnsi="Arial" w:cs="Arial"/>
                <w:lang w:val="en-US"/>
              </w:rPr>
              <w:t xml:space="preserve">an </w:t>
            </w:r>
            <w:bookmarkEnd w:id="79"/>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80" w:name="_BPDCI_89"/>
            <w:r w:rsidRPr="004D379C">
              <w:rPr>
                <w:rFonts w:ascii="Arial" w:hAnsi="Arial" w:cs="Arial"/>
                <w:lang w:val="en-US"/>
              </w:rPr>
              <w:t xml:space="preserve">; </w:t>
            </w:r>
            <w:r w:rsidRPr="004D379C">
              <w:rPr>
                <w:rFonts w:ascii="Arial" w:hAnsi="Arial" w:cs="Arial"/>
                <w:u w:val="double"/>
                <w:lang w:val="en-US"/>
              </w:rPr>
              <w:t xml:space="preserve"> </w:t>
            </w:r>
            <w:bookmarkEnd w:id="80"/>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ED2860">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81" w:name="_BPDCD_90"/>
            <w:r w:rsidRPr="004D379C">
              <w:rPr>
                <w:rFonts w:ascii="Arial" w:hAnsi="Arial" w:cs="Arial"/>
                <w:b/>
              </w:rPr>
              <w:t>The Company’s</w:t>
            </w:r>
            <w:r w:rsidRPr="004D379C">
              <w:rPr>
                <w:rFonts w:ascii="Arial" w:hAnsi="Arial" w:cs="Arial"/>
                <w:b/>
                <w:u w:val="double"/>
              </w:rPr>
              <w:t xml:space="preserve"> </w:t>
            </w:r>
            <w:bookmarkEnd w:id="81"/>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2" w:name="_BPDCI_92"/>
            <w:r w:rsidRPr="00F372DF">
              <w:rPr>
                <w:rFonts w:ascii="Arial" w:hAnsi="Arial" w:cs="Arial"/>
              </w:rPr>
              <w:t>;</w:t>
            </w:r>
            <w:bookmarkEnd w:id="82"/>
          </w:p>
        </w:tc>
      </w:tr>
      <w:tr w:rsidR="006E7788" w14:paraId="593F2E83" w14:textId="77777777" w:rsidTr="00ED2860">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3" w:name="_BPDCI_94"/>
            <w:r w:rsidRPr="00F372DF">
              <w:rPr>
                <w:rFonts w:ascii="Arial" w:hAnsi="Arial" w:cs="Arial"/>
                <w:lang w:val="en-US"/>
              </w:rPr>
              <w:t>;</w:t>
            </w:r>
            <w:bookmarkEnd w:id="83"/>
          </w:p>
        </w:tc>
      </w:tr>
      <w:tr w:rsidR="006E7788" w14:paraId="48EDF9CA" w14:textId="77777777" w:rsidTr="00ED2860">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4" w:name="_BPDCD_95"/>
            <w:r w:rsidRPr="004D379C">
              <w:rPr>
                <w:rFonts w:ascii="Arial" w:hAnsi="Arial" w:cs="Arial"/>
                <w:b/>
                <w:lang w:val="en-US"/>
              </w:rPr>
              <w:t>The Company</w:t>
            </w:r>
            <w:r w:rsidRPr="004D379C">
              <w:rPr>
                <w:rFonts w:ascii="Arial" w:hAnsi="Arial" w:cs="Arial"/>
                <w:b/>
                <w:u w:val="double"/>
                <w:lang w:val="en-US"/>
              </w:rPr>
              <w:t xml:space="preserve"> </w:t>
            </w:r>
            <w:bookmarkEnd w:id="84"/>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5" w:name="_BPDCI_97"/>
            <w:r w:rsidRPr="00F372DF">
              <w:rPr>
                <w:rFonts w:ascii="Arial" w:hAnsi="Arial" w:cs="Arial"/>
                <w:lang w:val="en-US"/>
              </w:rPr>
              <w:t>;</w:t>
            </w:r>
            <w:bookmarkEnd w:id="85"/>
          </w:p>
        </w:tc>
      </w:tr>
      <w:tr w:rsidR="006E7788" w14:paraId="2D9D44D8" w14:textId="77777777" w:rsidTr="00ED2860">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6" w:name="_BPDCI_99"/>
            <w:r w:rsidRPr="00F372DF">
              <w:rPr>
                <w:rFonts w:ascii="Arial" w:hAnsi="Arial" w:cs="Arial"/>
                <w:lang w:val="en-US"/>
              </w:rPr>
              <w:t>;</w:t>
            </w:r>
            <w:bookmarkEnd w:id="86"/>
          </w:p>
          <w:p w14:paraId="49F3EB78" w14:textId="77777777" w:rsidR="006E7788" w:rsidRPr="004D379C" w:rsidRDefault="006E7788" w:rsidP="006E7788">
            <w:pPr>
              <w:pStyle w:val="TOC2"/>
              <w:rPr>
                <w:rFonts w:ascii="Arial" w:hAnsi="Arial" w:cs="Arial"/>
              </w:rPr>
            </w:pPr>
          </w:p>
        </w:tc>
      </w:tr>
      <w:tr w:rsidR="006E7788" w14:paraId="48FB962C" w14:textId="77777777" w:rsidTr="00ED2860">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7" w:name="_BPDCI_101"/>
            <w:r w:rsidRPr="00F372DF">
              <w:rPr>
                <w:rFonts w:ascii="Arial" w:hAnsi="Arial" w:cs="Arial"/>
                <w:lang w:val="en-US"/>
              </w:rPr>
              <w:t>;</w:t>
            </w:r>
            <w:bookmarkEnd w:id="87"/>
          </w:p>
        </w:tc>
      </w:tr>
      <w:tr w:rsidR="006E7788" w14:paraId="5732B8FC" w14:textId="77777777" w:rsidTr="00ED2860">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ED2860">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8" w:name="_BPDCD_102"/>
            <w:r w:rsidRPr="00F372DF">
              <w:rPr>
                <w:rFonts w:ascii="Arial" w:hAnsi="Arial" w:cs="Arial"/>
              </w:rPr>
              <w:t>a</w:t>
            </w:r>
            <w:bookmarkEnd w:id="88"/>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ED2860">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ED2860">
        <w:tc>
          <w:tcPr>
            <w:tcW w:w="354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677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ED2860">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 xml:space="preserve">The </w:t>
            </w:r>
            <w:r w:rsidRPr="004D379C">
              <w:rPr>
                <w:rFonts w:ascii="Arial" w:hAnsi="Arial" w:cs="Arial"/>
                <w:b/>
                <w:bCs/>
              </w:rPr>
              <w:lastRenderedPageBreak/>
              <w:t>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ED2860">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ED2860">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ED2860">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ED2860">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ED2860">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ED2860">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ED2860">
        <w:trPr>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ED2860">
        <w:trPr>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ED2860">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ED2860">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lastRenderedPageBreak/>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ED2860">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ED2860">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ED2860">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ED2860">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ED2860">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ED2860">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ED2860">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ED2860">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ED2860">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ED2860">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ED2860">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ED2860">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ED2860">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ED2860">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lastRenderedPageBreak/>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ED2860">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ED2860">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ED2860">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ED2860">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ED2860">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ED2860">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ED2860">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ED2860">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9" w:name="_BPDCD_103"/>
            <w:r>
              <w:rPr>
                <w:rFonts w:ascii="Arial" w:hAnsi="Arial" w:cs="Arial"/>
                <w:color w:val="0000FF"/>
                <w:u w:val="double"/>
              </w:rPr>
              <w:t>;</w:t>
            </w:r>
            <w:bookmarkEnd w:id="89"/>
          </w:p>
        </w:tc>
      </w:tr>
      <w:tr w:rsidR="006E7788" w14:paraId="0FDF7EDD" w14:textId="77777777" w:rsidTr="00ED2860">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ED2860">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ED2860">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ED2860">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ED2860">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ED2860">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ED2860">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lastRenderedPageBreak/>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ED2860">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ED2860">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ED2860">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ED2860">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ED2860">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ED2860">
        <w:trPr>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ED2860">
        <w:trPr>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ED2860">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ED2860">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ED2860">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ED2860">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lastRenderedPageBreak/>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ED2860">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ED2860">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ED2860">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ED2860">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ED2860">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0" w:name="_BPDCI_105"/>
            <w:r w:rsidRPr="00416BDE">
              <w:rPr>
                <w:rFonts w:ascii="Arial" w:hAnsi="Arial" w:cs="Arial"/>
              </w:rPr>
              <w:t xml:space="preserve">Section 3, </w:t>
            </w:r>
            <w:bookmarkEnd w:id="90"/>
            <w:r w:rsidRPr="00416BDE">
              <w:rPr>
                <w:rFonts w:ascii="Arial" w:hAnsi="Arial" w:cs="Arial"/>
              </w:rPr>
              <w:t>Appendix 2</w:t>
            </w:r>
            <w:bookmarkStart w:id="91" w:name="_BPDCD_106"/>
            <w:r w:rsidRPr="00416BDE">
              <w:rPr>
                <w:rFonts w:ascii="Arial" w:hAnsi="Arial" w:cs="Arial"/>
              </w:rPr>
              <w:t>;</w:t>
            </w:r>
            <w:bookmarkEnd w:id="91"/>
          </w:p>
        </w:tc>
      </w:tr>
      <w:tr w:rsidR="006E7788" w14:paraId="6E18E54D" w14:textId="77777777" w:rsidTr="00ED2860">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2" w:name="_BPDCD_107"/>
            <w:r w:rsidRPr="00416BDE">
              <w:rPr>
                <w:rFonts w:ascii="Arial" w:hAnsi="Arial" w:cs="Arial"/>
              </w:rPr>
              <w:t>;</w:t>
            </w:r>
            <w:bookmarkEnd w:id="92"/>
          </w:p>
        </w:tc>
      </w:tr>
      <w:tr w:rsidR="006E7788" w14:paraId="1591F941" w14:textId="77777777" w:rsidTr="00ED2860">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3" w:name="_BPDCD_108"/>
            <w:r w:rsidRPr="00416BDE">
              <w:rPr>
                <w:rFonts w:ascii="Arial" w:hAnsi="Arial" w:cs="Arial"/>
              </w:rPr>
              <w:t>;</w:t>
            </w:r>
            <w:bookmarkEnd w:id="93"/>
          </w:p>
        </w:tc>
      </w:tr>
      <w:tr w:rsidR="006E7788" w14:paraId="227144D9" w14:textId="77777777" w:rsidTr="00ED2860">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4" w:name="_BPDCD_109"/>
            <w:r w:rsidRPr="00416BDE">
              <w:rPr>
                <w:rFonts w:ascii="Arial" w:hAnsi="Arial" w:cs="Arial"/>
              </w:rPr>
              <w:t>;</w:t>
            </w:r>
            <w:bookmarkEnd w:id="94"/>
          </w:p>
        </w:tc>
      </w:tr>
      <w:tr w:rsidR="006E7788" w14:paraId="3A82ED76" w14:textId="77777777" w:rsidTr="00ED2860">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ED2860">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w:t>
            </w:r>
            <w:r w:rsidRPr="000D40DF">
              <w:rPr>
                <w:rFonts w:ascii="Arial" w:hAnsi="Arial" w:cs="Arial"/>
                <w:b/>
                <w:bCs/>
                <w:color w:val="000000"/>
                <w:lang w:eastAsia="en-GB"/>
              </w:rPr>
              <w:lastRenderedPageBreak/>
              <w:t xml:space="preserve">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ED2860">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ED2860">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ED2860">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ED2860">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ED2860">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ED2860">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ED2860">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95" w:name="_BPDCI_110"/>
            <w:r w:rsidRPr="00416BDE">
              <w:rPr>
                <w:rFonts w:ascii="Arial" w:hAnsi="Arial" w:cs="Arial"/>
                <w:b/>
                <w:bCs/>
              </w:rPr>
              <w:t>"Notification Date"</w:t>
            </w:r>
            <w:bookmarkEnd w:id="95"/>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6"/>
          </w:p>
        </w:tc>
      </w:tr>
      <w:tr w:rsidR="006E7788" w14:paraId="103B6615" w14:textId="77777777" w:rsidTr="00ED2860">
        <w:trPr>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7" w:name="_BPDCD_113"/>
          </w:p>
        </w:tc>
        <w:bookmarkEnd w:id="97"/>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ED2860">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98" w:name="_BPDCI_115"/>
            <w:r w:rsidRPr="0019675B">
              <w:rPr>
                <w:rFonts w:ascii="Arial" w:hAnsi="Arial" w:cs="Arial"/>
                <w:b/>
                <w:bCs/>
              </w:rPr>
              <w:t>"Notification of Circuit Restriction"</w:t>
            </w:r>
            <w:bookmarkEnd w:id="98"/>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9"/>
          </w:p>
        </w:tc>
      </w:tr>
      <w:tr w:rsidR="006E7788" w14:paraId="090856BC" w14:textId="77777777" w:rsidTr="00ED2860">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ED2860">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100" w:name="_BPDCI_117"/>
            <w:r w:rsidRPr="0019675B">
              <w:rPr>
                <w:rFonts w:ascii="Arial" w:hAnsi="Arial" w:cs="Arial"/>
                <w:b/>
                <w:bCs/>
              </w:rPr>
              <w:t>"Notification of Restrictions on Availability"</w:t>
            </w:r>
            <w:bookmarkEnd w:id="100"/>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10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1"/>
          </w:p>
        </w:tc>
      </w:tr>
      <w:tr w:rsidR="006E7788" w14:paraId="49C4224D" w14:textId="77777777" w:rsidTr="00ED2860">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ED2860">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ED2860">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ED2860">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ED2860">
        <w:tc>
          <w:tcPr>
            <w:tcW w:w="354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ED2860">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ED2860">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ED2860">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ED2860">
        <w:tblPrEx>
          <w:tblCellMar>
            <w:left w:w="108" w:type="dxa"/>
            <w:right w:w="108" w:type="dxa"/>
          </w:tblCellMar>
        </w:tblPrEx>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ED2860">
        <w:tblPrEx>
          <w:tblCellMar>
            <w:left w:w="108" w:type="dxa"/>
            <w:right w:w="108" w:type="dxa"/>
          </w:tblCellMar>
        </w:tblPrEx>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ED2860">
        <w:tblPrEx>
          <w:tblCellMar>
            <w:left w:w="108" w:type="dxa"/>
            <w:right w:w="108" w:type="dxa"/>
          </w:tblCellMar>
        </w:tblPrEx>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ED2860">
        <w:tblPrEx>
          <w:tblCellMar>
            <w:left w:w="108" w:type="dxa"/>
            <w:right w:w="108" w:type="dxa"/>
          </w:tblCellMar>
        </w:tblPrEx>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ED2860">
        <w:tblPrEx>
          <w:tblCellMar>
            <w:left w:w="108" w:type="dxa"/>
            <w:right w:w="108" w:type="dxa"/>
          </w:tblCellMar>
        </w:tblPrEx>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ED2860">
        <w:tblPrEx>
          <w:tblCellMar>
            <w:left w:w="108" w:type="dxa"/>
            <w:right w:w="108" w:type="dxa"/>
          </w:tblCellMar>
        </w:tblPrEx>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ED2860">
        <w:tblPrEx>
          <w:tblCellMar>
            <w:left w:w="108" w:type="dxa"/>
            <w:right w:w="108" w:type="dxa"/>
          </w:tblCellMar>
        </w:tblPrEx>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ED2860">
        <w:tblPrEx>
          <w:tblCellMar>
            <w:left w:w="108" w:type="dxa"/>
            <w:right w:w="108" w:type="dxa"/>
          </w:tblCellMar>
        </w:tblPrEx>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2"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2"/>
          </w:p>
          <w:p w14:paraId="4523A286" w14:textId="77777777" w:rsidR="006E7788" w:rsidRDefault="006E7788" w:rsidP="006E7788">
            <w:pPr>
              <w:pStyle w:val="BodyText"/>
              <w:jc w:val="both"/>
              <w:rPr>
                <w:rFonts w:ascii="Arial" w:hAnsi="Arial" w:cs="Arial"/>
              </w:rPr>
            </w:pPr>
          </w:p>
        </w:tc>
      </w:tr>
      <w:tr w:rsidR="006E7788" w14:paraId="07D8066C" w14:textId="77777777" w:rsidTr="00ED2860">
        <w:tblPrEx>
          <w:tblCellMar>
            <w:left w:w="108" w:type="dxa"/>
            <w:right w:w="108" w:type="dxa"/>
          </w:tblCellMar>
        </w:tblPrEx>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ED2860">
        <w:tblPrEx>
          <w:tblCellMar>
            <w:left w:w="108" w:type="dxa"/>
            <w:right w:w="108" w:type="dxa"/>
          </w:tblCellMar>
        </w:tblPrEx>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ED2860">
        <w:tblPrEx>
          <w:tblCellMar>
            <w:left w:w="108" w:type="dxa"/>
            <w:right w:w="108" w:type="dxa"/>
          </w:tblCellMar>
        </w:tblPrEx>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ED2860">
        <w:tblPrEx>
          <w:tblCellMar>
            <w:left w:w="108" w:type="dxa"/>
            <w:right w:w="108" w:type="dxa"/>
          </w:tblCellMar>
        </w:tblPrEx>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ED2860">
        <w:tblPrEx>
          <w:tblCellMar>
            <w:left w:w="108" w:type="dxa"/>
            <w:right w:w="108" w:type="dxa"/>
          </w:tblCellMar>
        </w:tblPrEx>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ED2860">
        <w:tblPrEx>
          <w:tblCellMar>
            <w:left w:w="108" w:type="dxa"/>
            <w:right w:w="108" w:type="dxa"/>
          </w:tblCellMar>
        </w:tblPrEx>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ED2860">
        <w:tblPrEx>
          <w:tblCellMar>
            <w:left w:w="108" w:type="dxa"/>
            <w:right w:w="108" w:type="dxa"/>
          </w:tblCellMar>
        </w:tblPrEx>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ED2860">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ED2860">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ED2860">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ED2860">
        <w:tblPrEx>
          <w:tblCellMar>
            <w:left w:w="108" w:type="dxa"/>
            <w:right w:w="108" w:type="dxa"/>
          </w:tblCellMar>
        </w:tblPrEx>
        <w:trPr>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9F6CA1" w14:paraId="7801576D" w14:textId="77777777" w:rsidTr="00ED2860">
        <w:tblPrEx>
          <w:tblCellMar>
            <w:left w:w="108" w:type="dxa"/>
            <w:right w:w="108" w:type="dxa"/>
          </w:tblCellMar>
        </w:tblPrEx>
        <w:trPr>
          <w:trHeight w:val="964"/>
          <w:ins w:id="103" w:author="Author"/>
        </w:trPr>
        <w:tc>
          <w:tcPr>
            <w:tcW w:w="3545" w:type="dxa"/>
          </w:tcPr>
          <w:p w14:paraId="4E998273" w14:textId="4E8210B8" w:rsidR="009F6CA1" w:rsidRDefault="00CC1F5C" w:rsidP="006E7788">
            <w:pPr>
              <w:pStyle w:val="BodyText"/>
              <w:rPr>
                <w:ins w:id="104" w:author="Author"/>
                <w:rFonts w:ascii="Arial" w:hAnsi="Arial" w:cs="Arial"/>
                <w:b/>
                <w:bCs/>
              </w:rPr>
            </w:pPr>
            <w:ins w:id="105" w:author="Author">
              <w:r>
                <w:rPr>
                  <w:rFonts w:ascii="Arial" w:hAnsi="Arial" w:cs="Arial"/>
                  <w:b/>
                  <w:bCs/>
                </w:rPr>
                <w:t>“Onshore Tender Process”</w:t>
              </w:r>
            </w:ins>
          </w:p>
        </w:tc>
        <w:tc>
          <w:tcPr>
            <w:tcW w:w="6775" w:type="dxa"/>
          </w:tcPr>
          <w:p w14:paraId="722E5F0D" w14:textId="7B30FD83" w:rsidR="009F6CA1" w:rsidRDefault="00DA4331" w:rsidP="006772B6">
            <w:pPr>
              <w:pStyle w:val="BodyText"/>
              <w:jc w:val="both"/>
              <w:rPr>
                <w:ins w:id="106" w:author="Author"/>
                <w:rFonts w:ascii="Arial" w:hAnsi="Arial" w:cs="Arial"/>
              </w:rPr>
            </w:pPr>
            <w:ins w:id="107" w:author="Author">
              <w:r>
                <w:rPr>
                  <w:rFonts w:ascii="Arial" w:hAnsi="Arial" w:cs="Arial"/>
                </w:rPr>
                <w:t>the p</w:t>
              </w:r>
              <w:r w:rsidRPr="00314357">
                <w:rPr>
                  <w:rFonts w:ascii="Arial" w:hAnsi="Arial" w:cs="Arial"/>
                </w:rPr>
                <w:t xml:space="preserve">rocess followed by the </w:t>
              </w:r>
              <w:r w:rsidRPr="009D0F05">
                <w:rPr>
                  <w:rFonts w:ascii="Arial" w:hAnsi="Arial" w:cs="Arial"/>
                  <w:b/>
                  <w:bCs/>
                </w:rPr>
                <w:t>Delivery Body</w:t>
              </w:r>
              <w:r>
                <w:rPr>
                  <w:rFonts w:ascii="Arial" w:hAnsi="Arial" w:cs="Arial"/>
                </w:rPr>
                <w:t xml:space="preserve"> </w:t>
              </w:r>
              <w:r w:rsidRPr="00314357">
                <w:rPr>
                  <w:rFonts w:ascii="Arial" w:hAnsi="Arial" w:cs="Arial"/>
                </w:rPr>
                <w:t>to make, in prescribed cases, a determination on a competitive basis of the person to whom an o</w:t>
              </w:r>
              <w:r>
                <w:rPr>
                  <w:rFonts w:ascii="Arial" w:hAnsi="Arial" w:cs="Arial"/>
                </w:rPr>
                <w:t>nshore</w:t>
              </w:r>
              <w:r w:rsidRPr="00314357">
                <w:rPr>
                  <w:rFonts w:ascii="Arial" w:hAnsi="Arial" w:cs="Arial"/>
                </w:rPr>
                <w:t xml:space="preserve"> transmission licence </w:t>
              </w:r>
              <w:r>
                <w:rPr>
                  <w:rFonts w:ascii="Arial" w:hAnsi="Arial" w:cs="Arial"/>
                </w:rPr>
                <w:t xml:space="preserve">is recommended to be granted by the </w:t>
              </w:r>
              <w:r w:rsidRPr="009D0F05">
                <w:rPr>
                  <w:rFonts w:ascii="Arial" w:hAnsi="Arial" w:cs="Arial"/>
                  <w:b/>
                  <w:bCs/>
                </w:rPr>
                <w:t>Authority</w:t>
              </w:r>
              <w:r>
                <w:rPr>
                  <w:rFonts w:ascii="Arial" w:hAnsi="Arial" w:cs="Arial"/>
                </w:rPr>
                <w:t xml:space="preserve"> or a </w:t>
              </w:r>
              <w:r w:rsidRPr="009D0F05">
                <w:rPr>
                  <w:rFonts w:ascii="Arial" w:hAnsi="Arial" w:cs="Arial"/>
                  <w:b/>
                  <w:bCs/>
                </w:rPr>
                <w:t>Relevant Contract</w:t>
              </w:r>
              <w:r>
                <w:rPr>
                  <w:rFonts w:ascii="Arial" w:hAnsi="Arial" w:cs="Arial"/>
                </w:rPr>
                <w:t xml:space="preserve"> </w:t>
              </w:r>
              <w:r w:rsidRPr="00314357">
                <w:rPr>
                  <w:rFonts w:ascii="Arial" w:hAnsi="Arial" w:cs="Arial"/>
                </w:rPr>
                <w:t xml:space="preserve">is </w:t>
              </w:r>
              <w:r>
                <w:rPr>
                  <w:rFonts w:ascii="Arial" w:hAnsi="Arial" w:cs="Arial"/>
                </w:rPr>
                <w:t xml:space="preserve">recommended </w:t>
              </w:r>
              <w:r w:rsidRPr="00314357">
                <w:rPr>
                  <w:rFonts w:ascii="Arial" w:hAnsi="Arial" w:cs="Arial"/>
                </w:rPr>
                <w:t xml:space="preserve">to be </w:t>
              </w:r>
              <w:r>
                <w:rPr>
                  <w:rFonts w:ascii="Arial" w:hAnsi="Arial" w:cs="Arial"/>
                </w:rPr>
                <w:t xml:space="preserve">awarded, as more particularly described in the </w:t>
              </w:r>
              <w:r w:rsidRPr="009D0F05">
                <w:rPr>
                  <w:rFonts w:ascii="Arial" w:hAnsi="Arial" w:cs="Arial"/>
                  <w:b/>
                  <w:bCs/>
                </w:rPr>
                <w:t>Onshore Tender Regulations</w:t>
              </w:r>
              <w:r>
                <w:rPr>
                  <w:rFonts w:ascii="Arial" w:hAnsi="Arial" w:cs="Arial"/>
                </w:rPr>
                <w:t>;</w:t>
              </w:r>
            </w:ins>
          </w:p>
        </w:tc>
      </w:tr>
      <w:tr w:rsidR="009F6CA1" w14:paraId="4026D0D9" w14:textId="77777777" w:rsidTr="00ED2860">
        <w:tblPrEx>
          <w:tblCellMar>
            <w:left w:w="108" w:type="dxa"/>
            <w:right w:w="108" w:type="dxa"/>
          </w:tblCellMar>
        </w:tblPrEx>
        <w:trPr>
          <w:trHeight w:val="964"/>
          <w:ins w:id="108" w:author="Author"/>
        </w:trPr>
        <w:tc>
          <w:tcPr>
            <w:tcW w:w="3545" w:type="dxa"/>
          </w:tcPr>
          <w:p w14:paraId="51F1B894" w14:textId="093EC604" w:rsidR="009F6CA1" w:rsidRDefault="0058128C" w:rsidP="0095706A">
            <w:pPr>
              <w:spacing w:after="240"/>
              <w:rPr>
                <w:ins w:id="109" w:author="Author"/>
                <w:rFonts w:ascii="Arial" w:hAnsi="Arial" w:cs="Arial"/>
                <w:b/>
                <w:bCs/>
              </w:rPr>
            </w:pPr>
            <w:ins w:id="110" w:author="Author">
              <w:r w:rsidRPr="0058128C">
                <w:rPr>
                  <w:rFonts w:ascii="Arial" w:hAnsi="Arial" w:cs="Arial"/>
                  <w:b/>
                  <w:bCs/>
                </w:rPr>
                <w:t>“Onshore Tender Regulations”</w:t>
              </w:r>
            </w:ins>
          </w:p>
        </w:tc>
        <w:tc>
          <w:tcPr>
            <w:tcW w:w="6775" w:type="dxa"/>
          </w:tcPr>
          <w:p w14:paraId="4142F110" w14:textId="10E83C9A" w:rsidR="0095706A" w:rsidRDefault="0095706A" w:rsidP="006772B6">
            <w:pPr>
              <w:pStyle w:val="BodyText"/>
              <w:jc w:val="both"/>
              <w:rPr>
                <w:ins w:id="111" w:author="Author"/>
                <w:rFonts w:ascii="Arial" w:hAnsi="Arial" w:cs="Arial"/>
              </w:rPr>
            </w:pPr>
            <w:ins w:id="112" w:author="Author">
              <w:r w:rsidRPr="00F91D41">
                <w:rPr>
                  <w:rFonts w:ascii="Arial" w:hAnsi="Arial" w:cs="Arial"/>
                </w:rPr>
                <w:t xml:space="preserve">those regulations made by the </w:t>
              </w:r>
              <w:r w:rsidRPr="009D0F05">
                <w:rPr>
                  <w:rFonts w:ascii="Arial" w:hAnsi="Arial" w:cs="Arial"/>
                  <w:b/>
                  <w:bCs/>
                </w:rPr>
                <w:t>Authority</w:t>
              </w:r>
              <w:r w:rsidRPr="00F91D41">
                <w:rPr>
                  <w:rFonts w:ascii="Arial" w:hAnsi="Arial" w:cs="Arial"/>
                </w:rPr>
                <w:t xml:space="preserve"> in accordance with section 6C of the </w:t>
              </w:r>
              <w:r w:rsidRPr="009D0F05">
                <w:rPr>
                  <w:rFonts w:ascii="Arial" w:hAnsi="Arial" w:cs="Arial"/>
                  <w:b/>
                  <w:bCs/>
                </w:rPr>
                <w:t>Act</w:t>
              </w:r>
              <w:r w:rsidRPr="00F91D41">
                <w:rPr>
                  <w:rFonts w:ascii="Arial" w:hAnsi="Arial" w:cs="Arial"/>
                </w:rPr>
                <w:t xml:space="preserve"> to facilitate the determination on a competitive basis of the person to whom an o</w:t>
              </w:r>
              <w:r>
                <w:rPr>
                  <w:rFonts w:ascii="Arial" w:hAnsi="Arial" w:cs="Arial"/>
                </w:rPr>
                <w:t>n</w:t>
              </w:r>
              <w:r w:rsidRPr="00F91D41">
                <w:rPr>
                  <w:rFonts w:ascii="Arial" w:hAnsi="Arial" w:cs="Arial"/>
                </w:rPr>
                <w:t>shore transmission licence is to be granted;</w:t>
              </w:r>
            </w:ins>
          </w:p>
        </w:tc>
      </w:tr>
      <w:tr w:rsidR="006772B6" w14:paraId="2D0352EC" w14:textId="77777777" w:rsidTr="00ED2860">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62B36B59"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w:t>
            </w:r>
            <w:ins w:id="113" w:author="Author">
              <w:r w:rsidR="00276BC2">
                <w:rPr>
                  <w:rFonts w:ascii="Arial" w:hAnsi="Arial" w:cs="Arial"/>
                </w:rPr>
                <w:t xml:space="preserve">, a </w:t>
              </w:r>
              <w:r w:rsidR="00276BC2" w:rsidRPr="002026FF">
                <w:rPr>
                  <w:rFonts w:ascii="Arial" w:hAnsi="Arial" w:cs="Arial"/>
                  <w:b/>
                  <w:bCs/>
                </w:rPr>
                <w:t>Competitively Appointed Transmission Owner</w:t>
              </w:r>
            </w:ins>
            <w:r>
              <w:rPr>
                <w:rFonts w:ascii="Arial" w:hAnsi="Arial" w:cs="Arial"/>
              </w:rPr>
              <w:t xml:space="preserve"> or such other person in relation to whose transmission licence the Standard Conditions in Section D (transmission owner standard conditions) have been given effect;</w:t>
            </w:r>
          </w:p>
        </w:tc>
      </w:tr>
      <w:tr w:rsidR="006E7788" w14:paraId="7BABB093" w14:textId="77777777" w:rsidTr="00ED2860">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14" w:name="_BPDCI_125"/>
            <w:r w:rsidRPr="002C7E03">
              <w:rPr>
                <w:rFonts w:ascii="Arial" w:hAnsi="Arial" w:cs="Arial"/>
                <w:szCs w:val="22"/>
              </w:rPr>
              <w:t>;</w:t>
            </w:r>
            <w:bookmarkEnd w:id="114"/>
          </w:p>
          <w:p w14:paraId="055A7E4B" w14:textId="77777777" w:rsidR="006E7788" w:rsidRDefault="006E7788" w:rsidP="006E7788">
            <w:pPr>
              <w:rPr>
                <w:rFonts w:ascii="Arial" w:hAnsi="Arial"/>
              </w:rPr>
            </w:pPr>
          </w:p>
        </w:tc>
      </w:tr>
      <w:tr w:rsidR="006E7788" w14:paraId="1F51A497" w14:textId="77777777" w:rsidTr="00ED2860">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ED2860">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15" w:name="_BPDCD_126"/>
            <w:r w:rsidRPr="002C7E03">
              <w:rPr>
                <w:rFonts w:ascii="Arial" w:hAnsi="Arial" w:cs="Arial"/>
                <w:szCs w:val="22"/>
              </w:rPr>
              <w:t>;</w:t>
            </w:r>
            <w:bookmarkEnd w:id="115"/>
          </w:p>
        </w:tc>
      </w:tr>
      <w:tr w:rsidR="006E7788" w14:paraId="0D065011" w14:textId="77777777" w:rsidTr="00ED2860">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ED2860">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ED2860">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ED2860">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ED2860">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ED2860">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ED2860">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ED2860">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ED2860">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ED2860">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ED2860">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ED2860">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ED2860">
        <w:tc>
          <w:tcPr>
            <w:tcW w:w="3545"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00ED2860">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ED2860">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ED2860">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ED2860">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ED2860">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ED2860">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ED2860">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ED2860">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ED2860">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1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16"/>
          </w:p>
        </w:tc>
      </w:tr>
      <w:tr w:rsidR="006E7788" w14:paraId="43F4117D" w14:textId="77777777" w:rsidTr="00ED2860">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ED2860">
        <w:tblPrEx>
          <w:tblCellMar>
            <w:left w:w="108" w:type="dxa"/>
            <w:right w:w="108" w:type="dxa"/>
          </w:tblCellMar>
        </w:tblPrEx>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17" w:name="_BPDCD_127"/>
            <w:r w:rsidRPr="00BA5C7B">
              <w:rPr>
                <w:rFonts w:ascii="Arial" w:hAnsi="Arial" w:cs="Arial"/>
                <w:szCs w:val="22"/>
              </w:rPr>
              <w:t xml:space="preserve">shall </w:t>
            </w:r>
            <w:bookmarkEnd w:id="11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ED2860">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ED2860">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ED2860">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ED2860">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ED2860">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ED2860">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ED2860">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ED2860">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ED2860">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ED2860">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ED2860">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18" w:name="_BPDCD_128"/>
            <w:r w:rsidRPr="00BA5C7B">
              <w:rPr>
                <w:rFonts w:ascii="Arial" w:hAnsi="Arial" w:cs="Arial"/>
                <w:b/>
                <w:bCs/>
                <w:szCs w:val="22"/>
              </w:rPr>
              <w:t>The Company</w:t>
            </w:r>
            <w:r w:rsidRPr="00BA5C7B">
              <w:rPr>
                <w:rFonts w:ascii="Arial" w:hAnsi="Arial" w:cs="Arial"/>
                <w:szCs w:val="22"/>
              </w:rPr>
              <w:t xml:space="preserve"> </w:t>
            </w:r>
            <w:bookmarkEnd w:id="11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ED2860">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ED2860">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ED2860">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ED2860">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ED2860">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ED2860">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ED2860">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ED2860">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ED2860">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ED2860">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ED2860">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ED2860">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ED2860">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19" w:name="_BPDCD_131"/>
            <w:r w:rsidRPr="0019675B">
              <w:rPr>
                <w:rFonts w:ascii="Arial" w:hAnsi="Arial" w:cs="Arial"/>
              </w:rPr>
              <w:t>;</w:t>
            </w:r>
            <w:bookmarkEnd w:id="119"/>
          </w:p>
        </w:tc>
      </w:tr>
      <w:tr w:rsidR="006E7788" w14:paraId="490AC4A6" w14:textId="77777777" w:rsidTr="00ED2860">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ED2860">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ED2860">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ED2860">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20" w:name="_BPDCI_132"/>
            <w:r w:rsidRPr="0019675B">
              <w:rPr>
                <w:rFonts w:ascii="Arial" w:hAnsi="Arial" w:cs="Arial"/>
                <w:b/>
                <w:bCs/>
              </w:rPr>
              <w:t>"Primary Response"</w:t>
            </w:r>
            <w:bookmarkEnd w:id="120"/>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2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21"/>
          </w:p>
        </w:tc>
      </w:tr>
      <w:tr w:rsidR="006E7788" w14:paraId="4006B906" w14:textId="77777777" w:rsidTr="00ED2860">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ED2860">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ED2860">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ED2860">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ED2860">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ED2860">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ED2860">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ED2860">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ED2860">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ED2860">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ED2860">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ED2860">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ED2860">
        <w:trPr>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ED2860">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22" w:name="_DV_C3"/>
            <w:r>
              <w:rPr>
                <w:rFonts w:ascii="Arial" w:hAnsi="Arial" w:cs="Arial"/>
              </w:rPr>
              <w:t>:</w:t>
            </w:r>
            <w:bookmarkEnd w:id="122"/>
          </w:p>
          <w:p w14:paraId="4B6627C8" w14:textId="77777777" w:rsidR="006E7788" w:rsidRDefault="006E7788" w:rsidP="006772B6">
            <w:pPr>
              <w:pStyle w:val="BodyText"/>
              <w:ind w:left="741" w:hanging="709"/>
              <w:jc w:val="both"/>
              <w:rPr>
                <w:rFonts w:ascii="Arial" w:hAnsi="Arial" w:cs="Arial"/>
              </w:rPr>
            </w:pPr>
            <w:bookmarkStart w:id="123" w:name="_DV_C4"/>
            <w:r>
              <w:rPr>
                <w:rStyle w:val="DeltaViewInsertion"/>
                <w:rFonts w:ascii="Arial" w:hAnsi="Arial" w:cs="Arial"/>
                <w:color w:val="auto"/>
                <w:u w:val="none"/>
              </w:rPr>
              <w:t>(a)</w:t>
            </w:r>
            <w:r>
              <w:rPr>
                <w:rFonts w:ascii="Arial" w:hAnsi="Arial" w:cs="Arial"/>
              </w:rPr>
              <w:tab/>
            </w:r>
            <w:bookmarkStart w:id="124" w:name="_DV_M3"/>
            <w:bookmarkEnd w:id="123"/>
            <w:bookmarkEnd w:id="124"/>
            <w:r>
              <w:rPr>
                <w:rFonts w:ascii="Arial" w:hAnsi="Arial" w:cs="Arial"/>
              </w:rPr>
              <w:t>a shareholder of the User or any holding company of such shareholder</w:t>
            </w:r>
            <w:bookmarkStart w:id="125" w:name="_DV_C6"/>
            <w:r>
              <w:rPr>
                <w:rFonts w:ascii="Arial" w:hAnsi="Arial" w:cs="Arial"/>
                <w:strike/>
              </w:rPr>
              <w:t xml:space="preserve"> </w:t>
            </w:r>
            <w:r>
              <w:rPr>
                <w:rFonts w:ascii="Arial" w:hAnsi="Arial" w:cs="Arial"/>
              </w:rPr>
              <w:t>or</w:t>
            </w:r>
            <w:bookmarkEnd w:id="125"/>
          </w:p>
          <w:p w14:paraId="29110417" w14:textId="77777777" w:rsidR="006E7788" w:rsidRDefault="006E7788" w:rsidP="006772B6">
            <w:pPr>
              <w:pStyle w:val="BodyText"/>
              <w:ind w:left="741" w:hanging="709"/>
              <w:jc w:val="both"/>
              <w:rPr>
                <w:rFonts w:ascii="Arial" w:hAnsi="Arial" w:cs="Arial"/>
              </w:rPr>
            </w:pPr>
            <w:bookmarkStart w:id="126" w:name="_DV_C7"/>
            <w:r>
              <w:rPr>
                <w:rFonts w:ascii="Arial" w:hAnsi="Arial" w:cs="Arial"/>
              </w:rPr>
              <w:t>(b)</w:t>
            </w:r>
            <w:r>
              <w:rPr>
                <w:rFonts w:ascii="Arial" w:hAnsi="Arial" w:cs="Arial"/>
              </w:rPr>
              <w:tab/>
              <w:t xml:space="preserve">any subsidiary of any such </w:t>
            </w:r>
            <w:bookmarkEnd w:id="126"/>
            <w:r>
              <w:rPr>
                <w:rFonts w:ascii="Arial" w:hAnsi="Arial" w:cs="Arial"/>
              </w:rPr>
              <w:t>holding company</w:t>
            </w:r>
            <w:bookmarkStart w:id="127" w:name="_DV_C8"/>
            <w:r>
              <w:rPr>
                <w:rFonts w:ascii="Arial" w:hAnsi="Arial" w:cs="Arial"/>
              </w:rPr>
              <w:t>, but only where the subsidiary</w:t>
            </w:r>
            <w:bookmarkEnd w:id="127"/>
          </w:p>
          <w:p w14:paraId="0CD6B76E" w14:textId="77777777" w:rsidR="006E7788" w:rsidRDefault="006E7788" w:rsidP="006772B6">
            <w:pPr>
              <w:pStyle w:val="BodyText"/>
              <w:ind w:left="741" w:hanging="709"/>
              <w:jc w:val="both"/>
              <w:rPr>
                <w:rFonts w:ascii="Arial" w:hAnsi="Arial" w:cs="Arial"/>
              </w:rPr>
            </w:pPr>
            <w:bookmarkStart w:id="128"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28"/>
          </w:p>
          <w:p w14:paraId="2447BEF8" w14:textId="77777777" w:rsidR="006E7788" w:rsidRDefault="006E7788" w:rsidP="006772B6">
            <w:pPr>
              <w:pStyle w:val="BodyText"/>
              <w:ind w:left="741" w:hanging="709"/>
              <w:jc w:val="both"/>
              <w:rPr>
                <w:rFonts w:ascii="Arial" w:hAnsi="Arial" w:cs="Arial"/>
              </w:rPr>
            </w:pPr>
            <w:bookmarkStart w:id="129"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29"/>
          </w:p>
          <w:p w14:paraId="6F75F8EC" w14:textId="77777777" w:rsidR="006E7788" w:rsidRDefault="006E7788" w:rsidP="006772B6">
            <w:pPr>
              <w:pStyle w:val="BodyText"/>
              <w:ind w:left="741" w:hanging="709"/>
              <w:jc w:val="both"/>
              <w:rPr>
                <w:rFonts w:ascii="Arial" w:hAnsi="Arial" w:cs="Arial"/>
              </w:rPr>
            </w:pPr>
            <w:bookmarkStart w:id="130"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30"/>
          </w:p>
          <w:p w14:paraId="1BDB64DB" w14:textId="77777777" w:rsidR="006E7788" w:rsidRDefault="006E7788" w:rsidP="006E7788">
            <w:pPr>
              <w:pStyle w:val="BodyText"/>
              <w:jc w:val="both"/>
              <w:rPr>
                <w:rFonts w:ascii="Arial" w:hAnsi="Arial" w:cs="Arial"/>
              </w:rPr>
            </w:pPr>
            <w:bookmarkStart w:id="131" w:name="_DV_C13"/>
            <w:r>
              <w:rPr>
                <w:rFonts w:ascii="Arial" w:hAnsi="Arial" w:cs="Arial"/>
              </w:rPr>
              <w:t>(the expressions "holding company" and "subsidiary</w:t>
            </w:r>
            <w:bookmarkStart w:id="132" w:name="_DV_M5"/>
            <w:bookmarkEnd w:id="131"/>
            <w:bookmarkEnd w:id="132"/>
            <w:r>
              <w:rPr>
                <w:rFonts w:ascii="Arial" w:hAnsi="Arial" w:cs="Arial"/>
              </w:rPr>
              <w:t xml:space="preserve">" having the </w:t>
            </w:r>
            <w:bookmarkStart w:id="133" w:name="_DV_C15"/>
            <w:r>
              <w:rPr>
                <w:rFonts w:ascii="Arial" w:hAnsi="Arial" w:cs="Arial"/>
              </w:rPr>
              <w:t>respective meanings</w:t>
            </w:r>
            <w:bookmarkStart w:id="134" w:name="_DV_M6"/>
            <w:bookmarkEnd w:id="133"/>
            <w:bookmarkEnd w:id="134"/>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ED2860">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35" w:name="_DV_M4"/>
            <w:bookmarkEnd w:id="135"/>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ED2860">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ED2860">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ED2860">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ED2860">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ED2860">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ED2860">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ED2860">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ED2860">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ED2860">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ED2860">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ED2860">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ED2860">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ED2860">
        <w:trPr>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ED2860">
        <w:trPr>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ED2860">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ED2860">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ED2860">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ED2860">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36" w:name="_BPDCI_136"/>
            <w:r w:rsidRPr="0019675B">
              <w:rPr>
                <w:rFonts w:ascii="Arial" w:hAnsi="Arial" w:cs="Arial"/>
                <w:b/>
                <w:bCs/>
              </w:rPr>
              <w:t>“Related Person”</w:t>
            </w:r>
            <w:bookmarkEnd w:id="136"/>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37"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37"/>
          </w:p>
        </w:tc>
      </w:tr>
      <w:tr w:rsidR="006E7788" w14:paraId="1FC290CF" w14:textId="77777777" w:rsidTr="00ED2860">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0B4839" w14:paraId="66584276" w14:textId="77777777" w:rsidTr="00ED2860">
        <w:tc>
          <w:tcPr>
            <w:tcW w:w="3545" w:type="dxa"/>
            <w:shd w:val="clear" w:color="auto" w:fill="auto"/>
          </w:tcPr>
          <w:p w14:paraId="4DF0392C" w14:textId="452809BE" w:rsidR="000B4839" w:rsidRDefault="000B4839" w:rsidP="00720D8E">
            <w:pPr>
              <w:spacing w:after="240"/>
              <w:rPr>
                <w:rFonts w:ascii="Arial" w:hAnsi="Arial" w:cs="Arial"/>
                <w:b/>
                <w:bCs/>
              </w:rPr>
            </w:pPr>
            <w:r w:rsidRPr="000B4839">
              <w:rPr>
                <w:rFonts w:ascii="Arial" w:hAnsi="Arial" w:cs="Arial"/>
                <w:b/>
                <w:bCs/>
              </w:rPr>
              <w:t>"Release Date"</w:t>
            </w:r>
          </w:p>
        </w:tc>
        <w:tc>
          <w:tcPr>
            <w:tcW w:w="6775" w:type="dxa"/>
          </w:tcPr>
          <w:p w14:paraId="13CE246E" w14:textId="1851B679" w:rsidR="000B4839" w:rsidRPr="00720D8E" w:rsidRDefault="000B4839" w:rsidP="00720D8E">
            <w:pPr>
              <w:spacing w:after="240"/>
              <w:jc w:val="both"/>
              <w:rPr>
                <w:rFonts w:ascii="Arial" w:hAnsi="Arial" w:cs="Arial"/>
                <w:b/>
                <w:i/>
              </w:rPr>
            </w:pPr>
            <w:r w:rsidRPr="000B4839">
              <w:rPr>
                <w:rFonts w:ascii="Arial" w:hAnsi="Arial" w:cs="Arial"/>
              </w:rPr>
              <w:t>as defined in Paragraph 2.22.2;</w:t>
            </w:r>
            <w:r w:rsidRPr="000B4839">
              <w:rPr>
                <w:rFonts w:ascii="Arial" w:hAnsi="Arial" w:cs="Arial"/>
                <w:b/>
                <w:i/>
              </w:rPr>
              <w:t xml:space="preserve"> </w:t>
            </w:r>
          </w:p>
        </w:tc>
      </w:tr>
      <w:tr w:rsidR="000B4839" w14:paraId="76E099CF" w14:textId="77777777" w:rsidTr="00ED2860">
        <w:tc>
          <w:tcPr>
            <w:tcW w:w="3545" w:type="dxa"/>
            <w:shd w:val="clear" w:color="auto" w:fill="auto"/>
          </w:tcPr>
          <w:p w14:paraId="69633D04" w14:textId="5BF7603E" w:rsidR="000B4839" w:rsidRPr="000B4839" w:rsidRDefault="00AA588E" w:rsidP="000B4839">
            <w:pPr>
              <w:spacing w:after="240"/>
              <w:rPr>
                <w:rFonts w:ascii="Arial" w:hAnsi="Arial" w:cs="Arial"/>
                <w:b/>
                <w:bCs/>
              </w:rPr>
            </w:pPr>
            <w:ins w:id="138" w:author="Author">
              <w:r>
                <w:rPr>
                  <w:rFonts w:ascii="Arial" w:hAnsi="Arial" w:cs="Arial"/>
                  <w:b/>
                  <w:bCs/>
                </w:rPr>
                <w:t>“Relevant Contract”</w:t>
              </w:r>
            </w:ins>
          </w:p>
        </w:tc>
        <w:tc>
          <w:tcPr>
            <w:tcW w:w="6775" w:type="dxa"/>
          </w:tcPr>
          <w:p w14:paraId="1F28AF7A" w14:textId="3E8FAD03" w:rsidR="000B4839" w:rsidRPr="000B4839" w:rsidRDefault="00AA588E" w:rsidP="000B4839">
            <w:pPr>
              <w:spacing w:after="240"/>
              <w:jc w:val="both"/>
              <w:rPr>
                <w:rFonts w:ascii="Arial" w:hAnsi="Arial" w:cs="Arial"/>
              </w:rPr>
            </w:pPr>
            <w:ins w:id="139" w:author="Author">
              <w:r w:rsidRPr="009A2C43">
                <w:rPr>
                  <w:rFonts w:ascii="Arial" w:hAnsi="Arial" w:cs="Arial"/>
                  <w:color w:val="000000" w:themeColor="text1"/>
                </w:rPr>
                <w:t xml:space="preserve">has the meaning given to that term in section 6BA of the </w:t>
              </w:r>
              <w:r w:rsidRPr="009A2C43">
                <w:rPr>
                  <w:rFonts w:ascii="Arial" w:hAnsi="Arial" w:cs="Arial"/>
                  <w:b/>
                  <w:bCs/>
                  <w:color w:val="000000" w:themeColor="text1"/>
                </w:rPr>
                <w:t>Act</w:t>
              </w:r>
              <w:r w:rsidRPr="009A2C43">
                <w:rPr>
                  <w:rFonts w:ascii="Arial" w:hAnsi="Arial" w:cs="Arial"/>
                  <w:color w:val="000000" w:themeColor="text1"/>
                </w:rPr>
                <w:t>;</w:t>
              </w:r>
            </w:ins>
          </w:p>
        </w:tc>
      </w:tr>
      <w:tr w:rsidR="006E7788" w14:paraId="22F3BC1A" w14:textId="77777777" w:rsidTr="00ED2860">
        <w:tc>
          <w:tcPr>
            <w:tcW w:w="3545" w:type="dxa"/>
            <w:shd w:val="clear" w:color="auto" w:fill="auto"/>
          </w:tcPr>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6775" w:type="dxa"/>
          </w:tcPr>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ED2860">
        <w:trPr>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ED2860">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40" w:name="_BPDCD_138"/>
            <w:r>
              <w:rPr>
                <w:rFonts w:ascii="Arial" w:hAnsi="Arial" w:cs="Arial"/>
                <w:strike/>
                <w:snapToGrid w:val="0"/>
                <w:color w:val="FF0000"/>
              </w:rPr>
              <w:t>.</w:t>
            </w:r>
            <w:r>
              <w:rPr>
                <w:rFonts w:ascii="Arial" w:hAnsi="Arial" w:cs="Arial"/>
                <w:snapToGrid w:val="0"/>
                <w:color w:val="0000FF"/>
                <w:u w:val="double"/>
              </w:rPr>
              <w:t>;</w:t>
            </w:r>
            <w:bookmarkEnd w:id="140"/>
          </w:p>
        </w:tc>
      </w:tr>
      <w:tr w:rsidR="006E7788" w14:paraId="29B539BC" w14:textId="77777777" w:rsidTr="00ED2860">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ED2860">
        <w:tblPrEx>
          <w:tblCellMar>
            <w:left w:w="108" w:type="dxa"/>
            <w:right w:w="108" w:type="dxa"/>
          </w:tblCellMar>
        </w:tblPrEx>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ED2860">
        <w:tblPrEx>
          <w:tblCellMar>
            <w:left w:w="108" w:type="dxa"/>
            <w:right w:w="108" w:type="dxa"/>
          </w:tblCellMar>
        </w:tblPrEx>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ED2860">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ED2860">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ED2860">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ED2860">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ED2860">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41" w:name="_BPDCD_140"/>
            <w:r w:rsidRPr="0019675B">
              <w:rPr>
                <w:rFonts w:ascii="Arial" w:hAnsi="Arial" w:cs="Arial"/>
                <w:snapToGrid w:val="0"/>
                <w:color w:val="0000FF"/>
              </w:rPr>
              <w:t>;</w:t>
            </w:r>
            <w:bookmarkEnd w:id="141"/>
          </w:p>
        </w:tc>
      </w:tr>
      <w:tr w:rsidR="006E7788" w14:paraId="10D5DBA6" w14:textId="77777777" w:rsidTr="00ED2860">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42" w:name="_BPDCD_141"/>
            <w:r w:rsidRPr="0019675B">
              <w:rPr>
                <w:rFonts w:ascii="Arial" w:hAnsi="Arial" w:cs="Arial"/>
              </w:rPr>
              <w:t>;</w:t>
            </w:r>
            <w:bookmarkEnd w:id="142"/>
          </w:p>
        </w:tc>
      </w:tr>
      <w:tr w:rsidR="006E7788" w14:paraId="5D5A2366" w14:textId="77777777" w:rsidTr="00ED2860">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43" w:name="_BPDCD_142"/>
            <w:r w:rsidRPr="0019675B">
              <w:rPr>
                <w:rFonts w:ascii="Arial" w:hAnsi="Arial" w:cs="Arial"/>
                <w:lang w:val="en-US"/>
              </w:rPr>
              <w:t>;</w:t>
            </w:r>
            <w:bookmarkEnd w:id="143"/>
          </w:p>
        </w:tc>
      </w:tr>
      <w:tr w:rsidR="006E7788" w14:paraId="5589F294" w14:textId="77777777" w:rsidTr="00ED2860">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ED2860">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ED2860">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ED2860">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44" w:name="_BPDCD_143"/>
            <w:r w:rsidRPr="009D15BA">
              <w:rPr>
                <w:rFonts w:ascii="Arial" w:hAnsi="Arial" w:cs="Arial"/>
              </w:rPr>
              <w:t>;</w:t>
            </w:r>
            <w:bookmarkEnd w:id="144"/>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ED2860">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ED2860">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45" w:name="_BPDCD_144"/>
            <w:r w:rsidRPr="0019675B">
              <w:rPr>
                <w:rFonts w:ascii="Arial" w:hAnsi="Arial" w:cs="Arial"/>
              </w:rPr>
              <w:t>as</w:t>
            </w:r>
            <w:r w:rsidRPr="0019675B">
              <w:rPr>
                <w:rFonts w:ascii="Arial" w:hAnsi="Arial" w:cs="Arial"/>
                <w:color w:val="0000FF"/>
              </w:rPr>
              <w:t xml:space="preserve"> </w:t>
            </w:r>
            <w:bookmarkEnd w:id="145"/>
            <w:r w:rsidRPr="0019675B">
              <w:rPr>
                <w:rFonts w:ascii="Arial" w:hAnsi="Arial" w:cs="Arial"/>
              </w:rPr>
              <w:t>defined in Paragraph 8A.4.1.3</w:t>
            </w:r>
            <w:bookmarkStart w:id="146" w:name="_BPDCD_145"/>
            <w:r w:rsidRPr="0019675B">
              <w:rPr>
                <w:rFonts w:ascii="Arial" w:hAnsi="Arial" w:cs="Arial"/>
              </w:rPr>
              <w:t>;</w:t>
            </w:r>
            <w:bookmarkEnd w:id="146"/>
          </w:p>
        </w:tc>
      </w:tr>
      <w:tr w:rsidR="006E7788" w14:paraId="020C019C" w14:textId="77777777" w:rsidTr="00ED2860">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47" w:name="_BPDCD_146"/>
            <w:r w:rsidRPr="0019675B">
              <w:rPr>
                <w:rFonts w:ascii="Arial" w:hAnsi="Arial" w:cs="Arial"/>
              </w:rPr>
              <w:t>;</w:t>
            </w:r>
            <w:bookmarkEnd w:id="147"/>
          </w:p>
        </w:tc>
      </w:tr>
      <w:tr w:rsidR="006E7788" w14:paraId="1CCF5579" w14:textId="77777777" w:rsidTr="00ED2860">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ED2860">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ED2860">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48" w:name="_DV_C139"/>
            <w:r>
              <w:rPr>
                <w:rFonts w:ascii="Arial" w:hAnsi="Arial" w:cs="Arial"/>
              </w:rPr>
              <w:t>The higher of:</w:t>
            </w:r>
            <w:bookmarkEnd w:id="148"/>
          </w:p>
          <w:p w14:paraId="499D174C" w14:textId="77777777" w:rsidR="006E7788" w:rsidRDefault="006E7788" w:rsidP="006E7788">
            <w:pPr>
              <w:pStyle w:val="BodyText"/>
              <w:jc w:val="both"/>
              <w:rPr>
                <w:rFonts w:ascii="Arial" w:hAnsi="Arial" w:cs="Arial"/>
              </w:rPr>
            </w:pPr>
            <w:bookmarkStart w:id="149"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50" w:name="_DV_C141"/>
            <w:bookmarkEnd w:id="149"/>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50"/>
          </w:p>
          <w:p w14:paraId="7932BDA1" w14:textId="77777777" w:rsidR="006E7788" w:rsidRDefault="006E7788" w:rsidP="006E7788">
            <w:pPr>
              <w:pStyle w:val="BodyText"/>
              <w:jc w:val="both"/>
              <w:rPr>
                <w:rFonts w:ascii="Arial" w:hAnsi="Arial" w:cs="Arial"/>
              </w:rPr>
            </w:pPr>
            <w:bookmarkStart w:id="151" w:name="_DV_C142"/>
            <w:r>
              <w:rPr>
                <w:rFonts w:ascii="Arial" w:hAnsi="Arial" w:cs="Arial"/>
              </w:rPr>
              <w:t>A or B are then multiplied by:</w:t>
            </w:r>
            <w:bookmarkEnd w:id="151"/>
          </w:p>
          <w:p w14:paraId="2AA1CC9D" w14:textId="77777777" w:rsidR="006E7788" w:rsidRDefault="006E7788" w:rsidP="006E7788">
            <w:pPr>
              <w:pStyle w:val="BodyText"/>
              <w:jc w:val="both"/>
              <w:rPr>
                <w:rFonts w:ascii="Arial" w:hAnsi="Arial" w:cs="Arial"/>
              </w:rPr>
            </w:pPr>
            <w:bookmarkStart w:id="152" w:name="_DV_C143"/>
            <w:r>
              <w:rPr>
                <w:rFonts w:ascii="Arial" w:hAnsi="Arial" w:cs="Arial"/>
              </w:rPr>
              <w:t>the MW arrived at after deducting from the Transmission Entry Capacity for the Connection Site the Restricted MW Export Level;</w:t>
            </w:r>
            <w:bookmarkEnd w:id="152"/>
          </w:p>
        </w:tc>
      </w:tr>
      <w:tr w:rsidR="006E7788" w14:paraId="36499F13" w14:textId="77777777" w:rsidTr="00ED2860">
        <w:tc>
          <w:tcPr>
            <w:tcW w:w="3545" w:type="dxa"/>
            <w:shd w:val="clear" w:color="auto" w:fill="auto"/>
          </w:tcPr>
          <w:p w14:paraId="7D927752" w14:textId="5217C87A" w:rsidR="006E7788" w:rsidRDefault="006E7788" w:rsidP="006E7788">
            <w:pPr>
              <w:spacing w:after="240"/>
              <w:rPr>
                <w:rFonts w:ascii="Arial" w:hAnsi="Arial" w:cs="Arial"/>
                <w:b/>
                <w:bCs/>
              </w:rPr>
            </w:pPr>
            <w:bookmarkStart w:id="153" w:name="_DV_C137"/>
            <w:r>
              <w:rPr>
                <w:rFonts w:ascii="Arial" w:hAnsi="Arial" w:cs="Arial"/>
                <w:b/>
                <w:bCs/>
              </w:rPr>
              <w:t>"Restricted Export Level Period"</w:t>
            </w:r>
            <w:bookmarkEnd w:id="153"/>
          </w:p>
        </w:tc>
        <w:tc>
          <w:tcPr>
            <w:tcW w:w="6775" w:type="dxa"/>
          </w:tcPr>
          <w:p w14:paraId="76F87FBE" w14:textId="77777777" w:rsidR="006E7788" w:rsidRDefault="006E7788" w:rsidP="006E7788">
            <w:pPr>
              <w:spacing w:after="240"/>
              <w:rPr>
                <w:rFonts w:ascii="Arial" w:hAnsi="Arial" w:cs="Arial"/>
              </w:rPr>
            </w:pPr>
            <w:bookmarkStart w:id="154" w:name="_DV_C138"/>
            <w:r>
              <w:rPr>
                <w:rFonts w:ascii="Arial" w:hAnsi="Arial" w:cs="Arial"/>
              </w:rPr>
              <w:t>as defined in Paragraph 4.2A.4(b)(ii);</w:t>
            </w:r>
            <w:bookmarkEnd w:id="154"/>
          </w:p>
        </w:tc>
      </w:tr>
      <w:tr w:rsidR="006E7788" w14:paraId="4F12EA54" w14:textId="77777777" w:rsidTr="00ED2860">
        <w:tc>
          <w:tcPr>
            <w:tcW w:w="3545" w:type="dxa"/>
            <w:shd w:val="clear" w:color="auto" w:fill="auto"/>
          </w:tcPr>
          <w:p w14:paraId="416869E7" w14:textId="32E5C31B" w:rsidR="006E7788" w:rsidRDefault="006E7788" w:rsidP="006E7788">
            <w:pPr>
              <w:spacing w:after="240"/>
              <w:rPr>
                <w:rFonts w:ascii="Arial" w:hAnsi="Arial" w:cs="Arial"/>
                <w:b/>
                <w:bCs/>
              </w:rPr>
            </w:pPr>
            <w:bookmarkStart w:id="155" w:name="_DV_C144"/>
            <w:r>
              <w:rPr>
                <w:rFonts w:ascii="Arial" w:hAnsi="Arial" w:cs="Arial"/>
                <w:b/>
                <w:bCs/>
              </w:rPr>
              <w:t>"Restricted MW Export Level"</w:t>
            </w:r>
            <w:bookmarkEnd w:id="155"/>
          </w:p>
        </w:tc>
        <w:tc>
          <w:tcPr>
            <w:tcW w:w="6775" w:type="dxa"/>
          </w:tcPr>
          <w:p w14:paraId="5DB3A021" w14:textId="77777777" w:rsidR="006E7788" w:rsidRDefault="006E7788" w:rsidP="006E7788">
            <w:pPr>
              <w:spacing w:after="240"/>
              <w:rPr>
                <w:rFonts w:ascii="Arial" w:hAnsi="Arial" w:cs="Arial"/>
              </w:rPr>
            </w:pPr>
            <w:bookmarkStart w:id="156" w:name="_DV_C145"/>
            <w:r>
              <w:rPr>
                <w:rFonts w:ascii="Arial" w:hAnsi="Arial" w:cs="Arial"/>
              </w:rPr>
              <w:t>as defined in Paragraph 4.2A.2.1(c)(i);</w:t>
            </w:r>
            <w:bookmarkEnd w:id="156"/>
          </w:p>
        </w:tc>
      </w:tr>
      <w:tr w:rsidR="006E7788" w14:paraId="0B984F66" w14:textId="77777777" w:rsidTr="00ED2860">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57" w:name="_DV_C146"/>
            <w:r>
              <w:rPr>
                <w:rFonts w:ascii="Arial" w:hAnsi="Arial" w:cs="Arial"/>
                <w:b/>
                <w:bCs/>
                <w:color w:val="000000"/>
                <w:w w:val="0"/>
              </w:rPr>
              <w:t>"Restrictions on Availability"</w:t>
            </w:r>
          </w:p>
          <w:bookmarkEnd w:id="157"/>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58"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58"/>
          </w:p>
        </w:tc>
      </w:tr>
      <w:tr w:rsidR="006E7788" w14:paraId="5C97CB93" w14:textId="77777777" w:rsidTr="00ED2860">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ED2860">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ED2860">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59" w:name="_BPDCD_147"/>
            <w:r w:rsidRPr="0019675B">
              <w:rPr>
                <w:rFonts w:ascii="Arial" w:hAnsi="Arial" w:cs="Arial"/>
              </w:rPr>
              <w:t>;</w:t>
            </w:r>
            <w:bookmarkEnd w:id="159"/>
          </w:p>
        </w:tc>
      </w:tr>
      <w:tr w:rsidR="006E7788" w14:paraId="0CFFF37D" w14:textId="77777777" w:rsidTr="00ED2860">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60" w:name="_BPDCD_148"/>
            <w:r w:rsidRPr="0019675B">
              <w:rPr>
                <w:rFonts w:ascii="Arial" w:hAnsi="Arial" w:cs="Arial"/>
              </w:rPr>
              <w:t>;</w:t>
            </w:r>
            <w:bookmarkEnd w:id="160"/>
          </w:p>
        </w:tc>
      </w:tr>
      <w:tr w:rsidR="006E7788" w14:paraId="4B874DE2" w14:textId="77777777" w:rsidTr="00ED2860">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ED2860">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ED2860">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ED2860">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ED2860">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ED2860">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ED2860">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ED2860">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ED2860">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ED2860">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ED2860">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ED2860">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ED2860">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ED2860">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ED2860">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ED2860">
        <w:tc>
          <w:tcPr>
            <w:tcW w:w="3545" w:type="dxa"/>
          </w:tcPr>
          <w:p w14:paraId="6B5EA866" w14:textId="29DCB05A" w:rsidR="006E7788" w:rsidRDefault="006E7788" w:rsidP="006E7788">
            <w:pPr>
              <w:pStyle w:val="BodyText"/>
              <w:rPr>
                <w:rFonts w:ascii="Arial" w:hAnsi="Arial" w:cs="Arial"/>
                <w:b/>
                <w:bCs/>
                <w:color w:val="000000"/>
                <w:w w:val="0"/>
              </w:rPr>
            </w:pPr>
            <w:bookmarkStart w:id="161" w:name="_DV_C148"/>
            <w:r>
              <w:rPr>
                <w:rFonts w:ascii="Arial" w:hAnsi="Arial" w:cs="Arial"/>
                <w:b/>
                <w:bCs/>
              </w:rPr>
              <w:t>"Security Requirement"</w:t>
            </w:r>
            <w:bookmarkEnd w:id="161"/>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62" w:name="_BPDCD_150"/>
            <w:r w:rsidRPr="0019675B">
              <w:rPr>
                <w:rFonts w:ascii="Arial Bold" w:hAnsi="Arial Bold" w:cs="Arial"/>
                <w:b/>
                <w:bCs/>
              </w:rPr>
              <w:t>The Company</w:t>
            </w:r>
            <w:r w:rsidRPr="0019675B">
              <w:rPr>
                <w:rFonts w:ascii="Arial Bold" w:hAnsi="Arial Bold" w:cs="Arial"/>
              </w:rPr>
              <w:t xml:space="preserve"> </w:t>
            </w:r>
            <w:bookmarkEnd w:id="162"/>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ED2860">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ED2860">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ED2860">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ED2860">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ED2860">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ED2860">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ED2860">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ED2860">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ED2860">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ED2860">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ED2860">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ED2860">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63" w:name="_BPDCD_151"/>
            <w:r w:rsidRPr="0019675B">
              <w:rPr>
                <w:rFonts w:ascii="Arial" w:hAnsi="Arial" w:cs="Arial"/>
              </w:rPr>
              <w:t>;</w:t>
            </w:r>
            <w:bookmarkEnd w:id="163"/>
          </w:p>
        </w:tc>
      </w:tr>
      <w:tr w:rsidR="006E7788" w14:paraId="48DC5CED" w14:textId="77777777" w:rsidTr="00ED2860">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ED2860">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ED2860">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ED2860">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ED2860">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ED2860">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ED2860">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ED2860">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64" w:name="_BPDCD_152"/>
            <w:r w:rsidRPr="0019675B">
              <w:rPr>
                <w:rFonts w:ascii="Arial" w:hAnsi="Arial" w:cs="Arial"/>
                <w:color w:val="0000FF"/>
              </w:rPr>
              <w:t>;</w:t>
            </w:r>
            <w:bookmarkEnd w:id="164"/>
          </w:p>
        </w:tc>
      </w:tr>
      <w:tr w:rsidR="006E7788" w14:paraId="1F707E2E" w14:textId="77777777" w:rsidTr="00ED2860">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ED2860">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ED2860">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ED2860">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ED2860">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ED2860">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ED2860">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65" w:name="_BPDCD_153"/>
            <w:r w:rsidRPr="0019675B">
              <w:rPr>
                <w:rFonts w:ascii="Arial" w:hAnsi="Arial" w:cs="Arial"/>
              </w:rPr>
              <w:t xml:space="preserve">does not fall within the scope of </w:t>
            </w:r>
            <w:bookmarkEnd w:id="16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6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6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ED2860">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ED2860">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ED2860">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ED2860">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ED2860">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ED2860">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ED2860">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ED2860">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67" w:name="_BPDCI_155"/>
            <w:bookmarkStart w:id="168" w:name="_DV_C150"/>
            <w:r w:rsidRPr="0019675B">
              <w:rPr>
                <w:rFonts w:ascii="Arial" w:hAnsi="Arial" w:cs="Arial"/>
                <w:b/>
                <w:bCs/>
                <w:lang w:val="en-US"/>
              </w:rPr>
              <w:t>"STC"</w:t>
            </w:r>
            <w:bookmarkEnd w:id="167"/>
            <w:bookmarkEnd w:id="168"/>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69" w:name="_BPDCI_156"/>
            <w:r w:rsidRPr="0019675B">
              <w:rPr>
                <w:rFonts w:ascii="Arial" w:hAnsi="Arial" w:cs="Arial"/>
              </w:rPr>
              <w:t xml:space="preserve">the </w:t>
            </w:r>
            <w:bookmarkStart w:id="170" w:name="_BPDCI_157"/>
            <w:bookmarkEnd w:id="169"/>
            <w:r w:rsidRPr="0019675B">
              <w:rPr>
                <w:rFonts w:ascii="Arial" w:hAnsi="Arial" w:cs="Arial"/>
                <w:b/>
                <w:bCs/>
                <w:lang w:val="en-US"/>
              </w:rPr>
              <w:t>System Operator - Transmission Owner Code</w:t>
            </w:r>
            <w:bookmarkEnd w:id="170"/>
            <w:r w:rsidRPr="0019675B">
              <w:rPr>
                <w:rFonts w:ascii="Arial" w:hAnsi="Arial" w:cs="Arial"/>
                <w:b/>
                <w:bCs/>
                <w:lang w:val="en-US"/>
              </w:rPr>
              <w:t xml:space="preserve"> </w:t>
            </w:r>
            <w:bookmarkStart w:id="171"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71"/>
          </w:p>
        </w:tc>
      </w:tr>
      <w:tr w:rsidR="00F17F42" w14:paraId="770B2397" w14:textId="77777777" w:rsidTr="00ED2860">
        <w:tc>
          <w:tcPr>
            <w:tcW w:w="354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677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ED2860">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72" w:name="_BPDCD_159"/>
            <w:r w:rsidRPr="0019675B">
              <w:rPr>
                <w:rFonts w:ascii="Arial" w:hAnsi="Arial" w:cs="Arial"/>
                <w:color w:val="0000FF"/>
              </w:rPr>
              <w:t>;</w:t>
            </w:r>
            <w:bookmarkEnd w:id="172"/>
          </w:p>
        </w:tc>
      </w:tr>
      <w:tr w:rsidR="006E7788" w14:paraId="70324469" w14:textId="77777777" w:rsidTr="00ED2860">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73" w:name="_BPDCD_160"/>
            <w:r w:rsidRPr="0019675B">
              <w:rPr>
                <w:rFonts w:ascii="Arial" w:hAnsi="Arial" w:cs="Arial"/>
              </w:rPr>
              <w:t>;</w:t>
            </w:r>
            <w:bookmarkEnd w:id="173"/>
          </w:p>
        </w:tc>
      </w:tr>
      <w:tr w:rsidR="006E7788" w14:paraId="147DC459" w14:textId="77777777" w:rsidTr="00ED2860">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74" w:name="_BPDCD_161"/>
            <w:r w:rsidRPr="00530856">
              <w:rPr>
                <w:rFonts w:ascii="Arial" w:hAnsi="Arial" w:cs="Arial"/>
              </w:rPr>
              <w:t>;</w:t>
            </w:r>
            <w:bookmarkEnd w:id="174"/>
          </w:p>
        </w:tc>
      </w:tr>
      <w:tr w:rsidR="006E7788" w14:paraId="40B362B1" w14:textId="77777777" w:rsidTr="00ED2860">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75" w:name="_BPDCD_162"/>
            <w:r w:rsidRPr="00530856">
              <w:rPr>
                <w:rFonts w:ascii="Arial" w:hAnsi="Arial" w:cs="Arial"/>
              </w:rPr>
              <w:t>;</w:t>
            </w:r>
            <w:bookmarkEnd w:id="175"/>
          </w:p>
        </w:tc>
      </w:tr>
      <w:tr w:rsidR="006E7788" w14:paraId="2972AC64" w14:textId="77777777" w:rsidTr="00ED2860">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76" w:name="_BPDCD_163"/>
            <w:r w:rsidRPr="00530856">
              <w:rPr>
                <w:rFonts w:ascii="Arial" w:hAnsi="Arial" w:cs="Arial"/>
              </w:rPr>
              <w:t>;</w:t>
            </w:r>
            <w:bookmarkEnd w:id="176"/>
          </w:p>
        </w:tc>
      </w:tr>
      <w:tr w:rsidR="006E7788" w14:paraId="4FDA6CD3" w14:textId="77777777" w:rsidTr="00ED2860">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77" w:name="_BPDCD_164"/>
            <w:r w:rsidRPr="00530856">
              <w:rPr>
                <w:rFonts w:ascii="Arial" w:hAnsi="Arial" w:cs="Arial"/>
                <w:color w:val="0000FF"/>
              </w:rPr>
              <w:t>;</w:t>
            </w:r>
            <w:bookmarkEnd w:id="177"/>
          </w:p>
        </w:tc>
      </w:tr>
      <w:tr w:rsidR="006E7788" w14:paraId="41CC5EC5" w14:textId="77777777" w:rsidTr="00ED2860">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78" w:name="_BPDCD_165"/>
            <w:r w:rsidRPr="00530856">
              <w:rPr>
                <w:rFonts w:ascii="Arial" w:hAnsi="Arial" w:cs="Arial"/>
                <w:color w:val="0000FF"/>
              </w:rPr>
              <w:t>;</w:t>
            </w:r>
            <w:bookmarkEnd w:id="178"/>
          </w:p>
        </w:tc>
      </w:tr>
      <w:tr w:rsidR="006E7788" w14:paraId="40FB2753" w14:textId="77777777" w:rsidTr="00ED2860">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79" w:name="_BPDCD_166"/>
            <w:r w:rsidRPr="00530856">
              <w:rPr>
                <w:rFonts w:ascii="Arial" w:hAnsi="Arial" w:cs="Arial"/>
              </w:rPr>
              <w:t>;</w:t>
            </w:r>
            <w:bookmarkEnd w:id="179"/>
          </w:p>
        </w:tc>
      </w:tr>
      <w:tr w:rsidR="006E7788" w14:paraId="347FFC65" w14:textId="77777777" w:rsidTr="00ED2860">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ED2860">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ED2860">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ED2860">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ED2860">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ED2860">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ED2860">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ED2860">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ED2860">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ED2860">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ED2860">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ED2860">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ED2860">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ED2860">
        <w:tc>
          <w:tcPr>
            <w:tcW w:w="354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677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ED2860">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ED2860">
        <w:tc>
          <w:tcPr>
            <w:tcW w:w="3545" w:type="dxa"/>
          </w:tcPr>
          <w:p w14:paraId="11B5D6F4" w14:textId="1BD132DB" w:rsidR="006E7788" w:rsidRDefault="006E7788" w:rsidP="006E7788">
            <w:pPr>
              <w:pStyle w:val="BodyText"/>
              <w:rPr>
                <w:rFonts w:ascii="Arial" w:hAnsi="Arial" w:cs="Arial"/>
                <w:b/>
                <w:bCs/>
                <w:w w:val="0"/>
              </w:rPr>
            </w:pPr>
            <w:bookmarkStart w:id="180" w:name="_DV_C152"/>
            <w:r>
              <w:rPr>
                <w:rStyle w:val="DeltaViewInsertion"/>
                <w:rFonts w:ascii="Arial" w:hAnsi="Arial" w:cs="Arial"/>
                <w:b/>
                <w:bCs/>
                <w:color w:val="auto"/>
                <w:w w:val="0"/>
                <w:u w:val="none"/>
              </w:rPr>
              <w:t>"System to Generator Operational Intertripping Scheme"</w:t>
            </w:r>
            <w:bookmarkEnd w:id="180"/>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ED2860">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ED2860">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81" w:name="_BPDCD_168"/>
            <w:r w:rsidRPr="00530856">
              <w:rPr>
                <w:rFonts w:ascii="Arial" w:hAnsi="Arial" w:cs="Arial"/>
                <w:lang w:val="en-US"/>
              </w:rPr>
              <w:t>;</w:t>
            </w:r>
            <w:bookmarkEnd w:id="181"/>
          </w:p>
        </w:tc>
      </w:tr>
      <w:tr w:rsidR="006E7788" w14:paraId="1903594E" w14:textId="77777777" w:rsidTr="00ED2860">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82" w:name="_BPDCD_170"/>
            <w:r w:rsidRPr="00530856">
              <w:rPr>
                <w:rFonts w:ascii="Arial" w:hAnsi="Arial" w:cs="Arial"/>
              </w:rPr>
              <w:t>;</w:t>
            </w:r>
            <w:bookmarkEnd w:id="182"/>
          </w:p>
        </w:tc>
      </w:tr>
      <w:tr w:rsidR="006E7788" w14:paraId="2AE992EA" w14:textId="77777777" w:rsidTr="00ED2860">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183" w:name="_BPDCD_171"/>
            <w:r w:rsidRPr="00530856">
              <w:rPr>
                <w:rFonts w:ascii="Arial" w:hAnsi="Arial" w:cs="Arial"/>
                <w:color w:val="0000FF"/>
              </w:rPr>
              <w:t>;</w:t>
            </w:r>
            <w:bookmarkEnd w:id="183"/>
          </w:p>
          <w:p w14:paraId="16D600CE" w14:textId="35B23B69" w:rsidR="00A53129" w:rsidRDefault="00A53129" w:rsidP="006E7788">
            <w:pPr>
              <w:pStyle w:val="BodyText"/>
              <w:jc w:val="both"/>
              <w:rPr>
                <w:rFonts w:ascii="Arial" w:hAnsi="Arial" w:cs="Arial"/>
              </w:rPr>
            </w:pPr>
          </w:p>
        </w:tc>
      </w:tr>
      <w:tr w:rsidR="006E7788" w14:paraId="195E18CA" w14:textId="77777777" w:rsidTr="00ED2860">
        <w:tc>
          <w:tcPr>
            <w:tcW w:w="354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ED2860">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84" w:name="_BPDCD_172"/>
            <w:r w:rsidRPr="00530856">
              <w:rPr>
                <w:rFonts w:ascii="Arial" w:hAnsi="Arial" w:cs="Arial"/>
                <w:szCs w:val="22"/>
              </w:rPr>
              <w:t>;</w:t>
            </w:r>
            <w:bookmarkEnd w:id="184"/>
          </w:p>
        </w:tc>
      </w:tr>
      <w:tr w:rsidR="006E7788" w14:paraId="72807373" w14:textId="77777777" w:rsidTr="00ED2860">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85" w:name="_BPDCD_173"/>
            <w:r w:rsidRPr="00530856">
              <w:rPr>
                <w:rFonts w:ascii="Arial" w:hAnsi="Arial" w:cs="Arial"/>
                <w:szCs w:val="22"/>
                <w:lang w:val="en-US"/>
              </w:rPr>
              <w:t>;</w:t>
            </w:r>
            <w:bookmarkEnd w:id="185"/>
          </w:p>
        </w:tc>
      </w:tr>
      <w:tr w:rsidR="006E7788" w14:paraId="5092749F" w14:textId="77777777" w:rsidTr="00ED2860">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86" w:name="_BPDCD_174"/>
            <w:r w:rsidRPr="00530856">
              <w:rPr>
                <w:rFonts w:ascii="Arial" w:hAnsi="Arial" w:cs="Arial"/>
                <w:szCs w:val="22"/>
                <w:lang w:val="en-US"/>
              </w:rPr>
              <w:t>;</w:t>
            </w:r>
            <w:bookmarkEnd w:id="186"/>
          </w:p>
        </w:tc>
      </w:tr>
      <w:tr w:rsidR="006E7788" w14:paraId="1BE3089C" w14:textId="77777777" w:rsidTr="00ED2860">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87" w:name="_BPDCD_175"/>
            <w:r w:rsidRPr="00530856">
              <w:rPr>
                <w:rFonts w:ascii="Arial" w:hAnsi="Arial" w:cs="Arial"/>
                <w:szCs w:val="22"/>
                <w:lang w:val="en-US"/>
              </w:rPr>
              <w:t>;</w:t>
            </w:r>
            <w:bookmarkEnd w:id="187"/>
          </w:p>
        </w:tc>
      </w:tr>
      <w:tr w:rsidR="006E7788" w14:paraId="0225C6CF" w14:textId="77777777" w:rsidTr="00ED2860">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88" w:name="_BPDCD_176"/>
            <w:r w:rsidRPr="00530856">
              <w:rPr>
                <w:rFonts w:ascii="Arial" w:hAnsi="Arial" w:cs="Arial"/>
                <w:szCs w:val="22"/>
                <w:lang w:val="en-US"/>
              </w:rPr>
              <w:t>;</w:t>
            </w:r>
            <w:bookmarkEnd w:id="188"/>
          </w:p>
        </w:tc>
      </w:tr>
      <w:tr w:rsidR="006E7788" w14:paraId="5483C78F" w14:textId="77777777" w:rsidTr="00ED2860">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89" w:name="_BPDCD_177"/>
            <w:r w:rsidRPr="00530856">
              <w:rPr>
                <w:rFonts w:ascii="Arial" w:hAnsi="Arial" w:cs="Arial"/>
                <w:szCs w:val="22"/>
                <w:lang w:val="en-US"/>
              </w:rPr>
              <w:t>;</w:t>
            </w:r>
            <w:bookmarkEnd w:id="189"/>
          </w:p>
        </w:tc>
      </w:tr>
      <w:tr w:rsidR="006E7788" w14:paraId="30A2DDF8" w14:textId="77777777" w:rsidTr="00ED2860">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90" w:name="_BPDCD_178"/>
            <w:r w:rsidRPr="00E236F2">
              <w:rPr>
                <w:rFonts w:ascii="Arial" w:hAnsi="Arial" w:cs="Arial"/>
                <w:szCs w:val="22"/>
                <w:lang w:val="en-US"/>
              </w:rPr>
              <w:t>;</w:t>
            </w:r>
            <w:bookmarkEnd w:id="190"/>
          </w:p>
        </w:tc>
      </w:tr>
      <w:tr w:rsidR="006E7788" w14:paraId="418D630C" w14:textId="77777777" w:rsidTr="00ED2860">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91" w:name="_BPDCD_179"/>
            <w:r w:rsidRPr="00E236F2">
              <w:rPr>
                <w:rFonts w:ascii="Arial" w:hAnsi="Arial" w:cs="Arial"/>
                <w:szCs w:val="22"/>
                <w:lang w:val="en-US"/>
              </w:rPr>
              <w:t>;</w:t>
            </w:r>
            <w:bookmarkEnd w:id="191"/>
          </w:p>
        </w:tc>
      </w:tr>
      <w:tr w:rsidR="006E7788" w14:paraId="22842467" w14:textId="77777777" w:rsidTr="00ED2860">
        <w:trPr>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92" w:name="_BPDCD_180"/>
            <w:r w:rsidRPr="00E236F2">
              <w:rPr>
                <w:rFonts w:ascii="Arial" w:hAnsi="Arial" w:cs="Arial"/>
                <w:szCs w:val="22"/>
                <w:lang w:val="en-US"/>
              </w:rPr>
              <w:t>;</w:t>
            </w:r>
            <w:bookmarkEnd w:id="192"/>
          </w:p>
        </w:tc>
      </w:tr>
      <w:tr w:rsidR="006E7788" w14:paraId="4D11F411" w14:textId="77777777" w:rsidTr="00ED2860">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93" w:name="_BPDCD_181"/>
            <w:r w:rsidRPr="00E236F2">
              <w:rPr>
                <w:rFonts w:ascii="Arial" w:hAnsi="Arial" w:cs="Arial"/>
                <w:color w:val="0000FF"/>
                <w:szCs w:val="22"/>
                <w:lang w:val="en-US"/>
              </w:rPr>
              <w:t>;</w:t>
            </w:r>
            <w:bookmarkEnd w:id="193"/>
          </w:p>
        </w:tc>
      </w:tr>
      <w:tr w:rsidR="006E7788" w14:paraId="69614ED9" w14:textId="77777777" w:rsidTr="00ED2860">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94" w:name="_BPDCD_182"/>
            <w:r w:rsidRPr="00E236F2">
              <w:rPr>
                <w:rFonts w:ascii="Arial" w:hAnsi="Arial" w:cs="Arial"/>
                <w:szCs w:val="22"/>
                <w:lang w:val="en-US"/>
              </w:rPr>
              <w:t>;</w:t>
            </w:r>
            <w:bookmarkEnd w:id="194"/>
          </w:p>
        </w:tc>
      </w:tr>
      <w:tr w:rsidR="006E7788" w14:paraId="5BF83305" w14:textId="77777777" w:rsidTr="00ED2860">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95" w:name="_BPDCD_183"/>
            <w:r w:rsidRPr="00E236F2">
              <w:rPr>
                <w:rFonts w:ascii="Arial" w:hAnsi="Arial" w:cs="Arial"/>
                <w:szCs w:val="22"/>
                <w:lang w:val="en-US"/>
              </w:rPr>
              <w:t>;</w:t>
            </w:r>
            <w:bookmarkEnd w:id="195"/>
          </w:p>
        </w:tc>
      </w:tr>
      <w:tr w:rsidR="006E7788" w14:paraId="0A14C918" w14:textId="77777777" w:rsidTr="00ED2860">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ED2860">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ED2860">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ED2860">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ED2860">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ED2860">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ED2860">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96" w:name="_BPDCD_184"/>
            <w:r w:rsidRPr="00E236F2">
              <w:rPr>
                <w:rFonts w:ascii="Arial" w:hAnsi="Arial" w:cs="Arial"/>
              </w:rPr>
              <w:t>;</w:t>
            </w:r>
            <w:bookmarkEnd w:id="196"/>
          </w:p>
        </w:tc>
      </w:tr>
      <w:tr w:rsidR="006E7788" w14:paraId="47332BF2" w14:textId="77777777" w:rsidTr="00ED2860">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ED2860">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197" w:name="_BPDCI_185"/>
            <w:r w:rsidRPr="00530856">
              <w:rPr>
                <w:rFonts w:ascii="Arial" w:hAnsi="Arial" w:cs="Arial"/>
                <w:b/>
                <w:bCs/>
              </w:rPr>
              <w:t>"The Company Prescribed Level"</w:t>
            </w:r>
            <w:bookmarkEnd w:id="197"/>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98" w:name="_BPDCI_186"/>
            <w:r w:rsidRPr="00530856">
              <w:rPr>
                <w:rFonts w:ascii="Arial" w:hAnsi="Arial" w:cs="Arial"/>
              </w:rPr>
              <w:t xml:space="preserve">the forecast value of the regulatory asset value of </w:t>
            </w:r>
            <w:bookmarkStart w:id="199" w:name="_BPDCI_187"/>
            <w:bookmarkEnd w:id="198"/>
            <w:r>
              <w:rPr>
                <w:rFonts w:ascii="Arial" w:hAnsi="Arial" w:cs="Arial"/>
                <w:b/>
                <w:bCs/>
              </w:rPr>
              <w:t>NGET</w:t>
            </w:r>
            <w:r w:rsidRPr="00530856">
              <w:rPr>
                <w:rFonts w:ascii="Arial" w:hAnsi="Arial" w:cs="Arial"/>
              </w:rPr>
              <w:t xml:space="preserve"> </w:t>
            </w:r>
            <w:bookmarkStart w:id="200" w:name="_BPDCI_188"/>
            <w:bookmarkEnd w:id="19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201" w:name="_BPDCI_189"/>
            <w:bookmarkEnd w:id="200"/>
            <w:r w:rsidRPr="00530856">
              <w:rPr>
                <w:rFonts w:ascii="Arial" w:hAnsi="Arial" w:cs="Arial"/>
              </w:rPr>
              <w:t xml:space="preserve">The Company </w:t>
            </w:r>
            <w:bookmarkStart w:id="202" w:name="_BPDCI_190"/>
            <w:bookmarkEnd w:id="201"/>
            <w:r w:rsidRPr="00530856">
              <w:rPr>
                <w:rFonts w:ascii="Arial" w:hAnsi="Arial" w:cs="Arial"/>
              </w:rPr>
              <w:t xml:space="preserve">– Transmission Owner Final Proposals" such values to be published on </w:t>
            </w:r>
            <w:bookmarkStart w:id="203" w:name="_BPDCI_191"/>
            <w:bookmarkEnd w:id="20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04" w:name="_BPDCI_192"/>
            <w:bookmarkEnd w:id="20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04"/>
          </w:p>
        </w:tc>
      </w:tr>
      <w:tr w:rsidR="006E7788" w14:paraId="33CB6FAE" w14:textId="77777777" w:rsidTr="00ED2860">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ED2860">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ED2860">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ED2860">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ED2860">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ED2860">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ED2860">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ED2860">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ED2860">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ED2860">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ED2860">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ED2860">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ED2860">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ED2860">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ED2860">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ED2860">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ED2860">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ED2860">
        <w:tc>
          <w:tcPr>
            <w:tcW w:w="354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677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ED2860">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ED2860">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ED2860">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ED2860">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0FA082B0"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SP Transmission Limited, Scottish Hydro Electric Transmission Limited</w:t>
            </w:r>
            <w:ins w:id="205" w:author="Author">
              <w:r w:rsidR="00ED2860">
                <w:rPr>
                  <w:rFonts w:ascii="Arial" w:hAnsi="Arial" w:cs="Arial"/>
                </w:rPr>
                <w:t xml:space="preserve">, any </w:t>
              </w:r>
              <w:r w:rsidR="00ED2860" w:rsidRPr="002026FF">
                <w:rPr>
                  <w:rFonts w:ascii="Arial" w:hAnsi="Arial" w:cs="Arial"/>
                  <w:b/>
                  <w:bCs/>
                </w:rPr>
                <w:t>Competitively Appointed Transmission Owner</w:t>
              </w:r>
            </w:ins>
            <w:r>
              <w:rPr>
                <w:rFonts w:ascii="Arial" w:hAnsi="Arial" w:cs="Arial"/>
              </w:rPr>
              <w:t xml:space="preserve">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ED2860">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ED2860">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ED2860">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ED2860">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ED2860">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ED2860">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ED2860">
        <w:tblPrEx>
          <w:tblCellMar>
            <w:left w:w="108" w:type="dxa"/>
            <w:right w:w="108" w:type="dxa"/>
          </w:tblCellMar>
        </w:tblPrEx>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ED2860">
        <w:tblPrEx>
          <w:tblCellMar>
            <w:left w:w="108" w:type="dxa"/>
            <w:right w:w="108" w:type="dxa"/>
          </w:tblCellMar>
        </w:tblPrEx>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ED2860">
        <w:tblPrEx>
          <w:tblCellMar>
            <w:left w:w="108" w:type="dxa"/>
            <w:right w:w="108" w:type="dxa"/>
          </w:tblCellMar>
        </w:tblPrEx>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ED2860">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ED2860">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ED2860">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ED2860">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ED2860">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ED2860">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ED2860">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2860">
        <w:trPr>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ED2860">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ED2860">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ED2860">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ED2860">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ED2860">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ED2860">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ED2860">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ED2860">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ED2860">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06" w:name="_BPDCD_198"/>
            <w:r w:rsidRPr="00530856">
              <w:rPr>
                <w:rFonts w:ascii="Arial Bold" w:hAnsi="Arial Bold" w:cs="Arial"/>
                <w:b/>
                <w:bCs/>
              </w:rPr>
              <w:t xml:space="preserve">The Company </w:t>
            </w:r>
            <w:bookmarkEnd w:id="20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ED2860">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07" w:name="_BPDCD_199"/>
            <w:r w:rsidRPr="00530856">
              <w:rPr>
                <w:rFonts w:ascii="Arial" w:hAnsi="Arial" w:cs="Arial"/>
                <w:color w:val="0000FF"/>
              </w:rPr>
              <w:t>;</w:t>
            </w:r>
            <w:r>
              <w:rPr>
                <w:rFonts w:ascii="Arial" w:hAnsi="Arial" w:cs="Arial"/>
                <w:color w:val="0000FF"/>
                <w:u w:val="double"/>
              </w:rPr>
              <w:t xml:space="preserve"> </w:t>
            </w:r>
            <w:bookmarkEnd w:id="207"/>
          </w:p>
        </w:tc>
      </w:tr>
      <w:tr w:rsidR="006E7788" w14:paraId="5171EDF6" w14:textId="77777777" w:rsidTr="00ED2860">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ED2860">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ED2860">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ED2860">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ED2860">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08" w:name="_BPDCD_200"/>
            <w:r w:rsidRPr="00530856">
              <w:rPr>
                <w:rFonts w:ascii="Arial" w:hAnsi="Arial" w:cs="Arial"/>
              </w:rPr>
              <w:t>14</w:t>
            </w:r>
            <w:bookmarkEnd w:id="208"/>
            <w:r>
              <w:rPr>
                <w:rFonts w:ascii="Arial" w:hAnsi="Arial" w:cs="Arial"/>
              </w:rPr>
              <w:t>;</w:t>
            </w:r>
          </w:p>
        </w:tc>
      </w:tr>
      <w:tr w:rsidR="006E7788" w14:paraId="4F5E3755" w14:textId="77777777" w:rsidTr="00ED2860">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ED2860">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ED2860">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ED2860">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ED2860">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ED2860">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ED2860">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ED2860">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ED2860">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ED2860">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ED2860">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ED2860">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ED2860">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09" w:name="_BPDCD_201"/>
            <w:r w:rsidRPr="007454CC">
              <w:rPr>
                <w:rFonts w:ascii="Arial Bold" w:hAnsi="Arial Bold" w:cs="Arial"/>
                <w:b/>
                <w:bCs/>
              </w:rPr>
              <w:t>The Company</w:t>
            </w:r>
            <w:r w:rsidRPr="007454CC">
              <w:rPr>
                <w:rFonts w:ascii="Arial" w:hAnsi="Arial" w:cs="Arial"/>
              </w:rPr>
              <w:t xml:space="preserve"> </w:t>
            </w:r>
            <w:bookmarkEnd w:id="209"/>
            <w:r w:rsidRPr="007454CC">
              <w:rPr>
                <w:rFonts w:ascii="Arial" w:hAnsi="Arial" w:cs="Arial"/>
              </w:rPr>
              <w:t>as calculated in accordance with Paragraph 3.26;</w:t>
            </w:r>
          </w:p>
        </w:tc>
      </w:tr>
      <w:tr w:rsidR="00132183" w14:paraId="5AA2277C" w14:textId="77777777" w:rsidTr="00ED2860">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ED2860">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ED2860">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ED2860">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ED2860">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ED2860">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ED2860">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ED2860">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10" w:name="_BPDCD_202"/>
            <w:r w:rsidRPr="00E236F2">
              <w:rPr>
                <w:rFonts w:ascii="Arial" w:hAnsi="Arial" w:cs="Arial"/>
              </w:rPr>
              <w:t>;</w:t>
            </w:r>
            <w:bookmarkEnd w:id="210"/>
          </w:p>
        </w:tc>
      </w:tr>
      <w:tr w:rsidR="006E7788" w14:paraId="09F37121" w14:textId="77777777" w:rsidTr="00ED2860">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11" w:name="_BPDCD_203"/>
            <w:r w:rsidRPr="00E236F2">
              <w:rPr>
                <w:rFonts w:ascii="Arial" w:hAnsi="Arial" w:cs="Arial"/>
              </w:rPr>
              <w:t>;</w:t>
            </w:r>
            <w:bookmarkEnd w:id="211"/>
          </w:p>
        </w:tc>
      </w:tr>
      <w:tr w:rsidR="006E7788" w14:paraId="0D5FDBB0" w14:textId="77777777" w:rsidTr="00ED2860">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12" w:name="_BPDCD_204"/>
            <w:r w:rsidRPr="00530856">
              <w:rPr>
                <w:rFonts w:ascii="Arial" w:hAnsi="Arial" w:cs="Arial"/>
              </w:rPr>
              <w:t>;</w:t>
            </w:r>
            <w:bookmarkEnd w:id="212"/>
          </w:p>
          <w:p w14:paraId="659E84F7" w14:textId="77777777" w:rsidR="006E7788" w:rsidRDefault="006E7788" w:rsidP="006E7788">
            <w:pPr>
              <w:pStyle w:val="BodyText"/>
              <w:jc w:val="both"/>
              <w:rPr>
                <w:rFonts w:ascii="Arial" w:hAnsi="Arial" w:cs="Arial"/>
              </w:rPr>
            </w:pPr>
          </w:p>
        </w:tc>
      </w:tr>
      <w:tr w:rsidR="006E7788" w14:paraId="455AAED3" w14:textId="77777777" w:rsidTr="00ED2860">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ED2860">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ED2860">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ED2860">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ED2860">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ED2860">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ED2860">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ED2860">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ED2860">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ED2860">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ED2860">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ED2860">
        <w:trPr>
          <w:trHeight w:val="1201"/>
        </w:trPr>
        <w:tc>
          <w:tcPr>
            <w:tcW w:w="3545" w:type="dxa"/>
          </w:tcPr>
          <w:p w14:paraId="2D275E2C" w14:textId="61DBAD51" w:rsidR="006E7788" w:rsidRDefault="006E7788" w:rsidP="006E7788">
            <w:pPr>
              <w:pStyle w:val="BodyText"/>
              <w:rPr>
                <w:rFonts w:ascii="Arial" w:hAnsi="Arial" w:cs="Arial"/>
                <w:b/>
                <w:bCs/>
                <w:lang w:val="en-US"/>
              </w:rPr>
            </w:pPr>
            <w:bookmarkStart w:id="21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13"/>
          </w:p>
        </w:tc>
        <w:tc>
          <w:tcPr>
            <w:tcW w:w="6775" w:type="dxa"/>
          </w:tcPr>
          <w:p w14:paraId="5A549174" w14:textId="6169EC87" w:rsidR="006E7788" w:rsidRDefault="006E7788" w:rsidP="006E7788">
            <w:pPr>
              <w:pStyle w:val="BodyText"/>
              <w:jc w:val="both"/>
              <w:rPr>
                <w:rFonts w:ascii="Arial" w:hAnsi="Arial" w:cs="Arial"/>
              </w:rPr>
            </w:pPr>
            <w:bookmarkStart w:id="214" w:name="_BPDCD_206"/>
            <w:bookmarkStart w:id="215" w:name="_DV_C29"/>
            <w:r w:rsidRPr="00530856">
              <w:rPr>
                <w:rStyle w:val="DeltaViewInsertion"/>
                <w:rFonts w:ascii="Arial" w:hAnsi="Arial" w:cs="Arial"/>
                <w:color w:val="auto"/>
                <w:u w:val="none"/>
              </w:rPr>
              <w:t xml:space="preserve">as </w:t>
            </w:r>
            <w:bookmarkEnd w:id="214"/>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15"/>
          </w:p>
        </w:tc>
      </w:tr>
      <w:tr w:rsidR="006E7788" w14:paraId="60F2A4AB" w14:textId="77777777" w:rsidTr="00ED2860">
        <w:trPr>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16" w:name="_BPDCD_207"/>
            <w:r w:rsidRPr="00530856">
              <w:rPr>
                <w:rStyle w:val="DeltaViewInsertion"/>
                <w:rFonts w:ascii="Arial" w:hAnsi="Arial" w:cs="Arial"/>
                <w:b/>
                <w:bCs/>
                <w:color w:val="auto"/>
                <w:u w:val="none"/>
              </w:rPr>
              <w:t xml:space="preserve">Workgroup </w:t>
            </w:r>
            <w:bookmarkStart w:id="217" w:name="_DV_M8"/>
            <w:bookmarkEnd w:id="216"/>
            <w:bookmarkEnd w:id="21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18" w:name="_DV_M9"/>
            <w:bookmarkEnd w:id="218"/>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1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20" w:name="_DV_M10"/>
            <w:bookmarkEnd w:id="219"/>
            <w:bookmarkEnd w:id="220"/>
            <w:r w:rsidRPr="00530856">
              <w:rPr>
                <w:rFonts w:ascii="Arial" w:hAnsi="Arial" w:cs="Arial"/>
              </w:rPr>
              <w:t xml:space="preserve"> </w:t>
            </w:r>
            <w:r w:rsidRPr="00530856">
              <w:rPr>
                <w:rFonts w:ascii="Arial" w:hAnsi="Arial" w:cs="Arial"/>
                <w:b/>
                <w:bCs/>
              </w:rPr>
              <w:t xml:space="preserve">Workgroup Alternative CUSC Modification </w:t>
            </w:r>
            <w:bookmarkStart w:id="221" w:name="_BPDCI_208"/>
            <w:bookmarkStart w:id="222" w:name="_DV_C21"/>
            <w:r w:rsidRPr="00530856">
              <w:rPr>
                <w:rFonts w:ascii="Arial" w:hAnsi="Arial" w:cs="Arial"/>
                <w:bCs/>
              </w:rPr>
              <w:t>to</w:t>
            </w:r>
            <w:r w:rsidRPr="00530856">
              <w:rPr>
                <w:rFonts w:ascii="Arial" w:hAnsi="Arial" w:cs="Arial"/>
                <w:b/>
                <w:bCs/>
              </w:rPr>
              <w:t xml:space="preserve"> </w:t>
            </w:r>
            <w:bookmarkEnd w:id="22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23" w:name="_DV_X17"/>
            <w:bookmarkStart w:id="224" w:name="_DV_C22"/>
            <w:bookmarkEnd w:id="222"/>
            <w:r w:rsidRPr="00530856">
              <w:rPr>
                <w:rStyle w:val="DeltaViewMoveDestination"/>
                <w:rFonts w:ascii="Arial" w:hAnsi="Arial" w:cs="Arial"/>
                <w:color w:val="auto"/>
                <w:u w:val="none"/>
              </w:rPr>
              <w:t xml:space="preserve">which contains the information </w:t>
            </w:r>
            <w:bookmarkStart w:id="225" w:name="_DV_C23"/>
            <w:bookmarkEnd w:id="223"/>
            <w:bookmarkEnd w:id="224"/>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26" w:name="_DV_M11"/>
            <w:bookmarkEnd w:id="225"/>
            <w:bookmarkEnd w:id="22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ED2860">
        <w:trPr>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27" w:name="_BPDCD_211"/>
            <w:r w:rsidRPr="00530856">
              <w:rPr>
                <w:rFonts w:ascii="Arial" w:hAnsi="Arial" w:cs="Arial"/>
              </w:rPr>
              <w:t xml:space="preserve">an </w:t>
            </w:r>
            <w:bookmarkEnd w:id="22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2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29" w:name="_DV_M12"/>
            <w:bookmarkEnd w:id="228"/>
            <w:bookmarkEnd w:id="22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30" w:name="_DV_C26"/>
            <w:r w:rsidRPr="00530856">
              <w:rPr>
                <w:rStyle w:val="DeltaViewInsertion"/>
                <w:rFonts w:ascii="Arial" w:hAnsi="Arial" w:cs="Arial"/>
                <w:color w:val="auto"/>
                <w:u w:val="none"/>
              </w:rPr>
              <w:t>majority of the</w:t>
            </w:r>
            <w:bookmarkStart w:id="231" w:name="_DV_M13"/>
            <w:bookmarkEnd w:id="230"/>
            <w:bookmarkEnd w:id="231"/>
            <w:r w:rsidRPr="00530856">
              <w:rPr>
                <w:rFonts w:ascii="Arial" w:hAnsi="Arial" w:cs="Arial"/>
              </w:rPr>
              <w:t xml:space="preserve"> members</w:t>
            </w:r>
            <w:bookmarkStart w:id="23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33" w:name="_DV_M14"/>
            <w:bookmarkEnd w:id="232"/>
            <w:bookmarkEnd w:id="23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71915" w14:textId="77777777" w:rsidR="00B71FF7" w:rsidRDefault="00B71FF7">
      <w:r>
        <w:separator/>
      </w:r>
    </w:p>
  </w:endnote>
  <w:endnote w:type="continuationSeparator" w:id="0">
    <w:p w14:paraId="72341567" w14:textId="77777777" w:rsidR="00B71FF7" w:rsidRDefault="00B71FF7">
      <w:r>
        <w:continuationSeparator/>
      </w:r>
    </w:p>
  </w:endnote>
  <w:endnote w:type="continuationNotice" w:id="1">
    <w:p w14:paraId="730B5B87" w14:textId="77777777" w:rsidR="00B71FF7" w:rsidRDefault="00B71F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4F6C4AB6"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BE067B">
      <w:rPr>
        <w:rFonts w:ascii="Arial" w:hAnsi="Arial" w:cs="Arial"/>
        <w:sz w:val="20"/>
        <w:szCs w:val="20"/>
        <w:lang w:eastAsia="en-GB"/>
      </w:rPr>
      <w:t>6</w:t>
    </w:r>
    <w:r w:rsidR="00CB4D79">
      <w:rPr>
        <w:rFonts w:ascii="Arial" w:hAnsi="Arial" w:cs="Arial"/>
        <w:sz w:val="20"/>
        <w:szCs w:val="20"/>
        <w:lang w:eastAsia="en-GB"/>
      </w:rPr>
      <w:t xml:space="preserve"> </w:t>
    </w:r>
    <w:r w:rsidR="00F04FDF">
      <w:rPr>
        <w:rFonts w:ascii="Arial" w:hAnsi="Arial" w:cs="Arial"/>
        <w:sz w:val="20"/>
        <w:szCs w:val="20"/>
        <w:lang w:eastAsia="en-GB"/>
      </w:rPr>
      <w:t>01 April</w:t>
    </w:r>
    <w:r w:rsidR="002A088A">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8CA08" w14:textId="77777777" w:rsidR="00B71FF7" w:rsidRDefault="00B71FF7">
      <w:r>
        <w:separator/>
      </w:r>
    </w:p>
  </w:footnote>
  <w:footnote w:type="continuationSeparator" w:id="0">
    <w:p w14:paraId="6C39DC14" w14:textId="77777777" w:rsidR="00B71FF7" w:rsidRDefault="00B71FF7">
      <w:r>
        <w:continuationSeparator/>
      </w:r>
    </w:p>
  </w:footnote>
  <w:footnote w:type="continuationNotice" w:id="1">
    <w:p w14:paraId="24D02A46" w14:textId="77777777" w:rsidR="00B71FF7" w:rsidRDefault="00B71FF7"/>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2B119B5F"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BE067B">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359FB09" w:rsidR="00AE3A4F" w:rsidRDefault="00AE3A4F" w:rsidP="00AE3A4F">
    <w:pPr>
      <w:pStyle w:val="Header"/>
    </w:pPr>
    <w:r>
      <w:tab/>
    </w:r>
    <w:r>
      <w:rPr>
        <w:rFonts w:ascii="Arial" w:hAnsi="Arial" w:cs="Arial"/>
        <w:sz w:val="20"/>
      </w:rPr>
      <w:t>CUSC v1.</w:t>
    </w:r>
    <w:r w:rsidR="002A088A">
      <w:rPr>
        <w:rFonts w:ascii="Arial" w:hAnsi="Arial" w:cs="Arial"/>
        <w:sz w:val="20"/>
      </w:rPr>
      <w:t>9</w:t>
    </w:r>
    <w:r w:rsidR="00BE067B">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8kvEA0FjmTnf1bkvtiS8eSdbLQdv4bJvmqX1+varnTqRXWfOYisOYQdH3XFYfwf9aGXOWLSieZtKiRlPdrvqg==" w:salt="qWBWtrBSD/pL57OvEDdWrg=="/>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323D"/>
    <w:rsid w:val="000150E8"/>
    <w:rsid w:val="000201F7"/>
    <w:rsid w:val="00022137"/>
    <w:rsid w:val="00022A63"/>
    <w:rsid w:val="00022DEC"/>
    <w:rsid w:val="00024F58"/>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91B4E"/>
    <w:rsid w:val="0009409D"/>
    <w:rsid w:val="00097F4B"/>
    <w:rsid w:val="000A17E9"/>
    <w:rsid w:val="000A1921"/>
    <w:rsid w:val="000A2E14"/>
    <w:rsid w:val="000A3FD7"/>
    <w:rsid w:val="000A641B"/>
    <w:rsid w:val="000B1274"/>
    <w:rsid w:val="000B328D"/>
    <w:rsid w:val="000B4839"/>
    <w:rsid w:val="000B536C"/>
    <w:rsid w:val="000B5BC4"/>
    <w:rsid w:val="000C1197"/>
    <w:rsid w:val="000C2D12"/>
    <w:rsid w:val="000C6231"/>
    <w:rsid w:val="000C6BE2"/>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C08C9"/>
    <w:rsid w:val="001C0A82"/>
    <w:rsid w:val="001C0C62"/>
    <w:rsid w:val="001C24DF"/>
    <w:rsid w:val="001C2507"/>
    <w:rsid w:val="001C2560"/>
    <w:rsid w:val="001C2C3A"/>
    <w:rsid w:val="001C7267"/>
    <w:rsid w:val="001D72CA"/>
    <w:rsid w:val="001D7803"/>
    <w:rsid w:val="001D7F87"/>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2AC"/>
    <w:rsid w:val="00265F13"/>
    <w:rsid w:val="00266B0E"/>
    <w:rsid w:val="00272095"/>
    <w:rsid w:val="00276BC2"/>
    <w:rsid w:val="00282781"/>
    <w:rsid w:val="00283339"/>
    <w:rsid w:val="0028619E"/>
    <w:rsid w:val="002A088A"/>
    <w:rsid w:val="002A13DF"/>
    <w:rsid w:val="002A1FD3"/>
    <w:rsid w:val="002A66B2"/>
    <w:rsid w:val="002B0F9C"/>
    <w:rsid w:val="002B1569"/>
    <w:rsid w:val="002B193F"/>
    <w:rsid w:val="002B1EE8"/>
    <w:rsid w:val="002B44D3"/>
    <w:rsid w:val="002B51E6"/>
    <w:rsid w:val="002B5A24"/>
    <w:rsid w:val="002B5E88"/>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2C62"/>
    <w:rsid w:val="00373088"/>
    <w:rsid w:val="00373D88"/>
    <w:rsid w:val="003758D7"/>
    <w:rsid w:val="00375C70"/>
    <w:rsid w:val="00380239"/>
    <w:rsid w:val="00380A4F"/>
    <w:rsid w:val="0038685E"/>
    <w:rsid w:val="00387189"/>
    <w:rsid w:val="0039011C"/>
    <w:rsid w:val="0039031E"/>
    <w:rsid w:val="00390428"/>
    <w:rsid w:val="00391453"/>
    <w:rsid w:val="00397964"/>
    <w:rsid w:val="003A1547"/>
    <w:rsid w:val="003A2C33"/>
    <w:rsid w:val="003A3C38"/>
    <w:rsid w:val="003A7390"/>
    <w:rsid w:val="003A7A97"/>
    <w:rsid w:val="003A7BED"/>
    <w:rsid w:val="003B22FA"/>
    <w:rsid w:val="003B2757"/>
    <w:rsid w:val="003B31C1"/>
    <w:rsid w:val="003B36B1"/>
    <w:rsid w:val="003B428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3E81"/>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2CB"/>
    <w:rsid w:val="00465746"/>
    <w:rsid w:val="00465D1D"/>
    <w:rsid w:val="00466296"/>
    <w:rsid w:val="0046703E"/>
    <w:rsid w:val="00467A5D"/>
    <w:rsid w:val="00471AA1"/>
    <w:rsid w:val="00473A97"/>
    <w:rsid w:val="00475CC7"/>
    <w:rsid w:val="00485979"/>
    <w:rsid w:val="00490AB5"/>
    <w:rsid w:val="004958D8"/>
    <w:rsid w:val="004A1AFF"/>
    <w:rsid w:val="004A3465"/>
    <w:rsid w:val="004A3D84"/>
    <w:rsid w:val="004A5AA3"/>
    <w:rsid w:val="004A757D"/>
    <w:rsid w:val="004A7982"/>
    <w:rsid w:val="004A7A8B"/>
    <w:rsid w:val="004B0C57"/>
    <w:rsid w:val="004B6504"/>
    <w:rsid w:val="004C08E0"/>
    <w:rsid w:val="004C2C98"/>
    <w:rsid w:val="004C54B2"/>
    <w:rsid w:val="004C612C"/>
    <w:rsid w:val="004C629A"/>
    <w:rsid w:val="004C79EC"/>
    <w:rsid w:val="004C7A9B"/>
    <w:rsid w:val="004D0F5D"/>
    <w:rsid w:val="004D1A33"/>
    <w:rsid w:val="004D379C"/>
    <w:rsid w:val="004D3892"/>
    <w:rsid w:val="004D504B"/>
    <w:rsid w:val="004D5A11"/>
    <w:rsid w:val="004D7064"/>
    <w:rsid w:val="004E4C04"/>
    <w:rsid w:val="004F01B0"/>
    <w:rsid w:val="004F2D47"/>
    <w:rsid w:val="004F3CF6"/>
    <w:rsid w:val="005065C0"/>
    <w:rsid w:val="00511426"/>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128C"/>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AF2"/>
    <w:rsid w:val="00633F2D"/>
    <w:rsid w:val="006417B5"/>
    <w:rsid w:val="00642115"/>
    <w:rsid w:val="00650014"/>
    <w:rsid w:val="0065217F"/>
    <w:rsid w:val="006528DD"/>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0D8E"/>
    <w:rsid w:val="007232A4"/>
    <w:rsid w:val="007246A8"/>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6226B"/>
    <w:rsid w:val="00766A3D"/>
    <w:rsid w:val="00772C50"/>
    <w:rsid w:val="00775A31"/>
    <w:rsid w:val="00780105"/>
    <w:rsid w:val="00784688"/>
    <w:rsid w:val="00785A07"/>
    <w:rsid w:val="00787855"/>
    <w:rsid w:val="00791A57"/>
    <w:rsid w:val="00793A7E"/>
    <w:rsid w:val="00795E2A"/>
    <w:rsid w:val="007A30B8"/>
    <w:rsid w:val="007A5136"/>
    <w:rsid w:val="007A54B4"/>
    <w:rsid w:val="007B002F"/>
    <w:rsid w:val="007B50DB"/>
    <w:rsid w:val="007C03D8"/>
    <w:rsid w:val="007C3726"/>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4EE"/>
    <w:rsid w:val="00866DA9"/>
    <w:rsid w:val="00870A5B"/>
    <w:rsid w:val="00873504"/>
    <w:rsid w:val="00882E85"/>
    <w:rsid w:val="008832B3"/>
    <w:rsid w:val="00885CA5"/>
    <w:rsid w:val="00887324"/>
    <w:rsid w:val="00890CE9"/>
    <w:rsid w:val="00897BC6"/>
    <w:rsid w:val="008A02FE"/>
    <w:rsid w:val="008A1AA0"/>
    <w:rsid w:val="008A2129"/>
    <w:rsid w:val="008A5A0E"/>
    <w:rsid w:val="008A5A96"/>
    <w:rsid w:val="008B3708"/>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47A36"/>
    <w:rsid w:val="0095706A"/>
    <w:rsid w:val="0096109A"/>
    <w:rsid w:val="009625ED"/>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3E09"/>
    <w:rsid w:val="009C4388"/>
    <w:rsid w:val="009C59C0"/>
    <w:rsid w:val="009C6F58"/>
    <w:rsid w:val="009D117E"/>
    <w:rsid w:val="009D15BA"/>
    <w:rsid w:val="009D3627"/>
    <w:rsid w:val="009D49E6"/>
    <w:rsid w:val="009D64A1"/>
    <w:rsid w:val="009E15E7"/>
    <w:rsid w:val="009E1AFB"/>
    <w:rsid w:val="009E28E8"/>
    <w:rsid w:val="009E5B36"/>
    <w:rsid w:val="009E620A"/>
    <w:rsid w:val="009E79CD"/>
    <w:rsid w:val="009E7A7A"/>
    <w:rsid w:val="009F0D25"/>
    <w:rsid w:val="009F4267"/>
    <w:rsid w:val="009F6636"/>
    <w:rsid w:val="009F6BF6"/>
    <w:rsid w:val="009F6CA1"/>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88E"/>
    <w:rsid w:val="00AA6ED0"/>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828"/>
    <w:rsid w:val="00AD2DA9"/>
    <w:rsid w:val="00AD5688"/>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60E4B"/>
    <w:rsid w:val="00B61528"/>
    <w:rsid w:val="00B63799"/>
    <w:rsid w:val="00B71C7C"/>
    <w:rsid w:val="00B71FF7"/>
    <w:rsid w:val="00B739A8"/>
    <w:rsid w:val="00B73CDA"/>
    <w:rsid w:val="00B74A4C"/>
    <w:rsid w:val="00B75C44"/>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06A"/>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36F1"/>
    <w:rsid w:val="00C463B9"/>
    <w:rsid w:val="00C52077"/>
    <w:rsid w:val="00C53DA3"/>
    <w:rsid w:val="00C61D2E"/>
    <w:rsid w:val="00C632AB"/>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1F5C"/>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5EC1"/>
    <w:rsid w:val="00D86274"/>
    <w:rsid w:val="00D863E8"/>
    <w:rsid w:val="00D92D7D"/>
    <w:rsid w:val="00D92EBB"/>
    <w:rsid w:val="00D94CDF"/>
    <w:rsid w:val="00DA285E"/>
    <w:rsid w:val="00DA3D8D"/>
    <w:rsid w:val="00DA4331"/>
    <w:rsid w:val="00DA5B44"/>
    <w:rsid w:val="00DC0672"/>
    <w:rsid w:val="00DC4C6A"/>
    <w:rsid w:val="00DC5D2E"/>
    <w:rsid w:val="00DC7763"/>
    <w:rsid w:val="00DD0277"/>
    <w:rsid w:val="00DD2114"/>
    <w:rsid w:val="00DD63C3"/>
    <w:rsid w:val="00DD6DD0"/>
    <w:rsid w:val="00DE3AF2"/>
    <w:rsid w:val="00DE41AF"/>
    <w:rsid w:val="00DE668F"/>
    <w:rsid w:val="00DF0664"/>
    <w:rsid w:val="00E000A3"/>
    <w:rsid w:val="00E04415"/>
    <w:rsid w:val="00E0566F"/>
    <w:rsid w:val="00E05710"/>
    <w:rsid w:val="00E05B15"/>
    <w:rsid w:val="00E07FEE"/>
    <w:rsid w:val="00E10881"/>
    <w:rsid w:val="00E109BD"/>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729DE"/>
    <w:rsid w:val="00E74A8C"/>
    <w:rsid w:val="00E7557D"/>
    <w:rsid w:val="00E80BA9"/>
    <w:rsid w:val="00E81653"/>
    <w:rsid w:val="00E9014E"/>
    <w:rsid w:val="00E9318F"/>
    <w:rsid w:val="00E937B3"/>
    <w:rsid w:val="00E96DE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2860"/>
    <w:rsid w:val="00ED407F"/>
    <w:rsid w:val="00ED51D9"/>
    <w:rsid w:val="00ED68F8"/>
    <w:rsid w:val="00EE65B0"/>
    <w:rsid w:val="00EE6C1A"/>
    <w:rsid w:val="00EE7607"/>
    <w:rsid w:val="00EF078C"/>
    <w:rsid w:val="00EF3B70"/>
    <w:rsid w:val="00EF502A"/>
    <w:rsid w:val="00EF5A30"/>
    <w:rsid w:val="00EF6586"/>
    <w:rsid w:val="00EF71FD"/>
    <w:rsid w:val="00F01F66"/>
    <w:rsid w:val="00F04DF0"/>
    <w:rsid w:val="00F04FDF"/>
    <w:rsid w:val="00F0624B"/>
    <w:rsid w:val="00F06C91"/>
    <w:rsid w:val="00F13A14"/>
    <w:rsid w:val="00F14012"/>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26A1"/>
    <w:rsid w:val="00FC550B"/>
    <w:rsid w:val="00FC5A53"/>
    <w:rsid w:val="00FD0CD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A065D70F-1521-434A-8B2D-634F2040E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27261</Words>
  <Characters>155394</Characters>
  <Application>Microsoft Office Word</Application>
  <DocSecurity>8</DocSecurity>
  <Lines>1294</Lines>
  <Paragraphs>364</Paragraphs>
  <ScaleCrop>false</ScaleCrop>
  <LinksUpToDate>false</LinksUpToDate>
  <CharactersWithSpaces>182291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2024-05-21T11:46:00Z</dcterms:created>
  <dcterms:modified xsi:type="dcterms:W3CDTF">2024-05-31T13:24:00Z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