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19EA5548"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w:t>
      </w:r>
      <w:proofErr w:type="gramStart"/>
      <w:r w:rsidRPr="00922CDA">
        <w:t>i.e.</w:t>
      </w:r>
      <w:proofErr w:type="gramEnd"/>
      <w:r w:rsidRPr="00922CDA">
        <w:t xml:space="preserv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first  transmission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proofErr w:type="gramStart"/>
      <w:r>
        <w:t>i.e.</w:t>
      </w:r>
      <w:proofErr w:type="gramEnd"/>
      <w:r>
        <w:t xml:space="preserv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 xml:space="preserve">Net Asset Value (NAV) of each asset for year n, used for charge calculation, is the average (mid year)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w:t>
      </w:r>
      <w:proofErr w:type="gramStart"/>
      <w:r w:rsidR="00E7116D" w:rsidRPr="00CD5631">
        <w:rPr>
          <w:rFonts w:ascii="Arial" w:hAnsi="Arial" w:cs="Arial"/>
          <w:sz w:val="22"/>
          <w:szCs w:val="22"/>
        </w:rPr>
        <w:t>n, or</w:t>
      </w:r>
      <w:proofErr w:type="gramEnd"/>
      <w:r w:rsidR="00E7116D" w:rsidRPr="00CD5631">
        <w:rPr>
          <w:rFonts w:ascii="Arial" w:hAnsi="Arial" w:cs="Arial"/>
          <w:sz w:val="22"/>
          <w:szCs w:val="22"/>
        </w:rPr>
        <w:t xml:space="preserve">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 xml:space="preserve">The reasonable costs of removing such assets.  These costs being inclusive of the costs of making good the condition of the connection </w:t>
      </w:r>
      <w:proofErr w:type="gramStart"/>
      <w:r>
        <w:t>site</w:t>
      </w:r>
      <w:proofErr w:type="gramEnd"/>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BSUoS) also remain </w:t>
      </w:r>
      <w:proofErr w:type="gramStart"/>
      <w:r>
        <w:t>payable</w:t>
      </w:r>
      <w:proofErr w:type="gramEnd"/>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w:t>
      </w:r>
      <w:proofErr w:type="gramStart"/>
      <w:r>
        <w:t>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w:t>
      </w:r>
      <w:proofErr w:type="gramStart"/>
      <w:r>
        <w:t>use</w:t>
      </w:r>
      <w:proofErr w:type="gramEnd"/>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 xml:space="preserve">Valuation of Assets that are re-used as connection assets or existing infrastructure assets re-allocated to </w:t>
      </w:r>
      <w:proofErr w:type="gramStart"/>
      <w:r>
        <w:t>connection</w:t>
      </w:r>
      <w:bookmarkEnd w:id="86"/>
      <w:proofErr w:type="gramEnd"/>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 xml:space="preserve">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w:t>
      </w:r>
      <w:proofErr w:type="gramStart"/>
      <w:r>
        <w:t>security</w:t>
      </w:r>
      <w:proofErr w:type="gramEnd"/>
      <w:r>
        <w:t xml:space="preserve">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35F41931" w:rsidR="006661FE" w:rsidRDefault="006661FE" w:rsidP="002439CF">
      <w:pPr>
        <w:pStyle w:val="1"/>
        <w:numPr>
          <w:ilvl w:val="0"/>
          <w:numId w:val="46"/>
        </w:numPr>
        <w:tabs>
          <w:tab w:val="clear" w:pos="0"/>
          <w:tab w:val="num" w:pos="720"/>
        </w:tabs>
        <w:ind w:left="1627"/>
        <w:jc w:val="both"/>
      </w:pPr>
      <w:r>
        <w:t>Transmission Network Use of System charges reflect the cost of installing, operating and maintaining the transmission system for the Transmission Owner (TO)</w:t>
      </w:r>
      <w:ins w:id="134" w:author="Author" w:date="2024-05-21T12:55:00Z">
        <w:r w:rsidR="00F912DA">
          <w:t xml:space="preserve"> </w:t>
        </w:r>
      </w:ins>
      <w:del w:id="135" w:author="Author" w:date="2024-05-21T12:55:00Z">
        <w:r w:rsidDel="00F912DA">
          <w:delText xml:space="preserve"> </w:delText>
        </w:r>
      </w:del>
      <w:ins w:id="136" w:author="Author" w:date="2024-05-21T11:20:00Z">
        <w:r w:rsidR="005105BD">
          <w:t>(including Competitively Appointed Transmission Owners (CATOs))</w:t>
        </w:r>
      </w:ins>
      <w:ins w:id="137" w:author="Author" w:date="2024-05-21T12:55:00Z">
        <w:r w:rsidR="00F912DA">
          <w:t xml:space="preserve">. </w:t>
        </w:r>
      </w:ins>
      <w:ins w:id="138" w:author="Author" w:date="2024-05-21T11:20:00Z">
        <w:del w:id="139" w:author="Author" w:date="2024-05-21T12:55:00Z">
          <w:r w:rsidR="005105BD" w:rsidDel="00F912DA">
            <w:delText xml:space="preserve"> </w:delText>
          </w:r>
        </w:del>
      </w:ins>
      <w:r>
        <w:t xml:space="preserve">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3216E8BD" w:rsidR="006661FE" w:rsidRDefault="006661FE" w:rsidP="002439CF">
      <w:pPr>
        <w:pStyle w:val="1"/>
        <w:numPr>
          <w:ilvl w:val="0"/>
          <w:numId w:val="46"/>
        </w:numPr>
        <w:tabs>
          <w:tab w:val="clear" w:pos="0"/>
          <w:tab w:val="num" w:pos="720"/>
        </w:tabs>
        <w:ind w:left="1627"/>
        <w:jc w:val="both"/>
      </w:pPr>
      <w:del w:id="140" w:author="Author" w:date="2024-05-21T11:21:00Z">
        <w:r w:rsidDel="00846D6E">
          <w:delText>A Maximum</w:delText>
        </w:r>
      </w:del>
      <w:ins w:id="141" w:author="Author" w:date="2024-05-21T11:21:00Z">
        <w:r w:rsidR="00846D6E">
          <w:t>The</w:t>
        </w:r>
      </w:ins>
      <w:r>
        <w:t xml:space="preserve"> </w:t>
      </w:r>
      <w:ins w:id="142" w:author="Author" w:date="2024-05-29T16:08:00Z">
        <w:r w:rsidR="004662E3" w:rsidRPr="0076679A">
          <w:t>a</w:t>
        </w:r>
      </w:ins>
      <w:del w:id="143" w:author="Author" w:date="2024-05-29T16:08:00Z">
        <w:r w:rsidR="00160686" w:rsidRPr="0076679A" w:rsidDel="004662E3">
          <w:delText>A</w:delText>
        </w:r>
      </w:del>
      <w:r w:rsidRPr="0076679A">
        <w:t xml:space="preserve">llowed </w:t>
      </w:r>
      <w:ins w:id="144" w:author="Author" w:date="2024-05-29T16:08:00Z">
        <w:r w:rsidR="004662E3" w:rsidRPr="0076679A">
          <w:t>r</w:t>
        </w:r>
      </w:ins>
      <w:del w:id="145" w:author="Author" w:date="2024-05-29T16:08:00Z">
        <w:r w:rsidRPr="0076679A" w:rsidDel="004662E3">
          <w:delText>R</w:delText>
        </w:r>
      </w:del>
      <w:r w:rsidRPr="0076679A">
        <w:t>evenue</w:t>
      </w:r>
      <w:r w:rsidRPr="0076679A">
        <w:fldChar w:fldCharType="begin"/>
      </w:r>
      <w:r w:rsidRPr="0076679A">
        <w:instrText xml:space="preserve"> XE "Maximum Allowed Revenue" </w:instrText>
      </w:r>
      <w:r w:rsidRPr="0076679A">
        <w:fldChar w:fldCharType="end"/>
      </w:r>
      <w:r w:rsidRPr="0076679A">
        <w:t xml:space="preserve"> </w:t>
      </w:r>
      <w:del w:id="146" w:author="Author" w:date="2024-05-21T11:21:00Z">
        <w:r w:rsidDel="00846D6E">
          <w:delText>(MAR)</w:delText>
        </w:r>
      </w:del>
      <w:r>
        <w:t xml:space="preserve"> defined for these activities </w:t>
      </w:r>
      <w:del w:id="147" w:author="Author" w:date="2024-05-21T11:21:00Z">
        <w:r w:rsidDel="00E0392A">
          <w:delText>and those associated with pre-vesting connections is set by</w:delText>
        </w:r>
      </w:del>
      <w:ins w:id="148" w:author="Author" w:date="2024-05-21T11:21:00Z">
        <w:r w:rsidR="00E0392A">
          <w:t>agreed with</w:t>
        </w:r>
      </w:ins>
      <w:r>
        <w:t xml:space="preserve"> the Authority at the time of the Transmission Owners’ price control review for the succeeding price control period.</w:t>
      </w:r>
      <w:ins w:id="149" w:author="Author" w:date="2024-05-21T12:55:00Z">
        <w:r w:rsidR="00F912DA">
          <w:t xml:space="preserve"> </w:t>
        </w:r>
      </w:ins>
      <w:del w:id="150" w:author="Author" w:date="2024-05-21T12:55:00Z">
        <w:r w:rsidDel="00F912DA">
          <w:delText xml:space="preserve">  </w:delText>
        </w:r>
      </w:del>
      <w:ins w:id="151" w:author="Author" w:date="2024-05-21T11:22:00Z">
        <w:r w:rsidR="00590EEA">
          <w:t xml:space="preserve">The </w:t>
        </w:r>
      </w:ins>
      <w:ins w:id="152" w:author="Author" w:date="2024-05-29T16:08:00Z">
        <w:r w:rsidR="004662E3">
          <w:t>a</w:t>
        </w:r>
      </w:ins>
      <w:ins w:id="153" w:author="Author" w:date="2024-05-21T11:22:00Z">
        <w:del w:id="154" w:author="Author" w:date="2024-05-29T16:08:00Z">
          <w:r w:rsidR="00590EEA" w:rsidDel="004662E3">
            <w:delText>A</w:delText>
          </w:r>
        </w:del>
        <w:r w:rsidR="00590EEA">
          <w:t xml:space="preserve">llowed </w:t>
        </w:r>
      </w:ins>
      <w:ins w:id="155" w:author="Author" w:date="2024-05-29T16:08:00Z">
        <w:r w:rsidR="004662E3">
          <w:t>r</w:t>
        </w:r>
      </w:ins>
      <w:ins w:id="156" w:author="Author" w:date="2024-05-21T11:22:00Z">
        <w:del w:id="157" w:author="Author" w:date="2024-05-29T16:08:00Z">
          <w:r w:rsidR="00590EEA" w:rsidDel="004662E3">
            <w:delText>R</w:delText>
          </w:r>
        </w:del>
        <w:r w:rsidR="00590EEA">
          <w:t xml:space="preserve">evenue can be adjusted during the </w:t>
        </w:r>
      </w:ins>
      <w:ins w:id="158" w:author="Author" w:date="2024-05-29T16:08:00Z">
        <w:r w:rsidR="004662E3">
          <w:t>p</w:t>
        </w:r>
      </w:ins>
      <w:ins w:id="159" w:author="Author" w:date="2024-05-21T11:22:00Z">
        <w:del w:id="160" w:author="Author" w:date="2024-05-29T16:08:00Z">
          <w:r w:rsidR="00590EEA" w:rsidDel="004662E3">
            <w:delText>P</w:delText>
          </w:r>
        </w:del>
        <w:r w:rsidR="00590EEA">
          <w:t xml:space="preserve">rice </w:t>
        </w:r>
      </w:ins>
      <w:ins w:id="161" w:author="Author" w:date="2024-05-29T16:09:00Z">
        <w:r w:rsidR="004662E3">
          <w:t>c</w:t>
        </w:r>
      </w:ins>
      <w:ins w:id="162" w:author="Author" w:date="2024-05-21T11:22:00Z">
        <w:del w:id="163" w:author="Author" w:date="2024-05-29T16:09:00Z">
          <w:r w:rsidR="00590EEA" w:rsidDel="004662E3">
            <w:delText>C</w:delText>
          </w:r>
        </w:del>
        <w:r w:rsidR="00590EEA">
          <w:t xml:space="preserve">ontrol period. </w:t>
        </w:r>
      </w:ins>
      <w:r>
        <w:t xml:space="preserve">Transmission Network Use of System Charges are set to recover the </w:t>
      </w:r>
      <w:del w:id="164" w:author="Author" w:date="2024-05-21T11:23:00Z">
        <w:r w:rsidDel="00590EEA">
          <w:delText xml:space="preserve">Maximum </w:delText>
        </w:r>
      </w:del>
      <w:ins w:id="165" w:author="Author" w:date="2024-05-29T16:09:00Z">
        <w:r w:rsidR="004662E3">
          <w:t>a</w:t>
        </w:r>
      </w:ins>
      <w:del w:id="166" w:author="Author" w:date="2024-05-29T16:09:00Z">
        <w:r w:rsidDel="004662E3">
          <w:delText>A</w:delText>
        </w:r>
      </w:del>
      <w:r>
        <w:t xml:space="preserve">llowed </w:t>
      </w:r>
      <w:ins w:id="167" w:author="Author" w:date="2024-05-29T16:09:00Z">
        <w:r w:rsidR="004662E3">
          <w:t>r</w:t>
        </w:r>
      </w:ins>
      <w:del w:id="168" w:author="Author" w:date="2024-05-29T16:09:00Z">
        <w:r w:rsidDel="004662E3">
          <w:delText>R</w:delText>
        </w:r>
      </w:del>
      <w:r>
        <w:t xml:space="preserve">evenue as set by the </w:t>
      </w:r>
      <w:ins w:id="169" w:author="Author" w:date="2024-05-29T16:09:00Z">
        <w:r w:rsidR="004662E3">
          <w:t>p</w:t>
        </w:r>
      </w:ins>
      <w:del w:id="170" w:author="Author" w:date="2024-05-29T16:09:00Z">
        <w:r w:rsidDel="004662E3">
          <w:delText>P</w:delText>
        </w:r>
      </w:del>
      <w:r>
        <w:t xml:space="preserve">rice </w:t>
      </w:r>
      <w:ins w:id="171" w:author="Author" w:date="2024-05-29T16:09:00Z">
        <w:r w:rsidR="002F6F6C">
          <w:t>c</w:t>
        </w:r>
      </w:ins>
      <w:del w:id="172" w:author="Author" w:date="2024-05-29T16:09:00Z">
        <w:r w:rsidDel="002F6F6C">
          <w:delText>C</w:delText>
        </w:r>
      </w:del>
      <w:r>
        <w:t>ontrol (where necessary, allowing for any K</w:t>
      </w:r>
      <w:r w:rsidRPr="00420D25">
        <w:rPr>
          <w:szCs w:val="22"/>
          <w:vertAlign w:val="subscript"/>
        </w:rPr>
        <w:t>t</w:t>
      </w:r>
      <w:r>
        <w:t xml:space="preserve"> adjustment for under or over recovery in a previous year net of the income recovered through pre-vesting connection charges).</w:t>
      </w:r>
      <w:ins w:id="173" w:author="Author" w:date="2024-05-21T11:24:00Z">
        <w:r w:rsidR="008B1DF7">
          <w:t xml:space="preserve"> </w:t>
        </w:r>
      </w:ins>
    </w:p>
    <w:p w14:paraId="6EE47DB2" w14:textId="77777777" w:rsidR="00DC2E91" w:rsidRDefault="00DC2E91" w:rsidP="00DC2E91">
      <w:pPr>
        <w:pStyle w:val="ListParagraph"/>
      </w:pPr>
    </w:p>
    <w:p w14:paraId="1B4790D7" w14:textId="549EC4C0" w:rsidR="006661FE" w:rsidRDefault="00803B66" w:rsidP="00791C49">
      <w:pPr>
        <w:pStyle w:val="1"/>
        <w:ind w:left="1627" w:hanging="907"/>
        <w:jc w:val="both"/>
        <w:rPr>
          <w:ins w:id="174" w:author="Author" w:date="2024-05-21T12:12:00Z"/>
        </w:rPr>
      </w:pPr>
      <w:ins w:id="175" w:author="Author" w:date="2024-05-21T11:26:00Z">
        <w:r>
          <w:t>14.14.2a The payments made to Competitively Appointed Transmission Owners (CATOs) are not set via a price control of the same form as incumbent Transmission Owners; instead, the payment to each CATO takes the form of a</w:t>
        </w:r>
      </w:ins>
      <w:ins w:id="176" w:author="Author" w:date="2024-05-21T12:15:00Z">
        <w:r w:rsidR="000C771F">
          <w:t xml:space="preserve"> </w:t>
        </w:r>
      </w:ins>
      <w:ins w:id="177" w:author="Author" w:date="2024-05-21T11:26:00Z">
        <w:r>
          <w:t>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ins>
      <w:ins w:id="178" w:author="Author" w:date="2024-05-21T11:27:00Z">
        <w:r w:rsidR="008336F0">
          <w:t>.</w:t>
        </w:r>
      </w:ins>
    </w:p>
    <w:p w14:paraId="6B28E090" w14:textId="77777777" w:rsidR="00791C49" w:rsidRDefault="00791C49" w:rsidP="00791C49">
      <w:pPr>
        <w:pStyle w:val="1"/>
        <w:ind w:left="1627" w:hanging="907"/>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79" w:name="_Hlt501800266"/>
      <w:bookmarkStart w:id="180" w:name="_Hlt506958549"/>
      <w:bookmarkStart w:id="181" w:name="_Hlt531602422"/>
      <w:bookmarkStart w:id="182" w:name="_Ref492170858"/>
      <w:bookmarkStart w:id="183" w:name="_Ref501800370"/>
      <w:bookmarkStart w:id="184" w:name="_Ref506633072"/>
      <w:bookmarkStart w:id="185" w:name="_Ref531602385"/>
      <w:bookmarkStart w:id="186" w:name="_Toc32201075"/>
      <w:bookmarkStart w:id="187" w:name="_Toc49661106"/>
      <w:bookmarkEnd w:id="179"/>
      <w:bookmarkEnd w:id="180"/>
      <w:bookmarkEnd w:id="181"/>
      <w:r>
        <w:br w:type="page"/>
      </w:r>
      <w:bookmarkStart w:id="188"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82"/>
      <w:bookmarkEnd w:id="183"/>
      <w:bookmarkEnd w:id="184"/>
      <w:bookmarkEnd w:id="185"/>
      <w:bookmarkEnd w:id="186"/>
      <w:bookmarkEnd w:id="187"/>
      <w:bookmarkEnd w:id="188"/>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89" w:name="_Hlt501802899"/>
      <w:bookmarkEnd w:id="189"/>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90" w:name="OLE_LINK10"/>
      <w:bookmarkStart w:id="191" w:name="OLE_LINK11"/>
      <w:r>
        <w:t xml:space="preserve">represents the combined effect of the </w:t>
      </w:r>
      <w:r w:rsidR="0084619F">
        <w:t xml:space="preserve">three </w:t>
      </w:r>
      <w:r>
        <w:t>wider locational tariff component</w:t>
      </w:r>
      <w:r w:rsidR="0048210A">
        <w:t>s</w:t>
      </w:r>
      <w:bookmarkEnd w:id="190"/>
      <w:bookmarkEnd w:id="191"/>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92" w:name="_Toc32201076"/>
      <w:bookmarkStart w:id="193" w:name="_Toc49661107"/>
      <w:bookmarkStart w:id="194" w:name="_Toc274049678"/>
      <w:r>
        <w:t>The Transport Model</w:t>
      </w:r>
      <w:bookmarkEnd w:id="192"/>
      <w:bookmarkEnd w:id="193"/>
      <w:bookmarkEnd w:id="194"/>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95" w:name="_Toc49661108"/>
      <w:bookmarkStart w:id="196" w:name="_Toc274049679"/>
      <w:r w:rsidRPr="006661FE">
        <w:rPr>
          <w:rFonts w:ascii="Arial" w:hAnsi="Arial" w:cs="Arial"/>
          <w:b/>
        </w:rPr>
        <w:t>Model Inputs</w:t>
      </w:r>
      <w:bookmarkEnd w:id="195"/>
      <w:bookmarkEnd w:id="196"/>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97"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97"/>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98" w:name="_Toc49661109"/>
      <w:bookmarkStart w:id="199" w:name="_Toc274049680"/>
      <w:r w:rsidRPr="006661FE">
        <w:rPr>
          <w:rFonts w:ascii="Arial" w:hAnsi="Arial" w:cs="Arial"/>
          <w:b/>
        </w:rPr>
        <w:t>Model Outputs</w:t>
      </w:r>
      <w:bookmarkEnd w:id="198"/>
      <w:bookmarkEnd w:id="199"/>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200" w:name="_Toc32201077"/>
    </w:p>
    <w:p w14:paraId="10911A77" w14:textId="77777777" w:rsidR="006661FE" w:rsidRPr="009470D8" w:rsidRDefault="006661FE" w:rsidP="006661FE">
      <w:pPr>
        <w:pStyle w:val="Heading2"/>
      </w:pPr>
      <w:bookmarkStart w:id="201" w:name="_Toc274049681"/>
      <w:bookmarkStart w:id="202" w:name="_Toc49661110"/>
      <w:r w:rsidRPr="009470D8">
        <w:t>Calculation of local nodal marginal km</w:t>
      </w:r>
      <w:bookmarkEnd w:id="201"/>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203" w:name="_Toc274049682"/>
      <w:r>
        <w:t>Calculation of zonal marginal km</w:t>
      </w:r>
      <w:bookmarkEnd w:id="200"/>
      <w:bookmarkEnd w:id="202"/>
      <w:bookmarkEnd w:id="203"/>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204"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204"/>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205" w:name="_Toc32201078"/>
      <w:bookmarkStart w:id="206" w:name="_Toc49661111"/>
      <w:bookmarkStart w:id="207" w:name="_Toc274049683"/>
      <w:r>
        <w:t>Deriving the Final</w:t>
      </w:r>
      <w:r w:rsidRPr="00E75EE9">
        <w:rPr>
          <w:color w:val="auto"/>
        </w:rPr>
        <w:t xml:space="preserve"> </w:t>
      </w:r>
      <w:r w:rsidRPr="00E75EE9">
        <w:t>Local £/kW Tariff and the Wider</w:t>
      </w:r>
      <w:r>
        <w:t xml:space="preserve"> £/kW Tariff</w:t>
      </w:r>
      <w:bookmarkEnd w:id="205"/>
      <w:bookmarkEnd w:id="206"/>
      <w:bookmarkEnd w:id="207"/>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208" w:name="_Toc49661112"/>
    </w:p>
    <w:p w14:paraId="00EBE464" w14:textId="77777777" w:rsidR="006661FE" w:rsidRPr="00543982" w:rsidRDefault="006661FE" w:rsidP="006661FE">
      <w:pPr>
        <w:pStyle w:val="Heading3"/>
        <w:ind w:firstLine="709"/>
        <w:jc w:val="both"/>
        <w:rPr>
          <w:rFonts w:ascii="Arial (W1)" w:hAnsi="Arial (W1)"/>
        </w:rPr>
      </w:pPr>
      <w:bookmarkStart w:id="209" w:name="_Toc274049684"/>
      <w:r w:rsidRPr="00543982">
        <w:rPr>
          <w:rFonts w:ascii="Arial" w:hAnsi="Arial" w:cs="Arial"/>
          <w:b/>
        </w:rPr>
        <w:t>The Expansion Constant</w:t>
      </w:r>
      <w:bookmarkEnd w:id="208"/>
      <w:bookmarkEnd w:id="209"/>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10" w:name="_Toc274049685"/>
      <w:bookmarkStart w:id="211"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10"/>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6822C7" w:rsidRDefault="00926FF8" w:rsidP="00926FF8">
      <w:pPr>
        <w:pStyle w:val="Default"/>
        <w:ind w:left="1440"/>
        <w:rPr>
          <w:rFonts w:ascii="Arial (W1)" w:hAnsi="Arial (W1)"/>
          <w:sz w:val="22"/>
          <w:szCs w:val="22"/>
        </w:rPr>
      </w:pPr>
      <w:r w:rsidRPr="006822C7">
        <w:rPr>
          <w:rFonts w:ascii="Arial (W1)" w:hAnsi="Arial (W1)"/>
          <w:sz w:val="22"/>
          <w:szCs w:val="22"/>
        </w:rPr>
        <w:t>min { ILF</w:t>
      </w:r>
      <w:r w:rsidRPr="006822C7">
        <w:rPr>
          <w:rFonts w:ascii="Arial (W1)" w:hAnsi="Arial (W1)"/>
          <w:sz w:val="22"/>
          <w:szCs w:val="22"/>
          <w:vertAlign w:val="subscript"/>
        </w:rPr>
        <w:t>B</w:t>
      </w:r>
      <w:r w:rsidRPr="006822C7">
        <w:rPr>
          <w:rFonts w:ascii="Arial (W1)" w:hAnsi="Arial (W1)"/>
          <w:sz w:val="22"/>
          <w:szCs w:val="22"/>
        </w:rPr>
        <w:t xml:space="preserve"> × TEC</w:t>
      </w:r>
      <w:r w:rsidRPr="006822C7">
        <w:rPr>
          <w:rFonts w:ascii="Arial (W1)" w:hAnsi="Arial (W1)"/>
          <w:sz w:val="22"/>
          <w:szCs w:val="22"/>
          <w:vertAlign w:val="subscript"/>
        </w:rPr>
        <w:t>B</w:t>
      </w:r>
      <w:r w:rsidRPr="006822C7">
        <w:rPr>
          <w:rFonts w:ascii="Arial (W1)" w:hAnsi="Arial (W1)"/>
          <w:sz w:val="22"/>
          <w:szCs w:val="22"/>
        </w:rPr>
        <w:t xml:space="preserve"> - RCap</w:t>
      </w:r>
      <w:r w:rsidRPr="006822C7">
        <w:rPr>
          <w:rFonts w:ascii="Arial (W1)" w:hAnsi="Arial (W1)"/>
          <w:sz w:val="22"/>
          <w:szCs w:val="22"/>
          <w:vertAlign w:val="subscript"/>
        </w:rPr>
        <w:t>B,</w:t>
      </w:r>
      <w:r w:rsidRPr="006822C7">
        <w:rPr>
          <w:rFonts w:ascii="Arial (W1)" w:hAnsi="Arial (W1)"/>
          <w:sz w:val="22"/>
          <w:szCs w:val="22"/>
        </w:rPr>
        <w:t xml:space="preserve"> min (Cap</w:t>
      </w:r>
      <w:r w:rsidRPr="006822C7">
        <w:rPr>
          <w:rFonts w:ascii="Arial (W1)" w:hAnsi="Arial (W1)"/>
          <w:sz w:val="22"/>
          <w:szCs w:val="22"/>
          <w:vertAlign w:val="subscript"/>
        </w:rPr>
        <w:t>IAB</w:t>
      </w:r>
      <w:r w:rsidRPr="006822C7">
        <w:rPr>
          <w:rFonts w:ascii="Arial (W1)" w:hAnsi="Arial (W1)"/>
          <w:sz w:val="22"/>
          <w:szCs w:val="22"/>
        </w:rPr>
        <w:t>, Cap</w:t>
      </w:r>
      <w:r w:rsidRPr="006822C7">
        <w:rPr>
          <w:rFonts w:ascii="Arial (W1)" w:hAnsi="Arial (W1)"/>
          <w:sz w:val="22"/>
          <w:szCs w:val="22"/>
          <w:vertAlign w:val="subscript"/>
        </w:rPr>
        <w:t>A</w:t>
      </w:r>
      <w:r w:rsidRPr="006822C7">
        <w:rPr>
          <w:rFonts w:ascii="Arial (W1)" w:hAnsi="Arial (W1)"/>
          <w:sz w:val="22"/>
          <w:szCs w:val="22"/>
        </w:rPr>
        <w:t xml:space="preserve"> - ILF</w:t>
      </w:r>
      <w:r w:rsidRPr="006822C7">
        <w:rPr>
          <w:rFonts w:ascii="Arial (W1)" w:hAnsi="Arial (W1)"/>
          <w:sz w:val="22"/>
          <w:szCs w:val="22"/>
          <w:vertAlign w:val="subscript"/>
        </w:rPr>
        <w:t>A</w:t>
      </w:r>
      <w:r w:rsidRPr="006822C7">
        <w:rPr>
          <w:rFonts w:ascii="Arial (W1)" w:hAnsi="Arial (W1)"/>
          <w:sz w:val="22"/>
          <w:szCs w:val="22"/>
        </w:rPr>
        <w:t xml:space="preserve"> × TEC</w:t>
      </w:r>
      <w:r w:rsidRPr="006822C7">
        <w:rPr>
          <w:rFonts w:ascii="Arial (W1)" w:hAnsi="Arial (W1)"/>
          <w:sz w:val="22"/>
          <w:szCs w:val="22"/>
          <w:vertAlign w:val="subscript"/>
        </w:rPr>
        <w:t>A</w:t>
      </w:r>
      <w:r w:rsidRPr="006822C7">
        <w:rPr>
          <w:rFonts w:ascii="Arial (W1)" w:hAnsi="Arial (W1)"/>
          <w:sz w:val="22"/>
          <w:szCs w:val="22"/>
        </w:rPr>
        <w:t xml:space="preserve"> ) </w:t>
      </w:r>
    </w:p>
    <w:p w14:paraId="306065BE" w14:textId="77777777" w:rsidR="00926FF8" w:rsidRPr="00B30DBC" w:rsidRDefault="00926FF8" w:rsidP="215D4A0F">
      <w:pPr>
        <w:pStyle w:val="Default"/>
        <w:ind w:left="1440"/>
        <w:rPr>
          <w:rFonts w:ascii="Arial (W1)" w:hAnsi="Arial (W1)"/>
          <w:sz w:val="22"/>
          <w:szCs w:val="22"/>
          <w:lang w:val="it-IT"/>
        </w:rPr>
      </w:pPr>
      <w:r w:rsidRPr="006822C7">
        <w:rPr>
          <w:rFonts w:ascii="Arial (W1)" w:hAnsi="Arial (W1)"/>
          <w:sz w:val="22"/>
          <w:szCs w:val="22"/>
        </w:rPr>
        <w:tab/>
      </w:r>
      <w:r w:rsidRPr="00B30DBC">
        <w:rPr>
          <w:rFonts w:ascii="Arial (W1)" w:hAnsi="Arial (W1)"/>
          <w:sz w:val="22"/>
          <w:szCs w:val="22"/>
          <w:lang w:val="it-IT"/>
        </w:rPr>
        <w:t>+ min ( Cap</w:t>
      </w:r>
      <w:r w:rsidRPr="00B30DBC">
        <w:rPr>
          <w:rFonts w:ascii="Arial (W1)" w:hAnsi="Arial (W1)"/>
          <w:sz w:val="22"/>
          <w:szCs w:val="22"/>
          <w:vertAlign w:val="subscript"/>
          <w:lang w:val="it-IT"/>
        </w:rPr>
        <w:t>IBC</w:t>
      </w:r>
      <w:r w:rsidRPr="00B30DBC">
        <w:rPr>
          <w:rFonts w:ascii="Arial (W1)" w:hAnsi="Arial (W1)"/>
          <w:sz w:val="22"/>
          <w:szCs w:val="22"/>
          <w:lang w:val="it-IT"/>
        </w:rPr>
        <w:t>, Cap</w:t>
      </w:r>
      <w:r w:rsidRPr="00B30DBC">
        <w:rPr>
          <w:rFonts w:ascii="Arial (W1)" w:hAnsi="Arial (W1)"/>
          <w:sz w:val="22"/>
          <w:szCs w:val="22"/>
          <w:vertAlign w:val="subscript"/>
          <w:lang w:val="it-IT"/>
        </w:rPr>
        <w:t>C</w:t>
      </w:r>
      <w:r w:rsidRPr="00B30DBC">
        <w:rPr>
          <w:rFonts w:ascii="Arial (W1)" w:hAnsi="Arial (W1)"/>
          <w:sz w:val="22"/>
          <w:szCs w:val="22"/>
          <w:lang w:val="it-IT"/>
        </w:rPr>
        <w:t xml:space="preserve"> - ILF</w:t>
      </w:r>
      <w:r w:rsidRPr="00B30DBC">
        <w:rPr>
          <w:rFonts w:ascii="Arial (W1)" w:hAnsi="Arial (W1)"/>
          <w:sz w:val="22"/>
          <w:szCs w:val="22"/>
          <w:vertAlign w:val="subscript"/>
          <w:lang w:val="it-IT"/>
        </w:rPr>
        <w:t>C</w:t>
      </w:r>
      <w:r w:rsidRPr="00B30DBC">
        <w:rPr>
          <w:rFonts w:ascii="Arial (W1)" w:hAnsi="Arial (W1)"/>
          <w:sz w:val="22"/>
          <w:szCs w:val="22"/>
          <w:lang w:val="it-IT"/>
        </w:rPr>
        <w:t xml:space="preserve"> × TEC</w:t>
      </w:r>
      <w:r w:rsidRPr="00B30DBC">
        <w:rPr>
          <w:rFonts w:ascii="Arial (W1)" w:hAnsi="Arial (W1)"/>
          <w:sz w:val="22"/>
          <w:szCs w:val="22"/>
          <w:vertAlign w:val="subscript"/>
          <w:lang w:val="it-IT"/>
        </w:rPr>
        <w:t>C</w:t>
      </w:r>
      <w:r w:rsidRPr="00B30DBC">
        <w:rPr>
          <w:rFonts w:ascii="Arial (W1)" w:hAnsi="Arial (W1)"/>
          <w:sz w:val="22"/>
          <w:szCs w:val="22"/>
          <w:lang w:val="it-IT"/>
        </w:rPr>
        <w:t>) }</w:t>
      </w:r>
    </w:p>
    <w:p w14:paraId="7D2C050F" w14:textId="77777777" w:rsidR="00277DA2" w:rsidRPr="00B30DBC" w:rsidRDefault="00277DA2" w:rsidP="00277DA2">
      <w:pPr>
        <w:pStyle w:val="Default"/>
        <w:ind w:left="1440"/>
        <w:rPr>
          <w:rFonts w:ascii="Arial (W1)" w:hAnsi="Arial (W1)"/>
          <w:sz w:val="22"/>
          <w:szCs w:val="22"/>
          <w:lang w:val="it-IT"/>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12" w:name="_Toc274049686"/>
      <w:r w:rsidRPr="00543982">
        <w:rPr>
          <w:rFonts w:ascii="Arial" w:hAnsi="Arial" w:cs="Arial"/>
          <w:b/>
        </w:rPr>
        <w:t>The Locational Onshore Security Factor</w:t>
      </w:r>
      <w:bookmarkEnd w:id="211"/>
      <w:bookmarkEnd w:id="212"/>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13" w:name="_Hlt506963614"/>
      <w:bookmarkEnd w:id="213"/>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14"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14"/>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15" w:name="_Toc49661114"/>
      <w:bookmarkStart w:id="216" w:name="_Toc274049687"/>
      <w:r w:rsidRPr="00887323">
        <w:rPr>
          <w:rFonts w:ascii="Arial" w:hAnsi="Arial" w:cs="Arial"/>
          <w:b/>
        </w:rPr>
        <w:t>Initial Transport Tariff</w:t>
      </w:r>
      <w:bookmarkEnd w:id="215"/>
      <w:bookmarkEnd w:id="216"/>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76679A"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76679A"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76679A"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17"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76679A"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18" w:name="_Toc208554779"/>
      <w:bookmarkStart w:id="219" w:name="_Toc208745842"/>
      <w:bookmarkStart w:id="220" w:name="_Toc274049688"/>
      <w:r w:rsidRPr="00D76842">
        <w:rPr>
          <w:color w:val="auto"/>
        </w:rPr>
        <w:t>Deriving the Final Local Tariff</w:t>
      </w:r>
      <w:bookmarkEnd w:id="218"/>
      <w:bookmarkEnd w:id="219"/>
      <w:r>
        <w:rPr>
          <w:color w:val="auto"/>
        </w:rPr>
        <w:t xml:space="preserve"> (</w:t>
      </w:r>
      <w:r w:rsidRPr="00D76842">
        <w:rPr>
          <w:color w:val="auto"/>
        </w:rPr>
        <w:t>£/kW</w:t>
      </w:r>
      <w:r>
        <w:rPr>
          <w:color w:val="auto"/>
        </w:rPr>
        <w:t>)</w:t>
      </w:r>
      <w:bookmarkEnd w:id="220"/>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21" w:name="_Toc208554780"/>
      <w:bookmarkStart w:id="222" w:name="_Toc208745843"/>
      <w:bookmarkStart w:id="223" w:name="_Toc274049689"/>
      <w:r w:rsidRPr="009F4FB0">
        <w:rPr>
          <w:i/>
          <w:color w:val="auto"/>
        </w:rPr>
        <w:t>Local Circuit Tariff</w:t>
      </w:r>
      <w:bookmarkEnd w:id="221"/>
      <w:bookmarkEnd w:id="222"/>
      <w:bookmarkEnd w:id="223"/>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24" w:name="_Toc208554781"/>
      <w:bookmarkStart w:id="225" w:name="_Toc208745844"/>
    </w:p>
    <w:p w14:paraId="7839E442" w14:textId="77777777" w:rsidR="006661FE" w:rsidRPr="00543982" w:rsidRDefault="006661FE" w:rsidP="006661FE">
      <w:pPr>
        <w:pStyle w:val="Heading3"/>
        <w:ind w:left="709"/>
        <w:rPr>
          <w:rFonts w:ascii="Arial" w:hAnsi="Arial" w:cs="Arial"/>
          <w:b/>
        </w:rPr>
      </w:pPr>
      <w:bookmarkStart w:id="226" w:name="_Toc274049690"/>
      <w:r w:rsidRPr="00543982">
        <w:rPr>
          <w:rFonts w:ascii="Arial" w:hAnsi="Arial" w:cs="Arial"/>
          <w:b/>
        </w:rPr>
        <w:t>Onshore Local Substation Tariff</w:t>
      </w:r>
      <w:bookmarkEnd w:id="224"/>
      <w:bookmarkEnd w:id="225"/>
      <w:bookmarkEnd w:id="226"/>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27"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27"/>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28" w:name="_Toc274049691"/>
      <w:r w:rsidRPr="00543982">
        <w:rPr>
          <w:rFonts w:ascii="Arial" w:hAnsi="Arial" w:cs="Arial"/>
          <w:b/>
        </w:rPr>
        <w:t>Offshore substation local tariff</w:t>
      </w:r>
      <w:bookmarkEnd w:id="228"/>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29" w:name="_Toc49661115"/>
      <w:bookmarkStart w:id="230" w:name="_Toc274049692"/>
      <w:bookmarkEnd w:id="217"/>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29"/>
    <w:bookmarkEnd w:id="230"/>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31" w:name="_Toc32201079"/>
      <w:bookmarkStart w:id="232" w:name="_Toc49661116"/>
      <w:bookmarkStart w:id="233" w:name="_Toc274049693"/>
      <w:r>
        <w:t>Final £/kW Tariff</w:t>
      </w:r>
      <w:bookmarkEnd w:id="231"/>
      <w:bookmarkEnd w:id="232"/>
      <w:bookmarkEnd w:id="233"/>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76679A"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76679A"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34" w:name="_Toc274049694"/>
      <w:r w:rsidRPr="007B2988">
        <w:t>Stability &amp; Predictability of TNUoS tariffs</w:t>
      </w:r>
      <w:bookmarkEnd w:id="234"/>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5B0A9F05" w14:textId="77777777" w:rsidR="007466E5" w:rsidRPr="005C70EE" w:rsidRDefault="007466E5" w:rsidP="007466E5">
                                <w:pPr>
                                  <w:rPr>
                                    <w:sz w:val="24"/>
                                    <w:szCs w:val="24"/>
                                  </w:rPr>
                                </w:pP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6B01829C" w14:textId="77777777" w:rsidR="007466E5" w:rsidRPr="005C70EE" w:rsidRDefault="007466E5" w:rsidP="007466E5">
                                <w:pPr>
                                  <w:rPr>
                                    <w:color w:val="00B050"/>
                                    <w:sz w:val="24"/>
                                    <w:szCs w:val="24"/>
                                  </w:rPr>
                                </w:pP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7B0269D0" w14:textId="77777777" w:rsidR="007466E5" w:rsidRPr="005C70EE" w:rsidRDefault="007466E5" w:rsidP="007466E5">
                                <w:pPr>
                                  <w:rPr>
                                    <w:sz w:val="24"/>
                                    <w:szCs w:val="24"/>
                                  </w:rPr>
                                </w:pP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384F8B93" w14:textId="77777777" w:rsidR="007466E5" w:rsidRPr="005C70EE" w:rsidRDefault="007466E5" w:rsidP="007466E5">
                                <w:pPr>
                                  <w:rPr>
                                    <w:sz w:val="24"/>
                                    <w:szCs w:val="24"/>
                                  </w:rPr>
                                </w:pPr>
                              </w:p>
                            </w:txbxContent>
                          </wps:txbx>
                          <wps:bodyPr wrap="square" lIns="0" tIns="0" rIns="0" bIns="0" rtlCol="0">
                            <a:noAutofit/>
                          </wps:bodyPr>
                        </wps:wsp>
                        <wps:wsp>
                          <wps:cNvPr id="1121566918" name="TextBox 38"/>
                          <wps:cNvSpPr txBox="1"/>
                          <wps:spPr>
                            <a:xfrm>
                              <a:off x="355600" y="1042002"/>
                              <a:ext cx="89535" cy="186055"/>
                            </a:xfrm>
                            <a:prstGeom prst="rect">
                              <a:avLst/>
                            </a:prstGeom>
                            <a:noFill/>
                          </wps:spPr>
                          <wps:txbx>
                            <w:txbxContent>
                              <w:p w14:paraId="4777B080" w14:textId="77777777" w:rsidR="007466E5" w:rsidRPr="005C70EE" w:rsidRDefault="007466E5" w:rsidP="007466E5">
                                <w:pPr>
                                  <w:rPr>
                                    <w:sz w:val="24"/>
                                    <w:szCs w:val="24"/>
                                  </w:rPr>
                                </w:pPr>
                              </w:p>
                            </w:txbxContent>
                          </wps:txbx>
                          <wps:bodyPr wrap="none" lIns="0" tIns="0" rIns="0" bIns="0" rtlCol="0">
                            <a:spAutoFit/>
                          </wps:bodyPr>
                        </wps:wsp>
                        <wps:wsp>
                          <wps:cNvPr id="1121566919" name="TextBox 39"/>
                          <wps:cNvSpPr txBox="1"/>
                          <wps:spPr>
                            <a:xfrm>
                              <a:off x="2184385" y="1073577"/>
                              <a:ext cx="89535" cy="186055"/>
                            </a:xfrm>
                            <a:prstGeom prst="rect">
                              <a:avLst/>
                            </a:prstGeom>
                            <a:noFill/>
                          </wps:spPr>
                          <wps:txbx>
                            <w:txbxContent>
                              <w:p w14:paraId="7FFE5CF9" w14:textId="77777777" w:rsidR="007466E5" w:rsidRPr="005C70EE" w:rsidRDefault="007466E5" w:rsidP="007466E5">
                                <w:pPr>
                                  <w:rPr>
                                    <w:color w:val="00B050"/>
                                    <w:sz w:val="24"/>
                                    <w:szCs w:val="24"/>
                                  </w:rPr>
                                </w:pP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5B0A9F05" w14:textId="77777777" w:rsidR="007466E5" w:rsidRPr="005C70EE" w:rsidRDefault="007466E5" w:rsidP="007466E5">
                          <w:pPr>
                            <w:rPr>
                              <w:sz w:val="24"/>
                              <w:szCs w:val="24"/>
                            </w:rPr>
                          </w:pP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6B01829C" w14:textId="77777777" w:rsidR="007466E5" w:rsidRPr="005C70EE" w:rsidRDefault="007466E5" w:rsidP="007466E5">
                          <w:pPr>
                            <w:rPr>
                              <w:color w:val="00B050"/>
                              <w:sz w:val="24"/>
                              <w:szCs w:val="24"/>
                            </w:rPr>
                          </w:pP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7B0269D0" w14:textId="77777777" w:rsidR="007466E5" w:rsidRPr="005C70EE" w:rsidRDefault="007466E5" w:rsidP="007466E5">
                          <w:pPr>
                            <w:rPr>
                              <w:sz w:val="24"/>
                              <w:szCs w:val="24"/>
                            </w:rPr>
                          </w:pP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384F8B93" w14:textId="77777777" w:rsidR="007466E5" w:rsidRPr="005C70EE" w:rsidRDefault="007466E5" w:rsidP="007466E5">
                          <w:pPr>
                            <w:rPr>
                              <w:sz w:val="24"/>
                              <w:szCs w:val="24"/>
                            </w:rPr>
                          </w:pPr>
                        </w:p>
                      </w:txbxContent>
                    </v:textbox>
                  </v:shape>
                  <v:shape id="TextBox 38" o:spid="_x0000_s1032" type="#_x0000_t202" style="position:absolute;left:3556;top:10420;width:895;height:18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777B080" w14:textId="77777777" w:rsidR="007466E5" w:rsidRPr="005C70EE" w:rsidRDefault="007466E5" w:rsidP="007466E5">
                          <w:pPr>
                            <w:rPr>
                              <w:sz w:val="24"/>
                              <w:szCs w:val="24"/>
                            </w:rPr>
                          </w:pPr>
                        </w:p>
                      </w:txbxContent>
                    </v:textbox>
                  </v:shape>
                  <v:shape id="TextBox 39" o:spid="_x0000_s1033" type="#_x0000_t202" style="position:absolute;left:21843;top:10735;width:896;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7FFE5CF9" w14:textId="77777777" w:rsidR="007466E5" w:rsidRPr="005C70EE" w:rsidRDefault="007466E5" w:rsidP="007466E5">
                          <w:pPr>
                            <w:rPr>
                              <w:color w:val="00B050"/>
                              <w:sz w:val="24"/>
                              <w:szCs w:val="24"/>
                            </w:rPr>
                          </w:pP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35" w:name="_Toc32201081"/>
      <w:bookmarkStart w:id="236"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37"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37"/>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38"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38"/>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39" w:name="_Toc32201082"/>
      <w:bookmarkStart w:id="240" w:name="_Toc49661119"/>
      <w:bookmarkEnd w:id="235"/>
      <w:bookmarkEnd w:id="236"/>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41" w:name="_Ref506957800"/>
      <w:bookmarkStart w:id="242" w:name="_Toc32201083"/>
      <w:bookmarkStart w:id="243" w:name="_Toc49661120"/>
      <w:bookmarkStart w:id="244" w:name="_Toc98821478"/>
      <w:bookmarkStart w:id="245" w:name="_Toc111259845"/>
      <w:bookmarkStart w:id="246" w:name="_Toc111262532"/>
      <w:bookmarkStart w:id="247" w:name="_Toc274049695"/>
      <w:bookmarkEnd w:id="239"/>
      <w:bookmarkEnd w:id="240"/>
      <w:r w:rsidRPr="00D54761">
        <w:rPr>
          <w:bCs/>
          <w:color w:val="auto"/>
          <w:sz w:val="28"/>
          <w:szCs w:val="28"/>
        </w:rPr>
        <w:t>14.16 Derivation of the Transmission Network Use of System Energy Consumption Tariff</w:t>
      </w:r>
      <w:bookmarkEnd w:id="241"/>
      <w:bookmarkEnd w:id="242"/>
      <w:bookmarkEnd w:id="243"/>
      <w:r w:rsidRPr="00D54761">
        <w:rPr>
          <w:bCs/>
          <w:color w:val="auto"/>
          <w:sz w:val="28"/>
          <w:szCs w:val="28"/>
        </w:rPr>
        <w:t xml:space="preserve"> and Short Term Capacity Tariff</w:t>
      </w:r>
      <w:bookmarkEnd w:id="244"/>
      <w:bookmarkEnd w:id="245"/>
      <w:bookmarkEnd w:id="246"/>
      <w:r w:rsidRPr="00D54761">
        <w:rPr>
          <w:bCs/>
          <w:color w:val="auto"/>
          <w:sz w:val="28"/>
          <w:szCs w:val="28"/>
        </w:rPr>
        <w:t>s</w:t>
      </w:r>
      <w:bookmarkEnd w:id="247"/>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48" w:name="_Toc274049696"/>
      <w:r>
        <w:t>Short Term Transmission Entry Capacity (STTEC) Tariff</w:t>
      </w:r>
      <w:bookmarkEnd w:id="248"/>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49" w:name="_Toc274049697"/>
      <w:r w:rsidRPr="00DC7159">
        <w:t>Limited Duration Transmission Entry Capacity (LDTEC) Tariffs</w:t>
      </w:r>
      <w:bookmarkEnd w:id="249"/>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50"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51" w:name="_Toc32201085"/>
      <w:bookmarkStart w:id="252" w:name="_Toc49661123"/>
      <w:bookmarkStart w:id="253" w:name="_Toc274049698"/>
      <w:bookmarkEnd w:id="250"/>
      <w:r w:rsidRPr="00D54761">
        <w:rPr>
          <w:color w:val="auto"/>
          <w:sz w:val="28"/>
          <w:szCs w:val="28"/>
        </w:rPr>
        <w:t>14.17 Demand Charges</w:t>
      </w:r>
      <w:bookmarkEnd w:id="251"/>
      <w:bookmarkEnd w:id="252"/>
      <w:bookmarkEnd w:id="253"/>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54" w:name="_Toc32201086"/>
      <w:bookmarkStart w:id="255" w:name="_Toc49661124"/>
      <w:bookmarkStart w:id="256" w:name="_Toc274049699"/>
      <w:r>
        <w:t>Parties Liable for Demand Charges</w:t>
      </w:r>
      <w:bookmarkEnd w:id="254"/>
      <w:bookmarkEnd w:id="255"/>
      <w:bookmarkEnd w:id="256"/>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57" w:name="_Toc32201087"/>
      <w:bookmarkStart w:id="258" w:name="_Toc49661125"/>
      <w:bookmarkStart w:id="259" w:name="_Toc274049700"/>
      <w:r>
        <w:t xml:space="preserve">Basis of </w:t>
      </w:r>
      <w:r w:rsidR="00010EB2">
        <w:t>Demand Locational</w:t>
      </w:r>
      <w:r>
        <w:t xml:space="preserve"> Charges</w:t>
      </w:r>
      <w:bookmarkEnd w:id="257"/>
      <w:bookmarkEnd w:id="258"/>
      <w:bookmarkEnd w:id="259"/>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318E3D"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61318E3D"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60" w:name="_Toc49661126"/>
      <w:bookmarkStart w:id="261"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260"/>
    <w:bookmarkEnd w:id="261"/>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62" w:name="_Toc49661127"/>
      <w:bookmarkStart w:id="263" w:name="_Toc274049702"/>
      <w:r w:rsidRPr="004248A1">
        <w:rPr>
          <w:rFonts w:ascii="Arial" w:hAnsi="Arial" w:cs="Arial"/>
          <w:b/>
        </w:rPr>
        <w:t>Power Stations with a Bilateral Connection Agreement</w:t>
      </w:r>
      <w:bookmarkEnd w:id="262"/>
      <w:r w:rsidRPr="004248A1">
        <w:rPr>
          <w:rFonts w:ascii="Arial" w:hAnsi="Arial" w:cs="Arial"/>
          <w:b/>
        </w:rPr>
        <w:t xml:space="preserve"> and Licensable Generation with a Bilateral Embedded Generation Agreement</w:t>
      </w:r>
      <w:bookmarkEnd w:id="263"/>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64" w:name="_Toc49661128"/>
      <w:bookmarkStart w:id="265" w:name="_Toc274049703"/>
      <w:r w:rsidRPr="004248A1">
        <w:rPr>
          <w:rFonts w:ascii="Arial" w:hAnsi="Arial" w:cs="Arial"/>
          <w:b/>
        </w:rPr>
        <w:t>Exemptible Generation and Derogated Distribution Interconnectors with a Bilateral Embedded Generation Agreement</w:t>
      </w:r>
      <w:bookmarkEnd w:id="264"/>
      <w:bookmarkEnd w:id="265"/>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66" w:name="_Toc32201088"/>
      <w:bookmarkStart w:id="267" w:name="_Toc49661130"/>
    </w:p>
    <w:p w14:paraId="2145EB86" w14:textId="77777777" w:rsidR="006661FE" w:rsidRDefault="006661FE" w:rsidP="006661FE">
      <w:pPr>
        <w:pStyle w:val="Heading2"/>
      </w:pPr>
      <w:bookmarkStart w:id="268" w:name="_Toc274049704"/>
      <w:r>
        <w:t>Small Generators Tariffs</w:t>
      </w:r>
      <w:bookmarkEnd w:id="268"/>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69" w:name="_Toc274049705"/>
      <w:r>
        <w:t>The Triad</w:t>
      </w:r>
      <w:bookmarkEnd w:id="266"/>
      <w:bookmarkEnd w:id="267"/>
      <w:bookmarkEnd w:id="269"/>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70"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70"/>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71" w:name="_Toc497131269"/>
      <w:r w:rsidR="006661FE">
        <w:fldChar w:fldCharType="begin"/>
      </w:r>
      <w:r w:rsidR="006661FE">
        <w:instrText xml:space="preserve"> XE "Triad" </w:instrText>
      </w:r>
      <w:r w:rsidR="006661FE">
        <w:fldChar w:fldCharType="end"/>
      </w:r>
      <w:bookmarkEnd w:id="271"/>
      <w:r w:rsidR="006661FE">
        <w:fldChar w:fldCharType="begin"/>
      </w:r>
      <w:r w:rsidR="006661FE">
        <w:instrText xml:space="preserve"> XE "Trading Unit" </w:instrText>
      </w:r>
      <w:r w:rsidR="006661FE">
        <w:fldChar w:fldCharType="end"/>
      </w:r>
    </w:p>
    <w:bookmarkStart w:id="272"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72"/>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73" w:name="_Hlt497734631"/>
      <w:bookmarkEnd w:id="273"/>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74" w:name="_Hlk35263653"/>
      <w:bookmarkStart w:id="275" w:name="_Hlk35263622"/>
      <w:r w:rsidRPr="00010EB2">
        <w:rPr>
          <w:rFonts w:ascii="Arial" w:hAnsi="Arial" w:cs="Arial"/>
          <w:b/>
        </w:rPr>
        <w:t>Initial Reconciliation Part 2 – Non-half-hourly metered demand</w:t>
      </w:r>
    </w:p>
    <w:bookmarkEnd w:id="274"/>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76" w:name="_Hlk35263694"/>
      <w:r w:rsidRPr="00010EB2">
        <w:rPr>
          <w:rFonts w:ascii="Arial" w:hAnsi="Arial" w:cs="Arial"/>
        </w:rPr>
        <w:t xml:space="preserve">non-half-hourly metered demand will be </w:t>
      </w:r>
      <w:bookmarkEnd w:id="276"/>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75"/>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76679A"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77"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78" w:name="_Toc274049713"/>
      <w:r>
        <w:t>Further Information</w:t>
      </w:r>
      <w:bookmarkEnd w:id="278"/>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79" w:name="_Toc32201092"/>
      <w:bookmarkStart w:id="280" w:name="_Toc49661139"/>
      <w:bookmarkStart w:id="281" w:name="_Toc274049714"/>
      <w:bookmarkEnd w:id="277"/>
      <w:r w:rsidRPr="00FE40FB">
        <w:rPr>
          <w:color w:val="auto"/>
          <w:sz w:val="28"/>
          <w:szCs w:val="28"/>
        </w:rPr>
        <w:t>14.18 Generation charges</w:t>
      </w:r>
      <w:bookmarkEnd w:id="279"/>
      <w:bookmarkEnd w:id="280"/>
      <w:bookmarkEnd w:id="281"/>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82" w:name="_Toc32201093"/>
      <w:bookmarkStart w:id="283" w:name="_Toc49661140"/>
      <w:bookmarkStart w:id="284" w:name="_Toc274049715"/>
      <w:r>
        <w:t>Parties Liable for Generation Charges</w:t>
      </w:r>
      <w:bookmarkEnd w:id="282"/>
      <w:bookmarkEnd w:id="283"/>
      <w:bookmarkEnd w:id="284"/>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85" w:name="_Toc274049716"/>
      <w:bookmarkStart w:id="286" w:name="_Toc32201094"/>
      <w:bookmarkStart w:id="287" w:name="_Toc49661141"/>
      <w:r>
        <w:t>Structure of Generation Charges</w:t>
      </w:r>
      <w:bookmarkEnd w:id="285"/>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76679A">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76679A">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76679A">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88" w:name="_Toc274049717"/>
      <w:r>
        <w:t>Basis of Wider Generation Charges</w:t>
      </w:r>
      <w:bookmarkEnd w:id="286"/>
      <w:bookmarkEnd w:id="287"/>
      <w:bookmarkEnd w:id="288"/>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89" w:name="_Toc274049718"/>
      <w:r w:rsidRPr="00887323">
        <w:rPr>
          <w:rFonts w:ascii="Arial" w:hAnsi="Arial" w:cs="Arial"/>
          <w:b/>
        </w:rPr>
        <w:t>Generation with positive wider tariffs</w:t>
      </w:r>
      <w:bookmarkEnd w:id="289"/>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90" w:name="_Ref272935596"/>
      <w:r>
        <w:t>The short-term chargeable capacity for Power Stations situated with positive generation tariffs is any approved STTEC or LDTEC applicable to that Power Station during a valid STTEC Period or LDTEC Period, as appropriate.</w:t>
      </w:r>
      <w:bookmarkEnd w:id="290"/>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93" w:name="_Toc49661143"/>
      <w:bookmarkStart w:id="294" w:name="_Toc274049719"/>
      <w:r w:rsidRPr="004248A1">
        <w:rPr>
          <w:rFonts w:ascii="Arial" w:hAnsi="Arial" w:cs="Arial"/>
          <w:b/>
        </w:rPr>
        <w:t xml:space="preserve">Generation with negative wider </w:t>
      </w:r>
      <w:bookmarkEnd w:id="293"/>
      <w:r w:rsidRPr="004248A1">
        <w:rPr>
          <w:rFonts w:ascii="Arial" w:hAnsi="Arial" w:cs="Arial"/>
          <w:b/>
        </w:rPr>
        <w:t>tariffs</w:t>
      </w:r>
      <w:bookmarkEnd w:id="294"/>
    </w:p>
    <w:p w14:paraId="5B84D42C" w14:textId="77777777" w:rsidR="006661FE" w:rsidRDefault="006661FE" w:rsidP="007D27B2">
      <w:pPr>
        <w:pStyle w:val="1"/>
        <w:numPr>
          <w:ilvl w:val="0"/>
          <w:numId w:val="73"/>
        </w:numPr>
        <w:jc w:val="both"/>
      </w:pPr>
      <w:bookmarkStart w:id="295"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96"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96"/>
    </w:p>
    <w:bookmarkEnd w:id="295"/>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97" w:name="_Toc274049720"/>
      <w:r>
        <w:t>Basis of Local Generation Charges</w:t>
      </w:r>
      <w:bookmarkEnd w:id="297"/>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98" w:name="_Toc497131273"/>
      <w:bookmarkStart w:id="299" w:name="_Toc32201095"/>
      <w:bookmarkStart w:id="300" w:name="_Toc49661145"/>
      <w:bookmarkStart w:id="301" w:name="_Toc274049722"/>
      <w:bookmarkStart w:id="302" w:name="_Hlt497625183"/>
      <w:r>
        <w:t>Monthly Charges</w:t>
      </w:r>
      <w:bookmarkEnd w:id="298"/>
      <w:bookmarkEnd w:id="299"/>
      <w:bookmarkEnd w:id="300"/>
      <w:bookmarkEnd w:id="301"/>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03" w:name="_Hlt532284319"/>
      <w:bookmarkStart w:id="304" w:name="_Ref272933161"/>
      <w:bookmarkEnd w:id="303"/>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04"/>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05" w:name="_Toc274049723"/>
      <w:r>
        <w:t>Ad hoc Charges</w:t>
      </w:r>
      <w:bookmarkEnd w:id="305"/>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06" w:name="_Toc274049724"/>
      <w:r w:rsidRPr="00FE2E3E">
        <w:t>Embedded Transmission Use of System Charges “ETUoS”</w:t>
      </w:r>
      <w:bookmarkEnd w:id="306"/>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07"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307"/>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76679A"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308" w:name="_Hlk155617635"/>
      <w:r w:rsidR="00CC06E2" w:rsidRPr="00CD5631">
        <w:rPr>
          <w:u w:val="single"/>
          <w:vertAlign w:val="subscript"/>
        </w:rPr>
        <w:t>DNO</w:t>
      </w:r>
      <w:bookmarkEnd w:id="308"/>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09" w:name="_Toc32201096"/>
      <w:bookmarkStart w:id="310" w:name="_Toc49661146"/>
      <w:bookmarkStart w:id="311" w:name="_Toc274049725"/>
      <w:r>
        <w:t>Reconciliation of Generation Charges</w:t>
      </w:r>
      <w:bookmarkEnd w:id="309"/>
      <w:bookmarkEnd w:id="310"/>
      <w:bookmarkEnd w:id="311"/>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12" w:name="_Toc32201097"/>
      <w:bookmarkStart w:id="313" w:name="_Toc49661147"/>
      <w:bookmarkStart w:id="314" w:name="_Toc274049726"/>
      <w:bookmarkEnd w:id="302"/>
      <w:r>
        <w:t>Further Information</w:t>
      </w:r>
      <w:bookmarkEnd w:id="312"/>
      <w:bookmarkEnd w:id="313"/>
      <w:bookmarkEnd w:id="314"/>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15" w:name="_Toc32201098"/>
      <w:r>
        <w:br w:type="page"/>
      </w:r>
      <w:bookmarkStart w:id="316" w:name="_Toc49661148"/>
      <w:bookmarkStart w:id="317" w:name="_Toc274049727"/>
      <w:r w:rsidRPr="00FE40FB">
        <w:rPr>
          <w:color w:val="auto"/>
          <w:sz w:val="28"/>
          <w:szCs w:val="28"/>
        </w:rPr>
        <w:t>14.19 Data Requirements</w:t>
      </w:r>
      <w:bookmarkEnd w:id="315"/>
      <w:bookmarkEnd w:id="316"/>
      <w:bookmarkEnd w:id="317"/>
    </w:p>
    <w:p w14:paraId="1B1F56AD" w14:textId="77777777" w:rsidR="006661FE" w:rsidRDefault="006661FE" w:rsidP="006661FE">
      <w:pPr>
        <w:pStyle w:val="Heading2"/>
      </w:pPr>
    </w:p>
    <w:p w14:paraId="1C4CFCE6" w14:textId="77777777" w:rsidR="006661FE" w:rsidRDefault="006661FE" w:rsidP="006661FE">
      <w:pPr>
        <w:pStyle w:val="Heading2"/>
      </w:pPr>
      <w:bookmarkStart w:id="318" w:name="_Toc32201099"/>
      <w:bookmarkStart w:id="319" w:name="_Toc49661149"/>
      <w:bookmarkStart w:id="320" w:name="_Toc274049728"/>
      <w:r>
        <w:t>Data Required for Charge Setting</w:t>
      </w:r>
      <w:bookmarkEnd w:id="318"/>
      <w:bookmarkEnd w:id="319"/>
      <w:bookmarkEnd w:id="320"/>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21" w:name="_Toc32201100"/>
      <w:bookmarkStart w:id="322" w:name="_Toc49661150"/>
      <w:bookmarkStart w:id="323" w:name="_Toc274049729"/>
      <w:r>
        <w:t>Data Required for Calculating Users’ Charges</w:t>
      </w:r>
      <w:bookmarkEnd w:id="321"/>
      <w:bookmarkEnd w:id="322"/>
      <w:bookmarkEnd w:id="323"/>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24" w:name="_Toc32201101"/>
      <w:r>
        <w:br w:type="page"/>
      </w:r>
      <w:bookmarkStart w:id="325" w:name="_Toc49661151"/>
      <w:bookmarkStart w:id="326" w:name="_Toc274049730"/>
      <w:r w:rsidRPr="00FE40FB">
        <w:rPr>
          <w:color w:val="auto"/>
          <w:sz w:val="28"/>
          <w:szCs w:val="28"/>
        </w:rPr>
        <w:t>14.20 Applications</w:t>
      </w:r>
      <w:bookmarkEnd w:id="324"/>
      <w:bookmarkEnd w:id="325"/>
      <w:bookmarkEnd w:id="326"/>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27" w:name="_Ref531603538"/>
      <w:bookmarkStart w:id="328" w:name="_Toc32201102"/>
      <w:r>
        <w:br w:type="page"/>
      </w:r>
      <w:bookmarkStart w:id="329" w:name="_Toc49661152"/>
      <w:bookmarkStart w:id="330" w:name="_Toc274049731"/>
      <w:bookmarkEnd w:id="327"/>
      <w:bookmarkEnd w:id="328"/>
      <w:r w:rsidRPr="00FE40FB">
        <w:rPr>
          <w:color w:val="auto"/>
        </w:rPr>
        <w:t xml:space="preserve">14.21 </w:t>
      </w:r>
      <w:r w:rsidRPr="00FE40FB">
        <w:rPr>
          <w:color w:val="auto"/>
          <w:sz w:val="28"/>
          <w:szCs w:val="28"/>
        </w:rPr>
        <w:t>Transport Model Example</w:t>
      </w:r>
      <w:bookmarkEnd w:id="329"/>
      <w:bookmarkEnd w:id="330"/>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1F24ACEB" w:rsidR="006661FE" w:rsidRDefault="0076679A"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441" type="#_x0000_t75" style="position:absolute;left:0;text-align:left;margin-left:-23.3pt;margin-top:23.05pt;width:482.45pt;height:185.45pt;z-index:251658245" o:allowincell="f">
            <v:imagedata r:id="rId82"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0AEC8"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B6B0F"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958F0"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5D0A6B7E" w:rsidR="006661FE" w:rsidRDefault="0076679A" w:rsidP="006661FE">
      <w:pPr>
        <w:pStyle w:val="BodyText"/>
        <w:rPr>
          <w:sz w:val="22"/>
        </w:rPr>
      </w:pPr>
      <w:r>
        <w:pict w14:anchorId="29F276B0">
          <v:shape id="_x0000_s2442" type="#_x0000_t75" style="position:absolute;margin-left:-16.1pt;margin-top:23.95pt;width:468.1pt;height:179.95pt;z-index:251658246" o:allowincell="f">
            <v:imagedata r:id="rId83"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3CA9C7C" w:rsidR="002412ED" w:rsidRDefault="0076679A" w:rsidP="002412ED">
      <w:pPr>
        <w:ind w:left="720" w:hanging="720"/>
        <w:jc w:val="both"/>
        <w:rPr>
          <w:rFonts w:ascii="Arial" w:hAnsi="Arial"/>
          <w:sz w:val="22"/>
        </w:rPr>
      </w:pPr>
      <w:r>
        <w:rPr>
          <w:noProof/>
        </w:rPr>
        <w:pict w14:anchorId="55C016E1">
          <v:shape id="_x0000_s2443" type="#_x0000_t75" style="position:absolute;left:0;text-align:left;margin-left:-12pt;margin-top:5.8pt;width:468.1pt;height:179.95pt;z-index:251658267">
            <v:imagedata r:id="rId84"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3EE22779" w:rsidR="002412ED" w:rsidRDefault="0076679A" w:rsidP="002412ED">
      <w:pPr>
        <w:pStyle w:val="BodyText"/>
        <w:rPr>
          <w:rFonts w:ascii="Arial" w:hAnsi="Arial" w:cs="Arial"/>
          <w:sz w:val="22"/>
        </w:rPr>
      </w:pPr>
      <w:r>
        <w:rPr>
          <w:noProof/>
        </w:rPr>
        <w:pict w14:anchorId="453A9785">
          <v:shape id="_x0000_s2444" type="#_x0000_t75" style="position:absolute;margin-left:-23.35pt;margin-top:33.75pt;width:484.5pt;height:187.5pt;z-index:251658268">
            <v:imagedata r:id="rId85"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0511327D" w:rsidR="002412ED" w:rsidRDefault="0076679A" w:rsidP="002412ED">
      <w:pPr>
        <w:pStyle w:val="BodyText"/>
        <w:rPr>
          <w:rFonts w:ascii="Arial" w:hAnsi="Arial" w:cs="Arial"/>
          <w:sz w:val="22"/>
        </w:rPr>
      </w:pPr>
      <w:r>
        <w:rPr>
          <w:rFonts w:ascii="Arial" w:hAnsi="Arial" w:cs="Arial"/>
          <w:noProof/>
          <w:sz w:val="22"/>
        </w:rPr>
        <w:pict w14:anchorId="73D3A4BA">
          <v:shape id="_x0000_s2445" type="#_x0000_t75" style="position:absolute;margin-left:-22pt;margin-top:23.3pt;width:498.35pt;height:221.3pt;z-index:251658269">
            <v:imagedata r:id="rId86"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FCA9D9A" w:rsidR="002412ED" w:rsidRDefault="0076679A" w:rsidP="002412ED">
      <w:pPr>
        <w:pStyle w:val="BodyText2"/>
        <w:jc w:val="both"/>
        <w:rPr>
          <w:rFonts w:ascii="Arial" w:hAnsi="Arial" w:cs="Arial"/>
          <w:i w:val="0"/>
        </w:rPr>
      </w:pPr>
      <w:r>
        <w:rPr>
          <w:rFonts w:ascii="Arial" w:hAnsi="Arial" w:cs="Arial"/>
          <w:i w:val="0"/>
          <w:noProof/>
          <w:lang w:eastAsia="en-GB"/>
        </w:rPr>
        <w:pict w14:anchorId="1963647D">
          <v:shape id="_x0000_s2446" type="#_x0000_t75" style="position:absolute;left:0;text-align:left;margin-left:-.65pt;margin-top:-18.1pt;width:484.5pt;height:198.05pt;z-index:251658270">
            <v:imagedata r:id="rId87"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1D1C48"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D56A006"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31" w:name="_Toc32201103"/>
      <w:r>
        <w:br w:type="page"/>
      </w:r>
      <w:bookmarkStart w:id="332" w:name="_Toc49661153"/>
      <w:bookmarkStart w:id="333"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331"/>
      <w:bookmarkEnd w:id="332"/>
      <w:bookmarkEnd w:id="333"/>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F6704"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34" w:name="_Toc32201104"/>
      <w:bookmarkStart w:id="335" w:name="_Toc49661154"/>
      <w:bookmarkStart w:id="336"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34"/>
      <w:bookmarkEnd w:id="335"/>
      <w:bookmarkEnd w:id="336"/>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337" w:name="_Ref491664379"/>
      <w:bookmarkStart w:id="338" w:name="_Toc32201105"/>
      <w:r w:rsidRPr="004248A1">
        <w:rPr>
          <w:rFonts w:ascii="Arial" w:hAnsi="Arial" w:cs="Arial"/>
          <w:sz w:val="22"/>
          <w:szCs w:val="22"/>
        </w:rPr>
        <w:br w:type="page"/>
      </w:r>
      <w:bookmarkStart w:id="339" w:name="_Toc49661155"/>
      <w:bookmarkStart w:id="340" w:name="_Toc274049734"/>
      <w:r w:rsidRPr="00CD5631">
        <w:rPr>
          <w:rFonts w:ascii="Arial" w:hAnsi="Arial" w:cs="Arial"/>
          <w:b/>
          <w:sz w:val="28"/>
          <w:szCs w:val="28"/>
        </w:rPr>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337"/>
      <w:bookmarkEnd w:id="338"/>
      <w:bookmarkEnd w:id="339"/>
      <w:bookmarkEnd w:id="340"/>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341" w:name="_Hlt479666837"/>
      <w:bookmarkStart w:id="342" w:name="_Hlt506623598"/>
      <w:bookmarkEnd w:id="341"/>
      <w:bookmarkEnd w:id="342"/>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43" w:name="_Toc946728"/>
    </w:p>
    <w:p w14:paraId="2D914181" w14:textId="77777777" w:rsidR="006661FE" w:rsidRPr="004248A1" w:rsidRDefault="006661FE" w:rsidP="006661FE">
      <w:pPr>
        <w:pStyle w:val="Heading2"/>
        <w:rPr>
          <w:rFonts w:ascii="Arial" w:hAnsi="Arial" w:cs="Arial"/>
        </w:rPr>
      </w:pPr>
      <w:bookmarkStart w:id="344" w:name="_Toc32201106"/>
      <w:bookmarkStart w:id="345" w:name="_Toc49661156"/>
      <w:bookmarkStart w:id="346" w:name="_Toc274049735"/>
      <w:r w:rsidRPr="004248A1">
        <w:rPr>
          <w:rFonts w:ascii="Arial" w:hAnsi="Arial" w:cs="Arial"/>
        </w:rPr>
        <w:t>Monthly Charges</w:t>
      </w:r>
      <w:bookmarkEnd w:id="343"/>
      <w:bookmarkEnd w:id="344"/>
      <w:bookmarkEnd w:id="345"/>
      <w:bookmarkEnd w:id="346"/>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347" w:name="_Toc946729"/>
      <w:bookmarkStart w:id="348" w:name="_Toc32201107"/>
      <w:bookmarkStart w:id="349" w:name="_Toc49661157"/>
      <w:bookmarkStart w:id="350" w:name="_Toc274049736"/>
      <w:r>
        <w:t>Initial Reconciliation (Part 1</w:t>
      </w:r>
      <w:r w:rsidR="003A0CB9">
        <w:t>a</w:t>
      </w:r>
      <w:r>
        <w:t>)</w:t>
      </w:r>
      <w:bookmarkEnd w:id="347"/>
      <w:bookmarkEnd w:id="348"/>
      <w:bookmarkEnd w:id="349"/>
      <w:bookmarkEnd w:id="350"/>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351" w:name="_Toc946730"/>
      <w:bookmarkStart w:id="352" w:name="_Toc32201108"/>
      <w:bookmarkStart w:id="353" w:name="_Toc49661158"/>
      <w:bookmarkStart w:id="354" w:name="_Toc274049737"/>
      <w:r w:rsidRPr="008E4447">
        <w:rPr>
          <w:rFonts w:ascii="Arial" w:hAnsi="Arial" w:cs="Arial"/>
          <w:szCs w:val="22"/>
        </w:rPr>
        <w:t>Initial Reconciliation (Part 2)</w:t>
      </w:r>
      <w:bookmarkEnd w:id="351"/>
      <w:bookmarkEnd w:id="352"/>
      <w:bookmarkEnd w:id="353"/>
      <w:bookmarkEnd w:id="354"/>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76679A" w:rsidP="00FD5479">
      <w:pPr>
        <w:pStyle w:val="Header"/>
        <w:tabs>
          <w:tab w:val="left" w:pos="2835"/>
        </w:tabs>
        <w:ind w:left="3402" w:hanging="3402"/>
        <w:jc w:val="center"/>
        <w:rPr>
          <w:rFonts w:ascii="Arial" w:hAnsi="Arial" w:cs="Arial"/>
          <w:b/>
          <w:szCs w:val="22"/>
        </w:rPr>
      </w:pPr>
      <w:hyperlink r:id="rId98"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355" w:name="_Toc946732"/>
      <w:bookmarkStart w:id="356" w:name="_Toc32201109"/>
      <w:bookmarkStart w:id="357"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355"/>
    <w:bookmarkEnd w:id="356"/>
    <w:bookmarkEnd w:id="357"/>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58" w:name="_Ref531684937"/>
      <w:bookmarkStart w:id="359" w:name="_Toc32201110"/>
      <w:r w:rsidRPr="008E4447">
        <w:rPr>
          <w:rFonts w:ascii="Arial" w:hAnsi="Arial" w:cs="Arial"/>
          <w:sz w:val="22"/>
          <w:szCs w:val="22"/>
        </w:rPr>
        <w:br w:type="page"/>
      </w:r>
      <w:bookmarkStart w:id="360" w:name="_Toc274049739"/>
      <w:bookmarkStart w:id="361"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360"/>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309B4"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3667C4"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590F26"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62" w:name="_Hlt501343668"/>
      <w:bookmarkStart w:id="363" w:name="_Hlt488742812"/>
      <w:bookmarkStart w:id="364" w:name="_Toc32201111"/>
      <w:bookmarkStart w:id="365" w:name="_Toc49661161"/>
      <w:bookmarkStart w:id="366" w:name="_Toc274049740"/>
      <w:bookmarkEnd w:id="358"/>
      <w:bookmarkEnd w:id="359"/>
      <w:bookmarkEnd w:id="361"/>
      <w:bookmarkEnd w:id="362"/>
      <w:bookmarkEnd w:id="363"/>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364"/>
      <w:bookmarkEnd w:id="365"/>
      <w:bookmarkEnd w:id="366"/>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67" w:name="_Toc32201112"/>
      <w:bookmarkStart w:id="368" w:name="_Toc49661162"/>
      <w:bookmarkStart w:id="369" w:name="_Toc274049741"/>
      <w:r>
        <w:t>Demand Charges</w:t>
      </w:r>
      <w:bookmarkEnd w:id="367"/>
      <w:bookmarkEnd w:id="368"/>
      <w:bookmarkEnd w:id="369"/>
    </w:p>
    <w:p w14:paraId="6FFEEB6C" w14:textId="1B0D25FE" w:rsidR="00E010AE" w:rsidRDefault="0076679A" w:rsidP="006661FE">
      <w:pPr>
        <w:pStyle w:val="1"/>
        <w:jc w:val="both"/>
      </w:pPr>
      <w:bookmarkStart w:id="370" w:name="_Toc32201113"/>
      <w:bookmarkStart w:id="371" w:name="_Toc49661163"/>
      <w:r>
        <w:rPr>
          <w:noProof/>
          <w:sz w:val="20"/>
        </w:rPr>
        <w:pict w14:anchorId="095B0C15">
          <v:shape id="_x0000_s2447" type="#_x0000_t75" style="position:absolute;left:0;text-align:left;margin-left:-18pt;margin-top:17.7pt;width:570.95pt;height:585pt;z-index:251658266">
            <v:imagedata r:id="rId99"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372" w:name="OLE_LINK9"/>
      <w:bookmarkStart w:id="373" w:name="OLE_LINK12"/>
      <w:bookmarkEnd w:id="370"/>
      <w:bookmarkEnd w:id="371"/>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72"/>
      <w:bookmarkEnd w:id="373"/>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74"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74"/>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75"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75"/>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76"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76"/>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77"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77"/>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78" w:name="_Toc70749747"/>
      <w:bookmarkStart w:id="379"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78"/>
      <w:bookmarkEnd w:id="379"/>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80"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380"/>
    </w:p>
    <w:p w14:paraId="70CE6CDB" w14:textId="77777777" w:rsidR="006661FE" w:rsidRDefault="006661FE">
      <w:pPr>
        <w:pStyle w:val="1"/>
        <w:jc w:val="both"/>
      </w:pPr>
    </w:p>
    <w:p w14:paraId="3A32FE67" w14:textId="77777777" w:rsidR="006661FE" w:rsidRPr="007B2988" w:rsidRDefault="006661FE" w:rsidP="006661FE">
      <w:pPr>
        <w:pStyle w:val="Heading2"/>
      </w:pPr>
      <w:bookmarkStart w:id="381" w:name="_Toc274049748"/>
      <w:r w:rsidRPr="007B2988">
        <w:t>Stability of tariffs</w:t>
      </w:r>
      <w:bookmarkEnd w:id="381"/>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82" w:name="_Toc274049749"/>
      <w:r w:rsidRPr="007B2988">
        <w:t>Predictability of tariffs</w:t>
      </w:r>
      <w:bookmarkEnd w:id="382"/>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383" w:name="_Toc3598575"/>
      <w:bookmarkStart w:id="384" w:name="_Toc35675434"/>
      <w:bookmarkStart w:id="385"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383"/>
    <w:bookmarkEnd w:id="384"/>
    <w:bookmarkEnd w:id="385"/>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86" w:name="_Hlt474031874"/>
      <w:bookmarkEnd w:id="386"/>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387"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Default="009016A7" w:rsidP="007D27B2">
      <w:pPr>
        <w:numPr>
          <w:ilvl w:val="0"/>
          <w:numId w:val="61"/>
        </w:numPr>
        <w:tabs>
          <w:tab w:val="clear" w:pos="1440"/>
          <w:tab w:val="num" w:pos="2347"/>
        </w:tabs>
        <w:ind w:left="2347"/>
        <w:rPr>
          <w:ins w:id="388" w:author="Author" w:date="2024-05-21T12:05:00Z"/>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p w14:paraId="38C6C0C7" w14:textId="5026B080" w:rsidR="00862010" w:rsidRPr="004E043A" w:rsidRDefault="004E043A" w:rsidP="004E043A">
      <w:pPr>
        <w:numPr>
          <w:ilvl w:val="0"/>
          <w:numId w:val="61"/>
        </w:numPr>
        <w:tabs>
          <w:tab w:val="clear" w:pos="1440"/>
          <w:tab w:val="num" w:pos="2347"/>
        </w:tabs>
        <w:ind w:left="2347"/>
        <w:rPr>
          <w:rFonts w:ascii="Arial" w:hAnsi="Arial"/>
          <w:sz w:val="22"/>
        </w:rPr>
      </w:pPr>
      <w:ins w:id="389" w:author="Author" w:date="2024-05-21T12:05:00Z">
        <w:r w:rsidRPr="004E043A">
          <w:rPr>
            <w:rFonts w:ascii="Arial" w:hAnsi="Arial"/>
            <w:sz w:val="22"/>
          </w:rPr>
          <w:t>All costs under Relevant Contracts awarded through the Onshore Tender Process</w:t>
        </w:r>
      </w:ins>
      <w:ins w:id="390" w:author="Author" w:date="2024-05-21T12:06:00Z">
        <w:r w:rsidR="003445E7">
          <w:rPr>
            <w:rFonts w:ascii="Arial" w:hAnsi="Arial"/>
            <w:sz w:val="22"/>
          </w:rPr>
          <w:t>.</w:t>
        </w:r>
      </w:ins>
    </w:p>
    <w:bookmarkEnd w:id="387"/>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76679A"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76679A"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76679A"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76679A"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76679A"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76679A"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91"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91"/>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The Company would 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76679A"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76679A"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25" type="#_x0000_t75" style="width:35.25pt;height:21.75pt" o:ole="">
                  <v:imagedata r:id="rId102" o:title=""/>
                </v:shape>
                <o:OLEObject Type="Embed" ProgID="Equation.3" ShapeID="_x0000_i1025" DrawAspect="Content" ObjectID="_1778475427" r:id="rId103"/>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26" type="#_x0000_t75" style="width:57.75pt;height:21.75pt" o:ole="">
                  <v:imagedata r:id="rId104" o:title=""/>
                </v:shape>
                <o:OLEObject Type="Embed" ProgID="Equation.3" ShapeID="_x0000_i1026" DrawAspect="Content" ObjectID="_1778475428" r:id="rId105"/>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27" type="#_x0000_t75" style="width:42.75pt;height:21.75pt" o:ole="">
                  <v:imagedata r:id="rId106" o:title=""/>
                </v:shape>
                <o:OLEObject Type="Embed" ProgID="Equation.3" ShapeID="_x0000_i1027" DrawAspect="Content" ObjectID="_1778475429" r:id="rId107"/>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392" w:name="BSUoSend"/>
      <w:bookmarkEnd w:id="392"/>
    </w:p>
    <w:sectPr w:rsidR="006A4386" w:rsidRPr="00FC681D" w:rsidSect="00B311F1">
      <w:headerReference w:type="even" r:id="rId108"/>
      <w:headerReference w:type="default" r:id="rId109"/>
      <w:footerReference w:type="even" r:id="rId110"/>
      <w:footerReference w:type="default" r:id="rId111"/>
      <w:headerReference w:type="first" r:id="rId112"/>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A7A0F" w14:textId="77777777" w:rsidR="004B2879" w:rsidRDefault="004B2879" w:rsidP="001046D7">
      <w:pPr>
        <w:pStyle w:val="LogoCaption"/>
      </w:pPr>
      <w:r>
        <w:separator/>
      </w:r>
    </w:p>
  </w:endnote>
  <w:endnote w:type="continuationSeparator" w:id="0">
    <w:p w14:paraId="1FED621C" w14:textId="77777777" w:rsidR="004B2879" w:rsidRDefault="004B2879" w:rsidP="001046D7">
      <w:pPr>
        <w:pStyle w:val="LogoCaption"/>
      </w:pPr>
      <w:r>
        <w:continuationSeparator/>
      </w:r>
    </w:p>
  </w:endnote>
  <w:endnote w:type="continuationNotice" w:id="1">
    <w:p w14:paraId="64C060EE" w14:textId="77777777" w:rsidR="004B2879" w:rsidRDefault="004B28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C3640" w14:textId="77777777" w:rsidR="004B2879" w:rsidRDefault="004B2879" w:rsidP="001046D7">
      <w:pPr>
        <w:pStyle w:val="LogoCaption"/>
      </w:pPr>
      <w:r>
        <w:separator/>
      </w:r>
    </w:p>
  </w:footnote>
  <w:footnote w:type="continuationSeparator" w:id="0">
    <w:p w14:paraId="16F9F538" w14:textId="77777777" w:rsidR="004B2879" w:rsidRDefault="004B2879" w:rsidP="001046D7">
      <w:pPr>
        <w:pStyle w:val="LogoCaption"/>
      </w:pPr>
      <w:r>
        <w:continuationSeparator/>
      </w:r>
    </w:p>
  </w:footnote>
  <w:footnote w:type="continuationNotice" w:id="1">
    <w:p w14:paraId="752AE1E3" w14:textId="77777777" w:rsidR="004B2879" w:rsidRDefault="004B2879"/>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91" w:name="OLE_LINK4"/>
      <w:bookmarkStart w:id="292" w:name="OLE_LINK5"/>
      <w:r w:rsidRPr="00222B22">
        <w:rPr>
          <w:rFonts w:cs="Arial"/>
          <w:sz w:val="18"/>
          <w:szCs w:val="18"/>
        </w:rPr>
        <w:t xml:space="preserve">LDTEC Indicative Block Offer </w:t>
      </w:r>
      <w:bookmarkEnd w:id="291"/>
      <w:bookmarkEnd w:id="292"/>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93"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94" w:name="bmkLogoCaptionEven" w:colFirst="0" w:colLast="0"/>
          <w:bookmarkEnd w:id="393"/>
        </w:p>
      </w:tc>
    </w:tr>
    <w:bookmarkEnd w:id="394"/>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95"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96" w:name="bmkLogoCaption" w:colFirst="0" w:colLast="0"/>
          <w:bookmarkEnd w:id="395"/>
        </w:p>
      </w:tc>
    </w:tr>
    <w:bookmarkEnd w:id="396"/>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PpK0X2bogO1INExvXibkrR0rdPWup63QpxrMBcYCBTVY1E1bAVN/ApGYbIBGiVza2hmS2XmJR3jEKt3xhW5iLQ==" w:salt="eFp/wnAK3/FGKcdqS3OkWw=="/>
  <w:defaultTabStop w:val="720"/>
  <w:characterSpacingControl w:val="doNotCompress"/>
  <w:hdrShapeDefaults>
    <o:shapedefaults v:ext="edit" spidmax="245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71F"/>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0686"/>
    <w:rsid w:val="00161DCC"/>
    <w:rsid w:val="0016297C"/>
    <w:rsid w:val="00162D21"/>
    <w:rsid w:val="001636F1"/>
    <w:rsid w:val="00163EF8"/>
    <w:rsid w:val="001646AB"/>
    <w:rsid w:val="00165B57"/>
    <w:rsid w:val="00167D5C"/>
    <w:rsid w:val="001707AF"/>
    <w:rsid w:val="00170EAD"/>
    <w:rsid w:val="00171050"/>
    <w:rsid w:val="00171675"/>
    <w:rsid w:val="001726D3"/>
    <w:rsid w:val="00173865"/>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76A"/>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8623C"/>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2F6F6C"/>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264AE"/>
    <w:rsid w:val="00331FAC"/>
    <w:rsid w:val="00333C1A"/>
    <w:rsid w:val="00333CCF"/>
    <w:rsid w:val="0033649F"/>
    <w:rsid w:val="00336708"/>
    <w:rsid w:val="00337BA5"/>
    <w:rsid w:val="00341953"/>
    <w:rsid w:val="00343D36"/>
    <w:rsid w:val="00344196"/>
    <w:rsid w:val="003444F6"/>
    <w:rsid w:val="003445E7"/>
    <w:rsid w:val="0034465B"/>
    <w:rsid w:val="00344B08"/>
    <w:rsid w:val="00344B91"/>
    <w:rsid w:val="00344D48"/>
    <w:rsid w:val="003456A2"/>
    <w:rsid w:val="00345902"/>
    <w:rsid w:val="00345958"/>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64D8"/>
    <w:rsid w:val="0045707F"/>
    <w:rsid w:val="004573B7"/>
    <w:rsid w:val="00460ACC"/>
    <w:rsid w:val="00461271"/>
    <w:rsid w:val="004633BA"/>
    <w:rsid w:val="00465617"/>
    <w:rsid w:val="00465E2B"/>
    <w:rsid w:val="004662E3"/>
    <w:rsid w:val="00466EF2"/>
    <w:rsid w:val="004673B0"/>
    <w:rsid w:val="004678E9"/>
    <w:rsid w:val="00467B48"/>
    <w:rsid w:val="0047010D"/>
    <w:rsid w:val="00471090"/>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5C1D"/>
    <w:rsid w:val="00496335"/>
    <w:rsid w:val="0049643C"/>
    <w:rsid w:val="004A0547"/>
    <w:rsid w:val="004A0C48"/>
    <w:rsid w:val="004A371B"/>
    <w:rsid w:val="004A7AA0"/>
    <w:rsid w:val="004A7B56"/>
    <w:rsid w:val="004B04B2"/>
    <w:rsid w:val="004B1232"/>
    <w:rsid w:val="004B20F9"/>
    <w:rsid w:val="004B287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43A"/>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05BD"/>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0EEA"/>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287A"/>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2C7"/>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11EB"/>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79A"/>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1C49"/>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9"/>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3B66"/>
    <w:rsid w:val="008042D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21D8"/>
    <w:rsid w:val="008336F0"/>
    <w:rsid w:val="008354F9"/>
    <w:rsid w:val="008402D2"/>
    <w:rsid w:val="00842051"/>
    <w:rsid w:val="008426A8"/>
    <w:rsid w:val="008430AA"/>
    <w:rsid w:val="00843205"/>
    <w:rsid w:val="0084619F"/>
    <w:rsid w:val="00846D6E"/>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2010"/>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1DF7"/>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1DFE"/>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1C6"/>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6406"/>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0B16"/>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0DBC"/>
    <w:rsid w:val="00B311F1"/>
    <w:rsid w:val="00B31A9B"/>
    <w:rsid w:val="00B32C59"/>
    <w:rsid w:val="00B32DAE"/>
    <w:rsid w:val="00B35561"/>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2347"/>
    <w:rsid w:val="00C14B15"/>
    <w:rsid w:val="00C15DAC"/>
    <w:rsid w:val="00C160D8"/>
    <w:rsid w:val="00C161D6"/>
    <w:rsid w:val="00C16FF6"/>
    <w:rsid w:val="00C20CDC"/>
    <w:rsid w:val="00C2170F"/>
    <w:rsid w:val="00C2266B"/>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090"/>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67B14"/>
    <w:rsid w:val="00D70E63"/>
    <w:rsid w:val="00D71BE4"/>
    <w:rsid w:val="00D733C9"/>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2E91"/>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B41"/>
    <w:rsid w:val="00E0392A"/>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9657A"/>
    <w:rsid w:val="00E97393"/>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E6676"/>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3A23"/>
    <w:rsid w:val="00F55994"/>
    <w:rsid w:val="00F567F6"/>
    <w:rsid w:val="00F570C9"/>
    <w:rsid w:val="00F571CE"/>
    <w:rsid w:val="00F60387"/>
    <w:rsid w:val="00F60D05"/>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12DA"/>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112" Type="http://schemas.openxmlformats.org/officeDocument/2006/relationships/header" Target="header3.xml"/><Relationship Id="rId16" Type="http://schemas.openxmlformats.org/officeDocument/2006/relationships/image" Target="media/image4.emf"/><Relationship Id="rId107" Type="http://schemas.openxmlformats.org/officeDocument/2006/relationships/oleObject" Target="embeddings/oleObject3.bin"/><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8.wmf"/><Relationship Id="rId5" Type="http://schemas.openxmlformats.org/officeDocument/2006/relationships/customXml" Target="../customXml/item5.xml"/><Relationship Id="rId90" Type="http://schemas.openxmlformats.org/officeDocument/2006/relationships/image" Target="media/image77.png"/><Relationship Id="rId95" Type="http://schemas.openxmlformats.org/officeDocument/2006/relationships/image" Target="media/image82.wmf"/><Relationship Id="rId22" Type="http://schemas.openxmlformats.org/officeDocument/2006/relationships/image" Target="media/image10.wmf"/><Relationship Id="rId27" Type="http://schemas.openxmlformats.org/officeDocument/2006/relationships/image" Target="media/image15.png"/><Relationship Id="rId43" Type="http://schemas.openxmlformats.org/officeDocument/2006/relationships/image" Target="media/image31.wmf"/><Relationship Id="rId48" Type="http://schemas.openxmlformats.org/officeDocument/2006/relationships/image" Target="media/image36.wmf"/><Relationship Id="rId64" Type="http://schemas.openxmlformats.org/officeDocument/2006/relationships/image" Target="media/image52.wmf"/><Relationship Id="rId69" Type="http://schemas.openxmlformats.org/officeDocument/2006/relationships/image" Target="media/image57.wmf"/><Relationship Id="rId113" Type="http://schemas.openxmlformats.org/officeDocument/2006/relationships/fontTable" Target="fontTable.xml"/><Relationship Id="rId80" Type="http://schemas.openxmlformats.org/officeDocument/2006/relationships/image" Target="media/image67.wmf"/><Relationship Id="rId85" Type="http://schemas.openxmlformats.org/officeDocument/2006/relationships/image" Target="media/image72.wmf"/><Relationship Id="rId12" Type="http://schemas.openxmlformats.org/officeDocument/2006/relationships/endnotes" Target="endnotes.xml"/><Relationship Id="rId17" Type="http://schemas.openxmlformats.org/officeDocument/2006/relationships/image" Target="media/image5.emf"/><Relationship Id="rId33" Type="http://schemas.openxmlformats.org/officeDocument/2006/relationships/image" Target="media/image21.wmf"/><Relationship Id="rId38" Type="http://schemas.openxmlformats.org/officeDocument/2006/relationships/image" Target="media/image26.wmf"/><Relationship Id="rId59" Type="http://schemas.openxmlformats.org/officeDocument/2006/relationships/image" Target="media/image47.wmf"/><Relationship Id="rId103" Type="http://schemas.openxmlformats.org/officeDocument/2006/relationships/oleObject" Target="embeddings/oleObject1.bin"/><Relationship Id="rId108" Type="http://schemas.openxmlformats.org/officeDocument/2006/relationships/header" Target="header1.xml"/><Relationship Id="rId54" Type="http://schemas.openxmlformats.org/officeDocument/2006/relationships/image" Target="media/image42.wmf"/><Relationship Id="rId70" Type="http://schemas.openxmlformats.org/officeDocument/2006/relationships/image" Target="media/image58.wmf"/><Relationship Id="rId75" Type="http://schemas.openxmlformats.org/officeDocument/2006/relationships/image" Target="media/image63.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image" Target="media/image90.wmf"/><Relationship Id="rId114"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wmf"/><Relationship Id="rId101" Type="http://schemas.openxmlformats.org/officeDocument/2006/relationships/image" Target="media/image87.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header" Target="header2.xml"/><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84.wmf"/><Relationship Id="rId104" Type="http://schemas.openxmlformats.org/officeDocument/2006/relationships/image" Target="media/image89.wmf"/><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image" Target="media/image74.wmf"/><Relationship Id="rId110" Type="http://schemas.openxmlformats.org/officeDocument/2006/relationships/footer" Target="footer1.xml"/><Relationship Id="rId61" Type="http://schemas.openxmlformats.org/officeDocument/2006/relationships/image" Target="media/image49.wmf"/><Relationship Id="rId82" Type="http://schemas.openxmlformats.org/officeDocument/2006/relationships/image" Target="media/image69.wmf"/><Relationship Id="rId19" Type="http://schemas.openxmlformats.org/officeDocument/2006/relationships/image" Target="media/image7.wmf"/><Relationship Id="rId14" Type="http://schemas.openxmlformats.org/officeDocument/2006/relationships/image" Target="media/image2.wmf"/><Relationship Id="rId30" Type="http://schemas.openxmlformats.org/officeDocument/2006/relationships/image" Target="media/image18.png"/><Relationship Id="rId35" Type="http://schemas.openxmlformats.org/officeDocument/2006/relationships/image" Target="media/image23.wmf"/><Relationship Id="rId56" Type="http://schemas.openxmlformats.org/officeDocument/2006/relationships/image" Target="media/image44.wmf"/><Relationship Id="rId77" Type="http://schemas.openxmlformats.org/officeDocument/2006/relationships/image" Target="media/image64.wmf"/><Relationship Id="rId100" Type="http://schemas.openxmlformats.org/officeDocument/2006/relationships/image" Target="media/image86.png"/><Relationship Id="rId105" Type="http://schemas.openxmlformats.org/officeDocument/2006/relationships/oleObject" Target="embeddings/oleObject2.bin"/><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93" Type="http://schemas.openxmlformats.org/officeDocument/2006/relationships/image" Target="media/image80.wmf"/><Relationship Id="rId98"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3" Type="http://schemas.openxmlformats.org/officeDocument/2006/relationships/customXml" Target="../customXml/item3.xml"/><Relationship Id="rId25" Type="http://schemas.openxmlformats.org/officeDocument/2006/relationships/image" Target="media/image13.wmf"/><Relationship Id="rId46" Type="http://schemas.openxmlformats.org/officeDocument/2006/relationships/image" Target="media/image34.wmf"/><Relationship Id="rId67" Type="http://schemas.openxmlformats.org/officeDocument/2006/relationships/image" Target="media/image55.wmf"/><Relationship Id="rId20" Type="http://schemas.openxmlformats.org/officeDocument/2006/relationships/image" Target="media/image8.wmf"/><Relationship Id="rId41" Type="http://schemas.openxmlformats.org/officeDocument/2006/relationships/image" Target="media/image29.png"/><Relationship Id="rId62" Type="http://schemas.openxmlformats.org/officeDocument/2006/relationships/image" Target="media/image50.wmf"/><Relationship Id="rId83" Type="http://schemas.openxmlformats.org/officeDocument/2006/relationships/image" Target="media/image70.wmf"/><Relationship Id="rId88" Type="http://schemas.openxmlformats.org/officeDocument/2006/relationships/image" Target="media/image75.png"/><Relationship Id="rId111"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0888CB42-0B6F-43A5-B29C-4B3B668AC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5.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44582</Words>
  <Characters>254121</Characters>
  <Application>Microsoft Office Word</Application>
  <DocSecurity>12</DocSecurity>
  <Lines>2117</Lines>
  <Paragraphs>596</Paragraphs>
  <ScaleCrop>false</ScaleCrop>
  <LinksUpToDate>false</LinksUpToDate>
  <CharactersWithSpaces>298107</CharactersWithSpaces>
  <SharedDoc>false</SharedDoc>
  <HLinks>
    <vt:vector size="12" baseType="variant">
      <vt:variant>
        <vt:i4>2490488</vt:i4>
      </vt:variant>
      <vt:variant>
        <vt:i4>35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2024-05-29T23:05:00Z</dcterms:created>
  <dcterms:modified xsi:type="dcterms:W3CDTF">2024-05-29T23:11:00Z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0x010100D9EBF54656C6004FB7ECF09128CBF7CC</vt:lpwstr>
  </property>
  <property fmtid="{D5CDD505-2E9C-101B-9397-08002B2CF9AE}" pid="8" name="MediaServiceImageTags">
    <vt:lpwstr/>
  </property>
</Properties>
</file>