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2965" w14:textId="77777777" w:rsidR="00540D4E" w:rsidRDefault="00C2141E" w:rsidP="00540D4E">
      <w:pPr>
        <w:pStyle w:val="Checklist"/>
        <w:tabs>
          <w:tab w:val="left" w:pos="4111"/>
        </w:tabs>
      </w:pPr>
      <w:r>
        <w:t>Code Administrato</w:t>
      </w:r>
      <w:r w:rsidR="00E14E39">
        <w:t>r</w:t>
      </w:r>
      <w:r>
        <w:t xml:space="preserve"> Consultation</w:t>
      </w:r>
      <w:r w:rsidR="00540D4E" w:rsidRPr="00540D4E">
        <w:t xml:space="preserve"> Response Proforma</w:t>
      </w:r>
    </w:p>
    <w:p w14:paraId="4E9DCEDF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4E506DAC" w14:textId="77777777" w:rsidR="00A27FF1" w:rsidRDefault="00313FF2" w:rsidP="00A27FF1">
      <w:pPr>
        <w:pStyle w:val="Title"/>
        <w:rPr>
          <w:rStyle w:val="TitleChar"/>
          <w:sz w:val="40"/>
          <w:szCs w:val="40"/>
        </w:rPr>
      </w:pPr>
      <w:bookmarkStart w:id="0" w:name="_Hlk31877162"/>
      <w:r>
        <w:rPr>
          <w:rFonts w:cs="Arial"/>
          <w:sz w:val="28"/>
        </w:rPr>
        <w:t>CM</w:t>
      </w:r>
      <w:r w:rsidR="00A27FF1" w:rsidRPr="00A27FF1">
        <w:rPr>
          <w:rFonts w:cs="Arial"/>
          <w:sz w:val="28"/>
        </w:rPr>
        <w:t>098</w:t>
      </w:r>
      <w:r w:rsidRPr="00760AB5">
        <w:rPr>
          <w:rFonts w:cs="Arial"/>
          <w:sz w:val="28"/>
        </w:rPr>
        <w:t xml:space="preserve">: </w:t>
      </w:r>
      <w:sdt>
        <w:sdtPr>
          <w:rPr>
            <w:rFonts w:cs="Arial"/>
            <w:sz w:val="28"/>
          </w:rPr>
          <w:id w:val="-1635167212"/>
          <w:placeholder>
            <w:docPart w:val="FC31FCB78F4940AABB599572BEDC566F"/>
          </w:placeholder>
        </w:sdtPr>
        <w:sdtEndPr/>
        <w:sdtContent>
          <w:r w:rsidR="00A27FF1" w:rsidRPr="00A27FF1">
            <w:rPr>
              <w:rFonts w:cs="Arial"/>
              <w:sz w:val="28"/>
            </w:rPr>
            <w:t>Updating STC Arrangements to replacing the Electricity Arbitration Association with the London Court of International Arbitration</w:t>
          </w:r>
        </w:sdtContent>
      </w:sdt>
    </w:p>
    <w:p w14:paraId="494709E1" w14:textId="77777777" w:rsidR="003C60F9" w:rsidRPr="00CF795B" w:rsidRDefault="003C60F9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4552E0C4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1785ABDA" w14:textId="610E4F64" w:rsidR="00313FF2" w:rsidRPr="00CF795B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0" w:history="1">
        <w:r w:rsidR="00A27FF1" w:rsidRPr="00A27FF1">
          <w:rPr>
            <w:rStyle w:val="Hyperlink"/>
            <w:rFonts w:cs="Arial"/>
            <w:sz w:val="24"/>
          </w:rPr>
          <w:t>stcteam@nationalgrideso.com</w:t>
        </w:r>
      </w:hyperlink>
      <w:r w:rsidRPr="00A27FF1">
        <w:rPr>
          <w:rStyle w:val="Hyperlink"/>
          <w:rFonts w:cs="Arial"/>
          <w:sz w:val="24"/>
        </w:rPr>
        <w:t xml:space="preserve"> </w:t>
      </w:r>
      <w:r w:rsidRPr="00A27FF1">
        <w:rPr>
          <w:rFonts w:cs="Arial"/>
          <w:spacing w:val="-3"/>
          <w:sz w:val="24"/>
        </w:rPr>
        <w:t xml:space="preserve">by </w:t>
      </w:r>
      <w:r w:rsidR="00B474DD" w:rsidRPr="00A27FF1">
        <w:rPr>
          <w:rFonts w:cs="Arial"/>
          <w:b/>
          <w:spacing w:val="-3"/>
          <w:sz w:val="24"/>
        </w:rPr>
        <w:t>5</w:t>
      </w:r>
      <w:r w:rsidRPr="00A27FF1">
        <w:rPr>
          <w:rFonts w:cs="Arial"/>
          <w:b/>
          <w:spacing w:val="-3"/>
          <w:sz w:val="24"/>
        </w:rPr>
        <w:t>pm</w:t>
      </w:r>
      <w:r w:rsidRPr="00A27FF1">
        <w:rPr>
          <w:rFonts w:cs="Arial"/>
          <w:spacing w:val="-3"/>
          <w:sz w:val="24"/>
        </w:rPr>
        <w:t xml:space="preserve"> on </w:t>
      </w:r>
      <w:r w:rsidR="00A27FF1" w:rsidRPr="00A27FF1">
        <w:rPr>
          <w:rFonts w:cs="Arial"/>
          <w:b/>
          <w:spacing w:val="-3"/>
          <w:sz w:val="24"/>
        </w:rPr>
        <w:t>01 July 2024</w:t>
      </w:r>
      <w:r w:rsidRPr="00A27FF1">
        <w:rPr>
          <w:rFonts w:cs="Arial"/>
          <w:spacing w:val="-3"/>
          <w:sz w:val="24"/>
        </w:rPr>
        <w:t>.</w:t>
      </w:r>
      <w:r w:rsidRPr="00CF795B">
        <w:rPr>
          <w:rFonts w:cs="Arial"/>
          <w:spacing w:val="-3"/>
          <w:sz w:val="24"/>
        </w:rPr>
        <w:t xml:space="preserve">  Please note that any responses received after the deadline or sent to a different email address may not receive due consideration.</w:t>
      </w:r>
    </w:p>
    <w:p w14:paraId="7E1E8C34" w14:textId="5AA44BFF" w:rsidR="00313FF2" w:rsidRPr="00CF795B" w:rsidRDefault="00313FF2" w:rsidP="00313FF2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r w:rsidRPr="00F61649">
        <w:rPr>
          <w:rFonts w:cs="Arial"/>
          <w:sz w:val="24"/>
          <w:highlight w:val="yellow"/>
        </w:rPr>
        <w:t xml:space="preserve"> </w:t>
      </w:r>
      <w:hyperlink r:id="rId11" w:history="1">
        <w:r w:rsidR="00A27FF1" w:rsidRPr="00A27FF1">
          <w:rPr>
            <w:rStyle w:val="Hyperlink"/>
            <w:rFonts w:cs="Arial"/>
            <w:sz w:val="24"/>
          </w:rPr>
          <w:t>stcteam@nationalgrideso.com</w:t>
        </w:r>
      </w:hyperlink>
    </w:p>
    <w:p w14:paraId="74F5A810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0D2F3194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0F3D73B6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438CD75F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65BA72F7" w14:textId="77777777" w:rsidTr="00760AB5">
        <w:trPr>
          <w:trHeight w:val="238"/>
        </w:trPr>
        <w:tc>
          <w:tcPr>
            <w:tcW w:w="3085" w:type="dxa"/>
          </w:tcPr>
          <w:p w14:paraId="668DBAFA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8170546911BB454FA33229385B2BC5B6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664AFC35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1A883A80" w14:textId="77777777" w:rsidTr="00760AB5">
        <w:trPr>
          <w:trHeight w:val="238"/>
        </w:trPr>
        <w:tc>
          <w:tcPr>
            <w:tcW w:w="3085" w:type="dxa"/>
          </w:tcPr>
          <w:p w14:paraId="3CD95548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DF5112E7D788400892B8EEA8C3A5D9DD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78A9860B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3B684333" w14:textId="77777777" w:rsidTr="00760AB5">
        <w:trPr>
          <w:trHeight w:val="238"/>
        </w:trPr>
        <w:tc>
          <w:tcPr>
            <w:tcW w:w="3085" w:type="dxa"/>
          </w:tcPr>
          <w:p w14:paraId="7739068E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25032ADD8E7F4766B37559CA8226057D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61BD6F6B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07D6DCA8" w14:textId="77777777" w:rsidTr="00760AB5">
        <w:trPr>
          <w:trHeight w:val="238"/>
        </w:trPr>
        <w:tc>
          <w:tcPr>
            <w:tcW w:w="3085" w:type="dxa"/>
          </w:tcPr>
          <w:p w14:paraId="29E6C183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25032ADD8E7F4766B37559CA8226057D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149A8B18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10075" w:rsidRPr="00CF795B" w14:paraId="4F3A74B6" w14:textId="77777777" w:rsidTr="003C31CD">
        <w:trPr>
          <w:trHeight w:val="238"/>
        </w:trPr>
        <w:tc>
          <w:tcPr>
            <w:tcW w:w="3085" w:type="dxa"/>
          </w:tcPr>
          <w:p w14:paraId="58DBD0B4" w14:textId="77777777" w:rsidR="00710075" w:rsidRDefault="00710075" w:rsidP="0071007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03E261A9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710075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1EC942D3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2A15557F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0F7DAF7F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63C2641D" w14:textId="77777777" w:rsidR="001D1A18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3387A997" w14:textId="77777777" w:rsidR="001D1A18" w:rsidRPr="001D1A18" w:rsidRDefault="006A67FE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7681E5C3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705856DC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08091ADB" w14:textId="77777777" w:rsidR="001D1A18" w:rsidRDefault="006A67FE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6057EA72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27C9FBAB" w14:textId="77777777" w:rsidR="00710075" w:rsidRDefault="006A67FE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0AC8AA50" w14:textId="77777777" w:rsidR="00710075" w:rsidRDefault="006A67FE" w:rsidP="0071007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109C460F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56385C0E" w14:textId="77777777" w:rsidR="005F422C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67780A" w:rsidRPr="009329E0" w14:paraId="5CF14559" w14:textId="77777777" w:rsidTr="001F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4B305E2D" w14:textId="77777777" w:rsidR="0067780A" w:rsidRPr="00580906" w:rsidRDefault="0067780A" w:rsidP="001F2839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1999BD11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9F6EB0D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0A41C33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42DABF7F" w14:textId="77777777" w:rsidR="0067780A" w:rsidRPr="009329E0" w:rsidRDefault="006A67FE" w:rsidP="001F283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67780A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67780A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67780A" w:rsidRPr="00580906">
              <w:rPr>
                <w:b w:val="0"/>
                <w:bCs w:val="0"/>
                <w:i/>
              </w:rPr>
              <w:t xml:space="preserve"> </w:t>
            </w:r>
            <w:r w:rsidR="0067780A">
              <w:rPr>
                <w:b w:val="0"/>
                <w:bCs w:val="0"/>
                <w:i/>
              </w:rPr>
              <w:t xml:space="preserve">with </w:t>
            </w:r>
            <w:r w:rsidR="0067780A" w:rsidRPr="00580906">
              <w:rPr>
                <w:b w:val="0"/>
                <w:bCs w:val="0"/>
                <w:i/>
              </w:rPr>
              <w:t>industry</w:t>
            </w:r>
            <w:r w:rsidR="0067780A">
              <w:rPr>
                <w:b w:val="0"/>
                <w:bCs w:val="0"/>
                <w:i/>
              </w:rPr>
              <w:t xml:space="preserve"> and the Panel</w:t>
            </w:r>
            <w:r w:rsidR="0067780A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67780A" w14:paraId="4752757F" w14:textId="77777777" w:rsidTr="001F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2EFE5BD9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6F16589D" w14:textId="77777777" w:rsidR="0067780A" w:rsidRDefault="006A67FE" w:rsidP="001F283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67780A">
              <w:rPr>
                <w:i/>
              </w:rPr>
              <w:t xml:space="preserve">will be disclosed to the Authority in full but, unless specified, </w:t>
            </w:r>
            <w:r w:rsidR="0067780A" w:rsidRPr="00580906">
              <w:rPr>
                <w:i/>
                <w:u w:val="single"/>
              </w:rPr>
              <w:t>will not be shared</w:t>
            </w:r>
            <w:r w:rsidR="0067780A">
              <w:rPr>
                <w:i/>
              </w:rPr>
              <w:t xml:space="preserve"> with the Panel or the industry for further consideration)</w:t>
            </w:r>
          </w:p>
        </w:tc>
      </w:tr>
    </w:tbl>
    <w:p w14:paraId="417269B8" w14:textId="77777777" w:rsidR="0067780A" w:rsidRDefault="0067780A" w:rsidP="005F422C">
      <w:pPr>
        <w:rPr>
          <w:i/>
        </w:rPr>
      </w:pPr>
    </w:p>
    <w:p w14:paraId="5D4E96DA" w14:textId="77777777" w:rsidR="005F422C" w:rsidRPr="00AC4CF2" w:rsidRDefault="005F422C" w:rsidP="00677103">
      <w:pPr>
        <w:pStyle w:val="BodyText"/>
        <w:rPr>
          <w:rFonts w:cs="Arial"/>
          <w:b/>
          <w:sz w:val="24"/>
        </w:rPr>
      </w:pPr>
    </w:p>
    <w:p w14:paraId="6FED7819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STC Objectives are: </w:t>
      </w:r>
    </w:p>
    <w:p w14:paraId="0425399E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efficient discharge of the obligations imposed upon transmission licensees by transmission licences and the Act</w:t>
      </w:r>
    </w:p>
    <w:p w14:paraId="2320107B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development, maintenance and operation of an efficient, economical and coordinated system of electricity transmission</w:t>
      </w:r>
    </w:p>
    <w:p w14:paraId="20250D5C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facilitating effective competition in the generation and supply of electricity, and (so far as consistent therewith) facilitating such competition in the distribution of electricity</w:t>
      </w:r>
    </w:p>
    <w:p w14:paraId="487E519F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protection of the security and quality of supply and safe operation of the national electricity transmission system insofar as it relates to interactions between transmission licensees</w:t>
      </w:r>
    </w:p>
    <w:p w14:paraId="310E1A61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lastRenderedPageBreak/>
        <w:t>promotion of good industry practice and efficiency in the implementation and administration of the arrangements described in the STC.</w:t>
      </w:r>
    </w:p>
    <w:p w14:paraId="0516B802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 xml:space="preserve">facilitation of access to the national electricity transmission system for generation not yet connected to the national electricity transmission system or distribution </w:t>
      </w:r>
      <w:proofErr w:type="gramStart"/>
      <w:r w:rsidRPr="00D64BD6">
        <w:rPr>
          <w:i/>
        </w:rPr>
        <w:t>system;</w:t>
      </w:r>
      <w:proofErr w:type="gramEnd"/>
    </w:p>
    <w:p w14:paraId="539DE41D" w14:textId="77777777" w:rsidR="00313FF2" w:rsidRPr="00D64BD6" w:rsidRDefault="00313FF2" w:rsidP="00313FF2">
      <w:pPr>
        <w:pStyle w:val="ListParagraph"/>
        <w:numPr>
          <w:ilvl w:val="0"/>
          <w:numId w:val="14"/>
        </w:numPr>
        <w:spacing w:after="160" w:line="259" w:lineRule="auto"/>
        <w:rPr>
          <w:i/>
        </w:rPr>
      </w:pPr>
      <w:r w:rsidRPr="00D64BD6">
        <w:rPr>
          <w:i/>
        </w:rPr>
        <w:t>compliance with the Electricity Regulation and any relevant legally binding decision of the European Commission and/or the Agency.</w:t>
      </w:r>
    </w:p>
    <w:p w14:paraId="6B451FFF" w14:textId="77777777" w:rsidR="00313FF2" w:rsidRDefault="00313FF2" w:rsidP="00313FF2">
      <w:pPr>
        <w:rPr>
          <w:rFonts w:cs="Arial"/>
          <w:bCs/>
          <w:kern w:val="32"/>
          <w:sz w:val="24"/>
        </w:rPr>
      </w:pPr>
    </w:p>
    <w:p w14:paraId="4BBEB29C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760AB5" w:rsidRPr="00CF795B" w14:paraId="685F8361" w14:textId="77777777" w:rsidTr="00C258A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6DD6E6C2" w14:textId="77777777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 w:rsidR="001B771A"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150585" w:rsidRPr="00CF795B" w14:paraId="6D238D79" w14:textId="77777777" w:rsidTr="00150585">
        <w:trPr>
          <w:trHeight w:val="500"/>
        </w:trPr>
        <w:tc>
          <w:tcPr>
            <w:tcW w:w="483" w:type="dxa"/>
            <w:vMerge w:val="restart"/>
          </w:tcPr>
          <w:p w14:paraId="33401773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3CD0703E" w14:textId="77777777" w:rsidR="00150585" w:rsidRPr="00CF795B" w:rsidRDefault="00165C45" w:rsidP="00386948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solution(s) against the Applicable Objectives?</w:t>
            </w:r>
          </w:p>
        </w:tc>
        <w:tc>
          <w:tcPr>
            <w:tcW w:w="6353" w:type="dxa"/>
            <w:gridSpan w:val="2"/>
          </w:tcPr>
          <w:p w14:paraId="236ECFB8" w14:textId="77777777" w:rsidR="00150585" w:rsidRPr="00867B72" w:rsidRDefault="00150585" w:rsidP="00101C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believe </w:t>
            </w:r>
            <w:r w:rsidR="00165C45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="00165C45">
              <w:rPr>
                <w:sz w:val="24"/>
              </w:rPr>
              <w:t xml:space="preserve">proposed </w:t>
            </w:r>
            <w:r>
              <w:rPr>
                <w:sz w:val="24"/>
              </w:rPr>
              <w:t>solution</w:t>
            </w:r>
            <w:r w:rsidR="00165C45">
              <w:rPr>
                <w:sz w:val="24"/>
              </w:rPr>
              <w:t>(s)</w:t>
            </w:r>
            <w:r>
              <w:rPr>
                <w:sz w:val="24"/>
              </w:rPr>
              <w:t xml:space="preserve"> better facilitates:</w:t>
            </w:r>
          </w:p>
        </w:tc>
      </w:tr>
      <w:tr w:rsidR="00150585" w:rsidRPr="00CF795B" w14:paraId="52C81C07" w14:textId="77777777" w:rsidTr="00150585">
        <w:trPr>
          <w:trHeight w:val="126"/>
        </w:trPr>
        <w:tc>
          <w:tcPr>
            <w:tcW w:w="483" w:type="dxa"/>
            <w:vMerge/>
          </w:tcPr>
          <w:p w14:paraId="07F74DAD" w14:textId="77777777" w:rsidR="00150585" w:rsidRPr="00CF795B" w:rsidRDefault="00150585" w:rsidP="0015058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356B9CEC" w14:textId="77777777" w:rsidR="00150585" w:rsidRPr="009E1BFB" w:rsidRDefault="00150585" w:rsidP="00150585">
            <w:pPr>
              <w:rPr>
                <w:sz w:val="24"/>
              </w:rPr>
            </w:pPr>
          </w:p>
        </w:tc>
        <w:tc>
          <w:tcPr>
            <w:tcW w:w="1958" w:type="dxa"/>
          </w:tcPr>
          <w:p w14:paraId="7C6FD09D" w14:textId="77777777" w:rsidR="00150585" w:rsidRDefault="00150585" w:rsidP="0015058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395" w:type="dxa"/>
          </w:tcPr>
          <w:p w14:paraId="68A310CB" w14:textId="77777777" w:rsidR="00150585" w:rsidRDefault="006A67FE" w:rsidP="0015058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A 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B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D   </w:t>
            </w:r>
            <w:sdt>
              <w:sdtPr>
                <w:rPr>
                  <w:sz w:val="24"/>
                </w:rPr>
                <w:id w:val="57509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E</w:t>
            </w:r>
            <w:r w:rsidR="00B474DD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656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4D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474DD">
              <w:rPr>
                <w:sz w:val="24"/>
              </w:rPr>
              <w:t xml:space="preserve">F   </w:t>
            </w:r>
            <w:sdt>
              <w:sdtPr>
                <w:rPr>
                  <w:sz w:val="24"/>
                </w:rPr>
                <w:id w:val="9980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4D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474DD">
              <w:rPr>
                <w:sz w:val="24"/>
              </w:rPr>
              <w:t>G</w:t>
            </w:r>
          </w:p>
        </w:tc>
      </w:tr>
      <w:tr w:rsidR="00150585" w:rsidRPr="00CF795B" w14:paraId="352F93B1" w14:textId="77777777" w:rsidTr="00150585">
        <w:trPr>
          <w:trHeight w:val="500"/>
        </w:trPr>
        <w:tc>
          <w:tcPr>
            <w:tcW w:w="483" w:type="dxa"/>
            <w:vMerge/>
          </w:tcPr>
          <w:p w14:paraId="5A818E0D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37336AF4" w14:textId="77777777" w:rsidR="00150585" w:rsidRPr="009E1BFB" w:rsidRDefault="00150585" w:rsidP="00386948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1563557985"/>
            <w:placeholder>
              <w:docPart w:val="37404F2A41584EC98B33BCD373395EE7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4A9AF180" w14:textId="77777777" w:rsidR="00150585" w:rsidRDefault="00150585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01C28B9C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44ADE145" w14:textId="77777777" w:rsidR="00C258A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  <w:vMerge w:val="restart"/>
          </w:tcPr>
          <w:p w14:paraId="5DA7EAC2" w14:textId="77777777" w:rsidR="00C258AA" w:rsidRPr="00CF795B" w:rsidRDefault="00C258A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0DE5F463" w14:textId="77777777" w:rsidR="00C258AA" w:rsidRDefault="006A67FE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49DD409F" w14:textId="77777777" w:rsidR="00C258AA" w:rsidRDefault="006A67FE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4804F89D" w14:textId="77777777" w:rsidR="00C258AA" w:rsidRPr="00CF795B" w:rsidRDefault="00C258AA" w:rsidP="00386948">
            <w:pPr>
              <w:rPr>
                <w:rFonts w:cs="Arial"/>
                <w:sz w:val="24"/>
              </w:rPr>
            </w:pPr>
          </w:p>
        </w:tc>
      </w:tr>
      <w:tr w:rsidR="00C258AA" w:rsidRPr="00CF795B" w14:paraId="573FE81E" w14:textId="77777777" w:rsidTr="00150585">
        <w:trPr>
          <w:trHeight w:val="600"/>
        </w:trPr>
        <w:tc>
          <w:tcPr>
            <w:tcW w:w="483" w:type="dxa"/>
            <w:vMerge/>
          </w:tcPr>
          <w:p w14:paraId="1F729AB8" w14:textId="77777777" w:rsidR="00C258AA" w:rsidRDefault="00C258AA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0AA63D6C" w14:textId="77777777" w:rsidR="00C258AA" w:rsidRPr="00CF795B" w:rsidRDefault="00C258AA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458E32B5C7F847228FC3856E6C7AA4FC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268F01AC" w14:textId="77777777" w:rsidR="00C258AA" w:rsidRDefault="00C258AA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62906F08" w14:textId="77777777" w:rsidTr="00150585">
        <w:trPr>
          <w:trHeight w:val="264"/>
        </w:trPr>
        <w:tc>
          <w:tcPr>
            <w:tcW w:w="483" w:type="dxa"/>
          </w:tcPr>
          <w:p w14:paraId="49B8AF6C" w14:textId="77777777" w:rsidR="0006725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</w:tcPr>
          <w:p w14:paraId="4D2EAAFC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E63A4C0152E64C0EBA8935D279FF6FB5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12625CD7" w14:textId="77777777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2B39F34B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default" r:id="rId12"/>
      <w:footerReference w:type="default" r:id="rId13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AFD7" w14:textId="77777777" w:rsidR="00A27FF1" w:rsidRDefault="00A27FF1" w:rsidP="0006725A">
      <w:pPr>
        <w:spacing w:line="240" w:lineRule="auto"/>
      </w:pPr>
      <w:r>
        <w:separator/>
      </w:r>
    </w:p>
  </w:endnote>
  <w:endnote w:type="continuationSeparator" w:id="0">
    <w:p w14:paraId="56AF481B" w14:textId="77777777" w:rsidR="00A27FF1" w:rsidRDefault="00A27FF1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9F969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E01D854" w14:textId="77777777" w:rsidR="00B305B6" w:rsidRDefault="006A67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B88D" w14:textId="77777777" w:rsidR="00A27FF1" w:rsidRDefault="00A27FF1" w:rsidP="0006725A">
      <w:pPr>
        <w:spacing w:line="240" w:lineRule="auto"/>
      </w:pPr>
      <w:r>
        <w:separator/>
      </w:r>
    </w:p>
  </w:footnote>
  <w:footnote w:type="continuationSeparator" w:id="0">
    <w:p w14:paraId="00DE5F36" w14:textId="77777777" w:rsidR="00A27FF1" w:rsidRDefault="00A27FF1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947A" w14:textId="763F3164" w:rsidR="00313FF2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D024932" wp14:editId="2BBEC8C6">
          <wp:simplePos x="0" y="0"/>
          <wp:positionH relativeFrom="margin">
            <wp:posOffset>33655</wp:posOffset>
          </wp:positionH>
          <wp:positionV relativeFrom="page">
            <wp:posOffset>211455</wp:posOffset>
          </wp:positionV>
          <wp:extent cx="469900" cy="27432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24" t="-6855" b="-1"/>
                  <a:stretch/>
                </pic:blipFill>
                <pic:spPr bwMode="auto">
                  <a:xfrm>
                    <a:off x="0" y="0"/>
                    <a:ext cx="4699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>
      <w:t>Code Administrator Consultation</w:t>
    </w:r>
    <w:r w:rsidR="00313FF2">
      <w:t xml:space="preserve"> </w:t>
    </w:r>
    <w:r w:rsidR="00313FF2" w:rsidRPr="00A27FF1">
      <w:t>CM</w:t>
    </w:r>
    <w:r w:rsidR="00A27FF1" w:rsidRPr="00A27FF1">
      <w:t>098</w:t>
    </w:r>
  </w:p>
  <w:p w14:paraId="1206CB30" w14:textId="5BD1F3A4" w:rsidR="00A63A1C" w:rsidRDefault="00DF10F2" w:rsidP="00A63A1C">
    <w:pPr>
      <w:pStyle w:val="Header"/>
      <w:ind w:left="720" w:firstLine="720"/>
      <w:jc w:val="right"/>
    </w:pPr>
    <w:r>
      <w:tab/>
      <w:t xml:space="preserve">Published on </w:t>
    </w:r>
    <w:r w:rsidR="00A27FF1">
      <w:t>10 June 2024</w:t>
    </w:r>
    <w:r>
      <w:t xml:space="preserve"> - respond by 5pm on </w:t>
    </w:r>
    <w:r w:rsidR="00A27FF1">
      <w:t xml:space="preserve">01 July 2024 </w:t>
    </w:r>
  </w:p>
  <w:p w14:paraId="29ADB320" w14:textId="77777777" w:rsidR="004B76AD" w:rsidRDefault="006A67FE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6814">
    <w:abstractNumId w:val="2"/>
  </w:num>
  <w:num w:numId="2" w16cid:durableId="235945216">
    <w:abstractNumId w:val="6"/>
  </w:num>
  <w:num w:numId="3" w16cid:durableId="1895698250">
    <w:abstractNumId w:val="7"/>
  </w:num>
  <w:num w:numId="4" w16cid:durableId="1616717696">
    <w:abstractNumId w:val="9"/>
  </w:num>
  <w:num w:numId="5" w16cid:durableId="1059129777">
    <w:abstractNumId w:val="13"/>
  </w:num>
  <w:num w:numId="6" w16cid:durableId="971205190">
    <w:abstractNumId w:val="5"/>
  </w:num>
  <w:num w:numId="7" w16cid:durableId="2053530093">
    <w:abstractNumId w:val="8"/>
  </w:num>
  <w:num w:numId="8" w16cid:durableId="1799295904">
    <w:abstractNumId w:val="14"/>
  </w:num>
  <w:num w:numId="9" w16cid:durableId="1838184211">
    <w:abstractNumId w:val="4"/>
  </w:num>
  <w:num w:numId="10" w16cid:durableId="2039427104">
    <w:abstractNumId w:val="3"/>
  </w:num>
  <w:num w:numId="11" w16cid:durableId="537427681">
    <w:abstractNumId w:val="10"/>
  </w:num>
  <w:num w:numId="12" w16cid:durableId="1489857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27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585930">
    <w:abstractNumId w:val="0"/>
  </w:num>
  <w:num w:numId="15" w16cid:durableId="1844661060">
    <w:abstractNumId w:val="11"/>
  </w:num>
  <w:num w:numId="16" w16cid:durableId="7457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F1"/>
    <w:rsid w:val="00001630"/>
    <w:rsid w:val="000041D0"/>
    <w:rsid w:val="00056499"/>
    <w:rsid w:val="0006725A"/>
    <w:rsid w:val="00087C95"/>
    <w:rsid w:val="00096E17"/>
    <w:rsid w:val="000D146E"/>
    <w:rsid w:val="000D2193"/>
    <w:rsid w:val="000E273C"/>
    <w:rsid w:val="00101C71"/>
    <w:rsid w:val="00120E3B"/>
    <w:rsid w:val="00132DB3"/>
    <w:rsid w:val="00150585"/>
    <w:rsid w:val="00165C45"/>
    <w:rsid w:val="00183D8D"/>
    <w:rsid w:val="001B771A"/>
    <w:rsid w:val="001D1A18"/>
    <w:rsid w:val="001F7E62"/>
    <w:rsid w:val="00217075"/>
    <w:rsid w:val="002D2F08"/>
    <w:rsid w:val="002D7074"/>
    <w:rsid w:val="002E5BC7"/>
    <w:rsid w:val="002E610D"/>
    <w:rsid w:val="00313FF2"/>
    <w:rsid w:val="00315632"/>
    <w:rsid w:val="00330039"/>
    <w:rsid w:val="00386948"/>
    <w:rsid w:val="003B51E4"/>
    <w:rsid w:val="003C60F9"/>
    <w:rsid w:val="003C6C26"/>
    <w:rsid w:val="00425BE5"/>
    <w:rsid w:val="00434488"/>
    <w:rsid w:val="00441BF4"/>
    <w:rsid w:val="00486699"/>
    <w:rsid w:val="00540D4E"/>
    <w:rsid w:val="005C266B"/>
    <w:rsid w:val="005F422C"/>
    <w:rsid w:val="006103A5"/>
    <w:rsid w:val="006329D3"/>
    <w:rsid w:val="00677103"/>
    <w:rsid w:val="0067780A"/>
    <w:rsid w:val="006A67FE"/>
    <w:rsid w:val="006D6D23"/>
    <w:rsid w:val="006D6ECC"/>
    <w:rsid w:val="00710075"/>
    <w:rsid w:val="00713E51"/>
    <w:rsid w:val="00760AB5"/>
    <w:rsid w:val="00790E02"/>
    <w:rsid w:val="00794A5E"/>
    <w:rsid w:val="007D0BAB"/>
    <w:rsid w:val="0080152D"/>
    <w:rsid w:val="00811809"/>
    <w:rsid w:val="008312E5"/>
    <w:rsid w:val="00834C93"/>
    <w:rsid w:val="00836CFF"/>
    <w:rsid w:val="00867B72"/>
    <w:rsid w:val="00880771"/>
    <w:rsid w:val="009329E0"/>
    <w:rsid w:val="00962A13"/>
    <w:rsid w:val="009A7FD6"/>
    <w:rsid w:val="009D6B68"/>
    <w:rsid w:val="009F725B"/>
    <w:rsid w:val="00A10CD1"/>
    <w:rsid w:val="00A27FF1"/>
    <w:rsid w:val="00A4360D"/>
    <w:rsid w:val="00A7583F"/>
    <w:rsid w:val="00AC23C9"/>
    <w:rsid w:val="00AC4CF2"/>
    <w:rsid w:val="00B474DD"/>
    <w:rsid w:val="00B657DD"/>
    <w:rsid w:val="00B75DF3"/>
    <w:rsid w:val="00B97BDE"/>
    <w:rsid w:val="00BB7BAF"/>
    <w:rsid w:val="00BC1ACE"/>
    <w:rsid w:val="00BD020A"/>
    <w:rsid w:val="00BE2538"/>
    <w:rsid w:val="00C1178B"/>
    <w:rsid w:val="00C204B9"/>
    <w:rsid w:val="00C2141E"/>
    <w:rsid w:val="00C258AA"/>
    <w:rsid w:val="00C456F3"/>
    <w:rsid w:val="00CB6146"/>
    <w:rsid w:val="00CC6E43"/>
    <w:rsid w:val="00CF795B"/>
    <w:rsid w:val="00D14DB8"/>
    <w:rsid w:val="00D1705C"/>
    <w:rsid w:val="00D179EE"/>
    <w:rsid w:val="00D57053"/>
    <w:rsid w:val="00D8294C"/>
    <w:rsid w:val="00DD16A0"/>
    <w:rsid w:val="00DF10F2"/>
    <w:rsid w:val="00E14E39"/>
    <w:rsid w:val="00E41F07"/>
    <w:rsid w:val="00E63832"/>
    <w:rsid w:val="00E834D3"/>
    <w:rsid w:val="00EB1523"/>
    <w:rsid w:val="00ED38FD"/>
    <w:rsid w:val="00EF6704"/>
    <w:rsid w:val="00F20303"/>
    <w:rsid w:val="00F51984"/>
    <w:rsid w:val="00F61649"/>
    <w:rsid w:val="00F711FA"/>
    <w:rsid w:val="00F72ED7"/>
    <w:rsid w:val="00FB6E46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55212E"/>
  <w15:chartTrackingRefBased/>
  <w15:docId w15:val="{DE12A375-4346-473F-B027-EA58248D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78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27FF1"/>
    <w:pPr>
      <w:spacing w:line="240" w:lineRule="auto"/>
      <w:contextualSpacing/>
    </w:pPr>
    <w:rPr>
      <w:rFonts w:asciiTheme="majorHAnsi" w:eastAsiaTheme="majorEastAsia" w:hAnsiTheme="majorHAnsi" w:cstheme="majorBidi"/>
      <w:b/>
      <w:color w:val="F26522" w:themeColor="accent1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27FF1"/>
    <w:rPr>
      <w:rFonts w:asciiTheme="majorHAnsi" w:eastAsiaTheme="majorEastAsia" w:hAnsiTheme="majorHAnsi" w:cstheme="majorBidi"/>
      <w:b/>
      <w:color w:val="F26522" w:themeColor="accen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cteam@nationalgrideso.com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tc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orah.spencer\National%20Grid\Code%20Administrator%20-%20Team%20documents\SOPs%20and%20Templates\Modification%20and%20Panel%20templates\5.%20Consultation%20proforma%20and%20summary%20templates\CAC%20response%20proforma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70546911BB454FA33229385B2BC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C3497-12FE-47C9-8BCA-21BDDC701218}"/>
      </w:docPartPr>
      <w:docPartBody>
        <w:p w:rsidR="00310D55" w:rsidRDefault="00B2468F">
          <w:pPr>
            <w:pStyle w:val="8170546911BB454FA33229385B2BC5B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5112E7D788400892B8EEA8C3A5D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20338-5B63-4AD3-B85F-AE80A9CD7B79}"/>
      </w:docPartPr>
      <w:docPartBody>
        <w:p w:rsidR="00310D55" w:rsidRDefault="00B2468F">
          <w:pPr>
            <w:pStyle w:val="DF5112E7D788400892B8EEA8C3A5D9D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032ADD8E7F4766B37559CA82260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9F80A-4CE1-4B22-9D17-4E0BE7E6906B}"/>
      </w:docPartPr>
      <w:docPartBody>
        <w:p w:rsidR="00310D55" w:rsidRDefault="00B2468F">
          <w:pPr>
            <w:pStyle w:val="25032ADD8E7F4766B37559CA8226057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404F2A41584EC98B33BCD373395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CA1AC-C5D6-44A1-8AB6-FB26950AAEF1}"/>
      </w:docPartPr>
      <w:docPartBody>
        <w:p w:rsidR="00310D55" w:rsidRDefault="00B2468F">
          <w:pPr>
            <w:pStyle w:val="37404F2A41584EC98B33BCD373395EE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8E32B5C7F847228FC3856E6C7AA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606AE-E6CF-437E-91DA-F1E1E1B13AB2}"/>
      </w:docPartPr>
      <w:docPartBody>
        <w:p w:rsidR="00310D55" w:rsidRDefault="00B2468F">
          <w:pPr>
            <w:pStyle w:val="458E32B5C7F847228FC3856E6C7AA4F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3A4C0152E64C0EBA8935D279FF6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6B10B-426D-4E06-9470-3229FF640EEA}"/>
      </w:docPartPr>
      <w:docPartBody>
        <w:p w:rsidR="00310D55" w:rsidRDefault="00B2468F">
          <w:pPr>
            <w:pStyle w:val="E63A4C0152E64C0EBA8935D279FF6FB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1FCB78F4940AABB599572BEDC5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C0216-D0B4-4B7E-B5C3-CDA854F57587}"/>
      </w:docPartPr>
      <w:docPartBody>
        <w:p w:rsidR="00310D55" w:rsidRDefault="00B2468F" w:rsidP="00B2468F">
          <w:pPr>
            <w:pStyle w:val="FC31FCB78F4940AABB599572BEDC566F"/>
          </w:pPr>
          <w:r w:rsidRPr="00625C7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8F"/>
    <w:rsid w:val="00310D55"/>
    <w:rsid w:val="00B2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468F"/>
    <w:rPr>
      <w:color w:val="808080"/>
    </w:rPr>
  </w:style>
  <w:style w:type="paragraph" w:customStyle="1" w:styleId="8170546911BB454FA33229385B2BC5B6">
    <w:name w:val="8170546911BB454FA33229385B2BC5B6"/>
  </w:style>
  <w:style w:type="paragraph" w:customStyle="1" w:styleId="DF5112E7D788400892B8EEA8C3A5D9DD">
    <w:name w:val="DF5112E7D788400892B8EEA8C3A5D9DD"/>
  </w:style>
  <w:style w:type="paragraph" w:customStyle="1" w:styleId="25032ADD8E7F4766B37559CA8226057D">
    <w:name w:val="25032ADD8E7F4766B37559CA8226057D"/>
  </w:style>
  <w:style w:type="paragraph" w:customStyle="1" w:styleId="37404F2A41584EC98B33BCD373395EE7">
    <w:name w:val="37404F2A41584EC98B33BCD373395EE7"/>
  </w:style>
  <w:style w:type="paragraph" w:customStyle="1" w:styleId="458E32B5C7F847228FC3856E6C7AA4FC">
    <w:name w:val="458E32B5C7F847228FC3856E6C7AA4FC"/>
  </w:style>
  <w:style w:type="paragraph" w:customStyle="1" w:styleId="E63A4C0152E64C0EBA8935D279FF6FB5">
    <w:name w:val="E63A4C0152E64C0EBA8935D279FF6FB5"/>
  </w:style>
  <w:style w:type="paragraph" w:customStyle="1" w:styleId="FC31FCB78F4940AABB599572BEDC566F">
    <w:name w:val="FC31FCB78F4940AABB599572BEDC566F"/>
    <w:rsid w:val="00B246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ef49071052dc0dc05b10d2ed576e64d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64f208e9a4bdebf15ef9ba9b2f409001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  <ds:schemaRef ds:uri="3f6024f2-ec53-42bf-9fc5-b1e570b27390"/>
  </ds:schemaRefs>
</ds:datastoreItem>
</file>

<file path=customXml/itemProps3.xml><?xml version="1.0" encoding="utf-8"?>
<ds:datastoreItem xmlns:ds="http://schemas.openxmlformats.org/officeDocument/2006/customXml" ds:itemID="{87288D2C-5E64-4101-8730-554B1A0EA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CAC response proformav4.dotx</Template>
  <TotalTime>11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Deborah</dc:creator>
  <cp:keywords/>
  <dc:description/>
  <cp:lastModifiedBy>Deborah Spencer (ESO)</cp:lastModifiedBy>
  <cp:revision>2</cp:revision>
  <dcterms:created xsi:type="dcterms:W3CDTF">2024-06-07T14:39:00Z</dcterms:created>
  <dcterms:modified xsi:type="dcterms:W3CDTF">2024-06-07T14:54:00Z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MediaServiceImageTags">
    <vt:lpwstr/>
  </property>
</Properties>
</file>