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F6D53" w14:textId="77777777"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107"/>
        <w:gridCol w:w="527"/>
      </w:tblGrid>
      <w:tr w:rsidR="00046274" w:rsidRPr="007E0B31" w14:paraId="0CCA512A" w14:textId="77777777" w:rsidTr="490DE6A8">
        <w:trPr>
          <w:cantSplit/>
          <w:trHeight w:val="2332"/>
        </w:trPr>
        <w:tc>
          <w:tcPr>
            <w:tcW w:w="2884" w:type="dxa"/>
          </w:tcPr>
          <w:p w14:paraId="7B89EE24" w14:textId="77777777" w:rsidR="00C9274C" w:rsidRPr="007E0B31" w:rsidRDefault="00C9274C" w:rsidP="00510F5E">
            <w:pPr>
              <w:pStyle w:val="Arial11Bold"/>
              <w:rPr>
                <w:rFonts w:cs="Arial"/>
              </w:rPr>
            </w:pPr>
            <w:r w:rsidRPr="007E0B31">
              <w:rPr>
                <w:rFonts w:cs="Arial"/>
              </w:rPr>
              <w:t>Access Group</w:t>
            </w:r>
          </w:p>
        </w:tc>
        <w:tc>
          <w:tcPr>
            <w:tcW w:w="6634" w:type="dxa"/>
            <w:gridSpan w:val="2"/>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490DE6A8">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gridSpan w:val="2"/>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490DE6A8">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gridSpan w:val="2"/>
          </w:tcPr>
          <w:p w14:paraId="7ACA253C" w14:textId="77777777" w:rsidR="00C9274C" w:rsidRPr="007E0B31" w:rsidRDefault="00C9274C" w:rsidP="00091E64">
            <w:pPr>
              <w:pStyle w:val="TableArial11"/>
              <w:rPr>
                <w:rFonts w:cs="Arial"/>
              </w:rPr>
            </w:pPr>
            <w:r w:rsidRPr="007E0B31">
              <w:rPr>
                <w:rFonts w:cs="Arial"/>
              </w:rPr>
              <w:t>The Electricity Act 1989 (as amended by the Utilities Act 2000 and the Energy Act 2004).</w:t>
            </w:r>
          </w:p>
        </w:tc>
      </w:tr>
      <w:tr w:rsidR="00BB7BC1" w:rsidRPr="007E0B31" w14:paraId="4D95138A" w14:textId="77777777" w:rsidTr="490DE6A8">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6DE7EF8A" w14:textId="5D2BF0B6" w:rsidR="00BB7BC1" w:rsidRPr="00BB7BC1" w:rsidRDefault="00BB7BC1" w:rsidP="003B0DFA">
            <w:pPr>
              <w:rPr>
                <w:rFonts w:cs="Arial"/>
              </w:rPr>
            </w:pPr>
          </w:p>
        </w:tc>
        <w:tc>
          <w:tcPr>
            <w:tcW w:w="6634" w:type="dxa"/>
            <w:gridSpan w:val="2"/>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3AAB8F7A" w:rsidR="002510FF" w:rsidRPr="002510FF" w:rsidRDefault="00BB7BC1" w:rsidP="00971AA0">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BB7BC1" w:rsidRPr="007E0B31" w14:paraId="65980C45" w14:textId="77777777" w:rsidTr="490DE6A8">
        <w:trPr>
          <w:cantSplit/>
        </w:trPr>
        <w:tc>
          <w:tcPr>
            <w:tcW w:w="2884" w:type="dxa"/>
          </w:tcPr>
          <w:p w14:paraId="52E0AE0D" w14:textId="18D8451F" w:rsidR="00BB7BC1" w:rsidRPr="005E3460" w:rsidRDefault="00BB7BC1" w:rsidP="00BB7BC1">
            <w:pPr>
              <w:pStyle w:val="Arial11Bold"/>
              <w:rPr>
                <w:rFonts w:cs="Arial"/>
              </w:rPr>
            </w:pPr>
            <w:r w:rsidRPr="002510FF">
              <w:rPr>
                <w:rFonts w:cs="Arial"/>
              </w:rPr>
              <w:t>Active Control Based Power</w:t>
            </w:r>
          </w:p>
        </w:tc>
        <w:tc>
          <w:tcPr>
            <w:tcW w:w="6634" w:type="dxa"/>
            <w:gridSpan w:val="2"/>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490DE6A8">
        <w:trPr>
          <w:cantSplit/>
        </w:trPr>
        <w:tc>
          <w:tcPr>
            <w:tcW w:w="2884" w:type="dxa"/>
          </w:tcPr>
          <w:p w14:paraId="3F5B1A91" w14:textId="5F634628" w:rsidR="003A6B20" w:rsidRPr="003A6B20" w:rsidRDefault="003A6B20" w:rsidP="003A6B20">
            <w:pPr>
              <w:pStyle w:val="Arial11Bold"/>
              <w:rPr>
                <w:rFonts w:cs="Arial"/>
              </w:rPr>
            </w:pPr>
            <w:r w:rsidRPr="002510FF">
              <w:rPr>
                <w:rFonts w:cs="Arial"/>
              </w:rPr>
              <w:lastRenderedPageBreak/>
              <w:t>Active Damping Power</w:t>
            </w:r>
          </w:p>
        </w:tc>
        <w:tc>
          <w:tcPr>
            <w:tcW w:w="6634" w:type="dxa"/>
            <w:gridSpan w:val="2"/>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490DE6A8">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gridSpan w:val="2"/>
          </w:tcPr>
          <w:p w14:paraId="00F48426" w14:textId="77777777" w:rsidR="00BB7BC1" w:rsidRPr="007E0B31" w:rsidRDefault="00BB7BC1" w:rsidP="00BB7BC1">
            <w:pPr>
              <w:pStyle w:val="TableArial11"/>
              <w:rPr>
                <w:rFonts w:cs="Arial"/>
              </w:rPr>
            </w:pPr>
            <w:r w:rsidRPr="007E0B31">
              <w:rPr>
                <w:rFonts w:cs="Arial"/>
              </w:rPr>
              <w:t>The electrical energy produced, flowing or supplied by an electric circuit during a time interval, being the integral with respect to time of the instantaneous power, measured in units of watt-hours or standard multiples thereof, ie:</w:t>
            </w:r>
          </w:p>
          <w:p w14:paraId="3F7E48CC" w14:textId="77777777" w:rsidR="00BB7BC1" w:rsidRPr="007E0B31" w:rsidRDefault="00BB7BC1" w:rsidP="00BB7BC1">
            <w:pPr>
              <w:pStyle w:val="TableArial11"/>
              <w:rPr>
                <w:rFonts w:cs="Arial"/>
              </w:rPr>
            </w:pPr>
            <w:r w:rsidRPr="007E0B31">
              <w:rPr>
                <w:rFonts w:cs="Arial"/>
              </w:rPr>
              <w:t>1000 Wh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490DE6A8">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634" w:type="dxa"/>
            <w:gridSpan w:val="2"/>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490DE6A8">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gridSpan w:val="2"/>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490DE6A8">
        <w:trPr>
          <w:cantSplit/>
        </w:trPr>
        <w:tc>
          <w:tcPr>
            <w:tcW w:w="2884"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gridSpan w:val="2"/>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ms and can have frequency components of over 1000 Hz.</w:t>
            </w:r>
          </w:p>
        </w:tc>
      </w:tr>
      <w:tr w:rsidR="0026133D" w:rsidRPr="007E0B31" w14:paraId="10010E14" w14:textId="77777777" w:rsidTr="490DE6A8">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gridSpan w:val="2"/>
          </w:tcPr>
          <w:p w14:paraId="7A67D5C0" w14:textId="77777777" w:rsidR="0026133D" w:rsidRPr="007E0B31" w:rsidRDefault="0026133D" w:rsidP="0026133D">
            <w:pPr>
              <w:pStyle w:val="TableArial11"/>
              <w:rPr>
                <w:rFonts w:cs="Arial"/>
              </w:rPr>
            </w:pPr>
            <w:r w:rsidRPr="007E0B31">
              <w:rPr>
                <w:rFonts w:cs="Arial"/>
              </w:rPr>
              <w:t>The product of voltage and the in-phase component of alternating current measured in units of watts and standard multiples thereof, ie:</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490DE6A8">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634" w:type="dxa"/>
            <w:gridSpan w:val="2"/>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490DE6A8">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gridSpan w:val="2"/>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490DE6A8">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gridSpan w:val="2"/>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490DE6A8">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gridSpan w:val="2"/>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490DE6A8">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gridSpan w:val="2"/>
          </w:tcPr>
          <w:p w14:paraId="1623D3F6" w14:textId="579381FF" w:rsidR="00CB3A44" w:rsidRPr="007E0B31" w:rsidRDefault="003A1576" w:rsidP="002335A5">
            <w:pPr>
              <w:pStyle w:val="TableArial11"/>
              <w:rPr>
                <w:rFonts w:cs="Arial"/>
              </w:rPr>
            </w:pPr>
            <w:r>
              <w:rPr>
                <w:rFonts w:cs="Arial"/>
              </w:rPr>
              <w:t xml:space="preserve">As defined in </w:t>
            </w:r>
            <w:r w:rsidR="00CB3A44" w:rsidRPr="007E0B31">
              <w:rPr>
                <w:rFonts w:cs="Arial"/>
                <w:b/>
              </w:rPr>
              <w:t>T</w:t>
            </w:r>
            <w:r>
              <w:rPr>
                <w:rFonts w:cs="Arial"/>
                <w:b/>
              </w:rPr>
              <w:t>he Company’s T</w:t>
            </w:r>
            <w:r w:rsidR="00CB3A44" w:rsidRPr="007E0B31">
              <w:rPr>
                <w:rFonts w:cs="Arial"/>
                <w:b/>
              </w:rPr>
              <w:t>ransmission Licence.</w:t>
            </w:r>
          </w:p>
        </w:tc>
      </w:tr>
      <w:tr w:rsidR="0012256D" w:rsidRPr="007E0B31" w14:paraId="2FA19902" w14:textId="77777777" w:rsidTr="490DE6A8">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gridSpan w:val="2"/>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490DE6A8">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gridSpan w:val="2"/>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490DE6A8">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gridSpan w:val="2"/>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490DE6A8">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gridSpan w:val="2"/>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490DE6A8">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gridSpan w:val="2"/>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490DE6A8">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gridSpan w:val="2"/>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490DE6A8">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gridSpan w:val="2"/>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490DE6A8">
        <w:trPr>
          <w:cantSplit/>
        </w:trPr>
        <w:tc>
          <w:tcPr>
            <w:tcW w:w="2884" w:type="dxa"/>
          </w:tcPr>
          <w:p w14:paraId="67DAA1A1" w14:textId="062EF255"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6634" w:type="dxa"/>
            <w:gridSpan w:val="2"/>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490DE6A8">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gridSpan w:val="2"/>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490DE6A8">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gridSpan w:val="2"/>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490DE6A8">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gridSpan w:val="2"/>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490DE6A8">
        <w:trPr>
          <w:cantSplit/>
        </w:trPr>
        <w:tc>
          <w:tcPr>
            <w:tcW w:w="2884" w:type="dxa"/>
          </w:tcPr>
          <w:p w14:paraId="14CA9D3C" w14:textId="2A5281F0" w:rsidR="00BF264B" w:rsidRPr="007E0B31" w:rsidRDefault="00BF264B" w:rsidP="00BF264B">
            <w:pPr>
              <w:pStyle w:val="Arial11Bold"/>
              <w:rPr>
                <w:rFonts w:cs="Arial"/>
              </w:rPr>
            </w:pPr>
            <w:r>
              <w:t xml:space="preserve">Anchor Restoration </w:t>
            </w:r>
            <w:r w:rsidR="00773191">
              <w:t xml:space="preserve"> Contractor</w:t>
            </w:r>
          </w:p>
        </w:tc>
        <w:tc>
          <w:tcPr>
            <w:tcW w:w="6634" w:type="dxa"/>
            <w:gridSpan w:val="2"/>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490DE6A8">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gridSpan w:val="2"/>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490DE6A8">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gridSpan w:val="2"/>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490DE6A8">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gridSpan w:val="2"/>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490DE6A8">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gridSpan w:val="2"/>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490DE6A8">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gridSpan w:val="2"/>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490DE6A8">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gridSpan w:val="2"/>
          </w:tcPr>
          <w:p w14:paraId="5E339BC4" w14:textId="77777777" w:rsidR="0097017C" w:rsidRPr="007E0B31" w:rsidRDefault="0097017C" w:rsidP="00F01FB8">
            <w:pPr>
              <w:pStyle w:val="TableArial11"/>
              <w:rPr>
                <w:rFonts w:cs="Arial"/>
              </w:rPr>
            </w:pPr>
            <w:r w:rsidRPr="007E0B31">
              <w:rPr>
                <w:rFonts w:cs="Arial"/>
              </w:rPr>
              <w:t>The product of voltage and of alternating current measured in units of voltamperes and standard multiples thereof, ie:</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490DE6A8">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gridSpan w:val="2"/>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490DE6A8">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gridSpan w:val="2"/>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490DE6A8">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gridSpan w:val="2"/>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850272" w:rsidRPr="007E0B31" w14:paraId="376D1424" w14:textId="77777777" w:rsidTr="490DE6A8">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gridSpan w:val="2"/>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490DE6A8">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gridSpan w:val="2"/>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490DE6A8">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gridSpan w:val="2"/>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490DE6A8">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gridSpan w:val="2"/>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490DE6A8">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gridSpan w:val="2"/>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490DE6A8">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6634" w:type="dxa"/>
            <w:gridSpan w:val="2"/>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490DE6A8">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gridSpan w:val="2"/>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490DE6A8">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gridSpan w:val="2"/>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490DE6A8">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gridSpan w:val="2"/>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490DE6A8">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gridSpan w:val="2"/>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490DE6A8">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gridSpan w:val="2"/>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490DE6A8">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gridSpan w:val="2"/>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490DE6A8">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gridSpan w:val="2"/>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490DE6A8">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gridSpan w:val="2"/>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490DE6A8">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gridSpan w:val="2"/>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490DE6A8">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gridSpan w:val="2"/>
          </w:tcPr>
          <w:p w14:paraId="3BD3C38D" w14:textId="7F6AED03" w:rsidR="00CB3A44" w:rsidRPr="007E0B31" w:rsidRDefault="00CB3A44" w:rsidP="00B24D5F">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w:t>
            </w:r>
            <w:r w:rsidRPr="007E0B31">
              <w:rPr>
                <w:rFonts w:cs="Arial"/>
              </w:rPr>
              <w:t xml:space="preserve"> </w:t>
            </w:r>
            <w:r w:rsidRPr="007E0B31">
              <w:rPr>
                <w:rFonts w:cs="Arial"/>
                <w:b/>
              </w:rPr>
              <w:t>Transmission Licence</w:t>
            </w:r>
          </w:p>
        </w:tc>
      </w:tr>
      <w:tr w:rsidR="00046274" w:rsidRPr="007E0B31" w14:paraId="38E81111" w14:textId="77777777" w:rsidTr="490DE6A8">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gridSpan w:val="2"/>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490DE6A8">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gridSpan w:val="2"/>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490DE6A8">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gridSpan w:val="2"/>
          </w:tcPr>
          <w:p w14:paraId="31F2BF5E" w14:textId="3B0B813D"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C16 of </w:t>
            </w:r>
            <w:r w:rsidR="00161E0D">
              <w:rPr>
                <w:rFonts w:cs="Arial"/>
                <w:b/>
              </w:rPr>
              <w:t>The Company</w:t>
            </w:r>
            <w:r w:rsidRPr="007E0B31">
              <w:rPr>
                <w:rFonts w:cs="Arial"/>
                <w:b/>
              </w:rPr>
              <w:t>’s Transmission Licence</w:t>
            </w:r>
            <w:r w:rsidRPr="007E0B31">
              <w:rPr>
                <w:rFonts w:cs="Arial"/>
              </w:rPr>
              <w:t>.</w:t>
            </w:r>
          </w:p>
        </w:tc>
      </w:tr>
      <w:tr w:rsidR="00046274" w:rsidRPr="007E0B31" w14:paraId="2D4E6701" w14:textId="77777777" w:rsidTr="490DE6A8">
        <w:trPr>
          <w:cantSplit/>
        </w:trPr>
        <w:tc>
          <w:tcPr>
            <w:tcW w:w="2884" w:type="dxa"/>
          </w:tcPr>
          <w:p w14:paraId="634FC2BC" w14:textId="77777777" w:rsidR="00CB3A44" w:rsidRPr="007E0B31" w:rsidRDefault="00CB3A44" w:rsidP="00811825">
            <w:pPr>
              <w:pStyle w:val="Arial11Bold"/>
              <w:rPr>
                <w:rFonts w:cs="Arial"/>
              </w:rPr>
            </w:pPr>
            <w:r w:rsidRPr="007E0B31">
              <w:rPr>
                <w:rFonts w:cs="Arial"/>
              </w:rPr>
              <w:t>Baseline Forecast</w:t>
            </w:r>
          </w:p>
        </w:tc>
        <w:tc>
          <w:tcPr>
            <w:tcW w:w="6634" w:type="dxa"/>
            <w:gridSpan w:val="2"/>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490DE6A8">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gridSpan w:val="2"/>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490DE6A8">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gridSpan w:val="2"/>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490DE6A8">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gridSpan w:val="2"/>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046274" w:rsidRPr="007E0B31" w14:paraId="6BC8C1B5" w14:textId="77777777" w:rsidTr="490DE6A8">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gridSpan w:val="2"/>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490DE6A8">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gridSpan w:val="2"/>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490DE6A8">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gridSpan w:val="2"/>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490DE6A8">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gridSpan w:val="2"/>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490DE6A8">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gridSpan w:val="2"/>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490DE6A8">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gridSpan w:val="2"/>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490DE6A8">
        <w:trPr>
          <w:cantSplit/>
        </w:trPr>
        <w:tc>
          <w:tcPr>
            <w:tcW w:w="2884" w:type="dxa"/>
          </w:tcPr>
          <w:p w14:paraId="3918896D" w14:textId="77777777" w:rsidR="00CB3A44" w:rsidRPr="007E0B31" w:rsidRDefault="00CB3A44" w:rsidP="00ED5885">
            <w:pPr>
              <w:pStyle w:val="Arial11Bold"/>
              <w:rPr>
                <w:rFonts w:cs="Arial"/>
              </w:rPr>
            </w:pPr>
            <w:r w:rsidRPr="007E0B31">
              <w:rPr>
                <w:rFonts w:cs="Arial"/>
              </w:rPr>
              <w:t>BSCCo</w:t>
            </w:r>
          </w:p>
        </w:tc>
        <w:tc>
          <w:tcPr>
            <w:tcW w:w="6634" w:type="dxa"/>
            <w:gridSpan w:val="2"/>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490DE6A8">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gridSpan w:val="2"/>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490DE6A8">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gridSpan w:val="2"/>
          </w:tcPr>
          <w:p w14:paraId="6661182A" w14:textId="77777777" w:rsidR="00CB3A44" w:rsidRPr="007E0B31" w:rsidRDefault="00CB3A44" w:rsidP="00D82AFC">
            <w:pPr>
              <w:pStyle w:val="TableArial11"/>
              <w:rPr>
                <w:rFonts w:cs="Arial"/>
              </w:rPr>
            </w:pPr>
            <w:r w:rsidRPr="007E0B31">
              <w:rPr>
                <w:rFonts w:cs="Arial"/>
              </w:rPr>
              <w:t>Any week day (other than a Saturday) on which banks are open for domestic business in the City of London.</w:t>
            </w:r>
          </w:p>
        </w:tc>
      </w:tr>
      <w:tr w:rsidR="00046274" w:rsidRPr="007E0B31" w14:paraId="6751AF14" w14:textId="77777777" w:rsidTr="490DE6A8">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gridSpan w:val="2"/>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490DE6A8">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gridSpan w:val="2"/>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490DE6A8">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gridSpan w:val="2"/>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490DE6A8">
        <w:trPr>
          <w:cantSplit/>
        </w:trPr>
        <w:tc>
          <w:tcPr>
            <w:tcW w:w="2884"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634" w:type="dxa"/>
            <w:gridSpan w:val="2"/>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490DE6A8">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gridSpan w:val="2"/>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490DE6A8">
        <w:trPr>
          <w:cantSplit/>
        </w:trPr>
        <w:tc>
          <w:tcPr>
            <w:tcW w:w="2884" w:type="dxa"/>
          </w:tcPr>
          <w:p w14:paraId="52E799CA" w14:textId="77777777" w:rsidR="00CB3A44" w:rsidRPr="007E0B31" w:rsidRDefault="00CB3A44" w:rsidP="00ED5885">
            <w:pPr>
              <w:pStyle w:val="Arial11Bold"/>
              <w:rPr>
                <w:rFonts w:cs="Arial"/>
              </w:rPr>
            </w:pPr>
            <w:r w:rsidRPr="007E0B31">
              <w:rPr>
                <w:rFonts w:cs="Arial"/>
              </w:rPr>
              <w:t>Category 1 Intertripping Scheme</w:t>
            </w:r>
          </w:p>
        </w:tc>
        <w:tc>
          <w:tcPr>
            <w:tcW w:w="6634" w:type="dxa"/>
            <w:gridSpan w:val="2"/>
          </w:tcPr>
          <w:p w14:paraId="1A03CB14" w14:textId="77777777" w:rsidR="00CB3A44" w:rsidRPr="007E0B31" w:rsidRDefault="00CB3A44" w:rsidP="00D82AFC">
            <w:pPr>
              <w:pStyle w:val="TableArial11"/>
              <w:rPr>
                <w:rFonts w:cs="Arial"/>
              </w:rPr>
            </w:pPr>
            <w:bookmarkStart w:id="0"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046274" w:rsidRPr="007E0B31" w14:paraId="4F54E2D5" w14:textId="77777777" w:rsidTr="490DE6A8">
        <w:trPr>
          <w:cantSplit/>
        </w:trPr>
        <w:tc>
          <w:tcPr>
            <w:tcW w:w="2884" w:type="dxa"/>
          </w:tcPr>
          <w:p w14:paraId="74364B47" w14:textId="77777777" w:rsidR="00CB3A44" w:rsidRPr="007E0B31" w:rsidRDefault="00CB3A44" w:rsidP="00ED5885">
            <w:pPr>
              <w:pStyle w:val="Arial11Bold"/>
              <w:rPr>
                <w:rFonts w:cs="Arial"/>
              </w:rPr>
            </w:pPr>
            <w:r w:rsidRPr="007E0B31">
              <w:rPr>
                <w:rFonts w:cs="Arial"/>
              </w:rPr>
              <w:t>Category 2 Intertripping Scheme</w:t>
            </w:r>
          </w:p>
        </w:tc>
        <w:tc>
          <w:tcPr>
            <w:tcW w:w="6634" w:type="dxa"/>
            <w:gridSpan w:val="2"/>
          </w:tcPr>
          <w:p w14:paraId="61F2D68E" w14:textId="77777777" w:rsidR="00CB3A44" w:rsidRPr="007E0B31" w:rsidRDefault="00CB3A44" w:rsidP="00D82AFC">
            <w:pPr>
              <w:pStyle w:val="TableArial11"/>
              <w:rPr>
                <w:rFonts w:cs="Arial"/>
              </w:rPr>
            </w:pPr>
            <w:bookmarkStart w:id="1" w:name="_DV_C123"/>
            <w:r w:rsidRPr="007E0B31">
              <w:rPr>
                <w:rFonts w:cs="Arial"/>
              </w:rPr>
              <w:t>A System to Generator Operational Intertripping Scheme which is:-</w:t>
            </w:r>
            <w:bookmarkEnd w:id="1"/>
          </w:p>
          <w:p w14:paraId="3C1DF7DA" w14:textId="77777777" w:rsidR="00CB3A44" w:rsidRPr="007E0B31" w:rsidRDefault="00CB3A44" w:rsidP="00D94463">
            <w:pPr>
              <w:pStyle w:val="TableArial11"/>
              <w:ind w:left="567" w:hanging="567"/>
              <w:rPr>
                <w:rFonts w:cs="Arial"/>
              </w:rPr>
            </w:pPr>
            <w:bookmarkStart w:id="2"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CB3A44" w:rsidRPr="007E0B31" w:rsidRDefault="00CB3A44" w:rsidP="00D94463">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CB3A44" w:rsidRPr="007E0B31" w:rsidRDefault="00CB3A44" w:rsidP="00D82AFC">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4"/>
            <w:r w:rsidRPr="007E0B31">
              <w:rPr>
                <w:rFonts w:cs="Arial"/>
              </w:rPr>
              <w:t>.</w:t>
            </w:r>
          </w:p>
        </w:tc>
      </w:tr>
      <w:tr w:rsidR="00046274" w:rsidRPr="007E0B31" w14:paraId="7C541C3D" w14:textId="77777777" w:rsidTr="490DE6A8">
        <w:trPr>
          <w:cantSplit/>
        </w:trPr>
        <w:tc>
          <w:tcPr>
            <w:tcW w:w="2884" w:type="dxa"/>
          </w:tcPr>
          <w:p w14:paraId="068ED3FC" w14:textId="77777777" w:rsidR="00CB3A44" w:rsidRPr="007E0B31" w:rsidRDefault="00CB3A44" w:rsidP="00ED5885">
            <w:pPr>
              <w:pStyle w:val="Arial11Bold"/>
              <w:rPr>
                <w:rFonts w:cs="Arial"/>
              </w:rPr>
            </w:pPr>
            <w:r w:rsidRPr="007E0B31">
              <w:rPr>
                <w:rFonts w:cs="Arial"/>
              </w:rPr>
              <w:t>Category 3 Intertripping Scheme</w:t>
            </w:r>
          </w:p>
        </w:tc>
        <w:tc>
          <w:tcPr>
            <w:tcW w:w="6634" w:type="dxa"/>
            <w:gridSpan w:val="2"/>
          </w:tcPr>
          <w:p w14:paraId="30670C6A" w14:textId="7124D3E8" w:rsidR="00CB3A44" w:rsidRPr="007E0B31" w:rsidRDefault="00CB3A44" w:rsidP="001750CE">
            <w:pPr>
              <w:pStyle w:val="TableArial11"/>
              <w:rPr>
                <w:rFonts w:cs="Arial"/>
              </w:rPr>
            </w:pPr>
            <w:bookmarkStart w:id="5"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046274" w:rsidRPr="007E0B31" w14:paraId="5FB8479F" w14:textId="77777777" w:rsidTr="490DE6A8">
        <w:trPr>
          <w:cantSplit/>
        </w:trPr>
        <w:tc>
          <w:tcPr>
            <w:tcW w:w="2884" w:type="dxa"/>
          </w:tcPr>
          <w:p w14:paraId="41CC5947" w14:textId="77777777" w:rsidR="00CB3A44" w:rsidRPr="007E0B31" w:rsidRDefault="00CB3A44" w:rsidP="00ED5885">
            <w:pPr>
              <w:pStyle w:val="Arial11Bold"/>
              <w:rPr>
                <w:rFonts w:cs="Arial"/>
              </w:rPr>
            </w:pPr>
            <w:r w:rsidRPr="007E0B31">
              <w:rPr>
                <w:rFonts w:cs="Arial"/>
              </w:rPr>
              <w:t>Category 4 Intertripping Scheme</w:t>
            </w:r>
          </w:p>
        </w:tc>
        <w:tc>
          <w:tcPr>
            <w:tcW w:w="6634" w:type="dxa"/>
            <w:gridSpan w:val="2"/>
          </w:tcPr>
          <w:p w14:paraId="5789E237" w14:textId="77777777" w:rsidR="00CB3A44" w:rsidRPr="007E0B31" w:rsidRDefault="00CB3A44" w:rsidP="001750CE">
            <w:pPr>
              <w:pStyle w:val="TableArial11"/>
              <w:rPr>
                <w:rFonts w:cs="Arial"/>
              </w:rPr>
            </w:pPr>
            <w:bookmarkStart w:id="6"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6"/>
            <w:r w:rsidRPr="007E0B31">
              <w:rPr>
                <w:rFonts w:cs="Arial"/>
              </w:rPr>
              <w:t>.</w:t>
            </w:r>
          </w:p>
        </w:tc>
      </w:tr>
      <w:tr w:rsidR="00091D8D" w:rsidRPr="0079139F" w14:paraId="691ECA40" w14:textId="77777777" w:rsidTr="490DE6A8">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gridSpan w:val="2"/>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490DE6A8">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gridSpan w:val="2"/>
          </w:tcPr>
          <w:p w14:paraId="19F412F1" w14:textId="77777777" w:rsidR="00CB3A44" w:rsidRPr="007E0B31" w:rsidRDefault="00CB3A44" w:rsidP="00B53F5E">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046274" w:rsidRPr="007E0B31" w14:paraId="693DA241" w14:textId="77777777" w:rsidTr="490DE6A8">
        <w:trPr>
          <w:cantSplit/>
        </w:trPr>
        <w:tc>
          <w:tcPr>
            <w:tcW w:w="2884"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gridSpan w:val="2"/>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490DE6A8">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gridSpan w:val="2"/>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490DE6A8">
        <w:trPr>
          <w:cantSplit/>
        </w:trPr>
        <w:tc>
          <w:tcPr>
            <w:tcW w:w="2884" w:type="dxa"/>
          </w:tcPr>
          <w:p w14:paraId="5A0DCC32" w14:textId="77777777" w:rsidR="00CB3A44" w:rsidRPr="007E0B31" w:rsidRDefault="00CB3A44" w:rsidP="00ED5885">
            <w:pPr>
              <w:pStyle w:val="Arial11Bold"/>
              <w:rPr>
                <w:rFonts w:cs="Arial"/>
              </w:rPr>
            </w:pPr>
            <w:r w:rsidRPr="007E0B31">
              <w:rPr>
                <w:rFonts w:cs="Arial"/>
              </w:rPr>
              <w:t>CfD Counterparty</w:t>
            </w:r>
          </w:p>
        </w:tc>
        <w:tc>
          <w:tcPr>
            <w:tcW w:w="6634" w:type="dxa"/>
            <w:gridSpan w:val="2"/>
          </w:tcPr>
          <w:p w14:paraId="5E5F8B9B" w14:textId="77777777" w:rsidR="00CB3A44" w:rsidRPr="007E0B31" w:rsidRDefault="00CB3A44" w:rsidP="00B53F5E">
            <w:pPr>
              <w:pStyle w:val="TableArial11"/>
              <w:rPr>
                <w:rFonts w:cs="Arial"/>
              </w:rPr>
            </w:pPr>
            <w:r w:rsidRPr="007E0B31">
              <w:rPr>
                <w:rFonts w:cs="Arial"/>
              </w:rPr>
              <w:t>A person designated as a “CfD counterparty” under section 7(1) of the Energy Act 2013.</w:t>
            </w:r>
          </w:p>
        </w:tc>
      </w:tr>
      <w:tr w:rsidR="00046274" w:rsidRPr="007E0B31" w14:paraId="54776BBF" w14:textId="77777777" w:rsidTr="490DE6A8">
        <w:trPr>
          <w:cantSplit/>
        </w:trPr>
        <w:tc>
          <w:tcPr>
            <w:tcW w:w="2884" w:type="dxa"/>
          </w:tcPr>
          <w:p w14:paraId="29CEAA38" w14:textId="77777777" w:rsidR="00CB3A44" w:rsidRPr="007E0B31" w:rsidRDefault="00CB3A44" w:rsidP="00ED5885">
            <w:pPr>
              <w:pStyle w:val="Arial11Bold"/>
              <w:rPr>
                <w:rFonts w:cs="Arial"/>
              </w:rPr>
            </w:pPr>
            <w:r w:rsidRPr="007E0B31">
              <w:rPr>
                <w:rFonts w:cs="Arial"/>
              </w:rPr>
              <w:t>CfD Documents</w:t>
            </w:r>
          </w:p>
        </w:tc>
        <w:tc>
          <w:tcPr>
            <w:tcW w:w="6634" w:type="dxa"/>
            <w:gridSpan w:val="2"/>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490DE6A8">
        <w:trPr>
          <w:cantSplit/>
        </w:trPr>
        <w:tc>
          <w:tcPr>
            <w:tcW w:w="2884" w:type="dxa"/>
          </w:tcPr>
          <w:p w14:paraId="046D699D" w14:textId="77777777" w:rsidR="00CB3A44" w:rsidRPr="007E0B31" w:rsidRDefault="00CB3A44" w:rsidP="00ED5885">
            <w:pPr>
              <w:pStyle w:val="Arial11Bold"/>
              <w:rPr>
                <w:rFonts w:cs="Arial"/>
              </w:rPr>
            </w:pPr>
            <w:r w:rsidRPr="007E0B31">
              <w:rPr>
                <w:rFonts w:cs="Arial"/>
              </w:rPr>
              <w:t>CfD Settlement Services Provider</w:t>
            </w:r>
          </w:p>
        </w:tc>
        <w:tc>
          <w:tcPr>
            <w:tcW w:w="6634" w:type="dxa"/>
            <w:gridSpan w:val="2"/>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r w:rsidRPr="007E0B31">
              <w:rPr>
                <w:rFonts w:cs="Arial"/>
                <w:b/>
              </w:rPr>
              <w:t>CfD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490DE6A8">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gridSpan w:val="2"/>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490DE6A8">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gridSpan w:val="2"/>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490DE6A8">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gridSpan w:val="2"/>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490DE6A8">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gridSpan w:val="2"/>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490DE6A8">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gridSpan w:val="2"/>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490DE6A8">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gridSpan w:val="2"/>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490DE6A8">
        <w:trPr>
          <w:cantSplit/>
        </w:trPr>
        <w:tc>
          <w:tcPr>
            <w:tcW w:w="2884" w:type="dxa"/>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6634" w:type="dxa"/>
            <w:gridSpan w:val="2"/>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490DE6A8">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gridSpan w:val="2"/>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490DE6A8">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gridSpan w:val="2"/>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490DE6A8">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gridSpan w:val="2"/>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490DE6A8">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gridSpan w:val="2"/>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490DE6A8">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gridSpan w:val="2"/>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490DE6A8">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gridSpan w:val="2"/>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490DE6A8">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gridSpan w:val="2"/>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490DE6A8">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gridSpan w:val="2"/>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490DE6A8">
        <w:trPr>
          <w:cantSplit/>
        </w:trPr>
        <w:tc>
          <w:tcPr>
            <w:tcW w:w="2884"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gridSpan w:val="2"/>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490DE6A8">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gridSpan w:val="2"/>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490DE6A8">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gridSpan w:val="2"/>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490DE6A8">
        <w:trPr>
          <w:cantSplit/>
        </w:trPr>
        <w:tc>
          <w:tcPr>
            <w:tcW w:w="2884" w:type="dxa"/>
          </w:tcPr>
          <w:p w14:paraId="20BD27CC" w14:textId="5B7DE624" w:rsidR="00C40DC8" w:rsidRPr="007E0B31" w:rsidRDefault="00C40DC8" w:rsidP="00ED5885">
            <w:pPr>
              <w:pStyle w:val="Arial11Bold"/>
              <w:rPr>
                <w:rFonts w:cs="Arial"/>
              </w:rPr>
            </w:pPr>
            <w:bookmarkStart w:id="9" w:name="_DV_C9"/>
            <w:r w:rsidRPr="007E0B31">
              <w:rPr>
                <w:rFonts w:cs="Arial"/>
              </w:rPr>
              <w:t>Compliance Statement</w:t>
            </w:r>
            <w:bookmarkEnd w:id="9"/>
          </w:p>
        </w:tc>
        <w:tc>
          <w:tcPr>
            <w:tcW w:w="6634" w:type="dxa"/>
            <w:gridSpan w:val="2"/>
          </w:tcPr>
          <w:p w14:paraId="13AC6FB0" w14:textId="77777777" w:rsidR="00C40DC8" w:rsidRPr="00E61A96" w:rsidRDefault="00C40DC8" w:rsidP="00BB3C86">
            <w:pPr>
              <w:pStyle w:val="TableArial11"/>
              <w:rPr>
                <w:rFonts w:cs="Arial"/>
              </w:rPr>
            </w:pPr>
            <w:bookmarkStart w:id="1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0"/>
          </w:p>
          <w:p w14:paraId="59457DB7" w14:textId="77777777" w:rsidR="00C40DC8" w:rsidRPr="00E61A96" w:rsidRDefault="00C40DC8" w:rsidP="00BB3C86">
            <w:pPr>
              <w:pStyle w:val="TableArial11"/>
              <w:rPr>
                <w:rFonts w:cs="Arial"/>
              </w:rPr>
            </w:pPr>
            <w:bookmarkStart w:id="11" w:name="_DV_C11"/>
            <w:r w:rsidRPr="00E61A96">
              <w:rPr>
                <w:rFonts w:cs="Arial"/>
                <w:b/>
              </w:rPr>
              <w:t>Generating Unit(s)</w:t>
            </w:r>
            <w:r w:rsidRPr="00E61A96">
              <w:rPr>
                <w:rFonts w:cs="Arial"/>
              </w:rPr>
              <w:t xml:space="preserve">; or, </w:t>
            </w:r>
            <w:bookmarkEnd w:id="11"/>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2" w:name="_DV_C12"/>
            <w:r w:rsidRPr="00E61A96">
              <w:rPr>
                <w:rFonts w:cs="Arial"/>
                <w:b/>
              </w:rPr>
              <w:t>CCGT Module(s)</w:t>
            </w:r>
            <w:r w:rsidRPr="00E61A96">
              <w:rPr>
                <w:rFonts w:cs="Arial"/>
              </w:rPr>
              <w:t xml:space="preserve">; or, </w:t>
            </w:r>
            <w:bookmarkEnd w:id="12"/>
          </w:p>
          <w:p w14:paraId="2F9E7ABB" w14:textId="77777777" w:rsidR="00C40DC8" w:rsidRPr="00E61A96" w:rsidRDefault="00C40DC8" w:rsidP="00BB3C86">
            <w:pPr>
              <w:pStyle w:val="TableArial11"/>
              <w:rPr>
                <w:rFonts w:cs="Arial"/>
              </w:rPr>
            </w:pPr>
            <w:bookmarkStart w:id="13" w:name="_DV_C13"/>
            <w:r w:rsidRPr="00E61A96">
              <w:rPr>
                <w:rFonts w:cs="Arial"/>
                <w:b/>
              </w:rPr>
              <w:t>Power Park Module(s)</w:t>
            </w:r>
            <w:r w:rsidRPr="00E61A96">
              <w:rPr>
                <w:rFonts w:cs="Arial"/>
              </w:rPr>
              <w:t xml:space="preserve">; or, </w:t>
            </w:r>
            <w:bookmarkEnd w:id="13"/>
          </w:p>
          <w:p w14:paraId="6DD734FE" w14:textId="77777777" w:rsidR="00C40DC8" w:rsidRPr="00E61A96" w:rsidRDefault="00C40DC8" w:rsidP="00BB3C86">
            <w:pPr>
              <w:pStyle w:val="TableArial11"/>
              <w:rPr>
                <w:rFonts w:cs="Arial"/>
                <w:b/>
              </w:rPr>
            </w:pPr>
            <w:bookmarkStart w:id="1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BB3C86">
            <w:pPr>
              <w:pStyle w:val="TableArial11"/>
              <w:rPr>
                <w:rFonts w:cs="Arial"/>
              </w:rPr>
            </w:pPr>
            <w:bookmarkStart w:id="15" w:name="_DV_C15"/>
            <w:bookmarkEnd w:id="14"/>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15"/>
          </w:p>
        </w:tc>
      </w:tr>
      <w:tr w:rsidR="00C40DC8" w:rsidRPr="007E0B31" w14:paraId="06D87C8F" w14:textId="77777777" w:rsidTr="490DE6A8">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gridSpan w:val="2"/>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490DE6A8">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gridSpan w:val="2"/>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490DE6A8">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gridSpan w:val="2"/>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490DE6A8">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gridSpan w:val="2"/>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490DE6A8">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gridSpan w:val="2"/>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490DE6A8">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gridSpan w:val="2"/>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490DE6A8">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gridSpan w:val="2"/>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490DE6A8">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gridSpan w:val="2"/>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490DE6A8">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gridSpan w:val="2"/>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490DE6A8">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gridSpan w:val="2"/>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490DE6A8">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gridSpan w:val="2"/>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490DE6A8">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gridSpan w:val="2"/>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490DE6A8">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gridSpan w:val="2"/>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490DE6A8">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gridSpan w:val="2"/>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(ie. disconnect) a call of a lower status.</w:t>
            </w:r>
          </w:p>
        </w:tc>
      </w:tr>
      <w:tr w:rsidR="005B725F" w:rsidRPr="007E0B31" w14:paraId="2493C15B" w14:textId="77777777" w:rsidTr="490DE6A8">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gridSpan w:val="2"/>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490DE6A8">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gridSpan w:val="2"/>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490DE6A8">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gridSpan w:val="2"/>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490DE6A8">
        <w:trPr>
          <w:cantSplit/>
        </w:trPr>
        <w:tc>
          <w:tcPr>
            <w:tcW w:w="2884"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gridSpan w:val="2"/>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490DE6A8">
        <w:trPr>
          <w:cantSplit/>
        </w:trPr>
        <w:tc>
          <w:tcPr>
            <w:tcW w:w="2884" w:type="dxa"/>
          </w:tcPr>
          <w:p w14:paraId="61E04235" w14:textId="77777777" w:rsidR="005B725F" w:rsidRPr="007E0B31" w:rsidRDefault="005B725F" w:rsidP="005B725F">
            <w:pPr>
              <w:pStyle w:val="Arial11Bold"/>
              <w:rPr>
                <w:rFonts w:cs="Arial"/>
              </w:rPr>
            </w:pPr>
            <w:r w:rsidRPr="007E0B31">
              <w:rPr>
                <w:rFonts w:cs="Arial"/>
              </w:rPr>
              <w:t>Control Point</w:t>
            </w:r>
          </w:p>
        </w:tc>
        <w:tc>
          <w:tcPr>
            <w:tcW w:w="6634" w:type="dxa"/>
            <w:gridSpan w:val="2"/>
          </w:tcPr>
          <w:p w14:paraId="7358CD55" w14:textId="77777777" w:rsidR="005B725F" w:rsidRPr="007E0B31" w:rsidRDefault="005B725F" w:rsidP="005B725F">
            <w:pPr>
              <w:pStyle w:val="TableArial11"/>
              <w:rPr>
                <w:rFonts w:cs="Arial"/>
              </w:rPr>
            </w:pPr>
            <w:r w:rsidRPr="007E0B31">
              <w:rPr>
                <w:rFonts w:cs="Arial"/>
              </w:rPr>
              <w:t>The point from which:-</w:t>
            </w:r>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490DE6A8">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gridSpan w:val="2"/>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490DE6A8">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gridSpan w:val="2"/>
          </w:tcPr>
          <w:p w14:paraId="7330C8CF" w14:textId="4AE65B1F" w:rsidR="005B725F" w:rsidRPr="007E0B31" w:rsidRDefault="005B725F" w:rsidP="005B725F">
            <w:pPr>
              <w:pStyle w:val="TableArial11"/>
              <w:rPr>
                <w:rFonts w:cs="Arial"/>
              </w:rPr>
            </w:pPr>
            <w:r>
              <w:rPr>
                <w:rFonts w:cs="Arial"/>
              </w:rPr>
              <w:t>A</w:t>
            </w:r>
            <w:r w:rsidRPr="007E0B31">
              <w:rPr>
                <w:rFonts w:cs="Arial"/>
              </w:rPr>
              <w:t xml:space="preserve">s defined in the </w:t>
            </w:r>
            <w:r w:rsidRPr="007E0B31">
              <w:rPr>
                <w:rFonts w:cs="Arial"/>
                <w:b/>
              </w:rPr>
              <w:t>Transmission Licence</w:t>
            </w:r>
          </w:p>
        </w:tc>
      </w:tr>
      <w:tr w:rsidR="005B725F" w:rsidRPr="007E0B31" w14:paraId="3A59B2AE" w14:textId="77777777" w:rsidTr="490DE6A8">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gridSpan w:val="2"/>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body(ies) or entity(ies) responsible for the management and operation of procedures for making changes to such document</w:t>
            </w:r>
          </w:p>
        </w:tc>
      </w:tr>
      <w:tr w:rsidR="00213EC2" w:rsidRPr="007E0B31" w14:paraId="4E4A3859" w14:textId="77777777" w:rsidTr="490DE6A8">
        <w:trPr>
          <w:cantSplit/>
        </w:trPr>
        <w:tc>
          <w:tcPr>
            <w:tcW w:w="2884" w:type="dxa"/>
          </w:tcPr>
          <w:p w14:paraId="5D17F633" w14:textId="778F2175" w:rsidR="00213EC2" w:rsidRPr="002A73E9" w:rsidRDefault="00213EC2" w:rsidP="00213EC2">
            <w:pPr>
              <w:pStyle w:val="Arial11Bold"/>
              <w:rPr>
                <w:highlight w:val="green"/>
              </w:rPr>
            </w:pPr>
            <w:r w:rsidRPr="001227B2">
              <w:t>Critical Tools and Facilities</w:t>
            </w:r>
          </w:p>
        </w:tc>
        <w:tc>
          <w:tcPr>
            <w:tcW w:w="6634" w:type="dxa"/>
            <w:gridSpan w:val="2"/>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off line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off line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490DE6A8">
        <w:trPr>
          <w:cantSplit/>
        </w:trPr>
        <w:tc>
          <w:tcPr>
            <w:tcW w:w="2884" w:type="dxa"/>
          </w:tcPr>
          <w:p w14:paraId="1E287F9A" w14:textId="77777777" w:rsidR="00213EC2" w:rsidRPr="007E0B31" w:rsidRDefault="00213EC2" w:rsidP="00213EC2">
            <w:pPr>
              <w:pStyle w:val="Arial11Bold"/>
              <w:rPr>
                <w:rFonts w:cs="Arial"/>
              </w:rPr>
            </w:pPr>
            <w:r w:rsidRPr="001801CA">
              <w:rPr>
                <w:rFonts w:cs="Arial"/>
              </w:rPr>
              <w:t>CUSC</w:t>
            </w:r>
          </w:p>
        </w:tc>
        <w:tc>
          <w:tcPr>
            <w:tcW w:w="6634" w:type="dxa"/>
            <w:gridSpan w:val="2"/>
          </w:tcPr>
          <w:p w14:paraId="12B3E7E0" w14:textId="5EFE5ACD"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p>
        </w:tc>
      </w:tr>
      <w:tr w:rsidR="00213EC2" w:rsidRPr="007E0B31" w14:paraId="5634AD17" w14:textId="77777777" w:rsidTr="490DE6A8">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gridSpan w:val="2"/>
          </w:tcPr>
          <w:p w14:paraId="19B688D1" w14:textId="5EEE5C4A" w:rsidR="00213EC2" w:rsidRPr="007E0B31" w:rsidRDefault="00213EC2" w:rsidP="00213EC2">
            <w:pPr>
              <w:pStyle w:val="TableArial11"/>
              <w:rPr>
                <w:rFonts w:cs="Arial"/>
                <w:b/>
              </w:rPr>
            </w:pPr>
            <w:r w:rsidRPr="007E0B31">
              <w:rPr>
                <w:rFonts w:cs="Arial"/>
              </w:rPr>
              <w:t xml:space="preserve">One or more of the following agreements as envisaged in Standard Condition C1 of </w:t>
            </w:r>
            <w:r>
              <w:rPr>
                <w:rFonts w:cs="Arial"/>
                <w:b/>
              </w:rPr>
              <w:t>The Company</w:t>
            </w:r>
            <w:r w:rsidRPr="007E0B31">
              <w:rPr>
                <w:rFonts w:cs="Arial"/>
                <w:b/>
              </w:rPr>
              <w:t>’s Transmission Licence</w:t>
            </w:r>
            <w:r w:rsidRPr="007E0B31">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490DE6A8">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gridSpan w:val="2"/>
          </w:tcPr>
          <w:p w14:paraId="029332DF" w14:textId="79575959"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r w:rsidRPr="00A87826">
              <w:rPr>
                <w:rFonts w:cs="Arial"/>
                <w:bCs/>
              </w:rPr>
              <w:t>.</w:t>
            </w:r>
          </w:p>
        </w:tc>
      </w:tr>
      <w:tr w:rsidR="00213EC2" w:rsidRPr="007E0B31" w14:paraId="06AECE7D" w14:textId="77777777" w:rsidTr="490DE6A8">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gridSpan w:val="2"/>
          </w:tcPr>
          <w:p w14:paraId="7635BD5F" w14:textId="51775C92" w:rsidR="00213EC2" w:rsidRPr="007E0B31" w:rsidRDefault="00213EC2" w:rsidP="00213EC2">
            <w:pPr>
              <w:pStyle w:val="TableArial11"/>
              <w:rPr>
                <w:rFonts w:cs="Arial"/>
              </w:rPr>
            </w:pPr>
            <w:r w:rsidRPr="007E0B31">
              <w:rPr>
                <w:rFonts w:cs="Arial"/>
              </w:rPr>
              <w:t xml:space="preserve">As defined in the </w:t>
            </w:r>
            <w:r>
              <w:rPr>
                <w:rFonts w:cs="Arial"/>
                <w:b/>
              </w:rPr>
              <w:t xml:space="preserve">The Company’s </w:t>
            </w:r>
            <w:r w:rsidRPr="007E0B31">
              <w:rPr>
                <w:rFonts w:cs="Arial"/>
              </w:rPr>
              <w:t>Transmission Licence and “CUSC Parties” shall be construed accordingly.</w:t>
            </w:r>
          </w:p>
        </w:tc>
      </w:tr>
      <w:tr w:rsidR="00213EC2" w:rsidRPr="007E0B31" w14:paraId="74C0FB34" w14:textId="77777777" w:rsidTr="490DE6A8">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gridSpan w:val="2"/>
          </w:tcPr>
          <w:p w14:paraId="2206AA53" w14:textId="4F949084" w:rsidR="00213EC2" w:rsidRPr="007E0B31" w:rsidRDefault="00213EC2" w:rsidP="00213EC2">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213EC2" w:rsidRPr="007E0B31" w14:paraId="56EA79E2" w14:textId="77777777" w:rsidTr="490DE6A8">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gridSpan w:val="2"/>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490DE6A8">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gridSpan w:val="2"/>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490DE6A8">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gridSpan w:val="2"/>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213EC2" w:rsidRPr="00A97193" w14:paraId="5D695C49" w14:textId="77777777" w:rsidTr="490DE6A8">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gridSpan w:val="2"/>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490DE6A8">
        <w:trPr>
          <w:cantSplit/>
        </w:trPr>
        <w:tc>
          <w:tcPr>
            <w:tcW w:w="2884" w:type="dxa"/>
          </w:tcPr>
          <w:p w14:paraId="6C6A7825" w14:textId="44C72974" w:rsidR="00213EC2" w:rsidRPr="006D65CB" w:rsidRDefault="00213EC2" w:rsidP="00213EC2">
            <w:pPr>
              <w:pStyle w:val="Arial11Bold"/>
              <w:rPr>
                <w:rFonts w:cs="Arial"/>
              </w:rPr>
            </w:pPr>
            <w:r w:rsidRPr="006D65CB">
              <w:rPr>
                <w:lang w:val="en-US"/>
              </w:rPr>
              <w:t>Data Publisher</w:t>
            </w:r>
          </w:p>
        </w:tc>
        <w:tc>
          <w:tcPr>
            <w:tcW w:w="6634" w:type="dxa"/>
            <w:gridSpan w:val="2"/>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490DE6A8">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gridSpan w:val="2"/>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490DE6A8">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gridSpan w:val="2"/>
          </w:tcPr>
          <w:p w14:paraId="41EC003B" w14:textId="796659F5" w:rsidR="00213EC2" w:rsidRPr="007E0B31" w:rsidRDefault="00213EC2" w:rsidP="00213EC2">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the National Grid website or upon request from </w:t>
            </w:r>
            <w:r>
              <w:rPr>
                <w:rFonts w:cs="Arial"/>
                <w:b/>
              </w:rPr>
              <w:t>The Company</w:t>
            </w:r>
            <w:r w:rsidRPr="007E0B31">
              <w:rPr>
                <w:rFonts w:cs="Arial"/>
              </w:rPr>
              <w:t>.</w:t>
            </w:r>
          </w:p>
        </w:tc>
      </w:tr>
      <w:tr w:rsidR="00213EC2" w:rsidRPr="007E0B31" w14:paraId="60B41840" w14:textId="77777777" w:rsidTr="490DE6A8">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gridSpan w:val="2"/>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490DE6A8">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gridSpan w:val="2"/>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490DE6A8">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gridSpan w:val="2"/>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490DE6A8">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gridSpan w:val="2"/>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490DE6A8">
        <w:trPr>
          <w:cantSplit/>
        </w:trPr>
        <w:tc>
          <w:tcPr>
            <w:tcW w:w="2884" w:type="dxa"/>
          </w:tcPr>
          <w:p w14:paraId="28B46EC0" w14:textId="6EB233EA" w:rsidR="00213EC2" w:rsidRPr="007E0B31" w:rsidRDefault="00213EC2" w:rsidP="00213EC2">
            <w:pPr>
              <w:pStyle w:val="Arial11Bold"/>
              <w:rPr>
                <w:rFonts w:cs="Arial"/>
              </w:rPr>
            </w:pPr>
            <w:bookmarkStart w:id="16" w:name="_DV_C16"/>
            <w:r w:rsidRPr="007E0B31">
              <w:rPr>
                <w:rFonts w:cs="Arial"/>
              </w:rPr>
              <w:t>DCUSA</w:t>
            </w:r>
            <w:bookmarkEnd w:id="16"/>
          </w:p>
        </w:tc>
        <w:tc>
          <w:tcPr>
            <w:tcW w:w="6634" w:type="dxa"/>
            <w:gridSpan w:val="2"/>
          </w:tcPr>
          <w:p w14:paraId="2D09966A" w14:textId="77777777" w:rsidR="00213EC2" w:rsidRPr="007E0B31" w:rsidRDefault="00213EC2" w:rsidP="00213EC2">
            <w:pPr>
              <w:pStyle w:val="TableArial11"/>
              <w:rPr>
                <w:rFonts w:cs="Arial"/>
              </w:rPr>
            </w:pPr>
            <w:bookmarkStart w:id="17"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17"/>
          </w:p>
        </w:tc>
      </w:tr>
      <w:tr w:rsidR="00213EC2" w:rsidRPr="007E0B31" w14:paraId="1606AF94" w14:textId="77777777" w:rsidTr="490DE6A8">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gridSpan w:val="2"/>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490DE6A8">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gridSpan w:val="2"/>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490DE6A8">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gridSpan w:val="2"/>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490DE6A8">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gridSpan w:val="2"/>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490DE6A8">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gridSpan w:val="2"/>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490DE6A8">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gridSpan w:val="2"/>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490DE6A8">
        <w:trPr>
          <w:cantSplit/>
        </w:trPr>
        <w:tc>
          <w:tcPr>
            <w:tcW w:w="2884" w:type="dxa"/>
          </w:tcPr>
          <w:p w14:paraId="2D2F08BE" w14:textId="77777777" w:rsidR="00213EC2" w:rsidRPr="007E0B31" w:rsidRDefault="00213EC2" w:rsidP="00213EC2">
            <w:pPr>
              <w:pStyle w:val="Arial11Bold"/>
              <w:rPr>
                <w:rFonts w:cs="Arial"/>
              </w:rPr>
            </w:pPr>
            <w:r w:rsidRPr="007E0B31">
              <w:rPr>
                <w:rFonts w:cs="Arial"/>
              </w:rPr>
              <w:t>Demand Capacity</w:t>
            </w:r>
          </w:p>
        </w:tc>
        <w:tc>
          <w:tcPr>
            <w:tcW w:w="6634" w:type="dxa"/>
            <w:gridSpan w:val="2"/>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490DE6A8">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gridSpan w:val="2"/>
          </w:tcPr>
          <w:p w14:paraId="292D7690" w14:textId="77777777" w:rsidR="00213EC2" w:rsidRPr="007E0B31" w:rsidRDefault="00213EC2" w:rsidP="00213EC2">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490DE6A8">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gridSpan w:val="2"/>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490DE6A8">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gridSpan w:val="2"/>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213EC2" w:rsidRPr="007E0B31" w14:paraId="0DAA104C" w14:textId="77777777" w:rsidTr="490DE6A8">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gridSpan w:val="2"/>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490DE6A8">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gridSpan w:val="2"/>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490DE6A8">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gridSpan w:val="2"/>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490DE6A8">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gridSpan w:val="2"/>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490DE6A8">
        <w:trPr>
          <w:cantSplit/>
        </w:trPr>
        <w:tc>
          <w:tcPr>
            <w:tcW w:w="2884"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gridSpan w:val="2"/>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490DE6A8">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Demand Response Service</w:t>
            </w:r>
          </w:p>
        </w:tc>
        <w:tc>
          <w:tcPr>
            <w:tcW w:w="6634" w:type="dxa"/>
            <w:gridSpan w:val="2"/>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490DE6A8">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gridSpan w:val="2"/>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490DE6A8">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gridSpan w:val="2"/>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490DE6A8">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gridSpan w:val="2"/>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490DE6A8">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gridSpan w:val="2"/>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490DE6A8">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gridSpan w:val="2"/>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213EC2" w:rsidRPr="007E0B31" w14:paraId="4A9CD3FB" w14:textId="77777777" w:rsidTr="490DE6A8">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gridSpan w:val="2"/>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490DE6A8">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gridSpan w:val="2"/>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490DE6A8">
        <w:trPr>
          <w:cantSplit/>
        </w:trPr>
        <w:tc>
          <w:tcPr>
            <w:tcW w:w="2884" w:type="dxa"/>
          </w:tcPr>
          <w:p w14:paraId="6617788B" w14:textId="18B1BB16" w:rsidR="00F65DFD" w:rsidRPr="007E0B31" w:rsidRDefault="00F65DFD" w:rsidP="00F65DFD">
            <w:pPr>
              <w:pStyle w:val="Arial11Bold"/>
              <w:rPr>
                <w:rFonts w:cs="Arial"/>
              </w:rPr>
            </w:pPr>
            <w:r w:rsidRPr="001006C1">
              <w:rPr>
                <w:rFonts w:cs="Arial"/>
              </w:rPr>
              <w:t>De-synchronised Island Procedure</w:t>
            </w:r>
          </w:p>
        </w:tc>
        <w:tc>
          <w:tcPr>
            <w:tcW w:w="6634" w:type="dxa"/>
            <w:gridSpan w:val="2"/>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490DE6A8">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gridSpan w:val="2"/>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490DE6A8">
        <w:trPr>
          <w:cantSplit/>
        </w:trPr>
        <w:tc>
          <w:tcPr>
            <w:tcW w:w="2884"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gridSpan w:val="2"/>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213EC2" w:rsidRPr="007E0B31" w14:paraId="087B589C" w14:textId="77777777" w:rsidTr="490DE6A8">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gridSpan w:val="2"/>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213EC2" w:rsidRPr="0079139F" w14:paraId="6FA98D3A" w14:textId="77777777" w:rsidTr="490DE6A8">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gridSpan w:val="2"/>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490DE6A8">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gridSpan w:val="2"/>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490DE6A8">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gridSpan w:val="2"/>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490DE6A8">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gridSpan w:val="2"/>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490DE6A8">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gridSpan w:val="2"/>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490DE6A8">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gridSpan w:val="2"/>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490DE6A8">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gridSpan w:val="2"/>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490DE6A8">
        <w:trPr>
          <w:cantSplit/>
        </w:trPr>
        <w:tc>
          <w:tcPr>
            <w:tcW w:w="2884" w:type="dxa"/>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6634" w:type="dxa"/>
            <w:gridSpan w:val="2"/>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490DE6A8">
        <w:trPr>
          <w:cantSplit/>
        </w:trPr>
        <w:tc>
          <w:tcPr>
            <w:tcW w:w="2884" w:type="dxa"/>
          </w:tcPr>
          <w:p w14:paraId="54987465" w14:textId="77777777" w:rsidR="009871B0" w:rsidRPr="007E0B31" w:rsidRDefault="009871B0" w:rsidP="009871B0">
            <w:pPr>
              <w:pStyle w:val="Arial11Bold"/>
              <w:rPr>
                <w:rFonts w:cs="Arial"/>
              </w:rPr>
            </w:pPr>
            <w:r w:rsidRPr="007E0B31">
              <w:rPr>
                <w:rFonts w:cs="Arial"/>
              </w:rPr>
              <w:t>Droop</w:t>
            </w:r>
          </w:p>
        </w:tc>
        <w:tc>
          <w:tcPr>
            <w:tcW w:w="6634" w:type="dxa"/>
            <w:gridSpan w:val="2"/>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490DE6A8">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gridSpan w:val="2"/>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490DE6A8">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gridSpan w:val="2"/>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490DE6A8">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gridSpan w:val="2"/>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490DE6A8">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gridSpan w:val="2"/>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490DE6A8">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gridSpan w:val="2"/>
          </w:tcPr>
          <w:p w14:paraId="75E612EF" w14:textId="1055308A"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9871B0" w:rsidRPr="007E0B31" w14:paraId="27D19D54" w14:textId="77777777" w:rsidTr="490DE6A8">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gridSpan w:val="2"/>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490DE6A8">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gridSpan w:val="2"/>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490DE6A8">
        <w:trPr>
          <w:cantSplit/>
        </w:trPr>
        <w:tc>
          <w:tcPr>
            <w:tcW w:w="2884" w:type="dxa"/>
          </w:tcPr>
          <w:p w14:paraId="3BB43CE7" w14:textId="77777777" w:rsidR="009871B0" w:rsidRPr="007E0B31" w:rsidRDefault="009871B0" w:rsidP="009871B0">
            <w:pPr>
              <w:pStyle w:val="Arial11Bold"/>
              <w:rPr>
                <w:rFonts w:cs="Arial"/>
              </w:rPr>
            </w:pPr>
            <w:r w:rsidRPr="007E0B31">
              <w:rPr>
                <w:rFonts w:cs="Arial"/>
              </w:rPr>
              <w:t>Earthing</w:t>
            </w:r>
          </w:p>
        </w:tc>
        <w:tc>
          <w:tcPr>
            <w:tcW w:w="6634" w:type="dxa"/>
            <w:gridSpan w:val="2"/>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490DE6A8">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gridSpan w:val="2"/>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490DE6A8">
        <w:trPr>
          <w:cantSplit/>
        </w:trPr>
        <w:tc>
          <w:tcPr>
            <w:tcW w:w="2884"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6634" w:type="dxa"/>
            <w:gridSpan w:val="2"/>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490DE6A8">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gridSpan w:val="2"/>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490DE6A8">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gridSpan w:val="2"/>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490DE6A8">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gridSpan w:val="2"/>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490DE6A8">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gridSpan w:val="2"/>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490DE6A8">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gridSpan w:val="2"/>
          </w:tcPr>
          <w:p w14:paraId="448F37B6" w14:textId="77777777" w:rsidR="009871B0" w:rsidRPr="007E0B31" w:rsidRDefault="009871B0" w:rsidP="009871B0">
            <w:pPr>
              <w:pStyle w:val="TableArial11"/>
              <w:rPr>
                <w:rFonts w:cs="Arial"/>
              </w:rPr>
            </w:pPr>
            <w:r w:rsidRPr="007E0B31">
              <w:rPr>
                <w:rFonts w:cs="Arial"/>
              </w:rPr>
              <w:t xml:space="preserve">As defined in the </w:t>
            </w:r>
            <w:r w:rsidRPr="007E0B31">
              <w:rPr>
                <w:rFonts w:cs="Arial"/>
                <w:b/>
              </w:rPr>
              <w:t>Transmission Licence.</w:t>
            </w:r>
          </w:p>
        </w:tc>
      </w:tr>
      <w:tr w:rsidR="009871B0" w:rsidRPr="007E0B31" w14:paraId="3F1D3736" w14:textId="77777777" w:rsidTr="490DE6A8">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gridSpan w:val="2"/>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490DE6A8">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gridSpan w:val="2"/>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490DE6A8">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gridSpan w:val="2"/>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7D3B4C" w:rsidRPr="007E0B31" w:rsidDel="006E351F" w14:paraId="618E4044" w14:textId="4F8199B9" w:rsidTr="007B5EB4">
        <w:trPr>
          <w:gridAfter w:val="1"/>
          <w:cantSplit/>
          <w:del w:id="18" w:author="Lizzie Timmins (ESO)" w:date="2024-05-21T08:47:00Z"/>
        </w:trPr>
        <w:tc>
          <w:tcPr>
            <w:tcW w:w="2884" w:type="dxa"/>
          </w:tcPr>
          <w:p w14:paraId="06BF56EE" w14:textId="44B118E5" w:rsidR="009871B0" w:rsidRPr="006E351F" w:rsidDel="006E351F" w:rsidRDefault="009871B0" w:rsidP="009871B0">
            <w:pPr>
              <w:pStyle w:val="Arial11Bold"/>
              <w:rPr>
                <w:del w:id="19" w:author="Lizzie Timmins (ESO)" w:date="2024-05-21T08:47:00Z"/>
                <w:rFonts w:ascii="Arial Bold" w:hAnsi="Arial Bold" w:cs="Arial"/>
              </w:rPr>
            </w:pPr>
            <w:del w:id="20" w:author="Lizzie Timmins (ESO)" w:date="2024-05-21T08:47:00Z">
              <w:r w:rsidRPr="006E351F" w:rsidDel="006E351F">
                <w:rPr>
                  <w:rFonts w:ascii="Arial Bold" w:hAnsi="Arial Bold" w:cs="Arial"/>
                </w:rPr>
                <w:delText>Electricity Supply Industry Arbitration Association</w:delText>
              </w:r>
            </w:del>
          </w:p>
        </w:tc>
        <w:tc>
          <w:tcPr>
            <w:tcW w:w="6107" w:type="dxa"/>
          </w:tcPr>
          <w:p w14:paraId="75769710" w14:textId="0EB4F758" w:rsidR="009871B0" w:rsidRPr="006E351F" w:rsidDel="006E351F" w:rsidRDefault="009871B0" w:rsidP="009871B0">
            <w:pPr>
              <w:pStyle w:val="TableArial11"/>
              <w:rPr>
                <w:del w:id="21" w:author="Lizzie Timmins (ESO)" w:date="2024-05-21T08:47:00Z"/>
                <w:rFonts w:cs="Arial"/>
              </w:rPr>
            </w:pPr>
            <w:del w:id="22" w:author="Lizzie Timmins (ESO)" w:date="2024-05-21T08:47:00Z">
              <w:r w:rsidRPr="006E351F" w:rsidDel="006E351F">
                <w:rPr>
                  <w:rFonts w:cs="Arial"/>
                </w:rPr>
                <w:delText>The unincorporated members' club of that name formed inter alia to promote the efficient and economic operation of the procedure for the resolution of disputes within the electricity supply industry by means of arbitration or otherwise in accordance with its arbitration rules.</w:delText>
              </w:r>
            </w:del>
          </w:p>
        </w:tc>
      </w:tr>
      <w:tr w:rsidR="009871B0" w:rsidRPr="007E0B31" w14:paraId="7456E88A" w14:textId="77777777" w:rsidTr="490DE6A8">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gridSpan w:val="2"/>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93310B" w:rsidRPr="007E0B31" w14:paraId="2AA8471F" w14:textId="77777777" w:rsidTr="490DE6A8">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gridSpan w:val="2"/>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9871B0" w:rsidRPr="007E0B31" w14:paraId="383B22BD" w14:textId="77777777" w:rsidTr="490DE6A8">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gridSpan w:val="2"/>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9871B0" w:rsidRPr="00045E74" w14:paraId="7C353F29" w14:textId="77777777" w:rsidTr="490DE6A8">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gridSpan w:val="2"/>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490DE6A8">
        <w:trPr>
          <w:cantSplit/>
        </w:trPr>
        <w:tc>
          <w:tcPr>
            <w:tcW w:w="2884" w:type="dxa"/>
          </w:tcPr>
          <w:p w14:paraId="4FB09170" w14:textId="77777777" w:rsidR="009871B0" w:rsidRPr="007E0B31" w:rsidRDefault="009871B0" w:rsidP="009871B0">
            <w:pPr>
              <w:pStyle w:val="Arial11Bold"/>
              <w:rPr>
                <w:rFonts w:cs="Arial"/>
              </w:rPr>
            </w:pPr>
            <w:r w:rsidRPr="007E0B31">
              <w:rPr>
                <w:rFonts w:cs="Arial"/>
              </w:rPr>
              <w:t>Embedded</w:t>
            </w:r>
          </w:p>
        </w:tc>
        <w:tc>
          <w:tcPr>
            <w:tcW w:w="6634" w:type="dxa"/>
            <w:gridSpan w:val="2"/>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490DE6A8">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gridSpan w:val="2"/>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490DE6A8">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gridSpan w:val="2"/>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9871B0" w:rsidRPr="007E0B31" w14:paraId="76FDE784" w14:textId="77777777" w:rsidTr="490DE6A8">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gridSpan w:val="2"/>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490DE6A8">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Deenergisation </w:t>
            </w:r>
            <w:r w:rsidRPr="00BE1747">
              <w:rPr>
                <w:rFonts w:cs="Arial"/>
              </w:rPr>
              <w:t> </w:t>
            </w:r>
          </w:p>
        </w:tc>
        <w:tc>
          <w:tcPr>
            <w:tcW w:w="6634" w:type="dxa"/>
            <w:gridSpan w:val="2"/>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490DE6A8">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gridSpan w:val="2"/>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490DE6A8">
        <w:trPr>
          <w:cantSplit/>
        </w:trPr>
        <w:tc>
          <w:tcPr>
            <w:tcW w:w="2884" w:type="dxa"/>
          </w:tcPr>
          <w:p w14:paraId="273D1FA4" w14:textId="77777777" w:rsidR="009871B0" w:rsidRPr="007E0B31" w:rsidRDefault="009871B0" w:rsidP="009871B0">
            <w:pPr>
              <w:pStyle w:val="Arial11Bold"/>
              <w:rPr>
                <w:rFonts w:cs="Arial"/>
              </w:rPr>
            </w:pPr>
            <w:r w:rsidRPr="007E0B31">
              <w:rPr>
                <w:rFonts w:cs="Arial"/>
              </w:rPr>
              <w:t>Emergency Deenergisation Instruction</w:t>
            </w:r>
          </w:p>
        </w:tc>
        <w:tc>
          <w:tcPr>
            <w:tcW w:w="6634" w:type="dxa"/>
            <w:gridSpan w:val="2"/>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490DE6A8">
        <w:trPr>
          <w:cantSplit/>
        </w:trPr>
        <w:tc>
          <w:tcPr>
            <w:tcW w:w="2884"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6634" w:type="dxa"/>
            <w:gridSpan w:val="2"/>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9871B0" w:rsidRPr="007E0B31" w14:paraId="0B7E24DC" w14:textId="77777777" w:rsidTr="490DE6A8">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gridSpan w:val="2"/>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r w:rsidRPr="007E0B31">
              <w:rPr>
                <w:rFonts w:cs="Arial"/>
                <w:b/>
              </w:rPr>
              <w:t>CfD Counterparty</w:t>
            </w:r>
            <w:r w:rsidRPr="007E0B31">
              <w:rPr>
                <w:rFonts w:cs="Arial"/>
              </w:rPr>
              <w:t xml:space="preserve"> and </w:t>
            </w:r>
            <w:r w:rsidRPr="007E0B31">
              <w:rPr>
                <w:rFonts w:cs="Arial"/>
                <w:b/>
              </w:rPr>
              <w:t>CfD Settlement Services Provider</w:t>
            </w:r>
            <w:r w:rsidRPr="007E0B31">
              <w:rPr>
                <w:rFonts w:cs="Arial"/>
              </w:rPr>
              <w:t>.</w:t>
            </w:r>
          </w:p>
        </w:tc>
      </w:tr>
      <w:tr w:rsidR="009871B0" w:rsidRPr="007E0B31" w14:paraId="1177F5BF" w14:textId="77777777" w:rsidTr="490DE6A8">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gridSpan w:val="2"/>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490DE6A8">
        <w:trPr>
          <w:cantSplit/>
        </w:trPr>
        <w:tc>
          <w:tcPr>
            <w:tcW w:w="2884" w:type="dxa"/>
          </w:tcPr>
          <w:p w14:paraId="421B5476" w14:textId="77777777" w:rsidR="009871B0" w:rsidRPr="007E0B31" w:rsidRDefault="009871B0" w:rsidP="009871B0">
            <w:pPr>
              <w:pStyle w:val="Arial11Bold"/>
              <w:rPr>
                <w:rFonts w:cs="Arial"/>
              </w:rPr>
            </w:pPr>
            <w:r w:rsidRPr="007E0B31">
              <w:rPr>
                <w:rFonts w:cs="Arial"/>
              </w:rPr>
              <w:t>EMR Functions</w:t>
            </w:r>
          </w:p>
        </w:tc>
        <w:tc>
          <w:tcPr>
            <w:tcW w:w="6634" w:type="dxa"/>
            <w:gridSpan w:val="2"/>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490DE6A8">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gridSpan w:val="2"/>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490DE6A8">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gridSpan w:val="2"/>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490DE6A8">
        <w:trPr>
          <w:cantSplit/>
        </w:trPr>
        <w:tc>
          <w:tcPr>
            <w:tcW w:w="2884" w:type="dxa"/>
          </w:tcPr>
          <w:p w14:paraId="5B18CA36" w14:textId="4AA74331" w:rsidR="009871B0" w:rsidRPr="007E0B31" w:rsidRDefault="009871B0" w:rsidP="009871B0">
            <w:pPr>
              <w:pStyle w:val="Arial11Bold"/>
              <w:rPr>
                <w:rFonts w:cs="Arial"/>
              </w:rPr>
            </w:pPr>
            <w:bookmarkStart w:id="23"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23"/>
          </w:p>
        </w:tc>
        <w:tc>
          <w:tcPr>
            <w:tcW w:w="6634" w:type="dxa"/>
            <w:gridSpan w:val="2"/>
          </w:tcPr>
          <w:p w14:paraId="611268A9" w14:textId="49E96478" w:rsidR="009871B0" w:rsidRPr="007E0B31" w:rsidRDefault="009871B0" w:rsidP="009871B0">
            <w:pPr>
              <w:pStyle w:val="TableArial11"/>
              <w:rPr>
                <w:rFonts w:cs="Arial"/>
                <w:i/>
              </w:rPr>
            </w:pPr>
            <w:bookmarkStart w:id="24"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24"/>
          </w:p>
        </w:tc>
      </w:tr>
      <w:tr w:rsidR="009871B0" w:rsidRPr="007E0B31" w14:paraId="2950C7E5" w14:textId="77777777" w:rsidTr="490DE6A8">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gridSpan w:val="2"/>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490DE6A8">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gridSpan w:val="2"/>
          </w:tcPr>
          <w:p w14:paraId="04C7E6AA"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seven succeeding </w:t>
            </w:r>
            <w:r w:rsidRPr="007E0B31">
              <w:rPr>
                <w:rFonts w:cs="Arial"/>
                <w:b/>
              </w:rPr>
              <w:t>Financial Years</w:t>
            </w:r>
            <w:r w:rsidRPr="007E0B31">
              <w:rPr>
                <w:rFonts w:cs="Arial"/>
              </w:rPr>
              <w:t xml:space="preserve"> will be an estimate of what is expected.</w:t>
            </w:r>
          </w:p>
        </w:tc>
      </w:tr>
      <w:tr w:rsidR="009871B0" w:rsidRPr="007E0B31" w14:paraId="393BBD51" w14:textId="77777777" w:rsidTr="490DE6A8">
        <w:trPr>
          <w:cantSplit/>
        </w:trPr>
        <w:tc>
          <w:tcPr>
            <w:tcW w:w="2884" w:type="dxa"/>
          </w:tcPr>
          <w:p w14:paraId="12276130" w14:textId="77777777" w:rsidR="009871B0" w:rsidRPr="007E0B31" w:rsidRDefault="009871B0" w:rsidP="009871B0">
            <w:pPr>
              <w:pStyle w:val="Arial11Bold"/>
              <w:rPr>
                <w:rFonts w:cs="Arial"/>
              </w:rPr>
            </w:pPr>
            <w:r w:rsidRPr="007E0B31">
              <w:rPr>
                <w:rFonts w:cs="Arial"/>
              </w:rPr>
              <w:t>EU Code User</w:t>
            </w:r>
          </w:p>
        </w:tc>
        <w:tc>
          <w:tcPr>
            <w:tcW w:w="6634" w:type="dxa"/>
            <w:gridSpan w:val="2"/>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Purchase 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490DE6A8">
        <w:trPr>
          <w:cantSplit/>
        </w:trPr>
        <w:tc>
          <w:tcPr>
            <w:tcW w:w="2884" w:type="dxa"/>
          </w:tcPr>
          <w:p w14:paraId="43DAAB5C" w14:textId="05D82DA7" w:rsidR="009871B0" w:rsidRPr="007E0B31" w:rsidRDefault="009871B0" w:rsidP="009871B0">
            <w:pPr>
              <w:pStyle w:val="Arial11Bold"/>
              <w:rPr>
                <w:rFonts w:cs="Arial"/>
              </w:rPr>
            </w:pPr>
            <w:r w:rsidRPr="007E0B31">
              <w:rPr>
                <w:rFonts w:cs="Arial"/>
              </w:rPr>
              <w:t>EU Generator</w:t>
            </w:r>
          </w:p>
        </w:tc>
        <w:tc>
          <w:tcPr>
            <w:tcW w:w="6634" w:type="dxa"/>
            <w:gridSpan w:val="2"/>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490DE6A8">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gridSpan w:val="2"/>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490DE6A8">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gridSpan w:val="2"/>
          </w:tcPr>
          <w:p w14:paraId="0BF49D4F" w14:textId="6E1629CC" w:rsidR="009871B0" w:rsidRPr="007E0B31" w:rsidRDefault="009871B0" w:rsidP="009871B0">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Pr="00F847B0">
              <w:rPr>
                <w:rFonts w:cs="Arial"/>
                <w:b/>
              </w:rPr>
              <w:t>Retained EU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9871B0" w:rsidRPr="007E0B31" w14:paraId="1927BF72" w14:textId="77777777" w:rsidTr="490DE6A8">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gridSpan w:val="2"/>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490DE6A8">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gridSpan w:val="2"/>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490DE6A8">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gridSpan w:val="2"/>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490DE6A8">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gridSpan w:val="2"/>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490DE6A8">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gridSpan w:val="2"/>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490DE6A8">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gridSpan w:val="2"/>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490DE6A8">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gridSpan w:val="2"/>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9871B0" w:rsidRPr="007E0B31" w14:paraId="2402AE83" w14:textId="77777777" w:rsidTr="490DE6A8">
        <w:trPr>
          <w:cantSplit/>
        </w:trPr>
        <w:tc>
          <w:tcPr>
            <w:tcW w:w="2884" w:type="dxa"/>
          </w:tcPr>
          <w:p w14:paraId="2C33AAB8" w14:textId="77777777" w:rsidR="009871B0" w:rsidRPr="007E0B31" w:rsidRDefault="009871B0" w:rsidP="009871B0">
            <w:pPr>
              <w:pStyle w:val="Arial11Bold"/>
              <w:rPr>
                <w:rFonts w:cs="Arial"/>
              </w:rPr>
            </w:pPr>
            <w:r w:rsidRPr="007E0B31">
              <w:rPr>
                <w:rFonts w:cs="Arial"/>
              </w:rPr>
              <w:t>Excitation System Nominal Response</w:t>
            </w:r>
          </w:p>
        </w:tc>
        <w:tc>
          <w:tcPr>
            <w:tcW w:w="6634" w:type="dxa"/>
            <w:gridSpan w:val="2"/>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490DE6A8">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gridSpan w:val="2"/>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490DE6A8">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gridSpan w:val="2"/>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490DE6A8">
        <w:trPr>
          <w:cantSplit/>
        </w:trPr>
        <w:tc>
          <w:tcPr>
            <w:tcW w:w="2884" w:type="dxa"/>
          </w:tcPr>
          <w:p w14:paraId="59299B3E" w14:textId="77777777" w:rsidR="009871B0" w:rsidRPr="007E0B31" w:rsidRDefault="009871B0" w:rsidP="009871B0">
            <w:pPr>
              <w:pStyle w:val="Arial11Bold"/>
              <w:rPr>
                <w:rFonts w:cs="Arial"/>
              </w:rPr>
            </w:pPr>
            <w:r w:rsidRPr="007E0B31">
              <w:rPr>
                <w:rFonts w:cs="Arial"/>
              </w:rPr>
              <w:t>Exemptable</w:t>
            </w:r>
          </w:p>
        </w:tc>
        <w:tc>
          <w:tcPr>
            <w:tcW w:w="6634" w:type="dxa"/>
            <w:gridSpan w:val="2"/>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490DE6A8">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gridSpan w:val="2"/>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t>Torness</w:t>
            </w:r>
          </w:p>
        </w:tc>
      </w:tr>
      <w:tr w:rsidR="009871B0" w:rsidRPr="007E0B31" w14:paraId="6650020C" w14:textId="77777777" w:rsidTr="490DE6A8">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gridSpan w:val="2"/>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490DE6A8">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gridSpan w:val="2"/>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490DE6A8">
        <w:trPr>
          <w:cantSplit/>
        </w:trPr>
        <w:tc>
          <w:tcPr>
            <w:tcW w:w="2884" w:type="dxa"/>
          </w:tcPr>
          <w:p w14:paraId="21F38B58" w14:textId="77777777" w:rsidR="009871B0" w:rsidRPr="007E0B31" w:rsidRDefault="009871B0" w:rsidP="009871B0">
            <w:pPr>
              <w:pStyle w:val="Arial11Bold"/>
              <w:rPr>
                <w:rFonts w:cs="Arial"/>
              </w:rPr>
            </w:pPr>
            <w:r w:rsidRPr="007E0B31">
              <w:rPr>
                <w:rFonts w:cs="Arial"/>
              </w:rPr>
              <w:t>Existing Magnox Reactor Plant</w:t>
            </w:r>
          </w:p>
        </w:tc>
        <w:tc>
          <w:tcPr>
            <w:tcW w:w="6634" w:type="dxa"/>
            <w:gridSpan w:val="2"/>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t>Chapelcross</w:t>
            </w:r>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490DE6A8">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gridSpan w:val="2"/>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490DE6A8">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gridSpan w:val="2"/>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490DE6A8">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gridSpan w:val="2"/>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490DE6A8">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gridSpan w:val="2"/>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490DE6A8">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gridSpan w:val="2"/>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490DE6A8">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gridSpan w:val="2"/>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490DE6A8">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gridSpan w:val="2"/>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490DE6A8">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gridSpan w:val="2"/>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490DE6A8">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gridSpan w:val="2"/>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490DE6A8">
        <w:trPr>
          <w:cantSplit/>
        </w:trPr>
        <w:tc>
          <w:tcPr>
            <w:tcW w:w="2884"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gridSpan w:val="2"/>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490DE6A8">
        <w:trPr>
          <w:cantSplit/>
        </w:trPr>
        <w:tc>
          <w:tcPr>
            <w:tcW w:w="2884" w:type="dxa"/>
          </w:tcPr>
          <w:p w14:paraId="686BDC85" w14:textId="77777777" w:rsidR="009871B0" w:rsidRPr="007E0B31" w:rsidRDefault="009871B0" w:rsidP="009871B0">
            <w:pPr>
              <w:pStyle w:val="Arial11Bold"/>
              <w:rPr>
                <w:rFonts w:cs="Arial"/>
              </w:rPr>
            </w:pPr>
            <w:r w:rsidRPr="007E0B31">
              <w:rPr>
                <w:rFonts w:cs="Arial"/>
              </w:rPr>
              <w:t>Fast Track Criteria</w:t>
            </w:r>
          </w:p>
        </w:tc>
        <w:tc>
          <w:tcPr>
            <w:tcW w:w="6634" w:type="dxa"/>
            <w:gridSpan w:val="2"/>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490DE6A8">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gridSpan w:val="2"/>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490DE6A8">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gridSpan w:val="2"/>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9871B0" w:rsidRPr="007E0B31" w14:paraId="4DC1F36D" w14:textId="77777777" w:rsidTr="490DE6A8">
        <w:trPr>
          <w:cantSplit/>
        </w:trPr>
        <w:tc>
          <w:tcPr>
            <w:tcW w:w="2884" w:type="dxa"/>
          </w:tcPr>
          <w:p w14:paraId="39CA52E1" w14:textId="77777777" w:rsidR="009871B0" w:rsidRPr="007E0B31" w:rsidRDefault="009871B0" w:rsidP="009871B0">
            <w:pPr>
              <w:pStyle w:val="Arial11Bold"/>
              <w:rPr>
                <w:rFonts w:cs="Arial"/>
              </w:rPr>
            </w:pPr>
            <w:r w:rsidRPr="007E0B31">
              <w:rPr>
                <w:rFonts w:cs="Arial"/>
              </w:rPr>
              <w:t>Final Generation Outage Programme</w:t>
            </w:r>
          </w:p>
        </w:tc>
        <w:tc>
          <w:tcPr>
            <w:tcW w:w="6634" w:type="dxa"/>
            <w:gridSpan w:val="2"/>
          </w:tcPr>
          <w:p w14:paraId="21DA4626" w14:textId="20118034" w:rsidR="009871B0" w:rsidRPr="007E0B31" w:rsidRDefault="009871B0" w:rsidP="009871B0">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9871B0" w:rsidRPr="007E0B31" w14:paraId="25992C8B" w14:textId="77777777" w:rsidTr="490DE6A8">
        <w:trPr>
          <w:cantSplit/>
        </w:trPr>
        <w:tc>
          <w:tcPr>
            <w:tcW w:w="2884" w:type="dxa"/>
          </w:tcPr>
          <w:p w14:paraId="24A46B59" w14:textId="6EF2404B" w:rsidR="009871B0" w:rsidRPr="007E0B31" w:rsidRDefault="009871B0" w:rsidP="009871B0">
            <w:pPr>
              <w:pStyle w:val="Arial11Bold"/>
              <w:rPr>
                <w:rFonts w:cs="Arial"/>
              </w:rPr>
            </w:pPr>
            <w:bookmarkStart w:id="25" w:name="_DV_C20"/>
            <w:r w:rsidRPr="007E0B31">
              <w:rPr>
                <w:rFonts w:cs="Arial"/>
              </w:rPr>
              <w:t xml:space="preserve">Final Operational Notification </w:t>
            </w:r>
            <w:r w:rsidRPr="007E0B31">
              <w:rPr>
                <w:rFonts w:cs="Arial"/>
                <w:b w:val="0"/>
              </w:rPr>
              <w:t>or</w:t>
            </w:r>
            <w:r w:rsidRPr="007E0B31">
              <w:rPr>
                <w:rFonts w:cs="Arial"/>
              </w:rPr>
              <w:t xml:space="preserve"> FON </w:t>
            </w:r>
            <w:bookmarkEnd w:id="25"/>
          </w:p>
        </w:tc>
        <w:tc>
          <w:tcPr>
            <w:tcW w:w="6634" w:type="dxa"/>
            <w:gridSpan w:val="2"/>
          </w:tcPr>
          <w:p w14:paraId="52B70B80" w14:textId="1AE703F3" w:rsidR="009871B0" w:rsidRPr="007E0B31" w:rsidRDefault="009871B0" w:rsidP="009871B0">
            <w:pPr>
              <w:pStyle w:val="TableArial11"/>
              <w:rPr>
                <w:rFonts w:cs="Arial"/>
              </w:rPr>
            </w:pPr>
            <w:bookmarkStart w:id="26"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26"/>
          </w:p>
          <w:p w14:paraId="534102FE" w14:textId="77777777" w:rsidR="009871B0" w:rsidRPr="007E0B31" w:rsidRDefault="009871B0" w:rsidP="009871B0">
            <w:pPr>
              <w:pStyle w:val="TableArial11"/>
              <w:ind w:left="567" w:hanging="567"/>
              <w:rPr>
                <w:rFonts w:cs="Arial"/>
              </w:rPr>
            </w:pPr>
            <w:bookmarkStart w:id="27" w:name="_DV_C22"/>
            <w:r w:rsidRPr="007E0B31">
              <w:rPr>
                <w:rFonts w:cs="Arial"/>
              </w:rPr>
              <w:t>(a)</w:t>
            </w:r>
            <w:r w:rsidRPr="007E0B31">
              <w:rPr>
                <w:rFonts w:cs="Arial"/>
              </w:rPr>
              <w:tab/>
              <w:t>with the Grid Code, (or where they apply, that relevant derogations have been granted), and</w:t>
            </w:r>
            <w:bookmarkEnd w:id="27"/>
          </w:p>
          <w:p w14:paraId="001CADC8" w14:textId="77777777" w:rsidR="009871B0" w:rsidRPr="007E0B31" w:rsidRDefault="009871B0" w:rsidP="009871B0">
            <w:pPr>
              <w:pStyle w:val="TableArial11"/>
              <w:ind w:left="567" w:hanging="567"/>
              <w:rPr>
                <w:rFonts w:cs="Arial"/>
              </w:rPr>
            </w:pPr>
            <w:bookmarkStart w:id="28"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8"/>
          </w:p>
          <w:p w14:paraId="67438D86" w14:textId="77777777" w:rsidR="009871B0" w:rsidRPr="007E0B31" w:rsidRDefault="009871B0" w:rsidP="009871B0">
            <w:pPr>
              <w:pStyle w:val="TableArial11"/>
              <w:rPr>
                <w:rFonts w:cs="Arial"/>
                <w:u w:val="single"/>
              </w:rPr>
            </w:pPr>
            <w:bookmarkStart w:id="29"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29"/>
          </w:p>
        </w:tc>
      </w:tr>
      <w:tr w:rsidR="009871B0" w:rsidRPr="007E0B31" w14:paraId="197251CB" w14:textId="77777777" w:rsidTr="490DE6A8">
        <w:trPr>
          <w:cantSplit/>
        </w:trPr>
        <w:tc>
          <w:tcPr>
            <w:tcW w:w="2884" w:type="dxa"/>
          </w:tcPr>
          <w:p w14:paraId="004E90B7" w14:textId="77777777" w:rsidR="009871B0" w:rsidRPr="007E0B31" w:rsidRDefault="009871B0" w:rsidP="009871B0">
            <w:pPr>
              <w:pStyle w:val="Arial11Bold"/>
              <w:rPr>
                <w:rFonts w:cs="Arial"/>
              </w:rPr>
            </w:pPr>
            <w:r w:rsidRPr="007E0B31">
              <w:rPr>
                <w:rFonts w:cs="Arial"/>
              </w:rPr>
              <w:t>Final Physical Notification Data</w:t>
            </w:r>
          </w:p>
        </w:tc>
        <w:tc>
          <w:tcPr>
            <w:tcW w:w="6634" w:type="dxa"/>
            <w:gridSpan w:val="2"/>
          </w:tcPr>
          <w:p w14:paraId="61126324" w14:textId="77777777" w:rsidR="009871B0" w:rsidRPr="007E0B31" w:rsidRDefault="009871B0" w:rsidP="009871B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871B0" w:rsidRPr="007E0B31" w14:paraId="03ECD7A1" w14:textId="77777777" w:rsidTr="490DE6A8">
        <w:trPr>
          <w:cantSplit/>
        </w:trPr>
        <w:tc>
          <w:tcPr>
            <w:tcW w:w="2884" w:type="dxa"/>
          </w:tcPr>
          <w:p w14:paraId="51B8A852" w14:textId="77777777" w:rsidR="009871B0" w:rsidRPr="007E0B31" w:rsidRDefault="009871B0" w:rsidP="009871B0">
            <w:pPr>
              <w:pStyle w:val="Arial11Bold"/>
              <w:rPr>
                <w:rFonts w:cs="Arial"/>
              </w:rPr>
            </w:pPr>
            <w:r w:rsidRPr="007E0B31">
              <w:rPr>
                <w:rFonts w:cs="Arial"/>
              </w:rPr>
              <w:t>Final Report</w:t>
            </w:r>
          </w:p>
        </w:tc>
        <w:tc>
          <w:tcPr>
            <w:tcW w:w="6634" w:type="dxa"/>
            <w:gridSpan w:val="2"/>
          </w:tcPr>
          <w:p w14:paraId="341E27E2" w14:textId="213B90D1" w:rsidR="009871B0" w:rsidRPr="007E0B31" w:rsidRDefault="009871B0" w:rsidP="009871B0">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9871B0" w:rsidRPr="007E0B31" w14:paraId="61B9A3B0" w14:textId="77777777" w:rsidTr="490DE6A8">
        <w:trPr>
          <w:cantSplit/>
        </w:trPr>
        <w:tc>
          <w:tcPr>
            <w:tcW w:w="2884" w:type="dxa"/>
          </w:tcPr>
          <w:p w14:paraId="3018FCC1" w14:textId="77777777" w:rsidR="009871B0" w:rsidRPr="007E0B31" w:rsidRDefault="009871B0" w:rsidP="009871B0">
            <w:pPr>
              <w:pStyle w:val="Arial11Bold"/>
              <w:rPr>
                <w:rFonts w:cs="Arial"/>
              </w:rPr>
            </w:pPr>
            <w:r w:rsidRPr="007E0B31">
              <w:rPr>
                <w:rFonts w:cs="Arial"/>
              </w:rPr>
              <w:t>Financial Year</w:t>
            </w:r>
          </w:p>
        </w:tc>
        <w:tc>
          <w:tcPr>
            <w:tcW w:w="6634" w:type="dxa"/>
            <w:gridSpan w:val="2"/>
          </w:tcPr>
          <w:p w14:paraId="49A5339B" w14:textId="052F5BD9" w:rsidR="009871B0" w:rsidRPr="007E0B31" w:rsidRDefault="009871B0" w:rsidP="009871B0">
            <w:pPr>
              <w:pStyle w:val="TableArial11"/>
              <w:rPr>
                <w:rFonts w:cs="Arial"/>
              </w:rPr>
            </w:pPr>
            <w:r w:rsidRPr="007E0B31">
              <w:rPr>
                <w:rFonts w:cs="Arial"/>
              </w:rPr>
              <w:t xml:space="preserve">Bears the meaning given in Condition A1 (Definitions and Interpretation)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w:t>
            </w:r>
          </w:p>
        </w:tc>
      </w:tr>
      <w:tr w:rsidR="009871B0" w:rsidRPr="007E0B31" w14:paraId="6050AA75" w14:textId="77777777" w:rsidTr="490DE6A8">
        <w:trPr>
          <w:cantSplit/>
        </w:trPr>
        <w:tc>
          <w:tcPr>
            <w:tcW w:w="2884" w:type="dxa"/>
          </w:tcPr>
          <w:p w14:paraId="29C983BC" w14:textId="77777777" w:rsidR="009871B0" w:rsidRPr="007E0B31" w:rsidRDefault="009871B0" w:rsidP="009871B0">
            <w:pPr>
              <w:pStyle w:val="Arial11Bold"/>
              <w:rPr>
                <w:rFonts w:cs="Arial"/>
              </w:rPr>
            </w:pPr>
            <w:r w:rsidRPr="007E0B31">
              <w:rPr>
                <w:rFonts w:cs="Arial"/>
              </w:rPr>
              <w:t>Fixed Proposed Implementation Date</w:t>
            </w:r>
          </w:p>
        </w:tc>
        <w:tc>
          <w:tcPr>
            <w:tcW w:w="6634" w:type="dxa"/>
            <w:gridSpan w:val="2"/>
          </w:tcPr>
          <w:p w14:paraId="32CF933F" w14:textId="77777777" w:rsidR="009871B0" w:rsidRPr="007E0B31" w:rsidRDefault="009871B0" w:rsidP="009871B0">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9871B0" w:rsidRPr="007E0B31" w14:paraId="3B05A2D5" w14:textId="77777777" w:rsidTr="490DE6A8">
        <w:trPr>
          <w:cantSplit/>
        </w:trPr>
        <w:tc>
          <w:tcPr>
            <w:tcW w:w="2884" w:type="dxa"/>
          </w:tcPr>
          <w:p w14:paraId="11A82ACA" w14:textId="77777777" w:rsidR="009871B0" w:rsidRPr="007E0B31" w:rsidRDefault="009871B0" w:rsidP="009871B0">
            <w:pPr>
              <w:pStyle w:val="Arial11Bold"/>
              <w:rPr>
                <w:rFonts w:cs="Arial"/>
              </w:rPr>
            </w:pPr>
            <w:r w:rsidRPr="007E0B31">
              <w:rPr>
                <w:rFonts w:cs="Arial"/>
              </w:rPr>
              <w:t xml:space="preserve">Flicker Severity </w:t>
            </w:r>
          </w:p>
          <w:p w14:paraId="7B7E4A84" w14:textId="77777777" w:rsidR="009871B0" w:rsidRPr="007E0B31" w:rsidRDefault="009871B0" w:rsidP="009871B0">
            <w:pPr>
              <w:pStyle w:val="Arial11Bold"/>
              <w:rPr>
                <w:rFonts w:cs="Arial"/>
              </w:rPr>
            </w:pPr>
            <w:r w:rsidRPr="007E0B31">
              <w:rPr>
                <w:rFonts w:cs="Arial"/>
              </w:rPr>
              <w:t>(Long Term)</w:t>
            </w:r>
          </w:p>
        </w:tc>
        <w:tc>
          <w:tcPr>
            <w:tcW w:w="6634" w:type="dxa"/>
            <w:gridSpan w:val="2"/>
          </w:tcPr>
          <w:p w14:paraId="36FDA091" w14:textId="77777777" w:rsidR="009871B0" w:rsidRPr="007E0B31" w:rsidRDefault="009871B0" w:rsidP="009871B0">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9871B0" w:rsidRPr="007E0B31" w14:paraId="31D73F62" w14:textId="77777777" w:rsidTr="490DE6A8">
        <w:trPr>
          <w:cantSplit/>
        </w:trPr>
        <w:tc>
          <w:tcPr>
            <w:tcW w:w="2884" w:type="dxa"/>
          </w:tcPr>
          <w:p w14:paraId="62449C25" w14:textId="77777777" w:rsidR="009871B0" w:rsidRPr="007E0B31" w:rsidRDefault="009871B0" w:rsidP="009871B0">
            <w:pPr>
              <w:pStyle w:val="Arial11Bold"/>
              <w:rPr>
                <w:rFonts w:cs="Arial"/>
              </w:rPr>
            </w:pPr>
            <w:r w:rsidRPr="007E0B31">
              <w:rPr>
                <w:rFonts w:cs="Arial"/>
              </w:rPr>
              <w:t xml:space="preserve">Flicker Severity </w:t>
            </w:r>
          </w:p>
          <w:p w14:paraId="7D271E51" w14:textId="77777777" w:rsidR="009871B0" w:rsidRPr="007E0B31" w:rsidRDefault="009871B0" w:rsidP="009871B0">
            <w:pPr>
              <w:pStyle w:val="Arial11Bold"/>
              <w:rPr>
                <w:rFonts w:cs="Arial"/>
              </w:rPr>
            </w:pPr>
            <w:r w:rsidRPr="007E0B31">
              <w:rPr>
                <w:rFonts w:cs="Arial"/>
              </w:rPr>
              <w:t>(Short Term)</w:t>
            </w:r>
          </w:p>
        </w:tc>
        <w:tc>
          <w:tcPr>
            <w:tcW w:w="6634" w:type="dxa"/>
            <w:gridSpan w:val="2"/>
          </w:tcPr>
          <w:p w14:paraId="60C2F253" w14:textId="77777777" w:rsidR="009871B0" w:rsidRPr="007E0B31" w:rsidRDefault="009871B0" w:rsidP="009871B0">
            <w:pPr>
              <w:pStyle w:val="TableArial11"/>
              <w:rPr>
                <w:rFonts w:cs="Arial"/>
                <w:b/>
                <w:u w:val="single"/>
              </w:rPr>
            </w:pPr>
            <w:r w:rsidRPr="007E0B31">
              <w:rPr>
                <w:rFonts w:cs="Arial"/>
              </w:rPr>
              <w:t xml:space="preserve">A measure of the visual severity of flicker derived from the time series output of a flickermeter over a 10 minute period and as such provides an indication of the risk of </w:t>
            </w:r>
            <w:r w:rsidRPr="007E0B31">
              <w:rPr>
                <w:rFonts w:cs="Arial"/>
                <w:b/>
              </w:rPr>
              <w:t>Customer</w:t>
            </w:r>
            <w:r w:rsidRPr="007E0B31">
              <w:rPr>
                <w:rFonts w:cs="Arial"/>
              </w:rPr>
              <w:t xml:space="preserve"> complaints.</w:t>
            </w:r>
          </w:p>
        </w:tc>
      </w:tr>
      <w:tr w:rsidR="009871B0" w:rsidRPr="007E0B31" w14:paraId="27A94E62" w14:textId="77777777" w:rsidTr="490DE6A8">
        <w:trPr>
          <w:cantSplit/>
        </w:trPr>
        <w:tc>
          <w:tcPr>
            <w:tcW w:w="2884" w:type="dxa"/>
          </w:tcPr>
          <w:p w14:paraId="29A7554A" w14:textId="77777777" w:rsidR="009871B0" w:rsidRPr="007E0B31" w:rsidRDefault="009871B0" w:rsidP="009871B0">
            <w:pPr>
              <w:pStyle w:val="Arial11Bold"/>
              <w:rPr>
                <w:rFonts w:cs="Arial"/>
              </w:rPr>
            </w:pPr>
            <w:r w:rsidRPr="007E0B31">
              <w:rPr>
                <w:rFonts w:cs="Arial"/>
              </w:rPr>
              <w:t>Forecast Data</w:t>
            </w:r>
          </w:p>
        </w:tc>
        <w:tc>
          <w:tcPr>
            <w:tcW w:w="6634" w:type="dxa"/>
            <w:gridSpan w:val="2"/>
          </w:tcPr>
          <w:p w14:paraId="137FC4B0"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9871B0" w:rsidRPr="007E0B31" w14:paraId="635D9387" w14:textId="77777777" w:rsidTr="490DE6A8">
        <w:trPr>
          <w:cantSplit/>
        </w:trPr>
        <w:tc>
          <w:tcPr>
            <w:tcW w:w="2884" w:type="dxa"/>
          </w:tcPr>
          <w:p w14:paraId="2530D328" w14:textId="77777777" w:rsidR="009871B0" w:rsidRPr="007E0B31" w:rsidRDefault="009871B0" w:rsidP="009871B0">
            <w:pPr>
              <w:pStyle w:val="Arial11Bold"/>
              <w:rPr>
                <w:rFonts w:cs="Arial"/>
              </w:rPr>
            </w:pPr>
            <w:r w:rsidRPr="007E0B31">
              <w:rPr>
                <w:rFonts w:cs="Arial"/>
              </w:rPr>
              <w:t>Frequency</w:t>
            </w:r>
          </w:p>
        </w:tc>
        <w:tc>
          <w:tcPr>
            <w:tcW w:w="6634" w:type="dxa"/>
            <w:gridSpan w:val="2"/>
          </w:tcPr>
          <w:p w14:paraId="5D2158EE" w14:textId="77777777" w:rsidR="009871B0" w:rsidRPr="007E0B31" w:rsidRDefault="009871B0" w:rsidP="009871B0">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9871B0" w:rsidRPr="007E0B31" w14:paraId="7F38DB83" w14:textId="77777777" w:rsidTr="490DE6A8">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9871B0" w:rsidRPr="00112FC3" w:rsidRDefault="009871B0" w:rsidP="009871B0">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9871B0" w:rsidRPr="00112FC3" w:rsidRDefault="009871B0" w:rsidP="009871B0">
            <w:pPr>
              <w:tabs>
                <w:tab w:val="right" w:pos="2736"/>
              </w:tabs>
              <w:spacing w:line="242" w:lineRule="exact"/>
              <w:textAlignment w:val="baseline"/>
              <w:rPr>
                <w:rFonts w:cs="Arial"/>
                <w:b/>
              </w:rPr>
            </w:pPr>
            <w:r w:rsidRPr="00112FC3">
              <w:rPr>
                <w:rFonts w:eastAsia="Arial"/>
                <w:b/>
                <w:lang w:val="en-US"/>
              </w:rPr>
              <w:t>Reserves (FCR)</w:t>
            </w:r>
          </w:p>
        </w:tc>
        <w:tc>
          <w:tcPr>
            <w:tcW w:w="6634" w:type="dxa"/>
            <w:gridSpan w:val="2"/>
            <w:tcBorders>
              <w:top w:val="single" w:sz="4" w:space="0" w:color="auto"/>
              <w:left w:val="single" w:sz="4" w:space="0" w:color="auto"/>
              <w:bottom w:val="single" w:sz="4" w:space="0" w:color="auto"/>
              <w:right w:val="single" w:sz="4" w:space="0" w:color="auto"/>
            </w:tcBorders>
            <w:vAlign w:val="center"/>
          </w:tcPr>
          <w:p w14:paraId="3B9C88CC" w14:textId="4990C583" w:rsidR="009871B0" w:rsidRPr="00112FC3" w:rsidRDefault="009871B0" w:rsidP="009871B0">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9871B0" w:rsidRPr="0079139F" w14:paraId="1AC85899" w14:textId="77777777" w:rsidTr="490DE6A8">
        <w:trPr>
          <w:cantSplit/>
        </w:trPr>
        <w:tc>
          <w:tcPr>
            <w:tcW w:w="2884" w:type="dxa"/>
          </w:tcPr>
          <w:p w14:paraId="06F08692" w14:textId="4BD622F9" w:rsidR="009871B0" w:rsidRPr="0079139F" w:rsidRDefault="009871B0" w:rsidP="009871B0">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gridSpan w:val="2"/>
          </w:tcPr>
          <w:p w14:paraId="502FEB98" w14:textId="30A9016F" w:rsidR="009871B0" w:rsidRPr="0079139F" w:rsidRDefault="009871B0" w:rsidP="009871B0">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9871B0" w:rsidRPr="00BB45B0" w:rsidRDefault="009871B0" w:rsidP="009871B0">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9871B0" w:rsidRPr="0079139F" w14:paraId="77B0CFDB" w14:textId="77777777" w:rsidTr="490DE6A8">
        <w:trPr>
          <w:cantSplit/>
        </w:trPr>
        <w:tc>
          <w:tcPr>
            <w:tcW w:w="2884" w:type="dxa"/>
          </w:tcPr>
          <w:p w14:paraId="1510B015" w14:textId="08E45941" w:rsidR="009871B0" w:rsidRPr="0079139F" w:rsidRDefault="009871B0" w:rsidP="009871B0">
            <w:pPr>
              <w:pStyle w:val="Level1Text"/>
              <w:tabs>
                <w:tab w:val="left" w:pos="0"/>
              </w:tabs>
              <w:ind w:left="0" w:firstLine="0"/>
              <w:rPr>
                <w:rFonts w:cs="Arial"/>
                <w:b/>
                <w:color w:val="auto"/>
              </w:rPr>
            </w:pPr>
            <w:r>
              <w:rPr>
                <w:rFonts w:cs="Arial"/>
                <w:b/>
                <w:color w:val="auto"/>
              </w:rPr>
              <w:t>Frequency Response Insensitivity</w:t>
            </w:r>
          </w:p>
        </w:tc>
        <w:tc>
          <w:tcPr>
            <w:tcW w:w="6634" w:type="dxa"/>
            <w:gridSpan w:val="2"/>
          </w:tcPr>
          <w:p w14:paraId="3C3FD3E5" w14:textId="09D9B923" w:rsidR="009871B0" w:rsidRPr="00BB45B0" w:rsidRDefault="009871B0" w:rsidP="009871B0">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9871B0" w:rsidRPr="007E0B31" w14:paraId="2FB4BCBE" w14:textId="77777777" w:rsidTr="490DE6A8">
        <w:trPr>
          <w:cantSplit/>
        </w:trPr>
        <w:tc>
          <w:tcPr>
            <w:tcW w:w="2884" w:type="dxa"/>
          </w:tcPr>
          <w:p w14:paraId="7E69F55B" w14:textId="79011215" w:rsidR="009871B0" w:rsidRPr="00112FC3" w:rsidRDefault="009871B0" w:rsidP="009871B0">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gridSpan w:val="2"/>
          </w:tcPr>
          <w:p w14:paraId="41F6AF6D" w14:textId="011E488E" w:rsidR="009871B0" w:rsidRPr="00112FC3" w:rsidRDefault="009871B0" w:rsidP="009871B0">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9871B0" w:rsidRPr="007E0B31" w14:paraId="2BDE2553" w14:textId="77777777" w:rsidTr="490DE6A8">
        <w:trPr>
          <w:cantSplit/>
        </w:trPr>
        <w:tc>
          <w:tcPr>
            <w:tcW w:w="2884" w:type="dxa"/>
          </w:tcPr>
          <w:p w14:paraId="56FA2E2D" w14:textId="77777777" w:rsidR="009871B0" w:rsidRPr="007E0B31" w:rsidRDefault="009871B0" w:rsidP="009871B0">
            <w:pPr>
              <w:pStyle w:val="Arial11Bold"/>
              <w:rPr>
                <w:rFonts w:cs="Arial"/>
              </w:rPr>
            </w:pPr>
            <w:r w:rsidRPr="007E0B31">
              <w:rPr>
                <w:rFonts w:cs="Arial"/>
              </w:rPr>
              <w:t>Frequency Sensitive AGR Unit</w:t>
            </w:r>
          </w:p>
        </w:tc>
        <w:tc>
          <w:tcPr>
            <w:tcW w:w="6634" w:type="dxa"/>
            <w:gridSpan w:val="2"/>
          </w:tcPr>
          <w:p w14:paraId="56CA59A6" w14:textId="04E356F9" w:rsidR="009871B0" w:rsidRPr="007E0B31" w:rsidRDefault="009871B0" w:rsidP="009871B0">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9871B0" w:rsidRPr="007E0B31" w14:paraId="35142B58" w14:textId="77777777" w:rsidTr="490DE6A8">
        <w:trPr>
          <w:cantSplit/>
        </w:trPr>
        <w:tc>
          <w:tcPr>
            <w:tcW w:w="2884" w:type="dxa"/>
          </w:tcPr>
          <w:p w14:paraId="044AA9D6" w14:textId="77777777" w:rsidR="009871B0" w:rsidRPr="007E0B31" w:rsidRDefault="009871B0" w:rsidP="009871B0">
            <w:pPr>
              <w:pStyle w:val="Arial11Bold"/>
              <w:rPr>
                <w:rFonts w:cs="Arial"/>
              </w:rPr>
            </w:pPr>
            <w:r w:rsidRPr="007E0B31">
              <w:rPr>
                <w:rFonts w:cs="Arial"/>
              </w:rPr>
              <w:t>Frequency Sensitive AGR Unit Limit</w:t>
            </w:r>
          </w:p>
        </w:tc>
        <w:tc>
          <w:tcPr>
            <w:tcW w:w="6634" w:type="dxa"/>
            <w:gridSpan w:val="2"/>
          </w:tcPr>
          <w:p w14:paraId="3F623190" w14:textId="3E5A500D" w:rsidR="009871B0" w:rsidRPr="007E0B31" w:rsidRDefault="009871B0" w:rsidP="009871B0">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9871B0" w:rsidRPr="007E0B31" w14:paraId="0B07C095" w14:textId="77777777" w:rsidTr="490DE6A8">
        <w:trPr>
          <w:cantSplit/>
        </w:trPr>
        <w:tc>
          <w:tcPr>
            <w:tcW w:w="2884" w:type="dxa"/>
          </w:tcPr>
          <w:p w14:paraId="61CF9420" w14:textId="77777777" w:rsidR="009871B0" w:rsidRPr="007E0B31" w:rsidRDefault="009871B0" w:rsidP="009871B0">
            <w:pPr>
              <w:pStyle w:val="Arial11Bold"/>
              <w:rPr>
                <w:rFonts w:cs="Arial"/>
              </w:rPr>
            </w:pPr>
            <w:r w:rsidRPr="007E0B31">
              <w:rPr>
                <w:rFonts w:cs="Arial"/>
              </w:rPr>
              <w:t>Frequency Sensitive Mode</w:t>
            </w:r>
          </w:p>
        </w:tc>
        <w:tc>
          <w:tcPr>
            <w:tcW w:w="6634" w:type="dxa"/>
            <w:gridSpan w:val="2"/>
          </w:tcPr>
          <w:p w14:paraId="73728290" w14:textId="77777777" w:rsidR="009871B0" w:rsidRPr="007E0B31" w:rsidRDefault="009871B0" w:rsidP="009871B0">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9871B0" w:rsidRPr="007E0B31" w14:paraId="164B885B" w14:textId="77777777" w:rsidTr="490DE6A8">
        <w:trPr>
          <w:cantSplit/>
        </w:trPr>
        <w:tc>
          <w:tcPr>
            <w:tcW w:w="2884" w:type="dxa"/>
          </w:tcPr>
          <w:p w14:paraId="4373C7C1" w14:textId="77777777" w:rsidR="009871B0" w:rsidRPr="007E0B31" w:rsidRDefault="009871B0" w:rsidP="009871B0">
            <w:pPr>
              <w:pStyle w:val="Arial11Bold"/>
              <w:rPr>
                <w:rFonts w:cs="Arial"/>
              </w:rPr>
            </w:pPr>
            <w:r w:rsidRPr="007E0B31">
              <w:rPr>
                <w:rFonts w:cs="Arial"/>
              </w:rPr>
              <w:t>Fuel Security Code</w:t>
            </w:r>
          </w:p>
        </w:tc>
        <w:tc>
          <w:tcPr>
            <w:tcW w:w="6634" w:type="dxa"/>
            <w:gridSpan w:val="2"/>
          </w:tcPr>
          <w:p w14:paraId="4BC316B9" w14:textId="77777777" w:rsidR="009871B0" w:rsidRPr="007E0B31" w:rsidRDefault="009871B0" w:rsidP="009871B0">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9871B0" w:rsidRPr="007E0B31" w14:paraId="6D481950" w14:textId="77777777" w:rsidTr="490DE6A8">
        <w:trPr>
          <w:cantSplit/>
        </w:trPr>
        <w:tc>
          <w:tcPr>
            <w:tcW w:w="2884" w:type="dxa"/>
          </w:tcPr>
          <w:p w14:paraId="6ABADA08" w14:textId="77777777" w:rsidR="009871B0" w:rsidRPr="007E0B31" w:rsidRDefault="009871B0" w:rsidP="009871B0">
            <w:pPr>
              <w:pStyle w:val="Arial11Bold"/>
              <w:rPr>
                <w:rFonts w:cs="Arial"/>
              </w:rPr>
            </w:pPr>
            <w:r w:rsidRPr="007E0B31">
              <w:rPr>
                <w:rFonts w:cs="Arial"/>
              </w:rPr>
              <w:t>Gas Turbine Unit</w:t>
            </w:r>
          </w:p>
        </w:tc>
        <w:tc>
          <w:tcPr>
            <w:tcW w:w="6634" w:type="dxa"/>
            <w:gridSpan w:val="2"/>
          </w:tcPr>
          <w:p w14:paraId="1D4B4FFB" w14:textId="77777777" w:rsidR="009871B0" w:rsidRPr="007E0B31" w:rsidRDefault="009871B0" w:rsidP="009871B0">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9871B0" w:rsidRPr="007E0B31" w14:paraId="64E5C05F" w14:textId="77777777" w:rsidTr="490DE6A8">
        <w:trPr>
          <w:cantSplit/>
        </w:trPr>
        <w:tc>
          <w:tcPr>
            <w:tcW w:w="2884" w:type="dxa"/>
          </w:tcPr>
          <w:p w14:paraId="01FFF6B2" w14:textId="77777777" w:rsidR="009871B0" w:rsidRPr="007E0B31" w:rsidRDefault="009871B0" w:rsidP="009871B0">
            <w:pPr>
              <w:pStyle w:val="Arial11Bold"/>
              <w:rPr>
                <w:rFonts w:cs="Arial"/>
              </w:rPr>
            </w:pPr>
            <w:r w:rsidRPr="007E0B31">
              <w:rPr>
                <w:rFonts w:cs="Arial"/>
              </w:rPr>
              <w:t>Gas Zone Diagram</w:t>
            </w:r>
          </w:p>
        </w:tc>
        <w:tc>
          <w:tcPr>
            <w:tcW w:w="6634" w:type="dxa"/>
            <w:gridSpan w:val="2"/>
          </w:tcPr>
          <w:p w14:paraId="53A7BC0A" w14:textId="77777777" w:rsidR="009871B0" w:rsidRPr="007E0B31" w:rsidRDefault="009871B0" w:rsidP="009871B0">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9871B0" w:rsidRPr="007E0B31" w14:paraId="25207431" w14:textId="77777777" w:rsidTr="490DE6A8">
        <w:trPr>
          <w:cantSplit/>
        </w:trPr>
        <w:tc>
          <w:tcPr>
            <w:tcW w:w="2884" w:type="dxa"/>
          </w:tcPr>
          <w:p w14:paraId="5D11ED34" w14:textId="77777777" w:rsidR="009871B0" w:rsidRPr="007E0B31" w:rsidRDefault="009871B0" w:rsidP="009871B0">
            <w:pPr>
              <w:pStyle w:val="Arial11Bold"/>
              <w:rPr>
                <w:rFonts w:cs="Arial"/>
              </w:rPr>
            </w:pPr>
            <w:r w:rsidRPr="007E0B31">
              <w:rPr>
                <w:rFonts w:cs="Arial"/>
              </w:rPr>
              <w:t>Gate Closure</w:t>
            </w:r>
          </w:p>
        </w:tc>
        <w:tc>
          <w:tcPr>
            <w:tcW w:w="6634" w:type="dxa"/>
            <w:gridSpan w:val="2"/>
          </w:tcPr>
          <w:p w14:paraId="13C5C4ED" w14:textId="77777777" w:rsidR="009871B0" w:rsidRPr="007E0B31" w:rsidRDefault="009871B0" w:rsidP="009871B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871B0" w:rsidRPr="007E0B31" w14:paraId="751C0B2D" w14:textId="77777777" w:rsidTr="490DE6A8">
        <w:trPr>
          <w:cantSplit/>
        </w:trPr>
        <w:tc>
          <w:tcPr>
            <w:tcW w:w="2884" w:type="dxa"/>
          </w:tcPr>
          <w:p w14:paraId="69164933" w14:textId="77777777" w:rsidR="009871B0" w:rsidRPr="007E0B31" w:rsidRDefault="009871B0" w:rsidP="009871B0">
            <w:pPr>
              <w:pStyle w:val="Arial11Bold"/>
              <w:rPr>
                <w:rFonts w:cs="Arial"/>
              </w:rPr>
            </w:pPr>
            <w:r w:rsidRPr="007E0B31">
              <w:rPr>
                <w:rFonts w:cs="Arial"/>
              </w:rPr>
              <w:t>GB Code User</w:t>
            </w:r>
          </w:p>
        </w:tc>
        <w:tc>
          <w:tcPr>
            <w:tcW w:w="6634" w:type="dxa"/>
            <w:gridSpan w:val="2"/>
          </w:tcPr>
          <w:p w14:paraId="7C7DFDA1" w14:textId="77777777" w:rsidR="009871B0" w:rsidRPr="005C20E3" w:rsidRDefault="009871B0" w:rsidP="009871B0">
            <w:pPr>
              <w:pStyle w:val="TableArial11"/>
            </w:pPr>
            <w:r w:rsidRPr="005C20E3">
              <w:t xml:space="preserve">A </w:t>
            </w:r>
            <w:r w:rsidRPr="005C20E3">
              <w:rPr>
                <w:b/>
              </w:rPr>
              <w:t>User</w:t>
            </w:r>
            <w:r w:rsidRPr="005C20E3">
              <w:t xml:space="preserve"> in respect of:- </w:t>
            </w:r>
          </w:p>
          <w:p w14:paraId="0877FB88" w14:textId="08697FB3" w:rsidR="009871B0" w:rsidRPr="005C20E3" w:rsidRDefault="009871B0" w:rsidP="009871B0">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9871B0" w:rsidRPr="005C20E3" w:rsidRDefault="009871B0" w:rsidP="009871B0">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9871B0" w:rsidRPr="005C20E3" w:rsidRDefault="009871B0" w:rsidP="009871B0">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9871B0" w:rsidRPr="00943BB7" w:rsidRDefault="009871B0" w:rsidP="009871B0">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9871B0" w:rsidRPr="007E0B31" w14:paraId="4723553C" w14:textId="77777777" w:rsidTr="490DE6A8">
        <w:trPr>
          <w:cantSplit/>
        </w:trPr>
        <w:tc>
          <w:tcPr>
            <w:tcW w:w="2884" w:type="dxa"/>
          </w:tcPr>
          <w:p w14:paraId="4FE5BF46" w14:textId="138D465C" w:rsidR="009871B0" w:rsidRPr="007E0B31" w:rsidRDefault="009871B0" w:rsidP="009871B0">
            <w:pPr>
              <w:pStyle w:val="Arial11Bold"/>
              <w:rPr>
                <w:rFonts w:cs="Arial"/>
              </w:rPr>
            </w:pPr>
            <w:r w:rsidRPr="007E0B31">
              <w:rPr>
                <w:rFonts w:cs="Arial"/>
              </w:rPr>
              <w:t>GB Generator</w:t>
            </w:r>
          </w:p>
        </w:tc>
        <w:tc>
          <w:tcPr>
            <w:tcW w:w="6634" w:type="dxa"/>
            <w:gridSpan w:val="2"/>
          </w:tcPr>
          <w:p w14:paraId="3BE7D000" w14:textId="1CD9DB0E" w:rsidR="009871B0" w:rsidRPr="007E0B31" w:rsidRDefault="009871B0" w:rsidP="009871B0">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9871B0" w:rsidRPr="007E0B31" w14:paraId="30B0063C" w14:textId="77777777" w:rsidTr="490DE6A8">
        <w:trPr>
          <w:cantSplit/>
        </w:trPr>
        <w:tc>
          <w:tcPr>
            <w:tcW w:w="2884" w:type="dxa"/>
          </w:tcPr>
          <w:p w14:paraId="53F51ECC" w14:textId="0A2B2D8E" w:rsidR="009871B0" w:rsidRPr="0048511E" w:rsidRDefault="009871B0" w:rsidP="009871B0">
            <w:pPr>
              <w:pStyle w:val="Arial11Bold"/>
              <w:rPr>
                <w:rFonts w:cs="Arial"/>
              </w:rPr>
            </w:pPr>
            <w:r w:rsidRPr="002510FF">
              <w:rPr>
                <w:rFonts w:cs="Arial"/>
              </w:rPr>
              <w:t>GBGF Fast Fault Current Injection</w:t>
            </w:r>
          </w:p>
        </w:tc>
        <w:tc>
          <w:tcPr>
            <w:tcW w:w="6634" w:type="dxa"/>
            <w:gridSpan w:val="2"/>
          </w:tcPr>
          <w:p w14:paraId="7DAB5385" w14:textId="357F5E41" w:rsidR="009871B0" w:rsidRPr="0048511E" w:rsidRDefault="009871B0" w:rsidP="009871B0">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9871B0" w:rsidRPr="00EA00FC" w14:paraId="26F5238B" w14:textId="77777777" w:rsidTr="490DE6A8">
        <w:trPr>
          <w:cantSplit/>
        </w:trPr>
        <w:tc>
          <w:tcPr>
            <w:tcW w:w="2884" w:type="dxa"/>
          </w:tcPr>
          <w:p w14:paraId="22B97752" w14:textId="071CAA70" w:rsidR="009871B0" w:rsidRPr="00EA00FC" w:rsidRDefault="009871B0" w:rsidP="009871B0">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gridSpan w:val="2"/>
          </w:tcPr>
          <w:p w14:paraId="40235809" w14:textId="71C335B2" w:rsidR="009871B0" w:rsidRPr="00EA00FC" w:rsidRDefault="009871B0" w:rsidP="009871B0">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9871B0" w:rsidRPr="007E0B31" w14:paraId="76567AF3" w14:textId="77777777" w:rsidTr="490DE6A8">
        <w:trPr>
          <w:cantSplit/>
        </w:trPr>
        <w:tc>
          <w:tcPr>
            <w:tcW w:w="2884" w:type="dxa"/>
          </w:tcPr>
          <w:p w14:paraId="7D346738" w14:textId="3C7670F7" w:rsidR="009871B0" w:rsidRPr="00D73207" w:rsidRDefault="009871B0" w:rsidP="009871B0">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gridSpan w:val="2"/>
          </w:tcPr>
          <w:p w14:paraId="5E68D23E" w14:textId="26D891EB" w:rsidR="009871B0" w:rsidRPr="00D73207" w:rsidRDefault="009871B0" w:rsidP="009871B0">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9871B0" w:rsidRPr="007E0B31" w14:paraId="65BB692A" w14:textId="77777777" w:rsidTr="490DE6A8">
        <w:trPr>
          <w:cantSplit/>
        </w:trPr>
        <w:tc>
          <w:tcPr>
            <w:tcW w:w="2884" w:type="dxa"/>
          </w:tcPr>
          <w:p w14:paraId="415F428D" w14:textId="43AC9763" w:rsidR="009871B0" w:rsidRPr="00820AC6" w:rsidRDefault="009871B0" w:rsidP="009871B0">
            <w:pPr>
              <w:pStyle w:val="Arial11Bold"/>
              <w:rPr>
                <w:rFonts w:cs="Arial"/>
              </w:rPr>
            </w:pPr>
            <w:r w:rsidRPr="00820AC6">
              <w:rPr>
                <w:rFonts w:cs="Arial"/>
              </w:rPr>
              <w:t>GB Grid Supply Point</w:t>
            </w:r>
          </w:p>
        </w:tc>
        <w:tc>
          <w:tcPr>
            <w:tcW w:w="6634" w:type="dxa"/>
            <w:gridSpan w:val="2"/>
          </w:tcPr>
          <w:p w14:paraId="7E88EB64" w14:textId="1BCD6522" w:rsidR="009871B0" w:rsidRPr="00820AC6" w:rsidRDefault="009871B0" w:rsidP="009871B0">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EB1E5D" w:rsidRPr="007E0B31" w14:paraId="29C91D0A" w14:textId="77777777" w:rsidTr="490DE6A8">
        <w:trPr>
          <w:cantSplit/>
        </w:trPr>
        <w:tc>
          <w:tcPr>
            <w:tcW w:w="2884" w:type="dxa"/>
          </w:tcPr>
          <w:p w14:paraId="3189B258" w14:textId="77777777" w:rsidR="00EB1E5D" w:rsidRPr="007E0B31" w:rsidRDefault="00EB1E5D" w:rsidP="00EB1E5D">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gridSpan w:val="2"/>
          </w:tcPr>
          <w:p w14:paraId="0A8BA1C1" w14:textId="44881771" w:rsidR="00EB1E5D" w:rsidRPr="007E0B31" w:rsidRDefault="00EB1E5D" w:rsidP="00EB1E5D">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EB1E5D" w:rsidRPr="007E0B31" w14:paraId="7DAFA3C3" w14:textId="77777777" w:rsidTr="490DE6A8">
        <w:trPr>
          <w:cantSplit/>
        </w:trPr>
        <w:tc>
          <w:tcPr>
            <w:tcW w:w="2884" w:type="dxa"/>
          </w:tcPr>
          <w:p w14:paraId="236BDDC1" w14:textId="77777777" w:rsidR="00EB1E5D" w:rsidRPr="007E0B31" w:rsidRDefault="00EB1E5D" w:rsidP="00EB1E5D">
            <w:pPr>
              <w:pStyle w:val="Arial11Bold"/>
              <w:rPr>
                <w:rFonts w:cs="Arial"/>
              </w:rPr>
            </w:pPr>
            <w:r w:rsidRPr="007E0B31">
              <w:rPr>
                <w:rFonts w:cs="Arial"/>
              </w:rPr>
              <w:t>GCDF</w:t>
            </w:r>
          </w:p>
        </w:tc>
        <w:tc>
          <w:tcPr>
            <w:tcW w:w="6634" w:type="dxa"/>
            <w:gridSpan w:val="2"/>
          </w:tcPr>
          <w:p w14:paraId="7C26F5C6" w14:textId="77777777" w:rsidR="00EB1E5D" w:rsidRPr="007E0B31" w:rsidRDefault="00EB1E5D" w:rsidP="00EB1E5D">
            <w:pPr>
              <w:pStyle w:val="TableArial11"/>
              <w:rPr>
                <w:rFonts w:cs="Arial"/>
              </w:rPr>
            </w:pPr>
            <w:r w:rsidRPr="007E0B31">
              <w:rPr>
                <w:rFonts w:cs="Arial"/>
              </w:rPr>
              <w:t>Means the Grid Code Development Forum.</w:t>
            </w:r>
          </w:p>
        </w:tc>
      </w:tr>
      <w:tr w:rsidR="00EB1E5D" w:rsidRPr="007E0B31" w14:paraId="1530B793" w14:textId="77777777" w:rsidTr="490DE6A8">
        <w:trPr>
          <w:cantSplit/>
        </w:trPr>
        <w:tc>
          <w:tcPr>
            <w:tcW w:w="2884" w:type="dxa"/>
          </w:tcPr>
          <w:p w14:paraId="562A7357" w14:textId="77777777" w:rsidR="00EB1E5D" w:rsidRPr="007E0B31" w:rsidRDefault="00EB1E5D" w:rsidP="00EB1E5D">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gridSpan w:val="2"/>
          </w:tcPr>
          <w:p w14:paraId="3597A20E"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EB1E5D" w:rsidRPr="007E0B31" w14:paraId="379C1A71" w14:textId="77777777" w:rsidTr="490DE6A8">
        <w:trPr>
          <w:cantSplit/>
        </w:trPr>
        <w:tc>
          <w:tcPr>
            <w:tcW w:w="2884" w:type="dxa"/>
          </w:tcPr>
          <w:p w14:paraId="08FF36A2" w14:textId="77777777" w:rsidR="00EB1E5D" w:rsidRPr="007E0B31" w:rsidRDefault="00EB1E5D" w:rsidP="00EB1E5D">
            <w:pPr>
              <w:pStyle w:val="Arial11Bold"/>
              <w:rPr>
                <w:rFonts w:cs="Arial"/>
              </w:rPr>
            </w:pPr>
            <w:r w:rsidRPr="007E0B31">
              <w:rPr>
                <w:rFonts w:cs="Arial"/>
              </w:rPr>
              <w:t>Generating Plant Demand Margin</w:t>
            </w:r>
          </w:p>
        </w:tc>
        <w:tc>
          <w:tcPr>
            <w:tcW w:w="6634" w:type="dxa"/>
            <w:gridSpan w:val="2"/>
          </w:tcPr>
          <w:p w14:paraId="41DF891E" w14:textId="77777777" w:rsidR="00EB1E5D" w:rsidRPr="007E0B31" w:rsidRDefault="00EB1E5D" w:rsidP="00EB1E5D">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EB1E5D" w:rsidRPr="007E0B31" w14:paraId="311EAF72" w14:textId="77777777" w:rsidTr="490DE6A8">
        <w:trPr>
          <w:cantSplit/>
        </w:trPr>
        <w:tc>
          <w:tcPr>
            <w:tcW w:w="2884" w:type="dxa"/>
          </w:tcPr>
          <w:p w14:paraId="7AAF3305" w14:textId="77777777" w:rsidR="00EB1E5D" w:rsidRPr="007E0B31" w:rsidRDefault="00EB1E5D" w:rsidP="00EB1E5D">
            <w:pPr>
              <w:pStyle w:val="Arial11Bold"/>
              <w:rPr>
                <w:rFonts w:cs="Arial"/>
              </w:rPr>
            </w:pPr>
            <w:r w:rsidRPr="007E0B31">
              <w:rPr>
                <w:rFonts w:cs="Arial"/>
              </w:rPr>
              <w:t>Generating Unit</w:t>
            </w:r>
          </w:p>
        </w:tc>
        <w:tc>
          <w:tcPr>
            <w:tcW w:w="6634" w:type="dxa"/>
            <w:gridSpan w:val="2"/>
          </w:tcPr>
          <w:p w14:paraId="2E453C15"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EB1E5D" w:rsidRPr="007E0B31" w14:paraId="1EBF9128" w14:textId="77777777" w:rsidTr="490DE6A8">
        <w:trPr>
          <w:cantSplit/>
        </w:trPr>
        <w:tc>
          <w:tcPr>
            <w:tcW w:w="2884" w:type="dxa"/>
          </w:tcPr>
          <w:p w14:paraId="013D7CA3" w14:textId="77777777" w:rsidR="00EB1E5D" w:rsidRPr="007E0B31" w:rsidRDefault="00EB1E5D" w:rsidP="00EB1E5D">
            <w:pPr>
              <w:pStyle w:val="Arial11Bold"/>
              <w:rPr>
                <w:rFonts w:cs="Arial"/>
              </w:rPr>
            </w:pPr>
            <w:r w:rsidRPr="007E0B31">
              <w:rPr>
                <w:rFonts w:cs="Arial"/>
              </w:rPr>
              <w:t>Generating Unit Data</w:t>
            </w:r>
          </w:p>
        </w:tc>
        <w:tc>
          <w:tcPr>
            <w:tcW w:w="6634" w:type="dxa"/>
            <w:gridSpan w:val="2"/>
          </w:tcPr>
          <w:p w14:paraId="2EE332FC" w14:textId="77777777" w:rsidR="00EB1E5D" w:rsidRPr="007E0B31" w:rsidRDefault="00EB1E5D" w:rsidP="00EB1E5D">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Embedded Exemptable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EB1E5D" w:rsidRPr="007E0B31" w:rsidRDefault="00EB1E5D" w:rsidP="00EB1E5D">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EB1E5D" w:rsidRPr="007E0B31" w14:paraId="04144821" w14:textId="77777777" w:rsidTr="490DE6A8">
        <w:trPr>
          <w:cantSplit/>
        </w:trPr>
        <w:tc>
          <w:tcPr>
            <w:tcW w:w="2884" w:type="dxa"/>
          </w:tcPr>
          <w:p w14:paraId="36306D9E" w14:textId="77777777" w:rsidR="00EB1E5D" w:rsidRPr="007E0B31" w:rsidRDefault="00EB1E5D" w:rsidP="00EB1E5D">
            <w:pPr>
              <w:pStyle w:val="Arial11Bold"/>
              <w:rPr>
                <w:rFonts w:cs="Arial"/>
              </w:rPr>
            </w:pPr>
            <w:r w:rsidRPr="007E0B31">
              <w:rPr>
                <w:rFonts w:cs="Arial"/>
              </w:rPr>
              <w:t>Generation Capacity</w:t>
            </w:r>
          </w:p>
        </w:tc>
        <w:tc>
          <w:tcPr>
            <w:tcW w:w="6634" w:type="dxa"/>
            <w:gridSpan w:val="2"/>
          </w:tcPr>
          <w:p w14:paraId="7AEA282D" w14:textId="77777777" w:rsidR="00EB1E5D" w:rsidRPr="007E0B31" w:rsidRDefault="00EB1E5D" w:rsidP="00EB1E5D">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EB1E5D" w:rsidRPr="007E0B31" w14:paraId="492A589D" w14:textId="77777777" w:rsidTr="490DE6A8">
        <w:trPr>
          <w:cantSplit/>
        </w:trPr>
        <w:tc>
          <w:tcPr>
            <w:tcW w:w="2884" w:type="dxa"/>
          </w:tcPr>
          <w:p w14:paraId="191FBE2E" w14:textId="77777777" w:rsidR="00EB1E5D" w:rsidRPr="007E0B31" w:rsidRDefault="00EB1E5D" w:rsidP="00EB1E5D">
            <w:pPr>
              <w:pStyle w:val="Arial11Bold"/>
              <w:rPr>
                <w:rFonts w:cs="Arial"/>
              </w:rPr>
            </w:pPr>
            <w:r w:rsidRPr="007E0B31">
              <w:rPr>
                <w:rFonts w:cs="Arial"/>
              </w:rPr>
              <w:t>Generation Planning Parameters</w:t>
            </w:r>
          </w:p>
        </w:tc>
        <w:tc>
          <w:tcPr>
            <w:tcW w:w="6634" w:type="dxa"/>
            <w:gridSpan w:val="2"/>
          </w:tcPr>
          <w:p w14:paraId="71CFBA48" w14:textId="77777777" w:rsidR="00EB1E5D" w:rsidRPr="007E0B31" w:rsidRDefault="00EB1E5D" w:rsidP="00EB1E5D">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EB1E5D" w:rsidRPr="007E0B31" w14:paraId="155BA927" w14:textId="77777777" w:rsidTr="490DE6A8">
        <w:trPr>
          <w:cantSplit/>
        </w:trPr>
        <w:tc>
          <w:tcPr>
            <w:tcW w:w="2884" w:type="dxa"/>
          </w:tcPr>
          <w:p w14:paraId="78964DA2" w14:textId="77777777" w:rsidR="00EB1E5D" w:rsidRPr="007E0B31" w:rsidRDefault="00EB1E5D" w:rsidP="00EB1E5D">
            <w:pPr>
              <w:pStyle w:val="Arial11Bold"/>
              <w:rPr>
                <w:rFonts w:cs="Arial"/>
              </w:rPr>
            </w:pPr>
            <w:r w:rsidRPr="007E0B31">
              <w:rPr>
                <w:rFonts w:cs="Arial"/>
              </w:rPr>
              <w:t xml:space="preserve">Generator </w:t>
            </w:r>
          </w:p>
        </w:tc>
        <w:tc>
          <w:tcPr>
            <w:tcW w:w="6634" w:type="dxa"/>
            <w:gridSpan w:val="2"/>
          </w:tcPr>
          <w:p w14:paraId="392D2E72" w14:textId="349A6839" w:rsidR="00EB1E5D" w:rsidRPr="007E0B31" w:rsidRDefault="00EB1E5D" w:rsidP="00EB1E5D">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EB1E5D" w:rsidRPr="007E0B31" w14:paraId="4625887D" w14:textId="77777777" w:rsidTr="490DE6A8">
        <w:trPr>
          <w:cantSplit/>
        </w:trPr>
        <w:tc>
          <w:tcPr>
            <w:tcW w:w="2884" w:type="dxa"/>
          </w:tcPr>
          <w:p w14:paraId="7874F98F" w14:textId="77777777" w:rsidR="00EB1E5D" w:rsidRPr="007E0B31" w:rsidRDefault="00EB1E5D" w:rsidP="00EB1E5D">
            <w:pPr>
              <w:pStyle w:val="Arial11Bold"/>
              <w:rPr>
                <w:rFonts w:cs="Arial"/>
              </w:rPr>
            </w:pPr>
            <w:r w:rsidRPr="007E0B31">
              <w:rPr>
                <w:rFonts w:cs="Arial"/>
              </w:rPr>
              <w:t>Generator Performance Chart</w:t>
            </w:r>
          </w:p>
        </w:tc>
        <w:tc>
          <w:tcPr>
            <w:tcW w:w="6634" w:type="dxa"/>
            <w:gridSpan w:val="2"/>
          </w:tcPr>
          <w:p w14:paraId="3A96CC39" w14:textId="33F812BB" w:rsidR="00EB1E5D" w:rsidRPr="007E0B31" w:rsidRDefault="00EB1E5D" w:rsidP="00EB1E5D">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EB1E5D" w:rsidRPr="007E0B31" w14:paraId="625353D3" w14:textId="77777777" w:rsidTr="490DE6A8">
        <w:trPr>
          <w:cantSplit/>
        </w:trPr>
        <w:tc>
          <w:tcPr>
            <w:tcW w:w="2884" w:type="dxa"/>
          </w:tcPr>
          <w:p w14:paraId="28F1FED3" w14:textId="77777777" w:rsidR="00EB1E5D" w:rsidRPr="007E0B31" w:rsidRDefault="00EB1E5D" w:rsidP="00EB1E5D">
            <w:pPr>
              <w:pStyle w:val="Arial11Bold"/>
              <w:rPr>
                <w:rFonts w:cs="Arial"/>
              </w:rPr>
            </w:pPr>
            <w:r w:rsidRPr="007E0B31">
              <w:rPr>
                <w:rFonts w:cs="Arial"/>
              </w:rPr>
              <w:t>Genset</w:t>
            </w:r>
          </w:p>
        </w:tc>
        <w:tc>
          <w:tcPr>
            <w:tcW w:w="6634" w:type="dxa"/>
            <w:gridSpan w:val="2"/>
          </w:tcPr>
          <w:p w14:paraId="66C9AF34" w14:textId="01B0E2EE" w:rsidR="00EB1E5D" w:rsidRPr="007E0B31" w:rsidRDefault="00EB1E5D" w:rsidP="00EB1E5D">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EB1E5D" w:rsidRPr="007E0B31" w14:paraId="4D41E64A" w14:textId="77777777" w:rsidTr="490DE6A8">
        <w:trPr>
          <w:cantSplit/>
        </w:trPr>
        <w:tc>
          <w:tcPr>
            <w:tcW w:w="2884" w:type="dxa"/>
          </w:tcPr>
          <w:p w14:paraId="31C3C21C" w14:textId="77777777" w:rsidR="00EB1E5D" w:rsidRPr="007E0B31" w:rsidRDefault="00EB1E5D" w:rsidP="00EB1E5D">
            <w:pPr>
              <w:pStyle w:val="Arial11Bold"/>
              <w:rPr>
                <w:rFonts w:cs="Arial"/>
              </w:rPr>
            </w:pPr>
            <w:r w:rsidRPr="007E0B31">
              <w:rPr>
                <w:rFonts w:cs="Arial"/>
              </w:rPr>
              <w:t>Good Industry Practice</w:t>
            </w:r>
          </w:p>
        </w:tc>
        <w:tc>
          <w:tcPr>
            <w:tcW w:w="6634" w:type="dxa"/>
            <w:gridSpan w:val="2"/>
          </w:tcPr>
          <w:p w14:paraId="3DFA7AB2" w14:textId="77777777" w:rsidR="00EB1E5D" w:rsidRPr="007E0B31" w:rsidRDefault="00EB1E5D" w:rsidP="00EB1E5D">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EB1E5D" w:rsidRPr="007E0B31" w14:paraId="26C7E381" w14:textId="77777777" w:rsidTr="490DE6A8">
        <w:trPr>
          <w:cantSplit/>
        </w:trPr>
        <w:tc>
          <w:tcPr>
            <w:tcW w:w="2884" w:type="dxa"/>
          </w:tcPr>
          <w:p w14:paraId="742C86BC" w14:textId="77777777" w:rsidR="00EB1E5D" w:rsidRPr="007E0B31" w:rsidRDefault="00EB1E5D" w:rsidP="00EB1E5D">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gridSpan w:val="2"/>
          </w:tcPr>
          <w:p w14:paraId="6B39E30A" w14:textId="77777777" w:rsidR="00EB1E5D" w:rsidRPr="007E0B31" w:rsidRDefault="00EB1E5D" w:rsidP="00EB1E5D">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EB1E5D" w:rsidRPr="007E0B31" w14:paraId="64198495" w14:textId="77777777" w:rsidTr="490DE6A8">
        <w:trPr>
          <w:cantSplit/>
        </w:trPr>
        <w:tc>
          <w:tcPr>
            <w:tcW w:w="2884" w:type="dxa"/>
          </w:tcPr>
          <w:p w14:paraId="3EC6201C" w14:textId="34C4097C" w:rsidR="00EB1E5D" w:rsidRPr="00A87826" w:rsidRDefault="00EB1E5D" w:rsidP="00EB1E5D">
            <w:pPr>
              <w:pStyle w:val="Arial11Bold"/>
            </w:pPr>
            <w:r w:rsidRPr="00A87826">
              <w:t>Governor Deadband</w:t>
            </w:r>
          </w:p>
        </w:tc>
        <w:tc>
          <w:tcPr>
            <w:tcW w:w="6634" w:type="dxa"/>
            <w:gridSpan w:val="2"/>
          </w:tcPr>
          <w:p w14:paraId="51CA9741" w14:textId="17755045" w:rsidR="00EB1E5D" w:rsidRPr="009B5CCC" w:rsidRDefault="00EB1E5D" w:rsidP="00EB1E5D">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EB1E5D" w:rsidRPr="007E0B31" w14:paraId="66ABD35B" w14:textId="77777777" w:rsidTr="490DE6A8">
        <w:trPr>
          <w:cantSplit/>
        </w:trPr>
        <w:tc>
          <w:tcPr>
            <w:tcW w:w="2884" w:type="dxa"/>
          </w:tcPr>
          <w:p w14:paraId="5D6FA2DB" w14:textId="77777777" w:rsidR="00EB1E5D" w:rsidRPr="007E0B31" w:rsidRDefault="00EB1E5D" w:rsidP="00EB1E5D">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gridSpan w:val="2"/>
          </w:tcPr>
          <w:p w14:paraId="1EC780FB" w14:textId="77777777" w:rsidR="00EB1E5D" w:rsidRPr="007E0B31" w:rsidRDefault="00EB1E5D" w:rsidP="00EB1E5D">
            <w:pPr>
              <w:pStyle w:val="TableArial11"/>
              <w:rPr>
                <w:rFonts w:cs="Arial"/>
              </w:rPr>
            </w:pPr>
            <w:r w:rsidRPr="007E0B31">
              <w:rPr>
                <w:rFonts w:cs="Arial"/>
              </w:rPr>
              <w:t>The landmass of England and Wales and Scotland, including internal waters.</w:t>
            </w:r>
          </w:p>
        </w:tc>
      </w:tr>
      <w:tr w:rsidR="00EB1E5D" w:rsidRPr="007E0B31" w14:paraId="70929E33" w14:textId="77777777" w:rsidTr="490DE6A8">
        <w:trPr>
          <w:cantSplit/>
        </w:trPr>
        <w:tc>
          <w:tcPr>
            <w:tcW w:w="2884" w:type="dxa"/>
          </w:tcPr>
          <w:p w14:paraId="68D83069" w14:textId="77777777" w:rsidR="00EB1E5D" w:rsidRPr="007E0B31" w:rsidRDefault="00EB1E5D" w:rsidP="00EB1E5D">
            <w:pPr>
              <w:pStyle w:val="Arial11Bold"/>
              <w:rPr>
                <w:rFonts w:cs="Arial"/>
              </w:rPr>
            </w:pPr>
            <w:r w:rsidRPr="007E0B31">
              <w:rPr>
                <w:rFonts w:cs="Arial"/>
              </w:rPr>
              <w:t>Grid Code Fast Track Proposals</w:t>
            </w:r>
          </w:p>
        </w:tc>
        <w:tc>
          <w:tcPr>
            <w:tcW w:w="6634" w:type="dxa"/>
            <w:gridSpan w:val="2"/>
          </w:tcPr>
          <w:p w14:paraId="48C60AA1"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EB1E5D" w:rsidRPr="007E0B31" w14:paraId="2EDE9E2F" w14:textId="77777777" w:rsidTr="490DE6A8">
        <w:trPr>
          <w:cantSplit/>
        </w:trPr>
        <w:tc>
          <w:tcPr>
            <w:tcW w:w="2884" w:type="dxa"/>
          </w:tcPr>
          <w:p w14:paraId="43CBF0F4" w14:textId="77777777" w:rsidR="00EB1E5D" w:rsidRPr="007E0B31" w:rsidRDefault="00EB1E5D" w:rsidP="00EB1E5D">
            <w:pPr>
              <w:pStyle w:val="Arial11Bold"/>
              <w:rPr>
                <w:rFonts w:cs="Arial"/>
              </w:rPr>
            </w:pPr>
            <w:r w:rsidRPr="007E0B31">
              <w:rPr>
                <w:rFonts w:cs="Arial"/>
              </w:rPr>
              <w:t>Grid Code Modification Fast Track Report</w:t>
            </w:r>
          </w:p>
        </w:tc>
        <w:tc>
          <w:tcPr>
            <w:tcW w:w="6634" w:type="dxa"/>
            <w:gridSpan w:val="2"/>
          </w:tcPr>
          <w:p w14:paraId="01E7A62C" w14:textId="77777777" w:rsidR="00EB1E5D" w:rsidRPr="007E0B31" w:rsidRDefault="00EB1E5D" w:rsidP="00EB1E5D">
            <w:pPr>
              <w:pStyle w:val="TableArial11"/>
              <w:rPr>
                <w:rFonts w:cs="Arial"/>
              </w:rPr>
            </w:pPr>
            <w:r w:rsidRPr="007E0B31">
              <w:rPr>
                <w:rFonts w:cs="Arial"/>
              </w:rPr>
              <w:t>A report prepared pursuant to GR.26</w:t>
            </w:r>
          </w:p>
        </w:tc>
      </w:tr>
      <w:tr w:rsidR="00EB1E5D" w:rsidRPr="007E0B31" w14:paraId="7FE69FF9" w14:textId="77777777" w:rsidTr="490DE6A8">
        <w:trPr>
          <w:cantSplit/>
        </w:trPr>
        <w:tc>
          <w:tcPr>
            <w:tcW w:w="2884" w:type="dxa"/>
          </w:tcPr>
          <w:p w14:paraId="2D672D65" w14:textId="77777777" w:rsidR="00EB1E5D" w:rsidRPr="007E0B31" w:rsidRDefault="00EB1E5D" w:rsidP="00EB1E5D">
            <w:pPr>
              <w:pStyle w:val="Arial11Bold"/>
              <w:rPr>
                <w:rFonts w:cs="Arial"/>
              </w:rPr>
            </w:pPr>
            <w:r w:rsidRPr="007E0B31">
              <w:rPr>
                <w:rFonts w:cs="Arial"/>
              </w:rPr>
              <w:t>Grid Code Modification Register</w:t>
            </w:r>
          </w:p>
        </w:tc>
        <w:tc>
          <w:tcPr>
            <w:tcW w:w="6634" w:type="dxa"/>
            <w:gridSpan w:val="2"/>
          </w:tcPr>
          <w:p w14:paraId="6A454EA3" w14:textId="77777777" w:rsidR="00EB1E5D" w:rsidRPr="007E0B31" w:rsidRDefault="00EB1E5D" w:rsidP="00EB1E5D">
            <w:pPr>
              <w:pStyle w:val="TableArial11"/>
              <w:rPr>
                <w:rFonts w:cs="Arial"/>
              </w:rPr>
            </w:pPr>
            <w:r w:rsidRPr="007E0B31">
              <w:rPr>
                <w:rFonts w:cs="Arial"/>
              </w:rPr>
              <w:t>Has the meaning given in GR.13.1.</w:t>
            </w:r>
          </w:p>
        </w:tc>
      </w:tr>
      <w:tr w:rsidR="00EB1E5D" w:rsidRPr="007E0B31" w14:paraId="1B8E54A8" w14:textId="77777777" w:rsidTr="490DE6A8">
        <w:trPr>
          <w:cantSplit/>
        </w:trPr>
        <w:tc>
          <w:tcPr>
            <w:tcW w:w="2884" w:type="dxa"/>
          </w:tcPr>
          <w:p w14:paraId="4D940EB7" w14:textId="77777777" w:rsidR="00EB1E5D" w:rsidRPr="007E0B31" w:rsidRDefault="00EB1E5D" w:rsidP="00EB1E5D">
            <w:pPr>
              <w:pStyle w:val="Arial11Bold"/>
              <w:rPr>
                <w:rFonts w:cs="Arial"/>
              </w:rPr>
            </w:pPr>
            <w:r w:rsidRPr="007E0B31">
              <w:rPr>
                <w:rFonts w:cs="Arial"/>
              </w:rPr>
              <w:t>Grid Code Modification Report</w:t>
            </w:r>
          </w:p>
        </w:tc>
        <w:tc>
          <w:tcPr>
            <w:tcW w:w="6634" w:type="dxa"/>
            <w:gridSpan w:val="2"/>
          </w:tcPr>
          <w:p w14:paraId="440554AD" w14:textId="77777777" w:rsidR="00EB1E5D" w:rsidRPr="007E0B31" w:rsidRDefault="00EB1E5D" w:rsidP="00EB1E5D">
            <w:pPr>
              <w:pStyle w:val="TableArial11"/>
              <w:rPr>
                <w:rFonts w:cs="Arial"/>
              </w:rPr>
            </w:pPr>
            <w:r w:rsidRPr="007E0B31">
              <w:rPr>
                <w:rFonts w:cs="Arial"/>
              </w:rPr>
              <w:t>Has the meaning given in GR.22.1.</w:t>
            </w:r>
          </w:p>
        </w:tc>
      </w:tr>
      <w:tr w:rsidR="00EB1E5D" w:rsidRPr="007E0B31" w14:paraId="7F1BFC88" w14:textId="77777777" w:rsidTr="490DE6A8">
        <w:trPr>
          <w:cantSplit/>
        </w:trPr>
        <w:tc>
          <w:tcPr>
            <w:tcW w:w="2884" w:type="dxa"/>
          </w:tcPr>
          <w:p w14:paraId="3E526269" w14:textId="77777777" w:rsidR="00EB1E5D" w:rsidRPr="007E0B31" w:rsidRDefault="00EB1E5D" w:rsidP="00EB1E5D">
            <w:pPr>
              <w:pStyle w:val="Arial11Bold"/>
              <w:rPr>
                <w:rFonts w:cs="Arial"/>
              </w:rPr>
            </w:pPr>
            <w:r w:rsidRPr="007E0B31">
              <w:rPr>
                <w:rFonts w:cs="Arial"/>
              </w:rPr>
              <w:t>Grid Code Modification</w:t>
            </w:r>
          </w:p>
          <w:p w14:paraId="79962484" w14:textId="77777777" w:rsidR="00EB1E5D" w:rsidRPr="007E0B31" w:rsidRDefault="00EB1E5D" w:rsidP="00EB1E5D">
            <w:pPr>
              <w:pStyle w:val="Arial11Bold"/>
              <w:rPr>
                <w:rFonts w:cs="Arial"/>
              </w:rPr>
            </w:pPr>
            <w:r w:rsidRPr="007E0B31">
              <w:rPr>
                <w:rFonts w:cs="Arial"/>
              </w:rPr>
              <w:t>Procedures</w:t>
            </w:r>
          </w:p>
        </w:tc>
        <w:tc>
          <w:tcPr>
            <w:tcW w:w="6634" w:type="dxa"/>
            <w:gridSpan w:val="2"/>
          </w:tcPr>
          <w:p w14:paraId="1003DC02" w14:textId="77777777" w:rsidR="00EB1E5D" w:rsidRPr="007E0B31" w:rsidRDefault="00EB1E5D" w:rsidP="00EB1E5D">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EB1E5D" w:rsidRPr="007E0B31" w14:paraId="1019C4E6" w14:textId="77777777" w:rsidTr="490DE6A8">
        <w:trPr>
          <w:cantSplit/>
        </w:trPr>
        <w:tc>
          <w:tcPr>
            <w:tcW w:w="2884" w:type="dxa"/>
          </w:tcPr>
          <w:p w14:paraId="6FB3FC5E" w14:textId="77777777" w:rsidR="00EB1E5D" w:rsidRPr="007E0B31" w:rsidRDefault="00EB1E5D" w:rsidP="00EB1E5D">
            <w:pPr>
              <w:pStyle w:val="Arial11Bold"/>
              <w:rPr>
                <w:rFonts w:cs="Arial"/>
              </w:rPr>
            </w:pPr>
            <w:r w:rsidRPr="007E0B31">
              <w:rPr>
                <w:rFonts w:cs="Arial"/>
              </w:rPr>
              <w:t>Grid Code Modification Proposal</w:t>
            </w:r>
          </w:p>
        </w:tc>
        <w:tc>
          <w:tcPr>
            <w:tcW w:w="6634" w:type="dxa"/>
            <w:gridSpan w:val="2"/>
          </w:tcPr>
          <w:p w14:paraId="66E591DD"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EB1E5D" w:rsidRPr="007E0B31" w14:paraId="3F734B33" w14:textId="77777777" w:rsidTr="490DE6A8">
        <w:trPr>
          <w:cantSplit/>
        </w:trPr>
        <w:tc>
          <w:tcPr>
            <w:tcW w:w="2884" w:type="dxa"/>
          </w:tcPr>
          <w:p w14:paraId="47A35776" w14:textId="77777777" w:rsidR="00EB1E5D" w:rsidRPr="007E0B31" w:rsidRDefault="00EB1E5D" w:rsidP="00EB1E5D">
            <w:pPr>
              <w:pStyle w:val="Arial11Bold"/>
              <w:rPr>
                <w:rFonts w:cs="Arial"/>
              </w:rPr>
            </w:pPr>
            <w:r w:rsidRPr="007E0B31">
              <w:rPr>
                <w:rFonts w:cs="Arial"/>
              </w:rPr>
              <w:t>Grid Code Modification Self- Governance Report</w:t>
            </w:r>
          </w:p>
        </w:tc>
        <w:tc>
          <w:tcPr>
            <w:tcW w:w="6634" w:type="dxa"/>
            <w:gridSpan w:val="2"/>
          </w:tcPr>
          <w:p w14:paraId="605F34A3" w14:textId="77777777" w:rsidR="00EB1E5D" w:rsidRPr="007E0B31" w:rsidRDefault="00EB1E5D" w:rsidP="00EB1E5D">
            <w:pPr>
              <w:pStyle w:val="TableArial11"/>
              <w:rPr>
                <w:rFonts w:cs="Arial"/>
              </w:rPr>
            </w:pPr>
            <w:r w:rsidRPr="007E0B31">
              <w:rPr>
                <w:rFonts w:cs="Arial"/>
              </w:rPr>
              <w:t>Has the meaning given in GR.24.5</w:t>
            </w:r>
          </w:p>
        </w:tc>
      </w:tr>
      <w:tr w:rsidR="00EB1E5D" w:rsidRPr="007E0B31" w14:paraId="387C69DC" w14:textId="77777777" w:rsidTr="490DE6A8">
        <w:trPr>
          <w:cantSplit/>
        </w:trPr>
        <w:tc>
          <w:tcPr>
            <w:tcW w:w="2884" w:type="dxa"/>
          </w:tcPr>
          <w:p w14:paraId="4518B247" w14:textId="77777777" w:rsidR="00EB1E5D" w:rsidRPr="007E0B31" w:rsidRDefault="00EB1E5D" w:rsidP="00EB1E5D">
            <w:pPr>
              <w:pStyle w:val="Arial11Bold"/>
              <w:rPr>
                <w:rFonts w:cs="Arial"/>
              </w:rPr>
            </w:pPr>
            <w:r w:rsidRPr="007E0B31">
              <w:rPr>
                <w:rFonts w:cs="Arial"/>
              </w:rPr>
              <w:t>Grid Code Objectives</w:t>
            </w:r>
          </w:p>
        </w:tc>
        <w:tc>
          <w:tcPr>
            <w:tcW w:w="6634" w:type="dxa"/>
            <w:gridSpan w:val="2"/>
          </w:tcPr>
          <w:p w14:paraId="5F7C23F5" w14:textId="72422350" w:rsidR="00EB1E5D" w:rsidRPr="007E0B31" w:rsidRDefault="00EB1E5D" w:rsidP="00EB1E5D">
            <w:pPr>
              <w:pStyle w:val="TableArial11"/>
              <w:rPr>
                <w:rFonts w:cs="Arial"/>
              </w:rPr>
            </w:pPr>
            <w:r w:rsidRPr="007E0B31">
              <w:rPr>
                <w:rFonts w:cs="Arial"/>
              </w:rPr>
              <w:t xml:space="preserve">Means the objectives referred to in Paragraph 1b of Standard Condition C14 of </w:t>
            </w:r>
            <w:r>
              <w:rPr>
                <w:rFonts w:cs="Arial"/>
                <w:b/>
              </w:rPr>
              <w:t>The Company</w:t>
            </w:r>
            <w:r w:rsidRPr="007E0B31">
              <w:rPr>
                <w:rFonts w:cs="Arial"/>
                <w:b/>
              </w:rPr>
              <w:t>’s Transmission Licence</w:t>
            </w:r>
            <w:r w:rsidRPr="007E0B31">
              <w:rPr>
                <w:rFonts w:cs="Arial"/>
              </w:rPr>
              <w:t>.</w:t>
            </w:r>
          </w:p>
        </w:tc>
      </w:tr>
      <w:tr w:rsidR="00EB1E5D" w:rsidRPr="007E0B31" w14:paraId="39199EE0" w14:textId="77777777" w:rsidTr="490DE6A8">
        <w:trPr>
          <w:cantSplit/>
        </w:trPr>
        <w:tc>
          <w:tcPr>
            <w:tcW w:w="2884" w:type="dxa"/>
          </w:tcPr>
          <w:p w14:paraId="17F6006E" w14:textId="77777777" w:rsidR="00EB1E5D" w:rsidRPr="007E0B31" w:rsidRDefault="00EB1E5D" w:rsidP="00EB1E5D">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gridSpan w:val="2"/>
          </w:tcPr>
          <w:p w14:paraId="537B37D4" w14:textId="77777777" w:rsidR="00EB1E5D" w:rsidRPr="007E0B31" w:rsidRDefault="00EB1E5D" w:rsidP="00EB1E5D">
            <w:pPr>
              <w:pStyle w:val="TableArial11"/>
              <w:rPr>
                <w:rFonts w:cs="Arial"/>
              </w:rPr>
            </w:pPr>
            <w:r w:rsidRPr="007E0B31">
              <w:rPr>
                <w:rFonts w:cs="Arial"/>
              </w:rPr>
              <w:t>The panel with the functions set out in GR.1.2.</w:t>
            </w:r>
          </w:p>
        </w:tc>
      </w:tr>
      <w:tr w:rsidR="00EB1E5D" w:rsidRPr="007E0B31" w14:paraId="781A6549" w14:textId="77777777" w:rsidTr="490DE6A8">
        <w:trPr>
          <w:cantSplit/>
        </w:trPr>
        <w:tc>
          <w:tcPr>
            <w:tcW w:w="2884" w:type="dxa"/>
          </w:tcPr>
          <w:p w14:paraId="26F0CF91" w14:textId="77777777" w:rsidR="00EB1E5D" w:rsidRPr="007E0B31" w:rsidRDefault="00EB1E5D" w:rsidP="00EB1E5D">
            <w:pPr>
              <w:pStyle w:val="Arial11Bold"/>
              <w:rPr>
                <w:rFonts w:cs="Arial"/>
              </w:rPr>
            </w:pPr>
            <w:r w:rsidRPr="007E0B31">
              <w:rPr>
                <w:rFonts w:cs="Arial"/>
              </w:rPr>
              <w:t>Grid Code Review Panel</w:t>
            </w:r>
          </w:p>
          <w:p w14:paraId="7F57BF7E" w14:textId="77777777" w:rsidR="00EB1E5D" w:rsidRPr="007E0B31" w:rsidRDefault="00EB1E5D" w:rsidP="00EB1E5D">
            <w:pPr>
              <w:pStyle w:val="Arial11Bold"/>
              <w:rPr>
                <w:rFonts w:cs="Arial"/>
              </w:rPr>
            </w:pPr>
            <w:r w:rsidRPr="007E0B31">
              <w:rPr>
                <w:rFonts w:cs="Arial"/>
              </w:rPr>
              <w:t>Recommendation Vote</w:t>
            </w:r>
          </w:p>
        </w:tc>
        <w:tc>
          <w:tcPr>
            <w:tcW w:w="6634" w:type="dxa"/>
            <w:gridSpan w:val="2"/>
          </w:tcPr>
          <w:p w14:paraId="645A5276" w14:textId="513D9226"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EB1E5D" w:rsidRPr="007E0B31" w14:paraId="1870B32A" w14:textId="77777777" w:rsidTr="490DE6A8">
        <w:trPr>
          <w:cantSplit/>
        </w:trPr>
        <w:tc>
          <w:tcPr>
            <w:tcW w:w="2884" w:type="dxa"/>
          </w:tcPr>
          <w:p w14:paraId="27AC9B5B" w14:textId="77777777" w:rsidR="00EB1E5D" w:rsidRPr="007E0B31" w:rsidRDefault="00EB1E5D" w:rsidP="00EB1E5D">
            <w:pPr>
              <w:pStyle w:val="Arial11Bold"/>
              <w:rPr>
                <w:rFonts w:cs="Arial"/>
              </w:rPr>
            </w:pPr>
            <w:r w:rsidRPr="007E0B31">
              <w:rPr>
                <w:rFonts w:cs="Arial"/>
              </w:rPr>
              <w:t>Grid Code Review Panel Self-Governance Vote</w:t>
            </w:r>
          </w:p>
        </w:tc>
        <w:tc>
          <w:tcPr>
            <w:tcW w:w="6634" w:type="dxa"/>
            <w:gridSpan w:val="2"/>
          </w:tcPr>
          <w:p w14:paraId="23D0B306" w14:textId="50A5875B"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EB1E5D" w:rsidRPr="007E0B31" w14:paraId="46FD00F7" w14:textId="77777777" w:rsidTr="490DE6A8">
        <w:trPr>
          <w:cantSplit/>
        </w:trPr>
        <w:tc>
          <w:tcPr>
            <w:tcW w:w="2884" w:type="dxa"/>
          </w:tcPr>
          <w:p w14:paraId="36961EC3" w14:textId="77777777" w:rsidR="00EB1E5D" w:rsidRPr="007E0B31" w:rsidRDefault="00EB1E5D" w:rsidP="00EB1E5D">
            <w:pPr>
              <w:pStyle w:val="Arial11Bold"/>
              <w:rPr>
                <w:rFonts w:cs="Arial"/>
              </w:rPr>
            </w:pPr>
            <w:r w:rsidRPr="007E0B31">
              <w:rPr>
                <w:rFonts w:cs="Arial"/>
              </w:rPr>
              <w:t>Grid Code Self-Governance Proposals</w:t>
            </w:r>
          </w:p>
        </w:tc>
        <w:tc>
          <w:tcPr>
            <w:tcW w:w="6634" w:type="dxa"/>
            <w:gridSpan w:val="2"/>
          </w:tcPr>
          <w:p w14:paraId="3826E3C6" w14:textId="77777777" w:rsidR="00EB1E5D" w:rsidRPr="007E0B31" w:rsidRDefault="00EB1E5D" w:rsidP="00EB1E5D">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EB1E5D" w:rsidRPr="007E0B31" w14:paraId="29A89EE1" w14:textId="77777777" w:rsidTr="490DE6A8">
        <w:trPr>
          <w:cantSplit/>
        </w:trPr>
        <w:tc>
          <w:tcPr>
            <w:tcW w:w="2884" w:type="dxa"/>
          </w:tcPr>
          <w:p w14:paraId="731ADBFE" w14:textId="77777777" w:rsidR="00EB1E5D" w:rsidRPr="007E0B31" w:rsidRDefault="00EB1E5D" w:rsidP="00EB1E5D">
            <w:pPr>
              <w:pStyle w:val="Arial11Bold"/>
              <w:rPr>
                <w:rFonts w:cs="Arial"/>
              </w:rPr>
            </w:pPr>
            <w:r w:rsidRPr="007E0B31">
              <w:rPr>
                <w:rFonts w:cs="Arial"/>
              </w:rPr>
              <w:t>Grid Entry Point</w:t>
            </w:r>
          </w:p>
        </w:tc>
        <w:tc>
          <w:tcPr>
            <w:tcW w:w="6634" w:type="dxa"/>
            <w:gridSpan w:val="2"/>
          </w:tcPr>
          <w:p w14:paraId="68769E6D"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EB1E5D" w:rsidRPr="007E0B31" w14:paraId="4F37A1E3" w14:textId="77777777" w:rsidTr="490DE6A8">
        <w:trPr>
          <w:cantSplit/>
        </w:trPr>
        <w:tc>
          <w:tcPr>
            <w:tcW w:w="2884" w:type="dxa"/>
          </w:tcPr>
          <w:p w14:paraId="181D6559" w14:textId="7C5C269F" w:rsidR="00EB1E5D" w:rsidRPr="005F78E9" w:rsidRDefault="00EB1E5D" w:rsidP="00EB1E5D">
            <w:pPr>
              <w:pStyle w:val="Arial11Bold"/>
              <w:rPr>
                <w:rFonts w:cs="Arial"/>
              </w:rPr>
            </w:pPr>
            <w:r w:rsidRPr="002510FF">
              <w:rPr>
                <w:rFonts w:cs="Arial"/>
              </w:rPr>
              <w:t>Grid Forming Active Power</w:t>
            </w:r>
          </w:p>
        </w:tc>
        <w:tc>
          <w:tcPr>
            <w:tcW w:w="6634" w:type="dxa"/>
            <w:gridSpan w:val="2"/>
          </w:tcPr>
          <w:p w14:paraId="3AC5BEDB" w14:textId="764294C6" w:rsidR="00EB1E5D" w:rsidRPr="005F78E9" w:rsidRDefault="00EB1E5D" w:rsidP="00EB1E5D">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EB1E5D" w:rsidRPr="007E0B31" w14:paraId="7E5E89B0" w14:textId="77777777" w:rsidTr="490DE6A8">
        <w:trPr>
          <w:cantSplit/>
        </w:trPr>
        <w:tc>
          <w:tcPr>
            <w:tcW w:w="2884" w:type="dxa"/>
          </w:tcPr>
          <w:p w14:paraId="6590D0EC" w14:textId="6684818F" w:rsidR="00EB1E5D" w:rsidRPr="00585D91" w:rsidRDefault="00EB1E5D" w:rsidP="00EB1E5D">
            <w:pPr>
              <w:pStyle w:val="Arial11Bold"/>
              <w:rPr>
                <w:rFonts w:cs="Arial"/>
              </w:rPr>
            </w:pPr>
            <w:r w:rsidRPr="002510FF">
              <w:rPr>
                <w:rFonts w:cs="Arial"/>
              </w:rPr>
              <w:t>Grid Forming Capability</w:t>
            </w:r>
          </w:p>
        </w:tc>
        <w:tc>
          <w:tcPr>
            <w:tcW w:w="6634" w:type="dxa"/>
            <w:gridSpan w:val="2"/>
          </w:tcPr>
          <w:p w14:paraId="046B4623" w14:textId="77777777" w:rsidR="00EB1E5D" w:rsidRPr="002510FF" w:rsidRDefault="00EB1E5D" w:rsidP="00EB1E5D">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EB1E5D" w:rsidRPr="00585D91" w:rsidRDefault="00EB1E5D" w:rsidP="00EB1E5D">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EB1E5D" w:rsidRPr="007E0B31" w14:paraId="35D92F55" w14:textId="77777777" w:rsidTr="490DE6A8">
        <w:trPr>
          <w:cantSplit/>
        </w:trPr>
        <w:tc>
          <w:tcPr>
            <w:tcW w:w="2884" w:type="dxa"/>
          </w:tcPr>
          <w:p w14:paraId="790189F5" w14:textId="19A2057B" w:rsidR="00EB1E5D" w:rsidRPr="00BF5C30" w:rsidRDefault="00EB1E5D" w:rsidP="00EB1E5D">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gridSpan w:val="2"/>
          </w:tcPr>
          <w:p w14:paraId="4B166979" w14:textId="77B8FACD" w:rsidR="00EB1E5D" w:rsidRPr="00BF5C30" w:rsidRDefault="00EB1E5D" w:rsidP="00EB1E5D">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EB1E5D" w:rsidRPr="007E0B31" w14:paraId="1FA19575" w14:textId="77777777" w:rsidTr="490DE6A8">
        <w:trPr>
          <w:cantSplit/>
        </w:trPr>
        <w:tc>
          <w:tcPr>
            <w:tcW w:w="2884" w:type="dxa"/>
          </w:tcPr>
          <w:p w14:paraId="1D0306EC" w14:textId="0E7A7061" w:rsidR="00EB1E5D" w:rsidRPr="00BF5C30" w:rsidRDefault="00EB1E5D" w:rsidP="00EB1E5D">
            <w:pPr>
              <w:pStyle w:val="Arial11Bold"/>
              <w:rPr>
                <w:rFonts w:cs="Arial"/>
              </w:rPr>
            </w:pPr>
            <w:r w:rsidRPr="002510FF">
              <w:rPr>
                <w:rFonts w:cs="Arial"/>
              </w:rPr>
              <w:t>Grid Forming Plant</w:t>
            </w:r>
          </w:p>
        </w:tc>
        <w:tc>
          <w:tcPr>
            <w:tcW w:w="6634" w:type="dxa"/>
            <w:gridSpan w:val="2"/>
          </w:tcPr>
          <w:p w14:paraId="182D5EFC" w14:textId="0A35EDEB" w:rsidR="00EB1E5D" w:rsidRPr="00BF5C30" w:rsidRDefault="00EB1E5D" w:rsidP="00EB1E5D">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EB1E5D" w:rsidRPr="007E0B31" w14:paraId="05065603" w14:textId="77777777" w:rsidTr="490DE6A8">
        <w:trPr>
          <w:cantSplit/>
        </w:trPr>
        <w:tc>
          <w:tcPr>
            <w:tcW w:w="2884" w:type="dxa"/>
          </w:tcPr>
          <w:p w14:paraId="1DD8583E" w14:textId="51F4F815" w:rsidR="00EB1E5D" w:rsidRPr="00BF5C30" w:rsidRDefault="00EB1E5D" w:rsidP="00EB1E5D">
            <w:pPr>
              <w:pStyle w:val="Arial11Bold"/>
              <w:rPr>
                <w:rFonts w:cs="Arial"/>
              </w:rPr>
            </w:pPr>
            <w:r w:rsidRPr="002510FF">
              <w:rPr>
                <w:rFonts w:cs="Arial"/>
              </w:rPr>
              <w:t>Grid Forming Plant Owner</w:t>
            </w:r>
          </w:p>
        </w:tc>
        <w:tc>
          <w:tcPr>
            <w:tcW w:w="6634" w:type="dxa"/>
            <w:gridSpan w:val="2"/>
          </w:tcPr>
          <w:p w14:paraId="0FBDF255" w14:textId="3DDE21CF" w:rsidR="00EB1E5D" w:rsidRPr="00BF5C30" w:rsidRDefault="00EB1E5D" w:rsidP="00EB1E5D">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EB1E5D" w:rsidRPr="007E0B31" w14:paraId="4C4746AD" w14:textId="77777777" w:rsidTr="490DE6A8">
        <w:trPr>
          <w:cantSplit/>
        </w:trPr>
        <w:tc>
          <w:tcPr>
            <w:tcW w:w="2884" w:type="dxa"/>
          </w:tcPr>
          <w:p w14:paraId="639AEB9D" w14:textId="0DC3D66C" w:rsidR="00EB1E5D" w:rsidRPr="00BF5C30" w:rsidRDefault="00EB1E5D" w:rsidP="00EB1E5D">
            <w:pPr>
              <w:pStyle w:val="Arial11Bold"/>
              <w:rPr>
                <w:rFonts w:cs="Arial"/>
              </w:rPr>
            </w:pPr>
            <w:r w:rsidRPr="002510FF">
              <w:rPr>
                <w:rFonts w:cs="Arial"/>
              </w:rPr>
              <w:t>Grid Forming Unit</w:t>
            </w:r>
          </w:p>
        </w:tc>
        <w:tc>
          <w:tcPr>
            <w:tcW w:w="6634" w:type="dxa"/>
            <w:gridSpan w:val="2"/>
          </w:tcPr>
          <w:p w14:paraId="494DE497" w14:textId="6B458BD3" w:rsidR="00EB1E5D" w:rsidRPr="00BF5C30" w:rsidRDefault="00EB1E5D" w:rsidP="00EB1E5D">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EB1E5D" w:rsidRPr="007E0B31" w14:paraId="456B70AD" w14:textId="77777777" w:rsidTr="490DE6A8">
        <w:trPr>
          <w:cantSplit/>
        </w:trPr>
        <w:tc>
          <w:tcPr>
            <w:tcW w:w="2884" w:type="dxa"/>
          </w:tcPr>
          <w:p w14:paraId="5CDD4F61" w14:textId="4CE4ACED" w:rsidR="00EB1E5D" w:rsidRPr="00BF5C30" w:rsidRDefault="00EB1E5D" w:rsidP="00EB1E5D">
            <w:pPr>
              <w:pStyle w:val="Arial11Bold"/>
              <w:rPr>
                <w:rFonts w:cs="Arial"/>
              </w:rPr>
            </w:pPr>
            <w:r w:rsidRPr="002510FF">
              <w:rPr>
                <w:rFonts w:cs="Arial"/>
              </w:rPr>
              <w:t>Grid Oscillation Value</w:t>
            </w:r>
          </w:p>
        </w:tc>
        <w:tc>
          <w:tcPr>
            <w:tcW w:w="6634" w:type="dxa"/>
            <w:gridSpan w:val="2"/>
          </w:tcPr>
          <w:p w14:paraId="313B279D" w14:textId="7BCAD896" w:rsidR="00EB1E5D" w:rsidRPr="00BF5C30" w:rsidRDefault="00EB1E5D" w:rsidP="00EB1E5D">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EB1E5D" w:rsidRPr="007E0B31" w14:paraId="66172056" w14:textId="77777777" w:rsidTr="490DE6A8">
        <w:trPr>
          <w:cantSplit/>
        </w:trPr>
        <w:tc>
          <w:tcPr>
            <w:tcW w:w="2884" w:type="dxa"/>
          </w:tcPr>
          <w:p w14:paraId="44E3EB10" w14:textId="77777777" w:rsidR="00EB1E5D" w:rsidRPr="007E0B31" w:rsidRDefault="00EB1E5D" w:rsidP="00EB1E5D">
            <w:pPr>
              <w:pStyle w:val="Arial11Bold"/>
              <w:rPr>
                <w:rFonts w:cs="Arial"/>
              </w:rPr>
            </w:pPr>
            <w:r w:rsidRPr="007E0B31">
              <w:rPr>
                <w:rFonts w:cs="Arial"/>
              </w:rPr>
              <w:t>Grid Supply Point</w:t>
            </w:r>
          </w:p>
        </w:tc>
        <w:tc>
          <w:tcPr>
            <w:tcW w:w="6634" w:type="dxa"/>
            <w:gridSpan w:val="2"/>
          </w:tcPr>
          <w:p w14:paraId="76BDB008" w14:textId="0EB7F897" w:rsidR="00EB1E5D" w:rsidRPr="007E0B31" w:rsidRDefault="00EB1E5D" w:rsidP="00EB1E5D">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EB1E5D" w:rsidRPr="007E0B31" w14:paraId="0AA8076E" w14:textId="77777777" w:rsidTr="490DE6A8">
        <w:trPr>
          <w:cantSplit/>
        </w:trPr>
        <w:tc>
          <w:tcPr>
            <w:tcW w:w="2884" w:type="dxa"/>
          </w:tcPr>
          <w:p w14:paraId="20405FC8" w14:textId="77777777" w:rsidR="00EB1E5D" w:rsidRPr="007E0B31" w:rsidRDefault="00EB1E5D" w:rsidP="00EB1E5D">
            <w:pPr>
              <w:pStyle w:val="Arial11Bold"/>
              <w:rPr>
                <w:rFonts w:cs="Arial"/>
              </w:rPr>
            </w:pPr>
            <w:r w:rsidRPr="007E0B31">
              <w:rPr>
                <w:rFonts w:cs="Arial"/>
              </w:rPr>
              <w:t>Group</w:t>
            </w:r>
          </w:p>
        </w:tc>
        <w:tc>
          <w:tcPr>
            <w:tcW w:w="6634" w:type="dxa"/>
            <w:gridSpan w:val="2"/>
          </w:tcPr>
          <w:p w14:paraId="60A73BA5" w14:textId="77777777" w:rsidR="00EB1E5D" w:rsidRPr="007E0B31" w:rsidRDefault="00EB1E5D" w:rsidP="00EB1E5D">
            <w:pPr>
              <w:pStyle w:val="TableArial11"/>
              <w:rPr>
                <w:rFonts w:cs="Arial"/>
              </w:rPr>
            </w:pPr>
            <w:bookmarkStart w:id="30"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30"/>
          </w:p>
        </w:tc>
      </w:tr>
      <w:tr w:rsidR="00EB1E5D" w:rsidRPr="0079139F" w14:paraId="5A25DA6A" w14:textId="77777777" w:rsidTr="490DE6A8">
        <w:trPr>
          <w:cantSplit/>
        </w:trPr>
        <w:tc>
          <w:tcPr>
            <w:tcW w:w="2884" w:type="dxa"/>
          </w:tcPr>
          <w:p w14:paraId="704101E4" w14:textId="22CAEA65" w:rsidR="00EB1E5D" w:rsidRPr="0079139F" w:rsidRDefault="00EB1E5D" w:rsidP="00EB1E5D">
            <w:pPr>
              <w:pStyle w:val="Arial11Bold"/>
              <w:rPr>
                <w:rFonts w:cs="Arial"/>
              </w:rPr>
            </w:pPr>
            <w:r w:rsidRPr="0079139F">
              <w:rPr>
                <w:rFonts w:cs="Arial"/>
              </w:rPr>
              <w:t>GSP Group</w:t>
            </w:r>
          </w:p>
        </w:tc>
        <w:tc>
          <w:tcPr>
            <w:tcW w:w="6634" w:type="dxa"/>
            <w:gridSpan w:val="2"/>
          </w:tcPr>
          <w:p w14:paraId="08F28004" w14:textId="5D8EEE7F" w:rsidR="00EB1E5D" w:rsidRPr="0079139F" w:rsidRDefault="00EB1E5D" w:rsidP="00EB1E5D">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EB1E5D" w:rsidRPr="007E0B31" w14:paraId="44F4F627" w14:textId="77777777" w:rsidTr="490DE6A8">
        <w:trPr>
          <w:cantSplit/>
        </w:trPr>
        <w:tc>
          <w:tcPr>
            <w:tcW w:w="2884" w:type="dxa"/>
          </w:tcPr>
          <w:p w14:paraId="6B31BC4F" w14:textId="77777777" w:rsidR="00EB1E5D" w:rsidRPr="007E0B31" w:rsidRDefault="00EB1E5D" w:rsidP="00EB1E5D">
            <w:pPr>
              <w:pStyle w:val="Arial11Bold"/>
              <w:rPr>
                <w:rFonts w:cs="Arial"/>
              </w:rPr>
            </w:pPr>
            <w:r w:rsidRPr="007E0B31">
              <w:rPr>
                <w:rFonts w:cs="Arial"/>
              </w:rPr>
              <w:t>Headroom</w:t>
            </w:r>
          </w:p>
        </w:tc>
        <w:tc>
          <w:tcPr>
            <w:tcW w:w="6634" w:type="dxa"/>
            <w:gridSpan w:val="2"/>
          </w:tcPr>
          <w:p w14:paraId="6E120920" w14:textId="77777777" w:rsidR="00EB1E5D" w:rsidRPr="007E0B31" w:rsidRDefault="00EB1E5D" w:rsidP="00EB1E5D">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EB1E5D" w:rsidRPr="007E0B31" w14:paraId="4AFF1172" w14:textId="77777777" w:rsidTr="490DE6A8">
        <w:trPr>
          <w:cantSplit/>
        </w:trPr>
        <w:tc>
          <w:tcPr>
            <w:tcW w:w="2884" w:type="dxa"/>
          </w:tcPr>
          <w:p w14:paraId="049414CE" w14:textId="77777777" w:rsidR="00EB1E5D" w:rsidRPr="007E0B31" w:rsidRDefault="00EB1E5D" w:rsidP="00EB1E5D">
            <w:pPr>
              <w:pStyle w:val="Arial11Bold"/>
              <w:rPr>
                <w:rFonts w:cs="Arial"/>
              </w:rPr>
            </w:pPr>
            <w:r w:rsidRPr="007E0B31">
              <w:rPr>
                <w:rFonts w:cs="Arial"/>
              </w:rPr>
              <w:t>High Frequency Response</w:t>
            </w:r>
          </w:p>
        </w:tc>
        <w:tc>
          <w:tcPr>
            <w:tcW w:w="6634" w:type="dxa"/>
            <w:gridSpan w:val="2"/>
          </w:tcPr>
          <w:p w14:paraId="3FEEE61F" w14:textId="0D8ECC66" w:rsidR="00EB1E5D" w:rsidRPr="007E0B31" w:rsidRDefault="00EB1E5D" w:rsidP="00EB1E5D">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EB1E5D" w:rsidRPr="007E0B31" w14:paraId="531CF8DE" w14:textId="77777777" w:rsidTr="490DE6A8">
        <w:trPr>
          <w:cantSplit/>
        </w:trPr>
        <w:tc>
          <w:tcPr>
            <w:tcW w:w="2884" w:type="dxa"/>
          </w:tcPr>
          <w:p w14:paraId="364D289E" w14:textId="77777777" w:rsidR="00EB1E5D" w:rsidRPr="007E0B31" w:rsidRDefault="00EB1E5D" w:rsidP="00EB1E5D">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gridSpan w:val="2"/>
          </w:tcPr>
          <w:p w14:paraId="491C05F2"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EB1E5D" w:rsidRPr="007E0B31" w14:paraId="552B3754" w14:textId="77777777" w:rsidTr="009D4B8D">
        <w:trPr>
          <w:cantSplit/>
          <w:trHeight w:val="524"/>
        </w:trPr>
        <w:tc>
          <w:tcPr>
            <w:tcW w:w="2884" w:type="dxa"/>
          </w:tcPr>
          <w:p w14:paraId="243671CC" w14:textId="5CC5CA8B" w:rsidR="00EB1E5D" w:rsidRPr="009D4B8D" w:rsidRDefault="00EB1E5D" w:rsidP="009D4B8D">
            <w:pPr>
              <w:rPr>
                <w:b/>
                <w:bCs/>
              </w:rPr>
            </w:pPr>
            <w:r w:rsidRPr="009D4B8D">
              <w:rPr>
                <w:b/>
                <w:bCs/>
              </w:rPr>
              <w:t>Historic Frequency Data</w:t>
            </w:r>
          </w:p>
        </w:tc>
        <w:tc>
          <w:tcPr>
            <w:tcW w:w="6634" w:type="dxa"/>
            <w:gridSpan w:val="2"/>
          </w:tcPr>
          <w:p w14:paraId="57B851E9" w14:textId="6208BB5F" w:rsidR="00EB1E5D" w:rsidRPr="009D4B8D" w:rsidRDefault="00EB1E5D" w:rsidP="009D4B8D">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EB1E5D" w:rsidRPr="007E0B31" w14:paraId="2295F8BF" w14:textId="77777777" w:rsidTr="490DE6A8">
        <w:trPr>
          <w:cantSplit/>
        </w:trPr>
        <w:tc>
          <w:tcPr>
            <w:tcW w:w="2884" w:type="dxa"/>
          </w:tcPr>
          <w:p w14:paraId="19844254"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Houseload Operation</w:t>
            </w:r>
          </w:p>
        </w:tc>
        <w:tc>
          <w:tcPr>
            <w:tcW w:w="6634" w:type="dxa"/>
            <w:gridSpan w:val="2"/>
          </w:tcPr>
          <w:p w14:paraId="01F156A7"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EB1E5D" w:rsidRPr="007E0B31" w14:paraId="65C3AC05" w14:textId="77777777" w:rsidTr="490DE6A8">
        <w:trPr>
          <w:cantSplit/>
        </w:trPr>
        <w:tc>
          <w:tcPr>
            <w:tcW w:w="2884" w:type="dxa"/>
          </w:tcPr>
          <w:p w14:paraId="2B9920C4" w14:textId="21408506" w:rsidR="00EB1E5D" w:rsidRPr="0042789A" w:rsidRDefault="00EB1E5D" w:rsidP="00EB1E5D">
            <w:pPr>
              <w:pStyle w:val="Level1Text"/>
              <w:tabs>
                <w:tab w:val="left" w:pos="0"/>
              </w:tabs>
              <w:ind w:left="0" w:firstLine="0"/>
              <w:rPr>
                <w:rFonts w:cs="Arial"/>
                <w:b/>
                <w:color w:val="auto"/>
              </w:rPr>
            </w:pPr>
            <w:r w:rsidRPr="0042789A">
              <w:rPr>
                <w:rFonts w:cs="Arial"/>
                <w:b/>
              </w:rPr>
              <w:t>HP Turbine Power Fraction</w:t>
            </w:r>
          </w:p>
        </w:tc>
        <w:tc>
          <w:tcPr>
            <w:tcW w:w="6634" w:type="dxa"/>
            <w:gridSpan w:val="2"/>
          </w:tcPr>
          <w:p w14:paraId="2C8AD96B" w14:textId="433C033B" w:rsidR="00EB1E5D" w:rsidRPr="007E0B31" w:rsidRDefault="00EB1E5D" w:rsidP="00EB1E5D">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EB1E5D" w:rsidRPr="007E0B31" w14:paraId="0D4BF63F" w14:textId="77777777" w:rsidTr="490DE6A8">
        <w:trPr>
          <w:cantSplit/>
        </w:trPr>
        <w:tc>
          <w:tcPr>
            <w:tcW w:w="2884" w:type="dxa"/>
          </w:tcPr>
          <w:p w14:paraId="6E747414" w14:textId="77777777" w:rsidR="00EB1E5D" w:rsidRPr="007E0B31" w:rsidRDefault="00EB1E5D" w:rsidP="00EB1E5D">
            <w:pPr>
              <w:pStyle w:val="Arial11Bold"/>
              <w:rPr>
                <w:rFonts w:cs="Arial"/>
              </w:rPr>
            </w:pPr>
            <w:r w:rsidRPr="007E0B31">
              <w:rPr>
                <w:rFonts w:cs="Arial"/>
              </w:rPr>
              <w:t>HV Connections</w:t>
            </w:r>
          </w:p>
        </w:tc>
        <w:tc>
          <w:tcPr>
            <w:tcW w:w="6634" w:type="dxa"/>
            <w:gridSpan w:val="2"/>
          </w:tcPr>
          <w:p w14:paraId="0496190F" w14:textId="2371BB67" w:rsidR="00EB1E5D" w:rsidRPr="007E0B31" w:rsidRDefault="00EB1E5D" w:rsidP="00EB1E5D">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EB1E5D" w:rsidRPr="007E0B31" w14:paraId="18D79B61" w14:textId="77777777" w:rsidTr="490DE6A8">
        <w:trPr>
          <w:cantSplit/>
        </w:trPr>
        <w:tc>
          <w:tcPr>
            <w:tcW w:w="2884" w:type="dxa"/>
          </w:tcPr>
          <w:p w14:paraId="36327F4B"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HVDC Converter</w:t>
            </w:r>
          </w:p>
        </w:tc>
        <w:tc>
          <w:tcPr>
            <w:tcW w:w="6634" w:type="dxa"/>
            <w:gridSpan w:val="2"/>
          </w:tcPr>
          <w:p w14:paraId="4A4A20C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EB1E5D" w:rsidRPr="007E0B31" w14:paraId="41B039F0" w14:textId="77777777" w:rsidTr="490DE6A8">
        <w:trPr>
          <w:cantSplit/>
        </w:trPr>
        <w:tc>
          <w:tcPr>
            <w:tcW w:w="2884" w:type="dxa"/>
          </w:tcPr>
          <w:p w14:paraId="2270971B"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gridSpan w:val="2"/>
          </w:tcPr>
          <w:p w14:paraId="5461A97E" w14:textId="77777777" w:rsidR="00EB1E5D" w:rsidRPr="007E0B31" w:rsidRDefault="00EB1E5D" w:rsidP="00EB1E5D">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EB1E5D" w:rsidRPr="007E0B31" w14:paraId="50416B33" w14:textId="77777777" w:rsidTr="490DE6A8">
        <w:trPr>
          <w:cantSplit/>
        </w:trPr>
        <w:tc>
          <w:tcPr>
            <w:tcW w:w="2884" w:type="dxa"/>
          </w:tcPr>
          <w:p w14:paraId="20AB8CFF"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gridSpan w:val="2"/>
          </w:tcPr>
          <w:p w14:paraId="704CE02F" w14:textId="77777777" w:rsidR="00EB1E5D" w:rsidRPr="007E0B31" w:rsidRDefault="00EB1E5D" w:rsidP="00EB1E5D">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EB1E5D" w:rsidRPr="007E0B31" w14:paraId="1C094FB8" w14:textId="77777777" w:rsidTr="490DE6A8">
        <w:trPr>
          <w:cantSplit/>
        </w:trPr>
        <w:tc>
          <w:tcPr>
            <w:tcW w:w="2884" w:type="dxa"/>
          </w:tcPr>
          <w:p w14:paraId="78BA74BE"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gridSpan w:val="2"/>
          </w:tcPr>
          <w:p w14:paraId="241D8879"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EB1E5D" w:rsidRPr="007E0B31" w14:paraId="1593983F" w14:textId="77777777" w:rsidTr="490DE6A8">
        <w:trPr>
          <w:cantSplit/>
        </w:trPr>
        <w:tc>
          <w:tcPr>
            <w:tcW w:w="2884" w:type="dxa"/>
          </w:tcPr>
          <w:p w14:paraId="2C43FD7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gridSpan w:val="2"/>
          </w:tcPr>
          <w:p w14:paraId="475EA959" w14:textId="77777777" w:rsidR="00EB1E5D" w:rsidRPr="007E0B31" w:rsidRDefault="00EB1E5D" w:rsidP="00EB1E5D">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EB1E5D" w:rsidRPr="007E0B31" w14:paraId="19165DC7" w14:textId="77777777" w:rsidTr="490DE6A8">
        <w:trPr>
          <w:cantSplit/>
        </w:trPr>
        <w:tc>
          <w:tcPr>
            <w:tcW w:w="2884" w:type="dxa"/>
          </w:tcPr>
          <w:p w14:paraId="5A44655A"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gridSpan w:val="2"/>
          </w:tcPr>
          <w:p w14:paraId="0CF11DF1" w14:textId="77777777" w:rsidR="00EB1E5D" w:rsidRPr="007E0B31" w:rsidRDefault="00EB1E5D" w:rsidP="00EB1E5D">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EB1E5D" w:rsidRPr="007E0B31" w14:paraId="2D98393C" w14:textId="77777777" w:rsidTr="490DE6A8">
        <w:trPr>
          <w:cantSplit/>
        </w:trPr>
        <w:tc>
          <w:tcPr>
            <w:tcW w:w="2884" w:type="dxa"/>
          </w:tcPr>
          <w:p w14:paraId="0863E908" w14:textId="77777777" w:rsidR="00EB1E5D" w:rsidRPr="007E0B31" w:rsidRDefault="00EB1E5D" w:rsidP="00EB1E5D">
            <w:pPr>
              <w:pStyle w:val="Arial11Bold"/>
              <w:rPr>
                <w:rFonts w:cs="Arial"/>
              </w:rPr>
            </w:pPr>
            <w:r w:rsidRPr="007E0B31">
              <w:rPr>
                <w:rFonts w:cs="Arial"/>
              </w:rPr>
              <w:t>IEC</w:t>
            </w:r>
          </w:p>
        </w:tc>
        <w:tc>
          <w:tcPr>
            <w:tcW w:w="6634" w:type="dxa"/>
            <w:gridSpan w:val="2"/>
          </w:tcPr>
          <w:p w14:paraId="7BEF7CEB" w14:textId="77777777" w:rsidR="00EB1E5D" w:rsidRPr="007E0B31" w:rsidRDefault="00EB1E5D" w:rsidP="00EB1E5D">
            <w:pPr>
              <w:pStyle w:val="TableArial11"/>
              <w:rPr>
                <w:rFonts w:cs="Arial"/>
              </w:rPr>
            </w:pPr>
            <w:r w:rsidRPr="007E0B31">
              <w:rPr>
                <w:rFonts w:cs="Arial"/>
              </w:rPr>
              <w:t>International Electrotechnical Commission.</w:t>
            </w:r>
          </w:p>
        </w:tc>
      </w:tr>
      <w:tr w:rsidR="00EB1E5D" w:rsidRPr="007E0B31" w14:paraId="6C3D9361" w14:textId="77777777" w:rsidTr="490DE6A8">
        <w:trPr>
          <w:cantSplit/>
        </w:trPr>
        <w:tc>
          <w:tcPr>
            <w:tcW w:w="2884" w:type="dxa"/>
          </w:tcPr>
          <w:p w14:paraId="43D881FF" w14:textId="77777777" w:rsidR="00EB1E5D" w:rsidRPr="007E0B31" w:rsidRDefault="00EB1E5D" w:rsidP="00EB1E5D">
            <w:pPr>
              <w:pStyle w:val="Arial11Bold"/>
              <w:rPr>
                <w:rFonts w:cs="Arial"/>
              </w:rPr>
            </w:pPr>
            <w:r w:rsidRPr="007E0B31">
              <w:rPr>
                <w:rFonts w:cs="Arial"/>
              </w:rPr>
              <w:t>IEC Standard</w:t>
            </w:r>
          </w:p>
        </w:tc>
        <w:tc>
          <w:tcPr>
            <w:tcW w:w="6634" w:type="dxa"/>
            <w:gridSpan w:val="2"/>
          </w:tcPr>
          <w:p w14:paraId="63FFED40" w14:textId="77777777" w:rsidR="00EB1E5D" w:rsidRPr="007E0B31" w:rsidRDefault="00EB1E5D" w:rsidP="00EB1E5D">
            <w:pPr>
              <w:pStyle w:val="TableArial11"/>
              <w:rPr>
                <w:rFonts w:cs="Arial"/>
              </w:rPr>
            </w:pPr>
            <w:r w:rsidRPr="007E0B31">
              <w:rPr>
                <w:rFonts w:cs="Arial"/>
              </w:rPr>
              <w:t>A standard approved by the International Electrotechnical Commission.</w:t>
            </w:r>
          </w:p>
        </w:tc>
      </w:tr>
      <w:tr w:rsidR="00EB1E5D" w:rsidRPr="007E0B31" w14:paraId="05347EF0" w14:textId="77777777" w:rsidTr="490DE6A8">
        <w:trPr>
          <w:cantSplit/>
        </w:trPr>
        <w:tc>
          <w:tcPr>
            <w:tcW w:w="2884" w:type="dxa"/>
          </w:tcPr>
          <w:p w14:paraId="114BD5FE" w14:textId="77777777" w:rsidR="00EB1E5D" w:rsidRPr="007E0B31" w:rsidRDefault="00EB1E5D" w:rsidP="00EB1E5D">
            <w:pPr>
              <w:pStyle w:val="Arial11Bold"/>
              <w:rPr>
                <w:rFonts w:cs="Arial"/>
              </w:rPr>
            </w:pPr>
            <w:r w:rsidRPr="007E0B31">
              <w:rPr>
                <w:rFonts w:cs="Arial"/>
              </w:rPr>
              <w:t>Implementation Date</w:t>
            </w:r>
          </w:p>
        </w:tc>
        <w:tc>
          <w:tcPr>
            <w:tcW w:w="6634" w:type="dxa"/>
            <w:gridSpan w:val="2"/>
          </w:tcPr>
          <w:p w14:paraId="255D3E87" w14:textId="77777777" w:rsidR="00EB1E5D" w:rsidRPr="007E0B31" w:rsidRDefault="00EB1E5D" w:rsidP="00EB1E5D">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EB1E5D" w:rsidRPr="007E0B31" w14:paraId="7B49F661" w14:textId="77777777" w:rsidTr="490DE6A8">
        <w:trPr>
          <w:cantSplit/>
        </w:trPr>
        <w:tc>
          <w:tcPr>
            <w:tcW w:w="2884" w:type="dxa"/>
          </w:tcPr>
          <w:p w14:paraId="49F67203" w14:textId="77777777" w:rsidR="00EB1E5D" w:rsidRPr="007E0B31" w:rsidRDefault="00EB1E5D" w:rsidP="00EB1E5D">
            <w:pPr>
              <w:pStyle w:val="Arial11Bold"/>
              <w:rPr>
                <w:rFonts w:cs="Arial"/>
              </w:rPr>
            </w:pPr>
            <w:r w:rsidRPr="007E0B31">
              <w:rPr>
                <w:rFonts w:cs="Arial"/>
              </w:rPr>
              <w:t>Implementing Safety Co-ordinator</w:t>
            </w:r>
          </w:p>
        </w:tc>
        <w:tc>
          <w:tcPr>
            <w:tcW w:w="6634" w:type="dxa"/>
            <w:gridSpan w:val="2"/>
          </w:tcPr>
          <w:p w14:paraId="0E80B91B" w14:textId="77777777" w:rsidR="00EB1E5D" w:rsidRPr="007E0B31" w:rsidRDefault="00EB1E5D" w:rsidP="00EB1E5D">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EB1E5D" w:rsidRPr="007E0B31" w14:paraId="26018E72" w14:textId="77777777" w:rsidTr="490DE6A8">
        <w:trPr>
          <w:cantSplit/>
        </w:trPr>
        <w:tc>
          <w:tcPr>
            <w:tcW w:w="2884" w:type="dxa"/>
          </w:tcPr>
          <w:p w14:paraId="5F7DE292" w14:textId="77777777" w:rsidR="00EB1E5D" w:rsidRPr="007E0B31" w:rsidRDefault="00EB1E5D" w:rsidP="00EB1E5D">
            <w:pPr>
              <w:pStyle w:val="Arial11Bold"/>
              <w:rPr>
                <w:rFonts w:cs="Arial"/>
              </w:rPr>
            </w:pPr>
            <w:r w:rsidRPr="007E0B31">
              <w:rPr>
                <w:rFonts w:cs="Arial"/>
              </w:rPr>
              <w:t>Import Usable</w:t>
            </w:r>
          </w:p>
        </w:tc>
        <w:tc>
          <w:tcPr>
            <w:tcW w:w="6634" w:type="dxa"/>
            <w:gridSpan w:val="2"/>
          </w:tcPr>
          <w:p w14:paraId="7B69D446"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EB1E5D" w:rsidRPr="007E0B31" w14:paraId="4287BA38" w14:textId="77777777" w:rsidTr="490DE6A8">
        <w:trPr>
          <w:cantSplit/>
        </w:trPr>
        <w:tc>
          <w:tcPr>
            <w:tcW w:w="2884" w:type="dxa"/>
          </w:tcPr>
          <w:p w14:paraId="24C27F8F" w14:textId="77777777" w:rsidR="00EB1E5D" w:rsidRPr="007E0B31" w:rsidRDefault="00EB1E5D" w:rsidP="00EB1E5D">
            <w:pPr>
              <w:pStyle w:val="Arial11Bold"/>
              <w:rPr>
                <w:rFonts w:cs="Arial"/>
              </w:rPr>
            </w:pPr>
            <w:r w:rsidRPr="007E0B31">
              <w:rPr>
                <w:rFonts w:cs="Arial"/>
              </w:rPr>
              <w:t>Incident Centre</w:t>
            </w:r>
          </w:p>
        </w:tc>
        <w:tc>
          <w:tcPr>
            <w:tcW w:w="6634" w:type="dxa"/>
            <w:gridSpan w:val="2"/>
          </w:tcPr>
          <w:p w14:paraId="54A46A1D" w14:textId="72BD2A9D" w:rsidR="00EB1E5D" w:rsidRPr="007E0B31" w:rsidRDefault="00EB1E5D" w:rsidP="00EB1E5D">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EB1E5D" w:rsidRPr="007E0B31" w14:paraId="541F315D" w14:textId="77777777" w:rsidTr="490DE6A8">
        <w:trPr>
          <w:cantSplit/>
        </w:trPr>
        <w:tc>
          <w:tcPr>
            <w:tcW w:w="2884" w:type="dxa"/>
          </w:tcPr>
          <w:p w14:paraId="6BFFCE75" w14:textId="77777777" w:rsidR="00EB1E5D" w:rsidRPr="007E0B31" w:rsidRDefault="00EB1E5D" w:rsidP="00EB1E5D">
            <w:pPr>
              <w:pStyle w:val="Arial11Bold"/>
              <w:rPr>
                <w:rFonts w:cs="Arial"/>
              </w:rPr>
            </w:pPr>
            <w:r w:rsidRPr="007E0B31">
              <w:rPr>
                <w:rFonts w:cs="Arial"/>
              </w:rPr>
              <w:t>Independent Back-Up Protection</w:t>
            </w:r>
          </w:p>
        </w:tc>
        <w:tc>
          <w:tcPr>
            <w:tcW w:w="6634" w:type="dxa"/>
            <w:gridSpan w:val="2"/>
          </w:tcPr>
          <w:p w14:paraId="4FA04FB8" w14:textId="77777777" w:rsidR="00EB1E5D" w:rsidRPr="007E0B31" w:rsidRDefault="00EB1E5D" w:rsidP="00EB1E5D">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EB1E5D" w:rsidRPr="007E0B31" w14:paraId="272081DF" w14:textId="77777777" w:rsidTr="490DE6A8">
        <w:trPr>
          <w:cantSplit/>
        </w:trPr>
        <w:tc>
          <w:tcPr>
            <w:tcW w:w="2884" w:type="dxa"/>
          </w:tcPr>
          <w:p w14:paraId="4BB5AFBA" w14:textId="77777777" w:rsidR="00EB1E5D" w:rsidRPr="007E0B31" w:rsidRDefault="00EB1E5D" w:rsidP="00EB1E5D">
            <w:pPr>
              <w:pStyle w:val="Arial11Bold"/>
              <w:rPr>
                <w:rFonts w:cs="Arial"/>
              </w:rPr>
            </w:pPr>
            <w:r w:rsidRPr="007E0B31">
              <w:rPr>
                <w:rFonts w:cs="Arial"/>
              </w:rPr>
              <w:t>Independent Main Protection</w:t>
            </w:r>
          </w:p>
        </w:tc>
        <w:tc>
          <w:tcPr>
            <w:tcW w:w="6634" w:type="dxa"/>
            <w:gridSpan w:val="2"/>
          </w:tcPr>
          <w:p w14:paraId="14233E7A" w14:textId="77777777" w:rsidR="00EB1E5D" w:rsidRPr="007E0B31" w:rsidRDefault="00EB1E5D" w:rsidP="00EB1E5D">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EB1E5D" w:rsidRPr="007E0B31" w14:paraId="0DA774CA" w14:textId="77777777" w:rsidTr="490DE6A8">
        <w:trPr>
          <w:cantSplit/>
        </w:trPr>
        <w:tc>
          <w:tcPr>
            <w:tcW w:w="2884" w:type="dxa"/>
          </w:tcPr>
          <w:p w14:paraId="252320A7" w14:textId="77777777" w:rsidR="00EB1E5D" w:rsidRPr="007E0B31" w:rsidRDefault="00EB1E5D" w:rsidP="00EB1E5D">
            <w:pPr>
              <w:pStyle w:val="Arial11Bold"/>
              <w:rPr>
                <w:rFonts w:cs="Arial"/>
              </w:rPr>
            </w:pPr>
            <w:r w:rsidRPr="007E0B31">
              <w:rPr>
                <w:rFonts w:cs="Arial"/>
              </w:rPr>
              <w:t>Indicated Constraint Boundary Margin</w:t>
            </w:r>
          </w:p>
        </w:tc>
        <w:tc>
          <w:tcPr>
            <w:tcW w:w="6634" w:type="dxa"/>
            <w:gridSpan w:val="2"/>
          </w:tcPr>
          <w:p w14:paraId="4FA87BF0" w14:textId="77777777" w:rsidR="00EB1E5D" w:rsidRPr="007E0B31" w:rsidRDefault="00EB1E5D" w:rsidP="00EB1E5D">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EB1E5D" w:rsidRPr="007E0B31" w14:paraId="61863565" w14:textId="77777777" w:rsidTr="490DE6A8">
        <w:trPr>
          <w:cantSplit/>
        </w:trPr>
        <w:tc>
          <w:tcPr>
            <w:tcW w:w="2884" w:type="dxa"/>
          </w:tcPr>
          <w:p w14:paraId="6C38319C" w14:textId="77777777" w:rsidR="00EB1E5D" w:rsidRPr="007E0B31" w:rsidRDefault="00EB1E5D" w:rsidP="00EB1E5D">
            <w:pPr>
              <w:pStyle w:val="Arial11Bold"/>
              <w:rPr>
                <w:rFonts w:cs="Arial"/>
              </w:rPr>
            </w:pPr>
            <w:r w:rsidRPr="007E0B31">
              <w:rPr>
                <w:rFonts w:cs="Arial"/>
              </w:rPr>
              <w:t>Indicated Imbalance</w:t>
            </w:r>
          </w:p>
        </w:tc>
        <w:tc>
          <w:tcPr>
            <w:tcW w:w="6634" w:type="dxa"/>
            <w:gridSpan w:val="2"/>
          </w:tcPr>
          <w:p w14:paraId="42D431C5" w14:textId="77777777" w:rsidR="00EB1E5D" w:rsidRPr="007E0B31" w:rsidRDefault="00EB1E5D" w:rsidP="00EB1E5D">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EB1E5D" w:rsidRPr="007E0B31" w14:paraId="15FAF20B" w14:textId="77777777" w:rsidTr="490DE6A8">
        <w:trPr>
          <w:cantSplit/>
        </w:trPr>
        <w:tc>
          <w:tcPr>
            <w:tcW w:w="2884" w:type="dxa"/>
          </w:tcPr>
          <w:p w14:paraId="74BB53EE" w14:textId="77777777" w:rsidR="00EB1E5D" w:rsidRPr="007E0B31" w:rsidRDefault="00EB1E5D" w:rsidP="00EB1E5D">
            <w:pPr>
              <w:pStyle w:val="Arial11Bold"/>
              <w:rPr>
                <w:rFonts w:cs="Arial"/>
              </w:rPr>
            </w:pPr>
            <w:r w:rsidRPr="007E0B31">
              <w:rPr>
                <w:rFonts w:cs="Arial"/>
              </w:rPr>
              <w:t>Indicated Margin</w:t>
            </w:r>
          </w:p>
        </w:tc>
        <w:tc>
          <w:tcPr>
            <w:tcW w:w="6634" w:type="dxa"/>
            <w:gridSpan w:val="2"/>
          </w:tcPr>
          <w:p w14:paraId="518FD569" w14:textId="77777777" w:rsidR="00EB1E5D" w:rsidRPr="007E0B31" w:rsidRDefault="00EB1E5D" w:rsidP="00EB1E5D">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EB1E5D" w:rsidRPr="007E0B31" w14:paraId="2A3705DD" w14:textId="77777777" w:rsidTr="490DE6A8">
        <w:trPr>
          <w:cantSplit/>
        </w:trPr>
        <w:tc>
          <w:tcPr>
            <w:tcW w:w="2884" w:type="dxa"/>
          </w:tcPr>
          <w:p w14:paraId="421C3788" w14:textId="0C240CCC" w:rsidR="00EB1E5D" w:rsidRPr="00051DEE" w:rsidRDefault="00EB1E5D" w:rsidP="00EB1E5D">
            <w:pPr>
              <w:pStyle w:val="Arial11Bold"/>
              <w:rPr>
                <w:rFonts w:cs="Arial"/>
              </w:rPr>
            </w:pPr>
            <w:r w:rsidRPr="002510FF">
              <w:rPr>
                <w:rFonts w:cs="Arial"/>
              </w:rPr>
              <w:t>Inertia Constant H</w:t>
            </w:r>
          </w:p>
        </w:tc>
        <w:tc>
          <w:tcPr>
            <w:tcW w:w="6634" w:type="dxa"/>
            <w:gridSpan w:val="2"/>
          </w:tcPr>
          <w:p w14:paraId="4F8B332C" w14:textId="5E0BA062"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MWsec/MVA. </w:t>
            </w:r>
          </w:p>
        </w:tc>
      </w:tr>
      <w:tr w:rsidR="00EB1E5D" w:rsidRPr="007E0B31" w14:paraId="38E6BE11" w14:textId="77777777" w:rsidTr="490DE6A8">
        <w:trPr>
          <w:cantSplit/>
        </w:trPr>
        <w:tc>
          <w:tcPr>
            <w:tcW w:w="2884" w:type="dxa"/>
          </w:tcPr>
          <w:p w14:paraId="536C7300" w14:textId="7F14CB3B" w:rsidR="00EB1E5D" w:rsidRPr="00051DEE" w:rsidRDefault="00EB1E5D" w:rsidP="00EB1E5D">
            <w:pPr>
              <w:pStyle w:val="Arial11Bold"/>
              <w:rPr>
                <w:rFonts w:cs="Arial"/>
              </w:rPr>
            </w:pPr>
            <w:r w:rsidRPr="002510FF">
              <w:rPr>
                <w:rFonts w:cs="Arial"/>
              </w:rPr>
              <w:t>Inertia Constant He</w:t>
            </w:r>
          </w:p>
        </w:tc>
        <w:tc>
          <w:tcPr>
            <w:tcW w:w="6634" w:type="dxa"/>
            <w:gridSpan w:val="2"/>
          </w:tcPr>
          <w:p w14:paraId="0284BA2B" w14:textId="5BC58B65"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MWsec/MVA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EB1E5D" w:rsidRPr="007E0B31" w14:paraId="5D104123" w14:textId="77777777" w:rsidTr="490DE6A8">
        <w:trPr>
          <w:cantSplit/>
        </w:trPr>
        <w:tc>
          <w:tcPr>
            <w:tcW w:w="2884" w:type="dxa"/>
          </w:tcPr>
          <w:p w14:paraId="57243BC1" w14:textId="77777777" w:rsidR="00EB1E5D" w:rsidRPr="007E0B31" w:rsidRDefault="00EB1E5D" w:rsidP="00EB1E5D">
            <w:pPr>
              <w:pStyle w:val="Arial11Bold"/>
              <w:rPr>
                <w:rFonts w:cs="Arial"/>
              </w:rPr>
            </w:pPr>
            <w:r w:rsidRPr="007E0B31">
              <w:rPr>
                <w:rFonts w:cs="Arial"/>
              </w:rPr>
              <w:t>Installation Document</w:t>
            </w:r>
          </w:p>
        </w:tc>
        <w:tc>
          <w:tcPr>
            <w:tcW w:w="6634" w:type="dxa"/>
            <w:gridSpan w:val="2"/>
          </w:tcPr>
          <w:p w14:paraId="241537F4" w14:textId="77777777" w:rsidR="00EB1E5D" w:rsidRPr="007E0B31" w:rsidRDefault="00EB1E5D" w:rsidP="00EB1E5D">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EB1E5D" w:rsidRPr="007E0B31" w14:paraId="1F945CAA" w14:textId="77777777" w:rsidTr="490DE6A8">
        <w:trPr>
          <w:cantSplit/>
        </w:trPr>
        <w:tc>
          <w:tcPr>
            <w:tcW w:w="2884" w:type="dxa"/>
          </w:tcPr>
          <w:p w14:paraId="539FD014" w14:textId="77777777" w:rsidR="00EB1E5D" w:rsidRPr="007E0B31" w:rsidRDefault="00EB1E5D" w:rsidP="00EB1E5D">
            <w:pPr>
              <w:pStyle w:val="Arial11Bold"/>
              <w:rPr>
                <w:rFonts w:cs="Arial"/>
              </w:rPr>
            </w:pPr>
            <w:r w:rsidRPr="007E0B31">
              <w:rPr>
                <w:rFonts w:cs="Arial"/>
              </w:rPr>
              <w:t>Instructor Facilities</w:t>
            </w:r>
          </w:p>
        </w:tc>
        <w:tc>
          <w:tcPr>
            <w:tcW w:w="6634" w:type="dxa"/>
            <w:gridSpan w:val="2"/>
          </w:tcPr>
          <w:p w14:paraId="34FE6C7A" w14:textId="77777777" w:rsidR="00EB1E5D" w:rsidRPr="007E0B31" w:rsidRDefault="00EB1E5D" w:rsidP="00EB1E5D">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EB1E5D" w:rsidRPr="007E0B31" w14:paraId="2377D659" w14:textId="77777777" w:rsidTr="490DE6A8">
        <w:trPr>
          <w:cantSplit/>
        </w:trPr>
        <w:tc>
          <w:tcPr>
            <w:tcW w:w="2884" w:type="dxa"/>
          </w:tcPr>
          <w:p w14:paraId="19B39F28" w14:textId="77777777" w:rsidR="00EB1E5D" w:rsidRPr="007E0B31" w:rsidRDefault="00EB1E5D" w:rsidP="00EB1E5D">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gridSpan w:val="2"/>
          </w:tcPr>
          <w:p w14:paraId="1AED7A41" w14:textId="77777777" w:rsidR="00EB1E5D" w:rsidRPr="007E0B31" w:rsidRDefault="00EB1E5D" w:rsidP="00EB1E5D">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EB1E5D" w:rsidRPr="007E0B31" w14:paraId="477F8729" w14:textId="77777777" w:rsidTr="490DE6A8">
        <w:trPr>
          <w:cantSplit/>
        </w:trPr>
        <w:tc>
          <w:tcPr>
            <w:tcW w:w="2884" w:type="dxa"/>
          </w:tcPr>
          <w:p w14:paraId="4766D9CA" w14:textId="77777777" w:rsidR="00EB1E5D" w:rsidRPr="007E0B31" w:rsidRDefault="00EB1E5D" w:rsidP="00EB1E5D">
            <w:pPr>
              <w:pStyle w:val="Arial11Bold"/>
              <w:rPr>
                <w:rFonts w:cs="Arial"/>
              </w:rPr>
            </w:pPr>
            <w:r w:rsidRPr="007E0B31">
              <w:rPr>
                <w:rFonts w:cs="Arial"/>
              </w:rPr>
              <w:t>Intellectual Property" or "IPRs</w:t>
            </w:r>
          </w:p>
        </w:tc>
        <w:tc>
          <w:tcPr>
            <w:tcW w:w="6634" w:type="dxa"/>
            <w:gridSpan w:val="2"/>
          </w:tcPr>
          <w:p w14:paraId="4FBE02D5" w14:textId="77777777" w:rsidR="00EB1E5D" w:rsidRPr="007E0B31" w:rsidRDefault="00EB1E5D" w:rsidP="00EB1E5D">
            <w:pPr>
              <w:pStyle w:val="TableArial11"/>
              <w:rPr>
                <w:rFonts w:cs="Arial"/>
              </w:rPr>
            </w:pPr>
            <w:r w:rsidRPr="007E0B31">
              <w:rPr>
                <w:rFonts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0B76B9" w:rsidRPr="007E0B31" w14:paraId="4EF3A882" w14:textId="77777777" w:rsidTr="490DE6A8">
        <w:trPr>
          <w:cantSplit/>
        </w:trPr>
        <w:tc>
          <w:tcPr>
            <w:tcW w:w="2884" w:type="dxa"/>
          </w:tcPr>
          <w:p w14:paraId="5A3DE7CB" w14:textId="647F140D" w:rsidR="000B76B9" w:rsidRPr="007E0B31" w:rsidRDefault="00E71BE7" w:rsidP="00EB1E5D">
            <w:pPr>
              <w:pStyle w:val="Arial11Bold"/>
              <w:rPr>
                <w:rFonts w:cs="Arial"/>
              </w:rPr>
            </w:pPr>
            <w:r>
              <w:rPr>
                <w:rFonts w:cs="Arial"/>
              </w:rPr>
              <w:t>Interconnector</w:t>
            </w:r>
          </w:p>
        </w:tc>
        <w:tc>
          <w:tcPr>
            <w:tcW w:w="6634" w:type="dxa"/>
            <w:gridSpan w:val="2"/>
          </w:tcPr>
          <w:p w14:paraId="13F23BFA" w14:textId="74CDDFA8" w:rsidR="000B76B9" w:rsidRPr="007E0B31" w:rsidRDefault="00E71BE7" w:rsidP="00EB1E5D">
            <w:pPr>
              <w:pStyle w:val="TableArial11"/>
              <w:rPr>
                <w:rFonts w:cs="Arial"/>
              </w:rPr>
            </w:pPr>
            <w:r>
              <w:rPr>
                <w:rFonts w:cs="Arial"/>
              </w:rPr>
              <w:t xml:space="preserve">as defined in the </w:t>
            </w:r>
            <w:r w:rsidRPr="00E71BE7">
              <w:rPr>
                <w:rFonts w:cs="Arial"/>
                <w:b/>
                <w:bCs/>
              </w:rPr>
              <w:t>BSC</w:t>
            </w:r>
          </w:p>
        </w:tc>
      </w:tr>
      <w:tr w:rsidR="00EB1E5D" w:rsidRPr="007E0B31" w14:paraId="2FCFAD31" w14:textId="77777777" w:rsidTr="490DE6A8">
        <w:trPr>
          <w:cantSplit/>
        </w:trPr>
        <w:tc>
          <w:tcPr>
            <w:tcW w:w="2884" w:type="dxa"/>
          </w:tcPr>
          <w:p w14:paraId="02710B50" w14:textId="77777777" w:rsidR="00EB1E5D" w:rsidRPr="007E0B31" w:rsidRDefault="00EB1E5D" w:rsidP="00EB1E5D">
            <w:pPr>
              <w:pStyle w:val="Arial11Bold"/>
              <w:rPr>
                <w:rFonts w:cs="Arial"/>
              </w:rPr>
            </w:pPr>
            <w:r w:rsidRPr="007E0B31">
              <w:rPr>
                <w:rFonts w:cs="Arial"/>
              </w:rPr>
              <w:t>Interconnection Agreement</w:t>
            </w:r>
          </w:p>
        </w:tc>
        <w:tc>
          <w:tcPr>
            <w:tcW w:w="6634" w:type="dxa"/>
            <w:gridSpan w:val="2"/>
          </w:tcPr>
          <w:p w14:paraId="45CBA041" w14:textId="5E18B7DA" w:rsidR="00EB1E5D" w:rsidRPr="007E0B31" w:rsidRDefault="00EB1E5D" w:rsidP="00EB1E5D">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EB1E5D" w:rsidRPr="007E0B31" w14:paraId="2BC48186" w14:textId="77777777" w:rsidTr="490DE6A8">
        <w:trPr>
          <w:cantSplit/>
        </w:trPr>
        <w:tc>
          <w:tcPr>
            <w:tcW w:w="2884" w:type="dxa"/>
          </w:tcPr>
          <w:p w14:paraId="4D33F788" w14:textId="77777777" w:rsidR="00EB1E5D" w:rsidRPr="007E0B31" w:rsidRDefault="00EB1E5D" w:rsidP="00EB1E5D">
            <w:pPr>
              <w:pStyle w:val="Arial11Bold"/>
              <w:rPr>
                <w:rFonts w:cs="Arial"/>
              </w:rPr>
            </w:pPr>
            <w:r w:rsidRPr="007E0B31">
              <w:rPr>
                <w:rFonts w:cs="Arial"/>
              </w:rPr>
              <w:t>Interconnector Export Capacity</w:t>
            </w:r>
          </w:p>
        </w:tc>
        <w:tc>
          <w:tcPr>
            <w:tcW w:w="6634" w:type="dxa"/>
            <w:gridSpan w:val="2"/>
          </w:tcPr>
          <w:p w14:paraId="5DAC083A"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EB1E5D" w:rsidRPr="007E0B31" w14:paraId="4FF599B1" w14:textId="77777777" w:rsidTr="490DE6A8">
        <w:trPr>
          <w:cantSplit/>
        </w:trPr>
        <w:tc>
          <w:tcPr>
            <w:tcW w:w="2884" w:type="dxa"/>
          </w:tcPr>
          <w:p w14:paraId="2CA9AD19" w14:textId="77777777" w:rsidR="00EB1E5D" w:rsidRPr="007E0B31" w:rsidRDefault="00EB1E5D" w:rsidP="00EB1E5D">
            <w:pPr>
              <w:pStyle w:val="Arial11Bold"/>
              <w:rPr>
                <w:rFonts w:cs="Arial"/>
              </w:rPr>
            </w:pPr>
            <w:r w:rsidRPr="007E0B31">
              <w:rPr>
                <w:rFonts w:cs="Arial"/>
              </w:rPr>
              <w:t>Interconnector Import Capacity</w:t>
            </w:r>
          </w:p>
        </w:tc>
        <w:tc>
          <w:tcPr>
            <w:tcW w:w="6634" w:type="dxa"/>
            <w:gridSpan w:val="2"/>
          </w:tcPr>
          <w:p w14:paraId="04627380"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EB1E5D" w:rsidRPr="007E0B31" w14:paraId="2F3AEF1F" w14:textId="77777777" w:rsidTr="490DE6A8">
        <w:trPr>
          <w:cantSplit/>
        </w:trPr>
        <w:tc>
          <w:tcPr>
            <w:tcW w:w="2884" w:type="dxa"/>
          </w:tcPr>
          <w:p w14:paraId="1C15EAE1" w14:textId="77777777" w:rsidR="00EB1E5D" w:rsidRPr="007E0B31" w:rsidRDefault="00EB1E5D" w:rsidP="00EB1E5D">
            <w:pPr>
              <w:pStyle w:val="Arial11Bold"/>
              <w:rPr>
                <w:rFonts w:cs="Arial"/>
              </w:rPr>
            </w:pPr>
            <w:r w:rsidRPr="007E0B31">
              <w:rPr>
                <w:rFonts w:cs="Arial"/>
              </w:rPr>
              <w:t>Interconnector Owner</w:t>
            </w:r>
          </w:p>
        </w:tc>
        <w:tc>
          <w:tcPr>
            <w:tcW w:w="6634" w:type="dxa"/>
            <w:gridSpan w:val="2"/>
          </w:tcPr>
          <w:p w14:paraId="0FE06979" w14:textId="77777777" w:rsidR="00EB1E5D" w:rsidRPr="007E0B31" w:rsidRDefault="00EB1E5D" w:rsidP="00EB1E5D">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547CBA" w:rsidRPr="007E0B31" w14:paraId="5F6DFE69" w14:textId="77777777" w:rsidTr="490DE6A8">
        <w:trPr>
          <w:cantSplit/>
        </w:trPr>
        <w:tc>
          <w:tcPr>
            <w:tcW w:w="2884" w:type="dxa"/>
          </w:tcPr>
          <w:p w14:paraId="15B5C003" w14:textId="0D8C61F6" w:rsidR="00547CBA" w:rsidRPr="007E0B31" w:rsidRDefault="004D4783" w:rsidP="00EB1E5D">
            <w:pPr>
              <w:pStyle w:val="Arial11Bold"/>
              <w:rPr>
                <w:rFonts w:cs="Arial"/>
              </w:rPr>
            </w:pPr>
            <w:r w:rsidRPr="007E0B31">
              <w:rPr>
                <w:rFonts w:cs="Arial"/>
              </w:rPr>
              <w:t xml:space="preserve">Interconnector </w:t>
            </w:r>
            <w:r>
              <w:rPr>
                <w:rFonts w:cs="Arial"/>
              </w:rPr>
              <w:t>Reference Programme</w:t>
            </w:r>
          </w:p>
        </w:tc>
        <w:tc>
          <w:tcPr>
            <w:tcW w:w="6634" w:type="dxa"/>
            <w:gridSpan w:val="2"/>
          </w:tcPr>
          <w:p w14:paraId="7893F6BF" w14:textId="45083F6F" w:rsidR="00547CBA" w:rsidRPr="007E0B31" w:rsidRDefault="00764975" w:rsidP="00EB1E5D">
            <w:pPr>
              <w:pStyle w:val="TableArial11"/>
              <w:rPr>
                <w:rFonts w:cs="Arial"/>
              </w:rPr>
            </w:pPr>
            <w:r>
              <w:rPr>
                <w:rFonts w:cs="Arial"/>
              </w:rPr>
              <w:t xml:space="preserve">Has </w:t>
            </w:r>
            <w:r w:rsidR="000D298D" w:rsidRPr="000D298D">
              <w:rPr>
                <w:rFonts w:cs="Arial"/>
              </w:rPr>
              <w:t>the meaning given to that term in section BC1.A.3.</w:t>
            </w:r>
          </w:p>
        </w:tc>
      </w:tr>
      <w:tr w:rsidR="00EB1E5D" w:rsidRPr="007E0B31" w14:paraId="01748928" w14:textId="77777777" w:rsidTr="490DE6A8">
        <w:trPr>
          <w:cantSplit/>
        </w:trPr>
        <w:tc>
          <w:tcPr>
            <w:tcW w:w="2884" w:type="dxa"/>
          </w:tcPr>
          <w:p w14:paraId="02F43987" w14:textId="77777777" w:rsidR="00EB1E5D" w:rsidRPr="007E0B31" w:rsidRDefault="00EB1E5D" w:rsidP="00EB1E5D">
            <w:pPr>
              <w:pStyle w:val="Arial11Bold"/>
              <w:rPr>
                <w:rFonts w:cs="Arial"/>
              </w:rPr>
            </w:pPr>
            <w:r w:rsidRPr="007E0B31">
              <w:rPr>
                <w:rFonts w:cs="Arial"/>
              </w:rPr>
              <w:t>Interconnector User</w:t>
            </w:r>
          </w:p>
        </w:tc>
        <w:tc>
          <w:tcPr>
            <w:tcW w:w="6634" w:type="dxa"/>
            <w:gridSpan w:val="2"/>
          </w:tcPr>
          <w:p w14:paraId="6E4FAB89"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EB1E5D" w:rsidRPr="007E0B31" w14:paraId="68EE5DBC" w14:textId="77777777" w:rsidTr="490DE6A8">
        <w:trPr>
          <w:cantSplit/>
        </w:trPr>
        <w:tc>
          <w:tcPr>
            <w:tcW w:w="2884" w:type="dxa"/>
          </w:tcPr>
          <w:p w14:paraId="6EBE7A9A" w14:textId="77777777" w:rsidR="00EB1E5D" w:rsidRPr="007E0B31" w:rsidRDefault="00EB1E5D" w:rsidP="00EB1E5D">
            <w:pPr>
              <w:pStyle w:val="Arial11Bold"/>
              <w:rPr>
                <w:rFonts w:cs="Arial"/>
              </w:rPr>
            </w:pPr>
            <w:r w:rsidRPr="007E0B31">
              <w:rPr>
                <w:rFonts w:cs="Arial"/>
              </w:rPr>
              <w:t>Interface Agreement</w:t>
            </w:r>
          </w:p>
        </w:tc>
        <w:tc>
          <w:tcPr>
            <w:tcW w:w="6634" w:type="dxa"/>
            <w:gridSpan w:val="2"/>
          </w:tcPr>
          <w:p w14:paraId="1C725332"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29BE3A79" w14:textId="77777777" w:rsidTr="490DE6A8">
        <w:trPr>
          <w:cantSplit/>
        </w:trPr>
        <w:tc>
          <w:tcPr>
            <w:tcW w:w="2884" w:type="dxa"/>
          </w:tcPr>
          <w:p w14:paraId="1B8ED475" w14:textId="77777777" w:rsidR="00EB1E5D" w:rsidRPr="007E0B31" w:rsidRDefault="00EB1E5D" w:rsidP="00EB1E5D">
            <w:pPr>
              <w:pStyle w:val="Arial11Bold"/>
              <w:rPr>
                <w:rFonts w:cs="Arial"/>
                <w:highlight w:val="green"/>
              </w:rPr>
            </w:pPr>
            <w:r w:rsidRPr="007E0B31">
              <w:rPr>
                <w:rFonts w:cs="Arial"/>
              </w:rPr>
              <w:t>Interface Point</w:t>
            </w:r>
          </w:p>
        </w:tc>
        <w:tc>
          <w:tcPr>
            <w:tcW w:w="6634" w:type="dxa"/>
            <w:gridSpan w:val="2"/>
          </w:tcPr>
          <w:p w14:paraId="51795A34" w14:textId="77777777" w:rsidR="00EB1E5D" w:rsidRPr="007E0B31" w:rsidRDefault="00EB1E5D" w:rsidP="00EB1E5D">
            <w:pPr>
              <w:pStyle w:val="TableArial11"/>
              <w:rPr>
                <w:rFonts w:cs="Arial"/>
              </w:rPr>
            </w:pPr>
            <w:r w:rsidRPr="007E0B31">
              <w:rPr>
                <w:rFonts w:cs="Arial"/>
              </w:rPr>
              <w:t>As the context admits or requires either;</w:t>
            </w:r>
          </w:p>
          <w:p w14:paraId="37866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EB1E5D" w:rsidRPr="007E0B31" w14:paraId="2C6BEDD2" w14:textId="77777777" w:rsidTr="490DE6A8">
        <w:trPr>
          <w:cantSplit/>
        </w:trPr>
        <w:tc>
          <w:tcPr>
            <w:tcW w:w="2884" w:type="dxa"/>
          </w:tcPr>
          <w:p w14:paraId="01D5FAC5" w14:textId="77777777" w:rsidR="00EB1E5D" w:rsidRPr="007E0B31" w:rsidRDefault="00EB1E5D" w:rsidP="00EB1E5D">
            <w:pPr>
              <w:pStyle w:val="Arial11Bold"/>
              <w:rPr>
                <w:rFonts w:cs="Arial"/>
              </w:rPr>
            </w:pPr>
            <w:r w:rsidRPr="007E0B31">
              <w:rPr>
                <w:rFonts w:cs="Arial"/>
              </w:rPr>
              <w:t>Interface Point Capacity</w:t>
            </w:r>
          </w:p>
        </w:tc>
        <w:tc>
          <w:tcPr>
            <w:tcW w:w="6634" w:type="dxa"/>
            <w:gridSpan w:val="2"/>
          </w:tcPr>
          <w:p w14:paraId="0901FDA2" w14:textId="77777777" w:rsidR="00EB1E5D" w:rsidRPr="007E0B31" w:rsidRDefault="00EB1E5D" w:rsidP="00EB1E5D">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EB1E5D" w:rsidRPr="007E0B31" w14:paraId="4A82B3D9" w14:textId="77777777" w:rsidTr="490DE6A8">
        <w:trPr>
          <w:cantSplit/>
        </w:trPr>
        <w:tc>
          <w:tcPr>
            <w:tcW w:w="2884" w:type="dxa"/>
          </w:tcPr>
          <w:p w14:paraId="438F6413" w14:textId="77777777" w:rsidR="00EB1E5D" w:rsidRPr="007E0B31" w:rsidRDefault="00EB1E5D" w:rsidP="00EB1E5D">
            <w:pPr>
              <w:pStyle w:val="Arial11Bold"/>
              <w:rPr>
                <w:rFonts w:cs="Arial"/>
                <w:highlight w:val="green"/>
              </w:rPr>
            </w:pPr>
            <w:r w:rsidRPr="007E0B31">
              <w:rPr>
                <w:rFonts w:cs="Arial"/>
              </w:rPr>
              <w:t>Interface Point Target Voltage/Power factor</w:t>
            </w:r>
          </w:p>
        </w:tc>
        <w:tc>
          <w:tcPr>
            <w:tcW w:w="6634" w:type="dxa"/>
            <w:gridSpan w:val="2"/>
          </w:tcPr>
          <w:p w14:paraId="6EFF12D7" w14:textId="755218E8" w:rsidR="00EB1E5D" w:rsidRPr="007E0B31" w:rsidRDefault="00EB1E5D" w:rsidP="00EB1E5D">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EB1E5D" w:rsidRPr="007E0B31" w14:paraId="5DAADA09" w14:textId="77777777" w:rsidTr="490DE6A8">
        <w:trPr>
          <w:cantSplit/>
        </w:trPr>
        <w:tc>
          <w:tcPr>
            <w:tcW w:w="2884" w:type="dxa"/>
          </w:tcPr>
          <w:p w14:paraId="133A5B7C" w14:textId="36D70465" w:rsidR="00EB1E5D" w:rsidRPr="007E0B31" w:rsidRDefault="00EB1E5D" w:rsidP="00EB1E5D">
            <w:pPr>
              <w:pStyle w:val="Arial11Bold"/>
              <w:rPr>
                <w:rFonts w:cs="Arial"/>
              </w:rPr>
            </w:pPr>
            <w:bookmarkStart w:id="31" w:name="_DV_C25"/>
            <w:r w:rsidRPr="007E0B31">
              <w:rPr>
                <w:rFonts w:cs="Arial"/>
              </w:rPr>
              <w:t xml:space="preserve">Interim Operational Notification </w:t>
            </w:r>
            <w:r w:rsidRPr="007E0B31">
              <w:rPr>
                <w:rFonts w:cs="Arial"/>
                <w:b w:val="0"/>
              </w:rPr>
              <w:t>or</w:t>
            </w:r>
            <w:r w:rsidRPr="007E0B31">
              <w:rPr>
                <w:rFonts w:cs="Arial"/>
              </w:rPr>
              <w:t xml:space="preserve"> ION </w:t>
            </w:r>
            <w:bookmarkEnd w:id="31"/>
          </w:p>
        </w:tc>
        <w:tc>
          <w:tcPr>
            <w:tcW w:w="6634" w:type="dxa"/>
            <w:gridSpan w:val="2"/>
          </w:tcPr>
          <w:p w14:paraId="40D45ABF" w14:textId="409DC57C" w:rsidR="00EB1E5D" w:rsidRPr="007E0B31" w:rsidRDefault="00EB1E5D" w:rsidP="00EB1E5D">
            <w:pPr>
              <w:pStyle w:val="TableArial11"/>
              <w:rPr>
                <w:rFonts w:cs="Arial"/>
              </w:rPr>
            </w:pPr>
            <w:bookmarkStart w:id="32"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32"/>
          </w:p>
          <w:p w14:paraId="2DAA1BCB" w14:textId="77777777" w:rsidR="00EB1E5D" w:rsidRPr="007E0B31" w:rsidRDefault="00EB1E5D" w:rsidP="00EB1E5D">
            <w:pPr>
              <w:pStyle w:val="TableArial11"/>
              <w:ind w:left="567" w:hanging="567"/>
              <w:rPr>
                <w:rFonts w:cs="Arial"/>
              </w:rPr>
            </w:pPr>
            <w:bookmarkStart w:id="33" w:name="_DV_C27"/>
            <w:r w:rsidRPr="007E0B31">
              <w:rPr>
                <w:rFonts w:cs="Arial"/>
              </w:rPr>
              <w:t>(a)</w:t>
            </w:r>
            <w:r w:rsidRPr="007E0B31">
              <w:rPr>
                <w:rFonts w:cs="Arial"/>
              </w:rPr>
              <w:tab/>
              <w:t xml:space="preserve">with the Grid Code, and </w:t>
            </w:r>
            <w:bookmarkEnd w:id="33"/>
          </w:p>
          <w:p w14:paraId="71F8FC61" w14:textId="77777777" w:rsidR="00EB1E5D" w:rsidRPr="007E0B31" w:rsidRDefault="00EB1E5D" w:rsidP="00EB1E5D">
            <w:pPr>
              <w:pStyle w:val="TableArial11"/>
              <w:ind w:left="567" w:hanging="567"/>
              <w:rPr>
                <w:rFonts w:cs="Arial"/>
              </w:rPr>
            </w:pPr>
            <w:bookmarkStart w:id="34"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34"/>
          </w:p>
          <w:p w14:paraId="77F719EF" w14:textId="77777777" w:rsidR="00EB1E5D" w:rsidRPr="007E0B31" w:rsidRDefault="00EB1E5D" w:rsidP="00EB1E5D">
            <w:pPr>
              <w:pStyle w:val="TableArial11"/>
              <w:rPr>
                <w:rFonts w:cs="Arial"/>
                <w:u w:val="single"/>
              </w:rPr>
            </w:pPr>
            <w:bookmarkStart w:id="35"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35"/>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EB1E5D" w:rsidRPr="007E0B31" w14:paraId="78927B55" w14:textId="77777777" w:rsidTr="490DE6A8">
        <w:trPr>
          <w:cantSplit/>
        </w:trPr>
        <w:tc>
          <w:tcPr>
            <w:tcW w:w="2884" w:type="dxa"/>
          </w:tcPr>
          <w:p w14:paraId="7E7B80FA" w14:textId="77777777" w:rsidR="00EB1E5D" w:rsidRPr="007E0B31" w:rsidRDefault="00EB1E5D" w:rsidP="00EB1E5D">
            <w:pPr>
              <w:pStyle w:val="Arial11Bold"/>
              <w:rPr>
                <w:rFonts w:cs="Arial"/>
              </w:rPr>
            </w:pPr>
            <w:r w:rsidRPr="007E0B31">
              <w:rPr>
                <w:rFonts w:cs="Arial"/>
              </w:rPr>
              <w:t>Intermittent Power Source</w:t>
            </w:r>
          </w:p>
        </w:tc>
        <w:tc>
          <w:tcPr>
            <w:tcW w:w="6634" w:type="dxa"/>
            <w:gridSpan w:val="2"/>
          </w:tcPr>
          <w:p w14:paraId="631004BC" w14:textId="4B244038" w:rsidR="00EB1E5D" w:rsidRPr="007E0B31" w:rsidRDefault="00EB1E5D" w:rsidP="00EB1E5D">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EB1E5D" w:rsidRPr="007E0B31" w14:paraId="0FF2C477" w14:textId="77777777" w:rsidTr="490DE6A8">
        <w:trPr>
          <w:cantSplit/>
        </w:trPr>
        <w:tc>
          <w:tcPr>
            <w:tcW w:w="2884" w:type="dxa"/>
          </w:tcPr>
          <w:p w14:paraId="28EBC4C0" w14:textId="76EEE9C4" w:rsidR="00EB1E5D" w:rsidRPr="00865ADF" w:rsidRDefault="00EB1E5D" w:rsidP="00EB1E5D">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634" w:type="dxa"/>
            <w:gridSpan w:val="2"/>
          </w:tcPr>
          <w:p w14:paraId="468AEE14" w14:textId="77777777" w:rsidR="00EB1E5D" w:rsidRPr="002510FF" w:rsidRDefault="00EB1E5D" w:rsidP="00EB1E5D">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EB1E5D" w:rsidRPr="002510FF" w:rsidRDefault="00EB1E5D" w:rsidP="00EB1E5D">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77777777" w:rsidR="00EB1E5D" w:rsidRPr="002510FF" w:rsidRDefault="00EB1E5D" w:rsidP="00EB1E5D">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with only real physical values,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4524A652" w14:textId="77777777" w:rsidR="00EB1E5D" w:rsidRDefault="00EB1E5D" w:rsidP="00EB1E5D">
            <w:pPr>
              <w:pStyle w:val="TableArial11"/>
              <w:ind w:left="567" w:hanging="567"/>
              <w:rPr>
                <w:rFonts w:cs="Arial"/>
              </w:rPr>
            </w:pPr>
            <w:r w:rsidRPr="002510FF">
              <w:rPr>
                <w:rFonts w:cs="Arial"/>
              </w:rPr>
              <w:t>For the avoidance of doubt, a virtual impedance, is not permitted in</w:t>
            </w:r>
          </w:p>
          <w:p w14:paraId="77E7BAB6" w14:textId="3A82C0A1" w:rsidR="00EB1E5D" w:rsidRPr="00865ADF" w:rsidRDefault="00EB1E5D" w:rsidP="00EB1E5D">
            <w:pPr>
              <w:pStyle w:val="TableArial11"/>
              <w:ind w:left="567" w:hanging="567"/>
              <w:rPr>
                <w:rFonts w:cs="Arial"/>
              </w:rPr>
            </w:pPr>
            <w:r w:rsidRPr="002510FF">
              <w:rPr>
                <w:rFonts w:cs="Arial"/>
                <w:b/>
                <w:bCs/>
              </w:rPr>
              <w:t>GBGF-I</w:t>
            </w:r>
            <w:r w:rsidRPr="002510FF">
              <w:rPr>
                <w:rFonts w:cs="Arial"/>
              </w:rPr>
              <w:t>.</w:t>
            </w:r>
          </w:p>
        </w:tc>
      </w:tr>
      <w:tr w:rsidR="00EB1E5D" w:rsidRPr="007E0B31" w14:paraId="638863F5" w14:textId="77777777" w:rsidTr="490DE6A8">
        <w:trPr>
          <w:cantSplit/>
        </w:trPr>
        <w:tc>
          <w:tcPr>
            <w:tcW w:w="2884" w:type="dxa"/>
          </w:tcPr>
          <w:p w14:paraId="26926052" w14:textId="77777777" w:rsidR="00EB1E5D" w:rsidRPr="007E0B31" w:rsidRDefault="00EB1E5D" w:rsidP="00EB1E5D">
            <w:pPr>
              <w:pStyle w:val="Arial11Bold"/>
              <w:rPr>
                <w:rFonts w:cs="Arial"/>
              </w:rPr>
            </w:pPr>
            <w:r w:rsidRPr="007E0B31">
              <w:rPr>
                <w:rFonts w:cs="Arial"/>
              </w:rPr>
              <w:t>Intertripping</w:t>
            </w:r>
          </w:p>
        </w:tc>
        <w:tc>
          <w:tcPr>
            <w:tcW w:w="6634" w:type="dxa"/>
            <w:gridSpan w:val="2"/>
          </w:tcPr>
          <w:p w14:paraId="5885E7C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EB1E5D" w:rsidRPr="007E0B31" w14:paraId="5FEC53DC" w14:textId="77777777" w:rsidTr="490DE6A8">
        <w:trPr>
          <w:cantSplit/>
        </w:trPr>
        <w:tc>
          <w:tcPr>
            <w:tcW w:w="2884" w:type="dxa"/>
          </w:tcPr>
          <w:p w14:paraId="026F8A52" w14:textId="77777777" w:rsidR="00EB1E5D" w:rsidRPr="007E0B31" w:rsidRDefault="00EB1E5D" w:rsidP="00EB1E5D">
            <w:pPr>
              <w:pStyle w:val="Arial11Bold"/>
              <w:rPr>
                <w:rFonts w:cs="Arial"/>
              </w:rPr>
            </w:pPr>
            <w:r w:rsidRPr="007E0B31">
              <w:rPr>
                <w:rFonts w:cs="Arial"/>
              </w:rPr>
              <w:t>Intertrip Apparatus</w:t>
            </w:r>
          </w:p>
        </w:tc>
        <w:tc>
          <w:tcPr>
            <w:tcW w:w="6634" w:type="dxa"/>
            <w:gridSpan w:val="2"/>
          </w:tcPr>
          <w:p w14:paraId="0C1A16E0" w14:textId="77777777" w:rsidR="00EB1E5D" w:rsidRPr="007E0B31" w:rsidRDefault="00EB1E5D" w:rsidP="00EB1E5D">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EB1E5D" w:rsidRPr="007E0B31" w14:paraId="55EDA8C8" w14:textId="77777777" w:rsidTr="490DE6A8">
        <w:trPr>
          <w:cantSplit/>
        </w:trPr>
        <w:tc>
          <w:tcPr>
            <w:tcW w:w="2884" w:type="dxa"/>
          </w:tcPr>
          <w:p w14:paraId="2952593D" w14:textId="13C2FEE2" w:rsidR="00EB1E5D" w:rsidRPr="005E6EA9" w:rsidRDefault="00EB1E5D" w:rsidP="00EB1E5D">
            <w:pPr>
              <w:pStyle w:val="Arial11Bold"/>
              <w:rPr>
                <w:rFonts w:cs="Arial"/>
              </w:rPr>
            </w:pPr>
            <w:r w:rsidRPr="005E6EA9">
              <w:rPr>
                <w:lang w:val="en-US"/>
              </w:rPr>
              <w:t>IP Completion Day</w:t>
            </w:r>
          </w:p>
        </w:tc>
        <w:tc>
          <w:tcPr>
            <w:tcW w:w="6634" w:type="dxa"/>
            <w:gridSpan w:val="2"/>
          </w:tcPr>
          <w:p w14:paraId="57363720" w14:textId="208EF631" w:rsidR="00EB1E5D" w:rsidRPr="005E6EA9" w:rsidRDefault="00EB1E5D" w:rsidP="00EB1E5D">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EB1E5D" w:rsidRPr="007E0B31" w14:paraId="39051322" w14:textId="77777777" w:rsidTr="490DE6A8">
        <w:trPr>
          <w:cantSplit/>
        </w:trPr>
        <w:tc>
          <w:tcPr>
            <w:tcW w:w="2884" w:type="dxa"/>
          </w:tcPr>
          <w:p w14:paraId="085A1082" w14:textId="77777777" w:rsidR="00EB1E5D" w:rsidRPr="007E0B31" w:rsidRDefault="00EB1E5D" w:rsidP="00EB1E5D">
            <w:pPr>
              <w:pStyle w:val="Arial11Bold"/>
              <w:rPr>
                <w:rFonts w:cs="Arial"/>
              </w:rPr>
            </w:pPr>
            <w:r w:rsidRPr="007E0B31">
              <w:rPr>
                <w:rFonts w:cs="Arial"/>
              </w:rPr>
              <w:t>IP Turbine Power Fraction</w:t>
            </w:r>
          </w:p>
        </w:tc>
        <w:tc>
          <w:tcPr>
            <w:tcW w:w="6634" w:type="dxa"/>
            <w:gridSpan w:val="2"/>
          </w:tcPr>
          <w:p w14:paraId="0237FD82" w14:textId="77777777" w:rsidR="00EB1E5D" w:rsidRPr="007E0B31" w:rsidRDefault="00EB1E5D" w:rsidP="00EB1E5D">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EB1E5D" w:rsidRPr="007E0B31" w14:paraId="216AAE0C" w14:textId="77777777" w:rsidTr="490DE6A8">
        <w:trPr>
          <w:cantSplit/>
        </w:trPr>
        <w:tc>
          <w:tcPr>
            <w:tcW w:w="2884" w:type="dxa"/>
          </w:tcPr>
          <w:p w14:paraId="12BBCDF5" w14:textId="77777777" w:rsidR="00EB1E5D" w:rsidRPr="007E0B31" w:rsidRDefault="00EB1E5D" w:rsidP="00EB1E5D">
            <w:pPr>
              <w:pStyle w:val="Arial11Bold"/>
              <w:rPr>
                <w:rFonts w:cs="Arial"/>
              </w:rPr>
            </w:pPr>
            <w:r w:rsidRPr="007E0B31">
              <w:rPr>
                <w:rFonts w:cs="Arial"/>
              </w:rPr>
              <w:t>Isolating Device</w:t>
            </w:r>
          </w:p>
        </w:tc>
        <w:tc>
          <w:tcPr>
            <w:tcW w:w="6634" w:type="dxa"/>
            <w:gridSpan w:val="2"/>
          </w:tcPr>
          <w:p w14:paraId="49D8E8E0" w14:textId="77777777" w:rsidR="00EB1E5D" w:rsidRPr="007E0B31" w:rsidRDefault="00EB1E5D" w:rsidP="00EB1E5D">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EB1E5D" w:rsidRPr="007E0B31" w14:paraId="34453E39" w14:textId="77777777" w:rsidTr="490DE6A8">
        <w:trPr>
          <w:cantSplit/>
        </w:trPr>
        <w:tc>
          <w:tcPr>
            <w:tcW w:w="2884" w:type="dxa"/>
          </w:tcPr>
          <w:p w14:paraId="14A3BF94" w14:textId="77777777" w:rsidR="00EB1E5D" w:rsidRPr="007E0B31" w:rsidRDefault="00EB1E5D" w:rsidP="00EB1E5D">
            <w:pPr>
              <w:pStyle w:val="Arial11Bold"/>
              <w:rPr>
                <w:rFonts w:cs="Arial"/>
              </w:rPr>
            </w:pPr>
            <w:r w:rsidRPr="007E0B31">
              <w:rPr>
                <w:rFonts w:cs="Arial"/>
              </w:rPr>
              <w:t>Isolation</w:t>
            </w:r>
          </w:p>
        </w:tc>
        <w:tc>
          <w:tcPr>
            <w:tcW w:w="6634" w:type="dxa"/>
            <w:gridSpan w:val="2"/>
          </w:tcPr>
          <w:p w14:paraId="68F95399" w14:textId="77777777" w:rsidR="00EB1E5D" w:rsidRPr="007E0B31" w:rsidRDefault="00EB1E5D" w:rsidP="00EB1E5D">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EB1E5D" w:rsidRPr="007E0B31" w:rsidRDefault="00EB1E5D" w:rsidP="00EB1E5D">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EB1E5D" w:rsidRPr="007E0B31" w14:paraId="1BD7DF5B" w14:textId="77777777" w:rsidTr="490DE6A8">
        <w:trPr>
          <w:cantSplit/>
        </w:trPr>
        <w:tc>
          <w:tcPr>
            <w:tcW w:w="2884" w:type="dxa"/>
          </w:tcPr>
          <w:p w14:paraId="12863469" w14:textId="77777777" w:rsidR="00EB1E5D" w:rsidRPr="007E0B31" w:rsidRDefault="00EB1E5D" w:rsidP="00EB1E5D">
            <w:pPr>
              <w:pStyle w:val="Arial11Bold"/>
              <w:rPr>
                <w:rFonts w:cs="Arial"/>
              </w:rPr>
            </w:pPr>
            <w:r w:rsidRPr="007E0B31">
              <w:rPr>
                <w:rFonts w:cs="Arial"/>
              </w:rPr>
              <w:t>Joint System Incident</w:t>
            </w:r>
          </w:p>
        </w:tc>
        <w:tc>
          <w:tcPr>
            <w:tcW w:w="6634" w:type="dxa"/>
            <w:gridSpan w:val="2"/>
          </w:tcPr>
          <w:p w14:paraId="41956887" w14:textId="12B5377A"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EB1E5D" w:rsidRPr="007E0B31" w14:paraId="191172B5" w14:textId="77777777" w:rsidTr="490DE6A8">
        <w:trPr>
          <w:cantSplit/>
        </w:trPr>
        <w:tc>
          <w:tcPr>
            <w:tcW w:w="2884" w:type="dxa"/>
          </w:tcPr>
          <w:p w14:paraId="43A07781" w14:textId="77777777" w:rsidR="00EB1E5D" w:rsidRPr="007E0B31" w:rsidRDefault="00EB1E5D" w:rsidP="00EB1E5D">
            <w:pPr>
              <w:pStyle w:val="Arial11Bold"/>
              <w:rPr>
                <w:rFonts w:cs="Arial"/>
              </w:rPr>
            </w:pPr>
            <w:r w:rsidRPr="007E0B31">
              <w:rPr>
                <w:rFonts w:cs="Arial"/>
              </w:rPr>
              <w:t>Key Safe</w:t>
            </w:r>
          </w:p>
        </w:tc>
        <w:tc>
          <w:tcPr>
            <w:tcW w:w="6634" w:type="dxa"/>
            <w:gridSpan w:val="2"/>
          </w:tcPr>
          <w:p w14:paraId="7E157AB5" w14:textId="77777777" w:rsidR="00EB1E5D" w:rsidRPr="007E0B31" w:rsidRDefault="00EB1E5D" w:rsidP="00EB1E5D">
            <w:pPr>
              <w:pStyle w:val="TableArial11"/>
              <w:rPr>
                <w:rFonts w:cs="Arial"/>
              </w:rPr>
            </w:pPr>
            <w:r w:rsidRPr="007E0B31">
              <w:rPr>
                <w:rFonts w:cs="Arial"/>
              </w:rPr>
              <w:t>A device for the secure retention of keys.</w:t>
            </w:r>
          </w:p>
        </w:tc>
      </w:tr>
      <w:tr w:rsidR="00EB1E5D" w:rsidRPr="007E0B31" w14:paraId="6CBC694D" w14:textId="77777777" w:rsidTr="490DE6A8">
        <w:trPr>
          <w:cantSplit/>
        </w:trPr>
        <w:tc>
          <w:tcPr>
            <w:tcW w:w="2884" w:type="dxa"/>
          </w:tcPr>
          <w:p w14:paraId="4D6A5475" w14:textId="77777777" w:rsidR="00EB1E5D" w:rsidRPr="007E0B31" w:rsidRDefault="00EB1E5D" w:rsidP="00EB1E5D">
            <w:pPr>
              <w:pStyle w:val="Arial11Bold"/>
              <w:rPr>
                <w:rFonts w:cs="Arial"/>
              </w:rPr>
            </w:pPr>
            <w:r w:rsidRPr="007E0B31">
              <w:rPr>
                <w:rFonts w:cs="Arial"/>
              </w:rPr>
              <w:t>Key Safe Key</w:t>
            </w:r>
          </w:p>
        </w:tc>
        <w:tc>
          <w:tcPr>
            <w:tcW w:w="6634" w:type="dxa"/>
            <w:gridSpan w:val="2"/>
          </w:tcPr>
          <w:p w14:paraId="0336EA05" w14:textId="77777777" w:rsidR="00EB1E5D" w:rsidRPr="007E0B31" w:rsidRDefault="00EB1E5D" w:rsidP="00EB1E5D">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EB1E5D" w:rsidRPr="007E0B31" w14:paraId="1DCBAB6F" w14:textId="77777777" w:rsidTr="490DE6A8">
        <w:trPr>
          <w:cantSplit/>
        </w:trPr>
        <w:tc>
          <w:tcPr>
            <w:tcW w:w="2884" w:type="dxa"/>
          </w:tcPr>
          <w:p w14:paraId="1320A49E" w14:textId="77777777" w:rsidR="00EB1E5D" w:rsidRPr="007E0B31" w:rsidRDefault="00EB1E5D" w:rsidP="00EB1E5D">
            <w:pPr>
              <w:pStyle w:val="Arial11Bold"/>
              <w:rPr>
                <w:rFonts w:cs="Arial"/>
              </w:rPr>
            </w:pPr>
            <w:r w:rsidRPr="007E0B31">
              <w:rPr>
                <w:rFonts w:cs="Arial"/>
              </w:rPr>
              <w:t>Large Power Station</w:t>
            </w:r>
          </w:p>
        </w:tc>
        <w:tc>
          <w:tcPr>
            <w:tcW w:w="6634" w:type="dxa"/>
            <w:gridSpan w:val="2"/>
          </w:tcPr>
          <w:p w14:paraId="6657EC55"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directly connected to:</w:t>
            </w:r>
          </w:p>
          <w:p w14:paraId="18720937" w14:textId="7E414EDE" w:rsidR="00EB1E5D" w:rsidRPr="007E0B31" w:rsidRDefault="00EB1E5D" w:rsidP="00EB1E5D">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EB1E5D" w:rsidRPr="007E0B31" w:rsidRDefault="00EB1E5D" w:rsidP="00EB1E5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EB1E5D" w:rsidRPr="007E0B31" w:rsidRDefault="00EB1E5D" w:rsidP="00EB1E5D">
            <w:pPr>
              <w:pStyle w:val="TableArial11"/>
              <w:ind w:left="567" w:hanging="567"/>
              <w:rPr>
                <w:rFonts w:cs="Arial"/>
              </w:rPr>
            </w:pPr>
            <w:r w:rsidRPr="007E0B31">
              <w:rPr>
                <w:rFonts w:cs="Arial"/>
              </w:rPr>
              <w:t>or,</w:t>
            </w:r>
          </w:p>
          <w:p w14:paraId="46BD628C"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EB1E5D" w:rsidRPr="007E0B31" w:rsidRDefault="00EB1E5D" w:rsidP="00EB1E5D">
            <w:pPr>
              <w:pStyle w:val="TableArial11"/>
              <w:ind w:left="567" w:hanging="567"/>
              <w:rPr>
                <w:rFonts w:cs="Arial"/>
              </w:rPr>
            </w:pPr>
            <w:r w:rsidRPr="007E0B31">
              <w:rPr>
                <w:rFonts w:cs="Arial"/>
              </w:rPr>
              <w:t>or,</w:t>
            </w:r>
          </w:p>
          <w:p w14:paraId="5A8815D2"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EB1E5D" w:rsidRPr="007E0B31" w:rsidRDefault="00EB1E5D" w:rsidP="00EB1E5D">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EB1E5D" w:rsidRPr="007E0B31" w:rsidRDefault="00EB1E5D" w:rsidP="00EB1E5D">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40707265" w14:textId="77777777" w:rsidTr="490DE6A8">
        <w:trPr>
          <w:cantSplit/>
        </w:trPr>
        <w:tc>
          <w:tcPr>
            <w:tcW w:w="2884" w:type="dxa"/>
          </w:tcPr>
          <w:p w14:paraId="13B8C972" w14:textId="0C9541B8" w:rsidR="00EB1E5D" w:rsidRPr="00221562" w:rsidRDefault="00EB1E5D" w:rsidP="00EB1E5D">
            <w:pPr>
              <w:pStyle w:val="Arial11Bold"/>
              <w:rPr>
                <w:rFonts w:cs="Arial"/>
              </w:rPr>
            </w:pPr>
            <w:r w:rsidRPr="00221562">
              <w:rPr>
                <w:lang w:val="en-US"/>
              </w:rPr>
              <w:t>Legally Binding Decisions of the European Commission and/or the Agency</w:t>
            </w:r>
          </w:p>
        </w:tc>
        <w:tc>
          <w:tcPr>
            <w:tcW w:w="6634" w:type="dxa"/>
            <w:gridSpan w:val="2"/>
          </w:tcPr>
          <w:p w14:paraId="3314CFB0" w14:textId="0C2C4D64" w:rsidR="00EB1E5D" w:rsidRPr="00221562" w:rsidRDefault="00EB1E5D" w:rsidP="00EB1E5D">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Pr="00221562">
              <w:rPr>
                <w:b/>
                <w:lang w:val="en-US"/>
              </w:rPr>
              <w:t>Retained EU Law</w:t>
            </w:r>
            <w:r w:rsidRPr="00221562">
              <w:rPr>
                <w:lang w:val="en-US"/>
              </w:rPr>
              <w:t>.</w:t>
            </w:r>
          </w:p>
        </w:tc>
      </w:tr>
      <w:tr w:rsidR="00EB1E5D" w:rsidRPr="007E0B31" w14:paraId="1040E1D1" w14:textId="77777777" w:rsidTr="490DE6A8">
        <w:trPr>
          <w:cantSplit/>
        </w:trPr>
        <w:tc>
          <w:tcPr>
            <w:tcW w:w="2884" w:type="dxa"/>
          </w:tcPr>
          <w:p w14:paraId="297C7421" w14:textId="030B8DE3" w:rsidR="00EB1E5D" w:rsidRPr="007E0B31" w:rsidRDefault="006E2985" w:rsidP="00EB1E5D">
            <w:pPr>
              <w:pStyle w:val="Arial11Bold"/>
              <w:rPr>
                <w:rFonts w:cs="Arial"/>
              </w:rPr>
            </w:pPr>
            <w:r>
              <w:rPr>
                <w:rFonts w:cs="Arial"/>
              </w:rPr>
              <w:t xml:space="preserve">Legal </w:t>
            </w:r>
            <w:r w:rsidR="00EB1E5D" w:rsidRPr="007E0B31">
              <w:rPr>
                <w:rFonts w:cs="Arial"/>
              </w:rPr>
              <w:t>Challenge</w:t>
            </w:r>
          </w:p>
        </w:tc>
        <w:tc>
          <w:tcPr>
            <w:tcW w:w="6634" w:type="dxa"/>
            <w:gridSpan w:val="2"/>
          </w:tcPr>
          <w:p w14:paraId="267FCF4F" w14:textId="77777777" w:rsidR="00EB1E5D" w:rsidRPr="007E0B31" w:rsidRDefault="00EB1E5D" w:rsidP="00EB1E5D">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EB1E5D" w:rsidRPr="007E0B31" w14:paraId="101848A3" w14:textId="77777777" w:rsidTr="490DE6A8">
        <w:trPr>
          <w:cantSplit/>
        </w:trPr>
        <w:tc>
          <w:tcPr>
            <w:tcW w:w="2884" w:type="dxa"/>
          </w:tcPr>
          <w:p w14:paraId="2423D9C8" w14:textId="77777777" w:rsidR="00EB1E5D" w:rsidRPr="007E0B31" w:rsidRDefault="00EB1E5D" w:rsidP="00EB1E5D">
            <w:pPr>
              <w:pStyle w:val="Arial11Bold"/>
              <w:rPr>
                <w:rFonts w:cs="Arial"/>
              </w:rPr>
            </w:pPr>
            <w:r w:rsidRPr="007E0B31">
              <w:rPr>
                <w:rFonts w:cs="Arial"/>
              </w:rPr>
              <w:t>Licence</w:t>
            </w:r>
          </w:p>
        </w:tc>
        <w:tc>
          <w:tcPr>
            <w:tcW w:w="6634" w:type="dxa"/>
            <w:gridSpan w:val="2"/>
          </w:tcPr>
          <w:p w14:paraId="0E6692BE" w14:textId="1578521F" w:rsidR="00EB1E5D" w:rsidRPr="007E0B31" w:rsidRDefault="00EB1E5D" w:rsidP="00EB1E5D">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EB1E5D" w:rsidRPr="007E0B31" w14:paraId="1ADE1D2C" w14:textId="77777777" w:rsidTr="490DE6A8">
        <w:trPr>
          <w:cantSplit/>
        </w:trPr>
        <w:tc>
          <w:tcPr>
            <w:tcW w:w="2884" w:type="dxa"/>
          </w:tcPr>
          <w:p w14:paraId="0EA73EE1" w14:textId="77777777" w:rsidR="00EB1E5D" w:rsidRPr="007E0B31" w:rsidRDefault="00EB1E5D" w:rsidP="00EB1E5D">
            <w:pPr>
              <w:pStyle w:val="Arial11Bold"/>
              <w:rPr>
                <w:rFonts w:cs="Arial"/>
              </w:rPr>
            </w:pPr>
            <w:r w:rsidRPr="007E0B31">
              <w:rPr>
                <w:rFonts w:cs="Arial"/>
              </w:rPr>
              <w:t>Licence Standards</w:t>
            </w:r>
          </w:p>
        </w:tc>
        <w:tc>
          <w:tcPr>
            <w:tcW w:w="6634" w:type="dxa"/>
            <w:gridSpan w:val="2"/>
          </w:tcPr>
          <w:p w14:paraId="4123F0EA" w14:textId="43F339F7" w:rsidR="00EB1E5D" w:rsidRPr="007E0B31" w:rsidRDefault="00EB1E5D" w:rsidP="00EB1E5D">
            <w:pPr>
              <w:pStyle w:val="TableArial11"/>
              <w:rPr>
                <w:rFonts w:cs="Arial"/>
              </w:rPr>
            </w:pPr>
            <w:r w:rsidRPr="007E0B31">
              <w:rPr>
                <w:rFonts w:cs="Arial"/>
              </w:rPr>
              <w:t xml:space="preserve">Those standards set out or referred to in Condition C17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and/or Condition D3 and/or Condition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EB1E5D" w:rsidRPr="007E0B31" w14:paraId="14960021" w14:textId="77777777" w:rsidTr="490DE6A8">
        <w:trPr>
          <w:cantSplit/>
        </w:trPr>
        <w:tc>
          <w:tcPr>
            <w:tcW w:w="2884" w:type="dxa"/>
          </w:tcPr>
          <w:p w14:paraId="5611E47E" w14:textId="77777777" w:rsidR="00EB1E5D" w:rsidRPr="007E0B31" w:rsidRDefault="00EB1E5D" w:rsidP="00EB1E5D">
            <w:pPr>
              <w:pStyle w:val="Arial11Bold"/>
              <w:rPr>
                <w:rFonts w:cs="Arial"/>
              </w:rPr>
            </w:pPr>
            <w:r w:rsidRPr="007E0B31">
              <w:rPr>
                <w:rFonts w:cs="Arial"/>
              </w:rPr>
              <w:t>Limited Frequency Sensitive Mode</w:t>
            </w:r>
          </w:p>
        </w:tc>
        <w:tc>
          <w:tcPr>
            <w:tcW w:w="6634" w:type="dxa"/>
            <w:gridSpan w:val="2"/>
          </w:tcPr>
          <w:p w14:paraId="0777A8DE" w14:textId="0AD15A96" w:rsidR="00EB1E5D" w:rsidRPr="007E0B31" w:rsidRDefault="00EB1E5D" w:rsidP="00EB1E5D">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Overfrequency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EB1E5D" w:rsidRPr="007E0B31" w14:paraId="07943C3B" w14:textId="77777777" w:rsidTr="490DE6A8">
        <w:trPr>
          <w:cantSplit/>
        </w:trPr>
        <w:tc>
          <w:tcPr>
            <w:tcW w:w="2884" w:type="dxa"/>
          </w:tcPr>
          <w:p w14:paraId="598F9D4C"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Overfrequency </w:t>
            </w:r>
            <w:r w:rsidRPr="007E0B31">
              <w:rPr>
                <w:rFonts w:cs="Arial"/>
                <w:color w:val="auto"/>
              </w:rPr>
              <w:t>or</w:t>
            </w:r>
            <w:r w:rsidRPr="007E0B31">
              <w:rPr>
                <w:rFonts w:cs="Arial"/>
                <w:b/>
                <w:color w:val="auto"/>
              </w:rPr>
              <w:t xml:space="preserve">  LFSM-O</w:t>
            </w:r>
          </w:p>
        </w:tc>
        <w:tc>
          <w:tcPr>
            <w:tcW w:w="6634" w:type="dxa"/>
            <w:gridSpan w:val="2"/>
          </w:tcPr>
          <w:p w14:paraId="759245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EB1E5D" w:rsidRPr="007E0B31" w14:paraId="1F330B5F" w14:textId="77777777" w:rsidTr="490DE6A8">
        <w:trPr>
          <w:cantSplit/>
        </w:trPr>
        <w:tc>
          <w:tcPr>
            <w:tcW w:w="2884" w:type="dxa"/>
          </w:tcPr>
          <w:p w14:paraId="5CD748D2" w14:textId="4CFA5085"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gridSpan w:val="2"/>
          </w:tcPr>
          <w:p w14:paraId="4A1192A1"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EB1E5D" w:rsidRPr="007E0B31" w14:paraId="04CF644E" w14:textId="77777777" w:rsidTr="490DE6A8">
        <w:trPr>
          <w:cantSplit/>
        </w:trPr>
        <w:tc>
          <w:tcPr>
            <w:tcW w:w="2884" w:type="dxa"/>
          </w:tcPr>
          <w:p w14:paraId="04481009" w14:textId="77777777" w:rsidR="00EB1E5D" w:rsidRPr="007E0B31" w:rsidRDefault="00EB1E5D" w:rsidP="00EB1E5D">
            <w:pPr>
              <w:pStyle w:val="Arial11Bold"/>
              <w:rPr>
                <w:rFonts w:cs="Arial"/>
              </w:rPr>
            </w:pPr>
            <w:r w:rsidRPr="007E0B31">
              <w:rPr>
                <w:rFonts w:cs="Arial"/>
              </w:rPr>
              <w:t>Limited High Frequency Response</w:t>
            </w:r>
          </w:p>
        </w:tc>
        <w:tc>
          <w:tcPr>
            <w:tcW w:w="6634" w:type="dxa"/>
            <w:gridSpan w:val="2"/>
          </w:tcPr>
          <w:p w14:paraId="5B9BD88C" w14:textId="77777777" w:rsidR="00EB1E5D" w:rsidRPr="007E0B31" w:rsidRDefault="00EB1E5D" w:rsidP="00EB1E5D">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EB1E5D" w:rsidRPr="007E0B31" w14:paraId="4A585B12" w14:textId="77777777" w:rsidTr="490DE6A8">
        <w:trPr>
          <w:cantSplit/>
        </w:trPr>
        <w:tc>
          <w:tcPr>
            <w:tcW w:w="2884" w:type="dxa"/>
          </w:tcPr>
          <w:p w14:paraId="16E753BE" w14:textId="1BBB246B" w:rsidR="00EB1E5D" w:rsidRPr="007E0B31" w:rsidRDefault="00EB1E5D" w:rsidP="00EB1E5D">
            <w:pPr>
              <w:pStyle w:val="Arial11Bold"/>
              <w:rPr>
                <w:rFonts w:cs="Arial"/>
              </w:rPr>
            </w:pPr>
            <w:r w:rsidRPr="007723AB">
              <w:rPr>
                <w:rFonts w:eastAsia="Calibri" w:cs="Arial"/>
                <w:lang w:val="en-US"/>
              </w:rPr>
              <w:t>Limited Membership Workgroup</w:t>
            </w:r>
          </w:p>
        </w:tc>
        <w:tc>
          <w:tcPr>
            <w:tcW w:w="6634" w:type="dxa"/>
            <w:gridSpan w:val="2"/>
          </w:tcPr>
          <w:p w14:paraId="7570E925" w14:textId="18C1E540" w:rsidR="00EB1E5D" w:rsidRPr="00182491" w:rsidRDefault="00EB1E5D" w:rsidP="00EB1E5D">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EB1E5D" w:rsidRPr="00182491" w:rsidRDefault="00EB1E5D" w:rsidP="00EB1E5D">
            <w:pPr>
              <w:autoSpaceDE w:val="0"/>
              <w:autoSpaceDN w:val="0"/>
              <w:adjustRightInd w:val="0"/>
              <w:rPr>
                <w:rFonts w:cs="Arial"/>
              </w:rPr>
            </w:pPr>
          </w:p>
          <w:p w14:paraId="43846D0D" w14:textId="19ABC1A4" w:rsidR="00EB1E5D" w:rsidRPr="007E0B31" w:rsidRDefault="00EB1E5D" w:rsidP="00EB1E5D">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EB1E5D" w:rsidRPr="007E0B31" w14:paraId="01EA6662" w14:textId="77777777" w:rsidTr="490DE6A8">
        <w:trPr>
          <w:cantSplit/>
        </w:trPr>
        <w:tc>
          <w:tcPr>
            <w:tcW w:w="2884" w:type="dxa"/>
          </w:tcPr>
          <w:p w14:paraId="2347B7F7" w14:textId="702E5CB5" w:rsidR="00EB1E5D" w:rsidRPr="007E0B31" w:rsidRDefault="00EB1E5D" w:rsidP="00EB1E5D">
            <w:pPr>
              <w:pStyle w:val="Arial11Bold"/>
              <w:rPr>
                <w:rFonts w:cs="Arial"/>
              </w:rPr>
            </w:pPr>
            <w:bookmarkStart w:id="36" w:name="_DV_C34"/>
            <w:r w:rsidRPr="007E0B31">
              <w:rPr>
                <w:rFonts w:cs="Arial"/>
              </w:rPr>
              <w:t xml:space="preserve">Limited Operational Notification </w:t>
            </w:r>
            <w:r w:rsidRPr="007E0B31">
              <w:rPr>
                <w:rFonts w:cs="Arial"/>
                <w:b w:val="0"/>
              </w:rPr>
              <w:t>or</w:t>
            </w:r>
            <w:r w:rsidRPr="007E0B31">
              <w:rPr>
                <w:rFonts w:cs="Arial"/>
              </w:rPr>
              <w:t xml:space="preserve"> LON</w:t>
            </w:r>
            <w:bookmarkEnd w:id="36"/>
          </w:p>
        </w:tc>
        <w:tc>
          <w:tcPr>
            <w:tcW w:w="6634" w:type="dxa"/>
            <w:gridSpan w:val="2"/>
          </w:tcPr>
          <w:p w14:paraId="116937FB" w14:textId="55A25BAD" w:rsidR="00EB1E5D" w:rsidRPr="007E0B31" w:rsidRDefault="00EB1E5D" w:rsidP="00EB1E5D">
            <w:pPr>
              <w:pStyle w:val="TableArial11"/>
              <w:rPr>
                <w:rFonts w:cs="Arial"/>
              </w:rPr>
            </w:pPr>
            <w:bookmarkStart w:id="37"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37"/>
          </w:p>
          <w:p w14:paraId="0C9542F9" w14:textId="77777777" w:rsidR="00EB1E5D" w:rsidRPr="007E0B31" w:rsidRDefault="00EB1E5D" w:rsidP="00EB1E5D">
            <w:pPr>
              <w:pStyle w:val="TableArial11"/>
              <w:ind w:left="567" w:hanging="567"/>
              <w:rPr>
                <w:rFonts w:cs="Arial"/>
              </w:rPr>
            </w:pPr>
            <w:bookmarkStart w:id="38" w:name="_DV_C36"/>
            <w:r w:rsidRPr="007E0B31">
              <w:rPr>
                <w:rFonts w:cs="Arial"/>
              </w:rPr>
              <w:t>(a)</w:t>
            </w:r>
            <w:r w:rsidRPr="007E0B31">
              <w:rPr>
                <w:rFonts w:cs="Arial"/>
              </w:rPr>
              <w:tab/>
              <w:t xml:space="preserve">with the provisions of the Grid Code specified in the notice, and </w:t>
            </w:r>
            <w:bookmarkEnd w:id="38"/>
          </w:p>
          <w:p w14:paraId="5536F311" w14:textId="77777777" w:rsidR="00EB1E5D" w:rsidRPr="007E0B31" w:rsidRDefault="00EB1E5D" w:rsidP="00EB1E5D">
            <w:pPr>
              <w:pStyle w:val="TableArial11"/>
              <w:ind w:left="567" w:hanging="567"/>
              <w:rPr>
                <w:rFonts w:cs="Arial"/>
              </w:rPr>
            </w:pPr>
            <w:bookmarkStart w:id="39"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39"/>
          </w:p>
          <w:p w14:paraId="3817BE40" w14:textId="77777777" w:rsidR="00EB1E5D" w:rsidRPr="007E0B31" w:rsidRDefault="00EB1E5D" w:rsidP="00EB1E5D">
            <w:pPr>
              <w:pStyle w:val="TableArial11"/>
              <w:rPr>
                <w:rFonts w:cs="Arial"/>
              </w:rPr>
            </w:pPr>
            <w:bookmarkStart w:id="40" w:name="_DV_C38"/>
            <w:r w:rsidRPr="007E0B31">
              <w:rPr>
                <w:rFonts w:cs="Arial"/>
              </w:rPr>
              <w:t xml:space="preserve">and specifying the </w:t>
            </w:r>
            <w:r w:rsidRPr="007E0B31">
              <w:rPr>
                <w:rFonts w:cs="Arial"/>
                <w:b/>
              </w:rPr>
              <w:t>Unresolved Issues</w:t>
            </w:r>
            <w:r w:rsidRPr="007E0B31">
              <w:rPr>
                <w:rFonts w:cs="Arial"/>
              </w:rPr>
              <w:t xml:space="preserve">. </w:t>
            </w:r>
            <w:bookmarkEnd w:id="40"/>
          </w:p>
        </w:tc>
      </w:tr>
      <w:tr w:rsidR="00EB1E5D" w:rsidRPr="007E0B31" w14:paraId="6946C0D5" w14:textId="77777777" w:rsidTr="490DE6A8">
        <w:trPr>
          <w:cantSplit/>
        </w:trPr>
        <w:tc>
          <w:tcPr>
            <w:tcW w:w="2884" w:type="dxa"/>
          </w:tcPr>
          <w:p w14:paraId="18667BDF" w14:textId="77777777" w:rsidR="00EB1E5D" w:rsidRPr="007E0B31" w:rsidRDefault="00EB1E5D" w:rsidP="00EB1E5D">
            <w:pPr>
              <w:pStyle w:val="Arial11Bold"/>
              <w:rPr>
                <w:rFonts w:cs="Arial"/>
              </w:rPr>
            </w:pPr>
            <w:r w:rsidRPr="007E0B31">
              <w:rPr>
                <w:rFonts w:cs="Arial"/>
              </w:rPr>
              <w:t>Load</w:t>
            </w:r>
          </w:p>
        </w:tc>
        <w:tc>
          <w:tcPr>
            <w:tcW w:w="6634" w:type="dxa"/>
            <w:gridSpan w:val="2"/>
          </w:tcPr>
          <w:p w14:paraId="2EAACB51" w14:textId="77777777" w:rsidR="00EB1E5D" w:rsidRPr="007E0B31" w:rsidRDefault="00EB1E5D" w:rsidP="00EB1E5D">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EB1E5D" w:rsidRPr="007E0B31" w14:paraId="4CDF254C" w14:textId="77777777" w:rsidTr="490DE6A8">
        <w:trPr>
          <w:cantSplit/>
        </w:trPr>
        <w:tc>
          <w:tcPr>
            <w:tcW w:w="2884" w:type="dxa"/>
          </w:tcPr>
          <w:p w14:paraId="5A60A67C" w14:textId="77777777" w:rsidR="00EB1E5D" w:rsidRPr="007E0B31" w:rsidRDefault="00EB1E5D" w:rsidP="00EB1E5D">
            <w:pPr>
              <w:pStyle w:val="Arial11Bold"/>
              <w:rPr>
                <w:rFonts w:cs="Arial"/>
              </w:rPr>
            </w:pPr>
            <w:r w:rsidRPr="007E0B31">
              <w:rPr>
                <w:rFonts w:cs="Arial"/>
              </w:rPr>
              <w:t>Loaded</w:t>
            </w:r>
          </w:p>
        </w:tc>
        <w:tc>
          <w:tcPr>
            <w:tcW w:w="6634" w:type="dxa"/>
            <w:gridSpan w:val="2"/>
          </w:tcPr>
          <w:p w14:paraId="48DFCD98" w14:textId="77777777" w:rsidR="00EB1E5D" w:rsidRPr="007E0B31" w:rsidRDefault="00EB1E5D" w:rsidP="00EB1E5D">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EB1E5D" w:rsidRPr="007E0B31" w14:paraId="4482A9A2" w14:textId="77777777" w:rsidTr="490DE6A8">
        <w:trPr>
          <w:cantSplit/>
        </w:trPr>
        <w:tc>
          <w:tcPr>
            <w:tcW w:w="2884" w:type="dxa"/>
          </w:tcPr>
          <w:p w14:paraId="7CAD6FB9" w14:textId="02710C28" w:rsidR="00EB1E5D" w:rsidRPr="00A42C57" w:rsidRDefault="00EB1E5D" w:rsidP="00EB1E5D">
            <w:pPr>
              <w:pStyle w:val="Arial11Bold"/>
              <w:rPr>
                <w:rFonts w:cs="Arial"/>
              </w:rPr>
            </w:pPr>
            <w:r w:rsidRPr="002510FF">
              <w:rPr>
                <w:rFonts w:cs="Arial"/>
              </w:rPr>
              <w:t>Load Angle</w:t>
            </w:r>
          </w:p>
        </w:tc>
        <w:tc>
          <w:tcPr>
            <w:tcW w:w="6634" w:type="dxa"/>
            <w:gridSpan w:val="2"/>
          </w:tcPr>
          <w:p w14:paraId="24A40C90" w14:textId="45EC0D1C" w:rsidR="00EB1E5D" w:rsidRPr="00A42C57" w:rsidRDefault="00EB1E5D" w:rsidP="00EB1E5D">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EB1E5D" w:rsidRPr="007E0B31" w14:paraId="3FF8744F" w14:textId="77777777" w:rsidTr="490DE6A8">
        <w:trPr>
          <w:cantSplit/>
        </w:trPr>
        <w:tc>
          <w:tcPr>
            <w:tcW w:w="2884" w:type="dxa"/>
          </w:tcPr>
          <w:p w14:paraId="27A6AFB9" w14:textId="77777777" w:rsidR="00EB1E5D" w:rsidRPr="007E0B31" w:rsidRDefault="00EB1E5D" w:rsidP="00EB1E5D">
            <w:pPr>
              <w:pStyle w:val="Arial11Bold"/>
              <w:rPr>
                <w:rFonts w:cs="Arial"/>
              </w:rPr>
            </w:pPr>
            <w:r w:rsidRPr="007E0B31">
              <w:rPr>
                <w:rFonts w:cs="Arial"/>
              </w:rPr>
              <w:t>Load Factor</w:t>
            </w:r>
          </w:p>
        </w:tc>
        <w:tc>
          <w:tcPr>
            <w:tcW w:w="6634" w:type="dxa"/>
            <w:gridSpan w:val="2"/>
          </w:tcPr>
          <w:p w14:paraId="40B02140" w14:textId="77777777" w:rsidR="00EB1E5D" w:rsidRPr="007E0B31" w:rsidRDefault="00EB1E5D" w:rsidP="00EB1E5D">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EB1E5D" w:rsidRPr="007E0B31" w14:paraId="0EBC5AE2" w14:textId="77777777" w:rsidTr="490DE6A8">
        <w:trPr>
          <w:cantSplit/>
        </w:trPr>
        <w:tc>
          <w:tcPr>
            <w:tcW w:w="2884" w:type="dxa"/>
          </w:tcPr>
          <w:p w14:paraId="3992CF4B" w14:textId="77777777" w:rsidR="00EB1E5D" w:rsidRPr="007E0B31" w:rsidRDefault="00EB1E5D" w:rsidP="00EB1E5D">
            <w:pPr>
              <w:pStyle w:val="Arial11Bold"/>
              <w:rPr>
                <w:rFonts w:cs="Arial"/>
              </w:rPr>
            </w:pPr>
            <w:r w:rsidRPr="007E0B31">
              <w:rPr>
                <w:rFonts w:cs="Arial"/>
              </w:rPr>
              <w:t>Load Management Block</w:t>
            </w:r>
          </w:p>
        </w:tc>
        <w:tc>
          <w:tcPr>
            <w:tcW w:w="6634" w:type="dxa"/>
            <w:gridSpan w:val="2"/>
          </w:tcPr>
          <w:p w14:paraId="50274CDB" w14:textId="77777777" w:rsidR="00EB1E5D" w:rsidRPr="007E0B31" w:rsidRDefault="00EB1E5D" w:rsidP="00EB1E5D">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or other party through the means of radio teleswitching or by some other means.</w:t>
            </w:r>
          </w:p>
        </w:tc>
      </w:tr>
      <w:tr w:rsidR="00EB1E5D" w:rsidRPr="007E0B31" w14:paraId="53E23EC8" w14:textId="77777777" w:rsidTr="490DE6A8">
        <w:trPr>
          <w:cantSplit/>
        </w:trPr>
        <w:tc>
          <w:tcPr>
            <w:tcW w:w="2884" w:type="dxa"/>
          </w:tcPr>
          <w:p w14:paraId="6AF74419" w14:textId="77777777" w:rsidR="00EB1E5D" w:rsidRPr="002A73E9" w:rsidRDefault="00EB1E5D" w:rsidP="00EB1E5D">
            <w:pPr>
              <w:pStyle w:val="Arial11Bold"/>
              <w:rPr>
                <w:highlight w:val="yellow"/>
              </w:rPr>
            </w:pPr>
            <w:r w:rsidRPr="00D66468">
              <w:rPr>
                <w:rFonts w:cs="Arial"/>
              </w:rPr>
              <w:t>Local Joint Restoration Plan</w:t>
            </w:r>
            <w:r w:rsidRPr="00B27414">
              <w:rPr>
                <w:rFonts w:cs="Arial"/>
              </w:rPr>
              <w:t xml:space="preserve"> </w:t>
            </w:r>
          </w:p>
        </w:tc>
        <w:tc>
          <w:tcPr>
            <w:tcW w:w="6634" w:type="dxa"/>
            <w:gridSpan w:val="2"/>
          </w:tcPr>
          <w:p w14:paraId="61DD5BE2" w14:textId="50ECD479" w:rsidR="00EB1E5D" w:rsidRPr="00432DAF" w:rsidRDefault="00EB1E5D" w:rsidP="00EB1E5D">
            <w:pPr>
              <w:pStyle w:val="Default"/>
              <w:jc w:val="both"/>
              <w:rPr>
                <w:sz w:val="20"/>
                <w:szCs w:val="20"/>
              </w:rPr>
            </w:pPr>
            <w:r w:rsidRPr="00432DAF">
              <w:rPr>
                <w:sz w:val="20"/>
                <w:szCs w:val="20"/>
              </w:rPr>
              <w:t xml:space="preserve">A plan produced </w:t>
            </w:r>
            <w:r w:rsidR="00157564" w:rsidRPr="00432DAF">
              <w:rPr>
                <w:sz w:val="20"/>
                <w:szCs w:val="20"/>
              </w:rPr>
              <w:t xml:space="preserve">and </w:t>
            </w:r>
            <w:r w:rsidR="005A15A1" w:rsidRPr="00432DAF">
              <w:rPr>
                <w:sz w:val="20"/>
                <w:szCs w:val="20"/>
              </w:rPr>
              <w:t xml:space="preserve">agreed by </w:t>
            </w:r>
            <w:r w:rsidR="003F4B71" w:rsidRPr="00432DAF">
              <w:rPr>
                <w:b/>
                <w:bCs/>
                <w:sz w:val="20"/>
                <w:szCs w:val="20"/>
              </w:rPr>
              <w:t>The Company</w:t>
            </w:r>
            <w:r w:rsidR="003F4B71" w:rsidRPr="00432DAF">
              <w:rPr>
                <w:sz w:val="20"/>
                <w:szCs w:val="20"/>
              </w:rPr>
              <w:t xml:space="preserve">, </w:t>
            </w:r>
            <w:r w:rsidR="00962A32" w:rsidRPr="00432DAF">
              <w:rPr>
                <w:b/>
                <w:bCs/>
                <w:sz w:val="20"/>
                <w:szCs w:val="20"/>
              </w:rPr>
              <w:t>Transmission Licensee</w:t>
            </w:r>
            <w:r w:rsidR="00962A32" w:rsidRPr="00432DAF">
              <w:rPr>
                <w:sz w:val="20"/>
                <w:szCs w:val="20"/>
              </w:rPr>
              <w:t xml:space="preserve">, </w:t>
            </w:r>
            <w:r w:rsidR="003F4B71" w:rsidRPr="00432DAF">
              <w:rPr>
                <w:b/>
                <w:bCs/>
                <w:sz w:val="20"/>
                <w:szCs w:val="20"/>
              </w:rPr>
              <w:t>Restoration Contractors</w:t>
            </w:r>
            <w:r w:rsidR="003F4B71" w:rsidRPr="00432DAF">
              <w:rPr>
                <w:sz w:val="20"/>
                <w:szCs w:val="20"/>
              </w:rPr>
              <w:t xml:space="preserve"> </w:t>
            </w:r>
            <w:r w:rsidR="00962A32" w:rsidRPr="00432DAF">
              <w:rPr>
                <w:sz w:val="20"/>
                <w:szCs w:val="20"/>
              </w:rPr>
              <w:t xml:space="preserve">and </w:t>
            </w:r>
            <w:r w:rsidR="00AD5B9A" w:rsidRPr="00432DAF">
              <w:rPr>
                <w:sz w:val="20"/>
                <w:szCs w:val="20"/>
              </w:rPr>
              <w:t xml:space="preserve">a </w:t>
            </w:r>
            <w:r w:rsidR="00962A32" w:rsidRPr="00432DAF">
              <w:rPr>
                <w:b/>
                <w:bCs/>
                <w:sz w:val="20"/>
                <w:szCs w:val="20"/>
              </w:rPr>
              <w:t>Network Operator</w:t>
            </w:r>
            <w:r w:rsidR="005A15A1" w:rsidRPr="00432DAF">
              <w:rPr>
                <w:sz w:val="20"/>
                <w:szCs w:val="20"/>
              </w:rPr>
              <w:t xml:space="preserve"> </w:t>
            </w:r>
            <w:r w:rsidRPr="00432DAF">
              <w:rPr>
                <w:sz w:val="20"/>
                <w:szCs w:val="20"/>
              </w:rPr>
              <w:t>under OC9.4.7.7</w:t>
            </w:r>
            <w:r w:rsidR="00C6561B" w:rsidRPr="00432DAF">
              <w:rPr>
                <w:sz w:val="20"/>
                <w:szCs w:val="20"/>
              </w:rPr>
              <w:t>,</w:t>
            </w:r>
            <w:r w:rsidRPr="00432DAF">
              <w:rPr>
                <w:sz w:val="20"/>
                <w:szCs w:val="20"/>
              </w:rPr>
              <w:t xml:space="preserve"> detailing the agreed method and procedure by which </w:t>
            </w:r>
            <w:r w:rsidR="003F4B71" w:rsidRPr="00432DAF">
              <w:rPr>
                <w:b/>
                <w:bCs/>
                <w:sz w:val="20"/>
                <w:szCs w:val="20"/>
              </w:rPr>
              <w:t>The Company</w:t>
            </w:r>
            <w:r w:rsidR="003F4B71" w:rsidRPr="00432DAF">
              <w:rPr>
                <w:sz w:val="20"/>
                <w:szCs w:val="20"/>
              </w:rPr>
              <w:t xml:space="preserve"> </w:t>
            </w:r>
            <w:r w:rsidR="0019442B" w:rsidRPr="00432DAF">
              <w:rPr>
                <w:sz w:val="20"/>
                <w:szCs w:val="20"/>
              </w:rPr>
              <w:t xml:space="preserve">or </w:t>
            </w:r>
            <w:r w:rsidR="008A490A" w:rsidRPr="00432DAF">
              <w:rPr>
                <w:b/>
                <w:bCs/>
                <w:sz w:val="20"/>
                <w:szCs w:val="20"/>
              </w:rPr>
              <w:t>Transmission Licensee</w:t>
            </w:r>
            <w:r w:rsidR="008A490A" w:rsidRPr="00432DAF">
              <w:rPr>
                <w:sz w:val="20"/>
                <w:szCs w:val="20"/>
              </w:rPr>
              <w:t xml:space="preserve"> in Scotland</w:t>
            </w:r>
            <w:r w:rsidR="008A490A" w:rsidRPr="002A73E9">
              <w:rPr>
                <w:szCs w:val="20"/>
              </w:rPr>
              <w:t xml:space="preserve"> </w:t>
            </w:r>
            <w:r w:rsidR="00C6561B" w:rsidRPr="00432DAF">
              <w:rPr>
                <w:sz w:val="20"/>
                <w:szCs w:val="20"/>
              </w:rPr>
              <w:t xml:space="preserve">will instruct </w:t>
            </w:r>
            <w:r w:rsidRPr="00432DAF">
              <w:rPr>
                <w:sz w:val="20"/>
                <w:szCs w:val="20"/>
              </w:rPr>
              <w:t>a</w:t>
            </w:r>
            <w:r w:rsidR="003D6E40">
              <w:rPr>
                <w:sz w:val="20"/>
                <w:szCs w:val="20"/>
              </w:rPr>
              <w:t xml:space="preserve"> </w:t>
            </w:r>
            <w:r w:rsidR="00E51ECD" w:rsidRPr="00432DAF">
              <w:rPr>
                <w:b/>
                <w:bCs/>
                <w:sz w:val="20"/>
                <w:szCs w:val="20"/>
              </w:rPr>
              <w:t>Restoration Contractor</w:t>
            </w:r>
            <w:r w:rsidR="002D3F91" w:rsidRPr="00432DAF">
              <w:rPr>
                <w:b/>
                <w:bCs/>
                <w:sz w:val="20"/>
                <w:szCs w:val="20"/>
              </w:rPr>
              <w:t xml:space="preserve"> </w:t>
            </w:r>
            <w:r w:rsidR="00082ECD" w:rsidRPr="00432DAF">
              <w:rPr>
                <w:sz w:val="20"/>
                <w:szCs w:val="20"/>
              </w:rPr>
              <w:t>with an</w:t>
            </w:r>
            <w:r w:rsidR="00082ECD" w:rsidRPr="00432DAF">
              <w:rPr>
                <w:b/>
                <w:bCs/>
                <w:sz w:val="20"/>
                <w:szCs w:val="20"/>
              </w:rPr>
              <w:t xml:space="preserve"> Anchor Plant </w:t>
            </w:r>
            <w:r w:rsidRPr="00432DAF">
              <w:rPr>
                <w:sz w:val="20"/>
                <w:szCs w:val="20"/>
              </w:rPr>
              <w:t xml:space="preserve"> </w:t>
            </w:r>
            <w:r w:rsidR="00C6561B" w:rsidRPr="00432DAF">
              <w:rPr>
                <w:sz w:val="20"/>
                <w:szCs w:val="20"/>
              </w:rPr>
              <w:t xml:space="preserve">to </w:t>
            </w:r>
            <w:r w:rsidRPr="00432DAF">
              <w:rPr>
                <w:sz w:val="20"/>
                <w:szCs w:val="20"/>
              </w:rPr>
              <w:t xml:space="preserve">energise, part of the </w:t>
            </w:r>
            <w:r w:rsidRPr="00432DAF">
              <w:rPr>
                <w:b/>
                <w:bCs/>
                <w:sz w:val="20"/>
                <w:szCs w:val="20"/>
              </w:rPr>
              <w:t xml:space="preserve">Total System </w:t>
            </w:r>
            <w:r w:rsidR="00C6561B" w:rsidRPr="00432DAF">
              <w:rPr>
                <w:sz w:val="20"/>
                <w:szCs w:val="20"/>
              </w:rPr>
              <w:t xml:space="preserve">within 2 hours of </w:t>
            </w:r>
            <w:r w:rsidR="00F43F16" w:rsidRPr="00432DAF">
              <w:rPr>
                <w:sz w:val="20"/>
                <w:szCs w:val="20"/>
              </w:rPr>
              <w:t>that</w:t>
            </w:r>
            <w:r w:rsidR="00C6561B" w:rsidRPr="00432DAF">
              <w:rPr>
                <w:sz w:val="20"/>
                <w:szCs w:val="20"/>
              </w:rPr>
              <w:t xml:space="preserve"> </w:t>
            </w:r>
            <w:r w:rsidR="000908AB" w:rsidRPr="00432DAF">
              <w:rPr>
                <w:sz w:val="20"/>
                <w:szCs w:val="20"/>
              </w:rPr>
              <w:t>instruction</w:t>
            </w:r>
            <w:r w:rsidR="00F43F16" w:rsidRPr="00432DAF">
              <w:rPr>
                <w:b/>
                <w:bCs/>
                <w:sz w:val="20"/>
                <w:szCs w:val="20"/>
              </w:rPr>
              <w:t xml:space="preserve"> </w:t>
            </w:r>
            <w:r w:rsidRPr="00432DAF">
              <w:rPr>
                <w:sz w:val="20"/>
                <w:szCs w:val="20"/>
              </w:rPr>
              <w:t xml:space="preserve">and </w:t>
            </w:r>
            <w:r w:rsidR="00F43F16" w:rsidRPr="00432DAF">
              <w:rPr>
                <w:sz w:val="20"/>
                <w:szCs w:val="20"/>
              </w:rPr>
              <w:t xml:space="preserve">subsequently </w:t>
            </w:r>
            <w:r w:rsidRPr="00432DAF">
              <w:rPr>
                <w:sz w:val="20"/>
                <w:szCs w:val="20"/>
              </w:rPr>
              <w:t xml:space="preserve">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004B0D7B" w:rsidRPr="00432DAF">
              <w:rPr>
                <w:sz w:val="20"/>
                <w:szCs w:val="20"/>
              </w:rPr>
              <w:t xml:space="preserve">require the use of </w:t>
            </w:r>
            <w:r w:rsidRPr="00432DAF">
              <w:rPr>
                <w:sz w:val="20"/>
                <w:szCs w:val="20"/>
              </w:rPr>
              <w:t xml:space="preserve"> </w:t>
            </w:r>
            <w:r w:rsidRPr="00432DAF">
              <w:rPr>
                <w:b/>
                <w:bCs/>
                <w:sz w:val="20"/>
                <w:szCs w:val="20"/>
              </w:rPr>
              <w:t>Top Up Restoration Plant</w:t>
            </w:r>
            <w:r w:rsidRPr="00432DAF">
              <w:rPr>
                <w:sz w:val="20"/>
                <w:szCs w:val="20"/>
              </w:rPr>
              <w:t>.</w:t>
            </w:r>
          </w:p>
          <w:p w14:paraId="3235C563" w14:textId="5CCBEE96" w:rsidR="00EB1E5D" w:rsidRPr="002A73E9" w:rsidRDefault="001E2539" w:rsidP="00EB1E5D">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 xml:space="preserve">Distribution Restoration </w:t>
            </w:r>
            <w:r w:rsidR="00921EEC" w:rsidRPr="00432DAF">
              <w:rPr>
                <w:rFonts w:cs="Arial"/>
                <w:b/>
                <w:bCs/>
              </w:rPr>
              <w:t xml:space="preserve">Zone </w:t>
            </w:r>
            <w:r w:rsidRPr="00432DAF">
              <w:rPr>
                <w:rFonts w:cs="Arial"/>
                <w:b/>
                <w:bCs/>
              </w:rPr>
              <w:t>Plan</w:t>
            </w:r>
            <w:r w:rsidR="00685050" w:rsidRPr="00432DAF">
              <w:rPr>
                <w:rFonts w:cs="Arial"/>
              </w:rPr>
              <w:t>.</w:t>
            </w:r>
            <w:r w:rsidRPr="00616B63">
              <w:rPr>
                <w:rFonts w:cs="Arial"/>
              </w:rPr>
              <w:t xml:space="preserve"> </w:t>
            </w:r>
          </w:p>
        </w:tc>
      </w:tr>
      <w:tr w:rsidR="00EB1E5D" w:rsidRPr="007E0B31" w14:paraId="74F6FA25" w14:textId="77777777" w:rsidTr="490DE6A8">
        <w:trPr>
          <w:cantSplit/>
        </w:trPr>
        <w:tc>
          <w:tcPr>
            <w:tcW w:w="2884" w:type="dxa"/>
          </w:tcPr>
          <w:p w14:paraId="298F5400" w14:textId="77777777" w:rsidR="00EB1E5D" w:rsidRPr="007E0B31" w:rsidRDefault="00EB1E5D" w:rsidP="00EB1E5D">
            <w:pPr>
              <w:pStyle w:val="Arial11Bold"/>
              <w:rPr>
                <w:rFonts w:cs="Arial"/>
              </w:rPr>
            </w:pPr>
            <w:r w:rsidRPr="007E0B31">
              <w:rPr>
                <w:rFonts w:cs="Arial"/>
              </w:rPr>
              <w:t>Local Safety Instructions</w:t>
            </w:r>
          </w:p>
        </w:tc>
        <w:tc>
          <w:tcPr>
            <w:tcW w:w="6634" w:type="dxa"/>
            <w:gridSpan w:val="2"/>
          </w:tcPr>
          <w:p w14:paraId="7A965991" w14:textId="1F7D937B" w:rsidR="00EB1E5D" w:rsidRPr="007E0B31" w:rsidRDefault="00EB1E5D" w:rsidP="00EB1E5D">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EB1E5D" w:rsidRPr="007E0B31" w14:paraId="77B1C1F3" w14:textId="77777777" w:rsidTr="490DE6A8">
        <w:trPr>
          <w:cantSplit/>
        </w:trPr>
        <w:tc>
          <w:tcPr>
            <w:tcW w:w="2884" w:type="dxa"/>
          </w:tcPr>
          <w:p w14:paraId="41E761FD" w14:textId="77777777" w:rsidR="00EB1E5D" w:rsidRPr="007E0B31" w:rsidRDefault="00EB1E5D" w:rsidP="00EB1E5D">
            <w:pPr>
              <w:pStyle w:val="Arial11Bold"/>
              <w:rPr>
                <w:rFonts w:cs="Arial"/>
              </w:rPr>
            </w:pPr>
            <w:r w:rsidRPr="007E0B31">
              <w:rPr>
                <w:rFonts w:cs="Arial"/>
              </w:rPr>
              <w:t>Local Switching Procedure</w:t>
            </w:r>
          </w:p>
        </w:tc>
        <w:tc>
          <w:tcPr>
            <w:tcW w:w="6634" w:type="dxa"/>
            <w:gridSpan w:val="2"/>
          </w:tcPr>
          <w:p w14:paraId="64A70D2F" w14:textId="77777777" w:rsidR="00EB1E5D" w:rsidRPr="007E0B31" w:rsidRDefault="00EB1E5D" w:rsidP="00EB1E5D">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EB1E5D" w:rsidRPr="007E0B31" w14:paraId="4247B2A6" w14:textId="77777777" w:rsidTr="490DE6A8">
        <w:trPr>
          <w:cantSplit/>
        </w:trPr>
        <w:tc>
          <w:tcPr>
            <w:tcW w:w="2884" w:type="dxa"/>
          </w:tcPr>
          <w:p w14:paraId="796A8D79" w14:textId="77777777" w:rsidR="00EB1E5D" w:rsidRPr="007E0B31" w:rsidRDefault="00EB1E5D" w:rsidP="00EB1E5D">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gridSpan w:val="2"/>
          </w:tcPr>
          <w:p w14:paraId="07C24117" w14:textId="38BE9922"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EB1E5D" w:rsidRPr="007E0B31" w14:paraId="7AF5C5F6" w14:textId="77777777" w:rsidTr="490DE6A8">
        <w:trPr>
          <w:cantSplit/>
        </w:trPr>
        <w:tc>
          <w:tcPr>
            <w:tcW w:w="2884" w:type="dxa"/>
          </w:tcPr>
          <w:p w14:paraId="539D52FC" w14:textId="77777777" w:rsidR="00EB1E5D" w:rsidRPr="007E0B31" w:rsidRDefault="00EB1E5D" w:rsidP="00EB1E5D">
            <w:pPr>
              <w:pStyle w:val="Arial11Bold"/>
              <w:rPr>
                <w:rFonts w:cs="Arial"/>
              </w:rPr>
            </w:pPr>
            <w:r w:rsidRPr="007E0B31">
              <w:rPr>
                <w:rFonts w:cs="Arial"/>
              </w:rPr>
              <w:t>Location</w:t>
            </w:r>
          </w:p>
        </w:tc>
        <w:tc>
          <w:tcPr>
            <w:tcW w:w="6634" w:type="dxa"/>
            <w:gridSpan w:val="2"/>
          </w:tcPr>
          <w:p w14:paraId="55856EBA" w14:textId="77777777" w:rsidR="00EB1E5D" w:rsidRPr="007E0B31" w:rsidRDefault="00EB1E5D" w:rsidP="00EB1E5D">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EB1E5D" w:rsidRPr="007E0B31" w14:paraId="0E4BDD8F" w14:textId="77777777" w:rsidTr="490DE6A8">
        <w:trPr>
          <w:cantSplit/>
        </w:trPr>
        <w:tc>
          <w:tcPr>
            <w:tcW w:w="2884" w:type="dxa"/>
          </w:tcPr>
          <w:p w14:paraId="41B859E4" w14:textId="77777777" w:rsidR="00EB1E5D" w:rsidRPr="007E0B31" w:rsidRDefault="00EB1E5D" w:rsidP="00EB1E5D">
            <w:pPr>
              <w:pStyle w:val="Arial11Bold"/>
              <w:rPr>
                <w:rFonts w:cs="Arial"/>
              </w:rPr>
            </w:pPr>
            <w:r w:rsidRPr="007E0B31">
              <w:rPr>
                <w:rFonts w:cs="Arial"/>
              </w:rPr>
              <w:t>Locked</w:t>
            </w:r>
          </w:p>
        </w:tc>
        <w:tc>
          <w:tcPr>
            <w:tcW w:w="6634" w:type="dxa"/>
            <w:gridSpan w:val="2"/>
          </w:tcPr>
          <w:p w14:paraId="585D4C7B" w14:textId="77777777" w:rsidR="00EB1E5D" w:rsidRPr="007E0B31" w:rsidRDefault="00EB1E5D" w:rsidP="00EB1E5D">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EB1E5D" w:rsidRPr="007E0B31" w14:paraId="57EA3F5C" w14:textId="77777777" w:rsidTr="490DE6A8">
        <w:trPr>
          <w:cantSplit/>
        </w:trPr>
        <w:tc>
          <w:tcPr>
            <w:tcW w:w="2884" w:type="dxa"/>
          </w:tcPr>
          <w:p w14:paraId="0F7F6662" w14:textId="77777777" w:rsidR="00EB1E5D" w:rsidRPr="007E0B31" w:rsidRDefault="00EB1E5D" w:rsidP="00EB1E5D">
            <w:pPr>
              <w:pStyle w:val="Arial11Bold"/>
              <w:rPr>
                <w:rFonts w:cs="Arial"/>
              </w:rPr>
            </w:pPr>
            <w:r w:rsidRPr="007E0B31">
              <w:rPr>
                <w:rFonts w:cs="Arial"/>
              </w:rPr>
              <w:t>Locking</w:t>
            </w:r>
          </w:p>
        </w:tc>
        <w:tc>
          <w:tcPr>
            <w:tcW w:w="6634" w:type="dxa"/>
            <w:gridSpan w:val="2"/>
          </w:tcPr>
          <w:p w14:paraId="25877041" w14:textId="77777777" w:rsidR="00EB1E5D" w:rsidRPr="007E0B31" w:rsidRDefault="00EB1E5D" w:rsidP="00EB1E5D">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7D3B4C" w:rsidRPr="007E0B31" w14:paraId="42902ED0" w14:textId="77777777" w:rsidTr="007B5EB4">
        <w:trPr>
          <w:cantSplit/>
          <w:ins w:id="41" w:author="Lizzie Timmins (ESO)" w:date="2024-05-21T08:47:00Z"/>
        </w:trPr>
        <w:tc>
          <w:tcPr>
            <w:tcW w:w="2884" w:type="dxa"/>
          </w:tcPr>
          <w:p w14:paraId="74D9369C" w14:textId="002A97CC" w:rsidR="006E351F" w:rsidRPr="006E351F" w:rsidRDefault="006E351F" w:rsidP="006E351F">
            <w:pPr>
              <w:pStyle w:val="Arial11Bold"/>
              <w:rPr>
                <w:ins w:id="42" w:author="Lizzie Timmins (ESO)" w:date="2024-05-21T08:47:00Z"/>
                <w:rFonts w:cs="Arial"/>
              </w:rPr>
            </w:pPr>
            <w:ins w:id="43" w:author="Lizzie Timmins (ESO)" w:date="2024-05-21T08:47:00Z">
              <w:r w:rsidRPr="006E351F">
                <w:rPr>
                  <w:rFonts w:cs="Arial"/>
                </w:rPr>
                <w:t>London Court of International Arbitration</w:t>
              </w:r>
            </w:ins>
          </w:p>
        </w:tc>
        <w:tc>
          <w:tcPr>
            <w:tcW w:w="6634" w:type="dxa"/>
            <w:gridSpan w:val="2"/>
          </w:tcPr>
          <w:p w14:paraId="4C10FB94" w14:textId="7D0E138B" w:rsidR="006E351F" w:rsidRPr="006E351F" w:rsidRDefault="006E351F" w:rsidP="006E351F">
            <w:pPr>
              <w:pStyle w:val="TableArial11"/>
              <w:rPr>
                <w:ins w:id="44" w:author="Lizzie Timmins (ESO)" w:date="2024-05-21T08:47:00Z"/>
                <w:rFonts w:cs="Arial"/>
              </w:rPr>
            </w:pPr>
            <w:ins w:id="45" w:author="Lizzie Timmins (ESO)" w:date="2024-05-21T08:47:00Z">
              <w:r w:rsidRPr="006E351F">
                <w:t>The leading London-based arbitral institution and not-for-profit company limited by guarantee of that name with a registered company number of 0204767 providing for the resolution of commercial disputes in accordance with its arbitration rules.</w:t>
              </w:r>
            </w:ins>
          </w:p>
        </w:tc>
      </w:tr>
      <w:tr w:rsidR="006E351F" w:rsidRPr="007E0B31" w14:paraId="05FD6AF9" w14:textId="77777777" w:rsidTr="490DE6A8">
        <w:trPr>
          <w:cantSplit/>
        </w:trPr>
        <w:tc>
          <w:tcPr>
            <w:tcW w:w="2884" w:type="dxa"/>
          </w:tcPr>
          <w:p w14:paraId="508D8CC7" w14:textId="245F5C04" w:rsidR="006E351F" w:rsidRPr="007E0B31" w:rsidRDefault="006E351F" w:rsidP="006E351F">
            <w:pPr>
              <w:pStyle w:val="Arial11Bold"/>
              <w:rPr>
                <w:rFonts w:cs="Arial"/>
              </w:rPr>
            </w:pPr>
            <w:proofErr w:type="spellStart"/>
            <w:r>
              <w:rPr>
                <w:rFonts w:cs="Arial"/>
              </w:rPr>
              <w:t>D</w:t>
            </w:r>
            <w:r w:rsidRPr="007E0B31">
              <w:rPr>
                <w:rFonts w:cs="Arial"/>
              </w:rPr>
              <w:t>Low</w:t>
            </w:r>
            <w:proofErr w:type="spellEnd"/>
            <w:r w:rsidRPr="007E0B31">
              <w:rPr>
                <w:rFonts w:cs="Arial"/>
              </w:rPr>
              <w:t xml:space="preserve"> Frequency Relay</w:t>
            </w:r>
          </w:p>
        </w:tc>
        <w:tc>
          <w:tcPr>
            <w:tcW w:w="6634" w:type="dxa"/>
            <w:gridSpan w:val="2"/>
          </w:tcPr>
          <w:p w14:paraId="615E9EC2" w14:textId="77777777" w:rsidR="006E351F" w:rsidRPr="007E0B31" w:rsidRDefault="006E351F" w:rsidP="006E351F">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6E351F" w:rsidRPr="007E0B31" w14:paraId="3E4531E5" w14:textId="77777777" w:rsidTr="490DE6A8">
        <w:trPr>
          <w:cantSplit/>
        </w:trPr>
        <w:tc>
          <w:tcPr>
            <w:tcW w:w="2884" w:type="dxa"/>
          </w:tcPr>
          <w:p w14:paraId="65FD748C" w14:textId="77777777" w:rsidR="006E351F" w:rsidRPr="007E0B31" w:rsidRDefault="006E351F" w:rsidP="006E351F">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gridSpan w:val="2"/>
          </w:tcPr>
          <w:p w14:paraId="476D1180" w14:textId="77777777" w:rsidR="006E351F" w:rsidRPr="007E0B31" w:rsidRDefault="006E351F" w:rsidP="006E351F">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6E351F" w:rsidRPr="007E0B31" w14:paraId="1231D50D" w14:textId="77777777" w:rsidTr="490DE6A8">
        <w:trPr>
          <w:cantSplit/>
        </w:trPr>
        <w:tc>
          <w:tcPr>
            <w:tcW w:w="2884" w:type="dxa"/>
          </w:tcPr>
          <w:p w14:paraId="7F97E239" w14:textId="77777777" w:rsidR="006E351F" w:rsidRPr="007E0B31" w:rsidRDefault="006E351F" w:rsidP="006E351F">
            <w:pPr>
              <w:pStyle w:val="Arial11Bold"/>
              <w:rPr>
                <w:rFonts w:cs="Arial"/>
              </w:rPr>
            </w:pPr>
            <w:r w:rsidRPr="007E0B31">
              <w:rPr>
                <w:rFonts w:cs="Arial"/>
              </w:rPr>
              <w:t>LV Side of the Offshore Platform</w:t>
            </w:r>
          </w:p>
        </w:tc>
        <w:tc>
          <w:tcPr>
            <w:tcW w:w="6634" w:type="dxa"/>
            <w:gridSpan w:val="2"/>
          </w:tcPr>
          <w:p w14:paraId="00CEA237" w14:textId="77777777" w:rsidR="006E351F" w:rsidRPr="007E0B31" w:rsidRDefault="006E351F" w:rsidP="006E351F">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6E351F" w:rsidRPr="007E0B31" w14:paraId="43E02C23" w14:textId="77777777" w:rsidTr="490DE6A8">
        <w:trPr>
          <w:cantSplit/>
        </w:trPr>
        <w:tc>
          <w:tcPr>
            <w:tcW w:w="2884" w:type="dxa"/>
          </w:tcPr>
          <w:p w14:paraId="149BA9AB" w14:textId="77777777" w:rsidR="006E351F" w:rsidRPr="007E0B31" w:rsidRDefault="006E351F" w:rsidP="006E351F">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gridSpan w:val="2"/>
          </w:tcPr>
          <w:p w14:paraId="32C8C795" w14:textId="20E0653A" w:rsidR="006E351F" w:rsidRPr="007E0B31" w:rsidRDefault="006E351F" w:rsidP="006E351F">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6E351F" w:rsidRDefault="006E351F" w:rsidP="006E351F">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6E351F" w:rsidRPr="00745344" w:rsidRDefault="006E351F" w:rsidP="006E351F">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6E351F" w:rsidRPr="007E0B31" w14:paraId="29A17BF0" w14:textId="77777777" w:rsidTr="490DE6A8">
        <w:trPr>
          <w:cantSplit/>
        </w:trPr>
        <w:tc>
          <w:tcPr>
            <w:tcW w:w="2884" w:type="dxa"/>
          </w:tcPr>
          <w:p w14:paraId="0A0A0725" w14:textId="77777777" w:rsidR="006E351F" w:rsidRPr="007E0B31" w:rsidRDefault="006E351F" w:rsidP="006E351F">
            <w:pPr>
              <w:pStyle w:val="Arial11Bold"/>
              <w:rPr>
                <w:rFonts w:cs="Arial"/>
              </w:rPr>
            </w:pPr>
            <w:r w:rsidRPr="007E0B31">
              <w:rPr>
                <w:rFonts w:cs="Arial"/>
              </w:rPr>
              <w:t>Main Protection</w:t>
            </w:r>
          </w:p>
        </w:tc>
        <w:tc>
          <w:tcPr>
            <w:tcW w:w="6634" w:type="dxa"/>
            <w:gridSpan w:val="2"/>
          </w:tcPr>
          <w:p w14:paraId="3DC0D468" w14:textId="77777777" w:rsidR="006E351F" w:rsidRPr="007E0B31" w:rsidRDefault="006E351F" w:rsidP="006E351F">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6E351F" w:rsidRPr="007E0B31" w14:paraId="76CC7C36" w14:textId="77777777" w:rsidTr="490DE6A8">
        <w:trPr>
          <w:cantSplit/>
        </w:trPr>
        <w:tc>
          <w:tcPr>
            <w:tcW w:w="2884" w:type="dxa"/>
          </w:tcPr>
          <w:p w14:paraId="331C7E14" w14:textId="380252E6" w:rsidR="006E351F" w:rsidRPr="007E0B31" w:rsidRDefault="006E351F" w:rsidP="006E351F">
            <w:pPr>
              <w:pStyle w:val="Arial11Bold"/>
              <w:rPr>
                <w:rFonts w:cs="Arial"/>
              </w:rPr>
            </w:pPr>
            <w:bookmarkStart w:id="46" w:name="_DV_C39"/>
            <w:r w:rsidRPr="007E0B31">
              <w:rPr>
                <w:rFonts w:cs="Arial"/>
              </w:rPr>
              <w:t>Manufacturer’s Data &amp; Performance Report</w:t>
            </w:r>
            <w:bookmarkEnd w:id="46"/>
          </w:p>
        </w:tc>
        <w:tc>
          <w:tcPr>
            <w:tcW w:w="6634" w:type="dxa"/>
            <w:gridSpan w:val="2"/>
          </w:tcPr>
          <w:p w14:paraId="671DA193" w14:textId="02EFD935" w:rsidR="006E351F" w:rsidRPr="007E0B31" w:rsidRDefault="006E351F" w:rsidP="006E351F">
            <w:pPr>
              <w:pStyle w:val="TableArial11"/>
              <w:rPr>
                <w:rFonts w:cs="Arial"/>
              </w:rPr>
            </w:pPr>
            <w:bookmarkStart w:id="47"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47"/>
          </w:p>
        </w:tc>
      </w:tr>
      <w:tr w:rsidR="006E351F" w:rsidRPr="007E0B31" w14:paraId="0E2893AA" w14:textId="77777777" w:rsidTr="490DE6A8">
        <w:trPr>
          <w:cantSplit/>
        </w:trPr>
        <w:tc>
          <w:tcPr>
            <w:tcW w:w="2884" w:type="dxa"/>
          </w:tcPr>
          <w:p w14:paraId="1DC60E78" w14:textId="77777777" w:rsidR="006E351F" w:rsidRPr="007E0B31" w:rsidRDefault="006E351F" w:rsidP="006E351F">
            <w:pPr>
              <w:pStyle w:val="Arial11Bold"/>
              <w:rPr>
                <w:rFonts w:cs="Arial"/>
              </w:rPr>
            </w:pPr>
            <w:r w:rsidRPr="007E0B31">
              <w:rPr>
                <w:rStyle w:val="DeltaViewInsertion"/>
                <w:rFonts w:cs="Arial"/>
                <w:color w:val="auto"/>
                <w:u w:val="none"/>
              </w:rPr>
              <w:t>Manufacturer’s Test Certificates</w:t>
            </w:r>
          </w:p>
        </w:tc>
        <w:tc>
          <w:tcPr>
            <w:tcW w:w="6634" w:type="dxa"/>
            <w:gridSpan w:val="2"/>
          </w:tcPr>
          <w:p w14:paraId="5225C5F8" w14:textId="62624DB0" w:rsidR="006E351F" w:rsidRPr="007E0B31" w:rsidRDefault="006E351F" w:rsidP="006E351F">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6E351F" w:rsidRPr="007E0B31" w14:paraId="0E3E88D3" w14:textId="77777777" w:rsidTr="490DE6A8">
        <w:trPr>
          <w:cantSplit/>
        </w:trPr>
        <w:tc>
          <w:tcPr>
            <w:tcW w:w="2884" w:type="dxa"/>
          </w:tcPr>
          <w:p w14:paraId="45B588B2" w14:textId="77777777" w:rsidR="006E351F" w:rsidRPr="007E0B31" w:rsidRDefault="006E351F" w:rsidP="006E351F">
            <w:pPr>
              <w:pStyle w:val="Arial11Bold"/>
              <w:rPr>
                <w:rFonts w:cs="Arial"/>
              </w:rPr>
            </w:pPr>
            <w:r w:rsidRPr="007E0B31">
              <w:rPr>
                <w:rFonts w:cs="Arial"/>
              </w:rPr>
              <w:t>Market Operation Data Interface System (MODIS)</w:t>
            </w:r>
          </w:p>
        </w:tc>
        <w:tc>
          <w:tcPr>
            <w:tcW w:w="6634" w:type="dxa"/>
            <w:gridSpan w:val="2"/>
          </w:tcPr>
          <w:p w14:paraId="6049E762" w14:textId="5373A31D" w:rsidR="006E351F" w:rsidRPr="007E0B31" w:rsidRDefault="006E351F" w:rsidP="006E351F">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6E351F" w:rsidRPr="007E0B31" w14:paraId="2E9600F6" w14:textId="77777777" w:rsidTr="490DE6A8">
        <w:trPr>
          <w:cantSplit/>
        </w:trPr>
        <w:tc>
          <w:tcPr>
            <w:tcW w:w="2884" w:type="dxa"/>
          </w:tcPr>
          <w:p w14:paraId="1013C18D" w14:textId="77777777" w:rsidR="006E351F" w:rsidRPr="007E0B31" w:rsidRDefault="006E351F" w:rsidP="006E351F">
            <w:pPr>
              <w:pStyle w:val="Arial11Bold"/>
              <w:rPr>
                <w:rFonts w:cs="Arial"/>
              </w:rPr>
            </w:pPr>
            <w:r w:rsidRPr="007E0B31">
              <w:rPr>
                <w:rFonts w:cs="Arial"/>
              </w:rPr>
              <w:t>Market Suspension Threshold</w:t>
            </w:r>
          </w:p>
        </w:tc>
        <w:tc>
          <w:tcPr>
            <w:tcW w:w="6634" w:type="dxa"/>
            <w:gridSpan w:val="2"/>
          </w:tcPr>
          <w:p w14:paraId="60F4E8DB" w14:textId="77777777" w:rsidR="006E351F" w:rsidRPr="007E0B31" w:rsidRDefault="006E351F" w:rsidP="006E351F">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6E351F" w:rsidRPr="007E0B31" w14:paraId="1F49614C" w14:textId="77777777" w:rsidTr="490DE6A8">
        <w:trPr>
          <w:cantSplit/>
        </w:trPr>
        <w:tc>
          <w:tcPr>
            <w:tcW w:w="2884" w:type="dxa"/>
          </w:tcPr>
          <w:p w14:paraId="4BAFAA51" w14:textId="77777777" w:rsidR="006E351F" w:rsidRPr="007E0B31" w:rsidRDefault="006E351F" w:rsidP="006E351F">
            <w:pPr>
              <w:pStyle w:val="Arial11Bold"/>
              <w:rPr>
                <w:rFonts w:cs="Arial"/>
              </w:rPr>
            </w:pPr>
            <w:r w:rsidRPr="007E0B31">
              <w:rPr>
                <w:rFonts w:cs="Arial"/>
              </w:rPr>
              <w:t>Material Effect</w:t>
            </w:r>
          </w:p>
        </w:tc>
        <w:tc>
          <w:tcPr>
            <w:tcW w:w="6634" w:type="dxa"/>
            <w:gridSpan w:val="2"/>
          </w:tcPr>
          <w:p w14:paraId="2D25D42C" w14:textId="1645633C" w:rsidR="006E351F" w:rsidRPr="007E0B31" w:rsidRDefault="006E351F" w:rsidP="006E351F">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6E351F" w:rsidRPr="007E0B31" w14:paraId="4FE4892A" w14:textId="77777777" w:rsidTr="490DE6A8">
        <w:trPr>
          <w:cantSplit/>
        </w:trPr>
        <w:tc>
          <w:tcPr>
            <w:tcW w:w="2884" w:type="dxa"/>
          </w:tcPr>
          <w:p w14:paraId="5D2654C2" w14:textId="77777777" w:rsidR="006E351F" w:rsidRPr="007E0B31" w:rsidRDefault="006E351F" w:rsidP="006E351F">
            <w:pPr>
              <w:pStyle w:val="Arial11Bold"/>
              <w:rPr>
                <w:rFonts w:cs="Arial"/>
              </w:rPr>
            </w:pPr>
            <w:r w:rsidRPr="007E0B31">
              <w:rPr>
                <w:rFonts w:cs="Arial"/>
              </w:rPr>
              <w:t>Materially Affected Party</w:t>
            </w:r>
          </w:p>
        </w:tc>
        <w:tc>
          <w:tcPr>
            <w:tcW w:w="6634" w:type="dxa"/>
            <w:gridSpan w:val="2"/>
          </w:tcPr>
          <w:p w14:paraId="228E8081" w14:textId="77777777" w:rsidR="006E351F" w:rsidRPr="007E0B31" w:rsidRDefault="006E351F" w:rsidP="006E351F">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6E351F" w:rsidRPr="007E0B31" w14:paraId="21849F19" w14:textId="77777777" w:rsidTr="490DE6A8">
        <w:trPr>
          <w:cantSplit/>
        </w:trPr>
        <w:tc>
          <w:tcPr>
            <w:tcW w:w="2884" w:type="dxa"/>
          </w:tcPr>
          <w:p w14:paraId="3DA54DDA" w14:textId="1AE4917A" w:rsidR="006E351F" w:rsidRPr="007E0B31" w:rsidRDefault="006E351F" w:rsidP="006E351F">
            <w:pPr>
              <w:pStyle w:val="Arial11Bold"/>
              <w:rPr>
                <w:rFonts w:cs="Arial"/>
              </w:rPr>
            </w:pPr>
            <w:r w:rsidRPr="005C20E3">
              <w:rPr>
                <w:color w:val="000000" w:themeColor="text1"/>
              </w:rPr>
              <w:t>Maximum Export Capability</w:t>
            </w:r>
          </w:p>
        </w:tc>
        <w:tc>
          <w:tcPr>
            <w:tcW w:w="6634" w:type="dxa"/>
            <w:gridSpan w:val="2"/>
          </w:tcPr>
          <w:p w14:paraId="09A88861" w14:textId="6FF8BD00" w:rsidR="006E351F" w:rsidRPr="007E0B31" w:rsidRDefault="006E351F" w:rsidP="006E351F">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6E351F" w:rsidRPr="007E0B31" w14:paraId="08244F89" w14:textId="77777777" w:rsidTr="490DE6A8">
        <w:trPr>
          <w:cantSplit/>
        </w:trPr>
        <w:tc>
          <w:tcPr>
            <w:tcW w:w="2884" w:type="dxa"/>
          </w:tcPr>
          <w:p w14:paraId="0D6EE1DC" w14:textId="77777777" w:rsidR="006E351F" w:rsidRPr="007E0B31" w:rsidRDefault="006E351F" w:rsidP="006E351F">
            <w:pPr>
              <w:pStyle w:val="Arial11Bold"/>
              <w:rPr>
                <w:rFonts w:cs="Arial"/>
                <w:highlight w:val="green"/>
              </w:rPr>
            </w:pPr>
            <w:r w:rsidRPr="007E0B31">
              <w:rPr>
                <w:rFonts w:cs="Arial"/>
              </w:rPr>
              <w:t>Maximum Export Capacity</w:t>
            </w:r>
          </w:p>
        </w:tc>
        <w:tc>
          <w:tcPr>
            <w:tcW w:w="6634" w:type="dxa"/>
            <w:gridSpan w:val="2"/>
          </w:tcPr>
          <w:p w14:paraId="71DB60FA" w14:textId="77777777" w:rsidR="006E351F" w:rsidRPr="007E0B31" w:rsidRDefault="006E351F" w:rsidP="006E351F">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6E351F" w:rsidRPr="007E0B31" w14:paraId="0948B47C" w14:textId="77777777" w:rsidTr="490DE6A8">
        <w:trPr>
          <w:cantSplit/>
        </w:trPr>
        <w:tc>
          <w:tcPr>
            <w:tcW w:w="2884" w:type="dxa"/>
          </w:tcPr>
          <w:p w14:paraId="740BDFDB" w14:textId="77777777" w:rsidR="006E351F" w:rsidRPr="007E0B31" w:rsidRDefault="006E351F" w:rsidP="006E351F">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gridSpan w:val="2"/>
          </w:tcPr>
          <w:p w14:paraId="0697D165" w14:textId="27749058" w:rsidR="006E351F" w:rsidRPr="007E0B31" w:rsidRDefault="006E351F" w:rsidP="006E351F">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6E351F" w:rsidRPr="007E0B31" w14:paraId="37163BB3" w14:textId="77777777" w:rsidTr="490DE6A8">
        <w:trPr>
          <w:cantSplit/>
        </w:trPr>
        <w:tc>
          <w:tcPr>
            <w:tcW w:w="2884" w:type="dxa"/>
          </w:tcPr>
          <w:p w14:paraId="4540B3A4" w14:textId="77777777" w:rsidR="006E351F" w:rsidRPr="007E0B31" w:rsidRDefault="006E351F" w:rsidP="006E351F">
            <w:pPr>
              <w:pStyle w:val="Arial11Bold"/>
              <w:rPr>
                <w:rFonts w:cs="Arial"/>
              </w:rPr>
            </w:pPr>
            <w:r w:rsidRPr="007E0B31">
              <w:rPr>
                <w:rFonts w:cs="Arial"/>
              </w:rPr>
              <w:t>Maximum Generation Service or MGS</w:t>
            </w:r>
          </w:p>
        </w:tc>
        <w:tc>
          <w:tcPr>
            <w:tcW w:w="6634" w:type="dxa"/>
            <w:gridSpan w:val="2"/>
          </w:tcPr>
          <w:p w14:paraId="5E387610" w14:textId="7EFCA426" w:rsidR="006E351F" w:rsidRPr="007E0B31" w:rsidRDefault="006E351F" w:rsidP="006E351F">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6E351F" w:rsidRPr="007E0B31" w14:paraId="1FF4E953" w14:textId="77777777" w:rsidTr="490DE6A8">
        <w:trPr>
          <w:cantSplit/>
        </w:trPr>
        <w:tc>
          <w:tcPr>
            <w:tcW w:w="2884" w:type="dxa"/>
          </w:tcPr>
          <w:p w14:paraId="6AFD0D7A" w14:textId="77777777" w:rsidR="006E351F" w:rsidRPr="007E0B31" w:rsidRDefault="006E351F" w:rsidP="006E351F">
            <w:pPr>
              <w:pStyle w:val="Arial11Bold"/>
              <w:rPr>
                <w:rFonts w:cs="Arial"/>
              </w:rPr>
            </w:pPr>
            <w:r w:rsidRPr="007E0B31">
              <w:rPr>
                <w:rFonts w:cs="Arial"/>
              </w:rPr>
              <w:t>Maximum Generation Service Agreement</w:t>
            </w:r>
          </w:p>
        </w:tc>
        <w:tc>
          <w:tcPr>
            <w:tcW w:w="6634" w:type="dxa"/>
            <w:gridSpan w:val="2"/>
          </w:tcPr>
          <w:p w14:paraId="08FAFE28" w14:textId="4B8999EC" w:rsidR="006E351F" w:rsidRPr="007E0B31" w:rsidRDefault="006E351F" w:rsidP="006E351F">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6E351F" w:rsidRPr="007E0B31" w14:paraId="52F03BE5" w14:textId="77777777" w:rsidTr="490DE6A8">
        <w:trPr>
          <w:cantSplit/>
        </w:trPr>
        <w:tc>
          <w:tcPr>
            <w:tcW w:w="2884" w:type="dxa"/>
          </w:tcPr>
          <w:p w14:paraId="11A7CFC0" w14:textId="77777777" w:rsidR="006E351F" w:rsidRPr="007E0B31" w:rsidRDefault="006E351F" w:rsidP="006E351F">
            <w:pPr>
              <w:pStyle w:val="Arial11Bold"/>
              <w:rPr>
                <w:rFonts w:cs="Arial"/>
              </w:rPr>
            </w:pPr>
            <w:r w:rsidRPr="007E0B31">
              <w:rPr>
                <w:rFonts w:cs="Arial"/>
              </w:rPr>
              <w:t>Maximum HVDC Active Power Transmission Capacity (PHmax)</w:t>
            </w:r>
          </w:p>
        </w:tc>
        <w:tc>
          <w:tcPr>
            <w:tcW w:w="6634" w:type="dxa"/>
            <w:gridSpan w:val="2"/>
          </w:tcPr>
          <w:p w14:paraId="6DD9ADDF" w14:textId="78E2D9AF" w:rsidR="006E351F" w:rsidRPr="007E0B31" w:rsidRDefault="006E351F" w:rsidP="006E351F">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6E351F" w:rsidRPr="007E0B31" w14:paraId="11D155E9" w14:textId="77777777" w:rsidTr="490DE6A8">
        <w:trPr>
          <w:cantSplit/>
        </w:trPr>
        <w:tc>
          <w:tcPr>
            <w:tcW w:w="2884" w:type="dxa"/>
          </w:tcPr>
          <w:p w14:paraId="62C8C8BB" w14:textId="217F8DC3" w:rsidR="006E351F" w:rsidRPr="007E0B31" w:rsidRDefault="006E351F" w:rsidP="006E351F">
            <w:pPr>
              <w:pStyle w:val="Arial11Bold"/>
              <w:rPr>
                <w:rFonts w:cs="Arial"/>
              </w:rPr>
            </w:pPr>
            <w:r w:rsidRPr="005C20E3">
              <w:rPr>
                <w:color w:val="000000" w:themeColor="text1"/>
              </w:rPr>
              <w:t>Maximum Import Capability</w:t>
            </w:r>
          </w:p>
        </w:tc>
        <w:tc>
          <w:tcPr>
            <w:tcW w:w="6634" w:type="dxa"/>
            <w:gridSpan w:val="2"/>
          </w:tcPr>
          <w:p w14:paraId="4BC9A525" w14:textId="34778CF5" w:rsidR="006E351F" w:rsidRPr="007E0B31" w:rsidRDefault="006E351F" w:rsidP="006E351F">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6E351F" w:rsidRPr="007E0B31" w14:paraId="0967C22C" w14:textId="77777777" w:rsidTr="490DE6A8">
        <w:trPr>
          <w:cantSplit/>
        </w:trPr>
        <w:tc>
          <w:tcPr>
            <w:tcW w:w="2884" w:type="dxa"/>
          </w:tcPr>
          <w:p w14:paraId="6536B201" w14:textId="77777777" w:rsidR="006E351F" w:rsidRPr="007E0B31" w:rsidRDefault="006E351F" w:rsidP="006E351F">
            <w:pPr>
              <w:pStyle w:val="Arial11Bold"/>
              <w:rPr>
                <w:rFonts w:cs="Arial"/>
                <w:highlight w:val="green"/>
              </w:rPr>
            </w:pPr>
            <w:r w:rsidRPr="007E0B31">
              <w:rPr>
                <w:rFonts w:cs="Arial"/>
              </w:rPr>
              <w:t>Maximum Import Capacity</w:t>
            </w:r>
          </w:p>
        </w:tc>
        <w:tc>
          <w:tcPr>
            <w:tcW w:w="6634" w:type="dxa"/>
            <w:gridSpan w:val="2"/>
          </w:tcPr>
          <w:p w14:paraId="7E57CD31" w14:textId="77777777" w:rsidR="006E351F" w:rsidRPr="007E0B31" w:rsidRDefault="006E351F" w:rsidP="006E351F">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6E351F" w:rsidRPr="007E0B31" w14:paraId="03CA429B" w14:textId="77777777" w:rsidTr="490DE6A8">
        <w:trPr>
          <w:cantSplit/>
        </w:trPr>
        <w:tc>
          <w:tcPr>
            <w:tcW w:w="2884" w:type="dxa"/>
          </w:tcPr>
          <w:p w14:paraId="2ED59A0E" w14:textId="77777777" w:rsidR="006E351F" w:rsidRPr="007E0B31" w:rsidRDefault="006E351F" w:rsidP="006E351F">
            <w:pPr>
              <w:pStyle w:val="Arial11Bold"/>
              <w:rPr>
                <w:rFonts w:cs="Arial"/>
              </w:rPr>
            </w:pPr>
            <w:r w:rsidRPr="00373816">
              <w:t xml:space="preserve">Maximum Import Power </w:t>
            </w:r>
          </w:p>
        </w:tc>
        <w:tc>
          <w:tcPr>
            <w:tcW w:w="6634" w:type="dxa"/>
            <w:gridSpan w:val="2"/>
          </w:tcPr>
          <w:p w14:paraId="5383D68A" w14:textId="77777777" w:rsidR="006E351F" w:rsidRPr="007E0B31" w:rsidRDefault="006E351F" w:rsidP="006E351F">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6E351F" w:rsidRPr="007E0B31" w14:paraId="3B0FB9D5" w14:textId="77777777" w:rsidTr="490DE6A8">
        <w:trPr>
          <w:cantSplit/>
        </w:trPr>
        <w:tc>
          <w:tcPr>
            <w:tcW w:w="2884" w:type="dxa"/>
          </w:tcPr>
          <w:p w14:paraId="6C90BEB7" w14:textId="77777777" w:rsidR="006E351F" w:rsidRPr="007E0B31" w:rsidRDefault="006E351F" w:rsidP="006E351F">
            <w:pPr>
              <w:pStyle w:val="Arial11Bold"/>
              <w:rPr>
                <w:rFonts w:cs="Arial"/>
              </w:rPr>
            </w:pPr>
            <w:r w:rsidRPr="007E0B31">
              <w:rPr>
                <w:rFonts w:cs="Arial"/>
              </w:rPr>
              <w:t>Medium Power Station</w:t>
            </w:r>
          </w:p>
        </w:tc>
        <w:tc>
          <w:tcPr>
            <w:tcW w:w="6634" w:type="dxa"/>
            <w:gridSpan w:val="2"/>
          </w:tcPr>
          <w:p w14:paraId="07F15D2F" w14:textId="77777777" w:rsidR="006E351F" w:rsidRPr="007E0B31" w:rsidRDefault="006E351F" w:rsidP="006E351F">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6E351F" w:rsidRPr="007E0B31" w:rsidRDefault="006E351F" w:rsidP="006E351F">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6E351F" w:rsidRPr="007E0B31" w:rsidRDefault="006E351F" w:rsidP="006E351F">
            <w:pPr>
              <w:pStyle w:val="TableArial11"/>
              <w:ind w:left="567" w:hanging="567"/>
              <w:rPr>
                <w:rFonts w:cs="Arial"/>
              </w:rPr>
            </w:pPr>
            <w:r w:rsidRPr="007E0B31">
              <w:rPr>
                <w:rFonts w:cs="Arial"/>
              </w:rPr>
              <w:t>or,</w:t>
            </w:r>
          </w:p>
          <w:p w14:paraId="272C46D3" w14:textId="1BE214D3" w:rsidR="006E351F" w:rsidRPr="007E0B31" w:rsidRDefault="006E351F" w:rsidP="006E351F">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6E351F" w:rsidRPr="007E0B31" w:rsidRDefault="006E351F" w:rsidP="006E351F">
            <w:pPr>
              <w:pStyle w:val="TableArial11"/>
              <w:ind w:left="567" w:hanging="567"/>
              <w:rPr>
                <w:rFonts w:cs="Arial"/>
              </w:rPr>
            </w:pPr>
            <w:r w:rsidRPr="007E0B31">
              <w:rPr>
                <w:rFonts w:cs="Arial"/>
              </w:rPr>
              <w:t>or,</w:t>
            </w:r>
          </w:p>
          <w:p w14:paraId="3F68A2DE" w14:textId="2934E072" w:rsidR="006E351F" w:rsidRPr="007E0B31" w:rsidRDefault="006E351F" w:rsidP="006E351F">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6E351F" w:rsidRPr="007E0B31" w:rsidRDefault="006E351F" w:rsidP="006E351F">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6E351F" w:rsidRPr="007E0B31" w14:paraId="0CDEA8DB" w14:textId="77777777" w:rsidTr="490DE6A8">
        <w:trPr>
          <w:cantSplit/>
        </w:trPr>
        <w:tc>
          <w:tcPr>
            <w:tcW w:w="2884" w:type="dxa"/>
          </w:tcPr>
          <w:p w14:paraId="6558EC81" w14:textId="77777777" w:rsidR="006E351F" w:rsidRPr="007E0B31" w:rsidRDefault="006E351F" w:rsidP="006E351F">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gridSpan w:val="2"/>
          </w:tcPr>
          <w:p w14:paraId="1F75FFAF" w14:textId="77777777" w:rsidR="006E351F" w:rsidRPr="007E0B31" w:rsidRDefault="006E351F" w:rsidP="006E351F">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6E351F" w:rsidRPr="007E0B31" w14:paraId="1172E6F9" w14:textId="77777777" w:rsidTr="490DE6A8">
        <w:trPr>
          <w:cantSplit/>
        </w:trPr>
        <w:tc>
          <w:tcPr>
            <w:tcW w:w="2884" w:type="dxa"/>
          </w:tcPr>
          <w:p w14:paraId="55008996" w14:textId="77777777" w:rsidR="006E351F" w:rsidRPr="007E0B31" w:rsidRDefault="006E351F" w:rsidP="006E351F">
            <w:pPr>
              <w:pStyle w:val="Arial11Bold"/>
              <w:rPr>
                <w:rFonts w:cs="Arial"/>
              </w:rPr>
            </w:pPr>
            <w:r w:rsidRPr="007E0B31">
              <w:rPr>
                <w:rFonts w:cs="Arial"/>
              </w:rPr>
              <w:t>Mills</w:t>
            </w:r>
          </w:p>
        </w:tc>
        <w:tc>
          <w:tcPr>
            <w:tcW w:w="6634" w:type="dxa"/>
            <w:gridSpan w:val="2"/>
          </w:tcPr>
          <w:p w14:paraId="10AB29E5" w14:textId="77777777" w:rsidR="006E351F" w:rsidRPr="007E0B31" w:rsidRDefault="006E351F" w:rsidP="006E351F">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6E351F" w:rsidRPr="007E0B31" w14:paraId="192F1CA5" w14:textId="77777777" w:rsidTr="490DE6A8">
        <w:trPr>
          <w:cantSplit/>
        </w:trPr>
        <w:tc>
          <w:tcPr>
            <w:tcW w:w="2884" w:type="dxa"/>
          </w:tcPr>
          <w:p w14:paraId="00139B74" w14:textId="77777777" w:rsidR="006E351F" w:rsidRPr="007E0B31" w:rsidRDefault="006E351F" w:rsidP="006E351F">
            <w:pPr>
              <w:pStyle w:val="Arial11Bold"/>
              <w:rPr>
                <w:rFonts w:cs="Arial"/>
              </w:rPr>
            </w:pPr>
            <w:r w:rsidRPr="007E0B31">
              <w:rPr>
                <w:rFonts w:cs="Arial"/>
              </w:rPr>
              <w:t>Minimum Generation</w:t>
            </w:r>
          </w:p>
        </w:tc>
        <w:tc>
          <w:tcPr>
            <w:tcW w:w="6634" w:type="dxa"/>
            <w:gridSpan w:val="2"/>
          </w:tcPr>
          <w:p w14:paraId="0B3F5F13" w14:textId="0EA4BB3C" w:rsidR="006E351F" w:rsidRPr="007E0B31" w:rsidRDefault="006E351F" w:rsidP="006E351F">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6E351F" w:rsidRPr="007E0B31" w14:paraId="1A73A6F1" w14:textId="77777777" w:rsidTr="490DE6A8">
        <w:trPr>
          <w:cantSplit/>
        </w:trPr>
        <w:tc>
          <w:tcPr>
            <w:tcW w:w="2884" w:type="dxa"/>
          </w:tcPr>
          <w:p w14:paraId="3F6AA4AD" w14:textId="77777777" w:rsidR="006E351F" w:rsidRPr="007E0B31" w:rsidRDefault="006E351F" w:rsidP="006E351F">
            <w:pPr>
              <w:pStyle w:val="Arial11Bold"/>
              <w:rPr>
                <w:rFonts w:cs="Arial"/>
              </w:rPr>
            </w:pPr>
            <w:r w:rsidRPr="007E0B31">
              <w:rPr>
                <w:rFonts w:cs="Arial"/>
              </w:rPr>
              <w:t>Minimum Active Power Transmission Capacity (PHmin)</w:t>
            </w:r>
          </w:p>
        </w:tc>
        <w:tc>
          <w:tcPr>
            <w:tcW w:w="6634" w:type="dxa"/>
            <w:gridSpan w:val="2"/>
          </w:tcPr>
          <w:p w14:paraId="793C541C" w14:textId="35AD59ED" w:rsidR="006E351F" w:rsidRPr="007E0B31" w:rsidRDefault="006E351F" w:rsidP="006E351F">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6E351F" w:rsidRPr="007E0B31" w14:paraId="58E8AB98" w14:textId="77777777" w:rsidTr="490DE6A8">
        <w:trPr>
          <w:cantSplit/>
        </w:trPr>
        <w:tc>
          <w:tcPr>
            <w:tcW w:w="2884" w:type="dxa"/>
          </w:tcPr>
          <w:p w14:paraId="61D82D43" w14:textId="66177675" w:rsidR="006E351F" w:rsidRPr="007E0B31" w:rsidRDefault="006E351F" w:rsidP="006E351F">
            <w:pPr>
              <w:pStyle w:val="Arial11Bold"/>
              <w:rPr>
                <w:rFonts w:cs="Arial"/>
              </w:rPr>
            </w:pPr>
            <w:r w:rsidRPr="007E0B31">
              <w:rPr>
                <w:rFonts w:cs="Arial"/>
              </w:rPr>
              <w:t>Minimum Import Capacit</w:t>
            </w:r>
            <w:r w:rsidRPr="00A72ACD">
              <w:rPr>
                <w:rFonts w:cs="Arial"/>
              </w:rPr>
              <w:t>y</w:t>
            </w:r>
          </w:p>
        </w:tc>
        <w:tc>
          <w:tcPr>
            <w:tcW w:w="6634" w:type="dxa"/>
            <w:gridSpan w:val="2"/>
          </w:tcPr>
          <w:p w14:paraId="3D4D48A5" w14:textId="565FA500" w:rsidR="006E351F" w:rsidRPr="007E0B31" w:rsidRDefault="006E351F" w:rsidP="006E351F">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6E351F" w:rsidRPr="007E0B31" w14:paraId="42E17AC9" w14:textId="77777777" w:rsidTr="490DE6A8">
        <w:trPr>
          <w:cantSplit/>
        </w:trPr>
        <w:tc>
          <w:tcPr>
            <w:tcW w:w="2884" w:type="dxa"/>
          </w:tcPr>
          <w:p w14:paraId="710BD543" w14:textId="77777777" w:rsidR="006E351F" w:rsidRPr="007E0B31" w:rsidRDefault="006E351F" w:rsidP="006E351F">
            <w:pPr>
              <w:pStyle w:val="Arial11Bold"/>
              <w:rPr>
                <w:rFonts w:cs="Arial"/>
              </w:rPr>
            </w:pPr>
            <w:r w:rsidRPr="007E0B31">
              <w:rPr>
                <w:rFonts w:cs="Arial"/>
              </w:rPr>
              <w:t>Minimum Regulating Level</w:t>
            </w:r>
          </w:p>
        </w:tc>
        <w:tc>
          <w:tcPr>
            <w:tcW w:w="6634" w:type="dxa"/>
            <w:gridSpan w:val="2"/>
          </w:tcPr>
          <w:p w14:paraId="6E014C85" w14:textId="69675277" w:rsidR="006E351F" w:rsidRPr="007E0B31" w:rsidRDefault="006E351F" w:rsidP="006E351F">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6E351F" w:rsidRPr="007E0B31" w14:paraId="7A187781" w14:textId="77777777" w:rsidTr="490DE6A8">
        <w:trPr>
          <w:cantSplit/>
        </w:trPr>
        <w:tc>
          <w:tcPr>
            <w:tcW w:w="2884" w:type="dxa"/>
          </w:tcPr>
          <w:p w14:paraId="5F303D38" w14:textId="77777777" w:rsidR="006E351F" w:rsidRPr="007E0B31" w:rsidRDefault="006E351F" w:rsidP="006E351F">
            <w:pPr>
              <w:pStyle w:val="Arial11Bold"/>
              <w:rPr>
                <w:rFonts w:cs="Arial"/>
              </w:rPr>
            </w:pPr>
            <w:r w:rsidRPr="007E0B31">
              <w:rPr>
                <w:rFonts w:cs="Arial"/>
              </w:rPr>
              <w:t>Minimum Stable Operating Level</w:t>
            </w:r>
          </w:p>
        </w:tc>
        <w:tc>
          <w:tcPr>
            <w:tcW w:w="6634" w:type="dxa"/>
            <w:gridSpan w:val="2"/>
          </w:tcPr>
          <w:p w14:paraId="58A98321" w14:textId="5FFA4BA5" w:rsidR="006E351F" w:rsidRPr="007E0B31" w:rsidRDefault="006E351F" w:rsidP="006E351F">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6E351F" w:rsidRPr="007E0B31" w14:paraId="38E50172" w14:textId="77777777" w:rsidTr="490DE6A8">
        <w:trPr>
          <w:cantSplit/>
        </w:trPr>
        <w:tc>
          <w:tcPr>
            <w:tcW w:w="2884" w:type="dxa"/>
          </w:tcPr>
          <w:p w14:paraId="17AD8CFF" w14:textId="77777777" w:rsidR="006E351F" w:rsidRPr="007E0B31" w:rsidRDefault="006E351F" w:rsidP="006E351F">
            <w:pPr>
              <w:pStyle w:val="Arial11Bold"/>
              <w:rPr>
                <w:rFonts w:cs="Arial"/>
              </w:rPr>
            </w:pPr>
            <w:r w:rsidRPr="007E0B31">
              <w:rPr>
                <w:rFonts w:cs="Arial"/>
              </w:rPr>
              <w:t>Modification</w:t>
            </w:r>
          </w:p>
        </w:tc>
        <w:tc>
          <w:tcPr>
            <w:tcW w:w="6634" w:type="dxa"/>
            <w:gridSpan w:val="2"/>
          </w:tcPr>
          <w:p w14:paraId="7806D34C" w14:textId="2A977A01" w:rsidR="006E351F" w:rsidRPr="007E0B31" w:rsidRDefault="006E351F" w:rsidP="006E351F">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6E351F" w:rsidRPr="007E0B31" w14:paraId="4CD29C19" w14:textId="77777777" w:rsidTr="490DE6A8">
        <w:trPr>
          <w:cantSplit/>
        </w:trPr>
        <w:tc>
          <w:tcPr>
            <w:tcW w:w="2884" w:type="dxa"/>
          </w:tcPr>
          <w:p w14:paraId="44754F8D" w14:textId="77777777" w:rsidR="006E351F" w:rsidRPr="007E0B31" w:rsidRDefault="006E351F" w:rsidP="006E351F">
            <w:pPr>
              <w:pStyle w:val="Arial11Bold"/>
              <w:rPr>
                <w:rFonts w:cs="Arial"/>
              </w:rPr>
            </w:pPr>
            <w:r w:rsidRPr="007E0B31">
              <w:rPr>
                <w:rFonts w:cs="Arial"/>
              </w:rPr>
              <w:t>Mothballed DC Connected Power Park Module</w:t>
            </w:r>
          </w:p>
        </w:tc>
        <w:tc>
          <w:tcPr>
            <w:tcW w:w="6634" w:type="dxa"/>
            <w:gridSpan w:val="2"/>
          </w:tcPr>
          <w:p w14:paraId="6379A598" w14:textId="77777777" w:rsidR="006E351F" w:rsidRPr="007E0B31" w:rsidRDefault="006E351F" w:rsidP="006E351F">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6E351F" w:rsidRPr="007E0B31" w14:paraId="28B4C911" w14:textId="77777777" w:rsidTr="490DE6A8">
        <w:trPr>
          <w:cantSplit/>
        </w:trPr>
        <w:tc>
          <w:tcPr>
            <w:tcW w:w="2884" w:type="dxa"/>
          </w:tcPr>
          <w:p w14:paraId="46BB49CB" w14:textId="77777777" w:rsidR="006E351F" w:rsidRPr="007E0B31" w:rsidRDefault="006E351F" w:rsidP="006E351F">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gridSpan w:val="2"/>
          </w:tcPr>
          <w:p w14:paraId="1A0ABB01" w14:textId="3BD399AA" w:rsidR="006E351F" w:rsidRPr="007E0B31" w:rsidRDefault="006E351F" w:rsidP="006E351F">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6E351F" w:rsidRPr="007E0B31" w14:paraId="05B71069" w14:textId="77777777" w:rsidTr="490DE6A8">
        <w:trPr>
          <w:cantSplit/>
        </w:trPr>
        <w:tc>
          <w:tcPr>
            <w:tcW w:w="2884" w:type="dxa"/>
          </w:tcPr>
          <w:p w14:paraId="3A925164" w14:textId="77777777" w:rsidR="006E351F" w:rsidRPr="007E0B31" w:rsidRDefault="006E351F" w:rsidP="006E351F">
            <w:pPr>
              <w:pStyle w:val="Arial11Bold"/>
              <w:rPr>
                <w:rFonts w:cs="Arial"/>
              </w:rPr>
            </w:pPr>
            <w:r w:rsidRPr="007E0B31">
              <w:rPr>
                <w:rFonts w:cs="Arial"/>
              </w:rPr>
              <w:t>Mothballed HVDC System</w:t>
            </w:r>
          </w:p>
        </w:tc>
        <w:tc>
          <w:tcPr>
            <w:tcW w:w="6634" w:type="dxa"/>
            <w:gridSpan w:val="2"/>
          </w:tcPr>
          <w:p w14:paraId="1A49365B" w14:textId="77777777" w:rsidR="006E351F" w:rsidRPr="007E0B31" w:rsidRDefault="006E351F" w:rsidP="006E351F">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6E351F" w:rsidRPr="007E0B31" w14:paraId="259A95B5" w14:textId="77777777" w:rsidTr="490DE6A8">
        <w:trPr>
          <w:cantSplit/>
        </w:trPr>
        <w:tc>
          <w:tcPr>
            <w:tcW w:w="2884" w:type="dxa"/>
          </w:tcPr>
          <w:p w14:paraId="5AFD4D55" w14:textId="77777777" w:rsidR="006E351F" w:rsidRPr="007E0B31" w:rsidRDefault="006E351F" w:rsidP="006E351F">
            <w:pPr>
              <w:pStyle w:val="Arial11Bold"/>
              <w:rPr>
                <w:rFonts w:cs="Arial"/>
              </w:rPr>
            </w:pPr>
            <w:r w:rsidRPr="007E0B31">
              <w:rPr>
                <w:rFonts w:cs="Arial"/>
              </w:rPr>
              <w:t xml:space="preserve">Mothballed HVDC Converter </w:t>
            </w:r>
          </w:p>
        </w:tc>
        <w:tc>
          <w:tcPr>
            <w:tcW w:w="6634" w:type="dxa"/>
            <w:gridSpan w:val="2"/>
          </w:tcPr>
          <w:p w14:paraId="428C90C4" w14:textId="633A5BA8" w:rsidR="006E351F" w:rsidRPr="007E0B31" w:rsidRDefault="006E351F" w:rsidP="006E351F">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6E351F" w:rsidRPr="007E0B31" w14:paraId="72B47314" w14:textId="77777777" w:rsidTr="490DE6A8">
        <w:trPr>
          <w:cantSplit/>
        </w:trPr>
        <w:tc>
          <w:tcPr>
            <w:tcW w:w="2884" w:type="dxa"/>
          </w:tcPr>
          <w:p w14:paraId="366E06D0" w14:textId="77777777" w:rsidR="006E351F" w:rsidRPr="007E0B31" w:rsidRDefault="006E351F" w:rsidP="006E351F">
            <w:pPr>
              <w:pStyle w:val="Arial11Bold"/>
              <w:rPr>
                <w:rFonts w:cs="Arial"/>
              </w:rPr>
            </w:pPr>
            <w:r w:rsidRPr="007E0B31">
              <w:rPr>
                <w:rFonts w:cs="Arial"/>
              </w:rPr>
              <w:t>Mothballed Generating Unit</w:t>
            </w:r>
          </w:p>
        </w:tc>
        <w:tc>
          <w:tcPr>
            <w:tcW w:w="6634" w:type="dxa"/>
            <w:gridSpan w:val="2"/>
          </w:tcPr>
          <w:p w14:paraId="36082D09" w14:textId="77777777" w:rsidR="006E351F" w:rsidRPr="007E0B31" w:rsidRDefault="006E351F" w:rsidP="006E351F">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6E351F" w:rsidRPr="007E0B31" w14:paraId="1EAD346D" w14:textId="77777777" w:rsidTr="490DE6A8">
        <w:trPr>
          <w:cantSplit/>
        </w:trPr>
        <w:tc>
          <w:tcPr>
            <w:tcW w:w="2884" w:type="dxa"/>
          </w:tcPr>
          <w:p w14:paraId="0FAFCB0B" w14:textId="77777777" w:rsidR="006E351F" w:rsidRPr="007E0B31" w:rsidRDefault="006E351F" w:rsidP="006E351F">
            <w:pPr>
              <w:pStyle w:val="Arial11Bold"/>
              <w:rPr>
                <w:rFonts w:cs="Arial"/>
              </w:rPr>
            </w:pPr>
            <w:r w:rsidRPr="007E0B31">
              <w:rPr>
                <w:rFonts w:cs="Arial"/>
              </w:rPr>
              <w:t>Mothballed Power Generating Module</w:t>
            </w:r>
          </w:p>
        </w:tc>
        <w:tc>
          <w:tcPr>
            <w:tcW w:w="6634" w:type="dxa"/>
            <w:gridSpan w:val="2"/>
          </w:tcPr>
          <w:p w14:paraId="660D1360" w14:textId="77777777" w:rsidR="006E351F" w:rsidRPr="007E0B31" w:rsidRDefault="006E351F" w:rsidP="006E351F">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6E351F" w:rsidRPr="007E0B31" w14:paraId="16C4C365" w14:textId="77777777" w:rsidTr="490DE6A8">
        <w:trPr>
          <w:cantSplit/>
        </w:trPr>
        <w:tc>
          <w:tcPr>
            <w:tcW w:w="2884" w:type="dxa"/>
          </w:tcPr>
          <w:p w14:paraId="75C0F84F" w14:textId="77777777" w:rsidR="006E351F" w:rsidRPr="007E0B31" w:rsidRDefault="006E351F" w:rsidP="006E351F">
            <w:pPr>
              <w:pStyle w:val="Arial11Bold"/>
              <w:rPr>
                <w:rFonts w:cs="Arial"/>
              </w:rPr>
            </w:pPr>
            <w:r w:rsidRPr="007E0B31">
              <w:rPr>
                <w:rFonts w:cs="Arial"/>
              </w:rPr>
              <w:t>Mothballed Power Park Module</w:t>
            </w:r>
          </w:p>
        </w:tc>
        <w:tc>
          <w:tcPr>
            <w:tcW w:w="6634" w:type="dxa"/>
            <w:gridSpan w:val="2"/>
          </w:tcPr>
          <w:p w14:paraId="0702F02E" w14:textId="77777777" w:rsidR="006E351F" w:rsidRPr="007E0B31" w:rsidRDefault="006E351F" w:rsidP="006E351F">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6E351F" w:rsidRPr="007E0B31" w14:paraId="70E6978F" w14:textId="77777777" w:rsidTr="490DE6A8">
        <w:trPr>
          <w:cantSplit/>
        </w:trPr>
        <w:tc>
          <w:tcPr>
            <w:tcW w:w="2884" w:type="dxa"/>
          </w:tcPr>
          <w:p w14:paraId="1588B364" w14:textId="77777777" w:rsidR="006E351F" w:rsidRPr="007E0B31" w:rsidRDefault="006E351F" w:rsidP="006E351F">
            <w:pPr>
              <w:pStyle w:val="Arial11Bold"/>
              <w:rPr>
                <w:rFonts w:cs="Arial"/>
              </w:rPr>
            </w:pPr>
            <w:r w:rsidRPr="007E0B31">
              <w:rPr>
                <w:rFonts w:cs="Arial"/>
              </w:rPr>
              <w:t>Multiple Point of Connection</w:t>
            </w:r>
          </w:p>
        </w:tc>
        <w:tc>
          <w:tcPr>
            <w:tcW w:w="6634" w:type="dxa"/>
            <w:gridSpan w:val="2"/>
          </w:tcPr>
          <w:p w14:paraId="3856B18F" w14:textId="77777777" w:rsidR="006E351F" w:rsidRPr="007E0B31" w:rsidRDefault="006E351F" w:rsidP="006E351F">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6E351F" w:rsidRPr="007E0B31" w14:paraId="121449C6" w14:textId="77777777" w:rsidTr="490DE6A8">
        <w:trPr>
          <w:cantSplit/>
        </w:trPr>
        <w:tc>
          <w:tcPr>
            <w:tcW w:w="2884" w:type="dxa"/>
          </w:tcPr>
          <w:p w14:paraId="3F92EF01" w14:textId="472B5B92" w:rsidR="006E351F" w:rsidRPr="007E0B31" w:rsidRDefault="006E351F" w:rsidP="006E351F">
            <w:pPr>
              <w:pStyle w:val="Arial11Bold"/>
              <w:rPr>
                <w:rFonts w:cs="Arial"/>
              </w:rPr>
            </w:pPr>
            <w:r>
              <w:rPr>
                <w:rFonts w:cs="Arial"/>
              </w:rPr>
              <w:t>MSID</w:t>
            </w:r>
          </w:p>
        </w:tc>
        <w:tc>
          <w:tcPr>
            <w:tcW w:w="6634" w:type="dxa"/>
            <w:gridSpan w:val="2"/>
          </w:tcPr>
          <w:p w14:paraId="02E7CF9C" w14:textId="66BD8694" w:rsidR="006E351F" w:rsidRPr="007E0B31" w:rsidRDefault="006E351F" w:rsidP="006E351F">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6E351F" w:rsidRPr="007E0B31" w14:paraId="270F25D3" w14:textId="77777777" w:rsidTr="490DE6A8">
        <w:trPr>
          <w:cantSplit/>
        </w:trPr>
        <w:tc>
          <w:tcPr>
            <w:tcW w:w="2884" w:type="dxa"/>
          </w:tcPr>
          <w:p w14:paraId="59513645" w14:textId="77777777" w:rsidR="006E351F" w:rsidRPr="007E0B31" w:rsidRDefault="006E351F" w:rsidP="006E351F">
            <w:pPr>
              <w:pStyle w:val="Arial11Bold"/>
              <w:rPr>
                <w:rFonts w:cs="Arial"/>
              </w:rPr>
            </w:pPr>
            <w:r w:rsidRPr="007E0B31">
              <w:rPr>
                <w:rFonts w:cs="Arial"/>
              </w:rPr>
              <w:t>National Demand</w:t>
            </w:r>
          </w:p>
        </w:tc>
        <w:tc>
          <w:tcPr>
            <w:tcW w:w="6634" w:type="dxa"/>
            <w:gridSpan w:val="2"/>
          </w:tcPr>
          <w:p w14:paraId="1B9BCF82" w14:textId="77777777" w:rsidR="006E351F" w:rsidRPr="007E0B31" w:rsidRDefault="006E351F" w:rsidP="006E351F">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6E351F" w:rsidRPr="007E0B31" w:rsidRDefault="006E351F" w:rsidP="006E351F">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6E351F" w:rsidRPr="007E0B31" w:rsidRDefault="006E351F" w:rsidP="006E351F">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6E351F" w:rsidRPr="007E0B31" w:rsidRDefault="006E351F" w:rsidP="006E351F">
            <w:pPr>
              <w:pStyle w:val="TableArial11"/>
              <w:ind w:left="567" w:hanging="567"/>
              <w:rPr>
                <w:rFonts w:cs="Arial"/>
              </w:rPr>
            </w:pPr>
            <w:r w:rsidRPr="007E0B31">
              <w:rPr>
                <w:rFonts w:cs="Arial"/>
              </w:rPr>
              <w:t>minus:-</w:t>
            </w:r>
          </w:p>
          <w:p w14:paraId="20CE4D0F" w14:textId="099874B8" w:rsidR="006E351F" w:rsidRPr="007E0B31" w:rsidRDefault="006E351F" w:rsidP="006E351F">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6E351F" w:rsidRPr="007E0B31" w:rsidRDefault="006E351F" w:rsidP="006E351F">
            <w:pPr>
              <w:pStyle w:val="TableArial11"/>
              <w:ind w:left="567" w:hanging="567"/>
              <w:rPr>
                <w:rFonts w:cs="Arial"/>
              </w:rPr>
            </w:pPr>
            <w:r w:rsidRPr="007E0B31">
              <w:rPr>
                <w:rFonts w:cs="Arial"/>
              </w:rPr>
              <w:t>and, for the purposes of this definition, does not include:-</w:t>
            </w:r>
          </w:p>
          <w:p w14:paraId="2D54BE24" w14:textId="77777777" w:rsidR="006E351F" w:rsidRPr="007E0B31" w:rsidRDefault="006E351F" w:rsidP="006E351F">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6E351F" w:rsidRPr="007E0B31" w14:paraId="004C280C" w14:textId="77777777" w:rsidTr="490DE6A8">
        <w:trPr>
          <w:cantSplit/>
        </w:trPr>
        <w:tc>
          <w:tcPr>
            <w:tcW w:w="2884" w:type="dxa"/>
          </w:tcPr>
          <w:p w14:paraId="0B2AD2B7" w14:textId="77777777" w:rsidR="006E351F" w:rsidRPr="007E0B31" w:rsidRDefault="006E351F" w:rsidP="006E351F">
            <w:pPr>
              <w:pStyle w:val="Arial11Bold"/>
              <w:rPr>
                <w:rFonts w:cs="Arial"/>
              </w:rPr>
            </w:pPr>
            <w:r w:rsidRPr="007E0B31">
              <w:rPr>
                <w:rFonts w:cs="Arial"/>
              </w:rPr>
              <w:t>National Electricity Transmission System</w:t>
            </w:r>
          </w:p>
        </w:tc>
        <w:tc>
          <w:tcPr>
            <w:tcW w:w="6634" w:type="dxa"/>
            <w:gridSpan w:val="2"/>
          </w:tcPr>
          <w:p w14:paraId="04E27FC4" w14:textId="77777777" w:rsidR="006E351F" w:rsidRPr="007E0B31" w:rsidRDefault="006E351F" w:rsidP="006E351F">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6E351F" w:rsidRPr="007E0B31" w14:paraId="76C1171A" w14:textId="77777777" w:rsidTr="490DE6A8">
        <w:trPr>
          <w:cantSplit/>
        </w:trPr>
        <w:tc>
          <w:tcPr>
            <w:tcW w:w="2884" w:type="dxa"/>
          </w:tcPr>
          <w:p w14:paraId="04A8FD6D" w14:textId="77777777" w:rsidR="006E351F" w:rsidRPr="007E0B31" w:rsidRDefault="006E351F" w:rsidP="006E351F">
            <w:pPr>
              <w:pStyle w:val="Arial11Bold"/>
              <w:rPr>
                <w:rFonts w:cs="Arial"/>
              </w:rPr>
            </w:pPr>
            <w:r w:rsidRPr="007E0B31">
              <w:rPr>
                <w:rFonts w:cs="Arial"/>
              </w:rPr>
              <w:t>National Electricity Transmission System Demand</w:t>
            </w:r>
          </w:p>
        </w:tc>
        <w:tc>
          <w:tcPr>
            <w:tcW w:w="6634" w:type="dxa"/>
            <w:gridSpan w:val="2"/>
          </w:tcPr>
          <w:p w14:paraId="620EE064" w14:textId="77777777" w:rsidR="006E351F" w:rsidRPr="007E0B31" w:rsidRDefault="006E351F" w:rsidP="006E351F">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6E351F" w:rsidRPr="007E0B31" w:rsidRDefault="006E351F" w:rsidP="006E351F">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6E351F" w:rsidRPr="007E0B31" w:rsidRDefault="006E351F" w:rsidP="006E351F">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6E351F" w:rsidRPr="007E0B31" w:rsidRDefault="006E351F" w:rsidP="006E351F">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6E351F" w:rsidRPr="007E0B31" w:rsidRDefault="006E351F" w:rsidP="006E351F">
            <w:pPr>
              <w:pStyle w:val="TableArial11"/>
              <w:ind w:left="567" w:hanging="567"/>
              <w:rPr>
                <w:rFonts w:cs="Arial"/>
              </w:rPr>
            </w:pPr>
            <w:r w:rsidRPr="007E0B31">
              <w:rPr>
                <w:rFonts w:cs="Arial"/>
              </w:rPr>
              <w:t>and, for the purposes of this definition, includes:-</w:t>
            </w:r>
          </w:p>
          <w:p w14:paraId="7D711860" w14:textId="2BFE9E03" w:rsidR="006E351F" w:rsidRPr="007E0B31" w:rsidRDefault="006E351F" w:rsidP="006E351F">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6E351F" w:rsidRPr="007E0B31" w14:paraId="74597BE5" w14:textId="77777777" w:rsidTr="490DE6A8">
        <w:trPr>
          <w:cantSplit/>
        </w:trPr>
        <w:tc>
          <w:tcPr>
            <w:tcW w:w="2884" w:type="dxa"/>
          </w:tcPr>
          <w:p w14:paraId="68A046F0" w14:textId="77777777" w:rsidR="006E351F" w:rsidRPr="007E0B31" w:rsidRDefault="006E351F" w:rsidP="006E351F">
            <w:pPr>
              <w:pStyle w:val="Arial11Bold"/>
              <w:rPr>
                <w:rFonts w:cs="Arial"/>
              </w:rPr>
            </w:pPr>
            <w:r w:rsidRPr="007E0B31">
              <w:rPr>
                <w:rFonts w:cs="Arial"/>
              </w:rPr>
              <w:t xml:space="preserve">National Electricity Transmission System Losses </w:t>
            </w:r>
          </w:p>
        </w:tc>
        <w:tc>
          <w:tcPr>
            <w:tcW w:w="6634" w:type="dxa"/>
            <w:gridSpan w:val="2"/>
          </w:tcPr>
          <w:p w14:paraId="67CE6730" w14:textId="77777777" w:rsidR="006E351F" w:rsidRPr="007E0B31" w:rsidRDefault="006E351F" w:rsidP="006E351F">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6E351F" w:rsidRPr="007E0B31" w14:paraId="48376211" w14:textId="77777777" w:rsidTr="490DE6A8">
        <w:trPr>
          <w:cantSplit/>
        </w:trPr>
        <w:tc>
          <w:tcPr>
            <w:tcW w:w="2884" w:type="dxa"/>
          </w:tcPr>
          <w:p w14:paraId="27F2E9C4" w14:textId="77777777" w:rsidR="006E351F" w:rsidRPr="007E0B31" w:rsidDel="00E0556C" w:rsidRDefault="006E351F" w:rsidP="006E351F">
            <w:pPr>
              <w:pStyle w:val="Arial11Bold"/>
              <w:rPr>
                <w:rFonts w:cs="Arial"/>
              </w:rPr>
            </w:pPr>
            <w:r w:rsidRPr="007E0B31">
              <w:rPr>
                <w:rFonts w:cs="Arial"/>
              </w:rPr>
              <w:t>National Electricity Transmission System Operator Area</w:t>
            </w:r>
          </w:p>
        </w:tc>
        <w:tc>
          <w:tcPr>
            <w:tcW w:w="6634" w:type="dxa"/>
            <w:gridSpan w:val="2"/>
          </w:tcPr>
          <w:p w14:paraId="2CFEDB7F" w14:textId="10304099" w:rsidR="006E351F" w:rsidRPr="007E0B31" w:rsidRDefault="006E351F" w:rsidP="006E351F">
            <w:pPr>
              <w:pStyle w:val="TableArial11"/>
              <w:rPr>
                <w:rFonts w:cs="Arial"/>
              </w:rPr>
            </w:pPr>
            <w:r w:rsidRPr="007E0B31">
              <w:rPr>
                <w:rFonts w:cs="Arial"/>
              </w:rPr>
              <w:t xml:space="preserve">Has the meaning set out in Schedule 1 of </w:t>
            </w:r>
            <w:r>
              <w:rPr>
                <w:rFonts w:cs="Arial"/>
                <w:b/>
              </w:rPr>
              <w:t>The Company</w:t>
            </w:r>
            <w:r w:rsidRPr="007E0B31">
              <w:rPr>
                <w:rFonts w:cs="Arial"/>
                <w:b/>
              </w:rPr>
              <w:t>'s Transmission Licence</w:t>
            </w:r>
            <w:r w:rsidRPr="007E0B31">
              <w:rPr>
                <w:rFonts w:cs="Arial"/>
              </w:rPr>
              <w:t>.</w:t>
            </w:r>
          </w:p>
        </w:tc>
      </w:tr>
      <w:tr w:rsidR="006E351F" w:rsidRPr="007E0B31" w14:paraId="55416822" w14:textId="77777777" w:rsidTr="490DE6A8">
        <w:trPr>
          <w:cantSplit/>
        </w:trPr>
        <w:tc>
          <w:tcPr>
            <w:tcW w:w="2884" w:type="dxa"/>
          </w:tcPr>
          <w:p w14:paraId="0FB9F23B" w14:textId="77777777" w:rsidR="006E351F" w:rsidRPr="007E0B31" w:rsidRDefault="006E351F" w:rsidP="006E351F">
            <w:pPr>
              <w:pStyle w:val="Arial11Bold"/>
              <w:rPr>
                <w:rFonts w:cs="Arial"/>
              </w:rPr>
            </w:pPr>
            <w:r w:rsidRPr="007E0B31">
              <w:rPr>
                <w:rFonts w:cs="Arial"/>
              </w:rPr>
              <w:t>National Electricity Transmission System Study Network Data File</w:t>
            </w:r>
          </w:p>
        </w:tc>
        <w:tc>
          <w:tcPr>
            <w:tcW w:w="6634" w:type="dxa"/>
            <w:gridSpan w:val="2"/>
          </w:tcPr>
          <w:p w14:paraId="6B8E82EB" w14:textId="1125D6F8" w:rsidR="006E351F" w:rsidRPr="007E0B31" w:rsidRDefault="006E351F" w:rsidP="006E351F">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6E351F" w:rsidRPr="007E0B31" w14:paraId="59CB3966" w14:textId="77777777" w:rsidTr="490DE6A8">
        <w:trPr>
          <w:cantSplit/>
        </w:trPr>
        <w:tc>
          <w:tcPr>
            <w:tcW w:w="2884" w:type="dxa"/>
          </w:tcPr>
          <w:p w14:paraId="4944B672" w14:textId="77777777" w:rsidR="006E351F" w:rsidRPr="007E0B31" w:rsidRDefault="006E351F" w:rsidP="006E351F">
            <w:pPr>
              <w:pStyle w:val="Arial11Bold"/>
              <w:rPr>
                <w:rFonts w:cs="Arial"/>
              </w:rPr>
            </w:pPr>
            <w:r w:rsidRPr="007E0B31">
              <w:rPr>
                <w:rFonts w:cs="Arial"/>
              </w:rPr>
              <w:t>National Electricity Transmission System Warning</w:t>
            </w:r>
          </w:p>
        </w:tc>
        <w:tc>
          <w:tcPr>
            <w:tcW w:w="6634" w:type="dxa"/>
            <w:gridSpan w:val="2"/>
          </w:tcPr>
          <w:p w14:paraId="6C1801F0" w14:textId="3FBAE0F4" w:rsidR="006E351F" w:rsidRPr="007E0B31" w:rsidRDefault="006E351F" w:rsidP="006E351F">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6E351F" w:rsidRPr="007E0B31" w:rsidRDefault="006E351F" w:rsidP="006E351F">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6E351F" w:rsidRPr="007E0B31" w:rsidRDefault="006E351F" w:rsidP="006E351F">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6E351F" w:rsidRPr="007E0B31" w:rsidRDefault="006E351F" w:rsidP="006E351F">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6E351F" w:rsidRPr="007E0B31" w:rsidRDefault="006E351F" w:rsidP="006E351F">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6E351F" w:rsidRPr="007E0B31" w14:paraId="01E8D3C9" w14:textId="77777777" w:rsidTr="490DE6A8">
        <w:trPr>
          <w:cantSplit/>
        </w:trPr>
        <w:tc>
          <w:tcPr>
            <w:tcW w:w="2884" w:type="dxa"/>
          </w:tcPr>
          <w:p w14:paraId="6465F3EA" w14:textId="77777777" w:rsidR="006E351F" w:rsidRPr="007E0B31" w:rsidRDefault="006E351F" w:rsidP="006E351F">
            <w:pPr>
              <w:pStyle w:val="Arial11Bold"/>
              <w:rPr>
                <w:rFonts w:cs="Arial"/>
              </w:rPr>
            </w:pPr>
            <w:r w:rsidRPr="007E0B31">
              <w:rPr>
                <w:rFonts w:cs="Arial"/>
              </w:rPr>
              <w:t xml:space="preserve">National Electricity Transmission System Warning - Demand Control Imminent </w:t>
            </w:r>
          </w:p>
        </w:tc>
        <w:tc>
          <w:tcPr>
            <w:tcW w:w="6634" w:type="dxa"/>
            <w:gridSpan w:val="2"/>
          </w:tcPr>
          <w:p w14:paraId="364B4D7F" w14:textId="1DE41AB1" w:rsidR="006E351F" w:rsidRPr="007E0B31" w:rsidRDefault="006E351F" w:rsidP="006E351F">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6E351F" w:rsidRPr="007E0B31" w14:paraId="5619AA14" w14:textId="77777777" w:rsidTr="490DE6A8">
        <w:trPr>
          <w:cantSplit/>
        </w:trPr>
        <w:tc>
          <w:tcPr>
            <w:tcW w:w="2884" w:type="dxa"/>
          </w:tcPr>
          <w:p w14:paraId="32EB5FAD" w14:textId="77777777" w:rsidR="006E351F" w:rsidRPr="007E0B31" w:rsidRDefault="006E351F" w:rsidP="006E351F">
            <w:pPr>
              <w:pStyle w:val="Arial11Bold"/>
              <w:rPr>
                <w:rFonts w:cs="Arial"/>
              </w:rPr>
            </w:pPr>
            <w:r w:rsidRPr="007E0B31">
              <w:rPr>
                <w:rFonts w:cs="Arial"/>
              </w:rPr>
              <w:t>National Electricity Transmission System Warning - Electricity Margin Notice</w:t>
            </w:r>
          </w:p>
        </w:tc>
        <w:tc>
          <w:tcPr>
            <w:tcW w:w="6634" w:type="dxa"/>
            <w:gridSpan w:val="2"/>
          </w:tcPr>
          <w:p w14:paraId="0AC22BDE" w14:textId="108F5E71" w:rsidR="006E351F" w:rsidRPr="007E0B31" w:rsidRDefault="006E351F" w:rsidP="006E351F">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6E351F" w:rsidRPr="00333F56" w14:paraId="63F60E1D" w14:textId="77777777" w:rsidTr="490DE6A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6E351F" w:rsidRPr="00333F56" w:rsidRDefault="006E351F" w:rsidP="006E351F">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gridSpan w:val="2"/>
            <w:tcBorders>
              <w:top w:val="single" w:sz="4" w:space="0" w:color="auto"/>
              <w:left w:val="single" w:sz="4" w:space="0" w:color="auto"/>
              <w:bottom w:val="single" w:sz="4" w:space="0" w:color="auto"/>
              <w:right w:val="single" w:sz="4" w:space="0" w:color="auto"/>
            </w:tcBorders>
            <w:shd w:val="clear" w:color="auto" w:fill="auto"/>
          </w:tcPr>
          <w:p w14:paraId="626F53FD" w14:textId="5ED02276" w:rsidR="006E351F" w:rsidRPr="00333F56" w:rsidRDefault="006E351F" w:rsidP="006E351F">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6E351F" w:rsidRPr="007E0B31" w14:paraId="799F5D77" w14:textId="77777777" w:rsidTr="490DE6A8">
        <w:trPr>
          <w:cantSplit/>
        </w:trPr>
        <w:tc>
          <w:tcPr>
            <w:tcW w:w="2884" w:type="dxa"/>
          </w:tcPr>
          <w:p w14:paraId="77FD5C8F" w14:textId="77777777" w:rsidR="006E351F" w:rsidRPr="007E0B31" w:rsidRDefault="006E351F" w:rsidP="006E351F">
            <w:pPr>
              <w:pStyle w:val="Arial11Bold"/>
              <w:rPr>
                <w:rFonts w:cs="Arial"/>
              </w:rPr>
            </w:pPr>
            <w:r w:rsidRPr="007E0B31">
              <w:rPr>
                <w:rFonts w:cs="Arial"/>
              </w:rPr>
              <w:t xml:space="preserve">National Electricity Transmission System Warning - High Risk of Demand Reduction </w:t>
            </w:r>
          </w:p>
        </w:tc>
        <w:tc>
          <w:tcPr>
            <w:tcW w:w="6634" w:type="dxa"/>
            <w:gridSpan w:val="2"/>
          </w:tcPr>
          <w:p w14:paraId="4DD4D940" w14:textId="77777777" w:rsidR="006E351F" w:rsidRPr="007E0B31" w:rsidRDefault="006E351F" w:rsidP="006E351F">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6E351F" w:rsidRPr="005C32A6" w14:paraId="11604B47" w14:textId="77777777" w:rsidTr="490DE6A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6E351F" w:rsidRPr="005C32A6" w:rsidRDefault="006E351F" w:rsidP="006E351F">
            <w:pPr>
              <w:pStyle w:val="Arial11Bold"/>
              <w:rPr>
                <w:rFonts w:cs="Arial"/>
              </w:rPr>
            </w:pPr>
            <w:r w:rsidRPr="56193979">
              <w:rPr>
                <w:rFonts w:cs="Arial"/>
              </w:rPr>
              <w:t>National Electricity Transmission System Warning - High Risk of Embedded Generation Reduction  </w:t>
            </w:r>
          </w:p>
        </w:tc>
        <w:tc>
          <w:tcPr>
            <w:tcW w:w="6634" w:type="dxa"/>
            <w:gridSpan w:val="2"/>
            <w:tcBorders>
              <w:top w:val="single" w:sz="4" w:space="0" w:color="auto"/>
              <w:left w:val="single" w:sz="4" w:space="0" w:color="auto"/>
              <w:bottom w:val="single" w:sz="4" w:space="0" w:color="auto"/>
              <w:right w:val="single" w:sz="4" w:space="0" w:color="auto"/>
            </w:tcBorders>
            <w:shd w:val="clear" w:color="auto" w:fill="auto"/>
          </w:tcPr>
          <w:p w14:paraId="2BC3CB70" w14:textId="561ECE80" w:rsidR="006E351F" w:rsidRPr="005C32A6" w:rsidRDefault="006E351F" w:rsidP="006E351F">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6E351F" w:rsidRPr="007E0B31" w14:paraId="363916FF" w14:textId="77777777" w:rsidTr="490DE6A8">
        <w:trPr>
          <w:cantSplit/>
        </w:trPr>
        <w:tc>
          <w:tcPr>
            <w:tcW w:w="2884" w:type="dxa"/>
          </w:tcPr>
          <w:p w14:paraId="79FD6F69" w14:textId="291AFEB3" w:rsidR="006E351F" w:rsidRPr="00F82697" w:rsidRDefault="006E351F" w:rsidP="006E351F">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6E351F" w:rsidRPr="007E0B31" w:rsidRDefault="006E351F" w:rsidP="006E351F">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gridSpan w:val="2"/>
          </w:tcPr>
          <w:p w14:paraId="06AD022C" w14:textId="0A6972F0" w:rsidR="006E351F" w:rsidRPr="007E0B31" w:rsidRDefault="006E351F" w:rsidP="006E351F">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6E351F" w:rsidRPr="007E0B31" w14:paraId="54897286" w14:textId="77777777" w:rsidTr="490DE6A8">
        <w:trPr>
          <w:cantSplit/>
        </w:trPr>
        <w:tc>
          <w:tcPr>
            <w:tcW w:w="2884" w:type="dxa"/>
          </w:tcPr>
          <w:p w14:paraId="319EB794" w14:textId="77777777" w:rsidR="006E351F" w:rsidRPr="007E0B31" w:rsidRDefault="006E351F" w:rsidP="006E351F">
            <w:pPr>
              <w:pStyle w:val="Arial11Bold"/>
              <w:rPr>
                <w:rFonts w:cs="Arial"/>
              </w:rPr>
            </w:pPr>
            <w:r w:rsidRPr="007E0B31">
              <w:rPr>
                <w:rFonts w:cs="Arial"/>
              </w:rPr>
              <w:t>National Electricity Transmission System Warning - Risk of System Disturbance</w:t>
            </w:r>
          </w:p>
        </w:tc>
        <w:tc>
          <w:tcPr>
            <w:tcW w:w="6634" w:type="dxa"/>
            <w:gridSpan w:val="2"/>
          </w:tcPr>
          <w:p w14:paraId="30F57B56" w14:textId="6726D14B" w:rsidR="006E351F" w:rsidRPr="007E0B31" w:rsidRDefault="006E351F" w:rsidP="006E351F">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6E351F" w:rsidRPr="007E0B31" w14:paraId="41B7C8BE" w14:textId="77777777" w:rsidTr="490DE6A8">
        <w:trPr>
          <w:cantSplit/>
        </w:trPr>
        <w:tc>
          <w:tcPr>
            <w:tcW w:w="2884" w:type="dxa"/>
          </w:tcPr>
          <w:p w14:paraId="6202E479" w14:textId="7629FE16" w:rsidR="006E351F" w:rsidRPr="007E0B31" w:rsidRDefault="006E351F" w:rsidP="006E351F">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gridSpan w:val="2"/>
          </w:tcPr>
          <w:p w14:paraId="2403D2B9" w14:textId="20C8455E" w:rsidR="006E351F" w:rsidRPr="007E0B31" w:rsidRDefault="006E351F" w:rsidP="006E351F">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6E351F" w:rsidRPr="007E0B31" w14:paraId="063EB174" w14:textId="77777777" w:rsidTr="490DE6A8">
        <w:trPr>
          <w:cantSplit/>
        </w:trPr>
        <w:tc>
          <w:tcPr>
            <w:tcW w:w="2884" w:type="dxa"/>
          </w:tcPr>
          <w:p w14:paraId="37FB682E" w14:textId="77777777" w:rsidR="006E351F" w:rsidRPr="007E0B31" w:rsidRDefault="006E351F" w:rsidP="006E351F">
            <w:pPr>
              <w:pStyle w:val="Arial11Bold"/>
              <w:rPr>
                <w:rFonts w:cs="Arial"/>
              </w:rPr>
            </w:pPr>
            <w:r w:rsidRPr="007E0B31">
              <w:rPr>
                <w:rFonts w:cs="Arial"/>
              </w:rPr>
              <w:t>Network Data</w:t>
            </w:r>
          </w:p>
        </w:tc>
        <w:tc>
          <w:tcPr>
            <w:tcW w:w="6634" w:type="dxa"/>
            <w:gridSpan w:val="2"/>
          </w:tcPr>
          <w:p w14:paraId="42D87CF6" w14:textId="57380595" w:rsidR="006E351F" w:rsidRPr="007E0B31" w:rsidRDefault="006E351F" w:rsidP="006E351F">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6E351F" w:rsidRPr="007E0B31" w14:paraId="5CCE23CF" w14:textId="77777777" w:rsidTr="490DE6A8">
        <w:trPr>
          <w:cantSplit/>
        </w:trPr>
        <w:tc>
          <w:tcPr>
            <w:tcW w:w="2884" w:type="dxa"/>
          </w:tcPr>
          <w:p w14:paraId="32A9362E" w14:textId="66E2C1A5" w:rsidR="006E351F" w:rsidRPr="00012DF8" w:rsidRDefault="006E351F" w:rsidP="006E351F">
            <w:pPr>
              <w:pStyle w:val="Arial11Bold"/>
              <w:rPr>
                <w:rFonts w:cs="Arial"/>
              </w:rPr>
            </w:pPr>
            <w:r w:rsidRPr="002510FF">
              <w:rPr>
                <w:rFonts w:cs="Arial"/>
              </w:rPr>
              <w:t>Network Frequency Perturbation Plot</w:t>
            </w:r>
          </w:p>
        </w:tc>
        <w:tc>
          <w:tcPr>
            <w:tcW w:w="6634" w:type="dxa"/>
            <w:gridSpan w:val="2"/>
          </w:tcPr>
          <w:p w14:paraId="242BB7C1" w14:textId="77777777" w:rsidR="006E351F" w:rsidRPr="002510FF" w:rsidRDefault="006E351F" w:rsidP="006E351F">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6E351F" w:rsidRPr="002510FF" w:rsidRDefault="006E351F" w:rsidP="006E351F">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6E351F" w:rsidRPr="002510FF" w:rsidRDefault="006E351F" w:rsidP="006E351F">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6E351F" w:rsidRPr="00012DF8" w:rsidRDefault="006E351F" w:rsidP="006E351F">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6E351F" w:rsidRPr="007E0B31" w14:paraId="110E5A97" w14:textId="77777777" w:rsidTr="490DE6A8">
        <w:trPr>
          <w:cantSplit/>
        </w:trPr>
        <w:tc>
          <w:tcPr>
            <w:tcW w:w="2884" w:type="dxa"/>
          </w:tcPr>
          <w:p w14:paraId="470DA843" w14:textId="771D09CC" w:rsidR="006E351F" w:rsidRPr="00AE104B" w:rsidRDefault="006E351F" w:rsidP="006E351F">
            <w:pPr>
              <w:pStyle w:val="Arial11Bold"/>
              <w:rPr>
                <w:rFonts w:cs="Arial"/>
              </w:rPr>
            </w:pPr>
            <w:r w:rsidRPr="00AE104B">
              <w:rPr>
                <w:rFonts w:cs="Arial"/>
              </w:rPr>
              <w:t>Network Gas Supply Emergency</w:t>
            </w:r>
          </w:p>
        </w:tc>
        <w:tc>
          <w:tcPr>
            <w:tcW w:w="6634" w:type="dxa"/>
            <w:gridSpan w:val="2"/>
          </w:tcPr>
          <w:p w14:paraId="71FCF9F7" w14:textId="300DD61D" w:rsidR="006E351F" w:rsidRPr="00AE104B" w:rsidRDefault="006E351F" w:rsidP="006E351F">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6E351F" w:rsidRPr="007E0B31" w14:paraId="50F13394" w14:textId="77777777" w:rsidTr="490DE6A8">
        <w:trPr>
          <w:cantSplit/>
        </w:trPr>
        <w:tc>
          <w:tcPr>
            <w:tcW w:w="2884" w:type="dxa"/>
          </w:tcPr>
          <w:p w14:paraId="2E2A5894" w14:textId="77777777" w:rsidR="006E351F" w:rsidRPr="007E0B31" w:rsidRDefault="006E351F" w:rsidP="006E351F">
            <w:pPr>
              <w:pStyle w:val="Arial11Bold"/>
              <w:rPr>
                <w:rFonts w:cs="Arial"/>
              </w:rPr>
            </w:pPr>
            <w:r w:rsidRPr="007E0B31">
              <w:rPr>
                <w:rFonts w:cs="Arial"/>
              </w:rPr>
              <w:t>Network Operator</w:t>
            </w:r>
          </w:p>
        </w:tc>
        <w:tc>
          <w:tcPr>
            <w:tcW w:w="6634" w:type="dxa"/>
            <w:gridSpan w:val="2"/>
          </w:tcPr>
          <w:p w14:paraId="2994EA67" w14:textId="77777777" w:rsidR="006E351F" w:rsidRPr="007E0B31" w:rsidRDefault="006E351F" w:rsidP="006E351F">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6E351F" w:rsidRPr="007E0B31" w14:paraId="7261B1B3" w14:textId="77777777" w:rsidTr="490DE6A8">
        <w:trPr>
          <w:cantSplit/>
        </w:trPr>
        <w:tc>
          <w:tcPr>
            <w:tcW w:w="2884" w:type="dxa"/>
          </w:tcPr>
          <w:p w14:paraId="6140C6D1" w14:textId="78E67F2C" w:rsidR="006E351F" w:rsidRPr="00803955" w:rsidRDefault="006E351F" w:rsidP="006E351F">
            <w:pPr>
              <w:pStyle w:val="Arial11Bold"/>
              <w:rPr>
                <w:rFonts w:cs="Arial"/>
              </w:rPr>
            </w:pPr>
            <w:r w:rsidRPr="00803955">
              <w:rPr>
                <w:rFonts w:cs="Arial"/>
              </w:rPr>
              <w:t>NGET</w:t>
            </w:r>
          </w:p>
        </w:tc>
        <w:tc>
          <w:tcPr>
            <w:tcW w:w="6634" w:type="dxa"/>
            <w:gridSpan w:val="2"/>
          </w:tcPr>
          <w:p w14:paraId="0D182575" w14:textId="7BBDF97A" w:rsidR="006E351F" w:rsidRPr="007E0B31" w:rsidRDefault="006E351F" w:rsidP="006E351F">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6E351F" w:rsidRPr="007E0B31" w14:paraId="604B5261" w14:textId="77777777" w:rsidTr="490DE6A8">
        <w:trPr>
          <w:cantSplit/>
        </w:trPr>
        <w:tc>
          <w:tcPr>
            <w:tcW w:w="2884" w:type="dxa"/>
          </w:tcPr>
          <w:p w14:paraId="2623F54E" w14:textId="01991352" w:rsidR="006E351F" w:rsidRPr="00D0602D" w:rsidRDefault="006E351F" w:rsidP="006E351F">
            <w:pPr>
              <w:pStyle w:val="Arial11Bold"/>
              <w:rPr>
                <w:rFonts w:cs="Arial"/>
              </w:rPr>
            </w:pPr>
            <w:r w:rsidRPr="002510FF">
              <w:rPr>
                <w:rFonts w:cs="Arial"/>
              </w:rPr>
              <w:t>Nichols Chart</w:t>
            </w:r>
          </w:p>
        </w:tc>
        <w:tc>
          <w:tcPr>
            <w:tcW w:w="6634" w:type="dxa"/>
            <w:gridSpan w:val="2"/>
          </w:tcPr>
          <w:p w14:paraId="4C86893A" w14:textId="422AF3BB" w:rsidR="006E351F" w:rsidRPr="00D0602D" w:rsidRDefault="006E351F" w:rsidP="006E351F">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6E351F" w:rsidRPr="007E0B31" w14:paraId="7E70E3CF" w14:textId="77777777" w:rsidTr="490DE6A8">
        <w:trPr>
          <w:cantSplit/>
        </w:trPr>
        <w:tc>
          <w:tcPr>
            <w:tcW w:w="2884" w:type="dxa"/>
          </w:tcPr>
          <w:p w14:paraId="5C3F33DF" w14:textId="77777777" w:rsidR="006E351F" w:rsidRPr="007E0B31" w:rsidRDefault="006E351F" w:rsidP="006E351F">
            <w:pPr>
              <w:pStyle w:val="Arial11Bold"/>
              <w:rPr>
                <w:rFonts w:cs="Arial"/>
              </w:rPr>
            </w:pPr>
            <w:r w:rsidRPr="007E0B31">
              <w:rPr>
                <w:rFonts w:cs="Arial"/>
              </w:rPr>
              <w:t>No-Load Field Voltage</w:t>
            </w:r>
          </w:p>
        </w:tc>
        <w:tc>
          <w:tcPr>
            <w:tcW w:w="6634" w:type="dxa"/>
            <w:gridSpan w:val="2"/>
          </w:tcPr>
          <w:p w14:paraId="7FB5D9C9" w14:textId="77777777" w:rsidR="006E351F" w:rsidRPr="007E0B31" w:rsidRDefault="006E351F" w:rsidP="006E351F">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6E351F" w:rsidRPr="007E0B31" w14:paraId="31E3CC2E" w14:textId="77777777" w:rsidTr="490DE6A8">
        <w:trPr>
          <w:cantSplit/>
        </w:trPr>
        <w:tc>
          <w:tcPr>
            <w:tcW w:w="2884" w:type="dxa"/>
          </w:tcPr>
          <w:p w14:paraId="4BE07CB3" w14:textId="77777777" w:rsidR="006E351F" w:rsidRPr="007E0B31" w:rsidRDefault="006E351F" w:rsidP="006E351F">
            <w:pPr>
              <w:pStyle w:val="Arial11Bold"/>
              <w:rPr>
                <w:rFonts w:cs="Arial"/>
              </w:rPr>
            </w:pPr>
            <w:r w:rsidRPr="007E0B31">
              <w:rPr>
                <w:rFonts w:cs="Arial"/>
              </w:rPr>
              <w:t>No System Connection</w:t>
            </w:r>
          </w:p>
        </w:tc>
        <w:tc>
          <w:tcPr>
            <w:tcW w:w="6634" w:type="dxa"/>
            <w:gridSpan w:val="2"/>
          </w:tcPr>
          <w:p w14:paraId="7E1CCCA5" w14:textId="77777777" w:rsidR="006E351F" w:rsidRPr="007E0B31" w:rsidRDefault="006E351F" w:rsidP="006E351F">
            <w:pPr>
              <w:pStyle w:val="TableArial11"/>
              <w:rPr>
                <w:rFonts w:cs="Arial"/>
              </w:rPr>
            </w:pPr>
            <w:r w:rsidRPr="007E0B31">
              <w:rPr>
                <w:rFonts w:cs="Arial"/>
              </w:rPr>
              <w:t>As defined in OC8A.1.6.2 and OC8B.1.7.2</w:t>
            </w:r>
            <w:r>
              <w:rPr>
                <w:rFonts w:cs="Arial"/>
              </w:rPr>
              <w:t>.</w:t>
            </w:r>
          </w:p>
        </w:tc>
      </w:tr>
      <w:tr w:rsidR="006E351F" w:rsidRPr="007E0B31" w14:paraId="19692180" w14:textId="77777777" w:rsidTr="490DE6A8">
        <w:trPr>
          <w:cantSplit/>
        </w:trPr>
        <w:tc>
          <w:tcPr>
            <w:tcW w:w="2884" w:type="dxa"/>
          </w:tcPr>
          <w:p w14:paraId="7BE22D98" w14:textId="3A2FC6EB" w:rsidR="006E351F" w:rsidRPr="00BC445E" w:rsidRDefault="006E351F" w:rsidP="006E351F">
            <w:pPr>
              <w:pStyle w:val="Arial11Bold"/>
              <w:rPr>
                <w:rFonts w:cs="Arial"/>
              </w:rPr>
            </w:pPr>
            <w:r w:rsidRPr="002510FF">
              <w:rPr>
                <w:rFonts w:cs="Arial"/>
              </w:rPr>
              <w:t>Non-CUSC Party</w:t>
            </w:r>
          </w:p>
        </w:tc>
        <w:tc>
          <w:tcPr>
            <w:tcW w:w="6634" w:type="dxa"/>
            <w:gridSpan w:val="2"/>
          </w:tcPr>
          <w:p w14:paraId="2EFC201F" w14:textId="55EEFEE9" w:rsidR="006E351F" w:rsidRPr="00BC445E" w:rsidRDefault="006E351F" w:rsidP="006E351F">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6E351F" w:rsidRPr="007E0B31" w14:paraId="1B3105BA" w14:textId="77777777" w:rsidTr="490DE6A8">
        <w:trPr>
          <w:cantSplit/>
        </w:trPr>
        <w:tc>
          <w:tcPr>
            <w:tcW w:w="2884" w:type="dxa"/>
          </w:tcPr>
          <w:p w14:paraId="1DED6A82" w14:textId="76D91D6B" w:rsidR="006E351F" w:rsidRPr="00DD7E1A" w:rsidRDefault="006E351F" w:rsidP="006E351F">
            <w:pPr>
              <w:pStyle w:val="Arial11Bold"/>
              <w:rPr>
                <w:rFonts w:cs="Arial"/>
                <w:szCs w:val="22"/>
              </w:rPr>
            </w:pPr>
            <w:r w:rsidRPr="00DB341C">
              <w:rPr>
                <w:rFonts w:cs="Arial"/>
              </w:rPr>
              <w:t>Non-Synchronous Electricity Storage Module</w:t>
            </w:r>
          </w:p>
        </w:tc>
        <w:tc>
          <w:tcPr>
            <w:tcW w:w="6634" w:type="dxa"/>
            <w:gridSpan w:val="2"/>
          </w:tcPr>
          <w:p w14:paraId="381BBD11" w14:textId="03B1FEAF" w:rsidR="006E351F" w:rsidRPr="00DD7E1A" w:rsidRDefault="006E351F" w:rsidP="006E351F">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soley of one or more </w:t>
            </w:r>
            <w:r w:rsidRPr="00DB341C">
              <w:rPr>
                <w:rFonts w:cs="Arial"/>
                <w:b/>
              </w:rPr>
              <w:t>Non-Synchronous Electricity Storage Units</w:t>
            </w:r>
            <w:r w:rsidRPr="00DB341C">
              <w:rPr>
                <w:rFonts w:cs="Arial"/>
              </w:rPr>
              <w:t>.</w:t>
            </w:r>
          </w:p>
        </w:tc>
      </w:tr>
      <w:tr w:rsidR="006E351F" w:rsidRPr="007E0B31" w14:paraId="59C66FC2" w14:textId="77777777" w:rsidTr="490DE6A8">
        <w:trPr>
          <w:cantSplit/>
        </w:trPr>
        <w:tc>
          <w:tcPr>
            <w:tcW w:w="2884" w:type="dxa"/>
          </w:tcPr>
          <w:p w14:paraId="42528E88" w14:textId="2432B8B1" w:rsidR="006E351F" w:rsidRPr="00DD7E1A" w:rsidRDefault="006E351F" w:rsidP="006E351F">
            <w:pPr>
              <w:pStyle w:val="Arial11Bold"/>
              <w:rPr>
                <w:rFonts w:cs="Arial"/>
              </w:rPr>
            </w:pPr>
            <w:r w:rsidRPr="00DD7E1A">
              <w:rPr>
                <w:rFonts w:cs="Arial"/>
                <w:szCs w:val="22"/>
              </w:rPr>
              <w:t>Notification of User’s Intention to Operate</w:t>
            </w:r>
          </w:p>
        </w:tc>
        <w:tc>
          <w:tcPr>
            <w:tcW w:w="6634" w:type="dxa"/>
            <w:gridSpan w:val="2"/>
          </w:tcPr>
          <w:p w14:paraId="7432BE96" w14:textId="11A89A65" w:rsidR="006E351F" w:rsidRPr="00DD7E1A" w:rsidRDefault="006E351F" w:rsidP="006E351F">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6E351F" w:rsidRPr="007E0B31" w14:paraId="31537B23" w14:textId="77777777" w:rsidTr="490DE6A8">
        <w:trPr>
          <w:cantSplit/>
        </w:trPr>
        <w:tc>
          <w:tcPr>
            <w:tcW w:w="2884" w:type="dxa"/>
          </w:tcPr>
          <w:p w14:paraId="0B1CCC78" w14:textId="675E426A" w:rsidR="006E351F" w:rsidRPr="007E0B31" w:rsidRDefault="006E351F" w:rsidP="006E351F">
            <w:pPr>
              <w:pStyle w:val="Arial11Bold"/>
              <w:rPr>
                <w:rFonts w:cs="Arial"/>
              </w:rPr>
            </w:pPr>
            <w:bookmarkStart w:id="48" w:name="_DV_C45"/>
            <w:r w:rsidRPr="007E0B31">
              <w:rPr>
                <w:rFonts w:cs="Arial"/>
              </w:rPr>
              <w:t>Notification of User’s Intention to Synchronise</w:t>
            </w:r>
            <w:bookmarkEnd w:id="48"/>
          </w:p>
        </w:tc>
        <w:tc>
          <w:tcPr>
            <w:tcW w:w="6634" w:type="dxa"/>
            <w:gridSpan w:val="2"/>
          </w:tcPr>
          <w:p w14:paraId="6ADCBD35" w14:textId="0DA3F6C9" w:rsidR="006E351F" w:rsidRPr="007E0B31" w:rsidRDefault="006E351F" w:rsidP="006E351F">
            <w:pPr>
              <w:pStyle w:val="TableArial11"/>
              <w:rPr>
                <w:rFonts w:cs="Arial"/>
              </w:rPr>
            </w:pPr>
            <w:bookmarkStart w:id="49"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49"/>
          </w:p>
        </w:tc>
      </w:tr>
      <w:tr w:rsidR="006E351F" w:rsidRPr="007E0B31" w14:paraId="6F3AAFE1" w14:textId="77777777" w:rsidTr="490DE6A8">
        <w:trPr>
          <w:cantSplit/>
        </w:trPr>
        <w:tc>
          <w:tcPr>
            <w:tcW w:w="2884" w:type="dxa"/>
          </w:tcPr>
          <w:p w14:paraId="03F8CDD9" w14:textId="77777777" w:rsidR="006E351F" w:rsidRPr="00DD7E1A" w:rsidRDefault="006E351F" w:rsidP="006E351F">
            <w:pPr>
              <w:pStyle w:val="Arial11Bold"/>
              <w:rPr>
                <w:rFonts w:cs="Arial"/>
                <w:szCs w:val="22"/>
              </w:rPr>
            </w:pPr>
            <w:r w:rsidRPr="00B11B83">
              <w:t xml:space="preserve">Non-Controllable Electricity Storage Equipment </w:t>
            </w:r>
          </w:p>
        </w:tc>
        <w:tc>
          <w:tcPr>
            <w:tcW w:w="6634" w:type="dxa"/>
            <w:gridSpan w:val="2"/>
          </w:tcPr>
          <w:p w14:paraId="7AFDA1F2" w14:textId="77777777" w:rsidR="006E351F" w:rsidRPr="00DD7E1A" w:rsidRDefault="006E351F" w:rsidP="006E351F">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6E351F" w:rsidRPr="007E0B31" w14:paraId="6BE07DD9" w14:textId="77777777" w:rsidTr="490DE6A8">
        <w:trPr>
          <w:cantSplit/>
        </w:trPr>
        <w:tc>
          <w:tcPr>
            <w:tcW w:w="2884" w:type="dxa"/>
          </w:tcPr>
          <w:p w14:paraId="768646E5" w14:textId="36D40080" w:rsidR="006E351F" w:rsidRPr="00DD7E1A" w:rsidRDefault="006E351F" w:rsidP="006E351F">
            <w:pPr>
              <w:pStyle w:val="Arial11Bold"/>
              <w:rPr>
                <w:rFonts w:cs="Arial"/>
              </w:rPr>
            </w:pPr>
            <w:r w:rsidRPr="00DD7E1A">
              <w:rPr>
                <w:rFonts w:cs="Arial"/>
                <w:szCs w:val="22"/>
              </w:rPr>
              <w:t>Non-Dynamic Frequency Response Service</w:t>
            </w:r>
          </w:p>
        </w:tc>
        <w:tc>
          <w:tcPr>
            <w:tcW w:w="6634" w:type="dxa"/>
            <w:gridSpan w:val="2"/>
          </w:tcPr>
          <w:p w14:paraId="185ABBBA" w14:textId="1A0ABCC4" w:rsidR="006E351F" w:rsidRPr="00DD7E1A" w:rsidRDefault="006E351F" w:rsidP="006E351F">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6E351F" w:rsidRPr="007E0B31" w14:paraId="73951D04" w14:textId="77777777" w:rsidTr="490DE6A8">
        <w:trPr>
          <w:cantSplit/>
        </w:trPr>
        <w:tc>
          <w:tcPr>
            <w:tcW w:w="2884" w:type="dxa"/>
          </w:tcPr>
          <w:p w14:paraId="6AA7C24E" w14:textId="77777777" w:rsidR="006E351F" w:rsidRPr="007E0B31" w:rsidRDefault="006E351F" w:rsidP="006E351F">
            <w:pPr>
              <w:pStyle w:val="Arial11Bold"/>
              <w:rPr>
                <w:rFonts w:cs="Arial"/>
              </w:rPr>
            </w:pPr>
            <w:r w:rsidRPr="007E0B31">
              <w:rPr>
                <w:rFonts w:cs="Arial"/>
              </w:rPr>
              <w:t>Non-Embedded Customer</w:t>
            </w:r>
          </w:p>
        </w:tc>
        <w:tc>
          <w:tcPr>
            <w:tcW w:w="6634" w:type="dxa"/>
            <w:gridSpan w:val="2"/>
          </w:tcPr>
          <w:p w14:paraId="40D62D50" w14:textId="77777777" w:rsidR="006E351F" w:rsidRPr="007E0B31" w:rsidRDefault="006E351F" w:rsidP="006E351F">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6E351F" w:rsidRPr="007E0B31" w14:paraId="74A5AC4F" w14:textId="77777777" w:rsidTr="490DE6A8">
        <w:trPr>
          <w:cantSplit/>
        </w:trPr>
        <w:tc>
          <w:tcPr>
            <w:tcW w:w="2884" w:type="dxa"/>
          </w:tcPr>
          <w:p w14:paraId="397A4B64" w14:textId="77777777" w:rsidR="006E351F" w:rsidRPr="007E0B31" w:rsidRDefault="006E351F" w:rsidP="006E351F">
            <w:pPr>
              <w:pStyle w:val="Arial11Bold"/>
              <w:rPr>
                <w:rFonts w:cs="Arial"/>
              </w:rPr>
            </w:pPr>
            <w:r w:rsidRPr="00B61F80">
              <w:t>Non-Synchronous Electricity Storage Module</w:t>
            </w:r>
          </w:p>
        </w:tc>
        <w:tc>
          <w:tcPr>
            <w:tcW w:w="6634" w:type="dxa"/>
            <w:gridSpan w:val="2"/>
          </w:tcPr>
          <w:p w14:paraId="23AB1086" w14:textId="77777777" w:rsidR="006E351F" w:rsidRPr="007E0B31" w:rsidRDefault="006E351F" w:rsidP="006E351F">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6E351F" w:rsidRPr="007E0B31" w14:paraId="3C739ACC" w14:textId="77777777" w:rsidTr="490DE6A8">
        <w:trPr>
          <w:cantSplit/>
        </w:trPr>
        <w:tc>
          <w:tcPr>
            <w:tcW w:w="2884" w:type="dxa"/>
          </w:tcPr>
          <w:p w14:paraId="12D0456B" w14:textId="77777777" w:rsidR="006E351F" w:rsidRPr="007E0B31" w:rsidRDefault="006E351F" w:rsidP="006E351F">
            <w:pPr>
              <w:pStyle w:val="Arial11Bold"/>
              <w:rPr>
                <w:rFonts w:cs="Arial"/>
              </w:rPr>
            </w:pPr>
            <w:r>
              <w:t>Non-Synchronous Electricity Storage Unit</w:t>
            </w:r>
          </w:p>
        </w:tc>
        <w:tc>
          <w:tcPr>
            <w:tcW w:w="6634" w:type="dxa"/>
            <w:gridSpan w:val="2"/>
          </w:tcPr>
          <w:p w14:paraId="5B03D0F1" w14:textId="77777777" w:rsidR="006E351F" w:rsidRPr="007E0B31" w:rsidRDefault="006E351F" w:rsidP="006E351F">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6E351F" w:rsidRPr="007E0B31" w14:paraId="35CF6FC2" w14:textId="77777777" w:rsidTr="490DE6A8">
        <w:trPr>
          <w:cantSplit/>
        </w:trPr>
        <w:tc>
          <w:tcPr>
            <w:tcW w:w="2884" w:type="dxa"/>
          </w:tcPr>
          <w:p w14:paraId="3A87232E" w14:textId="77777777" w:rsidR="006E351F" w:rsidRPr="007E0B31" w:rsidRDefault="006E351F" w:rsidP="006E351F">
            <w:pPr>
              <w:pStyle w:val="Arial11Bold"/>
              <w:rPr>
                <w:rFonts w:cs="Arial"/>
              </w:rPr>
            </w:pPr>
            <w:r w:rsidRPr="007E0B31">
              <w:rPr>
                <w:rFonts w:cs="Arial"/>
              </w:rPr>
              <w:t>Non-Synchronous Generating Unit</w:t>
            </w:r>
          </w:p>
        </w:tc>
        <w:tc>
          <w:tcPr>
            <w:tcW w:w="6634" w:type="dxa"/>
            <w:gridSpan w:val="2"/>
          </w:tcPr>
          <w:p w14:paraId="6D5D77F2" w14:textId="77777777" w:rsidR="006E351F" w:rsidRPr="007E0B31" w:rsidRDefault="006E351F" w:rsidP="006E351F">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6E351F" w:rsidRPr="007E0B31" w14:paraId="64B4C18C" w14:textId="77777777" w:rsidTr="490DE6A8">
        <w:trPr>
          <w:cantSplit/>
        </w:trPr>
        <w:tc>
          <w:tcPr>
            <w:tcW w:w="2884" w:type="dxa"/>
          </w:tcPr>
          <w:p w14:paraId="71FF2E3B" w14:textId="77777777" w:rsidR="006E351F" w:rsidRPr="007E0B31" w:rsidRDefault="006E351F" w:rsidP="006E351F">
            <w:pPr>
              <w:pStyle w:val="Arial11Bold"/>
              <w:rPr>
                <w:rFonts w:cs="Arial"/>
              </w:rPr>
            </w:pPr>
            <w:r w:rsidRPr="007E0B31">
              <w:rPr>
                <w:rFonts w:cs="Arial"/>
              </w:rPr>
              <w:t>Normal CCGT Module</w:t>
            </w:r>
          </w:p>
        </w:tc>
        <w:tc>
          <w:tcPr>
            <w:tcW w:w="6634" w:type="dxa"/>
            <w:gridSpan w:val="2"/>
          </w:tcPr>
          <w:p w14:paraId="659D7595" w14:textId="77777777" w:rsidR="006E351F" w:rsidRPr="007E0B31" w:rsidRDefault="006E351F" w:rsidP="006E351F">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6E351F" w:rsidRPr="007E0B31" w14:paraId="7EBC18BA" w14:textId="77777777" w:rsidTr="490DE6A8">
        <w:trPr>
          <w:cantSplit/>
        </w:trPr>
        <w:tc>
          <w:tcPr>
            <w:tcW w:w="2884" w:type="dxa"/>
          </w:tcPr>
          <w:p w14:paraId="057211B2" w14:textId="77777777" w:rsidR="006E351F" w:rsidRPr="007E0B31" w:rsidRDefault="006E351F" w:rsidP="006E351F">
            <w:pPr>
              <w:pStyle w:val="Arial11Bold"/>
              <w:rPr>
                <w:rFonts w:cs="Arial"/>
              </w:rPr>
            </w:pPr>
            <w:r w:rsidRPr="007E0B31">
              <w:rPr>
                <w:rFonts w:cs="Arial"/>
              </w:rPr>
              <w:t>Novel Unit</w:t>
            </w:r>
          </w:p>
        </w:tc>
        <w:tc>
          <w:tcPr>
            <w:tcW w:w="6634" w:type="dxa"/>
            <w:gridSpan w:val="2"/>
          </w:tcPr>
          <w:p w14:paraId="041D9A7B" w14:textId="77777777" w:rsidR="006E351F" w:rsidRPr="007E0B31" w:rsidRDefault="006E351F" w:rsidP="006E351F">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6E351F" w:rsidRPr="007E0B31" w14:paraId="1296A4A5" w14:textId="77777777" w:rsidTr="490DE6A8">
        <w:trPr>
          <w:cantSplit/>
        </w:trPr>
        <w:tc>
          <w:tcPr>
            <w:tcW w:w="2884" w:type="dxa"/>
          </w:tcPr>
          <w:p w14:paraId="110D92AE" w14:textId="77777777" w:rsidR="006E351F" w:rsidRPr="007E0B31" w:rsidRDefault="006E351F" w:rsidP="006E351F">
            <w:pPr>
              <w:pStyle w:val="Arial11Bold"/>
              <w:rPr>
                <w:rFonts w:cs="Arial"/>
              </w:rPr>
            </w:pPr>
            <w:r w:rsidRPr="007E0B31">
              <w:rPr>
                <w:rFonts w:cs="Arial"/>
              </w:rPr>
              <w:t>OC9 De-synchronised Island Procedure</w:t>
            </w:r>
          </w:p>
        </w:tc>
        <w:tc>
          <w:tcPr>
            <w:tcW w:w="6634" w:type="dxa"/>
            <w:gridSpan w:val="2"/>
          </w:tcPr>
          <w:p w14:paraId="50C0E178" w14:textId="77777777" w:rsidR="006E351F" w:rsidRPr="007E0B31" w:rsidRDefault="006E351F" w:rsidP="006E351F">
            <w:pPr>
              <w:pStyle w:val="TableArial11"/>
              <w:rPr>
                <w:rFonts w:cs="Arial"/>
                <w:b/>
                <w:u w:val="single"/>
              </w:rPr>
            </w:pPr>
            <w:r w:rsidRPr="007E0B31">
              <w:rPr>
                <w:rFonts w:cs="Arial"/>
              </w:rPr>
              <w:t>Has the meaning set out in OC9.5.4.</w:t>
            </w:r>
          </w:p>
        </w:tc>
      </w:tr>
      <w:tr w:rsidR="006E351F" w:rsidRPr="007E0B31" w14:paraId="5C71F10A" w14:textId="77777777" w:rsidTr="490DE6A8">
        <w:trPr>
          <w:cantSplit/>
        </w:trPr>
        <w:tc>
          <w:tcPr>
            <w:tcW w:w="2884" w:type="dxa"/>
          </w:tcPr>
          <w:p w14:paraId="3836FE92" w14:textId="77777777" w:rsidR="006E351F" w:rsidRPr="007E0B31" w:rsidRDefault="006E351F" w:rsidP="006E351F">
            <w:pPr>
              <w:pStyle w:val="Arial11Bold"/>
              <w:rPr>
                <w:rFonts w:cs="Arial"/>
              </w:rPr>
            </w:pPr>
            <w:r w:rsidRPr="007E0B31">
              <w:rPr>
                <w:rFonts w:cs="Arial"/>
              </w:rPr>
              <w:t>Offshore</w:t>
            </w:r>
          </w:p>
        </w:tc>
        <w:tc>
          <w:tcPr>
            <w:tcW w:w="6634" w:type="dxa"/>
            <w:gridSpan w:val="2"/>
          </w:tcPr>
          <w:p w14:paraId="30D0FC75" w14:textId="77777777" w:rsidR="006E351F" w:rsidRPr="007E0B31" w:rsidRDefault="006E351F" w:rsidP="006E351F">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6E351F" w:rsidRPr="007E0B31" w14:paraId="2FDEEA9F" w14:textId="77777777" w:rsidTr="490DE6A8">
        <w:trPr>
          <w:cantSplit/>
        </w:trPr>
        <w:tc>
          <w:tcPr>
            <w:tcW w:w="2884" w:type="dxa"/>
          </w:tcPr>
          <w:p w14:paraId="1A38F2FD" w14:textId="77777777" w:rsidR="006E351F" w:rsidRPr="007E0B31" w:rsidRDefault="006E351F" w:rsidP="006E351F">
            <w:pPr>
              <w:pStyle w:val="Arial11Bold"/>
              <w:rPr>
                <w:rFonts w:cs="Arial"/>
                <w:highlight w:val="yellow"/>
              </w:rPr>
            </w:pPr>
            <w:r w:rsidRPr="007E0B31">
              <w:rPr>
                <w:rFonts w:cs="Arial"/>
              </w:rPr>
              <w:t>Offshore DC Converter</w:t>
            </w:r>
          </w:p>
        </w:tc>
        <w:tc>
          <w:tcPr>
            <w:tcW w:w="6634" w:type="dxa"/>
            <w:gridSpan w:val="2"/>
          </w:tcPr>
          <w:p w14:paraId="15CE8C09" w14:textId="77777777" w:rsidR="006E351F" w:rsidRPr="007E0B31" w:rsidRDefault="006E351F" w:rsidP="006E351F">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6E351F" w:rsidRPr="007E0B31" w14:paraId="073DD467" w14:textId="77777777" w:rsidTr="490DE6A8">
        <w:trPr>
          <w:cantSplit/>
        </w:trPr>
        <w:tc>
          <w:tcPr>
            <w:tcW w:w="2884" w:type="dxa"/>
          </w:tcPr>
          <w:p w14:paraId="15DB95D4" w14:textId="77777777" w:rsidR="006E351F" w:rsidRPr="007E0B31" w:rsidRDefault="006E351F" w:rsidP="006E351F">
            <w:pPr>
              <w:pStyle w:val="Arial11Bold"/>
              <w:rPr>
                <w:rFonts w:cs="Arial"/>
                <w:highlight w:val="yellow"/>
              </w:rPr>
            </w:pPr>
            <w:r w:rsidRPr="007E0B31">
              <w:rPr>
                <w:rFonts w:cs="Arial"/>
              </w:rPr>
              <w:t>Offshore HVDC Converter</w:t>
            </w:r>
          </w:p>
        </w:tc>
        <w:tc>
          <w:tcPr>
            <w:tcW w:w="6634" w:type="dxa"/>
            <w:gridSpan w:val="2"/>
          </w:tcPr>
          <w:p w14:paraId="240FA51B" w14:textId="77777777" w:rsidR="006E351F" w:rsidRPr="007E0B31" w:rsidRDefault="006E351F" w:rsidP="006E351F">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6E351F" w:rsidRPr="007E0B31" w14:paraId="19F4B6C3" w14:textId="77777777" w:rsidTr="490DE6A8">
        <w:trPr>
          <w:cantSplit/>
        </w:trPr>
        <w:tc>
          <w:tcPr>
            <w:tcW w:w="2884" w:type="dxa"/>
          </w:tcPr>
          <w:p w14:paraId="6A0A33DB" w14:textId="77777777" w:rsidR="006E351F" w:rsidRPr="007E0B31" w:rsidRDefault="006E351F" w:rsidP="006E351F">
            <w:pPr>
              <w:pStyle w:val="Arial11Bold"/>
              <w:rPr>
                <w:rFonts w:cs="Arial"/>
              </w:rPr>
            </w:pPr>
            <w:r w:rsidRPr="007E0B31">
              <w:rPr>
                <w:rFonts w:cs="Arial"/>
              </w:rPr>
              <w:t>Offshore Development Information Statement</w:t>
            </w:r>
          </w:p>
        </w:tc>
        <w:tc>
          <w:tcPr>
            <w:tcW w:w="6634" w:type="dxa"/>
            <w:gridSpan w:val="2"/>
          </w:tcPr>
          <w:p w14:paraId="24743A7E" w14:textId="7F19CF94" w:rsidR="006E351F" w:rsidRPr="007E0B31" w:rsidRDefault="006E351F" w:rsidP="006E351F">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Special Condition C4 of </w:t>
            </w:r>
            <w:r>
              <w:rPr>
                <w:rFonts w:cs="Arial"/>
                <w:b/>
              </w:rPr>
              <w:t>The Company</w:t>
            </w:r>
            <w:r w:rsidRPr="007E0B31">
              <w:rPr>
                <w:rFonts w:cs="Arial"/>
                <w:b/>
              </w:rPr>
              <w:t>’s Transmission Licence</w:t>
            </w:r>
            <w:r w:rsidRPr="007E0B31">
              <w:rPr>
                <w:rFonts w:cs="Arial"/>
              </w:rPr>
              <w:t>.</w:t>
            </w:r>
          </w:p>
        </w:tc>
      </w:tr>
      <w:tr w:rsidR="006E351F" w:rsidRPr="007E0B31" w14:paraId="7F1359D2" w14:textId="77777777" w:rsidTr="490DE6A8">
        <w:trPr>
          <w:cantSplit/>
        </w:trPr>
        <w:tc>
          <w:tcPr>
            <w:tcW w:w="2884" w:type="dxa"/>
          </w:tcPr>
          <w:p w14:paraId="5C141926" w14:textId="77777777" w:rsidR="006E351F" w:rsidRPr="007E0B31" w:rsidRDefault="006E351F" w:rsidP="006E351F">
            <w:pPr>
              <w:pStyle w:val="Arial11Bold"/>
              <w:rPr>
                <w:rFonts w:cs="Arial"/>
              </w:rPr>
            </w:pPr>
            <w:r w:rsidRPr="007E0B31">
              <w:rPr>
                <w:rFonts w:cs="Arial"/>
              </w:rPr>
              <w:t>Offshore Generating Unit</w:t>
            </w:r>
          </w:p>
        </w:tc>
        <w:tc>
          <w:tcPr>
            <w:tcW w:w="6634" w:type="dxa"/>
            <w:gridSpan w:val="2"/>
          </w:tcPr>
          <w:p w14:paraId="0A15BD7F" w14:textId="7F54D471" w:rsidR="006E351F" w:rsidRPr="007E0B31" w:rsidRDefault="006E351F" w:rsidP="006E351F">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6E351F" w:rsidRPr="007E0B31" w14:paraId="099E0414" w14:textId="77777777" w:rsidTr="490DE6A8">
        <w:trPr>
          <w:cantSplit/>
        </w:trPr>
        <w:tc>
          <w:tcPr>
            <w:tcW w:w="2884" w:type="dxa"/>
          </w:tcPr>
          <w:p w14:paraId="2469BF55" w14:textId="77777777" w:rsidR="006E351F" w:rsidRPr="007E0B31" w:rsidRDefault="006E351F" w:rsidP="006E351F">
            <w:pPr>
              <w:pStyle w:val="Arial11Bold"/>
              <w:rPr>
                <w:rFonts w:cs="Arial"/>
              </w:rPr>
            </w:pPr>
            <w:r w:rsidRPr="007E0B31">
              <w:rPr>
                <w:rFonts w:cs="Arial"/>
              </w:rPr>
              <w:t>Offshore Grid Entry Point</w:t>
            </w:r>
          </w:p>
        </w:tc>
        <w:tc>
          <w:tcPr>
            <w:tcW w:w="6634" w:type="dxa"/>
            <w:gridSpan w:val="2"/>
          </w:tcPr>
          <w:p w14:paraId="07DDE50B" w14:textId="77777777" w:rsidR="006E351F" w:rsidRPr="007E0B31" w:rsidRDefault="006E351F" w:rsidP="006E351F">
            <w:pPr>
              <w:pStyle w:val="TableArial11"/>
              <w:rPr>
                <w:rFonts w:cs="Arial"/>
              </w:rPr>
            </w:pPr>
            <w:r w:rsidRPr="007E0B31">
              <w:rPr>
                <w:rFonts w:cs="Arial"/>
              </w:rPr>
              <w:t>In the case of:-</w:t>
            </w:r>
          </w:p>
          <w:p w14:paraId="66A87D35" w14:textId="7466F127" w:rsidR="006E351F" w:rsidRPr="007E0B31" w:rsidRDefault="006E351F" w:rsidP="006E351F">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6E351F" w:rsidRPr="007E0B31" w:rsidRDefault="006E351F" w:rsidP="006E351F">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6E351F" w:rsidRPr="007E0B31" w:rsidRDefault="006E351F" w:rsidP="006E351F">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6E351F" w:rsidRPr="007E0B31" w14:paraId="7B9B7031" w14:textId="77777777" w:rsidTr="490DE6A8">
        <w:trPr>
          <w:cantSplit/>
        </w:trPr>
        <w:tc>
          <w:tcPr>
            <w:tcW w:w="2884" w:type="dxa"/>
          </w:tcPr>
          <w:p w14:paraId="20A69062" w14:textId="6974D298" w:rsidR="006E351F" w:rsidRPr="007E0B31" w:rsidRDefault="006E351F" w:rsidP="006E351F">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gridSpan w:val="2"/>
          </w:tcPr>
          <w:p w14:paraId="555CDC4B" w14:textId="75FEC68C" w:rsidR="006E351F" w:rsidRPr="00785E5F" w:rsidRDefault="006E351F" w:rsidP="006E351F">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6E351F" w:rsidRPr="00785E5F" w:rsidRDefault="006E351F" w:rsidP="006E351F">
            <w:pPr>
              <w:pStyle w:val="Default"/>
              <w:jc w:val="both"/>
              <w:rPr>
                <w:sz w:val="20"/>
                <w:szCs w:val="20"/>
              </w:rPr>
            </w:pPr>
          </w:p>
          <w:p w14:paraId="30FDBA32" w14:textId="585B9D16" w:rsidR="006E351F" w:rsidRPr="00BA1BD4" w:rsidRDefault="006E351F" w:rsidP="006E351F">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6E351F" w:rsidRPr="007E0B31" w14:paraId="664F02B9" w14:textId="77777777" w:rsidTr="490DE6A8">
        <w:trPr>
          <w:cantSplit/>
        </w:trPr>
        <w:tc>
          <w:tcPr>
            <w:tcW w:w="2884" w:type="dxa"/>
          </w:tcPr>
          <w:p w14:paraId="0E0F222D" w14:textId="77777777" w:rsidR="006E351F" w:rsidRPr="007E0B31" w:rsidRDefault="006E351F" w:rsidP="006E351F">
            <w:pPr>
              <w:pStyle w:val="Arial11Bold"/>
              <w:rPr>
                <w:rFonts w:cs="Arial"/>
              </w:rPr>
            </w:pPr>
            <w:r w:rsidRPr="007E0B31">
              <w:rPr>
                <w:rFonts w:cs="Arial"/>
              </w:rPr>
              <w:t>Offshore Non-Synchronous Generating Unit</w:t>
            </w:r>
          </w:p>
        </w:tc>
        <w:tc>
          <w:tcPr>
            <w:tcW w:w="6634" w:type="dxa"/>
            <w:gridSpan w:val="2"/>
          </w:tcPr>
          <w:p w14:paraId="759EC095" w14:textId="12A9D85E" w:rsidR="006E351F" w:rsidRPr="007E0B31" w:rsidRDefault="006E351F" w:rsidP="006E351F">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6E351F" w:rsidRPr="007E0B31" w14:paraId="549C699C" w14:textId="77777777" w:rsidTr="490DE6A8">
        <w:trPr>
          <w:cantSplit/>
        </w:trPr>
        <w:tc>
          <w:tcPr>
            <w:tcW w:w="2884" w:type="dxa"/>
          </w:tcPr>
          <w:p w14:paraId="002850F2" w14:textId="77777777" w:rsidR="006E351F" w:rsidRPr="007E0B31" w:rsidRDefault="006E351F" w:rsidP="006E351F">
            <w:pPr>
              <w:pStyle w:val="Arial11Bold"/>
              <w:rPr>
                <w:rFonts w:cs="Arial"/>
              </w:rPr>
            </w:pPr>
            <w:r w:rsidRPr="007E0B31">
              <w:rPr>
                <w:rFonts w:cs="Arial"/>
              </w:rPr>
              <w:t>Offshore Platform</w:t>
            </w:r>
          </w:p>
        </w:tc>
        <w:tc>
          <w:tcPr>
            <w:tcW w:w="6634" w:type="dxa"/>
            <w:gridSpan w:val="2"/>
          </w:tcPr>
          <w:p w14:paraId="25B6104F" w14:textId="77777777" w:rsidR="006E351F" w:rsidRPr="007E0B31" w:rsidRDefault="006E351F" w:rsidP="006E351F">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6E351F" w:rsidRPr="007E0B31" w14:paraId="76D5DA50" w14:textId="77777777" w:rsidTr="490DE6A8">
        <w:trPr>
          <w:cantSplit/>
        </w:trPr>
        <w:tc>
          <w:tcPr>
            <w:tcW w:w="2884" w:type="dxa"/>
          </w:tcPr>
          <w:p w14:paraId="0F8C75C5" w14:textId="77777777" w:rsidR="006E351F" w:rsidRPr="007E0B31" w:rsidRDefault="006E351F" w:rsidP="006E351F">
            <w:pPr>
              <w:pStyle w:val="Arial11Bold"/>
              <w:rPr>
                <w:rFonts w:cs="Arial"/>
              </w:rPr>
            </w:pPr>
            <w:r w:rsidRPr="007E0B31">
              <w:rPr>
                <w:rFonts w:cs="Arial"/>
              </w:rPr>
              <w:t>Offshore Power Park Module</w:t>
            </w:r>
          </w:p>
        </w:tc>
        <w:tc>
          <w:tcPr>
            <w:tcW w:w="6634" w:type="dxa"/>
            <w:gridSpan w:val="2"/>
          </w:tcPr>
          <w:p w14:paraId="1A8EAFDB" w14:textId="77777777" w:rsidR="006E351F" w:rsidRPr="007E0B31" w:rsidRDefault="006E351F" w:rsidP="006E351F">
            <w:pPr>
              <w:pStyle w:val="TableArial11"/>
              <w:rPr>
                <w:rFonts w:cs="Arial"/>
              </w:rPr>
            </w:pPr>
            <w:bookmarkStart w:id="50"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6E351F" w:rsidRPr="007E0B31" w:rsidRDefault="006E351F" w:rsidP="006E351F">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6E351F" w:rsidRPr="007E0B31" w:rsidRDefault="006E351F" w:rsidP="006E351F">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50"/>
          </w:p>
        </w:tc>
      </w:tr>
      <w:tr w:rsidR="006E351F" w:rsidRPr="007E0B31" w14:paraId="3532A847" w14:textId="77777777" w:rsidTr="490DE6A8">
        <w:trPr>
          <w:cantSplit/>
        </w:trPr>
        <w:tc>
          <w:tcPr>
            <w:tcW w:w="2884" w:type="dxa"/>
          </w:tcPr>
          <w:p w14:paraId="05251472" w14:textId="77777777" w:rsidR="006E351F" w:rsidRPr="007E0B31" w:rsidRDefault="006E351F" w:rsidP="006E351F">
            <w:pPr>
              <w:pStyle w:val="Arial11Bold"/>
              <w:rPr>
                <w:rFonts w:cs="Arial"/>
              </w:rPr>
            </w:pPr>
            <w:r w:rsidRPr="007E0B31">
              <w:rPr>
                <w:rFonts w:cs="Arial"/>
              </w:rPr>
              <w:t>Offshore Power Park String</w:t>
            </w:r>
          </w:p>
        </w:tc>
        <w:tc>
          <w:tcPr>
            <w:tcW w:w="6634" w:type="dxa"/>
            <w:gridSpan w:val="2"/>
          </w:tcPr>
          <w:p w14:paraId="7A8E03BF" w14:textId="4A4B8989" w:rsidR="006E351F" w:rsidRPr="007E0B31" w:rsidRDefault="006E351F" w:rsidP="006E351F">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6E351F" w:rsidRPr="007E0B31" w14:paraId="1B55EDF9" w14:textId="77777777" w:rsidTr="490DE6A8">
        <w:trPr>
          <w:cantSplit/>
        </w:trPr>
        <w:tc>
          <w:tcPr>
            <w:tcW w:w="2884" w:type="dxa"/>
          </w:tcPr>
          <w:p w14:paraId="736E893A" w14:textId="77777777" w:rsidR="006E351F" w:rsidRPr="007E0B31" w:rsidRDefault="006E351F" w:rsidP="006E351F">
            <w:pPr>
              <w:pStyle w:val="Arial11Bold"/>
              <w:rPr>
                <w:rFonts w:cs="Arial"/>
              </w:rPr>
            </w:pPr>
            <w:r w:rsidRPr="007E0B31">
              <w:rPr>
                <w:rFonts w:cs="Arial"/>
              </w:rPr>
              <w:t>Offshore Synchronous Generating Unit</w:t>
            </w:r>
          </w:p>
        </w:tc>
        <w:tc>
          <w:tcPr>
            <w:tcW w:w="6634" w:type="dxa"/>
            <w:gridSpan w:val="2"/>
          </w:tcPr>
          <w:p w14:paraId="72936350" w14:textId="1BEFFF2B" w:rsidR="006E351F" w:rsidRPr="007E0B31" w:rsidRDefault="006E351F" w:rsidP="006E351F">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6E351F" w:rsidRPr="007E0B31" w14:paraId="62F839C9" w14:textId="77777777" w:rsidTr="490DE6A8">
        <w:trPr>
          <w:cantSplit/>
        </w:trPr>
        <w:tc>
          <w:tcPr>
            <w:tcW w:w="2884" w:type="dxa"/>
          </w:tcPr>
          <w:p w14:paraId="4A973150" w14:textId="77777777" w:rsidR="006E351F" w:rsidRPr="007E0B31" w:rsidRDefault="006E351F" w:rsidP="006E351F">
            <w:pPr>
              <w:pStyle w:val="Arial11Bold"/>
              <w:spacing w:before="0"/>
              <w:rPr>
                <w:rFonts w:cs="Arial"/>
              </w:rPr>
            </w:pPr>
            <w:r w:rsidRPr="007E0B31">
              <w:rPr>
                <w:rFonts w:cs="Arial"/>
              </w:rPr>
              <w:t>Offshore Synchronous Power Generating Module</w:t>
            </w:r>
          </w:p>
        </w:tc>
        <w:tc>
          <w:tcPr>
            <w:tcW w:w="6634" w:type="dxa"/>
            <w:gridSpan w:val="2"/>
          </w:tcPr>
          <w:p w14:paraId="3E6A84C6" w14:textId="77777777" w:rsidR="006E351F" w:rsidRDefault="006E351F" w:rsidP="006E351F">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6E351F" w:rsidRPr="007E0B31" w:rsidDel="004B6FBB" w:rsidRDefault="006E351F" w:rsidP="006E351F">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6E351F" w:rsidRPr="007E0B31" w14:paraId="2A9A58D2" w14:textId="77777777" w:rsidTr="490DE6A8">
        <w:trPr>
          <w:cantSplit/>
        </w:trPr>
        <w:tc>
          <w:tcPr>
            <w:tcW w:w="2884" w:type="dxa"/>
          </w:tcPr>
          <w:p w14:paraId="67CDBB6B" w14:textId="77777777" w:rsidR="006E351F" w:rsidRPr="007E0B31" w:rsidRDefault="006E351F" w:rsidP="006E351F">
            <w:pPr>
              <w:pStyle w:val="Arial11Bold"/>
              <w:rPr>
                <w:rFonts w:cs="Arial"/>
              </w:rPr>
            </w:pPr>
            <w:r w:rsidRPr="007E0B31">
              <w:rPr>
                <w:rFonts w:cs="Arial"/>
              </w:rPr>
              <w:t>Offshore Tender Process</w:t>
            </w:r>
          </w:p>
        </w:tc>
        <w:tc>
          <w:tcPr>
            <w:tcW w:w="6634" w:type="dxa"/>
            <w:gridSpan w:val="2"/>
          </w:tcPr>
          <w:p w14:paraId="5A9BEB2F" w14:textId="77777777" w:rsidR="006E351F" w:rsidRPr="007E0B31" w:rsidRDefault="006E351F" w:rsidP="006E351F">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6E351F" w:rsidRPr="007E0B31" w14:paraId="3A48C7BE" w14:textId="77777777" w:rsidTr="490DE6A8">
        <w:trPr>
          <w:cantSplit/>
        </w:trPr>
        <w:tc>
          <w:tcPr>
            <w:tcW w:w="2884" w:type="dxa"/>
          </w:tcPr>
          <w:p w14:paraId="7E4E3598" w14:textId="77777777" w:rsidR="006E351F" w:rsidRPr="007E0B31" w:rsidRDefault="006E351F" w:rsidP="006E351F">
            <w:pPr>
              <w:pStyle w:val="Arial11Bold"/>
              <w:rPr>
                <w:rFonts w:cs="Arial"/>
                <w:highlight w:val="yellow"/>
              </w:rPr>
            </w:pPr>
            <w:r w:rsidRPr="007E0B31">
              <w:rPr>
                <w:rFonts w:cs="Arial"/>
              </w:rPr>
              <w:t>Offshore Transmission Distribution Connection Agreement</w:t>
            </w:r>
          </w:p>
        </w:tc>
        <w:tc>
          <w:tcPr>
            <w:tcW w:w="6634" w:type="dxa"/>
            <w:gridSpan w:val="2"/>
          </w:tcPr>
          <w:p w14:paraId="196B0919" w14:textId="1C3D4F10" w:rsidR="006E351F" w:rsidRPr="007E0B31" w:rsidRDefault="006E351F" w:rsidP="006E351F">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6E351F" w:rsidRPr="007E0B31" w14:paraId="10413532" w14:textId="77777777" w:rsidTr="490DE6A8">
        <w:trPr>
          <w:cantSplit/>
        </w:trPr>
        <w:tc>
          <w:tcPr>
            <w:tcW w:w="2884" w:type="dxa"/>
          </w:tcPr>
          <w:p w14:paraId="15239EB1" w14:textId="77777777" w:rsidR="006E351F" w:rsidRPr="007E0B31" w:rsidRDefault="006E351F" w:rsidP="006E351F">
            <w:pPr>
              <w:pStyle w:val="Arial11Bold"/>
              <w:rPr>
                <w:rFonts w:cs="Arial"/>
              </w:rPr>
            </w:pPr>
            <w:r w:rsidRPr="007E0B31">
              <w:rPr>
                <w:rFonts w:cs="Arial"/>
              </w:rPr>
              <w:t>Offshore Transmission Licensee</w:t>
            </w:r>
          </w:p>
        </w:tc>
        <w:tc>
          <w:tcPr>
            <w:tcW w:w="6634" w:type="dxa"/>
            <w:gridSpan w:val="2"/>
          </w:tcPr>
          <w:p w14:paraId="128B978A" w14:textId="77777777" w:rsidR="006E351F" w:rsidRPr="007E0B31" w:rsidRDefault="006E351F" w:rsidP="006E351F">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6E351F" w:rsidRPr="007E0B31" w14:paraId="1CDE4693" w14:textId="77777777" w:rsidTr="490DE6A8">
        <w:trPr>
          <w:cantSplit/>
        </w:trPr>
        <w:tc>
          <w:tcPr>
            <w:tcW w:w="2884" w:type="dxa"/>
          </w:tcPr>
          <w:p w14:paraId="30A26B26" w14:textId="77777777" w:rsidR="006E351F" w:rsidRPr="007E0B31" w:rsidRDefault="006E351F" w:rsidP="006E351F">
            <w:pPr>
              <w:pStyle w:val="Arial11Bold"/>
              <w:rPr>
                <w:rFonts w:cs="Arial"/>
                <w:highlight w:val="yellow"/>
              </w:rPr>
            </w:pPr>
            <w:r w:rsidRPr="007E0B31">
              <w:rPr>
                <w:rFonts w:cs="Arial"/>
              </w:rPr>
              <w:t>Offshore Transmission System</w:t>
            </w:r>
          </w:p>
        </w:tc>
        <w:tc>
          <w:tcPr>
            <w:tcW w:w="6634" w:type="dxa"/>
            <w:gridSpan w:val="2"/>
          </w:tcPr>
          <w:p w14:paraId="61F55C2E" w14:textId="77777777" w:rsidR="006E351F" w:rsidRPr="007E0B31" w:rsidRDefault="006E351F" w:rsidP="006E351F">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6E351F" w:rsidRPr="007E0B31" w14:paraId="77766430" w14:textId="77777777" w:rsidTr="490DE6A8">
        <w:trPr>
          <w:cantSplit/>
        </w:trPr>
        <w:tc>
          <w:tcPr>
            <w:tcW w:w="2884" w:type="dxa"/>
          </w:tcPr>
          <w:p w14:paraId="16464488" w14:textId="77777777" w:rsidR="006E351F" w:rsidRPr="007E0B31" w:rsidRDefault="006E351F" w:rsidP="006E351F">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634" w:type="dxa"/>
            <w:gridSpan w:val="2"/>
          </w:tcPr>
          <w:p w14:paraId="20BFC1B1" w14:textId="77777777" w:rsidR="006E351F" w:rsidRPr="007E0B31" w:rsidRDefault="006E351F" w:rsidP="006E351F">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6E351F" w:rsidRPr="007E0B31" w14:paraId="47AC59A7" w14:textId="77777777" w:rsidTr="490DE6A8">
        <w:trPr>
          <w:cantSplit/>
        </w:trPr>
        <w:tc>
          <w:tcPr>
            <w:tcW w:w="2884" w:type="dxa"/>
          </w:tcPr>
          <w:p w14:paraId="13EE6AD2" w14:textId="77777777" w:rsidR="006E351F" w:rsidRPr="007E0B31" w:rsidRDefault="006E351F" w:rsidP="006E351F">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gridSpan w:val="2"/>
          </w:tcPr>
          <w:p w14:paraId="3C84A4A0" w14:textId="77777777" w:rsidR="006E351F" w:rsidRPr="007E0B31" w:rsidRDefault="006E351F" w:rsidP="006E351F">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6E351F" w:rsidRPr="007E0B31" w14:paraId="3C6964B2" w14:textId="77777777" w:rsidTr="490DE6A8">
        <w:trPr>
          <w:cantSplit/>
        </w:trPr>
        <w:tc>
          <w:tcPr>
            <w:tcW w:w="2884" w:type="dxa"/>
          </w:tcPr>
          <w:p w14:paraId="39F8391B" w14:textId="77777777" w:rsidR="006E351F" w:rsidRPr="007E0B31" w:rsidRDefault="006E351F" w:rsidP="006E351F">
            <w:pPr>
              <w:pStyle w:val="Arial11Bold"/>
              <w:rPr>
                <w:rFonts w:cs="Arial"/>
                <w:highlight w:val="yellow"/>
              </w:rPr>
            </w:pPr>
            <w:r w:rsidRPr="007E0B31">
              <w:rPr>
                <w:rFonts w:cs="Arial"/>
              </w:rPr>
              <w:t>Offshore Waters</w:t>
            </w:r>
          </w:p>
        </w:tc>
        <w:tc>
          <w:tcPr>
            <w:tcW w:w="6634" w:type="dxa"/>
            <w:gridSpan w:val="2"/>
          </w:tcPr>
          <w:p w14:paraId="02B387B2" w14:textId="77777777" w:rsidR="006E351F" w:rsidRPr="007E0B31" w:rsidRDefault="006E351F" w:rsidP="006E351F">
            <w:pPr>
              <w:pStyle w:val="TableArial11"/>
              <w:rPr>
                <w:rFonts w:cs="Arial"/>
              </w:rPr>
            </w:pPr>
            <w:r w:rsidRPr="007E0B31">
              <w:rPr>
                <w:rFonts w:cs="Arial"/>
              </w:rPr>
              <w:t>Has the meaning given to “offshore waters” in Section 90(9) of the Energy Act 2004.</w:t>
            </w:r>
          </w:p>
        </w:tc>
      </w:tr>
      <w:tr w:rsidR="006E351F" w:rsidRPr="007E0B31" w14:paraId="466BFA2A" w14:textId="77777777" w:rsidTr="490DE6A8">
        <w:trPr>
          <w:cantSplit/>
        </w:trPr>
        <w:tc>
          <w:tcPr>
            <w:tcW w:w="2884" w:type="dxa"/>
          </w:tcPr>
          <w:p w14:paraId="3248E0E0" w14:textId="77777777" w:rsidR="006E351F" w:rsidRPr="007E0B31" w:rsidRDefault="006E351F" w:rsidP="006E351F">
            <w:pPr>
              <w:pStyle w:val="Arial11Bold"/>
              <w:rPr>
                <w:rFonts w:cs="Arial"/>
              </w:rPr>
            </w:pPr>
            <w:r w:rsidRPr="007E0B31">
              <w:rPr>
                <w:rFonts w:cs="Arial"/>
              </w:rPr>
              <w:t>Offshore Works Assumptions</w:t>
            </w:r>
          </w:p>
        </w:tc>
        <w:tc>
          <w:tcPr>
            <w:tcW w:w="6634" w:type="dxa"/>
            <w:gridSpan w:val="2"/>
          </w:tcPr>
          <w:p w14:paraId="30E7C48C" w14:textId="77777777" w:rsidR="006E351F" w:rsidRPr="007E0B31" w:rsidRDefault="006E351F" w:rsidP="006E351F">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6E351F" w:rsidRPr="007E0B31" w14:paraId="2CC977C3" w14:textId="77777777" w:rsidTr="490DE6A8">
        <w:trPr>
          <w:cantSplit/>
        </w:trPr>
        <w:tc>
          <w:tcPr>
            <w:tcW w:w="2884" w:type="dxa"/>
          </w:tcPr>
          <w:p w14:paraId="3768E5CA" w14:textId="77777777" w:rsidR="006E351F" w:rsidRPr="007E0B31" w:rsidRDefault="006E351F" w:rsidP="006E351F">
            <w:pPr>
              <w:pStyle w:val="Arial11Bold"/>
              <w:rPr>
                <w:rFonts w:cs="Arial"/>
                <w:highlight w:val="yellow"/>
              </w:rPr>
            </w:pPr>
            <w:r w:rsidRPr="007E0B31">
              <w:rPr>
                <w:rFonts w:cs="Arial"/>
              </w:rPr>
              <w:t>Onshore</w:t>
            </w:r>
          </w:p>
        </w:tc>
        <w:tc>
          <w:tcPr>
            <w:tcW w:w="6634" w:type="dxa"/>
            <w:gridSpan w:val="2"/>
          </w:tcPr>
          <w:p w14:paraId="4E4449A1" w14:textId="77777777" w:rsidR="006E351F" w:rsidRPr="007E0B31" w:rsidRDefault="006E351F" w:rsidP="006E351F">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6E351F" w:rsidRPr="007E0B31" w14:paraId="36B6B3C3" w14:textId="77777777" w:rsidTr="490DE6A8">
        <w:trPr>
          <w:cantSplit/>
        </w:trPr>
        <w:tc>
          <w:tcPr>
            <w:tcW w:w="2884" w:type="dxa"/>
          </w:tcPr>
          <w:p w14:paraId="48043840" w14:textId="77777777" w:rsidR="006E351F" w:rsidRPr="007E0B31" w:rsidRDefault="006E351F" w:rsidP="006E351F">
            <w:pPr>
              <w:pStyle w:val="Arial11Bold"/>
              <w:rPr>
                <w:rFonts w:cs="Arial"/>
                <w:highlight w:val="yellow"/>
              </w:rPr>
            </w:pPr>
            <w:r w:rsidRPr="007E0B31">
              <w:rPr>
                <w:rFonts w:cs="Arial"/>
              </w:rPr>
              <w:t>Onshore DC Converter</w:t>
            </w:r>
          </w:p>
        </w:tc>
        <w:tc>
          <w:tcPr>
            <w:tcW w:w="6634" w:type="dxa"/>
            <w:gridSpan w:val="2"/>
          </w:tcPr>
          <w:p w14:paraId="64EEC2DE" w14:textId="77777777" w:rsidR="006E351F" w:rsidRPr="007E0B31" w:rsidRDefault="006E351F" w:rsidP="006E351F">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6E351F" w:rsidRPr="007E0B31" w14:paraId="4A68E7D9" w14:textId="77777777" w:rsidTr="490DE6A8">
        <w:trPr>
          <w:cantSplit/>
        </w:trPr>
        <w:tc>
          <w:tcPr>
            <w:tcW w:w="2884" w:type="dxa"/>
          </w:tcPr>
          <w:p w14:paraId="1A1B1603" w14:textId="77777777" w:rsidR="006E351F" w:rsidRPr="007E0B31" w:rsidRDefault="006E351F" w:rsidP="006E351F">
            <w:pPr>
              <w:pStyle w:val="Arial11Bold"/>
              <w:rPr>
                <w:rFonts w:cs="Arial"/>
              </w:rPr>
            </w:pPr>
            <w:r w:rsidRPr="007E0B31">
              <w:rPr>
                <w:rFonts w:cs="Arial"/>
              </w:rPr>
              <w:t>Onshore Generating Unit</w:t>
            </w:r>
          </w:p>
        </w:tc>
        <w:tc>
          <w:tcPr>
            <w:tcW w:w="6634" w:type="dxa"/>
            <w:gridSpan w:val="2"/>
          </w:tcPr>
          <w:p w14:paraId="1C282039" w14:textId="3958CEB1" w:rsidR="006E351F" w:rsidRPr="007E0B31" w:rsidRDefault="006E351F" w:rsidP="006E351F">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6E351F" w:rsidRPr="007E0B31" w14:paraId="35FFB4AD" w14:textId="77777777" w:rsidTr="490DE6A8">
        <w:trPr>
          <w:cantSplit/>
        </w:trPr>
        <w:tc>
          <w:tcPr>
            <w:tcW w:w="2884" w:type="dxa"/>
          </w:tcPr>
          <w:p w14:paraId="35935210" w14:textId="77777777" w:rsidR="006E351F" w:rsidRPr="007E0B31" w:rsidRDefault="006E351F" w:rsidP="006E351F">
            <w:pPr>
              <w:pStyle w:val="Arial11Bold"/>
              <w:rPr>
                <w:rFonts w:cs="Arial"/>
              </w:rPr>
            </w:pPr>
            <w:r w:rsidRPr="007E0B31">
              <w:rPr>
                <w:rFonts w:cs="Arial"/>
              </w:rPr>
              <w:t>Onshore Grid Entry Point</w:t>
            </w:r>
          </w:p>
        </w:tc>
        <w:tc>
          <w:tcPr>
            <w:tcW w:w="6634" w:type="dxa"/>
            <w:gridSpan w:val="2"/>
          </w:tcPr>
          <w:p w14:paraId="6FC00EAB" w14:textId="6552310D" w:rsidR="006E351F" w:rsidRPr="007E0B31" w:rsidRDefault="006E351F" w:rsidP="006E351F">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a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a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6E351F" w:rsidRPr="007E0B31" w14:paraId="7ABD28A6" w14:textId="77777777" w:rsidTr="490DE6A8">
        <w:trPr>
          <w:cantSplit/>
        </w:trPr>
        <w:tc>
          <w:tcPr>
            <w:tcW w:w="2884" w:type="dxa"/>
          </w:tcPr>
          <w:p w14:paraId="2DC322BF" w14:textId="77777777" w:rsidR="006E351F" w:rsidRPr="007E0B31" w:rsidRDefault="006E351F" w:rsidP="006E351F">
            <w:pPr>
              <w:pStyle w:val="Arial11Bold"/>
              <w:rPr>
                <w:rFonts w:cs="Arial"/>
                <w:highlight w:val="yellow"/>
              </w:rPr>
            </w:pPr>
            <w:r w:rsidRPr="007E0B31">
              <w:rPr>
                <w:rFonts w:cs="Arial"/>
              </w:rPr>
              <w:t>Onshore HVDC Converter</w:t>
            </w:r>
          </w:p>
        </w:tc>
        <w:tc>
          <w:tcPr>
            <w:tcW w:w="6634" w:type="dxa"/>
            <w:gridSpan w:val="2"/>
          </w:tcPr>
          <w:p w14:paraId="3218C152" w14:textId="77777777" w:rsidR="006E351F" w:rsidRPr="007E0B31" w:rsidRDefault="006E351F" w:rsidP="006E351F">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6E351F" w:rsidRPr="007E0B31" w14:paraId="47B1C59A" w14:textId="77777777" w:rsidTr="490DE6A8">
        <w:trPr>
          <w:cantSplit/>
        </w:trPr>
        <w:tc>
          <w:tcPr>
            <w:tcW w:w="2884" w:type="dxa"/>
          </w:tcPr>
          <w:p w14:paraId="45CD5B8B" w14:textId="77777777" w:rsidR="006E351F" w:rsidRPr="007E0B31" w:rsidRDefault="006E351F" w:rsidP="006E351F">
            <w:pPr>
              <w:pStyle w:val="Arial11Bold"/>
              <w:rPr>
                <w:rFonts w:cs="Arial"/>
              </w:rPr>
            </w:pPr>
            <w:r w:rsidRPr="007E0B31">
              <w:rPr>
                <w:rFonts w:cs="Arial"/>
              </w:rPr>
              <w:t>Onshore Non-Synchronous Generating Unit</w:t>
            </w:r>
          </w:p>
        </w:tc>
        <w:tc>
          <w:tcPr>
            <w:tcW w:w="6634" w:type="dxa"/>
            <w:gridSpan w:val="2"/>
          </w:tcPr>
          <w:p w14:paraId="723DCB6B" w14:textId="4724C80E" w:rsidR="006E351F" w:rsidRPr="007E0B31" w:rsidRDefault="006E351F" w:rsidP="006E351F">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6E351F" w:rsidRPr="007E0B31" w14:paraId="5C54790F" w14:textId="77777777" w:rsidTr="490DE6A8">
        <w:trPr>
          <w:cantSplit/>
        </w:trPr>
        <w:tc>
          <w:tcPr>
            <w:tcW w:w="2884" w:type="dxa"/>
          </w:tcPr>
          <w:p w14:paraId="09F676FF" w14:textId="77777777" w:rsidR="006E351F" w:rsidRPr="007E0B31" w:rsidRDefault="006E351F" w:rsidP="006E351F">
            <w:pPr>
              <w:pStyle w:val="Arial11Bold"/>
              <w:rPr>
                <w:rFonts w:cs="Arial"/>
              </w:rPr>
            </w:pPr>
            <w:r w:rsidRPr="007E0B31">
              <w:rPr>
                <w:rFonts w:cs="Arial"/>
              </w:rPr>
              <w:t>Onshore Power Park Module</w:t>
            </w:r>
          </w:p>
        </w:tc>
        <w:tc>
          <w:tcPr>
            <w:tcW w:w="6634" w:type="dxa"/>
            <w:gridSpan w:val="2"/>
          </w:tcPr>
          <w:p w14:paraId="4F3FC424" w14:textId="4AD18E75" w:rsidR="006E351F" w:rsidRPr="007E0B31" w:rsidRDefault="006E351F" w:rsidP="006E351F">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6E351F" w:rsidRPr="007E0B31" w14:paraId="67BDC2D1" w14:textId="77777777" w:rsidTr="490DE6A8">
        <w:trPr>
          <w:cantSplit/>
        </w:trPr>
        <w:tc>
          <w:tcPr>
            <w:tcW w:w="2884" w:type="dxa"/>
          </w:tcPr>
          <w:p w14:paraId="2FB52871" w14:textId="77777777" w:rsidR="006E351F" w:rsidRPr="007E0B31" w:rsidRDefault="006E351F" w:rsidP="006E351F">
            <w:pPr>
              <w:pStyle w:val="Arial11Bold"/>
              <w:rPr>
                <w:rFonts w:cs="Arial"/>
              </w:rPr>
            </w:pPr>
            <w:r w:rsidRPr="007E0B31">
              <w:rPr>
                <w:rFonts w:cs="Arial"/>
              </w:rPr>
              <w:t>Onshore Synchronous Generating Unit</w:t>
            </w:r>
          </w:p>
        </w:tc>
        <w:tc>
          <w:tcPr>
            <w:tcW w:w="6634" w:type="dxa"/>
            <w:gridSpan w:val="2"/>
          </w:tcPr>
          <w:p w14:paraId="53DD316B" w14:textId="296089E4" w:rsidR="006E351F" w:rsidRPr="007E0B31" w:rsidRDefault="006E351F" w:rsidP="006E351F">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6E351F" w:rsidRPr="007E0B31" w14:paraId="322DBDDD" w14:textId="77777777" w:rsidTr="490DE6A8">
        <w:trPr>
          <w:cantSplit/>
        </w:trPr>
        <w:tc>
          <w:tcPr>
            <w:tcW w:w="2884" w:type="dxa"/>
          </w:tcPr>
          <w:p w14:paraId="75E7A9CF" w14:textId="77777777" w:rsidR="006E351F" w:rsidRPr="007E0B31" w:rsidDel="004B6FBB" w:rsidRDefault="006E351F" w:rsidP="006E351F">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gridSpan w:val="2"/>
          </w:tcPr>
          <w:p w14:paraId="3DABEE66" w14:textId="7CF5D79C" w:rsidR="006E351F" w:rsidRDefault="006E351F" w:rsidP="006E351F">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6E351F" w:rsidRPr="00A87826" w:rsidDel="004B6FBB" w:rsidRDefault="006E351F" w:rsidP="006E351F">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6E351F" w:rsidRPr="007E0B31" w14:paraId="57567868" w14:textId="77777777" w:rsidTr="490DE6A8">
        <w:trPr>
          <w:cantSplit/>
        </w:trPr>
        <w:tc>
          <w:tcPr>
            <w:tcW w:w="2884" w:type="dxa"/>
          </w:tcPr>
          <w:p w14:paraId="1FD98361" w14:textId="77777777" w:rsidR="006E351F" w:rsidRPr="007E0B31" w:rsidRDefault="006E351F" w:rsidP="006E351F">
            <w:pPr>
              <w:pStyle w:val="Arial11Bold"/>
              <w:rPr>
                <w:rFonts w:cs="Arial"/>
              </w:rPr>
            </w:pPr>
            <w:r w:rsidRPr="007E0B31">
              <w:rPr>
                <w:rFonts w:cs="Arial"/>
              </w:rPr>
              <w:t>Onshore Transmission Licensee</w:t>
            </w:r>
          </w:p>
        </w:tc>
        <w:tc>
          <w:tcPr>
            <w:tcW w:w="6634" w:type="dxa"/>
            <w:gridSpan w:val="2"/>
          </w:tcPr>
          <w:p w14:paraId="7691EDA3" w14:textId="1AA2E84A" w:rsidR="006E351F" w:rsidRPr="007E0B31" w:rsidRDefault="006E351F" w:rsidP="006E351F">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6E351F" w:rsidRPr="007E0B31" w14:paraId="0953DDC7" w14:textId="77777777" w:rsidTr="490DE6A8">
        <w:trPr>
          <w:cantSplit/>
        </w:trPr>
        <w:tc>
          <w:tcPr>
            <w:tcW w:w="2884" w:type="dxa"/>
          </w:tcPr>
          <w:p w14:paraId="2B5600BA" w14:textId="77777777" w:rsidR="006E351F" w:rsidRPr="007E0B31" w:rsidRDefault="006E351F" w:rsidP="006E351F">
            <w:pPr>
              <w:pStyle w:val="Arial11Bold"/>
              <w:rPr>
                <w:rFonts w:cs="Arial"/>
              </w:rPr>
            </w:pPr>
            <w:r w:rsidRPr="007E0B31">
              <w:rPr>
                <w:rFonts w:cs="Arial"/>
              </w:rPr>
              <w:t>Onshore Transmission System</w:t>
            </w:r>
          </w:p>
        </w:tc>
        <w:tc>
          <w:tcPr>
            <w:tcW w:w="6634" w:type="dxa"/>
            <w:gridSpan w:val="2"/>
          </w:tcPr>
          <w:p w14:paraId="1D66BC55" w14:textId="3B198D30" w:rsidR="006E351F" w:rsidRPr="007E0B31" w:rsidRDefault="006E351F" w:rsidP="006E351F">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6E351F" w:rsidRPr="007E0B31" w14:paraId="31EBBBE3" w14:textId="77777777" w:rsidTr="490DE6A8">
        <w:trPr>
          <w:cantSplit/>
        </w:trPr>
        <w:tc>
          <w:tcPr>
            <w:tcW w:w="2884" w:type="dxa"/>
          </w:tcPr>
          <w:p w14:paraId="716FC70C" w14:textId="77777777" w:rsidR="006E351F" w:rsidRPr="007E0B31" w:rsidRDefault="006E351F" w:rsidP="006E351F">
            <w:pPr>
              <w:pStyle w:val="Arial11Bold"/>
              <w:rPr>
                <w:rFonts w:cs="Arial"/>
              </w:rPr>
            </w:pPr>
            <w:r w:rsidRPr="007E0B31">
              <w:rPr>
                <w:rFonts w:cs="Arial"/>
              </w:rPr>
              <w:t>On-Site Generator Site</w:t>
            </w:r>
          </w:p>
        </w:tc>
        <w:tc>
          <w:tcPr>
            <w:tcW w:w="6634" w:type="dxa"/>
            <w:gridSpan w:val="2"/>
          </w:tcPr>
          <w:p w14:paraId="68341A8F" w14:textId="77777777" w:rsidR="006E351F" w:rsidRPr="007E0B31" w:rsidRDefault="006E351F" w:rsidP="006E351F">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6E351F" w:rsidRPr="007E0B31" w14:paraId="6EC47238" w14:textId="77777777" w:rsidTr="490DE6A8">
        <w:trPr>
          <w:cantSplit/>
        </w:trPr>
        <w:tc>
          <w:tcPr>
            <w:tcW w:w="2884" w:type="dxa"/>
          </w:tcPr>
          <w:p w14:paraId="3B93C86F" w14:textId="77777777" w:rsidR="006E351F" w:rsidRPr="007E0B31" w:rsidRDefault="006E351F" w:rsidP="006E351F">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gridSpan w:val="2"/>
          </w:tcPr>
          <w:p w14:paraId="2F7D236A" w14:textId="77777777" w:rsidR="006E351F" w:rsidRPr="007E0B31" w:rsidRDefault="006E351F" w:rsidP="006E351F">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6E351F" w:rsidRPr="007E0B31" w14:paraId="0706312C" w14:textId="77777777" w:rsidTr="490DE6A8">
        <w:trPr>
          <w:cantSplit/>
        </w:trPr>
        <w:tc>
          <w:tcPr>
            <w:tcW w:w="2884" w:type="dxa"/>
          </w:tcPr>
          <w:p w14:paraId="015ED0F3" w14:textId="77777777" w:rsidR="006E351F" w:rsidRPr="007E0B31" w:rsidRDefault="006E351F" w:rsidP="006E351F">
            <w:pPr>
              <w:pStyle w:val="Arial11Bold"/>
              <w:rPr>
                <w:rFonts w:cs="Arial"/>
              </w:rPr>
            </w:pPr>
            <w:r w:rsidRPr="007E0B31">
              <w:rPr>
                <w:rFonts w:cs="Arial"/>
              </w:rPr>
              <w:t>Operating Margin</w:t>
            </w:r>
          </w:p>
        </w:tc>
        <w:tc>
          <w:tcPr>
            <w:tcW w:w="6634" w:type="dxa"/>
            <w:gridSpan w:val="2"/>
          </w:tcPr>
          <w:p w14:paraId="2D829E78" w14:textId="77777777" w:rsidR="006E351F" w:rsidRPr="007E0B31" w:rsidRDefault="006E351F" w:rsidP="006E351F">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6E351F" w:rsidRPr="007E0B31" w14:paraId="6399AF34" w14:textId="77777777" w:rsidTr="490DE6A8">
        <w:trPr>
          <w:cantSplit/>
        </w:trPr>
        <w:tc>
          <w:tcPr>
            <w:tcW w:w="2884" w:type="dxa"/>
          </w:tcPr>
          <w:p w14:paraId="13992038" w14:textId="77777777" w:rsidR="006E351F" w:rsidRPr="007E0B31" w:rsidRDefault="006E351F" w:rsidP="006E351F">
            <w:pPr>
              <w:pStyle w:val="Arial11Bold"/>
              <w:rPr>
                <w:rFonts w:cs="Arial"/>
              </w:rPr>
            </w:pPr>
            <w:r w:rsidRPr="007E0B31">
              <w:rPr>
                <w:rFonts w:cs="Arial"/>
              </w:rPr>
              <w:t>Operating Reserve</w:t>
            </w:r>
          </w:p>
        </w:tc>
        <w:tc>
          <w:tcPr>
            <w:tcW w:w="6634" w:type="dxa"/>
            <w:gridSpan w:val="2"/>
          </w:tcPr>
          <w:p w14:paraId="7475BB27" w14:textId="77777777" w:rsidR="006E351F" w:rsidRPr="007E0B31" w:rsidRDefault="006E351F" w:rsidP="006E351F">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6E351F" w:rsidRPr="007E0B31" w14:paraId="7103EDE6" w14:textId="77777777" w:rsidTr="490DE6A8">
        <w:trPr>
          <w:cantSplit/>
        </w:trPr>
        <w:tc>
          <w:tcPr>
            <w:tcW w:w="2884" w:type="dxa"/>
          </w:tcPr>
          <w:p w14:paraId="19E35302" w14:textId="77777777" w:rsidR="006E351F" w:rsidRPr="007E0B31" w:rsidRDefault="006E351F" w:rsidP="006E351F">
            <w:pPr>
              <w:pStyle w:val="Arial11Bold"/>
              <w:rPr>
                <w:rFonts w:cs="Arial"/>
              </w:rPr>
            </w:pPr>
            <w:r w:rsidRPr="007E0B31">
              <w:rPr>
                <w:rFonts w:cs="Arial"/>
              </w:rPr>
              <w:t>Operation</w:t>
            </w:r>
          </w:p>
        </w:tc>
        <w:tc>
          <w:tcPr>
            <w:tcW w:w="6634" w:type="dxa"/>
            <w:gridSpan w:val="2"/>
          </w:tcPr>
          <w:p w14:paraId="40F42388" w14:textId="77777777" w:rsidR="006E351F" w:rsidRPr="007E0B31" w:rsidRDefault="006E351F" w:rsidP="006E351F">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6E351F" w:rsidRPr="007E0B31" w14:paraId="7F250311" w14:textId="77777777" w:rsidTr="490DE6A8">
        <w:trPr>
          <w:cantSplit/>
        </w:trPr>
        <w:tc>
          <w:tcPr>
            <w:tcW w:w="2884" w:type="dxa"/>
          </w:tcPr>
          <w:p w14:paraId="3ECA740F" w14:textId="77777777" w:rsidR="006E351F" w:rsidRPr="007E0B31" w:rsidRDefault="006E351F" w:rsidP="006E351F">
            <w:pPr>
              <w:pStyle w:val="Arial11Bold"/>
              <w:rPr>
                <w:rFonts w:cs="Arial"/>
              </w:rPr>
            </w:pPr>
            <w:r w:rsidRPr="007E0B31">
              <w:rPr>
                <w:rFonts w:cs="Arial"/>
              </w:rPr>
              <w:t>Operational Data</w:t>
            </w:r>
          </w:p>
        </w:tc>
        <w:tc>
          <w:tcPr>
            <w:tcW w:w="6634" w:type="dxa"/>
            <w:gridSpan w:val="2"/>
          </w:tcPr>
          <w:p w14:paraId="77D345AD" w14:textId="77777777" w:rsidR="006E351F" w:rsidRPr="007E0B31" w:rsidRDefault="006E351F" w:rsidP="006E351F">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6E351F" w:rsidRPr="007E0B31" w14:paraId="72A00B17" w14:textId="77777777" w:rsidTr="490DE6A8">
        <w:trPr>
          <w:cantSplit/>
        </w:trPr>
        <w:tc>
          <w:tcPr>
            <w:tcW w:w="2884" w:type="dxa"/>
          </w:tcPr>
          <w:p w14:paraId="49F3A1E1" w14:textId="77777777" w:rsidR="006E351F" w:rsidRPr="007E0B31" w:rsidRDefault="006E351F" w:rsidP="006E351F">
            <w:pPr>
              <w:pStyle w:val="Arial11Bold"/>
              <w:rPr>
                <w:rFonts w:cs="Arial"/>
              </w:rPr>
            </w:pPr>
            <w:r w:rsidRPr="007E0B31">
              <w:rPr>
                <w:rFonts w:cs="Arial"/>
              </w:rPr>
              <w:t>Operational Day</w:t>
            </w:r>
          </w:p>
        </w:tc>
        <w:tc>
          <w:tcPr>
            <w:tcW w:w="6634" w:type="dxa"/>
            <w:gridSpan w:val="2"/>
          </w:tcPr>
          <w:p w14:paraId="22961493" w14:textId="77777777" w:rsidR="006E351F" w:rsidRPr="007E0B31" w:rsidRDefault="006E351F" w:rsidP="006E351F">
            <w:pPr>
              <w:pStyle w:val="TableArial11"/>
              <w:rPr>
                <w:rFonts w:cs="Arial"/>
              </w:rPr>
            </w:pPr>
            <w:r w:rsidRPr="007E0B31">
              <w:rPr>
                <w:rFonts w:cs="Arial"/>
              </w:rPr>
              <w:t>The period from 0500 hours on one day to 0500 on the following day.</w:t>
            </w:r>
          </w:p>
        </w:tc>
      </w:tr>
      <w:tr w:rsidR="006E351F" w:rsidRPr="007E0B31" w14:paraId="4B79EEEB" w14:textId="77777777" w:rsidTr="490DE6A8">
        <w:trPr>
          <w:cantSplit/>
        </w:trPr>
        <w:tc>
          <w:tcPr>
            <w:tcW w:w="2884" w:type="dxa"/>
          </w:tcPr>
          <w:p w14:paraId="00D65A56" w14:textId="77777777" w:rsidR="006E351F" w:rsidRPr="007E0B31" w:rsidRDefault="006E351F" w:rsidP="006E351F">
            <w:pPr>
              <w:pStyle w:val="Arial11Bold"/>
              <w:rPr>
                <w:rFonts w:cs="Arial"/>
              </w:rPr>
            </w:pPr>
            <w:r w:rsidRPr="007E0B31">
              <w:rPr>
                <w:rFonts w:cs="Arial"/>
              </w:rPr>
              <w:t>Operation Diagrams</w:t>
            </w:r>
          </w:p>
        </w:tc>
        <w:tc>
          <w:tcPr>
            <w:tcW w:w="6634" w:type="dxa"/>
            <w:gridSpan w:val="2"/>
          </w:tcPr>
          <w:p w14:paraId="3A5434CA" w14:textId="77777777" w:rsidR="006E351F" w:rsidRPr="007E0B31" w:rsidRDefault="006E351F" w:rsidP="006E351F">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6E351F" w:rsidRPr="007E0B31" w14:paraId="605B3609" w14:textId="77777777" w:rsidTr="490DE6A8">
        <w:trPr>
          <w:cantSplit/>
        </w:trPr>
        <w:tc>
          <w:tcPr>
            <w:tcW w:w="2884" w:type="dxa"/>
          </w:tcPr>
          <w:p w14:paraId="1FCF81E4" w14:textId="77777777" w:rsidR="006E351F" w:rsidRPr="007E0B31" w:rsidRDefault="006E351F" w:rsidP="006E351F">
            <w:pPr>
              <w:pStyle w:val="Arial11Bold"/>
              <w:rPr>
                <w:rFonts w:cs="Arial"/>
              </w:rPr>
            </w:pPr>
            <w:r w:rsidRPr="007E0B31">
              <w:rPr>
                <w:rFonts w:cs="Arial"/>
              </w:rPr>
              <w:t>Operational Effect</w:t>
            </w:r>
          </w:p>
        </w:tc>
        <w:tc>
          <w:tcPr>
            <w:tcW w:w="6634" w:type="dxa"/>
            <w:gridSpan w:val="2"/>
          </w:tcPr>
          <w:p w14:paraId="76B6DD78" w14:textId="77777777" w:rsidR="006E351F" w:rsidRPr="007E0B31" w:rsidRDefault="006E351F" w:rsidP="006E351F">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6E351F" w:rsidRPr="007E0B31" w14:paraId="1CAC0F6C" w14:textId="77777777" w:rsidTr="490DE6A8">
        <w:trPr>
          <w:cantSplit/>
        </w:trPr>
        <w:tc>
          <w:tcPr>
            <w:tcW w:w="2884" w:type="dxa"/>
          </w:tcPr>
          <w:p w14:paraId="2634D169" w14:textId="77777777" w:rsidR="006E351F" w:rsidRPr="007E0B31" w:rsidRDefault="006E351F" w:rsidP="006E351F">
            <w:pPr>
              <w:pStyle w:val="Arial11Bold"/>
              <w:rPr>
                <w:rFonts w:cs="Arial"/>
              </w:rPr>
            </w:pPr>
            <w:r w:rsidRPr="007E0B31">
              <w:rPr>
                <w:rFonts w:cs="Arial"/>
              </w:rPr>
              <w:t>Operational Intertripping</w:t>
            </w:r>
          </w:p>
        </w:tc>
        <w:tc>
          <w:tcPr>
            <w:tcW w:w="6634" w:type="dxa"/>
            <w:gridSpan w:val="2"/>
          </w:tcPr>
          <w:p w14:paraId="53527053" w14:textId="59F2C50B" w:rsidR="006E351F" w:rsidRPr="007E0B31" w:rsidRDefault="006E351F" w:rsidP="006E351F">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6E351F" w:rsidRPr="007E0B31" w14:paraId="6473278D" w14:textId="77777777" w:rsidTr="490DE6A8">
        <w:trPr>
          <w:cantSplit/>
        </w:trPr>
        <w:tc>
          <w:tcPr>
            <w:tcW w:w="2884" w:type="dxa"/>
          </w:tcPr>
          <w:p w14:paraId="0FD871F6" w14:textId="5FABA3D0" w:rsidR="006E351F" w:rsidRPr="007E0B31" w:rsidRDefault="006E351F" w:rsidP="006E351F">
            <w:pPr>
              <w:pStyle w:val="Arial11Bold"/>
              <w:rPr>
                <w:rFonts w:cs="Arial"/>
              </w:rPr>
            </w:pPr>
            <w:bookmarkStart w:id="51" w:name="_DV_C41"/>
            <w:r w:rsidRPr="007E0B31">
              <w:rPr>
                <w:rFonts w:cs="Arial"/>
              </w:rPr>
              <w:t>Operational Notifications</w:t>
            </w:r>
            <w:bookmarkEnd w:id="51"/>
          </w:p>
        </w:tc>
        <w:tc>
          <w:tcPr>
            <w:tcW w:w="6634" w:type="dxa"/>
            <w:gridSpan w:val="2"/>
          </w:tcPr>
          <w:p w14:paraId="7D98A808" w14:textId="07D64618" w:rsidR="006E351F" w:rsidRPr="007E0B31" w:rsidRDefault="006E351F" w:rsidP="006E351F">
            <w:pPr>
              <w:pStyle w:val="TableArial11"/>
              <w:rPr>
                <w:rFonts w:cs="Arial"/>
              </w:rPr>
            </w:pPr>
            <w:bookmarkStart w:id="52"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52"/>
          </w:p>
        </w:tc>
      </w:tr>
      <w:tr w:rsidR="006E351F" w:rsidRPr="007E0B31" w14:paraId="5A6E5201" w14:textId="77777777" w:rsidTr="490DE6A8">
        <w:trPr>
          <w:cantSplit/>
        </w:trPr>
        <w:tc>
          <w:tcPr>
            <w:tcW w:w="2884" w:type="dxa"/>
          </w:tcPr>
          <w:p w14:paraId="30C134C0" w14:textId="77777777" w:rsidR="006E351F" w:rsidRPr="007E0B31" w:rsidRDefault="006E351F" w:rsidP="006E351F">
            <w:pPr>
              <w:pStyle w:val="Arial11Bold"/>
              <w:rPr>
                <w:rFonts w:cs="Arial"/>
              </w:rPr>
            </w:pPr>
            <w:r w:rsidRPr="007E0B31">
              <w:rPr>
                <w:rFonts w:cs="Arial"/>
              </w:rPr>
              <w:t>Operational Planning</w:t>
            </w:r>
          </w:p>
        </w:tc>
        <w:tc>
          <w:tcPr>
            <w:tcW w:w="6634" w:type="dxa"/>
            <w:gridSpan w:val="2"/>
          </w:tcPr>
          <w:p w14:paraId="7F116C22" w14:textId="4984E7DE" w:rsidR="006E351F" w:rsidRPr="007E0B31" w:rsidRDefault="006E351F" w:rsidP="006E351F">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
              </w:rPr>
              <w:t>The Company</w:t>
            </w:r>
            <w:r w:rsidRPr="007E0B31">
              <w:rPr>
                <w:rFonts w:cs="Arial"/>
                <w:b/>
              </w:rPr>
              <w:t>’s Transmission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6E351F" w:rsidRPr="007E0B31" w14:paraId="2391955F" w14:textId="77777777" w:rsidTr="490DE6A8">
        <w:trPr>
          <w:cantSplit/>
        </w:trPr>
        <w:tc>
          <w:tcPr>
            <w:tcW w:w="2884" w:type="dxa"/>
          </w:tcPr>
          <w:p w14:paraId="554CE1BB" w14:textId="77777777" w:rsidR="006E351F" w:rsidRPr="007E0B31" w:rsidRDefault="006E351F" w:rsidP="006E351F">
            <w:pPr>
              <w:pStyle w:val="Arial11Bold"/>
              <w:rPr>
                <w:rFonts w:cs="Arial"/>
              </w:rPr>
            </w:pPr>
            <w:r w:rsidRPr="007E0B31">
              <w:rPr>
                <w:rFonts w:cs="Arial"/>
              </w:rPr>
              <w:t xml:space="preserve">Operational Planning Margin </w:t>
            </w:r>
          </w:p>
        </w:tc>
        <w:tc>
          <w:tcPr>
            <w:tcW w:w="6634" w:type="dxa"/>
            <w:gridSpan w:val="2"/>
          </w:tcPr>
          <w:p w14:paraId="017C95F5" w14:textId="0ABFFC9A" w:rsidR="006E351F" w:rsidRPr="007E0B31" w:rsidRDefault="006E351F" w:rsidP="006E351F">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6E351F" w:rsidRPr="007E0B31" w14:paraId="2C70A3EB" w14:textId="77777777" w:rsidTr="490DE6A8">
        <w:trPr>
          <w:cantSplit/>
        </w:trPr>
        <w:tc>
          <w:tcPr>
            <w:tcW w:w="2884" w:type="dxa"/>
          </w:tcPr>
          <w:p w14:paraId="231C2E4A" w14:textId="77777777" w:rsidR="006E351F" w:rsidRPr="007E0B31" w:rsidRDefault="006E351F" w:rsidP="006E351F">
            <w:pPr>
              <w:pStyle w:val="Arial11Bold"/>
              <w:rPr>
                <w:rFonts w:cs="Arial"/>
              </w:rPr>
            </w:pPr>
            <w:r w:rsidRPr="007E0B31">
              <w:rPr>
                <w:rFonts w:cs="Arial"/>
              </w:rPr>
              <w:t>Operational Planning Phase</w:t>
            </w:r>
          </w:p>
        </w:tc>
        <w:tc>
          <w:tcPr>
            <w:tcW w:w="6634" w:type="dxa"/>
            <w:gridSpan w:val="2"/>
          </w:tcPr>
          <w:p w14:paraId="0B288485" w14:textId="77777777" w:rsidR="006E351F" w:rsidRPr="007E0B31" w:rsidRDefault="006E351F" w:rsidP="006E351F">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6E351F" w:rsidRPr="007E0B31" w14:paraId="5168CED3" w14:textId="77777777" w:rsidTr="490DE6A8">
        <w:trPr>
          <w:cantSplit/>
        </w:trPr>
        <w:tc>
          <w:tcPr>
            <w:tcW w:w="2884" w:type="dxa"/>
          </w:tcPr>
          <w:p w14:paraId="784D3609" w14:textId="77777777" w:rsidR="006E351F" w:rsidRPr="007E0B31" w:rsidRDefault="006E351F" w:rsidP="006E351F">
            <w:pPr>
              <w:pStyle w:val="Arial11Bold"/>
              <w:rPr>
                <w:rFonts w:cs="Arial"/>
              </w:rPr>
            </w:pPr>
            <w:r w:rsidRPr="007E0B31">
              <w:rPr>
                <w:rFonts w:cs="Arial"/>
              </w:rPr>
              <w:t>Operational Procedures</w:t>
            </w:r>
          </w:p>
        </w:tc>
        <w:tc>
          <w:tcPr>
            <w:tcW w:w="6634" w:type="dxa"/>
            <w:gridSpan w:val="2"/>
          </w:tcPr>
          <w:p w14:paraId="451F00A7" w14:textId="77777777" w:rsidR="006E351F" w:rsidRPr="007E0B31" w:rsidRDefault="006E351F" w:rsidP="006E351F">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6E351F" w:rsidRPr="007E0B31" w14:paraId="756B3E49" w14:textId="77777777" w:rsidTr="490DE6A8">
        <w:trPr>
          <w:cantSplit/>
        </w:trPr>
        <w:tc>
          <w:tcPr>
            <w:tcW w:w="2884" w:type="dxa"/>
          </w:tcPr>
          <w:p w14:paraId="3CD34B6B" w14:textId="77777777" w:rsidR="006E351F" w:rsidRPr="007E0B31" w:rsidRDefault="006E351F" w:rsidP="006E351F">
            <w:pPr>
              <w:pStyle w:val="Arial11Bold"/>
              <w:rPr>
                <w:rFonts w:cs="Arial"/>
              </w:rPr>
            </w:pPr>
            <w:r w:rsidRPr="007E0B31">
              <w:rPr>
                <w:rFonts w:cs="Arial"/>
              </w:rPr>
              <w:t>Operational Switching</w:t>
            </w:r>
          </w:p>
        </w:tc>
        <w:tc>
          <w:tcPr>
            <w:tcW w:w="6634" w:type="dxa"/>
            <w:gridSpan w:val="2"/>
          </w:tcPr>
          <w:p w14:paraId="11012EC0" w14:textId="782A13A7" w:rsidR="006E351F" w:rsidRPr="007E0B31" w:rsidRDefault="006E351F" w:rsidP="006E351F">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6E351F" w:rsidRPr="007E0B31" w14:paraId="19E6505D" w14:textId="77777777" w:rsidTr="490DE6A8">
        <w:trPr>
          <w:cantSplit/>
        </w:trPr>
        <w:tc>
          <w:tcPr>
            <w:tcW w:w="2884" w:type="dxa"/>
          </w:tcPr>
          <w:p w14:paraId="2E415BC0" w14:textId="77777777" w:rsidR="006E351F" w:rsidRPr="007E0B31" w:rsidRDefault="006E351F" w:rsidP="006E351F">
            <w:pPr>
              <w:pStyle w:val="Arial11Bold"/>
              <w:rPr>
                <w:rFonts w:cs="Arial"/>
              </w:rPr>
            </w:pPr>
            <w:r w:rsidRPr="007E0B31">
              <w:rPr>
                <w:rFonts w:cs="Arial"/>
              </w:rPr>
              <w:t>Other Relevant Data</w:t>
            </w:r>
          </w:p>
        </w:tc>
        <w:tc>
          <w:tcPr>
            <w:tcW w:w="6634" w:type="dxa"/>
            <w:gridSpan w:val="2"/>
          </w:tcPr>
          <w:p w14:paraId="1C699783" w14:textId="77777777" w:rsidR="006E351F" w:rsidRPr="007E0B31" w:rsidRDefault="006E351F" w:rsidP="006E351F">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6E351F" w:rsidRPr="007E0B31" w14:paraId="24B77B54" w14:textId="77777777" w:rsidTr="490DE6A8">
        <w:trPr>
          <w:cantSplit/>
        </w:trPr>
        <w:tc>
          <w:tcPr>
            <w:tcW w:w="2884" w:type="dxa"/>
          </w:tcPr>
          <w:p w14:paraId="33A5B61C" w14:textId="77777777" w:rsidR="006E351F" w:rsidRPr="007E0B31" w:rsidRDefault="006E351F" w:rsidP="006E351F">
            <w:pPr>
              <w:pStyle w:val="Arial11Bold"/>
              <w:rPr>
                <w:rFonts w:cs="Arial"/>
              </w:rPr>
            </w:pPr>
            <w:r w:rsidRPr="007E0B31">
              <w:rPr>
                <w:rFonts w:cs="Arial"/>
              </w:rPr>
              <w:t>OTSDUW Arrangements</w:t>
            </w:r>
          </w:p>
        </w:tc>
        <w:tc>
          <w:tcPr>
            <w:tcW w:w="6634" w:type="dxa"/>
            <w:gridSpan w:val="2"/>
          </w:tcPr>
          <w:p w14:paraId="77481E18" w14:textId="77777777" w:rsidR="006E351F" w:rsidRPr="007E0B31" w:rsidRDefault="006E351F" w:rsidP="006E351F">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6E351F" w:rsidRPr="007E0B31" w14:paraId="6566765E" w14:textId="77777777" w:rsidTr="490DE6A8">
        <w:trPr>
          <w:cantSplit/>
        </w:trPr>
        <w:tc>
          <w:tcPr>
            <w:tcW w:w="2884" w:type="dxa"/>
          </w:tcPr>
          <w:p w14:paraId="2E02FBB1" w14:textId="77777777" w:rsidR="006E351F" w:rsidRPr="007E0B31" w:rsidRDefault="006E351F" w:rsidP="006E351F">
            <w:pPr>
              <w:pStyle w:val="Arial11Bold"/>
              <w:rPr>
                <w:rFonts w:cs="Arial"/>
              </w:rPr>
            </w:pPr>
            <w:r w:rsidRPr="007E0B31">
              <w:rPr>
                <w:rFonts w:cs="Arial"/>
              </w:rPr>
              <w:t>OTSDUW Data and Information</w:t>
            </w:r>
          </w:p>
        </w:tc>
        <w:tc>
          <w:tcPr>
            <w:tcW w:w="6634" w:type="dxa"/>
            <w:gridSpan w:val="2"/>
          </w:tcPr>
          <w:p w14:paraId="437E754A" w14:textId="7B9123D2" w:rsidR="006E351F" w:rsidRPr="007E0B31" w:rsidRDefault="006E351F" w:rsidP="006E351F">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6E351F" w:rsidRPr="007E0B31" w14:paraId="0DFC68CA" w14:textId="77777777" w:rsidTr="490DE6A8">
        <w:trPr>
          <w:cantSplit/>
        </w:trPr>
        <w:tc>
          <w:tcPr>
            <w:tcW w:w="2884" w:type="dxa"/>
          </w:tcPr>
          <w:p w14:paraId="26D7CFDD" w14:textId="77777777" w:rsidR="006E351F" w:rsidRPr="007E0B31" w:rsidRDefault="006E351F" w:rsidP="006E351F">
            <w:pPr>
              <w:pStyle w:val="Arial11Bold"/>
              <w:rPr>
                <w:rFonts w:cs="Arial"/>
              </w:rPr>
            </w:pPr>
            <w:r w:rsidRPr="007E0B31">
              <w:rPr>
                <w:rFonts w:cs="Arial"/>
              </w:rPr>
              <w:t>OTSDUW DC Converter</w:t>
            </w:r>
          </w:p>
        </w:tc>
        <w:tc>
          <w:tcPr>
            <w:tcW w:w="6634" w:type="dxa"/>
            <w:gridSpan w:val="2"/>
          </w:tcPr>
          <w:p w14:paraId="404E1159" w14:textId="77777777" w:rsidR="006E351F" w:rsidRPr="007E0B31" w:rsidRDefault="006E351F" w:rsidP="006E351F">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6E351F" w:rsidRPr="007E0B31" w14:paraId="1F5DFCE4" w14:textId="77777777" w:rsidTr="490DE6A8">
        <w:trPr>
          <w:cantSplit/>
        </w:trPr>
        <w:tc>
          <w:tcPr>
            <w:tcW w:w="2884" w:type="dxa"/>
          </w:tcPr>
          <w:p w14:paraId="274CBE9D" w14:textId="77777777" w:rsidR="006E351F" w:rsidRPr="007E0B31" w:rsidRDefault="006E351F" w:rsidP="006E351F">
            <w:pPr>
              <w:pStyle w:val="Arial11Bold"/>
              <w:rPr>
                <w:rFonts w:cs="Arial"/>
              </w:rPr>
            </w:pPr>
            <w:r w:rsidRPr="007E0B31">
              <w:rPr>
                <w:rFonts w:cs="Arial"/>
              </w:rPr>
              <w:t>OTSDUW Development and Data Timetable</w:t>
            </w:r>
          </w:p>
        </w:tc>
        <w:tc>
          <w:tcPr>
            <w:tcW w:w="6634" w:type="dxa"/>
            <w:gridSpan w:val="2"/>
          </w:tcPr>
          <w:p w14:paraId="46394D79" w14:textId="77777777" w:rsidR="006E351F" w:rsidRPr="007E0B31" w:rsidRDefault="006E351F" w:rsidP="006E351F">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6E351F" w:rsidRPr="007E0B31" w14:paraId="12983990" w14:textId="77777777" w:rsidTr="490DE6A8">
        <w:trPr>
          <w:cantSplit/>
        </w:trPr>
        <w:tc>
          <w:tcPr>
            <w:tcW w:w="2884" w:type="dxa"/>
          </w:tcPr>
          <w:p w14:paraId="73BB79D0" w14:textId="77777777" w:rsidR="006E351F" w:rsidRPr="007E0B31" w:rsidRDefault="006E351F" w:rsidP="006E351F">
            <w:pPr>
              <w:pStyle w:val="Arial11Bold"/>
              <w:rPr>
                <w:rFonts w:cs="Arial"/>
              </w:rPr>
            </w:pPr>
            <w:r w:rsidRPr="007E0B31">
              <w:rPr>
                <w:rFonts w:cs="Arial"/>
              </w:rPr>
              <w:t xml:space="preserve">OTSDUW Network Data and Information </w:t>
            </w:r>
          </w:p>
        </w:tc>
        <w:tc>
          <w:tcPr>
            <w:tcW w:w="6634" w:type="dxa"/>
            <w:gridSpan w:val="2"/>
          </w:tcPr>
          <w:p w14:paraId="7A3D093C" w14:textId="0A18302C" w:rsidR="006E351F" w:rsidRPr="007E0B31" w:rsidRDefault="006E351F" w:rsidP="006E351F">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6E351F" w:rsidRPr="007E0B31" w14:paraId="2F357AF2" w14:textId="77777777" w:rsidTr="490DE6A8">
        <w:trPr>
          <w:cantSplit/>
        </w:trPr>
        <w:tc>
          <w:tcPr>
            <w:tcW w:w="2884" w:type="dxa"/>
          </w:tcPr>
          <w:p w14:paraId="74E4F90A" w14:textId="77777777" w:rsidR="006E351F" w:rsidRPr="007E0B31" w:rsidRDefault="006E351F" w:rsidP="006E351F">
            <w:pPr>
              <w:pStyle w:val="Arial11Bold"/>
              <w:rPr>
                <w:rFonts w:cs="Arial"/>
              </w:rPr>
            </w:pPr>
            <w:r w:rsidRPr="007E0B31">
              <w:rPr>
                <w:rFonts w:cs="Arial"/>
              </w:rPr>
              <w:t>OTSDUW Plant and Apparatus</w:t>
            </w:r>
          </w:p>
        </w:tc>
        <w:tc>
          <w:tcPr>
            <w:tcW w:w="6634" w:type="dxa"/>
            <w:gridSpan w:val="2"/>
          </w:tcPr>
          <w:p w14:paraId="0F32E986" w14:textId="77777777" w:rsidR="006E351F" w:rsidRPr="007E0B31" w:rsidRDefault="006E351F" w:rsidP="006E351F">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6E351F" w:rsidRPr="007E0B31" w14:paraId="365142B1" w14:textId="77777777" w:rsidTr="490DE6A8">
        <w:trPr>
          <w:cantSplit/>
        </w:trPr>
        <w:tc>
          <w:tcPr>
            <w:tcW w:w="2884" w:type="dxa"/>
          </w:tcPr>
          <w:p w14:paraId="31BA5169" w14:textId="77777777" w:rsidR="006E351F" w:rsidRPr="007E0B31" w:rsidRDefault="006E351F" w:rsidP="006E351F">
            <w:pPr>
              <w:pStyle w:val="Arial11Bold"/>
              <w:rPr>
                <w:rFonts w:cs="Arial"/>
              </w:rPr>
            </w:pPr>
            <w:r w:rsidRPr="007E0B31">
              <w:rPr>
                <w:rFonts w:cs="Arial"/>
              </w:rPr>
              <w:t>OTSUA Transfer Time</w:t>
            </w:r>
          </w:p>
        </w:tc>
        <w:tc>
          <w:tcPr>
            <w:tcW w:w="6634" w:type="dxa"/>
            <w:gridSpan w:val="2"/>
          </w:tcPr>
          <w:p w14:paraId="53D1E529" w14:textId="77777777" w:rsidR="006E351F" w:rsidRPr="007E0B31" w:rsidRDefault="006E351F" w:rsidP="006E351F">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6E351F" w:rsidRPr="007E0B31" w14:paraId="3D6D4D93" w14:textId="77777777" w:rsidTr="490DE6A8">
        <w:trPr>
          <w:cantSplit/>
        </w:trPr>
        <w:tc>
          <w:tcPr>
            <w:tcW w:w="2884" w:type="dxa"/>
          </w:tcPr>
          <w:p w14:paraId="6678503F" w14:textId="77777777" w:rsidR="006E351F" w:rsidRPr="007E0B31" w:rsidRDefault="006E351F" w:rsidP="006E351F">
            <w:pPr>
              <w:pStyle w:val="Arial11Bold"/>
              <w:rPr>
                <w:rFonts w:cs="Arial"/>
              </w:rPr>
            </w:pPr>
            <w:r w:rsidRPr="007E0B31">
              <w:rPr>
                <w:rFonts w:cs="Arial"/>
              </w:rPr>
              <w:t>Out of Synchronism</w:t>
            </w:r>
          </w:p>
        </w:tc>
        <w:tc>
          <w:tcPr>
            <w:tcW w:w="6634" w:type="dxa"/>
            <w:gridSpan w:val="2"/>
          </w:tcPr>
          <w:p w14:paraId="30AB79D2" w14:textId="77777777" w:rsidR="006E351F" w:rsidRPr="007E0B31" w:rsidRDefault="006E351F" w:rsidP="006E351F">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6E351F" w:rsidRPr="007E0B31" w14:paraId="04D20161" w14:textId="77777777" w:rsidTr="490DE6A8">
        <w:trPr>
          <w:cantSplit/>
        </w:trPr>
        <w:tc>
          <w:tcPr>
            <w:tcW w:w="2884" w:type="dxa"/>
          </w:tcPr>
          <w:p w14:paraId="2545C38A" w14:textId="77777777" w:rsidR="006E351F" w:rsidRPr="007E0B31" w:rsidRDefault="006E351F" w:rsidP="006E351F">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gridSpan w:val="2"/>
          </w:tcPr>
          <w:p w14:paraId="006B5563" w14:textId="175D7D2A" w:rsidR="006E351F" w:rsidRPr="007E0B31" w:rsidRDefault="006E351F" w:rsidP="006E351F">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time </w:t>
            </w:r>
            <w:r>
              <w:rPr>
                <w:rFonts w:cs="Arial"/>
              </w:rPr>
              <w:t>period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6E351F" w:rsidRPr="007E0B31" w:rsidRDefault="006E351F" w:rsidP="006E351F">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6E351F" w:rsidRPr="007E0B31" w14:paraId="4CD6C7B7" w14:textId="77777777" w:rsidTr="490DE6A8">
        <w:trPr>
          <w:cantSplit/>
        </w:trPr>
        <w:tc>
          <w:tcPr>
            <w:tcW w:w="2884" w:type="dxa"/>
          </w:tcPr>
          <w:p w14:paraId="078B9004" w14:textId="77777777" w:rsidR="006E351F" w:rsidRPr="007E0B31" w:rsidRDefault="006E351F" w:rsidP="006E351F">
            <w:pPr>
              <w:pStyle w:val="Arial11Bold"/>
              <w:rPr>
                <w:rFonts w:cs="Arial"/>
              </w:rPr>
            </w:pPr>
            <w:r w:rsidRPr="007E0B31">
              <w:rPr>
                <w:rFonts w:cs="Arial"/>
              </w:rPr>
              <w:t>Over-excitation Limiter</w:t>
            </w:r>
          </w:p>
        </w:tc>
        <w:tc>
          <w:tcPr>
            <w:tcW w:w="6634" w:type="dxa"/>
            <w:gridSpan w:val="2"/>
          </w:tcPr>
          <w:p w14:paraId="102093E7" w14:textId="2C3E59FC" w:rsidR="006E351F" w:rsidRPr="007E0B31" w:rsidRDefault="006E351F" w:rsidP="006E351F">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6E351F" w:rsidRPr="007E0B31" w14:paraId="30243EFA" w14:textId="77777777" w:rsidTr="490DE6A8">
        <w:trPr>
          <w:cantSplit/>
        </w:trPr>
        <w:tc>
          <w:tcPr>
            <w:tcW w:w="2884" w:type="dxa"/>
          </w:tcPr>
          <w:p w14:paraId="66B8A1EA" w14:textId="0810689B" w:rsidR="006E351F" w:rsidRPr="007E0B31" w:rsidRDefault="006E351F" w:rsidP="006E351F">
            <w:pPr>
              <w:pStyle w:val="Arial11Bold"/>
              <w:rPr>
                <w:rFonts w:cs="Arial"/>
              </w:rPr>
            </w:pPr>
            <w:r w:rsidRPr="007E0B31">
              <w:rPr>
                <w:rFonts w:cs="Arial"/>
              </w:rPr>
              <w:t>Panel Chair</w:t>
            </w:r>
            <w:r>
              <w:rPr>
                <w:rFonts w:cs="Arial"/>
              </w:rPr>
              <w:t>person</w:t>
            </w:r>
          </w:p>
        </w:tc>
        <w:tc>
          <w:tcPr>
            <w:tcW w:w="6634" w:type="dxa"/>
            <w:gridSpan w:val="2"/>
          </w:tcPr>
          <w:p w14:paraId="54287BDA" w14:textId="77777777" w:rsidR="006E351F" w:rsidRPr="007E0B31" w:rsidRDefault="006E351F" w:rsidP="006E351F">
            <w:pPr>
              <w:pStyle w:val="TableArial11"/>
              <w:rPr>
                <w:rFonts w:cs="Arial"/>
              </w:rPr>
            </w:pPr>
            <w:r w:rsidRPr="007E0B31">
              <w:rPr>
                <w:rFonts w:cs="Arial"/>
              </w:rPr>
              <w:t>A person appointed as such in accordance with GR.4.1.</w:t>
            </w:r>
          </w:p>
        </w:tc>
      </w:tr>
      <w:tr w:rsidR="006E351F" w:rsidRPr="007E0B31" w14:paraId="407A0574" w14:textId="77777777" w:rsidTr="490DE6A8">
        <w:trPr>
          <w:cantSplit/>
        </w:trPr>
        <w:tc>
          <w:tcPr>
            <w:tcW w:w="2884" w:type="dxa"/>
          </w:tcPr>
          <w:p w14:paraId="7990BC0E" w14:textId="77777777" w:rsidR="006E351F" w:rsidRPr="007E0B31" w:rsidRDefault="006E351F" w:rsidP="006E351F">
            <w:pPr>
              <w:pStyle w:val="Arial11Bold"/>
              <w:rPr>
                <w:rFonts w:cs="Arial"/>
              </w:rPr>
            </w:pPr>
            <w:r w:rsidRPr="007E0B31">
              <w:rPr>
                <w:rFonts w:cs="Arial"/>
              </w:rPr>
              <w:t>Panel Member</w:t>
            </w:r>
          </w:p>
        </w:tc>
        <w:tc>
          <w:tcPr>
            <w:tcW w:w="6634" w:type="dxa"/>
            <w:gridSpan w:val="2"/>
          </w:tcPr>
          <w:p w14:paraId="408B70FA" w14:textId="77777777" w:rsidR="006E351F" w:rsidRPr="007E0B31" w:rsidRDefault="006E351F" w:rsidP="006E351F">
            <w:pPr>
              <w:pStyle w:val="TableArial11"/>
              <w:rPr>
                <w:rFonts w:cs="Arial"/>
              </w:rPr>
            </w:pPr>
            <w:r w:rsidRPr="007E0B31">
              <w:rPr>
                <w:rFonts w:cs="Arial"/>
              </w:rPr>
              <w:t>Any of the persons identified as such in GR.4.</w:t>
            </w:r>
          </w:p>
        </w:tc>
      </w:tr>
      <w:tr w:rsidR="006E351F" w:rsidRPr="007E0B31" w14:paraId="4408AF49" w14:textId="77777777" w:rsidTr="490DE6A8">
        <w:trPr>
          <w:cantSplit/>
        </w:trPr>
        <w:tc>
          <w:tcPr>
            <w:tcW w:w="2884" w:type="dxa"/>
          </w:tcPr>
          <w:p w14:paraId="24301CCB" w14:textId="77777777" w:rsidR="006E351F" w:rsidRPr="007E0B31" w:rsidRDefault="006E351F" w:rsidP="006E351F">
            <w:pPr>
              <w:pStyle w:val="Arial11Bold"/>
              <w:rPr>
                <w:rFonts w:cs="Arial"/>
              </w:rPr>
            </w:pPr>
            <w:r w:rsidRPr="007E0B31">
              <w:rPr>
                <w:rFonts w:cs="Arial"/>
              </w:rPr>
              <w:t>Panel Members’</w:t>
            </w:r>
          </w:p>
          <w:p w14:paraId="64CD4F91" w14:textId="77777777" w:rsidR="006E351F" w:rsidRPr="007E0B31" w:rsidRDefault="006E351F" w:rsidP="006E351F">
            <w:pPr>
              <w:pStyle w:val="Arial11Bold"/>
              <w:rPr>
                <w:rFonts w:cs="Arial"/>
              </w:rPr>
            </w:pPr>
            <w:r w:rsidRPr="007E0B31">
              <w:rPr>
                <w:rFonts w:cs="Arial"/>
              </w:rPr>
              <w:t>Recommendation</w:t>
            </w:r>
          </w:p>
        </w:tc>
        <w:tc>
          <w:tcPr>
            <w:tcW w:w="6634" w:type="dxa"/>
            <w:gridSpan w:val="2"/>
          </w:tcPr>
          <w:p w14:paraId="337253E1" w14:textId="33E0395A" w:rsidR="006E351F" w:rsidRPr="007E0B31" w:rsidRDefault="006E351F" w:rsidP="006E351F">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6E351F" w:rsidRPr="007E0B31" w14:paraId="73919D58" w14:textId="77777777" w:rsidTr="490DE6A8">
        <w:trPr>
          <w:cantSplit/>
        </w:trPr>
        <w:tc>
          <w:tcPr>
            <w:tcW w:w="2884" w:type="dxa"/>
          </w:tcPr>
          <w:p w14:paraId="1C39677A" w14:textId="77777777" w:rsidR="006E351F" w:rsidRPr="007E0B31" w:rsidRDefault="006E351F" w:rsidP="006E351F">
            <w:pPr>
              <w:pStyle w:val="Arial11Bold"/>
              <w:rPr>
                <w:rFonts w:cs="Arial"/>
              </w:rPr>
            </w:pPr>
            <w:r w:rsidRPr="007E0B31">
              <w:rPr>
                <w:rFonts w:cs="Arial"/>
              </w:rPr>
              <w:t>Panel Secretary</w:t>
            </w:r>
          </w:p>
        </w:tc>
        <w:tc>
          <w:tcPr>
            <w:tcW w:w="6634" w:type="dxa"/>
            <w:gridSpan w:val="2"/>
          </w:tcPr>
          <w:p w14:paraId="614372A2" w14:textId="77777777" w:rsidR="006E351F" w:rsidRPr="007E0B31" w:rsidRDefault="006E351F" w:rsidP="006E351F">
            <w:pPr>
              <w:pStyle w:val="TableArial11"/>
              <w:rPr>
                <w:rFonts w:cs="Arial"/>
              </w:rPr>
            </w:pPr>
            <w:r w:rsidRPr="007E0B31">
              <w:rPr>
                <w:rFonts w:cs="Arial"/>
              </w:rPr>
              <w:t>A person appointed as such in accordance with GR.3.1.2(d).</w:t>
            </w:r>
          </w:p>
        </w:tc>
      </w:tr>
      <w:tr w:rsidR="006E351F" w:rsidRPr="007E0B31" w14:paraId="1D7F1B6B" w14:textId="77777777" w:rsidTr="490DE6A8">
        <w:trPr>
          <w:cantSplit/>
        </w:trPr>
        <w:tc>
          <w:tcPr>
            <w:tcW w:w="2884" w:type="dxa"/>
          </w:tcPr>
          <w:p w14:paraId="344E39C6" w14:textId="77777777" w:rsidR="006E351F" w:rsidRPr="007E0B31" w:rsidRDefault="006E351F" w:rsidP="006E351F">
            <w:pPr>
              <w:pStyle w:val="Arial11Bold"/>
              <w:rPr>
                <w:rFonts w:cs="Arial"/>
              </w:rPr>
            </w:pPr>
            <w:r w:rsidRPr="007E0B31">
              <w:rPr>
                <w:rFonts w:cs="Arial"/>
              </w:rPr>
              <w:t>Part 1 System Ancillary Services</w:t>
            </w:r>
          </w:p>
        </w:tc>
        <w:tc>
          <w:tcPr>
            <w:tcW w:w="6634" w:type="dxa"/>
            <w:gridSpan w:val="2"/>
          </w:tcPr>
          <w:p w14:paraId="380B1DB3" w14:textId="09F84F33" w:rsidR="006E351F" w:rsidRPr="007E0B31" w:rsidRDefault="006E351F" w:rsidP="006E351F">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6E351F" w:rsidRPr="007E0B31" w14:paraId="0D7E215D" w14:textId="77777777" w:rsidTr="490DE6A8">
        <w:trPr>
          <w:cantSplit/>
        </w:trPr>
        <w:tc>
          <w:tcPr>
            <w:tcW w:w="2884" w:type="dxa"/>
          </w:tcPr>
          <w:p w14:paraId="304BA4F9" w14:textId="77777777" w:rsidR="006E351F" w:rsidRPr="007E0B31" w:rsidRDefault="006E351F" w:rsidP="006E351F">
            <w:pPr>
              <w:pStyle w:val="Arial11Bold"/>
              <w:rPr>
                <w:rFonts w:cs="Arial"/>
              </w:rPr>
            </w:pPr>
            <w:r w:rsidRPr="007E0B31">
              <w:rPr>
                <w:rFonts w:cs="Arial"/>
              </w:rPr>
              <w:t>Part 2 System Ancillary Services</w:t>
            </w:r>
          </w:p>
        </w:tc>
        <w:tc>
          <w:tcPr>
            <w:tcW w:w="6634" w:type="dxa"/>
            <w:gridSpan w:val="2"/>
          </w:tcPr>
          <w:p w14:paraId="6104BAC6" w14:textId="77777777" w:rsidR="006E351F" w:rsidRPr="007E0B31" w:rsidRDefault="006E351F" w:rsidP="006E351F">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6E351F" w:rsidRPr="007E0B31" w14:paraId="15BCB468" w14:textId="77777777" w:rsidTr="490DE6A8">
        <w:trPr>
          <w:cantSplit/>
        </w:trPr>
        <w:tc>
          <w:tcPr>
            <w:tcW w:w="2884" w:type="dxa"/>
          </w:tcPr>
          <w:p w14:paraId="3AD2A1AF" w14:textId="77777777" w:rsidR="006E351F" w:rsidRPr="007E0B31" w:rsidRDefault="006E351F" w:rsidP="006E351F">
            <w:pPr>
              <w:pStyle w:val="Arial11Bold"/>
              <w:rPr>
                <w:rFonts w:cs="Arial"/>
              </w:rPr>
            </w:pPr>
            <w:r w:rsidRPr="007E0B31">
              <w:rPr>
                <w:rFonts w:cs="Arial"/>
              </w:rPr>
              <w:t>Part Load</w:t>
            </w:r>
          </w:p>
        </w:tc>
        <w:tc>
          <w:tcPr>
            <w:tcW w:w="6634" w:type="dxa"/>
            <w:gridSpan w:val="2"/>
          </w:tcPr>
          <w:p w14:paraId="3D91998E" w14:textId="77777777" w:rsidR="006E351F" w:rsidRPr="007E0B31" w:rsidRDefault="006E351F" w:rsidP="006E351F">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6E351F" w:rsidRPr="007E0B31" w14:paraId="2651AA6E" w14:textId="77777777" w:rsidTr="490DE6A8">
        <w:trPr>
          <w:cantSplit/>
        </w:trPr>
        <w:tc>
          <w:tcPr>
            <w:tcW w:w="2884" w:type="dxa"/>
          </w:tcPr>
          <w:p w14:paraId="18C02C4B" w14:textId="05548110" w:rsidR="006E351F" w:rsidRPr="0053170A" w:rsidRDefault="006E351F" w:rsidP="006E351F">
            <w:pPr>
              <w:pStyle w:val="Arial11Bold"/>
              <w:rPr>
                <w:rFonts w:cs="Arial"/>
              </w:rPr>
            </w:pPr>
            <w:r w:rsidRPr="002510FF">
              <w:rPr>
                <w:rFonts w:cs="Arial"/>
              </w:rPr>
              <w:t>Peak Current Rating</w:t>
            </w:r>
          </w:p>
        </w:tc>
        <w:tc>
          <w:tcPr>
            <w:tcW w:w="6634" w:type="dxa"/>
            <w:gridSpan w:val="2"/>
          </w:tcPr>
          <w:p w14:paraId="15E7F46B" w14:textId="77777777" w:rsidR="006E351F" w:rsidRPr="002510FF" w:rsidRDefault="006E351F" w:rsidP="006E351F">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6E351F" w:rsidRPr="002510FF" w:rsidRDefault="006E351F" w:rsidP="006E351F">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6E351F" w:rsidRPr="002510FF" w:rsidRDefault="006E351F" w:rsidP="006E351F">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6E351F" w:rsidRPr="0053170A" w:rsidRDefault="006E351F" w:rsidP="006E351F">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6E351F" w:rsidRPr="007E0B31" w14:paraId="55F461B9" w14:textId="77777777" w:rsidTr="490DE6A8">
        <w:trPr>
          <w:cantSplit/>
        </w:trPr>
        <w:tc>
          <w:tcPr>
            <w:tcW w:w="2884" w:type="dxa"/>
          </w:tcPr>
          <w:p w14:paraId="0361A8C4" w14:textId="77777777" w:rsidR="006E351F" w:rsidRPr="007E0B31" w:rsidRDefault="006E351F" w:rsidP="006E351F">
            <w:pPr>
              <w:pStyle w:val="Arial11Bold"/>
              <w:rPr>
                <w:rFonts w:cs="Arial"/>
              </w:rPr>
            </w:pPr>
            <w:r w:rsidRPr="007E0B31">
              <w:rPr>
                <w:rFonts w:cs="Arial"/>
              </w:rPr>
              <w:t>Permit for Work for proximity work</w:t>
            </w:r>
          </w:p>
        </w:tc>
        <w:tc>
          <w:tcPr>
            <w:tcW w:w="6634" w:type="dxa"/>
            <w:gridSpan w:val="2"/>
          </w:tcPr>
          <w:p w14:paraId="54941668" w14:textId="77777777" w:rsidR="006E351F" w:rsidRPr="007E0B31" w:rsidRDefault="006E351F" w:rsidP="006E351F">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6E351F" w:rsidRPr="007E0B31" w:rsidRDefault="006E351F" w:rsidP="006E351F">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6E351F" w:rsidRPr="007E0B31" w14:paraId="1F8F8A6D" w14:textId="77777777" w:rsidTr="490DE6A8">
        <w:trPr>
          <w:cantSplit/>
        </w:trPr>
        <w:tc>
          <w:tcPr>
            <w:tcW w:w="2884" w:type="dxa"/>
          </w:tcPr>
          <w:p w14:paraId="1B55D572" w14:textId="77777777" w:rsidR="006E351F" w:rsidRPr="007E0B31" w:rsidRDefault="006E351F" w:rsidP="006E351F">
            <w:pPr>
              <w:pStyle w:val="Arial11Bold"/>
              <w:rPr>
                <w:rFonts w:cs="Arial"/>
              </w:rPr>
            </w:pPr>
            <w:r w:rsidRPr="007E0B31">
              <w:rPr>
                <w:rFonts w:cs="Arial"/>
              </w:rPr>
              <w:t>Partial Shutdown</w:t>
            </w:r>
          </w:p>
        </w:tc>
        <w:tc>
          <w:tcPr>
            <w:tcW w:w="6634" w:type="dxa"/>
            <w:gridSpan w:val="2"/>
          </w:tcPr>
          <w:p w14:paraId="46EA24B8" w14:textId="50C4B317" w:rsidR="006E351F" w:rsidRPr="007E0B31" w:rsidRDefault="006E351F" w:rsidP="006E351F">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6E351F" w:rsidRPr="007E0B31" w14:paraId="01813162" w14:textId="77777777" w:rsidTr="490DE6A8">
        <w:trPr>
          <w:cantSplit/>
        </w:trPr>
        <w:tc>
          <w:tcPr>
            <w:tcW w:w="2884" w:type="dxa"/>
          </w:tcPr>
          <w:p w14:paraId="60BE3A6F" w14:textId="77777777" w:rsidR="006E351F" w:rsidRPr="007E0B31" w:rsidRDefault="006E351F" w:rsidP="006E351F">
            <w:pPr>
              <w:pStyle w:val="Arial11Bold"/>
              <w:rPr>
                <w:rFonts w:cs="Arial"/>
              </w:rPr>
            </w:pPr>
            <w:r w:rsidRPr="007E0B31">
              <w:rPr>
                <w:rFonts w:cs="Arial"/>
              </w:rPr>
              <w:t>Pending Grid Code Modification Proposal</w:t>
            </w:r>
          </w:p>
        </w:tc>
        <w:tc>
          <w:tcPr>
            <w:tcW w:w="6634" w:type="dxa"/>
            <w:gridSpan w:val="2"/>
          </w:tcPr>
          <w:p w14:paraId="7CD48F0F" w14:textId="77777777" w:rsidR="006E351F" w:rsidRPr="007E0B31" w:rsidRDefault="006E351F" w:rsidP="006E351F">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Pr="007E0B31">
              <w:rPr>
                <w:rFonts w:cs="Arial"/>
                <w:b/>
              </w:rPr>
              <w:t>Transmission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6E351F" w:rsidRPr="007E0B31" w14:paraId="6FD50AA9" w14:textId="77777777" w:rsidTr="490DE6A8">
        <w:trPr>
          <w:cantSplit/>
        </w:trPr>
        <w:tc>
          <w:tcPr>
            <w:tcW w:w="2884" w:type="dxa"/>
          </w:tcPr>
          <w:p w14:paraId="18519627" w14:textId="64385BF6" w:rsidR="006E351F" w:rsidRPr="00247DBF" w:rsidRDefault="006E351F" w:rsidP="006E351F">
            <w:pPr>
              <w:pStyle w:val="Arial11Bold"/>
              <w:rPr>
                <w:rFonts w:cs="Arial"/>
              </w:rPr>
            </w:pPr>
            <w:r w:rsidRPr="002510FF">
              <w:rPr>
                <w:rFonts w:cs="Arial"/>
              </w:rPr>
              <w:t>Phase Jump Angle</w:t>
            </w:r>
          </w:p>
        </w:tc>
        <w:tc>
          <w:tcPr>
            <w:tcW w:w="6634" w:type="dxa"/>
            <w:gridSpan w:val="2"/>
          </w:tcPr>
          <w:p w14:paraId="0CFA0D18" w14:textId="612CCA40" w:rsidR="006E351F" w:rsidRPr="00247DBF" w:rsidRDefault="006E351F" w:rsidP="006E351F">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6E351F" w:rsidRPr="007E0B31" w14:paraId="4A36544F" w14:textId="77777777" w:rsidTr="490DE6A8">
        <w:trPr>
          <w:cantSplit/>
        </w:trPr>
        <w:tc>
          <w:tcPr>
            <w:tcW w:w="2884" w:type="dxa"/>
          </w:tcPr>
          <w:p w14:paraId="4B64D01C" w14:textId="0E57E9F2" w:rsidR="006E351F" w:rsidRPr="00247DBF" w:rsidRDefault="006E351F" w:rsidP="006E351F">
            <w:pPr>
              <w:pStyle w:val="Arial11Bold"/>
              <w:rPr>
                <w:rFonts w:cs="Arial"/>
              </w:rPr>
            </w:pPr>
            <w:r w:rsidRPr="002510FF">
              <w:rPr>
                <w:rFonts w:cs="Arial"/>
              </w:rPr>
              <w:t xml:space="preserve">Phase Jump Angle Limit </w:t>
            </w:r>
          </w:p>
        </w:tc>
        <w:tc>
          <w:tcPr>
            <w:tcW w:w="6634" w:type="dxa"/>
            <w:gridSpan w:val="2"/>
          </w:tcPr>
          <w:p w14:paraId="7590AC7E" w14:textId="5DB6A395" w:rsidR="006E351F" w:rsidRPr="00247DBF" w:rsidRDefault="006E351F" w:rsidP="006E351F">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6E351F" w:rsidRPr="007E0B31" w14:paraId="6A5A8541" w14:textId="77777777" w:rsidTr="490DE6A8">
        <w:trPr>
          <w:cantSplit/>
        </w:trPr>
        <w:tc>
          <w:tcPr>
            <w:tcW w:w="2884" w:type="dxa"/>
          </w:tcPr>
          <w:p w14:paraId="22CECB1C" w14:textId="42AE6D96" w:rsidR="006E351F" w:rsidRPr="00247DBF" w:rsidRDefault="006E351F" w:rsidP="006E351F">
            <w:pPr>
              <w:pStyle w:val="Arial11Bold"/>
              <w:rPr>
                <w:rFonts w:cs="Arial"/>
              </w:rPr>
            </w:pPr>
            <w:r w:rsidRPr="002510FF">
              <w:rPr>
                <w:rFonts w:cs="Arial"/>
              </w:rPr>
              <w:t>Phase Jump Angle Withstand</w:t>
            </w:r>
          </w:p>
        </w:tc>
        <w:tc>
          <w:tcPr>
            <w:tcW w:w="6634" w:type="dxa"/>
            <w:gridSpan w:val="2"/>
          </w:tcPr>
          <w:p w14:paraId="7252B79A" w14:textId="38AEE0E5" w:rsidR="006E351F" w:rsidRPr="00247DBF" w:rsidRDefault="006E351F" w:rsidP="006E351F">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6E351F" w:rsidRPr="007E0B31" w14:paraId="05663CAA" w14:textId="77777777" w:rsidTr="490DE6A8">
        <w:trPr>
          <w:cantSplit/>
        </w:trPr>
        <w:tc>
          <w:tcPr>
            <w:tcW w:w="2884" w:type="dxa"/>
          </w:tcPr>
          <w:p w14:paraId="545024B0" w14:textId="77777777" w:rsidR="006E351F" w:rsidRPr="007E0B31" w:rsidRDefault="006E351F" w:rsidP="006E351F">
            <w:pPr>
              <w:pStyle w:val="Arial11Bold"/>
              <w:rPr>
                <w:rFonts w:cs="Arial"/>
              </w:rPr>
            </w:pPr>
            <w:r w:rsidRPr="007E0B31">
              <w:rPr>
                <w:rFonts w:cs="Arial"/>
              </w:rPr>
              <w:t>Phase (Voltage) Unbalance</w:t>
            </w:r>
          </w:p>
        </w:tc>
        <w:tc>
          <w:tcPr>
            <w:tcW w:w="6634" w:type="dxa"/>
            <w:gridSpan w:val="2"/>
          </w:tcPr>
          <w:p w14:paraId="219C5499" w14:textId="77777777" w:rsidR="006E351F" w:rsidRPr="007E0B31" w:rsidRDefault="006E351F" w:rsidP="006E351F">
            <w:pPr>
              <w:pStyle w:val="TableArial11"/>
              <w:rPr>
                <w:rFonts w:cs="Arial"/>
              </w:rPr>
            </w:pPr>
            <w:r w:rsidRPr="007E0B31">
              <w:rPr>
                <w:rFonts w:cs="Arial"/>
              </w:rPr>
              <w:t>The ratio (in percent) between the rms values of the negative sequence component and the positive sequence component of the voltage.</w:t>
            </w:r>
          </w:p>
        </w:tc>
      </w:tr>
      <w:tr w:rsidR="006E351F" w:rsidRPr="007E0B31" w14:paraId="0C635CC5" w14:textId="77777777" w:rsidTr="490DE6A8">
        <w:trPr>
          <w:cantSplit/>
        </w:trPr>
        <w:tc>
          <w:tcPr>
            <w:tcW w:w="2884" w:type="dxa"/>
          </w:tcPr>
          <w:p w14:paraId="3E31F962" w14:textId="77777777" w:rsidR="006E351F" w:rsidRPr="007E0B31" w:rsidRDefault="006E351F" w:rsidP="006E351F">
            <w:pPr>
              <w:pStyle w:val="Arial11Bold"/>
              <w:rPr>
                <w:rFonts w:cs="Arial"/>
              </w:rPr>
            </w:pPr>
            <w:r w:rsidRPr="007E0B31">
              <w:rPr>
                <w:rFonts w:cs="Arial"/>
              </w:rPr>
              <w:t>Physical Notification</w:t>
            </w:r>
          </w:p>
        </w:tc>
        <w:tc>
          <w:tcPr>
            <w:tcW w:w="6634" w:type="dxa"/>
            <w:gridSpan w:val="2"/>
          </w:tcPr>
          <w:p w14:paraId="1E390436" w14:textId="77777777" w:rsidR="006E351F" w:rsidRPr="007E0B31" w:rsidRDefault="006E351F" w:rsidP="006E351F">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6E351F" w:rsidRPr="007E0B31" w14:paraId="583C475D" w14:textId="77777777" w:rsidTr="490DE6A8">
        <w:trPr>
          <w:cantSplit/>
        </w:trPr>
        <w:tc>
          <w:tcPr>
            <w:tcW w:w="2884" w:type="dxa"/>
          </w:tcPr>
          <w:p w14:paraId="5AEA9A2D" w14:textId="77777777" w:rsidR="006E351F" w:rsidRPr="007E0B31" w:rsidRDefault="006E351F" w:rsidP="006E351F">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gridSpan w:val="2"/>
          </w:tcPr>
          <w:p w14:paraId="75299B6B" w14:textId="77777777" w:rsidR="006E351F" w:rsidRPr="007E0B31" w:rsidRDefault="006E351F" w:rsidP="006E351F">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6E351F" w:rsidRPr="007E0B31" w14:paraId="5058EEC1" w14:textId="77777777" w:rsidTr="490DE6A8">
        <w:trPr>
          <w:cantSplit/>
        </w:trPr>
        <w:tc>
          <w:tcPr>
            <w:tcW w:w="2884" w:type="dxa"/>
          </w:tcPr>
          <w:p w14:paraId="1B8A9F6B" w14:textId="77777777" w:rsidR="006E351F" w:rsidRPr="007E0B31" w:rsidRDefault="006E351F" w:rsidP="006E351F">
            <w:pPr>
              <w:pStyle w:val="Arial11Bold"/>
              <w:rPr>
                <w:rFonts w:cs="Arial"/>
              </w:rPr>
            </w:pPr>
            <w:r w:rsidRPr="007E0B31">
              <w:rPr>
                <w:rFonts w:cs="Arial"/>
              </w:rPr>
              <w:t>Planned Maintenance Outage</w:t>
            </w:r>
          </w:p>
        </w:tc>
        <w:tc>
          <w:tcPr>
            <w:tcW w:w="6634" w:type="dxa"/>
            <w:gridSpan w:val="2"/>
          </w:tcPr>
          <w:p w14:paraId="30127D2D" w14:textId="435FEC76" w:rsidR="006E351F" w:rsidRPr="007E0B31" w:rsidRDefault="006E351F" w:rsidP="006E351F">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days notice is given, but in any event of which at least twelve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6E351F" w:rsidRPr="007E0B31" w14:paraId="0012AFBC" w14:textId="77777777" w:rsidTr="490DE6A8">
        <w:trPr>
          <w:cantSplit/>
        </w:trPr>
        <w:tc>
          <w:tcPr>
            <w:tcW w:w="2884" w:type="dxa"/>
          </w:tcPr>
          <w:p w14:paraId="7ECC3FEC" w14:textId="77777777" w:rsidR="006E351F" w:rsidRPr="007E0B31" w:rsidRDefault="006E351F" w:rsidP="006E351F">
            <w:pPr>
              <w:pStyle w:val="Arial11Bold"/>
              <w:rPr>
                <w:rFonts w:cs="Arial"/>
              </w:rPr>
            </w:pPr>
            <w:r w:rsidRPr="007E0B31">
              <w:rPr>
                <w:rFonts w:cs="Arial"/>
              </w:rPr>
              <w:t>Planned Outage</w:t>
            </w:r>
          </w:p>
        </w:tc>
        <w:tc>
          <w:tcPr>
            <w:tcW w:w="6634" w:type="dxa"/>
            <w:gridSpan w:val="2"/>
          </w:tcPr>
          <w:p w14:paraId="7CBD2A74" w14:textId="51FF4C20" w:rsidR="006E351F" w:rsidRPr="007E0B31" w:rsidRDefault="006E351F" w:rsidP="006E351F">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6E351F" w:rsidRPr="007E0B31" w14:paraId="5F0D47AA" w14:textId="77777777" w:rsidTr="490DE6A8">
        <w:trPr>
          <w:cantSplit/>
        </w:trPr>
        <w:tc>
          <w:tcPr>
            <w:tcW w:w="2884" w:type="dxa"/>
          </w:tcPr>
          <w:p w14:paraId="67EC820E" w14:textId="77777777" w:rsidR="006E351F" w:rsidRPr="007E0B31" w:rsidRDefault="006E351F" w:rsidP="006E351F">
            <w:pPr>
              <w:pStyle w:val="Arial11Bold"/>
              <w:rPr>
                <w:rFonts w:cs="Arial"/>
              </w:rPr>
            </w:pPr>
            <w:r w:rsidRPr="007E0B31">
              <w:rPr>
                <w:rFonts w:cs="Arial"/>
              </w:rPr>
              <w:t>Plant</w:t>
            </w:r>
          </w:p>
        </w:tc>
        <w:tc>
          <w:tcPr>
            <w:tcW w:w="6634" w:type="dxa"/>
            <w:gridSpan w:val="2"/>
          </w:tcPr>
          <w:p w14:paraId="77464D38" w14:textId="77777777" w:rsidR="006E351F" w:rsidRPr="007E0B31" w:rsidRDefault="006E351F" w:rsidP="006E351F">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6E351F" w:rsidRPr="007E0B31" w14:paraId="78245E04" w14:textId="77777777" w:rsidTr="490DE6A8">
        <w:trPr>
          <w:cantSplit/>
        </w:trPr>
        <w:tc>
          <w:tcPr>
            <w:tcW w:w="2884" w:type="dxa"/>
          </w:tcPr>
          <w:p w14:paraId="1B833B5F" w14:textId="77777777" w:rsidR="006E351F" w:rsidRPr="007E0B31" w:rsidRDefault="006E351F" w:rsidP="006E351F">
            <w:pPr>
              <w:pStyle w:val="Arial11Bold"/>
              <w:rPr>
                <w:rFonts w:cs="Arial"/>
              </w:rPr>
            </w:pPr>
            <w:r w:rsidRPr="007E0B31">
              <w:rPr>
                <w:rFonts w:cs="Arial"/>
              </w:rPr>
              <w:t>Point of Common Coupling</w:t>
            </w:r>
          </w:p>
        </w:tc>
        <w:tc>
          <w:tcPr>
            <w:tcW w:w="6634" w:type="dxa"/>
            <w:gridSpan w:val="2"/>
          </w:tcPr>
          <w:p w14:paraId="14897399" w14:textId="77777777" w:rsidR="006E351F" w:rsidRPr="007E0B31" w:rsidRDefault="006E351F" w:rsidP="006E351F">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6E351F" w:rsidRPr="007E0B31" w14:paraId="5E9A00B9" w14:textId="77777777" w:rsidTr="490DE6A8">
        <w:trPr>
          <w:cantSplit/>
        </w:trPr>
        <w:tc>
          <w:tcPr>
            <w:tcW w:w="2884" w:type="dxa"/>
          </w:tcPr>
          <w:p w14:paraId="2637AA74" w14:textId="77777777" w:rsidR="006E351F" w:rsidRPr="007E0B31" w:rsidRDefault="006E351F" w:rsidP="006E351F">
            <w:pPr>
              <w:pStyle w:val="Arial11Bold"/>
              <w:rPr>
                <w:rFonts w:cs="Arial"/>
              </w:rPr>
            </w:pPr>
            <w:r w:rsidRPr="007E0B31">
              <w:rPr>
                <w:rFonts w:cs="Arial"/>
              </w:rPr>
              <w:t>Point of Connection</w:t>
            </w:r>
          </w:p>
        </w:tc>
        <w:tc>
          <w:tcPr>
            <w:tcW w:w="6634" w:type="dxa"/>
            <w:gridSpan w:val="2"/>
          </w:tcPr>
          <w:p w14:paraId="4092E64D" w14:textId="77777777" w:rsidR="006E351F" w:rsidRPr="007E0B31" w:rsidRDefault="006E351F" w:rsidP="006E351F">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6E351F" w:rsidRPr="007E0B31" w14:paraId="12DBCD04" w14:textId="77777777" w:rsidTr="490DE6A8">
        <w:trPr>
          <w:cantSplit/>
        </w:trPr>
        <w:tc>
          <w:tcPr>
            <w:tcW w:w="2884" w:type="dxa"/>
          </w:tcPr>
          <w:p w14:paraId="551A907F" w14:textId="77777777" w:rsidR="006E351F" w:rsidRPr="007E0B31" w:rsidRDefault="006E351F" w:rsidP="006E351F">
            <w:pPr>
              <w:pStyle w:val="Arial11Bold"/>
              <w:rPr>
                <w:rFonts w:cs="Arial"/>
              </w:rPr>
            </w:pPr>
            <w:r w:rsidRPr="007E0B31">
              <w:rPr>
                <w:rFonts w:cs="Arial"/>
              </w:rPr>
              <w:t>Point of Isolation</w:t>
            </w:r>
          </w:p>
        </w:tc>
        <w:tc>
          <w:tcPr>
            <w:tcW w:w="6634" w:type="dxa"/>
            <w:gridSpan w:val="2"/>
          </w:tcPr>
          <w:p w14:paraId="7726496D" w14:textId="77777777" w:rsidR="006E351F" w:rsidRPr="007E0B31" w:rsidRDefault="006E351F" w:rsidP="006E351F">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6E351F" w:rsidRPr="007E0B31" w14:paraId="79CC6E2F" w14:textId="77777777" w:rsidTr="490DE6A8">
        <w:trPr>
          <w:cantSplit/>
        </w:trPr>
        <w:tc>
          <w:tcPr>
            <w:tcW w:w="2884" w:type="dxa"/>
          </w:tcPr>
          <w:p w14:paraId="1554D405" w14:textId="77777777" w:rsidR="006E351F" w:rsidRPr="007E0B31" w:rsidRDefault="006E351F" w:rsidP="006E351F">
            <w:pPr>
              <w:pStyle w:val="Arial11Bold"/>
              <w:rPr>
                <w:rFonts w:cs="Arial"/>
              </w:rPr>
            </w:pPr>
            <w:r w:rsidRPr="007E0B31">
              <w:rPr>
                <w:rFonts w:cs="Arial"/>
              </w:rPr>
              <w:t>Post-Control Phase</w:t>
            </w:r>
          </w:p>
        </w:tc>
        <w:tc>
          <w:tcPr>
            <w:tcW w:w="6634" w:type="dxa"/>
            <w:gridSpan w:val="2"/>
          </w:tcPr>
          <w:p w14:paraId="725674D1" w14:textId="77777777" w:rsidR="006E351F" w:rsidRPr="007E0B31" w:rsidRDefault="006E351F" w:rsidP="006E351F">
            <w:pPr>
              <w:pStyle w:val="TableArial11"/>
              <w:rPr>
                <w:rFonts w:cs="Arial"/>
              </w:rPr>
            </w:pPr>
            <w:r w:rsidRPr="007E0B31">
              <w:rPr>
                <w:rFonts w:cs="Arial"/>
              </w:rPr>
              <w:t>The period following real time operation.</w:t>
            </w:r>
          </w:p>
        </w:tc>
      </w:tr>
      <w:tr w:rsidR="006E351F" w:rsidRPr="007E0B31" w14:paraId="6D586683" w14:textId="77777777" w:rsidTr="490DE6A8">
        <w:trPr>
          <w:cantSplit/>
        </w:trPr>
        <w:tc>
          <w:tcPr>
            <w:tcW w:w="2884" w:type="dxa"/>
          </w:tcPr>
          <w:p w14:paraId="32ABEF72" w14:textId="77777777" w:rsidR="006E351F" w:rsidRPr="007E0B31" w:rsidRDefault="006E351F" w:rsidP="006E351F">
            <w:pPr>
              <w:pStyle w:val="Arial11Bold"/>
              <w:rPr>
                <w:rFonts w:cs="Arial"/>
              </w:rPr>
            </w:pPr>
            <w:r w:rsidRPr="007E0B31">
              <w:rPr>
                <w:rFonts w:cs="Arial"/>
              </w:rPr>
              <w:t>Power Available</w:t>
            </w:r>
          </w:p>
        </w:tc>
        <w:tc>
          <w:tcPr>
            <w:tcW w:w="6634" w:type="dxa"/>
            <w:gridSpan w:val="2"/>
          </w:tcPr>
          <w:p w14:paraId="090DB153" w14:textId="783F911A" w:rsidR="006E351F" w:rsidRPr="007E0B31" w:rsidRDefault="006E351F" w:rsidP="006E351F">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6E351F" w:rsidRPr="007E0B31" w14:paraId="345CCB51" w14:textId="77777777" w:rsidTr="490DE6A8">
        <w:trPr>
          <w:cantSplit/>
        </w:trPr>
        <w:tc>
          <w:tcPr>
            <w:tcW w:w="2884" w:type="dxa"/>
          </w:tcPr>
          <w:p w14:paraId="7361939E" w14:textId="77777777" w:rsidR="006E351F" w:rsidRPr="007E0B31" w:rsidRDefault="006E351F" w:rsidP="006E351F">
            <w:pPr>
              <w:pStyle w:val="Arial11Bold"/>
              <w:rPr>
                <w:rFonts w:cs="Arial"/>
              </w:rPr>
            </w:pPr>
            <w:r w:rsidRPr="007E0B31">
              <w:rPr>
                <w:rFonts w:cs="Arial"/>
              </w:rPr>
              <w:t>Power Factor</w:t>
            </w:r>
          </w:p>
        </w:tc>
        <w:tc>
          <w:tcPr>
            <w:tcW w:w="6634" w:type="dxa"/>
            <w:gridSpan w:val="2"/>
          </w:tcPr>
          <w:p w14:paraId="01690120" w14:textId="77777777" w:rsidR="006E351F" w:rsidRPr="007E0B31" w:rsidRDefault="006E351F" w:rsidP="006E351F">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6E351F" w:rsidRPr="007E0B31" w14:paraId="2852E6E0" w14:textId="77777777" w:rsidTr="490DE6A8">
        <w:trPr>
          <w:cantSplit/>
        </w:trPr>
        <w:tc>
          <w:tcPr>
            <w:tcW w:w="2884" w:type="dxa"/>
          </w:tcPr>
          <w:p w14:paraId="66F0C016" w14:textId="77777777" w:rsidR="006E351F" w:rsidRPr="007E0B31" w:rsidRDefault="006E351F" w:rsidP="006E351F">
            <w:pPr>
              <w:pStyle w:val="Level1Text"/>
              <w:tabs>
                <w:tab w:val="left" w:pos="0"/>
              </w:tabs>
              <w:ind w:left="0" w:firstLine="0"/>
              <w:rPr>
                <w:rFonts w:cs="Arial"/>
                <w:color w:val="auto"/>
              </w:rPr>
            </w:pPr>
            <w:r w:rsidRPr="007E0B31">
              <w:rPr>
                <w:rFonts w:cs="Arial"/>
                <w:b/>
                <w:color w:val="auto"/>
              </w:rPr>
              <w:t>Power-Generating Module</w:t>
            </w:r>
          </w:p>
        </w:tc>
        <w:tc>
          <w:tcPr>
            <w:tcW w:w="6634" w:type="dxa"/>
            <w:gridSpan w:val="2"/>
          </w:tcPr>
          <w:p w14:paraId="3D05F348" w14:textId="5F3F9D1E" w:rsidR="006E351F" w:rsidRPr="007E0B31" w:rsidRDefault="006E351F" w:rsidP="006E351F">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6E351F" w:rsidRPr="007E0B31" w14:paraId="562ACF6D" w14:textId="77777777" w:rsidTr="490DE6A8">
        <w:trPr>
          <w:cantSplit/>
        </w:trPr>
        <w:tc>
          <w:tcPr>
            <w:tcW w:w="2884" w:type="dxa"/>
          </w:tcPr>
          <w:p w14:paraId="0F6FF16D" w14:textId="77777777" w:rsidR="006E351F" w:rsidRPr="007E0B31" w:rsidRDefault="006E351F" w:rsidP="006E351F">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gridSpan w:val="2"/>
          </w:tcPr>
          <w:p w14:paraId="548D921A" w14:textId="1E41132A" w:rsidR="006E351F" w:rsidRPr="007E0B31" w:rsidRDefault="006E351F" w:rsidP="006E351F">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6E351F" w:rsidRPr="007E0B31" w14:paraId="53E0E2A7" w14:textId="77777777" w:rsidTr="490DE6A8">
        <w:trPr>
          <w:cantSplit/>
        </w:trPr>
        <w:tc>
          <w:tcPr>
            <w:tcW w:w="2884" w:type="dxa"/>
          </w:tcPr>
          <w:p w14:paraId="43647C96" w14:textId="77777777" w:rsidR="006E351F" w:rsidRPr="007E0B31" w:rsidRDefault="006E351F" w:rsidP="006E351F">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gridSpan w:val="2"/>
          </w:tcPr>
          <w:p w14:paraId="010C673B" w14:textId="4A9B9BD0" w:rsidR="006E351F" w:rsidRPr="007E0B31" w:rsidRDefault="006E351F" w:rsidP="006E351F">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6E351F" w:rsidRPr="007E0B31" w14:paraId="06D65955" w14:textId="77777777" w:rsidTr="490DE6A8">
        <w:trPr>
          <w:cantSplit/>
        </w:trPr>
        <w:tc>
          <w:tcPr>
            <w:tcW w:w="2884" w:type="dxa"/>
          </w:tcPr>
          <w:p w14:paraId="7563FE8D" w14:textId="77777777" w:rsidR="006E351F" w:rsidRPr="007E0B31" w:rsidRDefault="006E351F" w:rsidP="006E351F">
            <w:pPr>
              <w:pStyle w:val="Arial11Bold"/>
              <w:rPr>
                <w:rFonts w:cs="Arial"/>
              </w:rPr>
            </w:pPr>
            <w:r w:rsidRPr="007E0B31">
              <w:rPr>
                <w:rFonts w:cs="Arial"/>
              </w:rPr>
              <w:t>Power Island</w:t>
            </w:r>
          </w:p>
        </w:tc>
        <w:tc>
          <w:tcPr>
            <w:tcW w:w="6634" w:type="dxa"/>
            <w:gridSpan w:val="2"/>
          </w:tcPr>
          <w:p w14:paraId="18296362" w14:textId="0B558EC0" w:rsidR="006E351F" w:rsidRPr="007E0B31" w:rsidRDefault="006E351F" w:rsidP="006E351F">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6E351F" w:rsidRPr="007E0B31" w14:paraId="7C3D7BF6" w14:textId="77777777" w:rsidTr="490DE6A8">
        <w:trPr>
          <w:cantSplit/>
        </w:trPr>
        <w:tc>
          <w:tcPr>
            <w:tcW w:w="2884" w:type="dxa"/>
          </w:tcPr>
          <w:p w14:paraId="682DC43B" w14:textId="77777777" w:rsidR="006E351F" w:rsidRPr="007E0B31" w:rsidRDefault="006E351F" w:rsidP="006E351F">
            <w:pPr>
              <w:pStyle w:val="Arial11Bold"/>
              <w:rPr>
                <w:rFonts w:cs="Arial"/>
              </w:rPr>
            </w:pPr>
            <w:r w:rsidRPr="007E0B31">
              <w:rPr>
                <w:rFonts w:cs="Arial"/>
              </w:rPr>
              <w:t>Power Park Module</w:t>
            </w:r>
          </w:p>
        </w:tc>
        <w:tc>
          <w:tcPr>
            <w:tcW w:w="6634" w:type="dxa"/>
            <w:gridSpan w:val="2"/>
          </w:tcPr>
          <w:p w14:paraId="3ECDE7AC" w14:textId="77777777" w:rsidR="006E351F" w:rsidRPr="007E0B31" w:rsidRDefault="006E351F" w:rsidP="006E351F">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6E351F" w:rsidRPr="007E0B31" w14:paraId="6D897286" w14:textId="77777777" w:rsidTr="490DE6A8">
        <w:trPr>
          <w:cantSplit/>
        </w:trPr>
        <w:tc>
          <w:tcPr>
            <w:tcW w:w="2884" w:type="dxa"/>
          </w:tcPr>
          <w:p w14:paraId="5DC97B56" w14:textId="77777777" w:rsidR="006E351F" w:rsidRPr="007E0B31" w:rsidRDefault="006E351F" w:rsidP="006E351F">
            <w:pPr>
              <w:pStyle w:val="Arial11Bold"/>
              <w:rPr>
                <w:rFonts w:cs="Arial"/>
              </w:rPr>
            </w:pPr>
            <w:r w:rsidRPr="007E0B31">
              <w:rPr>
                <w:rFonts w:cs="Arial"/>
              </w:rPr>
              <w:t>Power Park Module Availability Matrix</w:t>
            </w:r>
          </w:p>
        </w:tc>
        <w:tc>
          <w:tcPr>
            <w:tcW w:w="6634" w:type="dxa"/>
            <w:gridSpan w:val="2"/>
          </w:tcPr>
          <w:p w14:paraId="158D6C89" w14:textId="77777777" w:rsidR="006E351F" w:rsidRPr="007E0B31" w:rsidRDefault="006E351F" w:rsidP="006E351F">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6E351F" w:rsidRPr="007E0B31" w14:paraId="4C2DEAED" w14:textId="77777777" w:rsidTr="490DE6A8">
        <w:trPr>
          <w:cantSplit/>
        </w:trPr>
        <w:tc>
          <w:tcPr>
            <w:tcW w:w="2884" w:type="dxa"/>
          </w:tcPr>
          <w:p w14:paraId="4CFB65B5" w14:textId="77777777" w:rsidR="006E351F" w:rsidRPr="007E0B31" w:rsidRDefault="006E351F" w:rsidP="006E351F">
            <w:pPr>
              <w:pStyle w:val="Arial11Bold"/>
              <w:rPr>
                <w:rFonts w:cs="Arial"/>
              </w:rPr>
            </w:pPr>
            <w:r w:rsidRPr="007E0B31">
              <w:rPr>
                <w:rFonts w:cs="Arial"/>
              </w:rPr>
              <w:t>Power Park Module Planning Matrix</w:t>
            </w:r>
          </w:p>
        </w:tc>
        <w:tc>
          <w:tcPr>
            <w:tcW w:w="6634" w:type="dxa"/>
            <w:gridSpan w:val="2"/>
          </w:tcPr>
          <w:p w14:paraId="6379A14D" w14:textId="77777777" w:rsidR="006E351F" w:rsidRPr="007E0B31" w:rsidRDefault="006E351F" w:rsidP="006E351F">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6E351F" w:rsidRPr="007E0B31" w14:paraId="73636B09" w14:textId="77777777" w:rsidTr="490DE6A8">
        <w:trPr>
          <w:cantSplit/>
        </w:trPr>
        <w:tc>
          <w:tcPr>
            <w:tcW w:w="2884" w:type="dxa"/>
          </w:tcPr>
          <w:p w14:paraId="189A6BC7" w14:textId="77777777" w:rsidR="006E351F" w:rsidRPr="007E0B31" w:rsidRDefault="006E351F" w:rsidP="006E351F">
            <w:pPr>
              <w:pStyle w:val="Arial11Bold"/>
              <w:rPr>
                <w:rFonts w:cs="Arial"/>
              </w:rPr>
            </w:pPr>
            <w:r w:rsidRPr="007E0B31">
              <w:rPr>
                <w:rFonts w:cs="Arial"/>
              </w:rPr>
              <w:t>Power Park Unit</w:t>
            </w:r>
          </w:p>
        </w:tc>
        <w:tc>
          <w:tcPr>
            <w:tcW w:w="6634" w:type="dxa"/>
            <w:gridSpan w:val="2"/>
          </w:tcPr>
          <w:p w14:paraId="7725776C" w14:textId="77777777" w:rsidR="006E351F" w:rsidRPr="007E0B31" w:rsidRDefault="006E351F" w:rsidP="006E351F">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6E351F" w:rsidRPr="007E0B31" w14:paraId="45419B2C" w14:textId="77777777" w:rsidTr="490DE6A8">
        <w:trPr>
          <w:cantSplit/>
        </w:trPr>
        <w:tc>
          <w:tcPr>
            <w:tcW w:w="2884" w:type="dxa"/>
          </w:tcPr>
          <w:p w14:paraId="480E1B66" w14:textId="77777777" w:rsidR="006E351F" w:rsidRPr="007E0B31" w:rsidRDefault="006E351F" w:rsidP="006E351F">
            <w:pPr>
              <w:pStyle w:val="Arial11Bold"/>
              <w:rPr>
                <w:rFonts w:cs="Arial"/>
              </w:rPr>
            </w:pPr>
            <w:r w:rsidRPr="007E0B31">
              <w:rPr>
                <w:rFonts w:cs="Arial"/>
              </w:rPr>
              <w:t xml:space="preserve">Power Station </w:t>
            </w:r>
          </w:p>
        </w:tc>
        <w:tc>
          <w:tcPr>
            <w:tcW w:w="6634" w:type="dxa"/>
            <w:gridSpan w:val="2"/>
          </w:tcPr>
          <w:p w14:paraId="603DFDE1" w14:textId="32880D9B" w:rsidR="006E351F" w:rsidRPr="007E0B31" w:rsidRDefault="006E351F" w:rsidP="006E351F">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6E351F" w:rsidRPr="007E0B31" w14:paraId="6AE088B1" w14:textId="77777777" w:rsidTr="490DE6A8">
        <w:trPr>
          <w:cantSplit/>
        </w:trPr>
        <w:tc>
          <w:tcPr>
            <w:tcW w:w="2884" w:type="dxa"/>
          </w:tcPr>
          <w:p w14:paraId="00EAB92F" w14:textId="77777777" w:rsidR="006E351F" w:rsidRPr="007E0B31" w:rsidRDefault="006E351F" w:rsidP="006E351F">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gridSpan w:val="2"/>
          </w:tcPr>
          <w:p w14:paraId="47CEFD84" w14:textId="77777777" w:rsidR="006E351F" w:rsidRPr="007E0B31" w:rsidRDefault="006E351F" w:rsidP="006E351F">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6E351F" w:rsidRPr="007E0B31" w14:paraId="4E0EED07" w14:textId="77777777" w:rsidTr="490DE6A8">
        <w:trPr>
          <w:cantSplit/>
        </w:trPr>
        <w:tc>
          <w:tcPr>
            <w:tcW w:w="2884" w:type="dxa"/>
          </w:tcPr>
          <w:p w14:paraId="42E8EE81" w14:textId="77777777" w:rsidR="006E351F" w:rsidRPr="007E0B31" w:rsidRDefault="006E351F" w:rsidP="006E351F">
            <w:pPr>
              <w:pStyle w:val="Arial11Bold"/>
              <w:rPr>
                <w:rFonts w:cs="Arial"/>
              </w:rPr>
            </w:pPr>
            <w:r w:rsidRPr="007E0B31">
              <w:rPr>
                <w:rFonts w:cs="Arial"/>
              </w:rPr>
              <w:t>Preface</w:t>
            </w:r>
          </w:p>
        </w:tc>
        <w:tc>
          <w:tcPr>
            <w:tcW w:w="6634" w:type="dxa"/>
            <w:gridSpan w:val="2"/>
          </w:tcPr>
          <w:p w14:paraId="7D129C9B" w14:textId="77777777" w:rsidR="006E351F" w:rsidRPr="007E0B31" w:rsidRDefault="006E351F" w:rsidP="006E351F">
            <w:pPr>
              <w:pStyle w:val="TableArial11"/>
              <w:rPr>
                <w:rFonts w:cs="Arial"/>
              </w:rPr>
            </w:pPr>
            <w:r w:rsidRPr="007E0B31">
              <w:rPr>
                <w:rFonts w:cs="Arial"/>
              </w:rPr>
              <w:t>The preface to the Grid Code (which does not form part of the Grid Code and therefore is not binding).</w:t>
            </w:r>
          </w:p>
        </w:tc>
      </w:tr>
      <w:tr w:rsidR="006E351F" w:rsidRPr="007E0B31" w14:paraId="1E032995" w14:textId="77777777" w:rsidTr="490DE6A8">
        <w:trPr>
          <w:cantSplit/>
        </w:trPr>
        <w:tc>
          <w:tcPr>
            <w:tcW w:w="2884" w:type="dxa"/>
          </w:tcPr>
          <w:p w14:paraId="2DA81629" w14:textId="77777777" w:rsidR="006E351F" w:rsidRPr="007E0B31" w:rsidRDefault="006E351F" w:rsidP="006E351F">
            <w:pPr>
              <w:pStyle w:val="Arial11Bold"/>
              <w:rPr>
                <w:rFonts w:cs="Arial"/>
              </w:rPr>
            </w:pPr>
            <w:r w:rsidRPr="007E0B31">
              <w:rPr>
                <w:rFonts w:cs="Arial"/>
              </w:rPr>
              <w:t>Preliminary Notice</w:t>
            </w:r>
          </w:p>
        </w:tc>
        <w:tc>
          <w:tcPr>
            <w:tcW w:w="6634" w:type="dxa"/>
            <w:gridSpan w:val="2"/>
          </w:tcPr>
          <w:p w14:paraId="2466FCF6" w14:textId="4188FF36" w:rsidR="006E351F" w:rsidRPr="007E0B31" w:rsidRDefault="006E351F" w:rsidP="006E351F">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6E351F" w:rsidRPr="007E0B31" w14:paraId="717ACE5D" w14:textId="77777777" w:rsidTr="490DE6A8">
        <w:trPr>
          <w:cantSplit/>
        </w:trPr>
        <w:tc>
          <w:tcPr>
            <w:tcW w:w="2884" w:type="dxa"/>
          </w:tcPr>
          <w:p w14:paraId="7A5F0627" w14:textId="77777777" w:rsidR="006E351F" w:rsidRPr="007E0B31" w:rsidRDefault="006E351F" w:rsidP="006E351F">
            <w:pPr>
              <w:pStyle w:val="Arial11Bold"/>
              <w:rPr>
                <w:rFonts w:cs="Arial"/>
              </w:rPr>
            </w:pPr>
            <w:r w:rsidRPr="007E0B31">
              <w:rPr>
                <w:rFonts w:cs="Arial"/>
              </w:rPr>
              <w:t>Preliminary Project Planning Data</w:t>
            </w:r>
          </w:p>
        </w:tc>
        <w:tc>
          <w:tcPr>
            <w:tcW w:w="6634" w:type="dxa"/>
            <w:gridSpan w:val="2"/>
          </w:tcPr>
          <w:p w14:paraId="2A7BFBE2" w14:textId="77777777" w:rsidR="006E351F" w:rsidRPr="007E0B31" w:rsidRDefault="006E351F" w:rsidP="006E351F">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6E351F" w:rsidRPr="007E0B31" w14:paraId="3A69BCE4" w14:textId="77777777" w:rsidTr="490DE6A8">
        <w:trPr>
          <w:cantSplit/>
        </w:trPr>
        <w:tc>
          <w:tcPr>
            <w:tcW w:w="2884" w:type="dxa"/>
          </w:tcPr>
          <w:p w14:paraId="7E5AC1B9" w14:textId="77777777" w:rsidR="006E351F" w:rsidRPr="007E0B31" w:rsidRDefault="006E351F" w:rsidP="006E351F">
            <w:pPr>
              <w:pStyle w:val="Arial11Bold"/>
              <w:rPr>
                <w:rFonts w:cs="Arial"/>
              </w:rPr>
            </w:pPr>
            <w:r w:rsidRPr="007E0B31">
              <w:rPr>
                <w:rFonts w:cs="Arial"/>
              </w:rPr>
              <w:t>Primary Response</w:t>
            </w:r>
          </w:p>
        </w:tc>
        <w:tc>
          <w:tcPr>
            <w:tcW w:w="6634" w:type="dxa"/>
            <w:gridSpan w:val="2"/>
          </w:tcPr>
          <w:p w14:paraId="7AC6DF19" w14:textId="77777777" w:rsidR="006E351F" w:rsidRPr="007E0B31" w:rsidRDefault="006E351F" w:rsidP="006E351F">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6E351F" w:rsidRPr="007E0B31" w14:paraId="2901EA52" w14:textId="77777777" w:rsidTr="490DE6A8">
        <w:trPr>
          <w:cantSplit/>
        </w:trPr>
        <w:tc>
          <w:tcPr>
            <w:tcW w:w="2884" w:type="dxa"/>
          </w:tcPr>
          <w:p w14:paraId="05804595" w14:textId="77777777" w:rsidR="006E351F" w:rsidRPr="007E0B31" w:rsidRDefault="006E351F" w:rsidP="006E351F">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gridSpan w:val="2"/>
          </w:tcPr>
          <w:p w14:paraId="24FA14EF" w14:textId="6F0ED2EA" w:rsidR="006E351F" w:rsidRPr="007E0B31" w:rsidRDefault="006E351F" w:rsidP="006E351F">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6E351F" w:rsidRPr="007E0B31" w14:paraId="147F892A" w14:textId="77777777" w:rsidTr="490DE6A8">
        <w:trPr>
          <w:cantSplit/>
        </w:trPr>
        <w:tc>
          <w:tcPr>
            <w:tcW w:w="2884" w:type="dxa"/>
          </w:tcPr>
          <w:p w14:paraId="498708EE" w14:textId="77777777" w:rsidR="006E351F" w:rsidRPr="007E0B31" w:rsidRDefault="006E351F" w:rsidP="006E351F">
            <w:pPr>
              <w:pStyle w:val="Arial11Bold"/>
              <w:rPr>
                <w:rFonts w:cs="Arial"/>
              </w:rPr>
            </w:pPr>
            <w:r w:rsidRPr="007E0B31">
              <w:rPr>
                <w:rFonts w:cs="Arial"/>
              </w:rPr>
              <w:t>Programming Phase</w:t>
            </w:r>
          </w:p>
        </w:tc>
        <w:tc>
          <w:tcPr>
            <w:tcW w:w="6634" w:type="dxa"/>
            <w:gridSpan w:val="2"/>
          </w:tcPr>
          <w:p w14:paraId="5C6E74B1" w14:textId="77777777" w:rsidR="006E351F" w:rsidRPr="007E0B31" w:rsidRDefault="006E351F" w:rsidP="006E351F">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6E351F" w:rsidRPr="007E0B31" w14:paraId="528BEDE3" w14:textId="77777777" w:rsidTr="490DE6A8">
        <w:trPr>
          <w:cantSplit/>
        </w:trPr>
        <w:tc>
          <w:tcPr>
            <w:tcW w:w="2884" w:type="dxa"/>
          </w:tcPr>
          <w:p w14:paraId="7BBDC215" w14:textId="77777777" w:rsidR="006E351F" w:rsidRPr="007E0B31" w:rsidRDefault="006E351F" w:rsidP="006E351F">
            <w:pPr>
              <w:pStyle w:val="Arial11Bold"/>
              <w:rPr>
                <w:rFonts w:cs="Arial"/>
              </w:rPr>
            </w:pPr>
            <w:r w:rsidRPr="007E0B31">
              <w:rPr>
                <w:rFonts w:cs="Arial"/>
              </w:rPr>
              <w:t>Proposal Notice</w:t>
            </w:r>
          </w:p>
        </w:tc>
        <w:tc>
          <w:tcPr>
            <w:tcW w:w="6634" w:type="dxa"/>
            <w:gridSpan w:val="2"/>
          </w:tcPr>
          <w:p w14:paraId="39CB97D1" w14:textId="64B55C4F" w:rsidR="006E351F" w:rsidRPr="007E0B31" w:rsidRDefault="006E351F" w:rsidP="006E351F">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6E351F" w:rsidRPr="007E0B31" w14:paraId="432EF504" w14:textId="77777777" w:rsidTr="490DE6A8">
        <w:trPr>
          <w:cantSplit/>
        </w:trPr>
        <w:tc>
          <w:tcPr>
            <w:tcW w:w="2884" w:type="dxa"/>
          </w:tcPr>
          <w:p w14:paraId="5D3209CF" w14:textId="77777777" w:rsidR="006E351F" w:rsidRPr="007E0B31" w:rsidRDefault="006E351F" w:rsidP="006E351F">
            <w:pPr>
              <w:pStyle w:val="Arial11Bold"/>
              <w:rPr>
                <w:rFonts w:cs="Arial"/>
              </w:rPr>
            </w:pPr>
            <w:r w:rsidRPr="007E0B31">
              <w:rPr>
                <w:rFonts w:cs="Arial"/>
              </w:rPr>
              <w:t>Proposal Report</w:t>
            </w:r>
          </w:p>
        </w:tc>
        <w:tc>
          <w:tcPr>
            <w:tcW w:w="6634" w:type="dxa"/>
            <w:gridSpan w:val="2"/>
          </w:tcPr>
          <w:p w14:paraId="63AF3D10" w14:textId="77777777" w:rsidR="006E351F" w:rsidRPr="007E0B31" w:rsidRDefault="006E351F" w:rsidP="006E351F">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6E351F" w:rsidRPr="007E0B31" w:rsidRDefault="006E351F" w:rsidP="006E351F">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6E351F" w:rsidRPr="007E0B31" w:rsidRDefault="006E351F" w:rsidP="006E351F">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6E351F" w:rsidRPr="007E0B31" w:rsidRDefault="006E351F" w:rsidP="006E351F">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6E351F" w:rsidRPr="007E0B31" w:rsidRDefault="006E351F" w:rsidP="006E351F">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6E351F" w:rsidRPr="007E0B31" w14:paraId="6C46AF56" w14:textId="77777777" w:rsidTr="490DE6A8">
        <w:trPr>
          <w:cantSplit/>
        </w:trPr>
        <w:tc>
          <w:tcPr>
            <w:tcW w:w="2884" w:type="dxa"/>
          </w:tcPr>
          <w:p w14:paraId="7B7A60CF" w14:textId="77777777" w:rsidR="006E351F" w:rsidRPr="007E0B31" w:rsidRDefault="006E351F" w:rsidP="006E351F">
            <w:pPr>
              <w:pStyle w:val="Arial11Bold"/>
              <w:rPr>
                <w:rFonts w:cs="Arial"/>
              </w:rPr>
            </w:pPr>
            <w:r w:rsidRPr="007E0B31">
              <w:rPr>
                <w:rFonts w:cs="Arial"/>
              </w:rPr>
              <w:t>Proposed Implementation Date</w:t>
            </w:r>
          </w:p>
        </w:tc>
        <w:tc>
          <w:tcPr>
            <w:tcW w:w="6634" w:type="dxa"/>
            <w:gridSpan w:val="2"/>
          </w:tcPr>
          <w:p w14:paraId="20E0D48B" w14:textId="77777777" w:rsidR="006E351F" w:rsidRPr="007E0B31" w:rsidRDefault="006E351F" w:rsidP="006E351F">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6E351F" w:rsidRPr="007E0B31" w14:paraId="600FA7E2" w14:textId="77777777" w:rsidTr="490DE6A8">
        <w:trPr>
          <w:cantSplit/>
        </w:trPr>
        <w:tc>
          <w:tcPr>
            <w:tcW w:w="2884" w:type="dxa"/>
          </w:tcPr>
          <w:p w14:paraId="2EF9FB68" w14:textId="57079F41" w:rsidR="006E351F" w:rsidRPr="007E0B31" w:rsidRDefault="006E351F" w:rsidP="006E351F">
            <w:pPr>
              <w:pStyle w:val="Arial11Bold"/>
              <w:rPr>
                <w:rFonts w:cs="Arial"/>
              </w:rPr>
            </w:pPr>
            <w:r w:rsidRPr="00090EF5">
              <w:rPr>
                <w:rFonts w:eastAsia="Calibri" w:cs="Arial"/>
                <w:lang w:val="en-US"/>
              </w:rPr>
              <w:t>Proposer</w:t>
            </w:r>
          </w:p>
        </w:tc>
        <w:tc>
          <w:tcPr>
            <w:tcW w:w="6634" w:type="dxa"/>
            <w:gridSpan w:val="2"/>
          </w:tcPr>
          <w:p w14:paraId="472E8E23" w14:textId="5A7572BA" w:rsidR="006E351F" w:rsidRPr="007E0B31" w:rsidRDefault="006E351F" w:rsidP="006E351F">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6E351F" w:rsidRPr="007E0B31" w14:paraId="2FDD1EFD" w14:textId="77777777" w:rsidTr="490DE6A8">
        <w:trPr>
          <w:cantSplit/>
        </w:trPr>
        <w:tc>
          <w:tcPr>
            <w:tcW w:w="2884" w:type="dxa"/>
          </w:tcPr>
          <w:p w14:paraId="6EC16416" w14:textId="77777777" w:rsidR="006E351F" w:rsidRPr="007E0B31" w:rsidRDefault="006E351F" w:rsidP="006E351F">
            <w:pPr>
              <w:pStyle w:val="Arial11Bold"/>
              <w:rPr>
                <w:rFonts w:cs="Arial"/>
              </w:rPr>
            </w:pPr>
            <w:r w:rsidRPr="007E0B31">
              <w:rPr>
                <w:rFonts w:cs="Arial"/>
              </w:rPr>
              <w:t>Protection</w:t>
            </w:r>
          </w:p>
        </w:tc>
        <w:tc>
          <w:tcPr>
            <w:tcW w:w="6634" w:type="dxa"/>
            <w:gridSpan w:val="2"/>
          </w:tcPr>
          <w:p w14:paraId="0C2984ED" w14:textId="77777777" w:rsidR="006E351F" w:rsidRPr="007E0B31" w:rsidRDefault="006E351F" w:rsidP="006E351F">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6E351F" w:rsidRPr="007E0B31" w14:paraId="339E4B68" w14:textId="77777777" w:rsidTr="490DE6A8">
        <w:trPr>
          <w:cantSplit/>
        </w:trPr>
        <w:tc>
          <w:tcPr>
            <w:tcW w:w="2884" w:type="dxa"/>
          </w:tcPr>
          <w:p w14:paraId="50FA8DCD" w14:textId="77777777" w:rsidR="006E351F" w:rsidRPr="007E0B31" w:rsidRDefault="006E351F" w:rsidP="006E351F">
            <w:pPr>
              <w:pStyle w:val="Arial11Bold"/>
              <w:rPr>
                <w:rFonts w:cs="Arial"/>
              </w:rPr>
            </w:pPr>
            <w:r w:rsidRPr="007E0B31">
              <w:rPr>
                <w:rFonts w:cs="Arial"/>
              </w:rPr>
              <w:t>Protection Apparatus</w:t>
            </w:r>
          </w:p>
        </w:tc>
        <w:tc>
          <w:tcPr>
            <w:tcW w:w="6634" w:type="dxa"/>
            <w:gridSpan w:val="2"/>
          </w:tcPr>
          <w:p w14:paraId="371ECCA9" w14:textId="77777777" w:rsidR="006E351F" w:rsidRPr="007E0B31" w:rsidRDefault="006E351F" w:rsidP="006E351F">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6E351F" w:rsidRPr="007E0B31" w14:paraId="0D949FA8" w14:textId="77777777" w:rsidTr="490DE6A8">
        <w:trPr>
          <w:cantSplit/>
        </w:trPr>
        <w:tc>
          <w:tcPr>
            <w:tcW w:w="2884" w:type="dxa"/>
          </w:tcPr>
          <w:p w14:paraId="5ABFB0B8" w14:textId="1B073C6D" w:rsidR="006E351F" w:rsidRPr="007E0B31" w:rsidRDefault="006E351F" w:rsidP="006E351F">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gridSpan w:val="2"/>
          </w:tcPr>
          <w:p w14:paraId="06EB57D1" w14:textId="6A7D1553" w:rsidR="006E351F" w:rsidRPr="007E0B31" w:rsidRDefault="006E351F" w:rsidP="006E351F">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6E351F" w:rsidRPr="007E0B31" w14:paraId="763F95A9" w14:textId="77777777" w:rsidTr="490DE6A8">
        <w:trPr>
          <w:cantSplit/>
        </w:trPr>
        <w:tc>
          <w:tcPr>
            <w:tcW w:w="2884" w:type="dxa"/>
          </w:tcPr>
          <w:p w14:paraId="3489E2F3" w14:textId="4937B4CF" w:rsidR="006E351F" w:rsidRPr="007E0B31" w:rsidRDefault="006E351F" w:rsidP="006E351F">
            <w:pPr>
              <w:pStyle w:val="Arial11Bold"/>
              <w:rPr>
                <w:rFonts w:cs="Arial"/>
              </w:rPr>
            </w:pPr>
            <w:r>
              <w:t>Pumped Storage Generating Unit</w:t>
            </w:r>
          </w:p>
        </w:tc>
        <w:tc>
          <w:tcPr>
            <w:tcW w:w="6634" w:type="dxa"/>
            <w:gridSpan w:val="2"/>
          </w:tcPr>
          <w:p w14:paraId="28D45EA5" w14:textId="78281C6F" w:rsidR="006E351F" w:rsidRPr="007E0B31" w:rsidRDefault="006E351F" w:rsidP="006E351F">
            <w:pPr>
              <w:pStyle w:val="TableArial11"/>
              <w:rPr>
                <w:rFonts w:cs="Arial"/>
              </w:rPr>
            </w:pPr>
            <w:r>
              <w:t xml:space="preserve">A </w:t>
            </w:r>
            <w:r w:rsidRPr="00C67361">
              <w:rPr>
                <w:b/>
              </w:rPr>
              <w:t>Generating Unit</w:t>
            </w:r>
            <w:r>
              <w:t xml:space="preserve"> at a </w:t>
            </w:r>
            <w:r w:rsidRPr="00C67361">
              <w:rPr>
                <w:b/>
              </w:rPr>
              <w:t>Pumped Storage Plant</w:t>
            </w:r>
          </w:p>
        </w:tc>
      </w:tr>
      <w:tr w:rsidR="006E351F" w:rsidRPr="007E0B31" w14:paraId="1F4EB396" w14:textId="77777777" w:rsidTr="490DE6A8">
        <w:trPr>
          <w:cantSplit/>
        </w:trPr>
        <w:tc>
          <w:tcPr>
            <w:tcW w:w="2884" w:type="dxa"/>
          </w:tcPr>
          <w:p w14:paraId="19BDA263" w14:textId="77777777" w:rsidR="006E351F" w:rsidRPr="007E0B31" w:rsidRDefault="006E351F" w:rsidP="006E351F">
            <w:pPr>
              <w:pStyle w:val="Arial11Bold"/>
              <w:rPr>
                <w:rFonts w:cs="Arial"/>
              </w:rPr>
            </w:pPr>
            <w:r w:rsidRPr="007E0B31">
              <w:rPr>
                <w:rFonts w:cs="Arial"/>
              </w:rPr>
              <w:t>Pumped Storage Generator</w:t>
            </w:r>
          </w:p>
        </w:tc>
        <w:tc>
          <w:tcPr>
            <w:tcW w:w="6634" w:type="dxa"/>
            <w:gridSpan w:val="2"/>
          </w:tcPr>
          <w:p w14:paraId="1B0B65D7" w14:textId="77777777" w:rsidR="006E351F" w:rsidRPr="007E0B31" w:rsidRDefault="006E351F" w:rsidP="006E351F">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6E351F" w:rsidRPr="007E0B31" w14:paraId="5C5DE0C2" w14:textId="77777777" w:rsidTr="490DE6A8">
        <w:trPr>
          <w:cantSplit/>
        </w:trPr>
        <w:tc>
          <w:tcPr>
            <w:tcW w:w="2884" w:type="dxa"/>
          </w:tcPr>
          <w:p w14:paraId="294C4A19" w14:textId="77777777" w:rsidR="006E351F" w:rsidRPr="007E0B31" w:rsidRDefault="006E351F" w:rsidP="006E351F">
            <w:pPr>
              <w:pStyle w:val="Arial11Bold"/>
              <w:rPr>
                <w:rFonts w:cs="Arial"/>
              </w:rPr>
            </w:pPr>
            <w:r w:rsidRPr="007E0B31">
              <w:rPr>
                <w:rFonts w:cs="Arial"/>
              </w:rPr>
              <w:t>Pumped Storage Plant</w:t>
            </w:r>
          </w:p>
        </w:tc>
        <w:tc>
          <w:tcPr>
            <w:tcW w:w="6634" w:type="dxa"/>
            <w:gridSpan w:val="2"/>
          </w:tcPr>
          <w:p w14:paraId="6EC37B4B" w14:textId="3205A98B" w:rsidR="006E351F" w:rsidRPr="007E0B31" w:rsidRDefault="006E351F" w:rsidP="006E351F">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6E351F" w:rsidRPr="007E0B31" w14:paraId="374B3C1B" w14:textId="77777777" w:rsidTr="490DE6A8">
        <w:trPr>
          <w:cantSplit/>
        </w:trPr>
        <w:tc>
          <w:tcPr>
            <w:tcW w:w="2884" w:type="dxa"/>
          </w:tcPr>
          <w:p w14:paraId="18845DB4" w14:textId="77777777" w:rsidR="006E351F" w:rsidRPr="007E0B31" w:rsidRDefault="006E351F" w:rsidP="006E351F">
            <w:pPr>
              <w:pStyle w:val="Arial11Bold"/>
              <w:rPr>
                <w:rFonts w:cs="Arial"/>
              </w:rPr>
            </w:pPr>
            <w:r w:rsidRPr="007E0B31">
              <w:rPr>
                <w:rFonts w:cs="Arial"/>
              </w:rPr>
              <w:t>Pumped Storage Unit</w:t>
            </w:r>
          </w:p>
        </w:tc>
        <w:tc>
          <w:tcPr>
            <w:tcW w:w="6634" w:type="dxa"/>
            <w:gridSpan w:val="2"/>
          </w:tcPr>
          <w:p w14:paraId="290B7319" w14:textId="7CE3B4C0" w:rsidR="006E351F" w:rsidRPr="007E0B31" w:rsidRDefault="006E351F" w:rsidP="006E351F">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6E351F" w:rsidRPr="007E0B31" w14:paraId="449CBA4A" w14:textId="77777777" w:rsidTr="490DE6A8">
        <w:trPr>
          <w:cantSplit/>
        </w:trPr>
        <w:tc>
          <w:tcPr>
            <w:tcW w:w="2884" w:type="dxa"/>
          </w:tcPr>
          <w:p w14:paraId="5C4DB039" w14:textId="77777777" w:rsidR="006E351F" w:rsidRPr="007E0B31" w:rsidRDefault="006E351F" w:rsidP="006E351F">
            <w:pPr>
              <w:pStyle w:val="Arial11Bold"/>
              <w:rPr>
                <w:rFonts w:cs="Arial"/>
              </w:rPr>
            </w:pPr>
            <w:r w:rsidRPr="007E0B31">
              <w:rPr>
                <w:rFonts w:cs="Arial"/>
              </w:rPr>
              <w:t>Purchase Contracts</w:t>
            </w:r>
          </w:p>
        </w:tc>
        <w:tc>
          <w:tcPr>
            <w:tcW w:w="6634" w:type="dxa"/>
            <w:gridSpan w:val="2"/>
          </w:tcPr>
          <w:p w14:paraId="2B6E616F" w14:textId="77777777" w:rsidR="006E351F" w:rsidRPr="007E0B31" w:rsidRDefault="006E351F" w:rsidP="006E351F">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6E351F" w:rsidRPr="007E0B31" w14:paraId="169C7FAB" w14:textId="77777777" w:rsidTr="490DE6A8">
        <w:trPr>
          <w:cantSplit/>
        </w:trPr>
        <w:tc>
          <w:tcPr>
            <w:tcW w:w="2884" w:type="dxa"/>
          </w:tcPr>
          <w:p w14:paraId="4BA36FFD" w14:textId="77777777" w:rsidR="006E351F" w:rsidRPr="007E0B31" w:rsidRDefault="006E351F" w:rsidP="006E351F">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gridSpan w:val="2"/>
          </w:tcPr>
          <w:p w14:paraId="580C2536" w14:textId="77777777" w:rsidR="006E351F" w:rsidRPr="007E0B31" w:rsidRDefault="006E351F" w:rsidP="006E351F">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6E351F" w:rsidRPr="007E0B31" w:rsidRDefault="006E351F" w:rsidP="006E351F">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6E351F" w:rsidRPr="007E0B31" w:rsidRDefault="006E351F" w:rsidP="006E351F">
            <w:pPr>
              <w:pStyle w:val="Level1Text"/>
              <w:tabs>
                <w:tab w:val="left" w:pos="0"/>
              </w:tabs>
              <w:ind w:left="0" w:firstLine="0"/>
              <w:rPr>
                <w:rFonts w:cs="Arial"/>
                <w:color w:val="auto"/>
              </w:rPr>
            </w:pPr>
          </w:p>
          <w:p w14:paraId="3CF8247C" w14:textId="77777777" w:rsidR="006E351F" w:rsidRPr="007E0B31" w:rsidDel="00FD6436" w:rsidRDefault="006E351F" w:rsidP="006E351F">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6E351F" w:rsidRPr="007E0B31" w14:paraId="7C2E6242" w14:textId="77777777" w:rsidTr="490DE6A8">
        <w:trPr>
          <w:cantSplit/>
        </w:trPr>
        <w:tc>
          <w:tcPr>
            <w:tcW w:w="2884" w:type="dxa"/>
          </w:tcPr>
          <w:p w14:paraId="68D71726" w14:textId="238986E0" w:rsidR="006E351F" w:rsidRPr="000B675D" w:rsidRDefault="006E351F" w:rsidP="006E351F">
            <w:pPr>
              <w:pStyle w:val="Level1Text"/>
              <w:tabs>
                <w:tab w:val="left" w:pos="0"/>
              </w:tabs>
              <w:ind w:left="0" w:firstLine="0"/>
              <w:rPr>
                <w:bCs/>
              </w:rPr>
            </w:pPr>
            <w:r w:rsidRPr="005C20E3">
              <w:rPr>
                <w:b/>
                <w:bCs/>
              </w:rPr>
              <w:t>Quick Resynchronisation Capability</w:t>
            </w:r>
          </w:p>
        </w:tc>
        <w:tc>
          <w:tcPr>
            <w:tcW w:w="6634" w:type="dxa"/>
            <w:gridSpan w:val="2"/>
          </w:tcPr>
          <w:p w14:paraId="1EA006B7" w14:textId="6C521691" w:rsidR="006E351F" w:rsidRPr="000B675D" w:rsidRDefault="006E351F" w:rsidP="006E351F">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6E351F" w:rsidRPr="007E0B31" w14:paraId="2E8D30AC" w14:textId="77777777" w:rsidTr="490DE6A8">
        <w:trPr>
          <w:cantSplit/>
        </w:trPr>
        <w:tc>
          <w:tcPr>
            <w:tcW w:w="2884" w:type="dxa"/>
          </w:tcPr>
          <w:p w14:paraId="2AB6F035" w14:textId="5D123789" w:rsidR="006E351F" w:rsidRPr="000B675D" w:rsidRDefault="006E351F" w:rsidP="006E351F">
            <w:pPr>
              <w:pStyle w:val="Level1Text"/>
              <w:tabs>
                <w:tab w:val="left" w:pos="0"/>
              </w:tabs>
              <w:ind w:left="0" w:firstLine="0"/>
              <w:rPr>
                <w:bCs/>
              </w:rPr>
            </w:pPr>
            <w:r w:rsidRPr="005C20E3">
              <w:rPr>
                <w:b/>
                <w:bCs/>
              </w:rPr>
              <w:t>Quick Resynchronisation Unit Test</w:t>
            </w:r>
          </w:p>
        </w:tc>
        <w:tc>
          <w:tcPr>
            <w:tcW w:w="6634" w:type="dxa"/>
            <w:gridSpan w:val="2"/>
          </w:tcPr>
          <w:p w14:paraId="4729ED9B" w14:textId="2438A912" w:rsidR="006E351F" w:rsidRPr="000B675D" w:rsidRDefault="006E351F" w:rsidP="006E351F">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Quick Resynchronisation Capability</w:t>
            </w:r>
            <w:r w:rsidRPr="00DB341C">
              <w:rPr>
                <w:rFonts w:cs="Arial"/>
              </w:rPr>
              <w:t>.</w:t>
            </w:r>
          </w:p>
        </w:tc>
      </w:tr>
      <w:tr w:rsidR="006E351F" w:rsidRPr="007E0B31" w14:paraId="42E6F9C6" w14:textId="77777777" w:rsidTr="490DE6A8">
        <w:trPr>
          <w:cantSplit/>
        </w:trPr>
        <w:tc>
          <w:tcPr>
            <w:tcW w:w="2884" w:type="dxa"/>
          </w:tcPr>
          <w:p w14:paraId="07A05229" w14:textId="77777777" w:rsidR="006E351F" w:rsidRPr="007E0B31" w:rsidRDefault="006E351F" w:rsidP="006E351F">
            <w:pPr>
              <w:pStyle w:val="Arial11Bold"/>
              <w:rPr>
                <w:rFonts w:cs="Arial"/>
              </w:rPr>
            </w:pPr>
            <w:r w:rsidRPr="007E0B31">
              <w:rPr>
                <w:rFonts w:cs="Arial"/>
              </w:rPr>
              <w:t>Range CCGT Module</w:t>
            </w:r>
          </w:p>
        </w:tc>
        <w:tc>
          <w:tcPr>
            <w:tcW w:w="6634" w:type="dxa"/>
            <w:gridSpan w:val="2"/>
          </w:tcPr>
          <w:p w14:paraId="2C7C982E" w14:textId="77777777" w:rsidR="006E351F" w:rsidRPr="007E0B31" w:rsidRDefault="006E351F" w:rsidP="006E351F">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6E351F" w:rsidRPr="007E0B31" w14:paraId="7556AD12" w14:textId="77777777" w:rsidTr="490DE6A8">
        <w:trPr>
          <w:cantSplit/>
        </w:trPr>
        <w:tc>
          <w:tcPr>
            <w:tcW w:w="2884" w:type="dxa"/>
          </w:tcPr>
          <w:p w14:paraId="3208EB56" w14:textId="77777777" w:rsidR="006E351F" w:rsidRPr="007E0B31" w:rsidRDefault="006E351F" w:rsidP="006E351F">
            <w:pPr>
              <w:pStyle w:val="Arial11Bold"/>
              <w:rPr>
                <w:rFonts w:cs="Arial"/>
              </w:rPr>
            </w:pPr>
            <w:r w:rsidRPr="007E0B31">
              <w:rPr>
                <w:rFonts w:cs="Arial"/>
              </w:rPr>
              <w:t>Rated Field Voltage</w:t>
            </w:r>
          </w:p>
        </w:tc>
        <w:tc>
          <w:tcPr>
            <w:tcW w:w="6634" w:type="dxa"/>
            <w:gridSpan w:val="2"/>
          </w:tcPr>
          <w:p w14:paraId="1B3903E2" w14:textId="26BE47F5" w:rsidR="006E351F" w:rsidRPr="007E0B31" w:rsidRDefault="006E351F" w:rsidP="006E351F">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6E351F" w:rsidRPr="007E0B31" w14:paraId="51D42A6E" w14:textId="77777777" w:rsidTr="490DE6A8">
        <w:trPr>
          <w:cantSplit/>
        </w:trPr>
        <w:tc>
          <w:tcPr>
            <w:tcW w:w="2884" w:type="dxa"/>
          </w:tcPr>
          <w:p w14:paraId="193A7FAE" w14:textId="77777777" w:rsidR="006E351F" w:rsidRPr="007E0B31" w:rsidRDefault="006E351F" w:rsidP="006E351F">
            <w:pPr>
              <w:pStyle w:val="Arial11Bold"/>
              <w:rPr>
                <w:rFonts w:cs="Arial"/>
              </w:rPr>
            </w:pPr>
            <w:r w:rsidRPr="007E0B31">
              <w:rPr>
                <w:rFonts w:cs="Arial"/>
              </w:rPr>
              <w:t>Rated MW</w:t>
            </w:r>
          </w:p>
        </w:tc>
        <w:tc>
          <w:tcPr>
            <w:tcW w:w="6634" w:type="dxa"/>
            <w:gridSpan w:val="2"/>
          </w:tcPr>
          <w:p w14:paraId="7440FEAA" w14:textId="5AE0AD7F" w:rsidR="006E351F" w:rsidRPr="007E0B31" w:rsidRDefault="006E351F" w:rsidP="006E351F">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6E351F" w:rsidRPr="007E0B31" w:rsidRDefault="006E351F" w:rsidP="006E351F">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6E351F" w:rsidRPr="007E0B31" w:rsidRDefault="006E351F" w:rsidP="006E351F">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6E351F" w:rsidRDefault="006E351F" w:rsidP="006E351F">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6E351F" w:rsidRDefault="006E351F" w:rsidP="006E351F">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6E351F" w:rsidRDefault="006E351F" w:rsidP="006E351F">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6E351F" w:rsidRPr="007E0B31" w:rsidRDefault="006E351F" w:rsidP="006E351F">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6E351F" w:rsidRPr="007E0B31" w14:paraId="273F78B3" w14:textId="77777777" w:rsidTr="490DE6A8">
        <w:trPr>
          <w:cantSplit/>
        </w:trPr>
        <w:tc>
          <w:tcPr>
            <w:tcW w:w="2884" w:type="dxa"/>
          </w:tcPr>
          <w:p w14:paraId="536CA4E9" w14:textId="77777777" w:rsidR="006E351F" w:rsidRPr="007E0B31" w:rsidRDefault="006E351F" w:rsidP="006E351F">
            <w:pPr>
              <w:pStyle w:val="Arial11Bold"/>
              <w:rPr>
                <w:rFonts w:cs="Arial"/>
              </w:rPr>
            </w:pPr>
            <w:r w:rsidRPr="007E0B31">
              <w:rPr>
                <w:rFonts w:cs="Arial"/>
              </w:rPr>
              <w:t>Reactive Despatch Instruction</w:t>
            </w:r>
          </w:p>
        </w:tc>
        <w:tc>
          <w:tcPr>
            <w:tcW w:w="6634" w:type="dxa"/>
            <w:gridSpan w:val="2"/>
          </w:tcPr>
          <w:p w14:paraId="09FF6E84" w14:textId="77777777" w:rsidR="006E351F" w:rsidRPr="007E0B31" w:rsidRDefault="006E351F" w:rsidP="006E351F">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6E351F" w:rsidRPr="007E0B31" w14:paraId="109CC66C" w14:textId="77777777" w:rsidTr="490DE6A8">
        <w:trPr>
          <w:cantSplit/>
        </w:trPr>
        <w:tc>
          <w:tcPr>
            <w:tcW w:w="2884" w:type="dxa"/>
          </w:tcPr>
          <w:p w14:paraId="49062E17" w14:textId="77777777" w:rsidR="006E351F" w:rsidRPr="007E0B31" w:rsidRDefault="006E351F" w:rsidP="006E351F">
            <w:pPr>
              <w:pStyle w:val="Arial11Bold"/>
              <w:rPr>
                <w:rFonts w:cs="Arial"/>
              </w:rPr>
            </w:pPr>
            <w:r w:rsidRPr="007E0B31">
              <w:rPr>
                <w:rFonts w:cs="Arial"/>
              </w:rPr>
              <w:t>Reactive Despatch Network Restriction</w:t>
            </w:r>
          </w:p>
        </w:tc>
        <w:tc>
          <w:tcPr>
            <w:tcW w:w="6634" w:type="dxa"/>
            <w:gridSpan w:val="2"/>
          </w:tcPr>
          <w:p w14:paraId="0D22F1A4" w14:textId="6CDB39AC" w:rsidR="006E351F" w:rsidRPr="007E0B31" w:rsidRDefault="006E351F" w:rsidP="006E351F">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6E351F" w:rsidRPr="0079139F" w14:paraId="41F1D243" w14:textId="77777777" w:rsidTr="490DE6A8">
        <w:trPr>
          <w:cantSplit/>
        </w:trPr>
        <w:tc>
          <w:tcPr>
            <w:tcW w:w="2884" w:type="dxa"/>
          </w:tcPr>
          <w:p w14:paraId="09E990EB" w14:textId="53E66CB7" w:rsidR="006E351F" w:rsidRPr="0079139F" w:rsidRDefault="006E351F" w:rsidP="006E351F">
            <w:pPr>
              <w:pStyle w:val="Arial11Bold"/>
              <w:rPr>
                <w:rFonts w:cs="Arial"/>
              </w:rPr>
            </w:pPr>
            <w:r>
              <w:rPr>
                <w:rFonts w:cs="Arial"/>
              </w:rPr>
              <w:t>Reactive Despatch to Zero Mvar Network Restriction</w:t>
            </w:r>
          </w:p>
        </w:tc>
        <w:tc>
          <w:tcPr>
            <w:tcW w:w="6634" w:type="dxa"/>
            <w:gridSpan w:val="2"/>
          </w:tcPr>
          <w:p w14:paraId="606947BC" w14:textId="0AF66AB6" w:rsidR="006E351F" w:rsidRPr="0079139F" w:rsidRDefault="006E351F" w:rsidP="006E351F">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6E351F" w:rsidRPr="007E0B31" w14:paraId="46314AF8" w14:textId="77777777" w:rsidTr="490DE6A8">
        <w:trPr>
          <w:cantSplit/>
        </w:trPr>
        <w:tc>
          <w:tcPr>
            <w:tcW w:w="2884" w:type="dxa"/>
          </w:tcPr>
          <w:p w14:paraId="6974C64B" w14:textId="77777777" w:rsidR="006E351F" w:rsidRPr="007E0B31" w:rsidRDefault="006E351F" w:rsidP="006E351F">
            <w:pPr>
              <w:pStyle w:val="Arial11Bold"/>
              <w:rPr>
                <w:rFonts w:cs="Arial"/>
              </w:rPr>
            </w:pPr>
            <w:r w:rsidRPr="007E0B31">
              <w:rPr>
                <w:rFonts w:cs="Arial"/>
              </w:rPr>
              <w:t>Reactive Energy</w:t>
            </w:r>
          </w:p>
        </w:tc>
        <w:tc>
          <w:tcPr>
            <w:tcW w:w="6634" w:type="dxa"/>
            <w:gridSpan w:val="2"/>
          </w:tcPr>
          <w:p w14:paraId="3FE819C4" w14:textId="77777777" w:rsidR="006E351F" w:rsidRPr="007E0B31" w:rsidRDefault="006E351F" w:rsidP="006E351F">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6E351F" w:rsidRPr="007E0B31" w14:paraId="4C6A9206" w14:textId="77777777" w:rsidTr="490DE6A8">
        <w:trPr>
          <w:cantSplit/>
        </w:trPr>
        <w:tc>
          <w:tcPr>
            <w:tcW w:w="2884" w:type="dxa"/>
          </w:tcPr>
          <w:p w14:paraId="6C15F2F8" w14:textId="77777777" w:rsidR="006E351F" w:rsidRPr="007E0B31" w:rsidRDefault="006E351F" w:rsidP="006E351F">
            <w:pPr>
              <w:pStyle w:val="Arial11Bold"/>
              <w:rPr>
                <w:rFonts w:cs="Arial"/>
              </w:rPr>
            </w:pPr>
            <w:r w:rsidRPr="007E0B31">
              <w:rPr>
                <w:rFonts w:cs="Arial"/>
              </w:rPr>
              <w:t>Reactive Power</w:t>
            </w:r>
          </w:p>
        </w:tc>
        <w:tc>
          <w:tcPr>
            <w:tcW w:w="6634" w:type="dxa"/>
            <w:gridSpan w:val="2"/>
          </w:tcPr>
          <w:p w14:paraId="2116FCFF" w14:textId="77777777" w:rsidR="006E351F" w:rsidRPr="007E0B31" w:rsidRDefault="006E351F" w:rsidP="006E351F">
            <w:pPr>
              <w:pStyle w:val="TableArial11"/>
              <w:rPr>
                <w:rFonts w:cs="Arial"/>
              </w:rPr>
            </w:pPr>
            <w:r w:rsidRPr="007E0B31">
              <w:rPr>
                <w:rFonts w:cs="Arial"/>
              </w:rPr>
              <w:t>The product of voltage and current and the sine of the phase angle between them measured in units of voltamperes reactive and standard multiples thereof, ie:</w:t>
            </w:r>
          </w:p>
          <w:p w14:paraId="09F48181" w14:textId="77777777" w:rsidR="006E351F" w:rsidRPr="007E0B31" w:rsidRDefault="006E351F" w:rsidP="006E351F">
            <w:pPr>
              <w:pStyle w:val="TableArial11"/>
              <w:rPr>
                <w:rFonts w:cs="Arial"/>
              </w:rPr>
            </w:pPr>
            <w:r w:rsidRPr="007E0B31">
              <w:rPr>
                <w:rFonts w:cs="Arial"/>
              </w:rPr>
              <w:t>1000 VAr = 1 kVAr</w:t>
            </w:r>
          </w:p>
          <w:p w14:paraId="0418F48E" w14:textId="31407A1D" w:rsidR="006E351F" w:rsidRPr="007E0B31" w:rsidRDefault="006E351F" w:rsidP="006E351F">
            <w:pPr>
              <w:pStyle w:val="TableArial11"/>
              <w:rPr>
                <w:rFonts w:cs="Arial"/>
              </w:rPr>
            </w:pPr>
            <w:r w:rsidRPr="007E0B31">
              <w:rPr>
                <w:rFonts w:cs="Arial"/>
              </w:rPr>
              <w:t xml:space="preserve">1000 kVAr = 1 </w:t>
            </w:r>
            <w:r w:rsidRPr="0079139F">
              <w:rPr>
                <w:rFonts w:cs="Arial"/>
              </w:rPr>
              <w:t>MVAr</w:t>
            </w:r>
          </w:p>
        </w:tc>
      </w:tr>
      <w:tr w:rsidR="006E351F" w:rsidRPr="007E0B31" w14:paraId="3CD853A2" w14:textId="77777777" w:rsidTr="490DE6A8">
        <w:trPr>
          <w:cantSplit/>
        </w:trPr>
        <w:tc>
          <w:tcPr>
            <w:tcW w:w="2884" w:type="dxa"/>
          </w:tcPr>
          <w:p w14:paraId="2F70D0FD" w14:textId="77777777" w:rsidR="006E351F" w:rsidRPr="007E0B31" w:rsidRDefault="006E351F" w:rsidP="006E351F">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gridSpan w:val="2"/>
          </w:tcPr>
          <w:p w14:paraId="160E4777" w14:textId="77777777" w:rsidR="006E351F" w:rsidRPr="007E0B31" w:rsidRDefault="006E351F" w:rsidP="006E351F">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6E351F" w:rsidRPr="007E0B31" w14:paraId="0FE2CCF3" w14:textId="77777777" w:rsidTr="490DE6A8">
        <w:trPr>
          <w:cantSplit/>
        </w:trPr>
        <w:tc>
          <w:tcPr>
            <w:tcW w:w="2884" w:type="dxa"/>
          </w:tcPr>
          <w:p w14:paraId="4CA01335" w14:textId="11F1E4DD" w:rsidR="006E351F" w:rsidRPr="007E0B31" w:rsidRDefault="006E351F" w:rsidP="006E351F">
            <w:pPr>
              <w:pStyle w:val="Arial11Bold"/>
              <w:rPr>
                <w:rFonts w:cs="Arial"/>
              </w:rPr>
            </w:pPr>
            <w:r>
              <w:t>Regenerative Braking</w:t>
            </w:r>
          </w:p>
        </w:tc>
        <w:tc>
          <w:tcPr>
            <w:tcW w:w="6634" w:type="dxa"/>
            <w:gridSpan w:val="2"/>
          </w:tcPr>
          <w:p w14:paraId="340DC8F2" w14:textId="18ACDBC8" w:rsidR="006E351F" w:rsidRPr="007E0B31" w:rsidRDefault="006E351F" w:rsidP="006E351F">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6E351F" w:rsidRPr="007E0B31" w14:paraId="02810D1E" w14:textId="77777777" w:rsidTr="490DE6A8">
        <w:trPr>
          <w:cantSplit/>
        </w:trPr>
        <w:tc>
          <w:tcPr>
            <w:tcW w:w="2884" w:type="dxa"/>
          </w:tcPr>
          <w:p w14:paraId="520D388E" w14:textId="77777777" w:rsidR="006E351F" w:rsidRPr="007E0B31" w:rsidRDefault="006E351F" w:rsidP="006E351F">
            <w:pPr>
              <w:pStyle w:val="Arial11Bold"/>
              <w:rPr>
                <w:rFonts w:cs="Arial"/>
              </w:rPr>
            </w:pPr>
            <w:r w:rsidRPr="007E0B31">
              <w:rPr>
                <w:rFonts w:cs="Arial"/>
              </w:rPr>
              <w:t>Registered Capacity</w:t>
            </w:r>
          </w:p>
        </w:tc>
        <w:tc>
          <w:tcPr>
            <w:tcW w:w="6634" w:type="dxa"/>
            <w:gridSpan w:val="2"/>
          </w:tcPr>
          <w:p w14:paraId="603F7D18" w14:textId="77777777" w:rsidR="006E351F" w:rsidRPr="007E0B31" w:rsidRDefault="006E351F" w:rsidP="006E351F">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6E351F" w:rsidRPr="007E0B31" w:rsidRDefault="006E351F" w:rsidP="006E351F">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6E351F" w:rsidRPr="007E0B31" w:rsidRDefault="006E351F" w:rsidP="006E351F">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6E351F" w:rsidRPr="007E0B31" w:rsidRDefault="006E351F" w:rsidP="006E351F">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6E351F" w:rsidRDefault="006E351F" w:rsidP="006E351F">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6E351F" w:rsidRPr="007E0B31" w:rsidRDefault="006E351F" w:rsidP="006E351F">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6E351F" w:rsidRPr="007E0B31" w14:paraId="28E3B2E3" w14:textId="77777777" w:rsidTr="490DE6A8">
        <w:trPr>
          <w:cantSplit/>
        </w:trPr>
        <w:tc>
          <w:tcPr>
            <w:tcW w:w="2884" w:type="dxa"/>
          </w:tcPr>
          <w:p w14:paraId="2BE0DBDE" w14:textId="77777777" w:rsidR="006E351F" w:rsidRPr="007E0B31" w:rsidRDefault="006E351F" w:rsidP="006E351F">
            <w:pPr>
              <w:pStyle w:val="Arial11Bold"/>
              <w:rPr>
                <w:rFonts w:cs="Arial"/>
              </w:rPr>
            </w:pPr>
            <w:r w:rsidRPr="007E0B31">
              <w:rPr>
                <w:rFonts w:cs="Arial"/>
              </w:rPr>
              <w:t>Registered Data</w:t>
            </w:r>
          </w:p>
        </w:tc>
        <w:tc>
          <w:tcPr>
            <w:tcW w:w="6634" w:type="dxa"/>
            <w:gridSpan w:val="2"/>
          </w:tcPr>
          <w:p w14:paraId="6C5F8E51" w14:textId="77777777" w:rsidR="006E351F" w:rsidRPr="007E0B31" w:rsidRDefault="006E351F" w:rsidP="006E351F">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6E351F" w:rsidRPr="007E0B31" w14:paraId="6D4F3B34" w14:textId="77777777" w:rsidTr="490DE6A8">
        <w:trPr>
          <w:cantSplit/>
        </w:trPr>
        <w:tc>
          <w:tcPr>
            <w:tcW w:w="2884" w:type="dxa"/>
          </w:tcPr>
          <w:p w14:paraId="425272E0" w14:textId="77777777" w:rsidR="006E351F" w:rsidRPr="007E0B31" w:rsidRDefault="006E351F" w:rsidP="006E351F">
            <w:pPr>
              <w:pStyle w:val="Arial11Bold"/>
              <w:rPr>
                <w:rFonts w:cs="Arial"/>
              </w:rPr>
            </w:pPr>
            <w:r w:rsidRPr="007E0B31">
              <w:rPr>
                <w:rFonts w:cs="Arial"/>
              </w:rPr>
              <w:t>Registered Import Capability</w:t>
            </w:r>
          </w:p>
        </w:tc>
        <w:tc>
          <w:tcPr>
            <w:tcW w:w="6634" w:type="dxa"/>
            <w:gridSpan w:val="2"/>
          </w:tcPr>
          <w:p w14:paraId="700DCEFE" w14:textId="77777777" w:rsidR="006E351F" w:rsidRPr="007E0B31" w:rsidRDefault="006E351F" w:rsidP="006E351F">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6E351F" w:rsidRDefault="006E351F" w:rsidP="006E351F">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6E351F" w:rsidRPr="007E0B31" w:rsidRDefault="006E351F" w:rsidP="006E351F">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6E351F" w:rsidRPr="007E0B31" w14:paraId="2F4B1BA2" w14:textId="77777777" w:rsidTr="490DE6A8">
        <w:trPr>
          <w:cantSplit/>
        </w:trPr>
        <w:tc>
          <w:tcPr>
            <w:tcW w:w="2884" w:type="dxa"/>
          </w:tcPr>
          <w:p w14:paraId="139F3CB8" w14:textId="77777777" w:rsidR="006E351F" w:rsidRPr="007E0B31" w:rsidRDefault="006E351F" w:rsidP="006E351F">
            <w:pPr>
              <w:pStyle w:val="Arial11Bold"/>
              <w:rPr>
                <w:rFonts w:cs="Arial"/>
              </w:rPr>
            </w:pPr>
            <w:r w:rsidRPr="007E0B31">
              <w:rPr>
                <w:rFonts w:cs="Arial"/>
              </w:rPr>
              <w:t>Regulations</w:t>
            </w:r>
          </w:p>
        </w:tc>
        <w:tc>
          <w:tcPr>
            <w:tcW w:w="6634" w:type="dxa"/>
            <w:gridSpan w:val="2"/>
          </w:tcPr>
          <w:p w14:paraId="5EE91803" w14:textId="77777777" w:rsidR="006E351F" w:rsidRPr="007E0B31" w:rsidRDefault="006E351F" w:rsidP="006E351F">
            <w:pPr>
              <w:pStyle w:val="TableArial11"/>
              <w:rPr>
                <w:rFonts w:cs="Arial"/>
              </w:rPr>
            </w:pPr>
            <w:r w:rsidRPr="007E0B31">
              <w:rPr>
                <w:rFonts w:cs="Arial"/>
              </w:rPr>
              <w:t>The Utilities Contracts Regulations 1996, as amended from time to time.</w:t>
            </w:r>
          </w:p>
        </w:tc>
      </w:tr>
      <w:tr w:rsidR="006E351F" w:rsidRPr="00DE788D" w14:paraId="2B2A16BA" w14:textId="77777777" w:rsidTr="490DE6A8">
        <w:trPr>
          <w:cantSplit/>
        </w:trPr>
        <w:tc>
          <w:tcPr>
            <w:tcW w:w="2884" w:type="dxa"/>
          </w:tcPr>
          <w:p w14:paraId="07E0207E" w14:textId="00F1704F" w:rsidR="006E351F" w:rsidRPr="00845BD2" w:rsidRDefault="006E351F" w:rsidP="006E351F">
            <w:pPr>
              <w:pStyle w:val="Arial11Bold"/>
              <w:rPr>
                <w:rFonts w:cs="Arial"/>
              </w:rPr>
            </w:pPr>
            <w:r w:rsidRPr="00845BD2">
              <w:rPr>
                <w:rFonts w:cs="Arial"/>
                <w:snapToGrid/>
                <w:lang w:val="x-none" w:eastAsia="en-GB"/>
              </w:rPr>
              <w:t>Regulated Sections</w:t>
            </w:r>
          </w:p>
        </w:tc>
        <w:tc>
          <w:tcPr>
            <w:tcW w:w="6634" w:type="dxa"/>
            <w:gridSpan w:val="2"/>
          </w:tcPr>
          <w:p w14:paraId="198AE7F5" w14:textId="77777777" w:rsidR="006E351F" w:rsidRPr="00845BD2" w:rsidRDefault="006E351F" w:rsidP="006E351F">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6E351F" w:rsidRPr="00845BD2" w:rsidRDefault="006E351F" w:rsidP="006E351F">
            <w:pPr>
              <w:widowControl/>
              <w:autoSpaceDE w:val="0"/>
              <w:autoSpaceDN w:val="0"/>
              <w:adjustRightInd w:val="0"/>
              <w:snapToGrid w:val="0"/>
              <w:rPr>
                <w:rFonts w:cs="Arial"/>
              </w:rPr>
            </w:pPr>
          </w:p>
        </w:tc>
      </w:tr>
      <w:tr w:rsidR="006E351F" w:rsidRPr="00DE788D" w14:paraId="7DFB31AF" w14:textId="77777777" w:rsidTr="490DE6A8">
        <w:trPr>
          <w:cantSplit/>
        </w:trPr>
        <w:tc>
          <w:tcPr>
            <w:tcW w:w="2884" w:type="dxa"/>
          </w:tcPr>
          <w:p w14:paraId="6F6FE8F2" w14:textId="77777777" w:rsidR="006E351F" w:rsidRPr="00DE788D" w:rsidRDefault="006E351F" w:rsidP="006E351F">
            <w:pPr>
              <w:pStyle w:val="Arial11Bold"/>
              <w:rPr>
                <w:rFonts w:cs="Arial"/>
              </w:rPr>
            </w:pPr>
            <w:r w:rsidRPr="00DE788D">
              <w:rPr>
                <w:rFonts w:cs="Arial"/>
              </w:rPr>
              <w:t>Reheater Time Constant</w:t>
            </w:r>
          </w:p>
        </w:tc>
        <w:tc>
          <w:tcPr>
            <w:tcW w:w="6634" w:type="dxa"/>
            <w:gridSpan w:val="2"/>
          </w:tcPr>
          <w:p w14:paraId="3348769D" w14:textId="77777777" w:rsidR="006E351F" w:rsidRPr="00DE788D" w:rsidRDefault="006E351F" w:rsidP="006E351F">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6E351F" w:rsidRPr="007E0B31" w14:paraId="23631208" w14:textId="77777777" w:rsidTr="490DE6A8">
        <w:trPr>
          <w:cantSplit/>
        </w:trPr>
        <w:tc>
          <w:tcPr>
            <w:tcW w:w="2884" w:type="dxa"/>
          </w:tcPr>
          <w:p w14:paraId="28ADFFCF" w14:textId="77777777" w:rsidR="006E351F" w:rsidRPr="007E0B31" w:rsidRDefault="006E351F" w:rsidP="006E351F">
            <w:pPr>
              <w:pStyle w:val="Arial11Bold"/>
              <w:rPr>
                <w:rFonts w:cs="Arial"/>
              </w:rPr>
            </w:pPr>
            <w:r w:rsidRPr="007E0B31">
              <w:rPr>
                <w:rFonts w:cs="Arial"/>
              </w:rPr>
              <w:t>Rejected Grid Code Modification Proposal</w:t>
            </w:r>
          </w:p>
        </w:tc>
        <w:tc>
          <w:tcPr>
            <w:tcW w:w="6634" w:type="dxa"/>
            <w:gridSpan w:val="2"/>
          </w:tcPr>
          <w:p w14:paraId="363B7E25" w14:textId="41DB448D" w:rsidR="006E351F" w:rsidRPr="007E0B31" w:rsidRDefault="006E351F" w:rsidP="006E351F">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Pr="00A7751D">
              <w:rPr>
                <w:rFonts w:cs="Arial"/>
                <w:b/>
              </w:rPr>
              <w:t>The Company’s</w:t>
            </w:r>
            <w:r>
              <w:rPr>
                <w:rFonts w:cs="Arial"/>
              </w:rPr>
              <w:t xml:space="preserve"> </w:t>
            </w:r>
            <w:r w:rsidRPr="007E0B31">
              <w:rPr>
                <w:rFonts w:cs="Arial"/>
                <w:b/>
              </w:rPr>
              <w:t>Transmission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6E351F" w:rsidRPr="007E0B31" w14:paraId="35CFBFAD" w14:textId="77777777" w:rsidTr="490DE6A8">
        <w:trPr>
          <w:cantSplit/>
        </w:trPr>
        <w:tc>
          <w:tcPr>
            <w:tcW w:w="2884" w:type="dxa"/>
          </w:tcPr>
          <w:p w14:paraId="2AB7866A" w14:textId="77777777" w:rsidR="006E351F" w:rsidRPr="007E0B31" w:rsidRDefault="006E351F" w:rsidP="006E351F">
            <w:pPr>
              <w:pStyle w:val="Arial11Bold"/>
              <w:rPr>
                <w:rFonts w:cs="Arial"/>
              </w:rPr>
            </w:pPr>
            <w:r w:rsidRPr="007E0B31">
              <w:rPr>
                <w:rFonts w:cs="Arial"/>
              </w:rPr>
              <w:t>Related Person</w:t>
            </w:r>
          </w:p>
        </w:tc>
        <w:tc>
          <w:tcPr>
            <w:tcW w:w="6634" w:type="dxa"/>
            <w:gridSpan w:val="2"/>
          </w:tcPr>
          <w:p w14:paraId="5DAC4B40" w14:textId="088FFBC5" w:rsidR="006E351F" w:rsidRPr="007E0B31" w:rsidRDefault="006E351F" w:rsidP="006E351F">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6E351F" w:rsidRPr="007E0B31" w14:paraId="09C3CE4E" w14:textId="77777777" w:rsidTr="490DE6A8">
        <w:trPr>
          <w:cantSplit/>
        </w:trPr>
        <w:tc>
          <w:tcPr>
            <w:tcW w:w="2884" w:type="dxa"/>
          </w:tcPr>
          <w:p w14:paraId="7DF91920" w14:textId="77777777" w:rsidR="006E351F" w:rsidRPr="007E0B31" w:rsidRDefault="006E351F" w:rsidP="006E351F">
            <w:pPr>
              <w:pStyle w:val="Arial11Bold"/>
              <w:rPr>
                <w:rFonts w:cs="Arial"/>
              </w:rPr>
            </w:pPr>
            <w:r w:rsidRPr="007E0B31">
              <w:rPr>
                <w:rFonts w:cs="Arial"/>
              </w:rPr>
              <w:t>Relevant E&amp;W Transmission Licensee</w:t>
            </w:r>
          </w:p>
        </w:tc>
        <w:tc>
          <w:tcPr>
            <w:tcW w:w="6634" w:type="dxa"/>
            <w:gridSpan w:val="2"/>
          </w:tcPr>
          <w:p w14:paraId="5845D330" w14:textId="29A6343A" w:rsidR="006E351F" w:rsidRPr="007E0B31" w:rsidRDefault="006E351F" w:rsidP="006E351F">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6E351F" w:rsidRPr="007E0B31" w14:paraId="00495AD3" w14:textId="77777777" w:rsidTr="490DE6A8">
        <w:trPr>
          <w:cantSplit/>
        </w:trPr>
        <w:tc>
          <w:tcPr>
            <w:tcW w:w="2884" w:type="dxa"/>
          </w:tcPr>
          <w:p w14:paraId="37CE2F19" w14:textId="77777777" w:rsidR="006E351F" w:rsidRPr="007E0B31" w:rsidRDefault="006E351F" w:rsidP="006E351F">
            <w:pPr>
              <w:pStyle w:val="Arial11Bold"/>
              <w:rPr>
                <w:rFonts w:cs="Arial"/>
              </w:rPr>
            </w:pPr>
            <w:r w:rsidRPr="007E0B31">
              <w:rPr>
                <w:rFonts w:cs="Arial"/>
              </w:rPr>
              <w:t>Relevant Party</w:t>
            </w:r>
          </w:p>
        </w:tc>
        <w:tc>
          <w:tcPr>
            <w:tcW w:w="6634" w:type="dxa"/>
            <w:gridSpan w:val="2"/>
          </w:tcPr>
          <w:p w14:paraId="7BF1A4B9" w14:textId="77777777" w:rsidR="006E351F" w:rsidRPr="007E0B31" w:rsidRDefault="006E351F" w:rsidP="006E351F">
            <w:pPr>
              <w:pStyle w:val="TableArial11"/>
              <w:rPr>
                <w:rFonts w:cs="Arial"/>
              </w:rPr>
            </w:pPr>
            <w:r w:rsidRPr="007E0B31">
              <w:rPr>
                <w:rFonts w:cs="Arial"/>
              </w:rPr>
              <w:t>Has the meaning given in GR15.10(a).</w:t>
            </w:r>
          </w:p>
        </w:tc>
      </w:tr>
      <w:tr w:rsidR="006E351F" w:rsidRPr="007E0B31" w14:paraId="0089BD19" w14:textId="77777777" w:rsidTr="490DE6A8">
        <w:trPr>
          <w:cantSplit/>
        </w:trPr>
        <w:tc>
          <w:tcPr>
            <w:tcW w:w="2884" w:type="dxa"/>
          </w:tcPr>
          <w:p w14:paraId="192E0FD2" w14:textId="77777777" w:rsidR="006E351F" w:rsidRPr="007E0B31" w:rsidRDefault="006E351F" w:rsidP="006E351F">
            <w:pPr>
              <w:pStyle w:val="Arial11Bold"/>
              <w:rPr>
                <w:rFonts w:cs="Arial"/>
              </w:rPr>
            </w:pPr>
            <w:r w:rsidRPr="007E0B31">
              <w:rPr>
                <w:rFonts w:cs="Arial"/>
              </w:rPr>
              <w:t>Relevant Scottish Transmission Licensee</w:t>
            </w:r>
          </w:p>
        </w:tc>
        <w:tc>
          <w:tcPr>
            <w:tcW w:w="6634" w:type="dxa"/>
            <w:gridSpan w:val="2"/>
          </w:tcPr>
          <w:p w14:paraId="1721A37D" w14:textId="77777777" w:rsidR="006E351F" w:rsidRPr="007E0B31" w:rsidRDefault="006E351F" w:rsidP="006E351F">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6E351F" w:rsidRPr="007E0B31" w14:paraId="1E25E753" w14:textId="77777777" w:rsidTr="490DE6A8">
        <w:trPr>
          <w:cantSplit/>
        </w:trPr>
        <w:tc>
          <w:tcPr>
            <w:tcW w:w="2884" w:type="dxa"/>
          </w:tcPr>
          <w:p w14:paraId="3F282714" w14:textId="77777777" w:rsidR="006E351F" w:rsidRPr="007E0B31" w:rsidRDefault="006E351F" w:rsidP="006E351F">
            <w:pPr>
              <w:pStyle w:val="Arial11Bold"/>
              <w:rPr>
                <w:rFonts w:cs="Arial"/>
              </w:rPr>
            </w:pPr>
            <w:r w:rsidRPr="007E0B31">
              <w:rPr>
                <w:rFonts w:cs="Arial"/>
              </w:rPr>
              <w:t>Relevant Transmission Licensee</w:t>
            </w:r>
          </w:p>
        </w:tc>
        <w:tc>
          <w:tcPr>
            <w:tcW w:w="6634" w:type="dxa"/>
            <w:gridSpan w:val="2"/>
          </w:tcPr>
          <w:p w14:paraId="027002BE" w14:textId="766B658F" w:rsidR="006E351F" w:rsidRPr="007E0B31" w:rsidRDefault="006E351F" w:rsidP="006E351F">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6E351F" w:rsidRPr="007E0B31" w14:paraId="2C38A6A1" w14:textId="77777777" w:rsidTr="490DE6A8">
        <w:trPr>
          <w:cantSplit/>
        </w:trPr>
        <w:tc>
          <w:tcPr>
            <w:tcW w:w="2884" w:type="dxa"/>
          </w:tcPr>
          <w:p w14:paraId="2F282CC1" w14:textId="77777777" w:rsidR="006E351F" w:rsidRPr="007E0B31" w:rsidRDefault="006E351F" w:rsidP="006E351F">
            <w:pPr>
              <w:pStyle w:val="Arial11Bold"/>
              <w:rPr>
                <w:rFonts w:cs="Arial"/>
              </w:rPr>
            </w:pPr>
            <w:r w:rsidRPr="007E0B31">
              <w:rPr>
                <w:rFonts w:cs="Arial"/>
              </w:rPr>
              <w:t>Relevant Unit</w:t>
            </w:r>
          </w:p>
        </w:tc>
        <w:tc>
          <w:tcPr>
            <w:tcW w:w="6634" w:type="dxa"/>
            <w:gridSpan w:val="2"/>
          </w:tcPr>
          <w:p w14:paraId="3349AB2D" w14:textId="77777777" w:rsidR="006E351F" w:rsidRPr="007E0B31" w:rsidRDefault="006E351F" w:rsidP="006E351F">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6E351F" w:rsidRPr="007E0B31" w14:paraId="661512B9" w14:textId="77777777" w:rsidTr="490DE6A8">
        <w:trPr>
          <w:cantSplit/>
        </w:trPr>
        <w:tc>
          <w:tcPr>
            <w:tcW w:w="2884" w:type="dxa"/>
          </w:tcPr>
          <w:p w14:paraId="145D3AB1" w14:textId="77777777" w:rsidR="006E351F" w:rsidRPr="007E0B31" w:rsidRDefault="006E351F" w:rsidP="006E351F">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gridSpan w:val="2"/>
          </w:tcPr>
          <w:p w14:paraId="57A167B9" w14:textId="77777777" w:rsidR="006E351F" w:rsidRPr="007E0B31" w:rsidRDefault="006E351F" w:rsidP="006E351F">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6E351F" w:rsidRPr="007E0B31" w14:paraId="0FC4184C" w14:textId="77777777" w:rsidTr="490DE6A8">
        <w:trPr>
          <w:cantSplit/>
        </w:trPr>
        <w:tc>
          <w:tcPr>
            <w:tcW w:w="2884" w:type="dxa"/>
          </w:tcPr>
          <w:p w14:paraId="517C4056" w14:textId="77777777" w:rsidR="006E351F" w:rsidRPr="007E0B31" w:rsidRDefault="006E351F" w:rsidP="006E351F">
            <w:pPr>
              <w:pStyle w:val="Arial11Bold"/>
              <w:rPr>
                <w:rFonts w:cs="Arial"/>
              </w:rPr>
            </w:pPr>
            <w:r w:rsidRPr="007E0B31">
              <w:rPr>
                <w:rFonts w:cs="Arial"/>
              </w:rPr>
              <w:t>Remote Transmission Assets</w:t>
            </w:r>
          </w:p>
        </w:tc>
        <w:tc>
          <w:tcPr>
            <w:tcW w:w="6634" w:type="dxa"/>
            <w:gridSpan w:val="2"/>
          </w:tcPr>
          <w:p w14:paraId="26BD0A1F" w14:textId="402ED181" w:rsidR="006E351F" w:rsidRPr="007E0B31" w:rsidRDefault="006E351F" w:rsidP="006E351F">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6E351F" w:rsidRPr="007E0B31" w:rsidRDefault="006E351F" w:rsidP="006E351F">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6E351F" w:rsidRPr="007E0B31" w:rsidRDefault="006E351F" w:rsidP="006E351F">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6E351F" w:rsidRPr="007E0B31" w14:paraId="4A5E7BA6" w14:textId="77777777" w:rsidTr="490DE6A8">
        <w:trPr>
          <w:cantSplit/>
        </w:trPr>
        <w:tc>
          <w:tcPr>
            <w:tcW w:w="2884" w:type="dxa"/>
          </w:tcPr>
          <w:p w14:paraId="57C0BDFF" w14:textId="339174F7" w:rsidR="006E351F" w:rsidRPr="007E0B31" w:rsidRDefault="006E351F" w:rsidP="006E351F">
            <w:pPr>
              <w:pStyle w:val="Arial11Bold"/>
              <w:rPr>
                <w:rFonts w:cs="Arial"/>
              </w:rPr>
            </w:pPr>
            <w:r>
              <w:rPr>
                <w:rFonts w:cs="Arial"/>
              </w:rPr>
              <w:t>Replacement Reserves (RR)</w:t>
            </w:r>
          </w:p>
        </w:tc>
        <w:tc>
          <w:tcPr>
            <w:tcW w:w="6634" w:type="dxa"/>
            <w:gridSpan w:val="2"/>
          </w:tcPr>
          <w:p w14:paraId="1845D73A" w14:textId="2F61E8A5" w:rsidR="006E351F" w:rsidRPr="007E0B31" w:rsidRDefault="006E351F" w:rsidP="006E351F">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6E351F" w:rsidRPr="007E0B31" w14:paraId="3E793E1A" w14:textId="77777777" w:rsidTr="490DE6A8">
        <w:trPr>
          <w:cantSplit/>
        </w:trPr>
        <w:tc>
          <w:tcPr>
            <w:tcW w:w="2884" w:type="dxa"/>
          </w:tcPr>
          <w:p w14:paraId="70E4C232" w14:textId="77777777" w:rsidR="006E351F" w:rsidRPr="007E0B31" w:rsidRDefault="006E351F" w:rsidP="006E351F">
            <w:pPr>
              <w:pStyle w:val="Arial11Bold"/>
              <w:rPr>
                <w:rFonts w:cs="Arial"/>
              </w:rPr>
            </w:pPr>
            <w:r w:rsidRPr="007E0B31">
              <w:rPr>
                <w:rFonts w:cs="Arial"/>
              </w:rPr>
              <w:t>Requesting Safety Co-ordinator</w:t>
            </w:r>
          </w:p>
        </w:tc>
        <w:tc>
          <w:tcPr>
            <w:tcW w:w="6634" w:type="dxa"/>
            <w:gridSpan w:val="2"/>
          </w:tcPr>
          <w:p w14:paraId="12FAE6E9" w14:textId="77777777" w:rsidR="006E351F" w:rsidRPr="007E0B31" w:rsidRDefault="006E351F" w:rsidP="006E351F">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6E351F" w:rsidRPr="007E0B31" w14:paraId="221B80DF" w14:textId="77777777" w:rsidTr="490DE6A8">
        <w:trPr>
          <w:cantSplit/>
        </w:trPr>
        <w:tc>
          <w:tcPr>
            <w:tcW w:w="2884" w:type="dxa"/>
          </w:tcPr>
          <w:p w14:paraId="4C5053E5" w14:textId="77777777" w:rsidR="006E351F" w:rsidRPr="007E0B31" w:rsidRDefault="006E351F" w:rsidP="006E351F">
            <w:pPr>
              <w:pStyle w:val="Arial11Bold"/>
              <w:rPr>
                <w:rFonts w:cs="Arial"/>
              </w:rPr>
            </w:pPr>
            <w:r w:rsidRPr="007E0B31">
              <w:rPr>
                <w:rFonts w:cs="Arial"/>
              </w:rPr>
              <w:t>Responsible Engineer/ Operator</w:t>
            </w:r>
          </w:p>
        </w:tc>
        <w:tc>
          <w:tcPr>
            <w:tcW w:w="6634" w:type="dxa"/>
            <w:gridSpan w:val="2"/>
          </w:tcPr>
          <w:p w14:paraId="40AF59F9" w14:textId="77777777" w:rsidR="006E351F" w:rsidRPr="007E0B31" w:rsidRDefault="006E351F" w:rsidP="006E351F">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6E351F" w:rsidRPr="007E0B31" w14:paraId="43B07A92" w14:textId="77777777" w:rsidTr="490DE6A8">
        <w:trPr>
          <w:cantSplit/>
        </w:trPr>
        <w:tc>
          <w:tcPr>
            <w:tcW w:w="2884" w:type="dxa"/>
          </w:tcPr>
          <w:p w14:paraId="142BB592" w14:textId="77777777" w:rsidR="006E351F" w:rsidRPr="007E0B31" w:rsidRDefault="006E351F" w:rsidP="006E351F">
            <w:pPr>
              <w:pStyle w:val="Arial11Bold"/>
              <w:rPr>
                <w:rFonts w:cs="Arial"/>
              </w:rPr>
            </w:pPr>
            <w:r w:rsidRPr="007E0B31">
              <w:rPr>
                <w:rFonts w:cs="Arial"/>
              </w:rPr>
              <w:t>Responsible Manager</w:t>
            </w:r>
          </w:p>
        </w:tc>
        <w:tc>
          <w:tcPr>
            <w:tcW w:w="6634" w:type="dxa"/>
            <w:gridSpan w:val="2"/>
          </w:tcPr>
          <w:p w14:paraId="3D10AC58" w14:textId="010E800C" w:rsidR="006E351F" w:rsidRPr="007E0B31" w:rsidRDefault="006E351F" w:rsidP="006E351F">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6E351F" w:rsidRPr="007E0B31" w14:paraId="6833C556" w14:textId="77777777" w:rsidTr="490DE6A8">
        <w:trPr>
          <w:cantSplit/>
        </w:trPr>
        <w:tc>
          <w:tcPr>
            <w:tcW w:w="2884" w:type="dxa"/>
          </w:tcPr>
          <w:p w14:paraId="78C5A95A" w14:textId="03432A01" w:rsidR="006E351F" w:rsidRPr="007E0B31" w:rsidRDefault="006E351F" w:rsidP="006E351F">
            <w:pPr>
              <w:pStyle w:val="Arial11Bold"/>
              <w:rPr>
                <w:rFonts w:cs="Arial"/>
              </w:rPr>
            </w:pPr>
            <w:r>
              <w:rPr>
                <w:rFonts w:cs="Arial"/>
              </w:rPr>
              <w:t>Restoration Contractor</w:t>
            </w:r>
          </w:p>
        </w:tc>
        <w:tc>
          <w:tcPr>
            <w:tcW w:w="6634" w:type="dxa"/>
            <w:gridSpan w:val="2"/>
          </w:tcPr>
          <w:p w14:paraId="51FEE20C" w14:textId="73B0FBED" w:rsidR="006E351F" w:rsidRPr="007E0B31" w:rsidRDefault="006E351F" w:rsidP="006E351F">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6E351F" w:rsidRPr="007E0B31" w14:paraId="06F23606" w14:textId="77777777" w:rsidTr="490DE6A8">
        <w:trPr>
          <w:cantSplit/>
        </w:trPr>
        <w:tc>
          <w:tcPr>
            <w:tcW w:w="2884" w:type="dxa"/>
          </w:tcPr>
          <w:p w14:paraId="40195733" w14:textId="7E5F900B" w:rsidR="006E351F" w:rsidRPr="007E0B31" w:rsidRDefault="006E351F" w:rsidP="006E351F">
            <w:pPr>
              <w:pStyle w:val="Arial11Bold"/>
              <w:rPr>
                <w:rFonts w:cs="Arial"/>
              </w:rPr>
            </w:pPr>
            <w:r>
              <w:rPr>
                <w:rFonts w:cs="Arial"/>
              </w:rPr>
              <w:t>Restoration Plan</w:t>
            </w:r>
          </w:p>
        </w:tc>
        <w:tc>
          <w:tcPr>
            <w:tcW w:w="6634" w:type="dxa"/>
            <w:gridSpan w:val="2"/>
          </w:tcPr>
          <w:p w14:paraId="27330630" w14:textId="2932C2DD" w:rsidR="006E351F" w:rsidRPr="007E0B31" w:rsidRDefault="006E351F" w:rsidP="006E351F">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6E351F" w:rsidRPr="007E0B31" w14:paraId="359C52EC" w14:textId="77777777" w:rsidTr="490DE6A8">
        <w:trPr>
          <w:cantSplit/>
        </w:trPr>
        <w:tc>
          <w:tcPr>
            <w:tcW w:w="2884" w:type="dxa"/>
          </w:tcPr>
          <w:p w14:paraId="600D70C7" w14:textId="2CA36F4C" w:rsidR="006E351F" w:rsidRPr="007E0B31" w:rsidRDefault="006E351F" w:rsidP="006E351F">
            <w:pPr>
              <w:pStyle w:val="Arial11Bold"/>
              <w:rPr>
                <w:rFonts w:cs="Arial"/>
              </w:rPr>
            </w:pPr>
            <w:r w:rsidRPr="00C95F94">
              <w:rPr>
                <w:rFonts w:cs="Arial"/>
              </w:rPr>
              <w:t>Restoration Service Provider</w:t>
            </w:r>
          </w:p>
        </w:tc>
        <w:tc>
          <w:tcPr>
            <w:tcW w:w="6634" w:type="dxa"/>
            <w:gridSpan w:val="2"/>
          </w:tcPr>
          <w:p w14:paraId="7EAC5DED" w14:textId="41096B5E" w:rsidR="006E351F" w:rsidRPr="00A87826" w:rsidRDefault="006E351F" w:rsidP="006E351F">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6E351F" w:rsidRPr="007E0B31" w14:paraId="7A57EE5C" w14:textId="77777777" w:rsidTr="490DE6A8">
        <w:trPr>
          <w:cantSplit/>
        </w:trPr>
        <w:tc>
          <w:tcPr>
            <w:tcW w:w="2884" w:type="dxa"/>
          </w:tcPr>
          <w:p w14:paraId="31F5E0E2" w14:textId="0C4C577D" w:rsidR="006E351F" w:rsidRPr="007E0B31" w:rsidRDefault="006E351F" w:rsidP="006E351F">
            <w:pPr>
              <w:pStyle w:val="Arial11Bold"/>
              <w:rPr>
                <w:rFonts w:cs="Arial"/>
              </w:rPr>
            </w:pPr>
            <w:r w:rsidRPr="00C23BCB">
              <w:rPr>
                <w:rFonts w:cs="Arial"/>
              </w:rPr>
              <w:t>Restoration Service</w:t>
            </w:r>
            <w:r>
              <w:rPr>
                <w:rFonts w:cs="Arial"/>
              </w:rPr>
              <w:t xml:space="preserve"> Test</w:t>
            </w:r>
          </w:p>
        </w:tc>
        <w:tc>
          <w:tcPr>
            <w:tcW w:w="6634" w:type="dxa"/>
            <w:gridSpan w:val="2"/>
          </w:tcPr>
          <w:p w14:paraId="40C10BCD" w14:textId="78CE767E" w:rsidR="006E351F" w:rsidRPr="007E0B31" w:rsidRDefault="006E351F" w:rsidP="006E351F">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Anchor Plant Capablity</w:t>
            </w:r>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6E351F" w:rsidRPr="007E0B31" w14:paraId="200F923B" w14:textId="77777777" w:rsidTr="490DE6A8">
        <w:trPr>
          <w:cantSplit/>
        </w:trPr>
        <w:tc>
          <w:tcPr>
            <w:tcW w:w="2884" w:type="dxa"/>
          </w:tcPr>
          <w:p w14:paraId="645AFB45" w14:textId="77777777" w:rsidR="006E351F" w:rsidRPr="007E0B31" w:rsidRDefault="006E351F" w:rsidP="006E351F">
            <w:pPr>
              <w:pStyle w:val="Arial11Bold"/>
              <w:rPr>
                <w:rFonts w:cs="Arial"/>
              </w:rPr>
            </w:pPr>
            <w:r w:rsidRPr="008B64D0">
              <w:rPr>
                <w:rFonts w:cs="Arial"/>
              </w:rPr>
              <w:t>Re-synchronisation</w:t>
            </w:r>
          </w:p>
        </w:tc>
        <w:tc>
          <w:tcPr>
            <w:tcW w:w="6634" w:type="dxa"/>
            <w:gridSpan w:val="2"/>
          </w:tcPr>
          <w:p w14:paraId="116663CE" w14:textId="77777777" w:rsidR="006E351F" w:rsidRPr="007E0B31" w:rsidRDefault="006E351F" w:rsidP="006E351F">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6E351F" w:rsidRPr="007E0B31" w14:paraId="5C8B475C" w14:textId="77777777" w:rsidTr="490DE6A8">
        <w:trPr>
          <w:cantSplit/>
        </w:trPr>
        <w:tc>
          <w:tcPr>
            <w:tcW w:w="2884" w:type="dxa"/>
          </w:tcPr>
          <w:p w14:paraId="7A0A7098" w14:textId="6C07E83D" w:rsidR="006E351F" w:rsidRPr="00A24C6C" w:rsidRDefault="006E351F" w:rsidP="006E351F">
            <w:pPr>
              <w:pStyle w:val="Arial11Bold"/>
              <w:rPr>
                <w:rFonts w:cs="Arial"/>
              </w:rPr>
            </w:pPr>
            <w:r w:rsidRPr="00A24C6C">
              <w:rPr>
                <w:lang w:val="en-US"/>
              </w:rPr>
              <w:t>Retained EU Law</w:t>
            </w:r>
          </w:p>
        </w:tc>
        <w:tc>
          <w:tcPr>
            <w:tcW w:w="6634" w:type="dxa"/>
            <w:gridSpan w:val="2"/>
          </w:tcPr>
          <w:p w14:paraId="7D8E70D3" w14:textId="3160A6BF" w:rsidR="006E351F" w:rsidRPr="00A24C6C" w:rsidRDefault="006E351F" w:rsidP="006E351F">
            <w:pPr>
              <w:pStyle w:val="TableArial11"/>
              <w:rPr>
                <w:rFonts w:cs="Arial"/>
              </w:rPr>
            </w:pPr>
            <w:r w:rsidRPr="00A24C6C">
              <w:rPr>
                <w:lang w:val="en-US"/>
              </w:rPr>
              <w:t>31 December 2020 as defined in European Union (Withdrawal) Act 2018 as amended by the European Union (Withdrawal Agreement) Act 2020.</w:t>
            </w:r>
          </w:p>
        </w:tc>
      </w:tr>
      <w:tr w:rsidR="006E351F" w:rsidRPr="007E0B31" w14:paraId="6CA184A0" w14:textId="77777777" w:rsidTr="490DE6A8">
        <w:trPr>
          <w:cantSplit/>
        </w:trPr>
        <w:tc>
          <w:tcPr>
            <w:tcW w:w="2884" w:type="dxa"/>
          </w:tcPr>
          <w:p w14:paraId="0F616CE0" w14:textId="68331982" w:rsidR="006E351F" w:rsidRPr="007E0B31" w:rsidRDefault="006E351F" w:rsidP="006E351F">
            <w:pPr>
              <w:pStyle w:val="Arial11Bold"/>
              <w:rPr>
                <w:rFonts w:cs="Arial"/>
              </w:rPr>
            </w:pPr>
            <w:r>
              <w:rPr>
                <w:rFonts w:cs="Arial"/>
              </w:rPr>
              <w:t>RR Acceptance</w:t>
            </w:r>
          </w:p>
        </w:tc>
        <w:tc>
          <w:tcPr>
            <w:tcW w:w="6634" w:type="dxa"/>
            <w:gridSpan w:val="2"/>
          </w:tcPr>
          <w:p w14:paraId="279A7C5B" w14:textId="3CF00C6B" w:rsidR="006E351F" w:rsidRPr="007E0B31" w:rsidRDefault="006E351F" w:rsidP="006E351F">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6E351F" w:rsidRPr="007E0B31" w14:paraId="375C4E00" w14:textId="77777777" w:rsidTr="490DE6A8">
        <w:trPr>
          <w:cantSplit/>
        </w:trPr>
        <w:tc>
          <w:tcPr>
            <w:tcW w:w="2884" w:type="dxa"/>
          </w:tcPr>
          <w:p w14:paraId="1EAC68C5" w14:textId="2FCFB406" w:rsidR="006E351F" w:rsidRDefault="006E351F" w:rsidP="006E351F">
            <w:pPr>
              <w:pStyle w:val="Arial11Bold"/>
              <w:rPr>
                <w:rFonts w:cs="Arial"/>
              </w:rPr>
            </w:pPr>
            <w:r>
              <w:rPr>
                <w:rFonts w:cs="Arial"/>
              </w:rPr>
              <w:t>Restricted</w:t>
            </w:r>
          </w:p>
        </w:tc>
        <w:tc>
          <w:tcPr>
            <w:tcW w:w="6634" w:type="dxa"/>
            <w:gridSpan w:val="2"/>
          </w:tcPr>
          <w:p w14:paraId="573C1772" w14:textId="01CB4CF7" w:rsidR="006E351F" w:rsidRPr="008D5BEE" w:rsidRDefault="006E351F" w:rsidP="006E351F">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6E351F" w:rsidRPr="007E0B31" w14:paraId="43440108" w14:textId="77777777" w:rsidTr="490DE6A8">
        <w:trPr>
          <w:cantSplit/>
        </w:trPr>
        <w:tc>
          <w:tcPr>
            <w:tcW w:w="2884" w:type="dxa"/>
          </w:tcPr>
          <w:p w14:paraId="2D0B4C2D" w14:textId="026534D0" w:rsidR="006E351F" w:rsidRPr="000B7208" w:rsidRDefault="006E351F" w:rsidP="006E351F">
            <w:pPr>
              <w:pStyle w:val="Arial11Bold"/>
              <w:rPr>
                <w:rFonts w:cs="Arial"/>
              </w:rPr>
            </w:pPr>
            <w:r w:rsidRPr="002510FF">
              <w:rPr>
                <w:rFonts w:cs="Arial"/>
                <w:bCs/>
              </w:rPr>
              <w:t>ROCOF</w:t>
            </w:r>
          </w:p>
        </w:tc>
        <w:tc>
          <w:tcPr>
            <w:tcW w:w="6634" w:type="dxa"/>
            <w:gridSpan w:val="2"/>
          </w:tcPr>
          <w:p w14:paraId="257637B6" w14:textId="7FA7C548" w:rsidR="006E351F" w:rsidRPr="000B7208" w:rsidRDefault="006E351F" w:rsidP="006E351F">
            <w:pPr>
              <w:pStyle w:val="TableArial11"/>
              <w:rPr>
                <w:rFonts w:cs="Arial"/>
                <w:b/>
              </w:rPr>
            </w:pPr>
            <w:r w:rsidRPr="002510FF">
              <w:rPr>
                <w:rFonts w:cs="Arial"/>
                <w:b/>
              </w:rPr>
              <w:t>Rate of Change of Frequency</w:t>
            </w:r>
          </w:p>
        </w:tc>
      </w:tr>
      <w:tr w:rsidR="006E351F" w:rsidRPr="007E0B31" w14:paraId="724EBAD0" w14:textId="77777777" w:rsidTr="490DE6A8">
        <w:trPr>
          <w:cantSplit/>
        </w:trPr>
        <w:tc>
          <w:tcPr>
            <w:tcW w:w="2884" w:type="dxa"/>
          </w:tcPr>
          <w:p w14:paraId="389CD79A" w14:textId="38EDBFB4" w:rsidR="006E351F" w:rsidRDefault="006E351F" w:rsidP="006E351F">
            <w:pPr>
              <w:pStyle w:val="Arial11Bold"/>
              <w:rPr>
                <w:rFonts w:cs="Arial"/>
              </w:rPr>
            </w:pPr>
            <w:r>
              <w:rPr>
                <w:rFonts w:cs="Arial"/>
              </w:rPr>
              <w:t>RR Instruction</w:t>
            </w:r>
          </w:p>
        </w:tc>
        <w:tc>
          <w:tcPr>
            <w:tcW w:w="6634" w:type="dxa"/>
            <w:gridSpan w:val="2"/>
          </w:tcPr>
          <w:p w14:paraId="74080257" w14:textId="66AE87CD" w:rsidR="006E351F" w:rsidRPr="008D5BEE" w:rsidRDefault="006E351F" w:rsidP="006E351F">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6E351F" w:rsidRPr="007E0B31" w14:paraId="0F2AB24C" w14:textId="77777777" w:rsidTr="490DE6A8">
        <w:trPr>
          <w:cantSplit/>
        </w:trPr>
        <w:tc>
          <w:tcPr>
            <w:tcW w:w="2884" w:type="dxa"/>
          </w:tcPr>
          <w:p w14:paraId="1069A459" w14:textId="77777777" w:rsidR="006E351F" w:rsidRPr="007E0B31" w:rsidRDefault="006E351F" w:rsidP="006E351F">
            <w:pPr>
              <w:pStyle w:val="Arial11Bold"/>
              <w:rPr>
                <w:rFonts w:cs="Arial"/>
              </w:rPr>
            </w:pPr>
            <w:r w:rsidRPr="007E0B31">
              <w:rPr>
                <w:rFonts w:cs="Arial"/>
              </w:rPr>
              <w:t>Safety Co-ordinator</w:t>
            </w:r>
          </w:p>
        </w:tc>
        <w:tc>
          <w:tcPr>
            <w:tcW w:w="6634" w:type="dxa"/>
            <w:gridSpan w:val="2"/>
          </w:tcPr>
          <w:p w14:paraId="3FD2A5AD" w14:textId="77777777" w:rsidR="006E351F" w:rsidRPr="007E0B31" w:rsidRDefault="006E351F" w:rsidP="006E351F">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6E351F" w:rsidRPr="007E0B31" w14:paraId="3A1DC384" w14:textId="77777777" w:rsidTr="490DE6A8">
        <w:trPr>
          <w:cantSplit/>
        </w:trPr>
        <w:tc>
          <w:tcPr>
            <w:tcW w:w="2884" w:type="dxa"/>
          </w:tcPr>
          <w:p w14:paraId="7406B5EB" w14:textId="77777777" w:rsidR="006E351F" w:rsidRPr="007E0B31" w:rsidRDefault="006E351F" w:rsidP="006E351F">
            <w:pPr>
              <w:pStyle w:val="Arial11Bold"/>
              <w:rPr>
                <w:rFonts w:cs="Arial"/>
              </w:rPr>
            </w:pPr>
            <w:r w:rsidRPr="007E0B31">
              <w:rPr>
                <w:rFonts w:cs="Arial"/>
              </w:rPr>
              <w:t>Safety From The System</w:t>
            </w:r>
          </w:p>
        </w:tc>
        <w:tc>
          <w:tcPr>
            <w:tcW w:w="6634" w:type="dxa"/>
            <w:gridSpan w:val="2"/>
          </w:tcPr>
          <w:p w14:paraId="407DEDEF" w14:textId="77777777" w:rsidR="006E351F" w:rsidRPr="007E0B31" w:rsidRDefault="006E351F" w:rsidP="006E351F">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6E351F" w:rsidRPr="007E0B31" w14:paraId="70243D83" w14:textId="77777777" w:rsidTr="490DE6A8">
        <w:trPr>
          <w:cantSplit/>
        </w:trPr>
        <w:tc>
          <w:tcPr>
            <w:tcW w:w="2884" w:type="dxa"/>
          </w:tcPr>
          <w:p w14:paraId="22E262B1" w14:textId="77777777" w:rsidR="006E351F" w:rsidRPr="007E0B31" w:rsidRDefault="006E351F" w:rsidP="006E351F">
            <w:pPr>
              <w:pStyle w:val="Arial11Bold"/>
              <w:rPr>
                <w:rFonts w:cs="Arial"/>
              </w:rPr>
            </w:pPr>
            <w:r w:rsidRPr="007E0B31">
              <w:rPr>
                <w:rFonts w:cs="Arial"/>
              </w:rPr>
              <w:t xml:space="preserve">Safety Key </w:t>
            </w:r>
          </w:p>
        </w:tc>
        <w:tc>
          <w:tcPr>
            <w:tcW w:w="6634" w:type="dxa"/>
            <w:gridSpan w:val="2"/>
          </w:tcPr>
          <w:p w14:paraId="61F0DB91" w14:textId="77777777" w:rsidR="006E351F" w:rsidRPr="007E0B31" w:rsidRDefault="006E351F" w:rsidP="006E351F">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6E351F" w:rsidRPr="007E0B31" w14:paraId="30E0A369" w14:textId="77777777" w:rsidTr="490DE6A8">
        <w:trPr>
          <w:cantSplit/>
        </w:trPr>
        <w:tc>
          <w:tcPr>
            <w:tcW w:w="2884" w:type="dxa"/>
          </w:tcPr>
          <w:p w14:paraId="3958C3C0" w14:textId="77777777" w:rsidR="006E351F" w:rsidRPr="007E0B31" w:rsidRDefault="006E351F" w:rsidP="006E351F">
            <w:pPr>
              <w:pStyle w:val="Arial11Bold"/>
              <w:rPr>
                <w:rFonts w:cs="Arial"/>
              </w:rPr>
            </w:pPr>
            <w:r w:rsidRPr="007E0B31">
              <w:rPr>
                <w:rFonts w:cs="Arial"/>
              </w:rPr>
              <w:t>Safety Log</w:t>
            </w:r>
          </w:p>
        </w:tc>
        <w:tc>
          <w:tcPr>
            <w:tcW w:w="6634" w:type="dxa"/>
            <w:gridSpan w:val="2"/>
          </w:tcPr>
          <w:p w14:paraId="1D5A6BA7" w14:textId="77777777" w:rsidR="006E351F" w:rsidRPr="007E0B31" w:rsidRDefault="006E351F" w:rsidP="006E351F">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6E351F" w:rsidRPr="007E0B31" w14:paraId="7B8B0D19" w14:textId="77777777" w:rsidTr="490DE6A8">
        <w:trPr>
          <w:cantSplit/>
        </w:trPr>
        <w:tc>
          <w:tcPr>
            <w:tcW w:w="2884" w:type="dxa"/>
          </w:tcPr>
          <w:p w14:paraId="34E9C066" w14:textId="77777777" w:rsidR="006E351F" w:rsidRPr="007E0B31" w:rsidRDefault="006E351F" w:rsidP="006E351F">
            <w:pPr>
              <w:pStyle w:val="Arial11Bold"/>
              <w:rPr>
                <w:rFonts w:cs="Arial"/>
              </w:rPr>
            </w:pPr>
            <w:r w:rsidRPr="007E0B31">
              <w:rPr>
                <w:rFonts w:cs="Arial"/>
              </w:rPr>
              <w:t>Safety Precautions</w:t>
            </w:r>
          </w:p>
        </w:tc>
        <w:tc>
          <w:tcPr>
            <w:tcW w:w="6634" w:type="dxa"/>
            <w:gridSpan w:val="2"/>
          </w:tcPr>
          <w:p w14:paraId="0686C6F3" w14:textId="77777777" w:rsidR="006E351F" w:rsidRPr="007E0B31" w:rsidRDefault="006E351F" w:rsidP="006E351F">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6E351F" w:rsidRPr="007E0B31" w14:paraId="5883E205" w14:textId="77777777" w:rsidTr="490DE6A8">
        <w:trPr>
          <w:cantSplit/>
        </w:trPr>
        <w:tc>
          <w:tcPr>
            <w:tcW w:w="2884" w:type="dxa"/>
          </w:tcPr>
          <w:p w14:paraId="20827A76" w14:textId="77777777" w:rsidR="006E351F" w:rsidRPr="007E0B31" w:rsidRDefault="006E351F" w:rsidP="006E351F">
            <w:pPr>
              <w:pStyle w:val="Arial11Bold"/>
              <w:rPr>
                <w:rFonts w:cs="Arial"/>
              </w:rPr>
            </w:pPr>
            <w:r w:rsidRPr="007E0B31">
              <w:rPr>
                <w:rFonts w:cs="Arial"/>
              </w:rPr>
              <w:t>Safety Rules</w:t>
            </w:r>
          </w:p>
        </w:tc>
        <w:tc>
          <w:tcPr>
            <w:tcW w:w="6634" w:type="dxa"/>
            <w:gridSpan w:val="2"/>
          </w:tcPr>
          <w:p w14:paraId="48A0B671" w14:textId="174D5A7A" w:rsidR="006E351F" w:rsidRPr="007E0B31" w:rsidRDefault="006E351F" w:rsidP="006E351F">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6E351F" w:rsidRPr="007E0B31" w14:paraId="44AE80E0" w14:textId="77777777" w:rsidTr="490DE6A8">
        <w:trPr>
          <w:cantSplit/>
        </w:trPr>
        <w:tc>
          <w:tcPr>
            <w:tcW w:w="2884" w:type="dxa"/>
          </w:tcPr>
          <w:p w14:paraId="5682B2E8" w14:textId="77777777" w:rsidR="006E351F" w:rsidRPr="007E0B31" w:rsidRDefault="006E351F" w:rsidP="006E351F">
            <w:pPr>
              <w:pStyle w:val="Arial11Bold"/>
              <w:rPr>
                <w:rFonts w:cs="Arial"/>
              </w:rPr>
            </w:pPr>
            <w:r w:rsidRPr="007E0B31">
              <w:rPr>
                <w:rFonts w:cs="Arial"/>
              </w:rPr>
              <w:t>Scottish Offshore Transmission System</w:t>
            </w:r>
          </w:p>
        </w:tc>
        <w:tc>
          <w:tcPr>
            <w:tcW w:w="6634" w:type="dxa"/>
            <w:gridSpan w:val="2"/>
          </w:tcPr>
          <w:p w14:paraId="6F1646FE" w14:textId="77777777" w:rsidR="006E351F" w:rsidRPr="007E0B31" w:rsidRDefault="006E351F" w:rsidP="006E351F">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6E351F" w:rsidRPr="007E0B31" w14:paraId="4EC37483" w14:textId="77777777" w:rsidTr="490DE6A8">
        <w:trPr>
          <w:cantSplit/>
        </w:trPr>
        <w:tc>
          <w:tcPr>
            <w:tcW w:w="2884" w:type="dxa"/>
          </w:tcPr>
          <w:p w14:paraId="7592DBED" w14:textId="77777777" w:rsidR="006E351F" w:rsidRPr="007E0B31" w:rsidRDefault="006E351F" w:rsidP="006E351F">
            <w:pPr>
              <w:pStyle w:val="Arial11Bold"/>
              <w:rPr>
                <w:rFonts w:cs="Arial"/>
              </w:rPr>
            </w:pPr>
            <w:r w:rsidRPr="007E0B31">
              <w:rPr>
                <w:rFonts w:cs="Arial"/>
              </w:rPr>
              <w:t>Scottish Offshore Transmission Licensee</w:t>
            </w:r>
          </w:p>
        </w:tc>
        <w:tc>
          <w:tcPr>
            <w:tcW w:w="6634" w:type="dxa"/>
            <w:gridSpan w:val="2"/>
          </w:tcPr>
          <w:p w14:paraId="1E0C090A" w14:textId="77777777" w:rsidR="006E351F" w:rsidRPr="007E0B31" w:rsidRDefault="006E351F" w:rsidP="006E351F">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6E351F" w:rsidRPr="007E0B31" w14:paraId="46996A6A" w14:textId="77777777" w:rsidTr="490DE6A8">
        <w:trPr>
          <w:cantSplit/>
        </w:trPr>
        <w:tc>
          <w:tcPr>
            <w:tcW w:w="2884" w:type="dxa"/>
          </w:tcPr>
          <w:p w14:paraId="3B59A20D" w14:textId="77777777" w:rsidR="006E351F" w:rsidRPr="007E0B31" w:rsidRDefault="006E351F" w:rsidP="006E351F">
            <w:pPr>
              <w:pStyle w:val="Arial11Bold"/>
              <w:rPr>
                <w:rFonts w:cs="Arial"/>
              </w:rPr>
            </w:pPr>
            <w:r w:rsidRPr="007E0B31">
              <w:rPr>
                <w:rFonts w:cs="Arial"/>
              </w:rPr>
              <w:t>Scottish Transmission System</w:t>
            </w:r>
          </w:p>
        </w:tc>
        <w:tc>
          <w:tcPr>
            <w:tcW w:w="6634" w:type="dxa"/>
            <w:gridSpan w:val="2"/>
          </w:tcPr>
          <w:p w14:paraId="78AAAC1A" w14:textId="77777777" w:rsidR="006E351F" w:rsidRPr="007E0B31" w:rsidRDefault="006E351F" w:rsidP="006E351F">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6E351F" w:rsidRPr="007E0B31" w14:paraId="51287B91" w14:textId="77777777" w:rsidTr="490DE6A8">
        <w:trPr>
          <w:cantSplit/>
        </w:trPr>
        <w:tc>
          <w:tcPr>
            <w:tcW w:w="2884" w:type="dxa"/>
          </w:tcPr>
          <w:p w14:paraId="06943FD9" w14:textId="77777777" w:rsidR="006E351F" w:rsidRPr="007E0B31" w:rsidRDefault="006E351F" w:rsidP="006E351F">
            <w:pPr>
              <w:pStyle w:val="Arial11Bold"/>
              <w:rPr>
                <w:rFonts w:cs="Arial"/>
              </w:rPr>
            </w:pPr>
            <w:r w:rsidRPr="007E0B31">
              <w:rPr>
                <w:rFonts w:cs="Arial"/>
              </w:rPr>
              <w:t>Scottish User</w:t>
            </w:r>
          </w:p>
        </w:tc>
        <w:tc>
          <w:tcPr>
            <w:tcW w:w="6634" w:type="dxa"/>
            <w:gridSpan w:val="2"/>
          </w:tcPr>
          <w:p w14:paraId="00622B6C" w14:textId="77777777" w:rsidR="006E351F" w:rsidRPr="007E0B31" w:rsidRDefault="006E351F" w:rsidP="006E351F">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6E351F" w:rsidRPr="007E0B31" w14:paraId="3C0B3E03" w14:textId="77777777" w:rsidTr="490DE6A8">
        <w:trPr>
          <w:cantSplit/>
        </w:trPr>
        <w:tc>
          <w:tcPr>
            <w:tcW w:w="2884" w:type="dxa"/>
          </w:tcPr>
          <w:p w14:paraId="0790467A" w14:textId="0FEE74A2" w:rsidR="006E351F" w:rsidRPr="007E0B31" w:rsidRDefault="006E351F" w:rsidP="006E351F">
            <w:pPr>
              <w:pStyle w:val="Arial11Bold"/>
              <w:rPr>
                <w:rFonts w:cs="Arial"/>
              </w:rPr>
            </w:pPr>
            <w:r>
              <w:rPr>
                <w:rFonts w:cs="Arial"/>
              </w:rPr>
              <w:t>Secondary BM Unit</w:t>
            </w:r>
          </w:p>
        </w:tc>
        <w:tc>
          <w:tcPr>
            <w:tcW w:w="6634" w:type="dxa"/>
            <w:gridSpan w:val="2"/>
          </w:tcPr>
          <w:p w14:paraId="44EC65D4" w14:textId="2371A3C1" w:rsidR="006E351F" w:rsidRPr="007E0B31" w:rsidRDefault="006E351F" w:rsidP="006E351F">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6E351F" w:rsidRPr="007E0B31" w14:paraId="76062AB2" w14:textId="77777777" w:rsidTr="490DE6A8">
        <w:trPr>
          <w:cantSplit/>
        </w:trPr>
        <w:tc>
          <w:tcPr>
            <w:tcW w:w="2884" w:type="dxa"/>
          </w:tcPr>
          <w:p w14:paraId="19193F66" w14:textId="77777777" w:rsidR="006E351F" w:rsidRPr="007E0B31" w:rsidRDefault="006E351F" w:rsidP="006E351F">
            <w:pPr>
              <w:pStyle w:val="Arial11Bold"/>
              <w:rPr>
                <w:rFonts w:cs="Arial"/>
              </w:rPr>
            </w:pPr>
            <w:r w:rsidRPr="007E0B31">
              <w:rPr>
                <w:rFonts w:cs="Arial"/>
              </w:rPr>
              <w:t>Secondary Response</w:t>
            </w:r>
          </w:p>
        </w:tc>
        <w:tc>
          <w:tcPr>
            <w:tcW w:w="6634" w:type="dxa"/>
            <w:gridSpan w:val="2"/>
          </w:tcPr>
          <w:p w14:paraId="78A1E61F" w14:textId="77777777" w:rsidR="006E351F" w:rsidRPr="007E0B31" w:rsidRDefault="006E351F" w:rsidP="006E351F">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6E351F" w:rsidRPr="007E0B31" w14:paraId="564540DA" w14:textId="77777777" w:rsidTr="490DE6A8">
        <w:trPr>
          <w:cantSplit/>
        </w:trPr>
        <w:tc>
          <w:tcPr>
            <w:tcW w:w="2884" w:type="dxa"/>
          </w:tcPr>
          <w:p w14:paraId="65A0DD2E" w14:textId="77777777" w:rsidR="006E351F" w:rsidRPr="007E0B31" w:rsidRDefault="006E351F" w:rsidP="006E351F">
            <w:pPr>
              <w:pStyle w:val="Arial11Bold"/>
              <w:rPr>
                <w:rFonts w:cs="Arial"/>
              </w:rPr>
            </w:pPr>
            <w:r w:rsidRPr="007E0B31">
              <w:rPr>
                <w:rFonts w:cs="Arial"/>
              </w:rPr>
              <w:t>Secretary of State</w:t>
            </w:r>
          </w:p>
        </w:tc>
        <w:tc>
          <w:tcPr>
            <w:tcW w:w="6634" w:type="dxa"/>
            <w:gridSpan w:val="2"/>
          </w:tcPr>
          <w:p w14:paraId="67522AEA" w14:textId="77777777" w:rsidR="006E351F" w:rsidRPr="007E0B31" w:rsidRDefault="006E351F" w:rsidP="006E351F">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6E351F" w:rsidRPr="007E0B31" w14:paraId="240349FB" w14:textId="77777777" w:rsidTr="490DE6A8">
        <w:trPr>
          <w:cantSplit/>
        </w:trPr>
        <w:tc>
          <w:tcPr>
            <w:tcW w:w="2884" w:type="dxa"/>
          </w:tcPr>
          <w:p w14:paraId="39D5CFF9" w14:textId="77777777" w:rsidR="006E351F" w:rsidRPr="007E0B31" w:rsidRDefault="006E351F" w:rsidP="006E351F">
            <w:pPr>
              <w:pStyle w:val="Arial11Bold"/>
              <w:rPr>
                <w:rFonts w:cs="Arial"/>
              </w:rPr>
            </w:pPr>
            <w:r w:rsidRPr="007E0B31">
              <w:rPr>
                <w:rFonts w:cs="Arial"/>
              </w:rPr>
              <w:t>Secured Event</w:t>
            </w:r>
          </w:p>
        </w:tc>
        <w:tc>
          <w:tcPr>
            <w:tcW w:w="6634" w:type="dxa"/>
            <w:gridSpan w:val="2"/>
          </w:tcPr>
          <w:p w14:paraId="5A98690F" w14:textId="77777777" w:rsidR="006E351F" w:rsidRPr="007E0B31" w:rsidRDefault="006E351F" w:rsidP="006E351F">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6E351F" w:rsidRPr="007E0B31" w14:paraId="646622AD" w14:textId="77777777" w:rsidTr="490DE6A8">
        <w:trPr>
          <w:cantSplit/>
        </w:trPr>
        <w:tc>
          <w:tcPr>
            <w:tcW w:w="2884" w:type="dxa"/>
          </w:tcPr>
          <w:p w14:paraId="2D39DA62" w14:textId="77777777" w:rsidR="006E351F" w:rsidRPr="007E0B31" w:rsidRDefault="006E351F" w:rsidP="006E351F">
            <w:pPr>
              <w:pStyle w:val="Arial11Bold"/>
              <w:rPr>
                <w:rFonts w:cs="Arial"/>
              </w:rPr>
            </w:pPr>
            <w:r w:rsidRPr="007E0B31">
              <w:rPr>
                <w:rFonts w:cs="Arial"/>
              </w:rPr>
              <w:t>Security and Quality of Supply Standard (SQSS)</w:t>
            </w:r>
          </w:p>
        </w:tc>
        <w:tc>
          <w:tcPr>
            <w:tcW w:w="6634" w:type="dxa"/>
            <w:gridSpan w:val="2"/>
          </w:tcPr>
          <w:p w14:paraId="1F7B9DEC" w14:textId="77777777" w:rsidR="006E351F" w:rsidRPr="007E0B31" w:rsidRDefault="006E351F" w:rsidP="006E351F">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6E351F" w:rsidRPr="007E0B31" w14:paraId="6D1F96AD" w14:textId="77777777" w:rsidTr="490DE6A8">
        <w:trPr>
          <w:cantSplit/>
        </w:trPr>
        <w:tc>
          <w:tcPr>
            <w:tcW w:w="2884" w:type="dxa"/>
          </w:tcPr>
          <w:p w14:paraId="3D4D2CAD" w14:textId="77777777" w:rsidR="006E351F" w:rsidRPr="007E0B31" w:rsidRDefault="006E351F" w:rsidP="006E351F">
            <w:pPr>
              <w:pStyle w:val="Arial11Bold"/>
              <w:rPr>
                <w:rFonts w:cs="Arial"/>
              </w:rPr>
            </w:pPr>
            <w:r w:rsidRPr="007E0B31">
              <w:rPr>
                <w:rFonts w:cs="Arial"/>
              </w:rPr>
              <w:t>Self-Governance Criteria</w:t>
            </w:r>
          </w:p>
        </w:tc>
        <w:tc>
          <w:tcPr>
            <w:tcW w:w="6634" w:type="dxa"/>
            <w:gridSpan w:val="2"/>
          </w:tcPr>
          <w:p w14:paraId="54B7BCEB" w14:textId="77777777" w:rsidR="006E351F" w:rsidRPr="007E0B31" w:rsidRDefault="006E351F" w:rsidP="006E351F">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6E351F" w:rsidRPr="007E0B31" w:rsidRDefault="006E351F" w:rsidP="006E351F">
            <w:pPr>
              <w:pStyle w:val="TableArial11"/>
              <w:numPr>
                <w:ilvl w:val="0"/>
                <w:numId w:val="8"/>
              </w:numPr>
              <w:rPr>
                <w:rFonts w:cs="Arial"/>
              </w:rPr>
            </w:pPr>
            <w:r w:rsidRPr="007E0B31">
              <w:rPr>
                <w:rFonts w:cs="Arial"/>
              </w:rPr>
              <w:t>is unlikely to have a material effect on:</w:t>
            </w:r>
          </w:p>
          <w:p w14:paraId="0AFA7F7C" w14:textId="77777777" w:rsidR="006E351F" w:rsidRPr="007E0B31" w:rsidRDefault="006E351F" w:rsidP="006E351F">
            <w:pPr>
              <w:pStyle w:val="TableArial11"/>
              <w:numPr>
                <w:ilvl w:val="0"/>
                <w:numId w:val="9"/>
              </w:numPr>
              <w:rPr>
                <w:rFonts w:cs="Arial"/>
              </w:rPr>
            </w:pPr>
            <w:r w:rsidRPr="007E0B31">
              <w:rPr>
                <w:rFonts w:cs="Arial"/>
              </w:rPr>
              <w:t>existing or future electricity consumers; and</w:t>
            </w:r>
          </w:p>
          <w:p w14:paraId="46F9696D" w14:textId="29B1C8A6" w:rsidR="006E351F" w:rsidRPr="007E0B31" w:rsidRDefault="006E351F" w:rsidP="006E351F">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6E351F" w:rsidRPr="007E0B31" w:rsidRDefault="006E351F" w:rsidP="006E351F">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6E351F" w:rsidRPr="007E0B31" w:rsidRDefault="006E351F" w:rsidP="006E351F">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6E351F" w:rsidRPr="007E0B31" w:rsidRDefault="006E351F" w:rsidP="006E351F">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6E351F" w:rsidRPr="00612E81" w:rsidRDefault="006E351F" w:rsidP="006E351F">
            <w:pPr>
              <w:pStyle w:val="TableArial11"/>
              <w:numPr>
                <w:ilvl w:val="0"/>
                <w:numId w:val="8"/>
              </w:numPr>
              <w:rPr>
                <w:rFonts w:cs="Arial"/>
              </w:rPr>
            </w:pPr>
            <w:r w:rsidRPr="00612E81">
              <w:rPr>
                <w:rFonts w:cs="Arial"/>
              </w:rPr>
              <w:t>is unlikely to discriminate between different classes of Users.</w:t>
            </w:r>
          </w:p>
          <w:p w14:paraId="766072C3" w14:textId="0AB255AC" w:rsidR="006E351F" w:rsidRPr="007E0B31" w:rsidRDefault="006E351F" w:rsidP="006E351F">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6E351F" w:rsidRPr="007E0B31" w14:paraId="519D0516" w14:textId="77777777" w:rsidTr="490DE6A8">
        <w:trPr>
          <w:cantSplit/>
        </w:trPr>
        <w:tc>
          <w:tcPr>
            <w:tcW w:w="2884" w:type="dxa"/>
          </w:tcPr>
          <w:p w14:paraId="6FE46427" w14:textId="77777777" w:rsidR="006E351F" w:rsidRPr="007E0B31" w:rsidRDefault="006E351F" w:rsidP="006E351F">
            <w:pPr>
              <w:pStyle w:val="Arial11Bold"/>
              <w:rPr>
                <w:rFonts w:cs="Arial"/>
              </w:rPr>
            </w:pPr>
            <w:r w:rsidRPr="007E0B31">
              <w:rPr>
                <w:rFonts w:cs="Arial"/>
              </w:rPr>
              <w:t>Self-Governance Modifications</w:t>
            </w:r>
          </w:p>
        </w:tc>
        <w:tc>
          <w:tcPr>
            <w:tcW w:w="6634" w:type="dxa"/>
            <w:gridSpan w:val="2"/>
          </w:tcPr>
          <w:p w14:paraId="27E32F5F" w14:textId="77777777" w:rsidR="006E351F" w:rsidRPr="007E0B31" w:rsidRDefault="006E351F" w:rsidP="006E351F">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6E351F" w:rsidRPr="007E0B31" w14:paraId="6A0ED69B" w14:textId="77777777" w:rsidTr="490DE6A8">
        <w:trPr>
          <w:cantSplit/>
        </w:trPr>
        <w:tc>
          <w:tcPr>
            <w:tcW w:w="2884" w:type="dxa"/>
          </w:tcPr>
          <w:p w14:paraId="0FD8F1F7" w14:textId="77777777" w:rsidR="006E351F" w:rsidRPr="007E0B31" w:rsidRDefault="006E351F" w:rsidP="006E351F">
            <w:pPr>
              <w:pStyle w:val="Arial11Bold"/>
              <w:rPr>
                <w:rFonts w:cs="Arial"/>
              </w:rPr>
            </w:pPr>
            <w:r w:rsidRPr="007E0B31">
              <w:rPr>
                <w:rFonts w:cs="Arial"/>
              </w:rPr>
              <w:t>Self-Governance Statement</w:t>
            </w:r>
          </w:p>
        </w:tc>
        <w:tc>
          <w:tcPr>
            <w:tcW w:w="6634" w:type="dxa"/>
            <w:gridSpan w:val="2"/>
          </w:tcPr>
          <w:p w14:paraId="10C74376" w14:textId="77777777" w:rsidR="006E351F" w:rsidRPr="007E0B31" w:rsidRDefault="006E351F" w:rsidP="006E351F">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6E351F" w:rsidRPr="007E0B31" w:rsidRDefault="006E351F" w:rsidP="006E351F">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6E351F" w:rsidRPr="007E0B31" w:rsidRDefault="006E351F" w:rsidP="006E351F">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6E351F" w:rsidRPr="007E0B31" w14:paraId="136D3FE1" w14:textId="77777777" w:rsidTr="490DE6A8">
        <w:trPr>
          <w:cantSplit/>
        </w:trPr>
        <w:tc>
          <w:tcPr>
            <w:tcW w:w="2884" w:type="dxa"/>
          </w:tcPr>
          <w:p w14:paraId="564BE747" w14:textId="77777777" w:rsidR="006E351F" w:rsidRPr="007E0B31" w:rsidRDefault="006E351F" w:rsidP="006E351F">
            <w:pPr>
              <w:pStyle w:val="Arial11Bold"/>
              <w:rPr>
                <w:rFonts w:cs="Arial"/>
              </w:rPr>
            </w:pPr>
            <w:r w:rsidRPr="007E0B31">
              <w:rPr>
                <w:rFonts w:cs="Arial"/>
              </w:rPr>
              <w:t>Setpoint Voltage</w:t>
            </w:r>
          </w:p>
        </w:tc>
        <w:tc>
          <w:tcPr>
            <w:tcW w:w="6634" w:type="dxa"/>
            <w:gridSpan w:val="2"/>
          </w:tcPr>
          <w:p w14:paraId="38F46902" w14:textId="77777777" w:rsidR="006E351F" w:rsidRPr="007E0B31" w:rsidRDefault="006E351F" w:rsidP="006E351F">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6E351F" w:rsidRPr="007E0B31" w14:paraId="2C5B1DCD" w14:textId="77777777" w:rsidTr="490DE6A8">
        <w:trPr>
          <w:cantSplit/>
        </w:trPr>
        <w:tc>
          <w:tcPr>
            <w:tcW w:w="2884" w:type="dxa"/>
          </w:tcPr>
          <w:p w14:paraId="61385F85" w14:textId="77777777" w:rsidR="006E351F" w:rsidRPr="007E0B31" w:rsidRDefault="006E351F" w:rsidP="006E351F">
            <w:pPr>
              <w:pStyle w:val="Arial11Bold"/>
              <w:rPr>
                <w:rFonts w:cs="Arial"/>
              </w:rPr>
            </w:pPr>
            <w:r w:rsidRPr="007E0B31">
              <w:rPr>
                <w:rFonts w:cs="Arial"/>
              </w:rPr>
              <w:t>Settlement Period</w:t>
            </w:r>
          </w:p>
        </w:tc>
        <w:tc>
          <w:tcPr>
            <w:tcW w:w="6634" w:type="dxa"/>
            <w:gridSpan w:val="2"/>
          </w:tcPr>
          <w:p w14:paraId="4AB567C7" w14:textId="77777777" w:rsidR="006E351F" w:rsidRPr="007E0B31" w:rsidRDefault="006E351F" w:rsidP="006E351F">
            <w:pPr>
              <w:pStyle w:val="TableArial11"/>
              <w:rPr>
                <w:rFonts w:cs="Arial"/>
              </w:rPr>
            </w:pPr>
            <w:r w:rsidRPr="007E0B31">
              <w:rPr>
                <w:rFonts w:cs="Arial"/>
              </w:rPr>
              <w:t>A period of 30 minutes ending on the hour and half-hour in each hour during a day.</w:t>
            </w:r>
          </w:p>
        </w:tc>
      </w:tr>
      <w:tr w:rsidR="006E351F" w:rsidRPr="007E0B31" w14:paraId="2C952150" w14:textId="77777777" w:rsidTr="490DE6A8">
        <w:trPr>
          <w:cantSplit/>
        </w:trPr>
        <w:tc>
          <w:tcPr>
            <w:tcW w:w="2884" w:type="dxa"/>
          </w:tcPr>
          <w:p w14:paraId="3E931984" w14:textId="77777777" w:rsidR="006E351F" w:rsidRPr="007E0B31" w:rsidRDefault="006E351F" w:rsidP="006E351F">
            <w:pPr>
              <w:pStyle w:val="Arial11Bold"/>
              <w:rPr>
                <w:rFonts w:cs="Arial"/>
              </w:rPr>
            </w:pPr>
            <w:r w:rsidRPr="007E0B31">
              <w:rPr>
                <w:rFonts w:cs="Arial"/>
              </w:rPr>
              <w:t>Seven Year Statement</w:t>
            </w:r>
          </w:p>
        </w:tc>
        <w:tc>
          <w:tcPr>
            <w:tcW w:w="6634" w:type="dxa"/>
            <w:gridSpan w:val="2"/>
          </w:tcPr>
          <w:p w14:paraId="2C46A0D7" w14:textId="20DD6457" w:rsidR="006E351F" w:rsidRPr="007E0B31" w:rsidRDefault="006E351F" w:rsidP="006E351F">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the terms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showing for each of the seven succeeding </w:t>
            </w:r>
            <w:r w:rsidRPr="007E0B31">
              <w:rPr>
                <w:rFonts w:cs="Arial"/>
                <w:b/>
              </w:rPr>
              <w:t>Financial Years</w:t>
            </w:r>
            <w:r w:rsidRPr="007E0B31">
              <w:rPr>
                <w:rFonts w:cs="Arial"/>
              </w:rPr>
              <w:t xml:space="preserve">, the opportunities available for connecting to and using the </w:t>
            </w:r>
            <w:r w:rsidRPr="007E0B31">
              <w:rPr>
                <w:rFonts w:cs="Arial"/>
                <w:b/>
              </w:rPr>
              <w:t>National Electricity Transmission System</w:t>
            </w:r>
            <w:r w:rsidRPr="007E0B31">
              <w:rPr>
                <w:rFonts w:cs="Arial"/>
              </w:rPr>
              <w:t xml:space="preserve"> and indicating those parts of the </w:t>
            </w:r>
            <w:r w:rsidRPr="007E0B31">
              <w:rPr>
                <w:rFonts w:cs="Arial"/>
                <w:b/>
              </w:rPr>
              <w:t>National Electricity Transmission System</w:t>
            </w:r>
            <w:r w:rsidRPr="007E0B31">
              <w:rPr>
                <w:rFonts w:cs="Arial"/>
              </w:rPr>
              <w:t xml:space="preserve"> most suited to new connections and transport of further quantities of electricity.</w:t>
            </w:r>
          </w:p>
        </w:tc>
      </w:tr>
      <w:tr w:rsidR="006E351F" w:rsidRPr="007E0B31" w14:paraId="6A64B863" w14:textId="77777777" w:rsidTr="490DE6A8">
        <w:trPr>
          <w:cantSplit/>
        </w:trPr>
        <w:tc>
          <w:tcPr>
            <w:tcW w:w="2884" w:type="dxa"/>
          </w:tcPr>
          <w:p w14:paraId="702BBF4B" w14:textId="77777777" w:rsidR="006E351F" w:rsidRPr="007E0B31" w:rsidRDefault="006E351F" w:rsidP="006E351F">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gridSpan w:val="2"/>
          </w:tcPr>
          <w:p w14:paraId="59569A27" w14:textId="77777777" w:rsidR="006E351F" w:rsidRPr="007E0B31" w:rsidRDefault="006E351F" w:rsidP="006E351F">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6E351F" w:rsidRPr="007E0B31" w14:paraId="510136CA" w14:textId="77777777" w:rsidTr="490DE6A8">
        <w:trPr>
          <w:cantSplit/>
        </w:trPr>
        <w:tc>
          <w:tcPr>
            <w:tcW w:w="2884" w:type="dxa"/>
          </w:tcPr>
          <w:p w14:paraId="35028F39" w14:textId="77777777" w:rsidR="006E351F" w:rsidRPr="007E0B31" w:rsidRDefault="006E351F" w:rsidP="006E351F">
            <w:pPr>
              <w:pStyle w:val="Arial11Bold"/>
              <w:rPr>
                <w:rFonts w:cs="Arial"/>
                <w:lang w:val="en-US"/>
              </w:rPr>
            </w:pPr>
            <w:r w:rsidRPr="007E0B31">
              <w:rPr>
                <w:rFonts w:cs="Arial"/>
                <w:lang w:val="en-US"/>
              </w:rPr>
              <w:t>SHETL</w:t>
            </w:r>
          </w:p>
        </w:tc>
        <w:tc>
          <w:tcPr>
            <w:tcW w:w="6634" w:type="dxa"/>
            <w:gridSpan w:val="2"/>
          </w:tcPr>
          <w:p w14:paraId="3E3D4EB4" w14:textId="77777777" w:rsidR="006E351F" w:rsidRPr="007E0B31" w:rsidRDefault="006E351F" w:rsidP="006E351F">
            <w:pPr>
              <w:pStyle w:val="TableArial11"/>
              <w:rPr>
                <w:rFonts w:cs="Arial"/>
              </w:rPr>
            </w:pPr>
            <w:r w:rsidRPr="007E0B31">
              <w:rPr>
                <w:rFonts w:cs="Arial"/>
              </w:rPr>
              <w:t>Scottish Hydro-Electric Transmission Limited</w:t>
            </w:r>
            <w:r>
              <w:rPr>
                <w:rFonts w:cs="Arial"/>
              </w:rPr>
              <w:t>.</w:t>
            </w:r>
          </w:p>
        </w:tc>
      </w:tr>
      <w:tr w:rsidR="006E351F" w:rsidRPr="007E0B31" w14:paraId="67FED673" w14:textId="77777777" w:rsidTr="490DE6A8">
        <w:trPr>
          <w:cantSplit/>
        </w:trPr>
        <w:tc>
          <w:tcPr>
            <w:tcW w:w="2884" w:type="dxa"/>
          </w:tcPr>
          <w:p w14:paraId="369FD6B3" w14:textId="77777777" w:rsidR="006E351F" w:rsidRPr="007E0B31" w:rsidRDefault="006E351F" w:rsidP="006E351F">
            <w:pPr>
              <w:pStyle w:val="Arial11Bold"/>
              <w:rPr>
                <w:rFonts w:cs="Arial"/>
              </w:rPr>
            </w:pPr>
            <w:r w:rsidRPr="007E0B31">
              <w:rPr>
                <w:rFonts w:cs="Arial"/>
              </w:rPr>
              <w:t>Shutdown</w:t>
            </w:r>
          </w:p>
        </w:tc>
        <w:tc>
          <w:tcPr>
            <w:tcW w:w="6634" w:type="dxa"/>
            <w:gridSpan w:val="2"/>
          </w:tcPr>
          <w:p w14:paraId="6E389810" w14:textId="39840711" w:rsidR="006E351F" w:rsidRPr="000B675D" w:rsidRDefault="006E351F" w:rsidP="006E351F">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6E351F" w:rsidRPr="00105C6E" w:rsidRDefault="006E351F" w:rsidP="006E351F">
            <w:pPr>
              <w:pStyle w:val="Default"/>
              <w:jc w:val="both"/>
              <w:rPr>
                <w:sz w:val="20"/>
                <w:szCs w:val="20"/>
              </w:rPr>
            </w:pPr>
          </w:p>
          <w:p w14:paraId="15309EA0" w14:textId="77777777" w:rsidR="006E351F" w:rsidRDefault="006E351F" w:rsidP="006E351F">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6E351F" w:rsidRDefault="006E351F" w:rsidP="006E351F">
            <w:pPr>
              <w:pStyle w:val="Default"/>
              <w:jc w:val="both"/>
              <w:rPr>
                <w:sz w:val="20"/>
                <w:szCs w:val="20"/>
              </w:rPr>
            </w:pPr>
          </w:p>
          <w:p w14:paraId="6125EFD5" w14:textId="77777777" w:rsidR="006E351F" w:rsidRDefault="006E351F" w:rsidP="006E351F">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6E351F" w:rsidRPr="002A73E9" w:rsidRDefault="006E351F" w:rsidP="006E351F">
            <w:pPr>
              <w:pStyle w:val="Default"/>
              <w:jc w:val="both"/>
              <w:rPr>
                <w:sz w:val="20"/>
              </w:rPr>
            </w:pPr>
          </w:p>
        </w:tc>
      </w:tr>
      <w:tr w:rsidR="006E351F" w:rsidRPr="007E0B31" w14:paraId="7BC2DAF6" w14:textId="77777777" w:rsidTr="490DE6A8">
        <w:trPr>
          <w:cantSplit/>
        </w:trPr>
        <w:tc>
          <w:tcPr>
            <w:tcW w:w="2884" w:type="dxa"/>
          </w:tcPr>
          <w:p w14:paraId="3675FAA8" w14:textId="77777777" w:rsidR="006E351F" w:rsidRPr="007E0B31" w:rsidRDefault="006E351F" w:rsidP="006E351F">
            <w:pPr>
              <w:pStyle w:val="Arial11Bold"/>
              <w:rPr>
                <w:rFonts w:cs="Arial"/>
                <w:lang w:val="en-US"/>
              </w:rPr>
            </w:pPr>
            <w:r w:rsidRPr="007E0B31">
              <w:rPr>
                <w:rFonts w:cs="Arial"/>
                <w:lang w:val="en-US"/>
              </w:rPr>
              <w:t>Significant Code Review</w:t>
            </w:r>
          </w:p>
        </w:tc>
        <w:tc>
          <w:tcPr>
            <w:tcW w:w="6634" w:type="dxa"/>
            <w:gridSpan w:val="2"/>
          </w:tcPr>
          <w:p w14:paraId="671DC2B0" w14:textId="77777777" w:rsidR="006E351F" w:rsidRPr="007E0B31" w:rsidRDefault="006E351F" w:rsidP="006E351F">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6E351F" w:rsidRPr="007E0B31" w14:paraId="1B5DF07B" w14:textId="77777777" w:rsidTr="005A3DF9">
        <w:trPr>
          <w:cantSplit/>
          <w:trHeight w:val="844"/>
        </w:trPr>
        <w:tc>
          <w:tcPr>
            <w:tcW w:w="2884" w:type="dxa"/>
          </w:tcPr>
          <w:p w14:paraId="7D570753" w14:textId="77777777" w:rsidR="006E351F" w:rsidRPr="007E0B31" w:rsidRDefault="006E351F" w:rsidP="006E351F">
            <w:pPr>
              <w:pStyle w:val="Arial11Bold"/>
              <w:rPr>
                <w:rFonts w:cs="Arial"/>
                <w:lang w:val="en-US"/>
              </w:rPr>
            </w:pPr>
            <w:r w:rsidRPr="007E0B31">
              <w:rPr>
                <w:rFonts w:cs="Arial"/>
                <w:lang w:val="en-US"/>
              </w:rPr>
              <w:t>Significant Code Review Phase</w:t>
            </w:r>
          </w:p>
        </w:tc>
        <w:tc>
          <w:tcPr>
            <w:tcW w:w="6634" w:type="dxa"/>
            <w:gridSpan w:val="2"/>
          </w:tcPr>
          <w:p w14:paraId="0EC0F404" w14:textId="77777777" w:rsidR="006E351F" w:rsidRPr="007E0B31" w:rsidRDefault="006E351F" w:rsidP="006E351F">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6E351F" w:rsidRPr="007E0B31" w14:paraId="5ADB841A" w14:textId="77777777" w:rsidTr="005A3DF9">
        <w:trPr>
          <w:cantSplit/>
          <w:trHeight w:val="391"/>
        </w:trPr>
        <w:tc>
          <w:tcPr>
            <w:tcW w:w="2884" w:type="dxa"/>
          </w:tcPr>
          <w:p w14:paraId="7F34926A" w14:textId="77777777" w:rsidR="006E351F" w:rsidRPr="005A3DF9" w:rsidRDefault="006E351F" w:rsidP="006E351F">
            <w:pPr>
              <w:rPr>
                <w:b/>
                <w:bCs/>
              </w:rPr>
            </w:pPr>
            <w:r w:rsidRPr="005A3DF9">
              <w:rPr>
                <w:b/>
                <w:bCs/>
              </w:rPr>
              <w:t>Significant Event</w:t>
            </w:r>
          </w:p>
        </w:tc>
        <w:tc>
          <w:tcPr>
            <w:tcW w:w="6634" w:type="dxa"/>
            <w:gridSpan w:val="2"/>
          </w:tcPr>
          <w:p w14:paraId="1EE1E359" w14:textId="77777777" w:rsidR="006E351F" w:rsidRPr="005A3DF9" w:rsidRDefault="006E351F" w:rsidP="006E351F">
            <w:r w:rsidRPr="005A3DF9">
              <w:t xml:space="preserve">An </w:t>
            </w:r>
            <w:r w:rsidRPr="005A3DF9">
              <w:rPr>
                <w:b/>
                <w:bCs/>
              </w:rPr>
              <w:t>Event</w:t>
            </w:r>
            <w:r w:rsidRPr="005A3DF9">
              <w:t>, as defined in OC3.4.1.</w:t>
            </w:r>
          </w:p>
        </w:tc>
      </w:tr>
      <w:tr w:rsidR="006E351F" w:rsidRPr="007E0B31" w14:paraId="1BEA81BE" w14:textId="77777777" w:rsidTr="490DE6A8">
        <w:trPr>
          <w:cantSplit/>
        </w:trPr>
        <w:tc>
          <w:tcPr>
            <w:tcW w:w="2884" w:type="dxa"/>
          </w:tcPr>
          <w:p w14:paraId="7DDF6CE8" w14:textId="77777777" w:rsidR="006E351F" w:rsidRPr="007E0B31" w:rsidRDefault="006E351F" w:rsidP="006E351F">
            <w:pPr>
              <w:pStyle w:val="Arial11Bold"/>
              <w:rPr>
                <w:rFonts w:cs="Arial"/>
              </w:rPr>
            </w:pPr>
            <w:r w:rsidRPr="007E0B31">
              <w:rPr>
                <w:rFonts w:cs="Arial"/>
              </w:rPr>
              <w:t>Significant Incident</w:t>
            </w:r>
          </w:p>
        </w:tc>
        <w:tc>
          <w:tcPr>
            <w:tcW w:w="6634" w:type="dxa"/>
            <w:gridSpan w:val="2"/>
          </w:tcPr>
          <w:p w14:paraId="7F61F265" w14:textId="77777777" w:rsidR="006E351F" w:rsidRPr="007E0B31" w:rsidRDefault="006E351F" w:rsidP="006E351F">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6E351F" w:rsidRPr="007E0B31" w:rsidRDefault="006E351F" w:rsidP="006E351F">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6E351F" w:rsidRPr="007E0B31" w:rsidRDefault="006E351F" w:rsidP="006E351F">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6E351F" w:rsidRPr="007E0B31" w14:paraId="3E055DF2" w14:textId="77777777" w:rsidTr="490DE6A8">
        <w:trPr>
          <w:cantSplit/>
        </w:trPr>
        <w:tc>
          <w:tcPr>
            <w:tcW w:w="2884" w:type="dxa"/>
          </w:tcPr>
          <w:p w14:paraId="0E800888" w14:textId="77777777" w:rsidR="006E351F" w:rsidRPr="007E0B31" w:rsidRDefault="006E351F" w:rsidP="006E351F">
            <w:pPr>
              <w:pStyle w:val="Arial11Bold"/>
              <w:rPr>
                <w:rFonts w:cs="Arial"/>
              </w:rPr>
            </w:pPr>
            <w:r w:rsidRPr="007E0B31">
              <w:rPr>
                <w:rFonts w:cs="Arial"/>
              </w:rPr>
              <w:t>Simultaneous Tap Change</w:t>
            </w:r>
          </w:p>
        </w:tc>
        <w:tc>
          <w:tcPr>
            <w:tcW w:w="6634" w:type="dxa"/>
            <w:gridSpan w:val="2"/>
          </w:tcPr>
          <w:p w14:paraId="60D3F25A" w14:textId="2377F85E" w:rsidR="006E351F" w:rsidRPr="007E0B31" w:rsidRDefault="006E351F" w:rsidP="006E351F">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6E351F" w:rsidRPr="007E0B31" w14:paraId="328E6979" w14:textId="77777777" w:rsidTr="490DE6A8">
        <w:trPr>
          <w:cantSplit/>
        </w:trPr>
        <w:tc>
          <w:tcPr>
            <w:tcW w:w="2884" w:type="dxa"/>
          </w:tcPr>
          <w:p w14:paraId="7DB29454" w14:textId="260E372C" w:rsidR="006E351F" w:rsidRPr="009A551F" w:rsidRDefault="006E351F" w:rsidP="006E351F">
            <w:pPr>
              <w:pStyle w:val="Arial11Bold"/>
              <w:rPr>
                <w:rFonts w:cs="Arial"/>
              </w:rPr>
            </w:pPr>
            <w:r w:rsidRPr="009A551F">
              <w:rPr>
                <w:lang w:val="en-US"/>
              </w:rPr>
              <w:t>Single Intraday Coupling</w:t>
            </w:r>
          </w:p>
        </w:tc>
        <w:tc>
          <w:tcPr>
            <w:tcW w:w="6634" w:type="dxa"/>
            <w:gridSpan w:val="2"/>
          </w:tcPr>
          <w:p w14:paraId="46F14FC7" w14:textId="686B1D19" w:rsidR="006E351F" w:rsidRPr="009A551F" w:rsidRDefault="006E351F" w:rsidP="006E351F">
            <w:pPr>
              <w:pStyle w:val="TableArial11"/>
              <w:rPr>
                <w:rFonts w:cs="Arial"/>
              </w:rPr>
            </w:pPr>
            <w:r w:rsidRPr="009A551F">
              <w:t>The continuous process where collected orders are matched and cross-zonal capacity is allocated simultaneously for different bidding zones in the intraday market.</w:t>
            </w:r>
          </w:p>
        </w:tc>
      </w:tr>
      <w:tr w:rsidR="006E351F" w:rsidRPr="007E0B31" w14:paraId="5AFB48FD" w14:textId="77777777" w:rsidTr="490DE6A8">
        <w:trPr>
          <w:cantSplit/>
        </w:trPr>
        <w:tc>
          <w:tcPr>
            <w:tcW w:w="2884" w:type="dxa"/>
          </w:tcPr>
          <w:p w14:paraId="6EF1D6A4" w14:textId="77777777" w:rsidR="006E351F" w:rsidRPr="007E0B31" w:rsidRDefault="006E351F" w:rsidP="006E351F">
            <w:pPr>
              <w:pStyle w:val="Arial11Bold"/>
              <w:rPr>
                <w:rFonts w:cs="Arial"/>
              </w:rPr>
            </w:pPr>
            <w:r w:rsidRPr="007E0B31">
              <w:rPr>
                <w:rFonts w:cs="Arial"/>
              </w:rPr>
              <w:t>Single Line Diagram</w:t>
            </w:r>
          </w:p>
        </w:tc>
        <w:tc>
          <w:tcPr>
            <w:tcW w:w="6634" w:type="dxa"/>
            <w:gridSpan w:val="2"/>
          </w:tcPr>
          <w:p w14:paraId="4EC44797" w14:textId="77777777" w:rsidR="006E351F" w:rsidRPr="007E0B31" w:rsidRDefault="006E351F" w:rsidP="006E351F">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6E351F" w:rsidRPr="007E0B31" w14:paraId="465C7113" w14:textId="77777777" w:rsidTr="490DE6A8">
        <w:trPr>
          <w:cantSplit/>
        </w:trPr>
        <w:tc>
          <w:tcPr>
            <w:tcW w:w="2884" w:type="dxa"/>
          </w:tcPr>
          <w:p w14:paraId="752C09A5" w14:textId="77777777" w:rsidR="006E351F" w:rsidRPr="007E0B31" w:rsidRDefault="006E351F" w:rsidP="006E351F">
            <w:pPr>
              <w:pStyle w:val="Arial11Bold"/>
              <w:rPr>
                <w:rFonts w:cs="Arial"/>
              </w:rPr>
            </w:pPr>
            <w:r w:rsidRPr="007E0B31">
              <w:rPr>
                <w:rFonts w:cs="Arial"/>
              </w:rPr>
              <w:t>Single Point of Connection</w:t>
            </w:r>
          </w:p>
        </w:tc>
        <w:tc>
          <w:tcPr>
            <w:tcW w:w="6634" w:type="dxa"/>
            <w:gridSpan w:val="2"/>
          </w:tcPr>
          <w:p w14:paraId="357AE2D2" w14:textId="77777777" w:rsidR="006E351F" w:rsidRPr="007E0B31" w:rsidRDefault="006E351F" w:rsidP="006E351F">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6E351F" w:rsidRPr="007E0B31" w14:paraId="6F54CDA0" w14:textId="77777777" w:rsidTr="490DE6A8">
        <w:trPr>
          <w:cantSplit/>
        </w:trPr>
        <w:tc>
          <w:tcPr>
            <w:tcW w:w="2884" w:type="dxa"/>
          </w:tcPr>
          <w:p w14:paraId="636AB71F" w14:textId="77777777" w:rsidR="006E351F" w:rsidRPr="007E0B31" w:rsidRDefault="006E351F" w:rsidP="006E351F">
            <w:pPr>
              <w:pStyle w:val="Arial11Bold"/>
              <w:rPr>
                <w:rFonts w:cs="Arial"/>
              </w:rPr>
            </w:pPr>
            <w:r w:rsidRPr="007E0B31">
              <w:rPr>
                <w:rFonts w:cs="Arial"/>
              </w:rPr>
              <w:t>Site Common Drawings</w:t>
            </w:r>
          </w:p>
        </w:tc>
        <w:tc>
          <w:tcPr>
            <w:tcW w:w="6634" w:type="dxa"/>
            <w:gridSpan w:val="2"/>
          </w:tcPr>
          <w:p w14:paraId="10001C92" w14:textId="77777777" w:rsidR="006E351F" w:rsidRPr="007E0B31" w:rsidRDefault="006E351F" w:rsidP="006E351F">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6E351F" w:rsidRPr="007E0B31" w14:paraId="5735D188" w14:textId="77777777" w:rsidTr="490DE6A8">
        <w:trPr>
          <w:cantSplit/>
        </w:trPr>
        <w:tc>
          <w:tcPr>
            <w:tcW w:w="2884" w:type="dxa"/>
          </w:tcPr>
          <w:p w14:paraId="236162FF" w14:textId="77777777" w:rsidR="006E351F" w:rsidRPr="007E0B31" w:rsidRDefault="006E351F" w:rsidP="006E351F">
            <w:pPr>
              <w:pStyle w:val="Arial11Bold"/>
              <w:rPr>
                <w:rFonts w:cs="Arial"/>
              </w:rPr>
            </w:pPr>
            <w:r w:rsidRPr="007E0B31">
              <w:rPr>
                <w:rFonts w:cs="Arial"/>
              </w:rPr>
              <w:t xml:space="preserve">Site Responsibility Schedule </w:t>
            </w:r>
          </w:p>
        </w:tc>
        <w:tc>
          <w:tcPr>
            <w:tcW w:w="6634" w:type="dxa"/>
            <w:gridSpan w:val="2"/>
          </w:tcPr>
          <w:p w14:paraId="6A1F8B74" w14:textId="77777777" w:rsidR="006E351F" w:rsidRPr="007E0B31" w:rsidRDefault="006E351F" w:rsidP="006E351F">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6E351F" w:rsidRPr="007E0B31" w14:paraId="45E94789" w14:textId="77777777" w:rsidTr="490DE6A8">
        <w:trPr>
          <w:cantSplit/>
        </w:trPr>
        <w:tc>
          <w:tcPr>
            <w:tcW w:w="2884" w:type="dxa"/>
          </w:tcPr>
          <w:p w14:paraId="46B439EE" w14:textId="77777777" w:rsidR="006E351F" w:rsidRPr="007E0B31" w:rsidRDefault="006E351F" w:rsidP="006E351F">
            <w:pPr>
              <w:pStyle w:val="Arial11Bold"/>
              <w:rPr>
                <w:rFonts w:cs="Arial"/>
              </w:rPr>
            </w:pPr>
            <w:r w:rsidRPr="007E0B31">
              <w:rPr>
                <w:rFonts w:cs="Arial"/>
              </w:rPr>
              <w:t>Slope</w:t>
            </w:r>
          </w:p>
        </w:tc>
        <w:tc>
          <w:tcPr>
            <w:tcW w:w="6634" w:type="dxa"/>
            <w:gridSpan w:val="2"/>
          </w:tcPr>
          <w:p w14:paraId="0B1F2C0B" w14:textId="77777777" w:rsidR="006E351F" w:rsidRPr="007E0B31" w:rsidRDefault="006E351F" w:rsidP="006E351F">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6E351F" w:rsidRPr="007E0B31" w14:paraId="37CB2940" w14:textId="77777777" w:rsidTr="490DE6A8">
        <w:trPr>
          <w:cantSplit/>
        </w:trPr>
        <w:tc>
          <w:tcPr>
            <w:tcW w:w="2884" w:type="dxa"/>
          </w:tcPr>
          <w:p w14:paraId="216A2CB0" w14:textId="77777777" w:rsidR="006E351F" w:rsidRPr="007E0B31" w:rsidRDefault="006E351F" w:rsidP="006E351F">
            <w:pPr>
              <w:pStyle w:val="Arial11Bold"/>
              <w:rPr>
                <w:rFonts w:cs="Arial"/>
              </w:rPr>
            </w:pPr>
            <w:r w:rsidRPr="007E0B31">
              <w:rPr>
                <w:rFonts w:cs="Arial"/>
              </w:rPr>
              <w:t>Small Participant</w:t>
            </w:r>
          </w:p>
        </w:tc>
        <w:tc>
          <w:tcPr>
            <w:tcW w:w="6634" w:type="dxa"/>
            <w:gridSpan w:val="2"/>
          </w:tcPr>
          <w:p w14:paraId="01410E38" w14:textId="77777777" w:rsidR="006E351F" w:rsidRPr="007E0B31" w:rsidRDefault="006E351F" w:rsidP="006E351F">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6E351F" w:rsidRPr="007E0B31" w14:paraId="1F395979" w14:textId="77777777" w:rsidTr="490DE6A8">
        <w:trPr>
          <w:cantSplit/>
        </w:trPr>
        <w:tc>
          <w:tcPr>
            <w:tcW w:w="2884" w:type="dxa"/>
          </w:tcPr>
          <w:p w14:paraId="07FA4ADB" w14:textId="77777777" w:rsidR="006E351F" w:rsidRPr="007E0B31" w:rsidRDefault="006E351F" w:rsidP="006E351F">
            <w:pPr>
              <w:pStyle w:val="Arial11Bold"/>
              <w:rPr>
                <w:rFonts w:cs="Arial"/>
              </w:rPr>
            </w:pPr>
            <w:r w:rsidRPr="007E0B31">
              <w:rPr>
                <w:rFonts w:cs="Arial"/>
              </w:rPr>
              <w:t>Small Power Station</w:t>
            </w:r>
          </w:p>
        </w:tc>
        <w:tc>
          <w:tcPr>
            <w:tcW w:w="6634" w:type="dxa"/>
            <w:gridSpan w:val="2"/>
          </w:tcPr>
          <w:p w14:paraId="281660E4" w14:textId="77777777" w:rsidR="006E351F" w:rsidRPr="007E0B31" w:rsidRDefault="006E351F" w:rsidP="006E351F">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6E351F" w:rsidRPr="007E0B31" w:rsidRDefault="006E351F" w:rsidP="006E351F">
            <w:pPr>
              <w:pStyle w:val="TableArial11"/>
              <w:ind w:left="567" w:hanging="567"/>
              <w:rPr>
                <w:rFonts w:cs="Arial"/>
              </w:rPr>
            </w:pPr>
            <w:r w:rsidRPr="007E0B31">
              <w:rPr>
                <w:rFonts w:cs="Arial"/>
              </w:rPr>
              <w:t>(a)</w:t>
            </w:r>
            <w:r w:rsidRPr="007E0B31">
              <w:rPr>
                <w:rFonts w:cs="Arial"/>
              </w:rPr>
              <w:tab/>
              <w:t>directly connected to:</w:t>
            </w:r>
          </w:p>
          <w:p w14:paraId="13A62CE9" w14:textId="4218E8A6" w:rsidR="006E351F" w:rsidRPr="007E0B31" w:rsidRDefault="006E351F" w:rsidP="006E351F">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6E351F" w:rsidRPr="007E0B31" w:rsidRDefault="006E351F" w:rsidP="006E351F">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6E351F" w:rsidRPr="007E0B31" w:rsidRDefault="006E351F" w:rsidP="006E351F">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6E351F" w:rsidRPr="007E0B31" w:rsidRDefault="006E351F" w:rsidP="006E351F">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6E351F" w:rsidRPr="007E0B31" w:rsidRDefault="006E351F" w:rsidP="006E351F">
            <w:pPr>
              <w:pStyle w:val="TableArial11"/>
              <w:ind w:left="567" w:hanging="567"/>
              <w:rPr>
                <w:rFonts w:cs="Arial"/>
              </w:rPr>
            </w:pPr>
            <w:r w:rsidRPr="007E0B31">
              <w:rPr>
                <w:rFonts w:cs="Arial"/>
              </w:rPr>
              <w:t>or,</w:t>
            </w:r>
          </w:p>
          <w:p w14:paraId="7EB0BBC3" w14:textId="77777777" w:rsidR="006E351F" w:rsidRPr="007E0B31" w:rsidRDefault="006E351F" w:rsidP="006E351F">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6E351F" w:rsidRPr="007E0B31" w:rsidRDefault="006E351F" w:rsidP="006E351F">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6E351F" w:rsidRPr="007E0B31" w:rsidRDefault="006E351F" w:rsidP="006E351F">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6E351F" w:rsidRPr="007E0B31" w:rsidRDefault="006E351F" w:rsidP="006E351F">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6E351F" w:rsidRPr="007E0B31" w:rsidRDefault="006E351F" w:rsidP="006E351F">
            <w:pPr>
              <w:pStyle w:val="TableArial11"/>
              <w:ind w:left="567" w:hanging="567"/>
              <w:rPr>
                <w:rFonts w:cs="Arial"/>
              </w:rPr>
            </w:pPr>
            <w:r w:rsidRPr="007E0B31">
              <w:rPr>
                <w:rFonts w:cs="Arial"/>
              </w:rPr>
              <w:t>or,</w:t>
            </w:r>
          </w:p>
          <w:p w14:paraId="6997783A" w14:textId="77777777" w:rsidR="006E351F" w:rsidRPr="007E0B31" w:rsidRDefault="006E351F" w:rsidP="006E351F">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6E351F" w:rsidRPr="007E0B31" w:rsidRDefault="006E351F" w:rsidP="006E351F">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6E351F" w:rsidRPr="007E0B31" w:rsidRDefault="006E351F" w:rsidP="006E351F">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6E351F" w:rsidRPr="007E0B31" w:rsidRDefault="006E351F" w:rsidP="006E351F">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6E351F" w:rsidRPr="007E0B31" w:rsidRDefault="006E351F" w:rsidP="006E351F">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6E351F" w:rsidRPr="007E0B31" w14:paraId="7573FBB9" w14:textId="77777777" w:rsidTr="490DE6A8">
        <w:trPr>
          <w:cantSplit/>
        </w:trPr>
        <w:tc>
          <w:tcPr>
            <w:tcW w:w="2884" w:type="dxa"/>
          </w:tcPr>
          <w:p w14:paraId="762A4B06" w14:textId="77777777" w:rsidR="006E351F" w:rsidRPr="007E0B31" w:rsidRDefault="006E351F" w:rsidP="006E351F">
            <w:pPr>
              <w:pStyle w:val="Arial11Bold"/>
              <w:rPr>
                <w:rFonts w:cs="Arial"/>
              </w:rPr>
            </w:pPr>
            <w:r w:rsidRPr="007E0B31">
              <w:rPr>
                <w:rFonts w:cs="Arial"/>
              </w:rPr>
              <w:t>Speeder Motor Setting Range</w:t>
            </w:r>
          </w:p>
        </w:tc>
        <w:tc>
          <w:tcPr>
            <w:tcW w:w="6634" w:type="dxa"/>
            <w:gridSpan w:val="2"/>
          </w:tcPr>
          <w:p w14:paraId="4F8D293D" w14:textId="77777777" w:rsidR="006E351F" w:rsidRPr="007E0B31" w:rsidRDefault="006E351F" w:rsidP="006E351F">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6E351F" w:rsidRPr="007E0B31" w14:paraId="04280D98" w14:textId="77777777" w:rsidTr="490DE6A8">
        <w:trPr>
          <w:cantSplit/>
        </w:trPr>
        <w:tc>
          <w:tcPr>
            <w:tcW w:w="2884" w:type="dxa"/>
          </w:tcPr>
          <w:p w14:paraId="7D8CDDFE" w14:textId="77777777" w:rsidR="006E351F" w:rsidRPr="007E0B31" w:rsidRDefault="006E351F" w:rsidP="006E351F">
            <w:pPr>
              <w:pStyle w:val="Arial11Bold"/>
              <w:rPr>
                <w:rFonts w:cs="Arial"/>
              </w:rPr>
            </w:pPr>
            <w:r w:rsidRPr="007E0B31">
              <w:rPr>
                <w:rFonts w:cs="Arial"/>
              </w:rPr>
              <w:t>SPT</w:t>
            </w:r>
          </w:p>
        </w:tc>
        <w:tc>
          <w:tcPr>
            <w:tcW w:w="6634" w:type="dxa"/>
            <w:gridSpan w:val="2"/>
          </w:tcPr>
          <w:p w14:paraId="202D47CC" w14:textId="77777777" w:rsidR="006E351F" w:rsidRPr="007E0B31" w:rsidRDefault="006E351F" w:rsidP="006E351F">
            <w:pPr>
              <w:pStyle w:val="TableArial11"/>
              <w:rPr>
                <w:rFonts w:cs="Arial"/>
              </w:rPr>
            </w:pPr>
            <w:r w:rsidRPr="007E0B31">
              <w:rPr>
                <w:rFonts w:cs="Arial"/>
              </w:rPr>
              <w:t>SP Transmission Limited</w:t>
            </w:r>
            <w:r>
              <w:rPr>
                <w:rFonts w:cs="Arial"/>
              </w:rPr>
              <w:t xml:space="preserve"> plc</w:t>
            </w:r>
          </w:p>
        </w:tc>
      </w:tr>
      <w:tr w:rsidR="006E351F" w:rsidRPr="007E0B31" w14:paraId="2DA67376" w14:textId="77777777" w:rsidTr="490DE6A8">
        <w:trPr>
          <w:cantSplit/>
        </w:trPr>
        <w:tc>
          <w:tcPr>
            <w:tcW w:w="2884" w:type="dxa"/>
          </w:tcPr>
          <w:p w14:paraId="22F630E2" w14:textId="084D3F3B" w:rsidR="006E351F" w:rsidRPr="004F1DF0" w:rsidRDefault="006E351F" w:rsidP="006E351F">
            <w:pPr>
              <w:rPr>
                <w:b/>
              </w:rPr>
            </w:pPr>
            <w:r w:rsidRPr="004F1DF0">
              <w:rPr>
                <w:rFonts w:cs="Arial"/>
                <w:b/>
              </w:rPr>
              <w:t>Standard Contract Terms</w:t>
            </w:r>
          </w:p>
        </w:tc>
        <w:tc>
          <w:tcPr>
            <w:tcW w:w="6634" w:type="dxa"/>
            <w:gridSpan w:val="2"/>
          </w:tcPr>
          <w:p w14:paraId="5D840AFD" w14:textId="4E3A5439" w:rsidR="006E351F" w:rsidRPr="00DD7E1A" w:rsidRDefault="006E351F" w:rsidP="006E351F">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6E351F" w:rsidRPr="007E0B31" w14:paraId="67A0366B" w14:textId="77777777" w:rsidTr="490DE6A8">
        <w:trPr>
          <w:cantSplit/>
        </w:trPr>
        <w:tc>
          <w:tcPr>
            <w:tcW w:w="2884" w:type="dxa"/>
          </w:tcPr>
          <w:p w14:paraId="0F9E2157" w14:textId="5498E044" w:rsidR="006E351F" w:rsidRDefault="006E351F" w:rsidP="006E351F">
            <w:pPr>
              <w:pStyle w:val="Arial11Bold"/>
              <w:rPr>
                <w:rFonts w:cs="Arial"/>
              </w:rPr>
            </w:pPr>
            <w:r w:rsidRPr="007E0B31">
              <w:rPr>
                <w:rFonts w:cs="Arial"/>
              </w:rPr>
              <w:t>Standard Modifications</w:t>
            </w:r>
          </w:p>
          <w:p w14:paraId="07E084EC" w14:textId="7E4794BD" w:rsidR="006E351F" w:rsidRPr="00FB43E1" w:rsidRDefault="006E351F" w:rsidP="006E351F"/>
        </w:tc>
        <w:tc>
          <w:tcPr>
            <w:tcW w:w="6634" w:type="dxa"/>
            <w:gridSpan w:val="2"/>
          </w:tcPr>
          <w:p w14:paraId="46989946" w14:textId="77777777" w:rsidR="006E351F" w:rsidRPr="005C20E3" w:rsidRDefault="006E351F" w:rsidP="006E351F">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6E351F" w:rsidRPr="007E0B31" w:rsidRDefault="006E351F" w:rsidP="006E351F">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6E351F" w:rsidRPr="007E0B31" w14:paraId="0BE680B8" w14:textId="77777777" w:rsidTr="490DE6A8">
        <w:trPr>
          <w:cantSplit/>
        </w:trPr>
        <w:tc>
          <w:tcPr>
            <w:tcW w:w="2884" w:type="dxa"/>
          </w:tcPr>
          <w:p w14:paraId="08548C67" w14:textId="77777777" w:rsidR="006E351F" w:rsidRPr="007E0B31" w:rsidRDefault="006E351F" w:rsidP="006E351F">
            <w:pPr>
              <w:pStyle w:val="Arial11Bold"/>
              <w:rPr>
                <w:rFonts w:cs="Arial"/>
              </w:rPr>
            </w:pPr>
            <w:r w:rsidRPr="007E0B31">
              <w:rPr>
                <w:rFonts w:cs="Arial"/>
              </w:rPr>
              <w:t>Standard Planning Data</w:t>
            </w:r>
          </w:p>
        </w:tc>
        <w:tc>
          <w:tcPr>
            <w:tcW w:w="6634" w:type="dxa"/>
            <w:gridSpan w:val="2"/>
          </w:tcPr>
          <w:p w14:paraId="2E9B039E" w14:textId="4F20BEE7" w:rsidR="006E351F" w:rsidRPr="007E0B31" w:rsidRDefault="006E351F" w:rsidP="006E351F">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6E351F" w:rsidRPr="007E0B31" w14:paraId="50C48905" w14:textId="77777777" w:rsidTr="490DE6A8">
        <w:trPr>
          <w:cantSplit/>
        </w:trPr>
        <w:tc>
          <w:tcPr>
            <w:tcW w:w="2884" w:type="dxa"/>
          </w:tcPr>
          <w:p w14:paraId="2AB06ACF" w14:textId="35A4C384" w:rsidR="006E351F" w:rsidRPr="007E0B31" w:rsidRDefault="006E351F" w:rsidP="006E351F">
            <w:pPr>
              <w:pStyle w:val="Arial11Bold"/>
              <w:rPr>
                <w:rFonts w:cs="Arial"/>
              </w:rPr>
            </w:pPr>
            <w:r>
              <w:rPr>
                <w:rFonts w:cs="Arial"/>
              </w:rPr>
              <w:t>Standard Product</w:t>
            </w:r>
          </w:p>
        </w:tc>
        <w:tc>
          <w:tcPr>
            <w:tcW w:w="6634" w:type="dxa"/>
            <w:gridSpan w:val="2"/>
          </w:tcPr>
          <w:p w14:paraId="4CFE3F05" w14:textId="3648906A" w:rsidR="006E351F" w:rsidRPr="007E0B31" w:rsidRDefault="006E351F" w:rsidP="006E351F">
            <w:pPr>
              <w:pStyle w:val="TableArial11"/>
              <w:rPr>
                <w:rFonts w:cs="Arial"/>
              </w:rPr>
            </w:pPr>
            <w:r>
              <w:rPr>
                <w:rFonts w:cs="Arial"/>
              </w:rPr>
              <w:t>Means a harmonised balancing product defined by all EU TSOs for the exchange of balance services.</w:t>
            </w:r>
          </w:p>
        </w:tc>
      </w:tr>
      <w:tr w:rsidR="006E351F" w:rsidRPr="007E0B31" w14:paraId="4044E3F1" w14:textId="77777777" w:rsidTr="490DE6A8">
        <w:trPr>
          <w:cantSplit/>
        </w:trPr>
        <w:tc>
          <w:tcPr>
            <w:tcW w:w="2884" w:type="dxa"/>
          </w:tcPr>
          <w:p w14:paraId="1595BA77" w14:textId="0A36263B" w:rsidR="006E351F" w:rsidRPr="007E0B31" w:rsidRDefault="006E351F" w:rsidP="006E351F">
            <w:pPr>
              <w:pStyle w:val="Arial11Bold"/>
              <w:rPr>
                <w:rFonts w:cs="Arial"/>
              </w:rPr>
            </w:pPr>
            <w:r>
              <w:rPr>
                <w:rFonts w:cs="Arial"/>
              </w:rPr>
              <w:t>Specific Product</w:t>
            </w:r>
          </w:p>
        </w:tc>
        <w:tc>
          <w:tcPr>
            <w:tcW w:w="6634" w:type="dxa"/>
            <w:gridSpan w:val="2"/>
          </w:tcPr>
          <w:p w14:paraId="2C1F1A68" w14:textId="18D90CF3" w:rsidR="006E351F" w:rsidRPr="007E0B31" w:rsidRDefault="006E351F" w:rsidP="006E351F">
            <w:pPr>
              <w:pStyle w:val="TableArial11"/>
              <w:rPr>
                <w:rFonts w:cs="Arial"/>
              </w:rPr>
            </w:pPr>
            <w:r>
              <w:rPr>
                <w:rFonts w:cs="Arial"/>
              </w:rPr>
              <w:t>Means in the context of Balancing Services a product that is not a standard product.</w:t>
            </w:r>
          </w:p>
        </w:tc>
      </w:tr>
      <w:tr w:rsidR="006E351F" w:rsidRPr="007E0B31" w14:paraId="72218AE6" w14:textId="77777777" w:rsidTr="490DE6A8">
        <w:trPr>
          <w:cantSplit/>
        </w:trPr>
        <w:tc>
          <w:tcPr>
            <w:tcW w:w="2884" w:type="dxa"/>
          </w:tcPr>
          <w:p w14:paraId="24E4CECA" w14:textId="77777777" w:rsidR="006E351F" w:rsidRPr="007E0B31" w:rsidRDefault="006E351F" w:rsidP="006E351F">
            <w:pPr>
              <w:pStyle w:val="Arial11Bold"/>
              <w:rPr>
                <w:rFonts w:cs="Arial"/>
              </w:rPr>
            </w:pPr>
            <w:r w:rsidRPr="007E0B31">
              <w:rPr>
                <w:rFonts w:cs="Arial"/>
              </w:rPr>
              <w:t>Start Time</w:t>
            </w:r>
          </w:p>
        </w:tc>
        <w:tc>
          <w:tcPr>
            <w:tcW w:w="6634" w:type="dxa"/>
            <w:gridSpan w:val="2"/>
          </w:tcPr>
          <w:p w14:paraId="78DDDAD8" w14:textId="508DFE7C" w:rsidR="006E351F" w:rsidRPr="007E0B31" w:rsidRDefault="006E351F" w:rsidP="006E351F">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6E351F" w:rsidRPr="007E0B31" w14:paraId="763B02FF" w14:textId="77777777" w:rsidTr="490DE6A8">
        <w:trPr>
          <w:cantSplit/>
        </w:trPr>
        <w:tc>
          <w:tcPr>
            <w:tcW w:w="2884" w:type="dxa"/>
          </w:tcPr>
          <w:p w14:paraId="0BDA9245" w14:textId="77777777" w:rsidR="006E351F" w:rsidRPr="007E0B31" w:rsidRDefault="006E351F" w:rsidP="006E351F">
            <w:pPr>
              <w:pStyle w:val="Arial11Bold"/>
              <w:rPr>
                <w:rFonts w:cs="Arial"/>
              </w:rPr>
            </w:pPr>
            <w:r w:rsidRPr="007E0B31">
              <w:rPr>
                <w:rFonts w:cs="Arial"/>
              </w:rPr>
              <w:t>Start-Up</w:t>
            </w:r>
          </w:p>
        </w:tc>
        <w:tc>
          <w:tcPr>
            <w:tcW w:w="6634" w:type="dxa"/>
            <w:gridSpan w:val="2"/>
          </w:tcPr>
          <w:p w14:paraId="4FEE3525" w14:textId="0B945479" w:rsidR="006E351F" w:rsidRPr="000B675D" w:rsidRDefault="006E351F" w:rsidP="006E351F">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6E351F" w:rsidRPr="00020048" w:rsidRDefault="006E351F" w:rsidP="006E351F">
            <w:pPr>
              <w:pStyle w:val="Default"/>
              <w:jc w:val="both"/>
              <w:rPr>
                <w:sz w:val="20"/>
                <w:szCs w:val="20"/>
              </w:rPr>
            </w:pPr>
          </w:p>
          <w:p w14:paraId="5B2A0628" w14:textId="4DE42AEA" w:rsidR="006E351F" w:rsidRPr="00020048" w:rsidRDefault="006E351F" w:rsidP="006E351F">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6E351F" w:rsidRPr="007E0B31" w14:paraId="62345A33" w14:textId="77777777" w:rsidTr="490DE6A8">
        <w:trPr>
          <w:cantSplit/>
        </w:trPr>
        <w:tc>
          <w:tcPr>
            <w:tcW w:w="2884" w:type="dxa"/>
          </w:tcPr>
          <w:p w14:paraId="50EEE201" w14:textId="77777777" w:rsidR="006E351F" w:rsidRPr="007E0B31" w:rsidRDefault="006E351F" w:rsidP="006E351F">
            <w:pPr>
              <w:pStyle w:val="Arial11Bold"/>
              <w:rPr>
                <w:rFonts w:cs="Arial"/>
              </w:rPr>
            </w:pPr>
            <w:r w:rsidRPr="007E0B31">
              <w:rPr>
                <w:rFonts w:cs="Arial"/>
              </w:rPr>
              <w:t>Statement of Readiness</w:t>
            </w:r>
          </w:p>
        </w:tc>
        <w:tc>
          <w:tcPr>
            <w:tcW w:w="6634" w:type="dxa"/>
            <w:gridSpan w:val="2"/>
          </w:tcPr>
          <w:p w14:paraId="77611375" w14:textId="77777777" w:rsidR="006E351F" w:rsidRPr="007E0B31" w:rsidRDefault="006E351F" w:rsidP="006E351F">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6E351F" w:rsidRPr="007E0B31" w14:paraId="1419E7F2" w14:textId="77777777" w:rsidTr="490DE6A8">
        <w:trPr>
          <w:cantSplit/>
        </w:trPr>
        <w:tc>
          <w:tcPr>
            <w:tcW w:w="2884" w:type="dxa"/>
          </w:tcPr>
          <w:p w14:paraId="0D75498C" w14:textId="77777777" w:rsidR="006E351F" w:rsidRPr="007E0B31" w:rsidRDefault="006E351F" w:rsidP="006E351F">
            <w:pPr>
              <w:pStyle w:val="Arial11Bold"/>
              <w:rPr>
                <w:rFonts w:cs="Arial"/>
              </w:rPr>
            </w:pPr>
            <w:r w:rsidRPr="007E0B31">
              <w:rPr>
                <w:rFonts w:cs="Arial"/>
              </w:rPr>
              <w:t>Station Board</w:t>
            </w:r>
          </w:p>
        </w:tc>
        <w:tc>
          <w:tcPr>
            <w:tcW w:w="6634" w:type="dxa"/>
            <w:gridSpan w:val="2"/>
          </w:tcPr>
          <w:p w14:paraId="67932C5D" w14:textId="77777777" w:rsidR="006E351F" w:rsidRPr="007E0B31" w:rsidRDefault="006E351F" w:rsidP="006E351F">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6E351F" w:rsidRPr="007E0B31" w14:paraId="600D28C8" w14:textId="77777777" w:rsidTr="490DE6A8">
        <w:trPr>
          <w:cantSplit/>
        </w:trPr>
        <w:tc>
          <w:tcPr>
            <w:tcW w:w="2884" w:type="dxa"/>
          </w:tcPr>
          <w:p w14:paraId="40E3E191" w14:textId="77777777" w:rsidR="006E351F" w:rsidRPr="007E0B31" w:rsidRDefault="006E351F" w:rsidP="006E351F">
            <w:pPr>
              <w:pStyle w:val="Arial11Bold"/>
              <w:rPr>
                <w:rFonts w:cs="Arial"/>
              </w:rPr>
            </w:pPr>
            <w:r w:rsidRPr="007E0B31">
              <w:rPr>
                <w:rFonts w:cs="Arial"/>
              </w:rPr>
              <w:t>Station Transformer</w:t>
            </w:r>
          </w:p>
        </w:tc>
        <w:tc>
          <w:tcPr>
            <w:tcW w:w="6634" w:type="dxa"/>
            <w:gridSpan w:val="2"/>
          </w:tcPr>
          <w:p w14:paraId="0151496D" w14:textId="77777777" w:rsidR="006E351F" w:rsidRPr="007E0B31" w:rsidRDefault="006E351F" w:rsidP="006E351F">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6E351F" w:rsidRPr="007E0B31" w:rsidRDefault="006E351F" w:rsidP="006E351F">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6E351F" w:rsidRPr="007E0B31" w:rsidRDefault="006E351F" w:rsidP="006E351F">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6E351F" w:rsidRPr="007E0B31" w14:paraId="7EF10FB5" w14:textId="77777777" w:rsidTr="490DE6A8">
        <w:trPr>
          <w:cantSplit/>
        </w:trPr>
        <w:tc>
          <w:tcPr>
            <w:tcW w:w="2884" w:type="dxa"/>
          </w:tcPr>
          <w:p w14:paraId="73E257B8" w14:textId="77777777" w:rsidR="006E351F" w:rsidRPr="007E0B31" w:rsidRDefault="006E351F" w:rsidP="006E351F">
            <w:pPr>
              <w:pStyle w:val="Arial11Bold"/>
              <w:rPr>
                <w:rFonts w:cs="Arial"/>
              </w:rPr>
            </w:pPr>
            <w:r w:rsidRPr="007E0B31">
              <w:rPr>
                <w:rFonts w:cs="Arial"/>
              </w:rPr>
              <w:t>STC Committee</w:t>
            </w:r>
          </w:p>
        </w:tc>
        <w:tc>
          <w:tcPr>
            <w:tcW w:w="6634" w:type="dxa"/>
            <w:gridSpan w:val="2"/>
          </w:tcPr>
          <w:p w14:paraId="4D4C3098" w14:textId="77777777" w:rsidR="006E351F" w:rsidRPr="007E0B31" w:rsidRDefault="006E351F" w:rsidP="006E351F">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6E351F" w:rsidRPr="007E0B31" w14:paraId="2E35A53F" w14:textId="77777777" w:rsidTr="490DE6A8">
        <w:trPr>
          <w:cantSplit/>
        </w:trPr>
        <w:tc>
          <w:tcPr>
            <w:tcW w:w="2884" w:type="dxa"/>
          </w:tcPr>
          <w:p w14:paraId="00F48074" w14:textId="77777777" w:rsidR="006E351F" w:rsidRPr="007E0B31" w:rsidRDefault="006E351F" w:rsidP="006E351F">
            <w:pPr>
              <w:pStyle w:val="Arial11Bold"/>
              <w:rPr>
                <w:rFonts w:cs="Arial"/>
              </w:rPr>
            </w:pPr>
            <w:r w:rsidRPr="007E0B31">
              <w:rPr>
                <w:rFonts w:cs="Arial"/>
              </w:rPr>
              <w:t>Steam Unit</w:t>
            </w:r>
          </w:p>
        </w:tc>
        <w:tc>
          <w:tcPr>
            <w:tcW w:w="6634" w:type="dxa"/>
            <w:gridSpan w:val="2"/>
          </w:tcPr>
          <w:p w14:paraId="3EF0929F" w14:textId="77777777" w:rsidR="006E351F" w:rsidRPr="007E0B31" w:rsidRDefault="006E351F" w:rsidP="006E351F">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6E351F" w:rsidRPr="007E0B31" w14:paraId="79BC204A" w14:textId="77777777" w:rsidTr="490DE6A8">
        <w:trPr>
          <w:cantSplit/>
        </w:trPr>
        <w:tc>
          <w:tcPr>
            <w:tcW w:w="2884" w:type="dxa"/>
          </w:tcPr>
          <w:p w14:paraId="6442283E" w14:textId="77777777" w:rsidR="006E351F" w:rsidRPr="007E0B31" w:rsidRDefault="006E351F" w:rsidP="006E351F">
            <w:pPr>
              <w:pStyle w:val="Arial11Bold"/>
              <w:rPr>
                <w:rFonts w:cs="Arial"/>
              </w:rPr>
            </w:pPr>
            <w:r>
              <w:t>Storage User</w:t>
            </w:r>
          </w:p>
        </w:tc>
        <w:tc>
          <w:tcPr>
            <w:tcW w:w="6634" w:type="dxa"/>
            <w:gridSpan w:val="2"/>
          </w:tcPr>
          <w:p w14:paraId="590EC982" w14:textId="77777777" w:rsidR="006E351F" w:rsidRDefault="006E351F" w:rsidP="006E351F">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186DBFE8" w:rsidR="006E351F" w:rsidRDefault="006E351F" w:rsidP="006E351F">
            <w:pPr>
              <w:pStyle w:val="TableArial11"/>
              <w:ind w:left="1195" w:hanging="475"/>
            </w:pPr>
            <w:r>
              <w:t xml:space="preserve">(a) </w:t>
            </w:r>
            <w:r>
              <w:tab/>
            </w:r>
            <w:r w:rsidRPr="00586705">
              <w:rPr>
                <w:b/>
              </w:rPr>
              <w:t>Retained EU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6E351F" w:rsidRPr="007E0B31" w:rsidRDefault="006E351F" w:rsidP="006E351F">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6E351F" w:rsidRPr="007E0B31" w14:paraId="00A4A935" w14:textId="77777777" w:rsidTr="490DE6A8">
        <w:trPr>
          <w:cantSplit/>
        </w:trPr>
        <w:tc>
          <w:tcPr>
            <w:tcW w:w="2884" w:type="dxa"/>
          </w:tcPr>
          <w:p w14:paraId="5B112BC4" w14:textId="77777777" w:rsidR="006E351F" w:rsidRPr="007E0B31" w:rsidRDefault="006E351F" w:rsidP="006E351F">
            <w:pPr>
              <w:pStyle w:val="Arial11Bold"/>
              <w:rPr>
                <w:rFonts w:cs="Arial"/>
              </w:rPr>
            </w:pPr>
            <w:r w:rsidRPr="007E0B31">
              <w:rPr>
                <w:rFonts w:cs="Arial"/>
              </w:rPr>
              <w:t>Subtransmission System</w:t>
            </w:r>
          </w:p>
        </w:tc>
        <w:tc>
          <w:tcPr>
            <w:tcW w:w="6634" w:type="dxa"/>
            <w:gridSpan w:val="2"/>
          </w:tcPr>
          <w:p w14:paraId="3CC8DBCA" w14:textId="77777777" w:rsidR="006E351F" w:rsidRPr="007E0B31" w:rsidRDefault="006E351F" w:rsidP="006E351F">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6E351F" w:rsidRPr="007E0B31" w14:paraId="69833897" w14:textId="77777777" w:rsidTr="490DE6A8">
        <w:trPr>
          <w:cantSplit/>
        </w:trPr>
        <w:tc>
          <w:tcPr>
            <w:tcW w:w="2884" w:type="dxa"/>
          </w:tcPr>
          <w:p w14:paraId="47FBFB0B" w14:textId="77777777" w:rsidR="006E351F" w:rsidRPr="007E0B31" w:rsidRDefault="006E351F" w:rsidP="006E351F">
            <w:pPr>
              <w:pStyle w:val="Arial11Bold"/>
              <w:rPr>
                <w:rFonts w:cs="Arial"/>
              </w:rPr>
            </w:pPr>
            <w:r w:rsidRPr="007E0B31">
              <w:rPr>
                <w:rFonts w:cs="Arial"/>
              </w:rPr>
              <w:t>Substantial Modification</w:t>
            </w:r>
          </w:p>
        </w:tc>
        <w:tc>
          <w:tcPr>
            <w:tcW w:w="6634" w:type="dxa"/>
            <w:gridSpan w:val="2"/>
          </w:tcPr>
          <w:p w14:paraId="28DAB5F5" w14:textId="1B8D727B" w:rsidR="006E351F" w:rsidRPr="007E0B31" w:rsidRDefault="006E351F" w:rsidP="006E351F">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6E351F" w:rsidRPr="007E0B31" w14:paraId="3B41007D" w14:textId="77777777" w:rsidTr="490DE6A8">
        <w:trPr>
          <w:cantSplit/>
        </w:trPr>
        <w:tc>
          <w:tcPr>
            <w:tcW w:w="2884" w:type="dxa"/>
          </w:tcPr>
          <w:p w14:paraId="6A1EE8B9" w14:textId="77777777" w:rsidR="006E351F" w:rsidRPr="007E0B31" w:rsidRDefault="006E351F" w:rsidP="006E351F">
            <w:pPr>
              <w:pStyle w:val="Arial11Bold"/>
              <w:rPr>
                <w:rFonts w:cs="Arial"/>
              </w:rPr>
            </w:pPr>
            <w:r w:rsidRPr="007E0B31">
              <w:rPr>
                <w:rFonts w:cs="Arial"/>
              </w:rPr>
              <w:t>Supergrid Voltage</w:t>
            </w:r>
          </w:p>
        </w:tc>
        <w:tc>
          <w:tcPr>
            <w:tcW w:w="6634" w:type="dxa"/>
            <w:gridSpan w:val="2"/>
          </w:tcPr>
          <w:p w14:paraId="3ED2E251" w14:textId="77777777" w:rsidR="006E351F" w:rsidRPr="007E0B31" w:rsidRDefault="006E351F" w:rsidP="006E351F">
            <w:pPr>
              <w:pStyle w:val="TableArial11"/>
              <w:rPr>
                <w:rFonts w:cs="Arial"/>
              </w:rPr>
            </w:pPr>
            <w:r w:rsidRPr="007E0B31">
              <w:rPr>
                <w:rFonts w:cs="Arial"/>
              </w:rPr>
              <w:t>Any voltage greater than 200kV.</w:t>
            </w:r>
          </w:p>
        </w:tc>
      </w:tr>
      <w:tr w:rsidR="006E351F" w:rsidRPr="007E0B31" w14:paraId="207CFB67" w14:textId="77777777" w:rsidTr="490DE6A8">
        <w:trPr>
          <w:cantSplit/>
        </w:trPr>
        <w:tc>
          <w:tcPr>
            <w:tcW w:w="2884" w:type="dxa"/>
          </w:tcPr>
          <w:p w14:paraId="47BC84B1" w14:textId="77777777" w:rsidR="006E351F" w:rsidRPr="007E0B31" w:rsidRDefault="006E351F" w:rsidP="006E351F">
            <w:pPr>
              <w:pStyle w:val="Arial11Bold"/>
              <w:rPr>
                <w:rFonts w:cs="Arial"/>
              </w:rPr>
            </w:pPr>
            <w:r w:rsidRPr="007E0B31">
              <w:rPr>
                <w:rFonts w:cs="Arial"/>
              </w:rPr>
              <w:t>Supplier</w:t>
            </w:r>
          </w:p>
        </w:tc>
        <w:tc>
          <w:tcPr>
            <w:tcW w:w="6634" w:type="dxa"/>
            <w:gridSpan w:val="2"/>
          </w:tcPr>
          <w:p w14:paraId="263B4681" w14:textId="77777777" w:rsidR="006E351F" w:rsidRPr="007E0B31" w:rsidRDefault="006E351F" w:rsidP="006E351F">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6E351F" w:rsidRPr="007E0B31" w:rsidRDefault="006E351F" w:rsidP="006E351F">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6E351F" w:rsidRPr="00EE567A" w:rsidRDefault="006E351F" w:rsidP="006E351F">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6E351F" w:rsidRPr="007E0B31" w14:paraId="17F58A80" w14:textId="77777777" w:rsidTr="490DE6A8">
        <w:trPr>
          <w:cantSplit/>
        </w:trPr>
        <w:tc>
          <w:tcPr>
            <w:tcW w:w="2884" w:type="dxa"/>
          </w:tcPr>
          <w:p w14:paraId="75C55EEE" w14:textId="77777777" w:rsidR="006E351F" w:rsidRPr="007E0B31" w:rsidRDefault="006E351F" w:rsidP="006E351F">
            <w:pPr>
              <w:pStyle w:val="Arial11Bold"/>
              <w:rPr>
                <w:rFonts w:cs="Arial"/>
              </w:rPr>
            </w:pPr>
            <w:r w:rsidRPr="007E0B31">
              <w:rPr>
                <w:rFonts w:cs="Arial"/>
              </w:rPr>
              <w:t>Surplus</w:t>
            </w:r>
          </w:p>
        </w:tc>
        <w:tc>
          <w:tcPr>
            <w:tcW w:w="6634" w:type="dxa"/>
            <w:gridSpan w:val="2"/>
          </w:tcPr>
          <w:p w14:paraId="2FD7B95D" w14:textId="421BC578" w:rsidR="006E351F" w:rsidRPr="007E0B31" w:rsidRDefault="006E351F" w:rsidP="006E351F">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6E351F" w:rsidRPr="007E0B31" w:rsidRDefault="006E351F" w:rsidP="006E351F">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6E351F" w:rsidRPr="007E0B31" w:rsidRDefault="006E351F" w:rsidP="006E351F">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6E351F" w:rsidRPr="007E0B31" w14:paraId="7F14BA30" w14:textId="77777777" w:rsidTr="490DE6A8">
        <w:trPr>
          <w:cantSplit/>
          <w:trHeight w:val="2631"/>
        </w:trPr>
        <w:tc>
          <w:tcPr>
            <w:tcW w:w="2884" w:type="dxa"/>
          </w:tcPr>
          <w:p w14:paraId="41CEFC1C" w14:textId="77777777" w:rsidR="006E351F" w:rsidRPr="007E0B31" w:rsidRDefault="006E351F" w:rsidP="006E351F">
            <w:pPr>
              <w:pStyle w:val="Arial11Bold"/>
              <w:rPr>
                <w:rFonts w:cs="Arial"/>
              </w:rPr>
            </w:pPr>
            <w:r w:rsidRPr="007E0B31">
              <w:rPr>
                <w:rFonts w:cs="Arial"/>
              </w:rPr>
              <w:t>Synchronised</w:t>
            </w:r>
          </w:p>
        </w:tc>
        <w:tc>
          <w:tcPr>
            <w:tcW w:w="6634" w:type="dxa"/>
            <w:gridSpan w:val="2"/>
          </w:tcPr>
          <w:p w14:paraId="3CAA8D12" w14:textId="77777777" w:rsidR="006E351F" w:rsidRPr="007E0B31" w:rsidRDefault="006E351F" w:rsidP="006E351F">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6E351F" w:rsidRDefault="006E351F" w:rsidP="006E351F">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6E351F" w:rsidRPr="000F734A" w:rsidRDefault="006E351F" w:rsidP="006E351F"/>
          <w:p w14:paraId="75F2CFA4" w14:textId="7AF4E47E" w:rsidR="006E351F" w:rsidRPr="000F734A" w:rsidRDefault="006E351F" w:rsidP="006E351F">
            <w:pPr>
              <w:jc w:val="center"/>
            </w:pPr>
          </w:p>
        </w:tc>
      </w:tr>
      <w:tr w:rsidR="006E351F" w:rsidRPr="007E0B31" w14:paraId="17661C2E" w14:textId="77777777" w:rsidTr="490DE6A8">
        <w:trPr>
          <w:cantSplit/>
        </w:trPr>
        <w:tc>
          <w:tcPr>
            <w:tcW w:w="2884" w:type="dxa"/>
          </w:tcPr>
          <w:p w14:paraId="36D58C8A" w14:textId="77777777" w:rsidR="006E351F" w:rsidRPr="007E0B31" w:rsidRDefault="006E351F" w:rsidP="006E351F">
            <w:pPr>
              <w:pStyle w:val="Arial11Bold"/>
              <w:rPr>
                <w:rFonts w:cs="Arial"/>
              </w:rPr>
            </w:pPr>
            <w:r w:rsidRPr="00DB341C">
              <w:rPr>
                <w:rFonts w:cs="Arial"/>
              </w:rPr>
              <w:t>Synchronous Electricity Storage Module</w:t>
            </w:r>
          </w:p>
        </w:tc>
        <w:tc>
          <w:tcPr>
            <w:tcW w:w="6634" w:type="dxa"/>
            <w:gridSpan w:val="2"/>
          </w:tcPr>
          <w:p w14:paraId="397D4FAB" w14:textId="77777777" w:rsidR="006E351F" w:rsidRPr="007E0B31" w:rsidRDefault="006E351F" w:rsidP="006E351F">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6E351F" w:rsidRPr="007E0B31" w14:paraId="52481EFC" w14:textId="77777777" w:rsidTr="490DE6A8">
        <w:trPr>
          <w:cantSplit/>
        </w:trPr>
        <w:tc>
          <w:tcPr>
            <w:tcW w:w="2884" w:type="dxa"/>
          </w:tcPr>
          <w:p w14:paraId="4353C802" w14:textId="77777777" w:rsidR="006E351F" w:rsidRPr="007E0B31" w:rsidRDefault="006E351F" w:rsidP="006E351F">
            <w:pPr>
              <w:pStyle w:val="Arial11Bold"/>
              <w:rPr>
                <w:rFonts w:cs="Arial"/>
              </w:rPr>
            </w:pPr>
            <w:r w:rsidRPr="00DB341C">
              <w:rPr>
                <w:rFonts w:cs="Arial"/>
              </w:rPr>
              <w:t>Synchronous Electricity Storage Unit</w:t>
            </w:r>
          </w:p>
        </w:tc>
        <w:tc>
          <w:tcPr>
            <w:tcW w:w="6634" w:type="dxa"/>
            <w:gridSpan w:val="2"/>
          </w:tcPr>
          <w:p w14:paraId="002CD085" w14:textId="77777777" w:rsidR="006E351F" w:rsidRPr="007E0B31" w:rsidRDefault="006E351F" w:rsidP="006E351F">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6E351F" w:rsidRPr="007E0B31" w14:paraId="07EE0535" w14:textId="77777777" w:rsidTr="490DE6A8">
        <w:trPr>
          <w:cantSplit/>
        </w:trPr>
        <w:tc>
          <w:tcPr>
            <w:tcW w:w="2884" w:type="dxa"/>
          </w:tcPr>
          <w:p w14:paraId="5937CE21" w14:textId="77777777" w:rsidR="006E351F" w:rsidRPr="007E0B31" w:rsidRDefault="006E351F" w:rsidP="006E351F">
            <w:pPr>
              <w:pStyle w:val="Arial11Bold"/>
              <w:rPr>
                <w:rFonts w:cs="Arial"/>
              </w:rPr>
            </w:pPr>
            <w:r w:rsidRPr="007E0B31">
              <w:rPr>
                <w:rFonts w:cs="Arial"/>
              </w:rPr>
              <w:t>Synchronising Generation</w:t>
            </w:r>
          </w:p>
        </w:tc>
        <w:tc>
          <w:tcPr>
            <w:tcW w:w="6634" w:type="dxa"/>
            <w:gridSpan w:val="2"/>
          </w:tcPr>
          <w:p w14:paraId="4CEBAA38" w14:textId="77777777" w:rsidR="006E351F" w:rsidRPr="007E0B31" w:rsidRDefault="006E351F" w:rsidP="006E351F">
            <w:pPr>
              <w:pStyle w:val="TableArial11"/>
              <w:rPr>
                <w:rFonts w:cs="Arial"/>
              </w:rPr>
            </w:pPr>
            <w:r w:rsidRPr="007E0B31">
              <w:rPr>
                <w:rFonts w:cs="Arial"/>
              </w:rPr>
              <w:t>The amount of MW (in whole MW) produced at the moment of synchronising.</w:t>
            </w:r>
          </w:p>
        </w:tc>
      </w:tr>
      <w:tr w:rsidR="006E351F" w:rsidRPr="007E0B31" w14:paraId="25ADF21B" w14:textId="77777777" w:rsidTr="490DE6A8">
        <w:trPr>
          <w:cantSplit/>
        </w:trPr>
        <w:tc>
          <w:tcPr>
            <w:tcW w:w="2884" w:type="dxa"/>
          </w:tcPr>
          <w:p w14:paraId="514A7415" w14:textId="77777777" w:rsidR="006E351F" w:rsidRPr="007E0B31" w:rsidRDefault="006E351F" w:rsidP="006E351F">
            <w:pPr>
              <w:pStyle w:val="Arial11Bold"/>
              <w:rPr>
                <w:rFonts w:cs="Arial"/>
              </w:rPr>
            </w:pPr>
            <w:r w:rsidRPr="007E0B31">
              <w:rPr>
                <w:rFonts w:cs="Arial"/>
              </w:rPr>
              <w:t>Synchronising Group</w:t>
            </w:r>
          </w:p>
        </w:tc>
        <w:tc>
          <w:tcPr>
            <w:tcW w:w="6634" w:type="dxa"/>
            <w:gridSpan w:val="2"/>
          </w:tcPr>
          <w:p w14:paraId="30541B74" w14:textId="77777777" w:rsidR="006E351F" w:rsidRPr="007E0B31" w:rsidRDefault="006E351F" w:rsidP="006E351F">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6E351F" w:rsidRPr="007E0B31" w14:paraId="15108730" w14:textId="77777777" w:rsidTr="490DE6A8">
        <w:trPr>
          <w:cantSplit/>
        </w:trPr>
        <w:tc>
          <w:tcPr>
            <w:tcW w:w="2884" w:type="dxa"/>
          </w:tcPr>
          <w:p w14:paraId="1D2DBBCB" w14:textId="77777777" w:rsidR="006E351F" w:rsidRPr="007E0B31" w:rsidRDefault="006E351F" w:rsidP="006E351F">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gridSpan w:val="2"/>
          </w:tcPr>
          <w:p w14:paraId="7E8A273F" w14:textId="77777777" w:rsidR="006E351F" w:rsidRPr="007E0B31" w:rsidRDefault="006E351F" w:rsidP="006E351F">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6E351F" w:rsidRPr="007E0B31" w14:paraId="5C3BD77A" w14:textId="77777777" w:rsidTr="490DE6A8">
        <w:trPr>
          <w:cantSplit/>
        </w:trPr>
        <w:tc>
          <w:tcPr>
            <w:tcW w:w="2884" w:type="dxa"/>
          </w:tcPr>
          <w:p w14:paraId="361EF41C" w14:textId="77777777" w:rsidR="006E351F" w:rsidRPr="007E0B31" w:rsidRDefault="006E351F" w:rsidP="006E351F">
            <w:pPr>
              <w:pStyle w:val="Arial11Bold"/>
              <w:rPr>
                <w:rFonts w:cs="Arial"/>
              </w:rPr>
            </w:pPr>
            <w:r w:rsidRPr="007E0B31">
              <w:rPr>
                <w:rFonts w:cs="Arial"/>
              </w:rPr>
              <w:t>Synchronous Compensation</w:t>
            </w:r>
          </w:p>
        </w:tc>
        <w:tc>
          <w:tcPr>
            <w:tcW w:w="6634" w:type="dxa"/>
            <w:gridSpan w:val="2"/>
          </w:tcPr>
          <w:p w14:paraId="5C87AE70" w14:textId="77777777" w:rsidR="006E351F" w:rsidRPr="007E0B31" w:rsidRDefault="006E351F" w:rsidP="006E351F">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6E351F" w:rsidRPr="007E0B31" w14:paraId="09E76574" w14:textId="77777777" w:rsidTr="490DE6A8">
        <w:trPr>
          <w:cantSplit/>
        </w:trPr>
        <w:tc>
          <w:tcPr>
            <w:tcW w:w="2884" w:type="dxa"/>
          </w:tcPr>
          <w:p w14:paraId="7AD1E9C5" w14:textId="20EE06FA" w:rsidR="006E351F" w:rsidRPr="007E0B31" w:rsidRDefault="006E351F" w:rsidP="006E351F">
            <w:pPr>
              <w:pStyle w:val="Arial11Bold"/>
              <w:rPr>
                <w:rFonts w:cs="Arial"/>
              </w:rPr>
            </w:pPr>
            <w:r>
              <w:t>Synchronous Compensation Equipment</w:t>
            </w:r>
          </w:p>
        </w:tc>
        <w:tc>
          <w:tcPr>
            <w:tcW w:w="6634" w:type="dxa"/>
            <w:gridSpan w:val="2"/>
          </w:tcPr>
          <w:p w14:paraId="6202363B" w14:textId="06D11D6B" w:rsidR="006E351F" w:rsidRPr="007E0B31" w:rsidRDefault="006E351F" w:rsidP="006E351F">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6E351F" w:rsidRPr="007E0B31" w14:paraId="44891D1E" w14:textId="77777777" w:rsidTr="490DE6A8">
        <w:trPr>
          <w:cantSplit/>
        </w:trPr>
        <w:tc>
          <w:tcPr>
            <w:tcW w:w="2884" w:type="dxa"/>
          </w:tcPr>
          <w:p w14:paraId="2C8F33FD" w14:textId="6717B83A" w:rsidR="006E351F" w:rsidRPr="007E0B31" w:rsidRDefault="006E351F" w:rsidP="006E351F">
            <w:pPr>
              <w:pStyle w:val="Arial11Bold"/>
              <w:rPr>
                <w:rFonts w:cs="Arial"/>
              </w:rPr>
            </w:pPr>
            <w:r>
              <w:t>Synchronous Electricity Storage Module</w:t>
            </w:r>
          </w:p>
        </w:tc>
        <w:tc>
          <w:tcPr>
            <w:tcW w:w="6634" w:type="dxa"/>
            <w:gridSpan w:val="2"/>
          </w:tcPr>
          <w:p w14:paraId="0CCA3613" w14:textId="3A085331" w:rsidR="006E351F" w:rsidRPr="007E0B31" w:rsidRDefault="006E351F" w:rsidP="006E351F">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6E351F" w:rsidRPr="007E0B31" w14:paraId="2D43A999" w14:textId="77777777" w:rsidTr="490DE6A8">
        <w:trPr>
          <w:cantSplit/>
        </w:trPr>
        <w:tc>
          <w:tcPr>
            <w:tcW w:w="2884" w:type="dxa"/>
          </w:tcPr>
          <w:p w14:paraId="4F1100D1" w14:textId="1B9A5EDA" w:rsidR="006E351F" w:rsidRPr="007E0B31" w:rsidRDefault="006E351F" w:rsidP="006E351F">
            <w:pPr>
              <w:pStyle w:val="Arial11Bold"/>
              <w:rPr>
                <w:rFonts w:cs="Arial"/>
              </w:rPr>
            </w:pPr>
            <w:r>
              <w:t>Synchronous Electricity Storage Unit</w:t>
            </w:r>
          </w:p>
        </w:tc>
        <w:tc>
          <w:tcPr>
            <w:tcW w:w="6634" w:type="dxa"/>
            <w:gridSpan w:val="2"/>
          </w:tcPr>
          <w:p w14:paraId="5A5941F1" w14:textId="7A431EFA" w:rsidR="006E351F" w:rsidRPr="007E0B31" w:rsidRDefault="006E351F" w:rsidP="006E351F">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6E351F" w:rsidRPr="007E0B31" w14:paraId="7B664425" w14:textId="77777777" w:rsidTr="490DE6A8">
        <w:trPr>
          <w:cantSplit/>
        </w:trPr>
        <w:tc>
          <w:tcPr>
            <w:tcW w:w="2884" w:type="dxa"/>
          </w:tcPr>
          <w:p w14:paraId="29B76C12" w14:textId="61773681" w:rsidR="006E351F" w:rsidRPr="007E0B31" w:rsidRDefault="006E351F" w:rsidP="006E351F">
            <w:pPr>
              <w:pStyle w:val="Arial11Bold"/>
              <w:rPr>
                <w:rFonts w:cs="Arial"/>
              </w:rPr>
            </w:pPr>
            <w:r>
              <w:t>Synchronous Flywheel</w:t>
            </w:r>
          </w:p>
        </w:tc>
        <w:tc>
          <w:tcPr>
            <w:tcW w:w="6634" w:type="dxa"/>
            <w:gridSpan w:val="2"/>
          </w:tcPr>
          <w:p w14:paraId="7CB9B51E" w14:textId="65FF6627" w:rsidR="006E351F" w:rsidRPr="007E0B31" w:rsidRDefault="006E351F" w:rsidP="006E351F">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6E351F" w:rsidRPr="007E0B31" w14:paraId="019A8B7A" w14:textId="77777777" w:rsidTr="490DE6A8">
        <w:trPr>
          <w:cantSplit/>
        </w:trPr>
        <w:tc>
          <w:tcPr>
            <w:tcW w:w="2884" w:type="dxa"/>
          </w:tcPr>
          <w:p w14:paraId="7EC64686" w14:textId="77777777" w:rsidR="006E351F" w:rsidRPr="007E0B31" w:rsidRDefault="006E351F" w:rsidP="006E351F">
            <w:pPr>
              <w:pStyle w:val="Arial11Bold"/>
              <w:rPr>
                <w:rFonts w:cs="Arial"/>
              </w:rPr>
            </w:pPr>
            <w:r w:rsidRPr="007E0B31">
              <w:rPr>
                <w:rFonts w:cs="Arial"/>
              </w:rPr>
              <w:t>Synchronous Generating Unit</w:t>
            </w:r>
          </w:p>
        </w:tc>
        <w:tc>
          <w:tcPr>
            <w:tcW w:w="6634" w:type="dxa"/>
            <w:gridSpan w:val="2"/>
          </w:tcPr>
          <w:p w14:paraId="178C6F67" w14:textId="77777777" w:rsidR="006E351F" w:rsidRPr="007E0B31" w:rsidRDefault="006E351F" w:rsidP="006E351F">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6E351F" w:rsidRPr="007E0B31" w14:paraId="27E5B6F9" w14:textId="77777777" w:rsidTr="490DE6A8">
        <w:trPr>
          <w:cantSplit/>
        </w:trPr>
        <w:tc>
          <w:tcPr>
            <w:tcW w:w="2884" w:type="dxa"/>
          </w:tcPr>
          <w:p w14:paraId="20E57E9F" w14:textId="77777777" w:rsidR="006E351F" w:rsidRPr="007E0B31" w:rsidRDefault="006E351F" w:rsidP="006E351F">
            <w:pPr>
              <w:pStyle w:val="Arial11Bold"/>
              <w:rPr>
                <w:rFonts w:cs="Arial"/>
              </w:rPr>
            </w:pPr>
            <w:r w:rsidRPr="007E0B31">
              <w:rPr>
                <w:rFonts w:cs="Arial"/>
              </w:rPr>
              <w:t>Synchronous Generating Unit Performance Chart</w:t>
            </w:r>
          </w:p>
        </w:tc>
        <w:tc>
          <w:tcPr>
            <w:tcW w:w="6634" w:type="dxa"/>
            <w:gridSpan w:val="2"/>
          </w:tcPr>
          <w:p w14:paraId="1F374F30" w14:textId="4EB5627D" w:rsidR="006E351F" w:rsidRPr="007E0B31" w:rsidRDefault="006E351F" w:rsidP="006E351F">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6E351F" w:rsidRPr="007E0B31" w14:paraId="4145DF38" w14:textId="77777777" w:rsidTr="490DE6A8">
        <w:trPr>
          <w:cantSplit/>
        </w:trPr>
        <w:tc>
          <w:tcPr>
            <w:tcW w:w="2884" w:type="dxa"/>
          </w:tcPr>
          <w:p w14:paraId="32A93813" w14:textId="77777777" w:rsidR="006E351F" w:rsidRPr="007E0B31" w:rsidRDefault="006E351F" w:rsidP="006E351F">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gridSpan w:val="2"/>
          </w:tcPr>
          <w:p w14:paraId="20D90948" w14:textId="6579D802" w:rsidR="006E351F" w:rsidRPr="007E0B31" w:rsidRDefault="006E351F" w:rsidP="006E351F">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6E351F" w:rsidRPr="007E0B31" w14:paraId="4A56AE2F" w14:textId="77777777" w:rsidTr="490DE6A8">
        <w:trPr>
          <w:cantSplit/>
        </w:trPr>
        <w:tc>
          <w:tcPr>
            <w:tcW w:w="2884" w:type="dxa"/>
          </w:tcPr>
          <w:p w14:paraId="30913130" w14:textId="77777777" w:rsidR="006E351F" w:rsidRPr="007E0B31" w:rsidRDefault="006E351F" w:rsidP="006E351F">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gridSpan w:val="2"/>
          </w:tcPr>
          <w:p w14:paraId="4D18C552" w14:textId="77777777" w:rsidR="006E351F" w:rsidRPr="007E0B31" w:rsidRDefault="006E351F" w:rsidP="006E351F">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6E351F" w:rsidRPr="007E0B31" w14:paraId="580C9961" w14:textId="77777777" w:rsidTr="490DE6A8">
        <w:trPr>
          <w:cantSplit/>
        </w:trPr>
        <w:tc>
          <w:tcPr>
            <w:tcW w:w="2884" w:type="dxa"/>
          </w:tcPr>
          <w:p w14:paraId="7A652147" w14:textId="77777777" w:rsidR="006E351F" w:rsidRPr="007E0B31" w:rsidRDefault="006E351F" w:rsidP="006E351F">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gridSpan w:val="2"/>
          </w:tcPr>
          <w:p w14:paraId="14BAA9B1" w14:textId="77777777" w:rsidR="006E351F" w:rsidRPr="007E0B31" w:rsidRDefault="006E351F" w:rsidP="006E351F">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6E351F" w:rsidRPr="007E0B31" w14:paraId="2F063EF7" w14:textId="77777777" w:rsidTr="490DE6A8">
        <w:trPr>
          <w:cantSplit/>
        </w:trPr>
        <w:tc>
          <w:tcPr>
            <w:tcW w:w="2884" w:type="dxa"/>
          </w:tcPr>
          <w:p w14:paraId="76651346" w14:textId="77777777" w:rsidR="006E351F" w:rsidRPr="007E0B31" w:rsidRDefault="006E351F" w:rsidP="006E351F">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gridSpan w:val="2"/>
          </w:tcPr>
          <w:p w14:paraId="1EA159FF" w14:textId="77777777" w:rsidR="006E351F" w:rsidRPr="007E0B31" w:rsidRDefault="006E351F" w:rsidP="006E351F">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6E351F" w:rsidRPr="007E0B31" w14:paraId="7CE97EC2" w14:textId="77777777" w:rsidTr="490DE6A8">
        <w:trPr>
          <w:cantSplit/>
        </w:trPr>
        <w:tc>
          <w:tcPr>
            <w:tcW w:w="2884" w:type="dxa"/>
          </w:tcPr>
          <w:p w14:paraId="1DAA4D78" w14:textId="77777777" w:rsidR="006E351F" w:rsidRPr="007E0B31" w:rsidRDefault="006E351F" w:rsidP="006E351F">
            <w:pPr>
              <w:pStyle w:val="Arial11Bold"/>
              <w:rPr>
                <w:rFonts w:cs="Arial"/>
              </w:rPr>
            </w:pPr>
            <w:r w:rsidRPr="007E0B31">
              <w:rPr>
                <w:rFonts w:cs="Arial"/>
              </w:rPr>
              <w:t>Synchronous Speed</w:t>
            </w:r>
          </w:p>
        </w:tc>
        <w:tc>
          <w:tcPr>
            <w:tcW w:w="6634" w:type="dxa"/>
            <w:gridSpan w:val="2"/>
          </w:tcPr>
          <w:p w14:paraId="296AAFDD" w14:textId="77777777" w:rsidR="006E351F" w:rsidRPr="007E0B31" w:rsidRDefault="006E351F" w:rsidP="006E351F">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6E351F" w:rsidRPr="007E0B31" w14:paraId="46A121A4" w14:textId="77777777" w:rsidTr="490DE6A8">
        <w:trPr>
          <w:cantSplit/>
        </w:trPr>
        <w:tc>
          <w:tcPr>
            <w:tcW w:w="2884" w:type="dxa"/>
          </w:tcPr>
          <w:p w14:paraId="24B0D1A3" w14:textId="77777777" w:rsidR="006E351F" w:rsidRPr="007E0B31" w:rsidRDefault="006E351F" w:rsidP="006E351F">
            <w:pPr>
              <w:pStyle w:val="Arial11Bold"/>
              <w:rPr>
                <w:rFonts w:cs="Arial"/>
              </w:rPr>
            </w:pPr>
            <w:r w:rsidRPr="007E0B31">
              <w:rPr>
                <w:rFonts w:cs="Arial"/>
              </w:rPr>
              <w:t>System</w:t>
            </w:r>
          </w:p>
        </w:tc>
        <w:tc>
          <w:tcPr>
            <w:tcW w:w="6634" w:type="dxa"/>
            <w:gridSpan w:val="2"/>
          </w:tcPr>
          <w:p w14:paraId="2E67291E" w14:textId="77777777" w:rsidR="006E351F" w:rsidRPr="007E0B31" w:rsidRDefault="006E351F" w:rsidP="006E351F">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6E351F" w:rsidRPr="007E0B31" w14:paraId="198C9C42" w14:textId="77777777" w:rsidTr="490DE6A8">
        <w:trPr>
          <w:cantSplit/>
        </w:trPr>
        <w:tc>
          <w:tcPr>
            <w:tcW w:w="2884" w:type="dxa"/>
          </w:tcPr>
          <w:p w14:paraId="2E945DD5" w14:textId="77777777" w:rsidR="006E351F" w:rsidRPr="007E0B31" w:rsidRDefault="006E351F" w:rsidP="006E351F">
            <w:pPr>
              <w:pStyle w:val="Arial11Bold"/>
              <w:rPr>
                <w:rFonts w:cs="Arial"/>
              </w:rPr>
            </w:pPr>
            <w:r w:rsidRPr="007E0B31">
              <w:rPr>
                <w:rFonts w:cs="Arial"/>
              </w:rPr>
              <w:t>System Ancillary Services</w:t>
            </w:r>
          </w:p>
        </w:tc>
        <w:tc>
          <w:tcPr>
            <w:tcW w:w="6634" w:type="dxa"/>
            <w:gridSpan w:val="2"/>
          </w:tcPr>
          <w:p w14:paraId="0CE07246" w14:textId="77777777" w:rsidR="006E351F" w:rsidRPr="007E0B31" w:rsidRDefault="006E351F" w:rsidP="006E351F">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6E351F" w:rsidRPr="007E0B31" w14:paraId="778725C7" w14:textId="77777777" w:rsidTr="490DE6A8">
        <w:trPr>
          <w:cantSplit/>
        </w:trPr>
        <w:tc>
          <w:tcPr>
            <w:tcW w:w="2884" w:type="dxa"/>
          </w:tcPr>
          <w:p w14:paraId="425345A0" w14:textId="77777777" w:rsidR="006E351F" w:rsidRPr="007E0B31" w:rsidRDefault="006E351F" w:rsidP="006E351F">
            <w:pPr>
              <w:pStyle w:val="Arial11Bold"/>
              <w:rPr>
                <w:rFonts w:cs="Arial"/>
              </w:rPr>
            </w:pPr>
            <w:r w:rsidRPr="007E0B31">
              <w:rPr>
                <w:rFonts w:cs="Arial"/>
              </w:rPr>
              <w:t>System Constraint</w:t>
            </w:r>
          </w:p>
        </w:tc>
        <w:tc>
          <w:tcPr>
            <w:tcW w:w="6634" w:type="dxa"/>
            <w:gridSpan w:val="2"/>
          </w:tcPr>
          <w:p w14:paraId="0FA2E711" w14:textId="77777777" w:rsidR="006E351F" w:rsidRPr="007E0B31" w:rsidRDefault="006E351F" w:rsidP="006E351F">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6E351F" w:rsidRPr="007E0B31" w14:paraId="6A6B0B8D" w14:textId="77777777" w:rsidTr="490DE6A8">
        <w:trPr>
          <w:cantSplit/>
        </w:trPr>
        <w:tc>
          <w:tcPr>
            <w:tcW w:w="2884" w:type="dxa"/>
          </w:tcPr>
          <w:p w14:paraId="16C142C0" w14:textId="77777777" w:rsidR="006E351F" w:rsidRPr="007E0B31" w:rsidRDefault="006E351F" w:rsidP="006E351F">
            <w:pPr>
              <w:pStyle w:val="Arial11Bold"/>
              <w:rPr>
                <w:rFonts w:cs="Arial"/>
              </w:rPr>
            </w:pPr>
            <w:r w:rsidRPr="007E0B31">
              <w:rPr>
                <w:rFonts w:cs="Arial"/>
              </w:rPr>
              <w:t>System Constrained Capacity</w:t>
            </w:r>
          </w:p>
        </w:tc>
        <w:tc>
          <w:tcPr>
            <w:tcW w:w="6634" w:type="dxa"/>
            <w:gridSpan w:val="2"/>
          </w:tcPr>
          <w:p w14:paraId="0F2A722E" w14:textId="77777777" w:rsidR="006E351F" w:rsidRPr="007E0B31" w:rsidRDefault="006E351F" w:rsidP="006E351F">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6E351F" w:rsidRPr="007E0B31" w14:paraId="2DCCEFE3" w14:textId="77777777" w:rsidTr="490DE6A8">
        <w:trPr>
          <w:cantSplit/>
        </w:trPr>
        <w:tc>
          <w:tcPr>
            <w:tcW w:w="2884" w:type="dxa"/>
          </w:tcPr>
          <w:p w14:paraId="27A70CF2" w14:textId="77777777" w:rsidR="006E351F" w:rsidRPr="007E0B31" w:rsidRDefault="006E351F" w:rsidP="006E351F">
            <w:pPr>
              <w:pStyle w:val="Arial11Bold"/>
              <w:rPr>
                <w:rFonts w:cs="Arial"/>
              </w:rPr>
            </w:pPr>
            <w:r w:rsidRPr="007E0B31">
              <w:rPr>
                <w:rFonts w:cs="Arial"/>
              </w:rPr>
              <w:t>System Constraint Group</w:t>
            </w:r>
          </w:p>
        </w:tc>
        <w:tc>
          <w:tcPr>
            <w:tcW w:w="6634" w:type="dxa"/>
            <w:gridSpan w:val="2"/>
          </w:tcPr>
          <w:p w14:paraId="4EA868E5" w14:textId="77777777" w:rsidR="006E351F" w:rsidRPr="007E0B31" w:rsidRDefault="006E351F" w:rsidP="006E351F">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6E351F" w:rsidRPr="007E0B31" w14:paraId="6A7E13AA" w14:textId="77777777" w:rsidTr="490DE6A8">
        <w:trPr>
          <w:cantSplit/>
        </w:trPr>
        <w:tc>
          <w:tcPr>
            <w:tcW w:w="2884" w:type="dxa"/>
          </w:tcPr>
          <w:p w14:paraId="58BAEEED" w14:textId="182D3352" w:rsidR="006E351F" w:rsidRPr="007E0B31" w:rsidRDefault="006E351F" w:rsidP="006E351F">
            <w:pPr>
              <w:pStyle w:val="Arial11Bold"/>
              <w:rPr>
                <w:rFonts w:cs="Arial"/>
              </w:rPr>
            </w:pPr>
            <w:r w:rsidRPr="00636020">
              <w:rPr>
                <w:bCs/>
              </w:rPr>
              <w:t>System Defence Plan</w:t>
            </w:r>
          </w:p>
        </w:tc>
        <w:tc>
          <w:tcPr>
            <w:tcW w:w="6634" w:type="dxa"/>
            <w:gridSpan w:val="2"/>
          </w:tcPr>
          <w:p w14:paraId="166CE446" w14:textId="3D8DFA81" w:rsidR="006E351F" w:rsidRPr="007E0B31" w:rsidRDefault="006E351F" w:rsidP="006E351F">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Website</w:t>
            </w:r>
            <w:r w:rsidRPr="00AC216C">
              <w:t>, outlining how the requirements of the “</w:t>
            </w:r>
            <w:r>
              <w:t>defence plan”, as provided for</w:t>
            </w:r>
            <w:r w:rsidRPr="00AC216C">
              <w:t xml:space="preserve"> </w:t>
            </w:r>
            <w:r w:rsidRPr="00875C87">
              <w:t xml:space="preserve">by </w:t>
            </w:r>
            <w:r w:rsidRPr="00875C87">
              <w:rPr>
                <w:b/>
              </w:rPr>
              <w:t>Retained EU Law</w:t>
            </w:r>
            <w:r w:rsidRPr="00875C87">
              <w:t xml:space="preserve"> (Commission Regulation (EU) 2017/2196), has been implemented within the </w:t>
            </w:r>
            <w:r w:rsidRPr="00875C87">
              <w:rPr>
                <w:b/>
              </w:rPr>
              <w:t xml:space="preserve">GB Synchronous </w:t>
            </w:r>
            <w:r w:rsidRPr="00AC216C">
              <w:rPr>
                <w:b/>
              </w:rPr>
              <w:t>Area</w:t>
            </w:r>
            <w:r>
              <w:t>.</w:t>
            </w:r>
          </w:p>
        </w:tc>
      </w:tr>
      <w:tr w:rsidR="006E351F" w:rsidRPr="007E0B31" w14:paraId="4B0C4096" w14:textId="77777777" w:rsidTr="490DE6A8">
        <w:trPr>
          <w:cantSplit/>
        </w:trPr>
        <w:tc>
          <w:tcPr>
            <w:tcW w:w="2884" w:type="dxa"/>
          </w:tcPr>
          <w:p w14:paraId="2A1B9103" w14:textId="77777777" w:rsidR="006E351F" w:rsidRPr="007E0B31" w:rsidRDefault="006E351F" w:rsidP="006E351F">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Dp</w:t>
            </w:r>
          </w:p>
        </w:tc>
        <w:tc>
          <w:tcPr>
            <w:tcW w:w="6634" w:type="dxa"/>
            <w:gridSpan w:val="2"/>
          </w:tcPr>
          <w:p w14:paraId="7E96E6BE" w14:textId="77777777" w:rsidR="006E351F" w:rsidRPr="007E0B31" w:rsidRDefault="006E351F" w:rsidP="006E351F">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6E351F" w:rsidRPr="007E0B31" w:rsidRDefault="006E351F" w:rsidP="006E351F">
            <w:pPr>
              <w:pStyle w:val="TableArial11"/>
              <w:rPr>
                <w:rFonts w:cs="Arial"/>
              </w:rPr>
            </w:pPr>
            <w:r w:rsidRPr="007E0B31">
              <w:rPr>
                <w:rFonts w:cs="Arial"/>
                <w:b/>
              </w:rPr>
              <w:t>Dp</w:t>
            </w:r>
            <w:r w:rsidRPr="007E0B31">
              <w:rPr>
                <w:rFonts w:cs="Arial"/>
              </w:rPr>
              <w:t xml:space="preserve"> = 1 – F</w:t>
            </w:r>
            <w:r w:rsidRPr="007E0B31">
              <w:rPr>
                <w:rFonts w:cs="Arial"/>
                <w:vertAlign w:val="subscript"/>
              </w:rPr>
              <w:t>1</w:t>
            </w:r>
            <w:r w:rsidRPr="007E0B31">
              <w:rPr>
                <w:rFonts w:cs="Arial"/>
              </w:rPr>
              <w:t>/A</w:t>
            </w:r>
          </w:p>
          <w:p w14:paraId="090B9AE3" w14:textId="77777777" w:rsidR="006E351F" w:rsidRPr="007E0B31" w:rsidRDefault="006E351F" w:rsidP="006E351F">
            <w:pPr>
              <w:pStyle w:val="TableArial11"/>
              <w:rPr>
                <w:rFonts w:cs="Arial"/>
              </w:rPr>
            </w:pPr>
            <w:r w:rsidRPr="007E0B31">
              <w:rPr>
                <w:rFonts w:cs="Arial"/>
              </w:rPr>
              <w:t>Where:</w:t>
            </w:r>
          </w:p>
          <w:p w14:paraId="1D419929" w14:textId="77777777" w:rsidR="006E351F" w:rsidRPr="007E0B31" w:rsidRDefault="006E351F" w:rsidP="006E351F">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6E351F" w:rsidRPr="007E0B31" w:rsidRDefault="006E351F" w:rsidP="006E351F">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6E351F" w:rsidRPr="007E0B31" w14:paraId="4B14F526" w14:textId="77777777" w:rsidTr="001231D8">
        <w:trPr>
          <w:cantSplit/>
          <w:trHeight w:val="552"/>
        </w:trPr>
        <w:tc>
          <w:tcPr>
            <w:tcW w:w="2884" w:type="dxa"/>
          </w:tcPr>
          <w:p w14:paraId="3549E3D2" w14:textId="77777777" w:rsidR="006E351F" w:rsidRPr="001231D8" w:rsidRDefault="006E351F" w:rsidP="006E351F">
            <w:pPr>
              <w:rPr>
                <w:b/>
                <w:bCs/>
              </w:rPr>
            </w:pPr>
            <w:r w:rsidRPr="001231D8">
              <w:rPr>
                <w:b/>
                <w:bCs/>
              </w:rPr>
              <w:t>System Incidents Report</w:t>
            </w:r>
          </w:p>
        </w:tc>
        <w:tc>
          <w:tcPr>
            <w:tcW w:w="6634" w:type="dxa"/>
            <w:gridSpan w:val="2"/>
          </w:tcPr>
          <w:p w14:paraId="6EB5AF5A" w14:textId="77777777" w:rsidR="006E351F" w:rsidRPr="001231D8" w:rsidRDefault="006E351F" w:rsidP="006E351F">
            <w:r w:rsidRPr="001231D8">
              <w:t xml:space="preserve">A report submitted to the GCRP on a monthly basis, containing, but not limited to, a list of </w:t>
            </w:r>
            <w:r w:rsidRPr="001231D8">
              <w:rPr>
                <w:b/>
                <w:bCs/>
              </w:rPr>
              <w:t>Significant Events</w:t>
            </w:r>
            <w:r w:rsidRPr="001231D8">
              <w:t>, as detailed in OC3.4.1.</w:t>
            </w:r>
          </w:p>
        </w:tc>
      </w:tr>
      <w:tr w:rsidR="006E351F" w:rsidRPr="007E0B31" w14:paraId="64E976F1" w14:textId="77777777" w:rsidTr="490DE6A8">
        <w:trPr>
          <w:cantSplit/>
        </w:trPr>
        <w:tc>
          <w:tcPr>
            <w:tcW w:w="2884" w:type="dxa"/>
          </w:tcPr>
          <w:p w14:paraId="3016A7F7" w14:textId="77777777" w:rsidR="006E351F" w:rsidRPr="007E0B31" w:rsidRDefault="006E351F" w:rsidP="006E351F">
            <w:pPr>
              <w:pStyle w:val="Arial11Bold"/>
              <w:rPr>
                <w:rFonts w:cs="Arial"/>
              </w:rPr>
            </w:pPr>
            <w:r w:rsidRPr="007E0B31">
              <w:rPr>
                <w:rFonts w:cs="Arial"/>
              </w:rPr>
              <w:t>System Margin</w:t>
            </w:r>
          </w:p>
        </w:tc>
        <w:tc>
          <w:tcPr>
            <w:tcW w:w="6634" w:type="dxa"/>
            <w:gridSpan w:val="2"/>
          </w:tcPr>
          <w:p w14:paraId="703670AA" w14:textId="77777777" w:rsidR="006E351F" w:rsidRPr="007E0B31" w:rsidRDefault="006E351F" w:rsidP="006E351F">
            <w:pPr>
              <w:pStyle w:val="TableArial11"/>
              <w:rPr>
                <w:rFonts w:cs="Arial"/>
              </w:rPr>
            </w:pPr>
            <w:r w:rsidRPr="007E0B31">
              <w:rPr>
                <w:rFonts w:cs="Arial"/>
              </w:rPr>
              <w:t xml:space="preserve">The margin in any period between </w:t>
            </w:r>
          </w:p>
          <w:p w14:paraId="738D23F7" w14:textId="77777777" w:rsidR="006E351F" w:rsidRPr="007E0B31" w:rsidRDefault="006E351F" w:rsidP="006E351F">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6E351F" w:rsidRPr="007E0B31" w:rsidRDefault="006E351F" w:rsidP="006E351F">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6E351F" w:rsidRPr="007E0B31" w:rsidRDefault="006E351F" w:rsidP="006E351F">
            <w:pPr>
              <w:pStyle w:val="TableArial11"/>
              <w:rPr>
                <w:rFonts w:cs="Arial"/>
                <w:b/>
              </w:rPr>
            </w:pPr>
            <w:r w:rsidRPr="007E0B31">
              <w:rPr>
                <w:rFonts w:cs="Arial"/>
              </w:rPr>
              <w:t>for that period.</w:t>
            </w:r>
          </w:p>
        </w:tc>
      </w:tr>
      <w:tr w:rsidR="006E351F" w:rsidRPr="007E0B31" w14:paraId="3099E31F" w14:textId="77777777" w:rsidTr="490DE6A8">
        <w:trPr>
          <w:cantSplit/>
        </w:trPr>
        <w:tc>
          <w:tcPr>
            <w:tcW w:w="2884" w:type="dxa"/>
          </w:tcPr>
          <w:p w14:paraId="6B84F741" w14:textId="77777777" w:rsidR="006E351F" w:rsidRPr="007E0B31" w:rsidRDefault="006E351F" w:rsidP="006E351F">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gridSpan w:val="2"/>
          </w:tcPr>
          <w:p w14:paraId="670E748B" w14:textId="77777777" w:rsidR="006E351F" w:rsidRPr="007E0B31" w:rsidRDefault="006E351F" w:rsidP="006E351F">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6E351F" w:rsidRPr="007E0B31" w14:paraId="3D29B4B3" w14:textId="77777777" w:rsidTr="490DE6A8">
        <w:trPr>
          <w:cantSplit/>
        </w:trPr>
        <w:tc>
          <w:tcPr>
            <w:tcW w:w="2884" w:type="dxa"/>
          </w:tcPr>
          <w:p w14:paraId="1AAAE1F3" w14:textId="77777777" w:rsidR="006E351F" w:rsidRPr="007E0B31" w:rsidRDefault="006E351F" w:rsidP="006E351F">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gridSpan w:val="2"/>
          </w:tcPr>
          <w:p w14:paraId="28AAD7E8" w14:textId="711D3105" w:rsidR="006E351F" w:rsidRPr="007E0B31" w:rsidRDefault="006E351F" w:rsidP="006E351F">
            <w:pPr>
              <w:pStyle w:val="TableArial11"/>
              <w:rPr>
                <w:rFonts w:cs="Arial"/>
              </w:rPr>
            </w:pPr>
            <w:r w:rsidRPr="007E0B31">
              <w:rPr>
                <w:rFonts w:cs="Arial"/>
              </w:rPr>
              <w:t xml:space="preserve">Has the meaning set out in </w:t>
            </w:r>
            <w:r>
              <w:rPr>
                <w:rFonts w:cs="Arial"/>
                <w:b/>
              </w:rPr>
              <w:t>The Company</w:t>
            </w:r>
            <w:r w:rsidRPr="007E0B31">
              <w:rPr>
                <w:rFonts w:cs="Arial"/>
                <w:b/>
              </w:rPr>
              <w:t>’s</w:t>
            </w:r>
            <w:r w:rsidRPr="007E0B31">
              <w:rPr>
                <w:rFonts w:cs="Arial"/>
              </w:rPr>
              <w:t xml:space="preserve"> </w:t>
            </w:r>
            <w:r w:rsidRPr="007E0B31">
              <w:rPr>
                <w:rFonts w:cs="Arial"/>
                <w:b/>
              </w:rPr>
              <w:t>Transmission</w:t>
            </w:r>
            <w:r w:rsidRPr="007E0B31">
              <w:rPr>
                <w:rFonts w:cs="Arial"/>
              </w:rPr>
              <w:t xml:space="preserve"> </w:t>
            </w:r>
            <w:r w:rsidRPr="007E0B31">
              <w:rPr>
                <w:rFonts w:cs="Arial"/>
                <w:b/>
              </w:rPr>
              <w:t>Licence</w:t>
            </w:r>
          </w:p>
        </w:tc>
      </w:tr>
      <w:tr w:rsidR="006E351F" w:rsidRPr="007E0B31" w14:paraId="2E61AADE" w14:textId="77777777" w:rsidTr="490DE6A8">
        <w:trPr>
          <w:cantSplit/>
        </w:trPr>
        <w:tc>
          <w:tcPr>
            <w:tcW w:w="2884" w:type="dxa"/>
          </w:tcPr>
          <w:p w14:paraId="7FAE100E" w14:textId="5C92C90A" w:rsidR="006E351F" w:rsidRPr="00636020" w:rsidRDefault="006E351F" w:rsidP="006E351F">
            <w:pPr>
              <w:pStyle w:val="Arial11Bold"/>
              <w:rPr>
                <w:bCs/>
              </w:rPr>
            </w:pPr>
            <w:r>
              <w:rPr>
                <w:rFonts w:cs="Arial"/>
              </w:rPr>
              <w:t>System Restoration</w:t>
            </w:r>
          </w:p>
        </w:tc>
        <w:tc>
          <w:tcPr>
            <w:tcW w:w="6634" w:type="dxa"/>
            <w:gridSpan w:val="2"/>
          </w:tcPr>
          <w:p w14:paraId="53AAEE62" w14:textId="15529814" w:rsidR="006E351F" w:rsidRPr="00E00BC7" w:rsidRDefault="006E351F" w:rsidP="006E351F">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6E351F" w:rsidRPr="007E0B31" w14:paraId="2CF3A043" w14:textId="77777777" w:rsidTr="490DE6A8">
        <w:trPr>
          <w:cantSplit/>
        </w:trPr>
        <w:tc>
          <w:tcPr>
            <w:tcW w:w="2884" w:type="dxa"/>
          </w:tcPr>
          <w:p w14:paraId="0120BCB8" w14:textId="3A83B8E2" w:rsidR="006E351F" w:rsidRDefault="006E351F" w:rsidP="006E351F">
            <w:pPr>
              <w:pStyle w:val="Arial11Bold"/>
              <w:rPr>
                <w:rFonts w:cs="Arial"/>
              </w:rPr>
            </w:pPr>
            <w:r>
              <w:rPr>
                <w:rFonts w:cs="Arial"/>
              </w:rPr>
              <w:t>System Restoration Region</w:t>
            </w:r>
          </w:p>
        </w:tc>
        <w:tc>
          <w:tcPr>
            <w:tcW w:w="6634" w:type="dxa"/>
            <w:gridSpan w:val="2"/>
          </w:tcPr>
          <w:p w14:paraId="5FF483DB" w14:textId="1B238D87" w:rsidR="006E351F" w:rsidRPr="007E0B31" w:rsidRDefault="006E351F" w:rsidP="006E351F">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6E351F" w:rsidRPr="007E0B31" w14:paraId="3847C81E" w14:textId="77777777" w:rsidTr="490DE6A8">
        <w:trPr>
          <w:cantSplit/>
        </w:trPr>
        <w:tc>
          <w:tcPr>
            <w:tcW w:w="2884" w:type="dxa"/>
          </w:tcPr>
          <w:p w14:paraId="7FC4DAB5" w14:textId="7005E6F4" w:rsidR="006E351F" w:rsidRPr="007E0B31" w:rsidRDefault="006E351F" w:rsidP="006E351F">
            <w:pPr>
              <w:pStyle w:val="Arial11Bold"/>
              <w:rPr>
                <w:rFonts w:cs="Arial"/>
              </w:rPr>
            </w:pPr>
            <w:r w:rsidRPr="00636020">
              <w:rPr>
                <w:bCs/>
              </w:rPr>
              <w:t>System Restoration Plan</w:t>
            </w:r>
          </w:p>
        </w:tc>
        <w:tc>
          <w:tcPr>
            <w:tcW w:w="6634" w:type="dxa"/>
            <w:gridSpan w:val="2"/>
          </w:tcPr>
          <w:p w14:paraId="3E074751" w14:textId="0B79F36A" w:rsidR="006E351F" w:rsidRPr="007E0B31" w:rsidRDefault="006E351F" w:rsidP="006E351F">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Website</w:t>
            </w:r>
            <w:r w:rsidRPr="00B915FF">
              <w:t>,</w:t>
            </w:r>
            <w:r w:rsidRPr="00E00BC7">
              <w:t xml:space="preserve"> outlining how the requirements of the “restoration plan”</w:t>
            </w:r>
            <w:r>
              <w:t>,</w:t>
            </w:r>
            <w:r w:rsidRPr="00E00BC7">
              <w:t xml:space="preserve"> as defined in </w:t>
            </w:r>
            <w:r w:rsidRPr="00E77BDF">
              <w:rPr>
                <w:b/>
              </w:rPr>
              <w:t xml:space="preserve">Retained EU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6E351F" w:rsidRPr="007E0B31" w14:paraId="6694953E" w14:textId="77777777" w:rsidTr="490DE6A8">
        <w:trPr>
          <w:cantSplit/>
        </w:trPr>
        <w:tc>
          <w:tcPr>
            <w:tcW w:w="2884" w:type="dxa"/>
          </w:tcPr>
          <w:p w14:paraId="04061391" w14:textId="77777777" w:rsidR="006E351F" w:rsidRPr="007E0B31" w:rsidRDefault="006E351F" w:rsidP="006E351F">
            <w:pPr>
              <w:pStyle w:val="Arial11Bold"/>
              <w:rPr>
                <w:rFonts w:cs="Arial"/>
              </w:rPr>
            </w:pPr>
            <w:r w:rsidRPr="007E0B31">
              <w:rPr>
                <w:rFonts w:cs="Arial"/>
              </w:rPr>
              <w:t>System Telephony</w:t>
            </w:r>
          </w:p>
        </w:tc>
        <w:tc>
          <w:tcPr>
            <w:tcW w:w="6634" w:type="dxa"/>
            <w:gridSpan w:val="2"/>
          </w:tcPr>
          <w:p w14:paraId="782961A9" w14:textId="0DAB7FEF" w:rsidR="006E351F" w:rsidRPr="007E0B31" w:rsidRDefault="006E351F" w:rsidP="006E351F">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Eng</w:t>
            </w:r>
            <w:r w:rsidRPr="002A73E9">
              <w:rPr>
                <w:rFonts w:cs="Arial"/>
                <w:b/>
              </w:rPr>
              <w:t>e</w:t>
            </w:r>
            <w:r w:rsidRPr="00641A52">
              <w:rPr>
                <w:b/>
              </w:rPr>
              <w:t>ineers</w:t>
            </w:r>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6E351F" w:rsidRPr="007E0B31" w14:paraId="7CE86D0C" w14:textId="77777777" w:rsidTr="490DE6A8">
        <w:trPr>
          <w:cantSplit/>
        </w:trPr>
        <w:tc>
          <w:tcPr>
            <w:tcW w:w="2884" w:type="dxa"/>
          </w:tcPr>
          <w:p w14:paraId="6D2E474F" w14:textId="77777777" w:rsidR="006E351F" w:rsidRPr="007E0B31" w:rsidRDefault="006E351F" w:rsidP="006E351F">
            <w:pPr>
              <w:pStyle w:val="Arial11Bold"/>
              <w:rPr>
                <w:rFonts w:cs="Arial"/>
              </w:rPr>
            </w:pPr>
            <w:r w:rsidRPr="007E0B31">
              <w:rPr>
                <w:rFonts w:cs="Arial"/>
              </w:rPr>
              <w:t>System Tests</w:t>
            </w:r>
          </w:p>
        </w:tc>
        <w:tc>
          <w:tcPr>
            <w:tcW w:w="6634" w:type="dxa"/>
            <w:gridSpan w:val="2"/>
          </w:tcPr>
          <w:p w14:paraId="23728F19" w14:textId="77777777" w:rsidR="006E351F" w:rsidRPr="007E0B31" w:rsidRDefault="006E351F" w:rsidP="006E351F">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6E351F" w:rsidRPr="007E0B31" w14:paraId="08C1037D" w14:textId="77777777" w:rsidTr="490DE6A8">
        <w:trPr>
          <w:cantSplit/>
        </w:trPr>
        <w:tc>
          <w:tcPr>
            <w:tcW w:w="2884" w:type="dxa"/>
          </w:tcPr>
          <w:p w14:paraId="7BAC63AF" w14:textId="77777777" w:rsidR="006E351F" w:rsidRPr="007E0B31" w:rsidRDefault="006E351F" w:rsidP="006E351F">
            <w:pPr>
              <w:pStyle w:val="Arial11Bold"/>
              <w:rPr>
                <w:rFonts w:cs="Arial"/>
              </w:rPr>
            </w:pPr>
            <w:r w:rsidRPr="007E0B31">
              <w:rPr>
                <w:rFonts w:cs="Arial"/>
              </w:rPr>
              <w:t>System to Demand Intertrip Scheme</w:t>
            </w:r>
          </w:p>
        </w:tc>
        <w:tc>
          <w:tcPr>
            <w:tcW w:w="6634" w:type="dxa"/>
            <w:gridSpan w:val="2"/>
          </w:tcPr>
          <w:p w14:paraId="1F793A5F" w14:textId="77777777" w:rsidR="006E351F" w:rsidRPr="007E0B31" w:rsidRDefault="006E351F" w:rsidP="006E351F">
            <w:pPr>
              <w:pStyle w:val="TableArial11"/>
              <w:rPr>
                <w:rFonts w:cs="Arial"/>
              </w:rPr>
            </w:pPr>
            <w:r w:rsidRPr="007E0B31">
              <w:rPr>
                <w:rFonts w:cs="Arial"/>
              </w:rPr>
              <w:t xml:space="preserve">An intertrip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6E351F" w:rsidRPr="007E0B31" w14:paraId="0CFD31AD" w14:textId="77777777" w:rsidTr="490DE6A8">
        <w:trPr>
          <w:cantSplit/>
        </w:trPr>
        <w:tc>
          <w:tcPr>
            <w:tcW w:w="2884" w:type="dxa"/>
          </w:tcPr>
          <w:p w14:paraId="6FAF95FE" w14:textId="77777777" w:rsidR="006E351F" w:rsidRPr="007E0B31" w:rsidRDefault="006E351F" w:rsidP="006E351F">
            <w:pPr>
              <w:pStyle w:val="Arial11Bold"/>
              <w:rPr>
                <w:rFonts w:cs="Arial"/>
              </w:rPr>
            </w:pPr>
            <w:r w:rsidRPr="007E0B31">
              <w:rPr>
                <w:rFonts w:cs="Arial"/>
              </w:rPr>
              <w:t>System to Generator Operational Intertripping</w:t>
            </w:r>
          </w:p>
        </w:tc>
        <w:tc>
          <w:tcPr>
            <w:tcW w:w="6634" w:type="dxa"/>
            <w:gridSpan w:val="2"/>
          </w:tcPr>
          <w:p w14:paraId="3E1A2B55" w14:textId="61971953" w:rsidR="006E351F" w:rsidRPr="007E0B31" w:rsidRDefault="006E351F" w:rsidP="006E351F">
            <w:pPr>
              <w:pStyle w:val="TableArial11"/>
              <w:rPr>
                <w:rFonts w:cs="Arial"/>
              </w:rPr>
            </w:pPr>
            <w:bookmarkStart w:id="53"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53"/>
            <w:r w:rsidRPr="007E0B31">
              <w:rPr>
                <w:rFonts w:cs="Arial"/>
              </w:rPr>
              <w:t>.</w:t>
            </w:r>
          </w:p>
        </w:tc>
      </w:tr>
      <w:tr w:rsidR="006E351F" w:rsidRPr="007E0B31" w14:paraId="1DA61D3F" w14:textId="77777777" w:rsidTr="490DE6A8">
        <w:trPr>
          <w:cantSplit/>
        </w:trPr>
        <w:tc>
          <w:tcPr>
            <w:tcW w:w="2884" w:type="dxa"/>
          </w:tcPr>
          <w:p w14:paraId="68676C7F" w14:textId="77777777" w:rsidR="006E351F" w:rsidRPr="007E0B31" w:rsidRDefault="006E351F" w:rsidP="006E351F">
            <w:pPr>
              <w:pStyle w:val="Arial11Bold"/>
              <w:rPr>
                <w:rFonts w:cs="Arial"/>
              </w:rPr>
            </w:pPr>
            <w:r w:rsidRPr="007E0B31">
              <w:rPr>
                <w:rFonts w:cs="Arial"/>
              </w:rPr>
              <w:t>System to Generator Operational Intertripping Scheme</w:t>
            </w:r>
          </w:p>
        </w:tc>
        <w:tc>
          <w:tcPr>
            <w:tcW w:w="6634" w:type="dxa"/>
            <w:gridSpan w:val="2"/>
          </w:tcPr>
          <w:p w14:paraId="62BA3C3F" w14:textId="7BBA8F9D" w:rsidR="006E351F" w:rsidRPr="007E0B31" w:rsidRDefault="006E351F" w:rsidP="006E351F">
            <w:pPr>
              <w:pStyle w:val="TableArial11"/>
              <w:rPr>
                <w:rFonts w:cs="Arial"/>
              </w:rPr>
            </w:pPr>
            <w:bookmarkStart w:id="54"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54"/>
          </w:p>
        </w:tc>
      </w:tr>
      <w:tr w:rsidR="006E351F" w:rsidRPr="007E0B31" w14:paraId="5E31ADD9" w14:textId="77777777" w:rsidTr="490DE6A8">
        <w:trPr>
          <w:cantSplit/>
        </w:trPr>
        <w:tc>
          <w:tcPr>
            <w:tcW w:w="2884" w:type="dxa"/>
          </w:tcPr>
          <w:p w14:paraId="0CFAE3A8" w14:textId="77777777" w:rsidR="006E351F" w:rsidRPr="007E0B31" w:rsidRDefault="006E351F" w:rsidP="006E351F">
            <w:pPr>
              <w:pStyle w:val="Arial11Bold"/>
              <w:rPr>
                <w:rFonts w:cs="Arial"/>
              </w:rPr>
            </w:pPr>
            <w:r w:rsidRPr="0068623B">
              <w:rPr>
                <w:rFonts w:cs="Arial"/>
              </w:rPr>
              <w:t>Targe</w:t>
            </w:r>
            <w:r w:rsidRPr="00360F5B">
              <w:rPr>
                <w:rFonts w:cs="Arial"/>
              </w:rPr>
              <w:t>t Frequency</w:t>
            </w:r>
          </w:p>
        </w:tc>
        <w:tc>
          <w:tcPr>
            <w:tcW w:w="6634" w:type="dxa"/>
            <w:gridSpan w:val="2"/>
          </w:tcPr>
          <w:p w14:paraId="0FFC5410" w14:textId="4149A4DC" w:rsidR="006E351F" w:rsidRPr="007E0B31" w:rsidRDefault="006E351F" w:rsidP="006E351F">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6E351F" w:rsidRPr="007E0B31" w14:paraId="33638CB5" w14:textId="77777777" w:rsidTr="490DE6A8">
        <w:trPr>
          <w:cantSplit/>
        </w:trPr>
        <w:tc>
          <w:tcPr>
            <w:tcW w:w="2884" w:type="dxa"/>
          </w:tcPr>
          <w:p w14:paraId="32E734FA" w14:textId="77777777" w:rsidR="006E351F" w:rsidRPr="007E0B31" w:rsidRDefault="006E351F" w:rsidP="006E351F">
            <w:pPr>
              <w:pStyle w:val="Arial11Bold"/>
              <w:rPr>
                <w:rFonts w:cs="Arial"/>
              </w:rPr>
            </w:pPr>
            <w:r w:rsidRPr="007E0B31">
              <w:rPr>
                <w:rFonts w:cs="Arial"/>
              </w:rPr>
              <w:t>Technical Specification</w:t>
            </w:r>
          </w:p>
        </w:tc>
        <w:tc>
          <w:tcPr>
            <w:tcW w:w="6634" w:type="dxa"/>
            <w:gridSpan w:val="2"/>
          </w:tcPr>
          <w:p w14:paraId="6AE817CF" w14:textId="77777777" w:rsidR="006E351F" w:rsidRPr="007E0B31" w:rsidRDefault="006E351F" w:rsidP="006E351F">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6E351F" w:rsidRPr="007E0B31" w:rsidRDefault="006E351F" w:rsidP="006E351F">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6E351F" w:rsidRPr="007E0B31" w:rsidRDefault="006E351F" w:rsidP="006E351F">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6E351F" w:rsidRPr="007E0B31" w14:paraId="4A337598" w14:textId="77777777" w:rsidTr="490DE6A8">
        <w:trPr>
          <w:cantSplit/>
        </w:trPr>
        <w:tc>
          <w:tcPr>
            <w:tcW w:w="2884" w:type="dxa"/>
          </w:tcPr>
          <w:p w14:paraId="39FDCA0F" w14:textId="51FF5C89" w:rsidR="006E351F" w:rsidRPr="007E0B31" w:rsidRDefault="006E351F" w:rsidP="006E351F">
            <w:pPr>
              <w:pStyle w:val="Arial11Bold"/>
              <w:rPr>
                <w:rFonts w:cs="Arial"/>
              </w:rPr>
            </w:pPr>
            <w:r>
              <w:rPr>
                <w:rFonts w:cs="Arial"/>
              </w:rPr>
              <w:t>TERRE</w:t>
            </w:r>
          </w:p>
        </w:tc>
        <w:tc>
          <w:tcPr>
            <w:tcW w:w="6634" w:type="dxa"/>
            <w:gridSpan w:val="2"/>
          </w:tcPr>
          <w:p w14:paraId="583D7EB9" w14:textId="2F95AC51" w:rsidR="006E351F" w:rsidRPr="007E0B31" w:rsidRDefault="006E351F" w:rsidP="006E351F">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6E351F" w:rsidRPr="007E0B31" w14:paraId="5926AD32" w14:textId="77777777" w:rsidTr="490DE6A8">
        <w:trPr>
          <w:cantSplit/>
        </w:trPr>
        <w:tc>
          <w:tcPr>
            <w:tcW w:w="2884" w:type="dxa"/>
          </w:tcPr>
          <w:p w14:paraId="567E2BEF" w14:textId="695F4B81" w:rsidR="006E351F" w:rsidRDefault="006E351F" w:rsidP="006E351F">
            <w:pPr>
              <w:pStyle w:val="Arial11Bold"/>
              <w:rPr>
                <w:rFonts w:cs="Arial"/>
              </w:rPr>
            </w:pPr>
            <w:r w:rsidRPr="0081264E">
              <w:rPr>
                <w:rFonts w:cs="Arial"/>
              </w:rPr>
              <w:t>TERRE Activation Period</w:t>
            </w:r>
          </w:p>
        </w:tc>
        <w:tc>
          <w:tcPr>
            <w:tcW w:w="6634" w:type="dxa"/>
            <w:gridSpan w:val="2"/>
          </w:tcPr>
          <w:p w14:paraId="41684B89" w14:textId="1905B62B" w:rsidR="006E351F" w:rsidRPr="0081264E" w:rsidRDefault="006E351F" w:rsidP="006E351F">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6E351F" w:rsidRPr="007E0B31" w14:paraId="49B52FEC" w14:textId="77777777" w:rsidTr="490DE6A8">
        <w:trPr>
          <w:cantSplit/>
        </w:trPr>
        <w:tc>
          <w:tcPr>
            <w:tcW w:w="2884" w:type="dxa"/>
          </w:tcPr>
          <w:p w14:paraId="1FED211F" w14:textId="533B6423" w:rsidR="006E351F" w:rsidRPr="0081264E" w:rsidRDefault="006E351F" w:rsidP="006E351F">
            <w:pPr>
              <w:pStyle w:val="Arial11Bold"/>
              <w:rPr>
                <w:rFonts w:cs="Arial"/>
              </w:rPr>
            </w:pPr>
            <w:r w:rsidRPr="0081264E">
              <w:rPr>
                <w:rFonts w:cs="Arial"/>
              </w:rPr>
              <w:t>TERRE Auction Period</w:t>
            </w:r>
          </w:p>
        </w:tc>
        <w:tc>
          <w:tcPr>
            <w:tcW w:w="6634" w:type="dxa"/>
            <w:gridSpan w:val="2"/>
          </w:tcPr>
          <w:p w14:paraId="671C74AE" w14:textId="7274A881" w:rsidR="006E351F" w:rsidRPr="0081264E" w:rsidRDefault="006E351F" w:rsidP="006E351F">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6E351F" w:rsidRPr="007E0B31" w14:paraId="65701A2F" w14:textId="77777777" w:rsidTr="490DE6A8">
        <w:trPr>
          <w:cantSplit/>
        </w:trPr>
        <w:tc>
          <w:tcPr>
            <w:tcW w:w="2884" w:type="dxa"/>
          </w:tcPr>
          <w:p w14:paraId="7DA4E9BF" w14:textId="53EC5DBC" w:rsidR="006E351F" w:rsidRPr="0081264E" w:rsidRDefault="006E351F" w:rsidP="006E351F">
            <w:pPr>
              <w:pStyle w:val="Arial11Bold"/>
              <w:rPr>
                <w:rFonts w:cs="Arial"/>
              </w:rPr>
            </w:pPr>
            <w:r w:rsidRPr="0081264E">
              <w:rPr>
                <w:rFonts w:cs="Arial"/>
              </w:rPr>
              <w:t>TERRE Bid</w:t>
            </w:r>
          </w:p>
        </w:tc>
        <w:tc>
          <w:tcPr>
            <w:tcW w:w="6634" w:type="dxa"/>
            <w:gridSpan w:val="2"/>
          </w:tcPr>
          <w:p w14:paraId="3AA84BC8" w14:textId="59D282F8" w:rsidR="006E351F" w:rsidRPr="0081264E" w:rsidRDefault="006E351F" w:rsidP="006E351F">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6E351F" w:rsidRPr="007E0B31" w14:paraId="55062C4A" w14:textId="77777777" w:rsidTr="490DE6A8">
        <w:trPr>
          <w:cantSplit/>
        </w:trPr>
        <w:tc>
          <w:tcPr>
            <w:tcW w:w="2884" w:type="dxa"/>
          </w:tcPr>
          <w:p w14:paraId="0E3BA98F" w14:textId="3DE6A8A3" w:rsidR="006E351F" w:rsidRPr="0081264E" w:rsidRDefault="006E351F" w:rsidP="006E351F">
            <w:pPr>
              <w:pStyle w:val="Arial11Bold"/>
              <w:rPr>
                <w:rFonts w:cs="Arial"/>
              </w:rPr>
            </w:pPr>
            <w:r>
              <w:rPr>
                <w:rFonts w:cs="Arial"/>
              </w:rPr>
              <w:t>TERRE Central Platform</w:t>
            </w:r>
          </w:p>
        </w:tc>
        <w:tc>
          <w:tcPr>
            <w:tcW w:w="6634" w:type="dxa"/>
            <w:gridSpan w:val="2"/>
          </w:tcPr>
          <w:p w14:paraId="21E47917" w14:textId="46FA1734" w:rsidR="006E351F" w:rsidRPr="0081264E" w:rsidRDefault="006E351F" w:rsidP="006E351F">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6E351F" w:rsidRPr="0079139F" w14:paraId="275B43EB" w14:textId="77777777" w:rsidTr="490DE6A8">
        <w:trPr>
          <w:cantSplit/>
        </w:trPr>
        <w:tc>
          <w:tcPr>
            <w:tcW w:w="2884" w:type="dxa"/>
          </w:tcPr>
          <w:p w14:paraId="2CEC27FA" w14:textId="6D73E446" w:rsidR="006E351F" w:rsidRPr="0079139F" w:rsidRDefault="006E351F" w:rsidP="006E351F">
            <w:pPr>
              <w:pStyle w:val="Arial11Bold"/>
              <w:rPr>
                <w:rFonts w:cs="Arial"/>
              </w:rPr>
            </w:pPr>
            <w:r w:rsidRPr="0079139F">
              <w:rPr>
                <w:rFonts w:cs="Arial"/>
              </w:rPr>
              <w:t>TERRE Data Validation and Consistency Rules</w:t>
            </w:r>
          </w:p>
        </w:tc>
        <w:tc>
          <w:tcPr>
            <w:tcW w:w="6634" w:type="dxa"/>
            <w:gridSpan w:val="2"/>
          </w:tcPr>
          <w:p w14:paraId="7AC65FEF" w14:textId="12093011" w:rsidR="006E351F" w:rsidRDefault="006E351F" w:rsidP="006E351F">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6E351F" w:rsidRPr="007E0B31" w14:paraId="377F57A2" w14:textId="77777777" w:rsidTr="490DE6A8">
        <w:trPr>
          <w:cantSplit/>
        </w:trPr>
        <w:tc>
          <w:tcPr>
            <w:tcW w:w="2884" w:type="dxa"/>
          </w:tcPr>
          <w:p w14:paraId="150333DE" w14:textId="33A1157A" w:rsidR="006E351F" w:rsidRDefault="006E351F" w:rsidP="006E351F">
            <w:pPr>
              <w:pStyle w:val="Arial11Bold"/>
              <w:jc w:val="both"/>
              <w:rPr>
                <w:rFonts w:cs="Arial"/>
              </w:rPr>
            </w:pPr>
            <w:r w:rsidRPr="0081264E">
              <w:rPr>
                <w:rFonts w:cs="Arial"/>
              </w:rPr>
              <w:t>TERRE Gate Closure</w:t>
            </w:r>
          </w:p>
        </w:tc>
        <w:tc>
          <w:tcPr>
            <w:tcW w:w="6634" w:type="dxa"/>
            <w:gridSpan w:val="2"/>
          </w:tcPr>
          <w:p w14:paraId="36E98425" w14:textId="7BF742E0" w:rsidR="006E351F" w:rsidRPr="0081264E" w:rsidRDefault="006E351F" w:rsidP="006E351F">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6E351F" w:rsidRPr="007E0B31" w14:paraId="162A65B2" w14:textId="77777777" w:rsidTr="490DE6A8">
        <w:trPr>
          <w:cantSplit/>
        </w:trPr>
        <w:tc>
          <w:tcPr>
            <w:tcW w:w="2884" w:type="dxa"/>
          </w:tcPr>
          <w:p w14:paraId="1E8AEB6A" w14:textId="77777777" w:rsidR="006E351F" w:rsidRDefault="006E351F" w:rsidP="006E351F">
            <w:pPr>
              <w:pStyle w:val="Arial11Bold"/>
              <w:jc w:val="both"/>
              <w:rPr>
                <w:rFonts w:cs="Arial"/>
              </w:rPr>
            </w:pPr>
            <w:r>
              <w:rPr>
                <w:rFonts w:cs="Arial"/>
              </w:rPr>
              <w:t>TERRE Instruction</w:t>
            </w:r>
          </w:p>
          <w:p w14:paraId="6C90D26B" w14:textId="1F6FC951" w:rsidR="006E351F" w:rsidRPr="0081264E" w:rsidRDefault="006E351F" w:rsidP="006E351F">
            <w:pPr>
              <w:pStyle w:val="Arial11Bold"/>
              <w:jc w:val="both"/>
              <w:rPr>
                <w:rFonts w:cs="Arial"/>
              </w:rPr>
            </w:pPr>
            <w:r w:rsidRPr="0081264E">
              <w:rPr>
                <w:rFonts w:cs="Arial"/>
              </w:rPr>
              <w:t>Guide</w:t>
            </w:r>
          </w:p>
        </w:tc>
        <w:tc>
          <w:tcPr>
            <w:tcW w:w="6634" w:type="dxa"/>
            <w:gridSpan w:val="2"/>
          </w:tcPr>
          <w:p w14:paraId="0AE534E2" w14:textId="203C4D64" w:rsidR="006E351F" w:rsidRDefault="006E351F" w:rsidP="006E351F">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6E351F" w:rsidRPr="007E0B31" w14:paraId="3B8258A7" w14:textId="77777777" w:rsidTr="490DE6A8">
        <w:trPr>
          <w:cantSplit/>
        </w:trPr>
        <w:tc>
          <w:tcPr>
            <w:tcW w:w="2884" w:type="dxa"/>
          </w:tcPr>
          <w:p w14:paraId="0D19D080" w14:textId="77777777" w:rsidR="006E351F" w:rsidRPr="007E0B31" w:rsidRDefault="006E351F" w:rsidP="006E351F">
            <w:pPr>
              <w:pStyle w:val="Arial11Bold"/>
              <w:rPr>
                <w:rFonts w:cs="Arial"/>
              </w:rPr>
            </w:pPr>
            <w:r w:rsidRPr="007E0B31">
              <w:rPr>
                <w:rFonts w:cs="Arial"/>
              </w:rPr>
              <w:t>Test Co-ordinator</w:t>
            </w:r>
          </w:p>
        </w:tc>
        <w:tc>
          <w:tcPr>
            <w:tcW w:w="6634" w:type="dxa"/>
            <w:gridSpan w:val="2"/>
          </w:tcPr>
          <w:p w14:paraId="326082B0" w14:textId="77777777" w:rsidR="006E351F" w:rsidRPr="007E0B31" w:rsidRDefault="006E351F" w:rsidP="006E351F">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6E351F" w:rsidRPr="007E0B31" w14:paraId="01488D17" w14:textId="77777777" w:rsidTr="490DE6A8">
        <w:trPr>
          <w:cantSplit/>
        </w:trPr>
        <w:tc>
          <w:tcPr>
            <w:tcW w:w="2884" w:type="dxa"/>
          </w:tcPr>
          <w:p w14:paraId="128FD9C9" w14:textId="77777777" w:rsidR="006E351F" w:rsidRPr="007E0B31" w:rsidRDefault="006E351F" w:rsidP="006E351F">
            <w:pPr>
              <w:pStyle w:val="Arial11Bold"/>
              <w:rPr>
                <w:rFonts w:cs="Arial"/>
              </w:rPr>
            </w:pPr>
            <w:r w:rsidRPr="007E0B31">
              <w:rPr>
                <w:rFonts w:cs="Arial"/>
              </w:rPr>
              <w:t>Test Panel</w:t>
            </w:r>
          </w:p>
        </w:tc>
        <w:tc>
          <w:tcPr>
            <w:tcW w:w="6634" w:type="dxa"/>
            <w:gridSpan w:val="2"/>
          </w:tcPr>
          <w:p w14:paraId="33A2A2B3" w14:textId="77777777" w:rsidR="006E351F" w:rsidRPr="007E0B31" w:rsidRDefault="006E351F" w:rsidP="006E351F">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6E351F" w:rsidRPr="007E0B31" w14:paraId="2164A4E4" w14:textId="77777777" w:rsidTr="490DE6A8">
        <w:trPr>
          <w:cantSplit/>
        </w:trPr>
        <w:tc>
          <w:tcPr>
            <w:tcW w:w="2884" w:type="dxa"/>
          </w:tcPr>
          <w:p w14:paraId="1F60112F" w14:textId="41D5FEBC" w:rsidR="006E351F" w:rsidRPr="00875FA6" w:rsidRDefault="006E351F" w:rsidP="006E351F">
            <w:pPr>
              <w:pStyle w:val="Arial11Bold"/>
            </w:pPr>
            <w:r w:rsidRPr="00875FA6">
              <w:t>Test Plan</w:t>
            </w:r>
          </w:p>
        </w:tc>
        <w:tc>
          <w:tcPr>
            <w:tcW w:w="6634" w:type="dxa"/>
            <w:gridSpan w:val="2"/>
          </w:tcPr>
          <w:p w14:paraId="438005A0" w14:textId="414669A8" w:rsidR="006E351F" w:rsidRPr="00875FA6" w:rsidRDefault="006E351F" w:rsidP="006E351F">
            <w:pPr>
              <w:pStyle w:val="TableArial11"/>
              <w:rPr>
                <w:rFonts w:cs="Arial"/>
              </w:rPr>
            </w:pPr>
            <w:r w:rsidRPr="00875FA6">
              <w:t xml:space="preserve">A document prepared by </w:t>
            </w:r>
            <w:r w:rsidRPr="00875FA6">
              <w:rPr>
                <w:b/>
              </w:rPr>
              <w:t>The Company</w:t>
            </w:r>
            <w:r w:rsidRPr="00875FA6">
              <w:t>, as</w:t>
            </w:r>
            <w:r w:rsidRPr="00875FA6">
              <w:rPr>
                <w:b/>
              </w:rPr>
              <w:t xml:space="preserve"> </w:t>
            </w:r>
            <w:r w:rsidRPr="00875FA6">
              <w:t>published on its</w:t>
            </w:r>
            <w:r w:rsidRPr="00875FA6">
              <w:rPr>
                <w:b/>
              </w:rPr>
              <w:t xml:space="preserve"> Website</w:t>
            </w:r>
            <w:r w:rsidRPr="00875FA6">
              <w:t>, outlining how the requirements of the “</w:t>
            </w:r>
            <w:r w:rsidRPr="002A73E9">
              <w:rPr>
                <w:b/>
                <w:bCs/>
              </w:rPr>
              <w:t>Test Plan</w:t>
            </w:r>
            <w:r w:rsidRPr="00875FA6">
              <w:t xml:space="preserve">”, as provided for by </w:t>
            </w:r>
            <w:r w:rsidRPr="00875FA6">
              <w:rPr>
                <w:b/>
              </w:rPr>
              <w:t>Retained EU Law</w:t>
            </w:r>
            <w:r w:rsidRPr="00875FA6">
              <w:t xml:space="preserve"> (Commission Regulation (EU) 2017/2196), has been implemented within the </w:t>
            </w:r>
            <w:r w:rsidRPr="00875FA6">
              <w:rPr>
                <w:b/>
              </w:rPr>
              <w:t>GB Synchronous Area</w:t>
            </w:r>
            <w:r w:rsidRPr="00875FA6">
              <w:t>.</w:t>
            </w:r>
          </w:p>
        </w:tc>
      </w:tr>
      <w:tr w:rsidR="006E351F" w:rsidRPr="007E0B31" w14:paraId="28AD5A3B" w14:textId="77777777" w:rsidTr="490DE6A8">
        <w:trPr>
          <w:cantSplit/>
        </w:trPr>
        <w:tc>
          <w:tcPr>
            <w:tcW w:w="2884" w:type="dxa"/>
          </w:tcPr>
          <w:p w14:paraId="57595996" w14:textId="77777777" w:rsidR="006E351F" w:rsidRPr="007E0B31" w:rsidRDefault="006E351F" w:rsidP="006E351F">
            <w:pPr>
              <w:pStyle w:val="Arial11Bold"/>
              <w:rPr>
                <w:rFonts w:cs="Arial"/>
              </w:rPr>
            </w:pPr>
            <w:r w:rsidRPr="007E0B31">
              <w:rPr>
                <w:rFonts w:cs="Arial"/>
              </w:rPr>
              <w:t>Test Programme</w:t>
            </w:r>
          </w:p>
        </w:tc>
        <w:tc>
          <w:tcPr>
            <w:tcW w:w="6634" w:type="dxa"/>
            <w:gridSpan w:val="2"/>
          </w:tcPr>
          <w:p w14:paraId="19CEAC1B" w14:textId="77C128C1" w:rsidR="006E351F" w:rsidRPr="007E0B31" w:rsidRDefault="006E351F" w:rsidP="006E351F">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6E351F" w:rsidRPr="007E0B31" w14:paraId="1328CFC6" w14:textId="77777777" w:rsidTr="490DE6A8">
        <w:trPr>
          <w:cantSplit/>
        </w:trPr>
        <w:tc>
          <w:tcPr>
            <w:tcW w:w="2884" w:type="dxa"/>
          </w:tcPr>
          <w:p w14:paraId="1D6B5BC8" w14:textId="77777777" w:rsidR="006E351F" w:rsidRPr="007E0B31" w:rsidRDefault="006E351F" w:rsidP="006E351F">
            <w:pPr>
              <w:pStyle w:val="Arial11Bold"/>
              <w:rPr>
                <w:rFonts w:cs="Arial"/>
              </w:rPr>
            </w:pPr>
            <w:r w:rsidRPr="007E0B31">
              <w:rPr>
                <w:rFonts w:cs="Arial"/>
              </w:rPr>
              <w:t>Test Proposer</w:t>
            </w:r>
          </w:p>
        </w:tc>
        <w:tc>
          <w:tcPr>
            <w:tcW w:w="6634" w:type="dxa"/>
            <w:gridSpan w:val="2"/>
          </w:tcPr>
          <w:p w14:paraId="3AACD309" w14:textId="77777777" w:rsidR="006E351F" w:rsidRPr="007E0B31" w:rsidRDefault="006E351F" w:rsidP="006E351F">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6E351F" w:rsidRPr="007E0B31" w14:paraId="316C92C8" w14:textId="77777777" w:rsidTr="490DE6A8">
        <w:trPr>
          <w:cantSplit/>
        </w:trPr>
        <w:tc>
          <w:tcPr>
            <w:tcW w:w="2884" w:type="dxa"/>
          </w:tcPr>
          <w:p w14:paraId="06874C34" w14:textId="30838C72" w:rsidR="006E351F" w:rsidRPr="004C03CD" w:rsidRDefault="006E351F" w:rsidP="006E351F">
            <w:pPr>
              <w:pStyle w:val="Arial11Bold"/>
              <w:rPr>
                <w:rFonts w:cs="Arial"/>
              </w:rPr>
            </w:pPr>
            <w:r w:rsidRPr="002510FF">
              <w:rPr>
                <w:rFonts w:cs="Arial"/>
              </w:rPr>
              <w:t>Test Signal</w:t>
            </w:r>
          </w:p>
        </w:tc>
        <w:tc>
          <w:tcPr>
            <w:tcW w:w="6634" w:type="dxa"/>
            <w:gridSpan w:val="2"/>
          </w:tcPr>
          <w:p w14:paraId="0F830BE9" w14:textId="5C14D1D7" w:rsidR="006E351F" w:rsidRPr="004C03CD" w:rsidRDefault="006E351F" w:rsidP="006E351F">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6E351F" w:rsidRPr="007E0B31" w14:paraId="1191920B" w14:textId="77777777" w:rsidTr="490DE6A8">
        <w:trPr>
          <w:cantSplit/>
        </w:trPr>
        <w:tc>
          <w:tcPr>
            <w:tcW w:w="2884" w:type="dxa"/>
          </w:tcPr>
          <w:p w14:paraId="1A32535D" w14:textId="3657B7C0" w:rsidR="006E351F" w:rsidRPr="007E0B31" w:rsidRDefault="006E351F" w:rsidP="006E351F">
            <w:pPr>
              <w:pStyle w:val="Arial11Bold"/>
              <w:rPr>
                <w:rFonts w:cs="Arial"/>
              </w:rPr>
            </w:pPr>
            <w:r>
              <w:rPr>
                <w:rFonts w:cs="Arial"/>
              </w:rPr>
              <w:t>The Company</w:t>
            </w:r>
          </w:p>
        </w:tc>
        <w:tc>
          <w:tcPr>
            <w:tcW w:w="6634" w:type="dxa"/>
            <w:gridSpan w:val="2"/>
          </w:tcPr>
          <w:p w14:paraId="17B4E3BD" w14:textId="6C60723C" w:rsidR="006E351F" w:rsidRPr="007E0B31" w:rsidRDefault="006E351F" w:rsidP="006E351F">
            <w:pPr>
              <w:pStyle w:val="TableArial11"/>
              <w:rPr>
                <w:rFonts w:cs="Arial"/>
              </w:rPr>
            </w:pPr>
            <w:r w:rsidRPr="007E0B31">
              <w:rPr>
                <w:rFonts w:cs="Arial"/>
              </w:rPr>
              <w:t xml:space="preserve">National Grid Electricity </w:t>
            </w:r>
            <w:r>
              <w:rPr>
                <w:rFonts w:cs="Arial"/>
              </w:rPr>
              <w:t>System Operator Limited</w:t>
            </w:r>
            <w:r w:rsidRPr="007E0B31">
              <w:rPr>
                <w:rFonts w:cs="Arial"/>
              </w:rPr>
              <w:t xml:space="preserve"> (NO: </w:t>
            </w:r>
            <w:r>
              <w:rPr>
                <w:rFonts w:cs="Arial"/>
              </w:rPr>
              <w:t>11014226</w:t>
            </w:r>
            <w:r w:rsidRPr="007E0B31">
              <w:rPr>
                <w:rFonts w:cs="Arial"/>
              </w:rPr>
              <w:t>) whose registered office is at 1-3 Strand, London, WC2N 5EH</w:t>
            </w:r>
            <w:r>
              <w:rPr>
                <w:rFonts w:cs="Arial"/>
              </w:rPr>
              <w:t xml:space="preserve"> as the person whose </w:t>
            </w:r>
            <w:r>
              <w:rPr>
                <w:rFonts w:cs="Arial"/>
                <w:b/>
              </w:rPr>
              <w:t xml:space="preserve">Transmission Licence </w:t>
            </w:r>
            <w:r>
              <w:rPr>
                <w:rFonts w:cs="Arial"/>
              </w:rPr>
              <w:t xml:space="preserve">Section C of such </w:t>
            </w:r>
            <w:r>
              <w:rPr>
                <w:rFonts w:cs="Arial"/>
                <w:b/>
              </w:rPr>
              <w:t xml:space="preserve">Transmission Licence </w:t>
            </w:r>
            <w:r>
              <w:rPr>
                <w:rFonts w:cs="Arial"/>
              </w:rPr>
              <w:t>has been given effect</w:t>
            </w:r>
            <w:r w:rsidRPr="007E0B31">
              <w:rPr>
                <w:rFonts w:cs="Arial"/>
              </w:rPr>
              <w:t xml:space="preserve">. </w:t>
            </w:r>
          </w:p>
        </w:tc>
      </w:tr>
      <w:tr w:rsidR="006E351F" w:rsidRPr="007E0B31" w14:paraId="100BAB28" w14:textId="77777777" w:rsidTr="490DE6A8">
        <w:trPr>
          <w:cantSplit/>
        </w:trPr>
        <w:tc>
          <w:tcPr>
            <w:tcW w:w="2884" w:type="dxa"/>
          </w:tcPr>
          <w:p w14:paraId="4F575092" w14:textId="1BAAF1FB" w:rsidR="006E351F" w:rsidRPr="007E0B31" w:rsidRDefault="006E351F" w:rsidP="006E351F">
            <w:pPr>
              <w:pStyle w:val="Arial11Bold"/>
              <w:rPr>
                <w:rFonts w:cs="Arial"/>
              </w:rPr>
            </w:pPr>
            <w:r>
              <w:rPr>
                <w:rFonts w:cs="Arial"/>
              </w:rPr>
              <w:t>The Company</w:t>
            </w:r>
            <w:r w:rsidRPr="007E0B31">
              <w:rPr>
                <w:rFonts w:cs="Arial"/>
              </w:rPr>
              <w:t xml:space="preserve"> Control Engineer</w:t>
            </w:r>
          </w:p>
        </w:tc>
        <w:tc>
          <w:tcPr>
            <w:tcW w:w="6634" w:type="dxa"/>
            <w:gridSpan w:val="2"/>
          </w:tcPr>
          <w:p w14:paraId="63BACB07" w14:textId="0811E3CF" w:rsidR="006E351F" w:rsidRPr="007E0B31" w:rsidRDefault="006E351F" w:rsidP="006E351F">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6E351F" w:rsidRPr="007E0B31" w14:paraId="07C21332" w14:textId="77777777" w:rsidTr="490DE6A8">
        <w:trPr>
          <w:cantSplit/>
        </w:trPr>
        <w:tc>
          <w:tcPr>
            <w:tcW w:w="2884" w:type="dxa"/>
          </w:tcPr>
          <w:p w14:paraId="46DE90D6" w14:textId="315D2376" w:rsidR="006E351F" w:rsidRPr="007E0B31" w:rsidRDefault="006E351F" w:rsidP="006E351F">
            <w:pPr>
              <w:pStyle w:val="Arial11Bold"/>
              <w:rPr>
                <w:rFonts w:cs="Arial"/>
              </w:rPr>
            </w:pPr>
            <w:r>
              <w:rPr>
                <w:rFonts w:cs="Arial"/>
              </w:rPr>
              <w:t>The Company</w:t>
            </w:r>
            <w:r w:rsidRPr="007E0B31">
              <w:rPr>
                <w:rFonts w:cs="Arial"/>
              </w:rPr>
              <w:t xml:space="preserve"> Operational Strategy</w:t>
            </w:r>
          </w:p>
        </w:tc>
        <w:tc>
          <w:tcPr>
            <w:tcW w:w="6634" w:type="dxa"/>
            <w:gridSpan w:val="2"/>
          </w:tcPr>
          <w:p w14:paraId="636729F9" w14:textId="5D264699" w:rsidR="006E351F" w:rsidRPr="007E0B31" w:rsidRDefault="006E351F" w:rsidP="006E351F">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6E351F" w:rsidRPr="007E0B31" w14:paraId="7E0C0F2F" w14:textId="77777777" w:rsidTr="490DE6A8">
        <w:trPr>
          <w:cantSplit/>
        </w:trPr>
        <w:tc>
          <w:tcPr>
            <w:tcW w:w="2884" w:type="dxa"/>
          </w:tcPr>
          <w:p w14:paraId="1E0D9CB3" w14:textId="157BEEAF" w:rsidR="006E351F" w:rsidRPr="00A438EF" w:rsidRDefault="006E351F" w:rsidP="006E351F">
            <w:pPr>
              <w:pStyle w:val="Arial11Bold"/>
              <w:rPr>
                <w:rFonts w:cs="Arial"/>
              </w:rPr>
            </w:pPr>
            <w:r w:rsidRPr="00CB1D00">
              <w:rPr>
                <w:rFonts w:cs="Arial"/>
              </w:rPr>
              <w:t>Top Up</w:t>
            </w:r>
            <w:r w:rsidRPr="00F87A50">
              <w:rPr>
                <w:rFonts w:cs="Arial"/>
              </w:rPr>
              <w:t xml:space="preserve"> </w:t>
            </w:r>
            <w:r w:rsidRPr="00665E9C">
              <w:rPr>
                <w:rFonts w:cs="Arial"/>
              </w:rPr>
              <w:t>Restoration Capability</w:t>
            </w:r>
          </w:p>
        </w:tc>
        <w:tc>
          <w:tcPr>
            <w:tcW w:w="6634" w:type="dxa"/>
            <w:gridSpan w:val="2"/>
          </w:tcPr>
          <w:p w14:paraId="0B413FB2" w14:textId="524E3026" w:rsidR="006E351F" w:rsidRPr="00CE4CCF" w:rsidRDefault="006E351F" w:rsidP="006E351F">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6E351F" w:rsidRPr="007E0B31" w14:paraId="051B9233" w14:textId="77777777" w:rsidTr="490DE6A8">
        <w:trPr>
          <w:cantSplit/>
        </w:trPr>
        <w:tc>
          <w:tcPr>
            <w:tcW w:w="2884" w:type="dxa"/>
          </w:tcPr>
          <w:p w14:paraId="2A8B99B3" w14:textId="592766FF" w:rsidR="006E351F" w:rsidRPr="007E0B31" w:rsidRDefault="006E351F" w:rsidP="006E351F">
            <w:pPr>
              <w:pStyle w:val="Arial11Bold"/>
              <w:rPr>
                <w:rFonts w:cs="Arial"/>
              </w:rPr>
            </w:pPr>
            <w:r w:rsidRPr="0001102F">
              <w:rPr>
                <w:rFonts w:cs="Arial"/>
              </w:rPr>
              <w:t>Top Up Restoration Contract</w:t>
            </w:r>
          </w:p>
        </w:tc>
        <w:tc>
          <w:tcPr>
            <w:tcW w:w="6634" w:type="dxa"/>
            <w:gridSpan w:val="2"/>
          </w:tcPr>
          <w:p w14:paraId="48943893" w14:textId="224A59E7" w:rsidR="006E351F" w:rsidRPr="007E0B31" w:rsidRDefault="006E351F" w:rsidP="006E351F">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6E351F" w:rsidRPr="007E0B31" w14:paraId="767E36DB" w14:textId="77777777" w:rsidTr="490DE6A8">
        <w:trPr>
          <w:cantSplit/>
        </w:trPr>
        <w:tc>
          <w:tcPr>
            <w:tcW w:w="2884" w:type="dxa"/>
          </w:tcPr>
          <w:p w14:paraId="130A2E6E" w14:textId="3CD6AF48" w:rsidR="006E351F" w:rsidRPr="007E0B31" w:rsidRDefault="006E351F" w:rsidP="006E351F">
            <w:pPr>
              <w:pStyle w:val="Arial11Bold"/>
              <w:rPr>
                <w:rFonts w:cs="Arial"/>
              </w:rPr>
            </w:pPr>
            <w:r>
              <w:rPr>
                <w:rFonts w:cs="Arial"/>
              </w:rPr>
              <w:t>Top Up Restoration Contractor</w:t>
            </w:r>
          </w:p>
        </w:tc>
        <w:tc>
          <w:tcPr>
            <w:tcW w:w="6634" w:type="dxa"/>
            <w:gridSpan w:val="2"/>
          </w:tcPr>
          <w:p w14:paraId="08A3E597" w14:textId="5B2259FC" w:rsidR="006E351F" w:rsidRPr="007E0B31" w:rsidRDefault="006E351F" w:rsidP="006E351F">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6E351F" w:rsidRPr="007E0B31" w14:paraId="7BDEB1D1" w14:textId="77777777" w:rsidTr="490DE6A8">
        <w:trPr>
          <w:cantSplit/>
        </w:trPr>
        <w:tc>
          <w:tcPr>
            <w:tcW w:w="2884" w:type="dxa"/>
          </w:tcPr>
          <w:p w14:paraId="6AAC9811" w14:textId="3492013A" w:rsidR="006E351F" w:rsidRPr="007E0B31" w:rsidRDefault="006E351F" w:rsidP="006E351F">
            <w:pPr>
              <w:pStyle w:val="Arial11Bold"/>
              <w:rPr>
                <w:rFonts w:cs="Arial"/>
              </w:rPr>
            </w:pPr>
            <w:r>
              <w:rPr>
                <w:rFonts w:cs="Arial"/>
              </w:rPr>
              <w:t>Top Up Restoration Plant</w:t>
            </w:r>
          </w:p>
        </w:tc>
        <w:tc>
          <w:tcPr>
            <w:tcW w:w="6634" w:type="dxa"/>
            <w:gridSpan w:val="2"/>
          </w:tcPr>
          <w:p w14:paraId="7A52B53D" w14:textId="73F2688D" w:rsidR="006E351F" w:rsidRPr="007E0B31" w:rsidRDefault="006E351F" w:rsidP="006E351F">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6E351F" w:rsidRPr="007E0B31" w14:paraId="616F93ED" w14:textId="77777777" w:rsidTr="490DE6A8">
        <w:trPr>
          <w:cantSplit/>
        </w:trPr>
        <w:tc>
          <w:tcPr>
            <w:tcW w:w="2884" w:type="dxa"/>
          </w:tcPr>
          <w:p w14:paraId="24BE8F65" w14:textId="7F0CB3AF" w:rsidR="006E351F" w:rsidRPr="007E0B31" w:rsidRDefault="006E351F" w:rsidP="006E351F">
            <w:pPr>
              <w:pStyle w:val="Arial11Bold"/>
              <w:rPr>
                <w:rFonts w:cs="Arial"/>
              </w:rPr>
            </w:pPr>
            <w:r>
              <w:rPr>
                <w:rFonts w:cs="Arial"/>
              </w:rPr>
              <w:t>Top Up Restoration Plant Test</w:t>
            </w:r>
          </w:p>
        </w:tc>
        <w:tc>
          <w:tcPr>
            <w:tcW w:w="6634" w:type="dxa"/>
            <w:gridSpan w:val="2"/>
          </w:tcPr>
          <w:p w14:paraId="3D8FD0F6" w14:textId="218B9E06" w:rsidR="006E351F" w:rsidRPr="007E0B31" w:rsidRDefault="006E351F" w:rsidP="006E351F">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6E351F" w:rsidRPr="007E0B31" w14:paraId="6E50222A" w14:textId="77777777" w:rsidTr="490DE6A8">
        <w:trPr>
          <w:cantSplit/>
        </w:trPr>
        <w:tc>
          <w:tcPr>
            <w:tcW w:w="2884" w:type="dxa"/>
          </w:tcPr>
          <w:p w14:paraId="1FB787B1" w14:textId="77777777" w:rsidR="006E351F" w:rsidRPr="007E0B31" w:rsidRDefault="006E351F" w:rsidP="006E351F">
            <w:pPr>
              <w:pStyle w:val="Arial11Bold"/>
              <w:rPr>
                <w:rFonts w:cs="Arial"/>
              </w:rPr>
            </w:pPr>
            <w:r w:rsidRPr="007E0B31">
              <w:rPr>
                <w:rFonts w:cs="Arial"/>
              </w:rPr>
              <w:t>Total Shutdown</w:t>
            </w:r>
          </w:p>
        </w:tc>
        <w:tc>
          <w:tcPr>
            <w:tcW w:w="6634" w:type="dxa"/>
            <w:gridSpan w:val="2"/>
          </w:tcPr>
          <w:p w14:paraId="5EDD63F2" w14:textId="1C79CF52" w:rsidR="006E351F" w:rsidRPr="007E0B31" w:rsidRDefault="006E351F" w:rsidP="006E351F">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6E351F" w:rsidRPr="007E0B31" w14:paraId="03665F8A" w14:textId="77777777" w:rsidTr="490DE6A8">
        <w:trPr>
          <w:cantSplit/>
        </w:trPr>
        <w:tc>
          <w:tcPr>
            <w:tcW w:w="2884" w:type="dxa"/>
          </w:tcPr>
          <w:p w14:paraId="133B8AA4" w14:textId="77777777" w:rsidR="006E351F" w:rsidRPr="007E0B31" w:rsidRDefault="006E351F" w:rsidP="006E351F">
            <w:pPr>
              <w:pStyle w:val="Arial11Bold"/>
              <w:rPr>
                <w:rFonts w:cs="Arial"/>
              </w:rPr>
            </w:pPr>
            <w:r w:rsidRPr="007E0B31">
              <w:rPr>
                <w:rFonts w:cs="Arial"/>
              </w:rPr>
              <w:t>Total System</w:t>
            </w:r>
          </w:p>
        </w:tc>
        <w:tc>
          <w:tcPr>
            <w:tcW w:w="6634" w:type="dxa"/>
            <w:gridSpan w:val="2"/>
          </w:tcPr>
          <w:p w14:paraId="6E425FE9" w14:textId="77777777" w:rsidR="006E351F" w:rsidRPr="007E0B31" w:rsidRDefault="006E351F" w:rsidP="006E351F">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6E351F" w:rsidRPr="007E0B31" w14:paraId="2CEA121D" w14:textId="77777777" w:rsidTr="490DE6A8">
        <w:trPr>
          <w:cantSplit/>
        </w:trPr>
        <w:tc>
          <w:tcPr>
            <w:tcW w:w="2884" w:type="dxa"/>
          </w:tcPr>
          <w:p w14:paraId="096BE835" w14:textId="77777777" w:rsidR="006E351F" w:rsidRPr="007E0B31" w:rsidRDefault="006E351F" w:rsidP="006E351F">
            <w:pPr>
              <w:pStyle w:val="Arial11Bold"/>
              <w:rPr>
                <w:rFonts w:cs="Arial"/>
              </w:rPr>
            </w:pPr>
            <w:r w:rsidRPr="007E0B31">
              <w:rPr>
                <w:rFonts w:cs="Arial"/>
              </w:rPr>
              <w:t>Trading Point</w:t>
            </w:r>
          </w:p>
        </w:tc>
        <w:tc>
          <w:tcPr>
            <w:tcW w:w="6634" w:type="dxa"/>
            <w:gridSpan w:val="2"/>
          </w:tcPr>
          <w:p w14:paraId="0BB80024" w14:textId="6807865F" w:rsidR="006E351F" w:rsidRPr="007E0B31" w:rsidRDefault="006E351F" w:rsidP="006E351F">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6E351F" w:rsidRPr="007E0B31" w14:paraId="6355B4EF" w14:textId="77777777" w:rsidTr="490DE6A8">
        <w:trPr>
          <w:cantSplit/>
        </w:trPr>
        <w:tc>
          <w:tcPr>
            <w:tcW w:w="2884" w:type="dxa"/>
          </w:tcPr>
          <w:p w14:paraId="2AC59C62" w14:textId="77777777" w:rsidR="006E351F" w:rsidRPr="007E0B31" w:rsidRDefault="006E351F" w:rsidP="006E351F">
            <w:pPr>
              <w:pStyle w:val="Arial11Bold"/>
              <w:rPr>
                <w:rFonts w:cs="Arial"/>
              </w:rPr>
            </w:pPr>
            <w:r w:rsidRPr="007E0B31">
              <w:rPr>
                <w:rFonts w:cs="Arial"/>
              </w:rPr>
              <w:t>Transfer Date</w:t>
            </w:r>
          </w:p>
        </w:tc>
        <w:tc>
          <w:tcPr>
            <w:tcW w:w="6634" w:type="dxa"/>
            <w:gridSpan w:val="2"/>
          </w:tcPr>
          <w:p w14:paraId="7A0D17C4" w14:textId="77777777" w:rsidR="006E351F" w:rsidRPr="007E0B31" w:rsidRDefault="006E351F" w:rsidP="006E351F">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6E351F" w:rsidRPr="007E0B31" w14:paraId="2FFD149D" w14:textId="77777777" w:rsidTr="490DE6A8">
        <w:trPr>
          <w:cantSplit/>
        </w:trPr>
        <w:tc>
          <w:tcPr>
            <w:tcW w:w="2884" w:type="dxa"/>
          </w:tcPr>
          <w:p w14:paraId="6A0B230B" w14:textId="77777777" w:rsidR="006E351F" w:rsidRPr="007E0B31" w:rsidRDefault="006E351F" w:rsidP="006E351F">
            <w:pPr>
              <w:pStyle w:val="Arial11Bold"/>
              <w:rPr>
                <w:rFonts w:cs="Arial"/>
              </w:rPr>
            </w:pPr>
            <w:r w:rsidRPr="007E0B31">
              <w:rPr>
                <w:rFonts w:cs="Arial"/>
              </w:rPr>
              <w:t>Transmission</w:t>
            </w:r>
          </w:p>
        </w:tc>
        <w:tc>
          <w:tcPr>
            <w:tcW w:w="6634" w:type="dxa"/>
            <w:gridSpan w:val="2"/>
          </w:tcPr>
          <w:p w14:paraId="484C3E41" w14:textId="77777777" w:rsidR="006E351F" w:rsidRPr="007E0B31" w:rsidRDefault="006E351F" w:rsidP="006E351F">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6E351F" w:rsidRPr="007E0B31" w14:paraId="369076F1" w14:textId="77777777" w:rsidTr="490DE6A8">
        <w:trPr>
          <w:cantSplit/>
        </w:trPr>
        <w:tc>
          <w:tcPr>
            <w:tcW w:w="2884" w:type="dxa"/>
          </w:tcPr>
          <w:p w14:paraId="1B0C8C13" w14:textId="77777777" w:rsidR="006E351F" w:rsidRPr="007E0B31" w:rsidRDefault="006E351F" w:rsidP="006E351F">
            <w:pPr>
              <w:pStyle w:val="Arial11Bold"/>
              <w:rPr>
                <w:rFonts w:cs="Arial"/>
              </w:rPr>
            </w:pPr>
            <w:r w:rsidRPr="007E0B31">
              <w:rPr>
                <w:rFonts w:cs="Arial"/>
                <w:lang w:val="en-US"/>
              </w:rPr>
              <w:t>Transmission Area</w:t>
            </w:r>
          </w:p>
        </w:tc>
        <w:tc>
          <w:tcPr>
            <w:tcW w:w="6634" w:type="dxa"/>
            <w:gridSpan w:val="2"/>
          </w:tcPr>
          <w:p w14:paraId="4B6681DA" w14:textId="77777777" w:rsidR="006E351F" w:rsidRPr="007E0B31" w:rsidRDefault="006E351F" w:rsidP="006E351F">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6E351F" w:rsidRPr="007E0B31" w14:paraId="052C965A" w14:textId="77777777" w:rsidTr="490DE6A8">
        <w:trPr>
          <w:cantSplit/>
        </w:trPr>
        <w:tc>
          <w:tcPr>
            <w:tcW w:w="2884" w:type="dxa"/>
          </w:tcPr>
          <w:p w14:paraId="5F2FC0DC" w14:textId="77777777" w:rsidR="006E351F" w:rsidRPr="007E0B31" w:rsidRDefault="006E351F" w:rsidP="006E351F">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gridSpan w:val="2"/>
          </w:tcPr>
          <w:p w14:paraId="4606926F" w14:textId="77777777" w:rsidR="006E351F" w:rsidRPr="007E0B31" w:rsidRDefault="006E351F" w:rsidP="006E351F">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6E351F" w:rsidRPr="007E0B31" w14:paraId="0DDE5639" w14:textId="77777777" w:rsidTr="490DE6A8">
        <w:trPr>
          <w:cantSplit/>
        </w:trPr>
        <w:tc>
          <w:tcPr>
            <w:tcW w:w="2884" w:type="dxa"/>
          </w:tcPr>
          <w:p w14:paraId="1A90AEFF" w14:textId="77777777" w:rsidR="006E351F" w:rsidRPr="007E0B31" w:rsidRDefault="006E351F" w:rsidP="006E351F">
            <w:pPr>
              <w:pStyle w:val="Arial11Bold"/>
              <w:rPr>
                <w:rFonts w:cs="Arial"/>
              </w:rPr>
            </w:pPr>
            <w:r w:rsidRPr="007E0B31">
              <w:rPr>
                <w:rFonts w:cs="Arial"/>
              </w:rPr>
              <w:t>Transmission DC Converter</w:t>
            </w:r>
          </w:p>
        </w:tc>
        <w:tc>
          <w:tcPr>
            <w:tcW w:w="6634" w:type="dxa"/>
            <w:gridSpan w:val="2"/>
          </w:tcPr>
          <w:p w14:paraId="3B963E3C" w14:textId="77777777" w:rsidR="006E351F" w:rsidRPr="007E0B31" w:rsidRDefault="006E351F" w:rsidP="006E351F">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6E351F" w:rsidRPr="007E0B31" w14:paraId="5F8263B5" w14:textId="77777777" w:rsidTr="490DE6A8">
        <w:trPr>
          <w:cantSplit/>
        </w:trPr>
        <w:tc>
          <w:tcPr>
            <w:tcW w:w="2884" w:type="dxa"/>
          </w:tcPr>
          <w:p w14:paraId="259E74B1" w14:textId="77777777" w:rsidR="006E351F" w:rsidRPr="007E0B31" w:rsidRDefault="006E351F" w:rsidP="006E351F">
            <w:pPr>
              <w:pStyle w:val="Arial11Bold"/>
              <w:rPr>
                <w:rFonts w:cs="Arial"/>
              </w:rPr>
            </w:pPr>
            <w:r w:rsidRPr="007E0B31">
              <w:rPr>
                <w:rFonts w:cs="Arial"/>
              </w:rPr>
              <w:t>Transmission Entry Capacity</w:t>
            </w:r>
          </w:p>
        </w:tc>
        <w:tc>
          <w:tcPr>
            <w:tcW w:w="6634" w:type="dxa"/>
            <w:gridSpan w:val="2"/>
          </w:tcPr>
          <w:p w14:paraId="4AEF75AE" w14:textId="77777777" w:rsidR="006E351F" w:rsidRPr="007E0B31" w:rsidRDefault="006E351F" w:rsidP="006E351F">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6E351F" w:rsidRPr="007E0B31" w14:paraId="01834965" w14:textId="77777777" w:rsidTr="490DE6A8">
        <w:trPr>
          <w:cantSplit/>
        </w:trPr>
        <w:tc>
          <w:tcPr>
            <w:tcW w:w="2884" w:type="dxa"/>
          </w:tcPr>
          <w:p w14:paraId="28380C3E" w14:textId="77777777" w:rsidR="006E351F" w:rsidRPr="007E0B31" w:rsidRDefault="006E351F" w:rsidP="006E351F">
            <w:pPr>
              <w:pStyle w:val="Arial11Bold"/>
              <w:rPr>
                <w:rFonts w:cs="Arial"/>
              </w:rPr>
            </w:pPr>
            <w:r w:rsidRPr="007E0B31">
              <w:rPr>
                <w:rFonts w:cs="Arial"/>
              </w:rPr>
              <w:t>Transmission Interface Circuit</w:t>
            </w:r>
          </w:p>
        </w:tc>
        <w:tc>
          <w:tcPr>
            <w:tcW w:w="6634" w:type="dxa"/>
            <w:gridSpan w:val="2"/>
          </w:tcPr>
          <w:p w14:paraId="093A792C" w14:textId="73A7926F" w:rsidR="006E351F" w:rsidRPr="007E0B31" w:rsidRDefault="006E351F" w:rsidP="006E351F">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77777777" w:rsidR="006E351F" w:rsidRPr="007E0B31" w:rsidRDefault="006E351F" w:rsidP="006E351F">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6E351F" w:rsidRPr="007E0B31" w14:paraId="14A60B97" w14:textId="77777777" w:rsidTr="490DE6A8">
        <w:trPr>
          <w:cantSplit/>
        </w:trPr>
        <w:tc>
          <w:tcPr>
            <w:tcW w:w="2884" w:type="dxa"/>
          </w:tcPr>
          <w:p w14:paraId="24A351F4" w14:textId="77777777" w:rsidR="006E351F" w:rsidRPr="007E0B31" w:rsidRDefault="006E351F" w:rsidP="006E351F">
            <w:pPr>
              <w:pStyle w:val="Arial11Bold"/>
              <w:rPr>
                <w:rFonts w:cs="Arial"/>
              </w:rPr>
            </w:pPr>
            <w:r w:rsidRPr="007E0B31">
              <w:rPr>
                <w:rFonts w:cs="Arial"/>
              </w:rPr>
              <w:t>Transmission Interface Point</w:t>
            </w:r>
          </w:p>
        </w:tc>
        <w:tc>
          <w:tcPr>
            <w:tcW w:w="6634" w:type="dxa"/>
            <w:gridSpan w:val="2"/>
          </w:tcPr>
          <w:p w14:paraId="288BC234" w14:textId="0940EB1B" w:rsidR="006E351F" w:rsidRPr="007E0B31" w:rsidRDefault="006E351F" w:rsidP="006E351F">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6E351F" w:rsidRPr="007E0B31" w14:paraId="12E4E169" w14:textId="77777777" w:rsidTr="490DE6A8">
        <w:trPr>
          <w:cantSplit/>
        </w:trPr>
        <w:tc>
          <w:tcPr>
            <w:tcW w:w="2884" w:type="dxa"/>
          </w:tcPr>
          <w:p w14:paraId="41174EA6" w14:textId="77777777" w:rsidR="006E351F" w:rsidRPr="007E0B31" w:rsidRDefault="006E351F" w:rsidP="006E351F">
            <w:pPr>
              <w:pStyle w:val="Arial11Bold"/>
              <w:rPr>
                <w:rFonts w:cs="Arial"/>
              </w:rPr>
            </w:pPr>
            <w:r w:rsidRPr="007E0B31">
              <w:rPr>
                <w:rFonts w:cs="Arial"/>
              </w:rPr>
              <w:t>Transmission Interface Site</w:t>
            </w:r>
          </w:p>
        </w:tc>
        <w:tc>
          <w:tcPr>
            <w:tcW w:w="6634" w:type="dxa"/>
            <w:gridSpan w:val="2"/>
          </w:tcPr>
          <w:p w14:paraId="36310DA2" w14:textId="1A88231F" w:rsidR="006E351F" w:rsidRPr="007E0B31" w:rsidRDefault="006E351F" w:rsidP="006E351F">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6E351F" w:rsidRPr="007E0B31" w14:paraId="0B4F08F2" w14:textId="77777777" w:rsidTr="490DE6A8">
        <w:trPr>
          <w:cantSplit/>
        </w:trPr>
        <w:tc>
          <w:tcPr>
            <w:tcW w:w="2884" w:type="dxa"/>
          </w:tcPr>
          <w:p w14:paraId="71A83FA6" w14:textId="77777777" w:rsidR="006E351F" w:rsidRPr="007E0B31" w:rsidRDefault="006E351F" w:rsidP="006E351F">
            <w:pPr>
              <w:pStyle w:val="Arial11Bold"/>
              <w:rPr>
                <w:rFonts w:cs="Arial"/>
              </w:rPr>
            </w:pPr>
            <w:r w:rsidRPr="007E0B31">
              <w:rPr>
                <w:rFonts w:cs="Arial"/>
              </w:rPr>
              <w:t>Transmission Licence</w:t>
            </w:r>
          </w:p>
        </w:tc>
        <w:tc>
          <w:tcPr>
            <w:tcW w:w="6634" w:type="dxa"/>
            <w:gridSpan w:val="2"/>
          </w:tcPr>
          <w:p w14:paraId="5E9EC095" w14:textId="77777777" w:rsidR="006E351F" w:rsidRPr="007E0B31" w:rsidRDefault="006E351F" w:rsidP="006E351F">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6E351F" w:rsidRPr="007E0B31" w14:paraId="1F5A6A84" w14:textId="77777777" w:rsidTr="490DE6A8">
        <w:trPr>
          <w:cantSplit/>
        </w:trPr>
        <w:tc>
          <w:tcPr>
            <w:tcW w:w="2884" w:type="dxa"/>
          </w:tcPr>
          <w:p w14:paraId="7216E635" w14:textId="77777777" w:rsidR="006E351F" w:rsidRPr="007E0B31" w:rsidRDefault="006E351F" w:rsidP="006E351F">
            <w:pPr>
              <w:pStyle w:val="Arial11Bold"/>
              <w:rPr>
                <w:rFonts w:cs="Arial"/>
              </w:rPr>
            </w:pPr>
            <w:r w:rsidRPr="007E0B31">
              <w:rPr>
                <w:rFonts w:cs="Arial"/>
              </w:rPr>
              <w:t>Transmission Licensee</w:t>
            </w:r>
          </w:p>
        </w:tc>
        <w:tc>
          <w:tcPr>
            <w:tcW w:w="6634" w:type="dxa"/>
            <w:gridSpan w:val="2"/>
          </w:tcPr>
          <w:p w14:paraId="738A653A" w14:textId="745338B5" w:rsidR="006E351F" w:rsidRPr="007E0B31" w:rsidRDefault="006E351F" w:rsidP="006E351F">
            <w:pPr>
              <w:pStyle w:val="TableArial11"/>
              <w:rPr>
                <w:rFonts w:cs="Arial"/>
              </w:rPr>
            </w:pPr>
            <w:r w:rsidRPr="0066591B">
              <w:rPr>
                <w:rFonts w:cs="Arial"/>
                <w:b/>
              </w:rPr>
              <w:t>The Company</w:t>
            </w:r>
            <w:r>
              <w:rPr>
                <w:rFonts w:cs="Arial"/>
              </w:rPr>
              <w:t xml:space="preserve"> and a</w:t>
            </w:r>
            <w:r w:rsidRPr="007E0B31">
              <w:rPr>
                <w:rFonts w:cs="Arial"/>
              </w:rPr>
              <w:t xml:space="preserve">ny </w:t>
            </w:r>
            <w:r w:rsidRPr="007E0B31">
              <w:rPr>
                <w:rFonts w:cs="Arial"/>
                <w:b/>
              </w:rPr>
              <w:t>Onshore Transmission Licensee</w:t>
            </w:r>
            <w:r w:rsidRPr="007E0B31">
              <w:rPr>
                <w:rFonts w:cs="Arial"/>
              </w:rPr>
              <w:t xml:space="preserve"> or </w:t>
            </w:r>
            <w:r w:rsidRPr="007E0B31">
              <w:rPr>
                <w:rFonts w:cs="Arial"/>
                <w:b/>
              </w:rPr>
              <w:t>Offshore Transmission Licensee</w:t>
            </w:r>
            <w:r w:rsidRPr="00A87826">
              <w:rPr>
                <w:rFonts w:cs="Arial"/>
                <w:bCs/>
              </w:rPr>
              <w:t>.</w:t>
            </w:r>
            <w:r w:rsidRPr="007E0B31" w:rsidDel="00DB44E9">
              <w:rPr>
                <w:rFonts w:cs="Arial"/>
              </w:rPr>
              <w:t xml:space="preserve"> </w:t>
            </w:r>
          </w:p>
        </w:tc>
      </w:tr>
      <w:tr w:rsidR="006E351F" w:rsidRPr="007E0B31" w14:paraId="6ED18EA3" w14:textId="77777777" w:rsidTr="490DE6A8">
        <w:trPr>
          <w:cantSplit/>
        </w:trPr>
        <w:tc>
          <w:tcPr>
            <w:tcW w:w="2884" w:type="dxa"/>
          </w:tcPr>
          <w:p w14:paraId="6AB51AF3" w14:textId="77777777" w:rsidR="006E351F" w:rsidRPr="007E0B31" w:rsidRDefault="006E351F" w:rsidP="006E351F">
            <w:pPr>
              <w:pStyle w:val="Arial11Bold"/>
              <w:rPr>
                <w:rFonts w:cs="Arial"/>
              </w:rPr>
            </w:pPr>
            <w:r w:rsidRPr="007E0B31">
              <w:rPr>
                <w:rFonts w:cs="Arial"/>
              </w:rPr>
              <w:t>Transmission Site</w:t>
            </w:r>
          </w:p>
        </w:tc>
        <w:tc>
          <w:tcPr>
            <w:tcW w:w="6634" w:type="dxa"/>
            <w:gridSpan w:val="2"/>
          </w:tcPr>
          <w:p w14:paraId="307AB72A" w14:textId="46F51AFD" w:rsidR="006E351F" w:rsidRPr="007E0B31" w:rsidRDefault="006E351F" w:rsidP="006E351F">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6E351F" w:rsidRPr="007E0B31" w14:paraId="6581C4CA" w14:textId="77777777" w:rsidTr="490DE6A8">
        <w:trPr>
          <w:cantSplit/>
        </w:trPr>
        <w:tc>
          <w:tcPr>
            <w:tcW w:w="2884" w:type="dxa"/>
          </w:tcPr>
          <w:p w14:paraId="7859EEE2" w14:textId="77777777" w:rsidR="006E351F" w:rsidRPr="007E0B31" w:rsidRDefault="006E351F" w:rsidP="006E351F">
            <w:pPr>
              <w:pStyle w:val="Arial11Bold"/>
              <w:rPr>
                <w:rFonts w:cs="Arial"/>
              </w:rPr>
            </w:pPr>
            <w:r w:rsidRPr="007E0B31">
              <w:rPr>
                <w:rFonts w:cs="Arial"/>
              </w:rPr>
              <w:t>Transmission System</w:t>
            </w:r>
          </w:p>
        </w:tc>
        <w:tc>
          <w:tcPr>
            <w:tcW w:w="6634" w:type="dxa"/>
            <w:gridSpan w:val="2"/>
          </w:tcPr>
          <w:p w14:paraId="2D2E550E" w14:textId="77777777" w:rsidR="006E351F" w:rsidRPr="007E0B31" w:rsidRDefault="006E351F" w:rsidP="006E351F">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6E351F" w:rsidRPr="007E0B31" w14:paraId="6D673E45" w14:textId="77777777" w:rsidTr="490DE6A8">
        <w:trPr>
          <w:cantSplit/>
        </w:trPr>
        <w:tc>
          <w:tcPr>
            <w:tcW w:w="2884" w:type="dxa"/>
          </w:tcPr>
          <w:p w14:paraId="3E6756E5" w14:textId="77777777" w:rsidR="006E351F" w:rsidRPr="007E0B31" w:rsidRDefault="006E351F" w:rsidP="006E351F">
            <w:pPr>
              <w:pStyle w:val="Arial11Bold"/>
              <w:rPr>
                <w:rFonts w:cs="Arial"/>
              </w:rPr>
            </w:pPr>
            <w:r w:rsidRPr="007E0B31">
              <w:rPr>
                <w:rFonts w:cs="Arial"/>
              </w:rPr>
              <w:t>Turbine Time Constant</w:t>
            </w:r>
          </w:p>
        </w:tc>
        <w:tc>
          <w:tcPr>
            <w:tcW w:w="6634" w:type="dxa"/>
            <w:gridSpan w:val="2"/>
          </w:tcPr>
          <w:p w14:paraId="1D7D5D0B" w14:textId="77777777" w:rsidR="006E351F" w:rsidRPr="007E0B31" w:rsidRDefault="006E351F" w:rsidP="006E351F">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6E351F" w:rsidRPr="007E0B31" w14:paraId="69758B0F" w14:textId="77777777" w:rsidTr="490DE6A8">
        <w:trPr>
          <w:cantSplit/>
        </w:trPr>
        <w:tc>
          <w:tcPr>
            <w:tcW w:w="2884" w:type="dxa"/>
          </w:tcPr>
          <w:p w14:paraId="2CCCBDA7" w14:textId="77777777" w:rsidR="006E351F" w:rsidRPr="007E0B31" w:rsidRDefault="006E351F" w:rsidP="006E351F">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gridSpan w:val="2"/>
          </w:tcPr>
          <w:p w14:paraId="45946864" w14:textId="7F6B9525" w:rsidR="006E351F" w:rsidRPr="007E0B31" w:rsidRDefault="006E351F" w:rsidP="006E351F">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6E351F" w:rsidRPr="007E0B31" w14:paraId="617806BC" w14:textId="77777777" w:rsidTr="490DE6A8">
        <w:trPr>
          <w:cantSplit/>
        </w:trPr>
        <w:tc>
          <w:tcPr>
            <w:tcW w:w="2884" w:type="dxa"/>
          </w:tcPr>
          <w:p w14:paraId="5D64AA45" w14:textId="77777777" w:rsidR="006E351F" w:rsidRPr="007E0B31" w:rsidRDefault="006E351F" w:rsidP="006E351F">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gridSpan w:val="2"/>
          </w:tcPr>
          <w:p w14:paraId="79E50183" w14:textId="6C848A78" w:rsidR="006E351F" w:rsidRPr="007E0B31" w:rsidRDefault="006E351F" w:rsidP="006E351F">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6E351F" w:rsidRPr="007E0B31" w14:paraId="4DC46CF3" w14:textId="77777777" w:rsidTr="490DE6A8">
        <w:trPr>
          <w:cantSplit/>
        </w:trPr>
        <w:tc>
          <w:tcPr>
            <w:tcW w:w="2884" w:type="dxa"/>
          </w:tcPr>
          <w:p w14:paraId="54A735C9" w14:textId="77777777" w:rsidR="006E351F" w:rsidRPr="007E0B31" w:rsidRDefault="006E351F" w:rsidP="006E351F">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gridSpan w:val="2"/>
          </w:tcPr>
          <w:p w14:paraId="2DC7318B" w14:textId="73E93AA5" w:rsidR="006E351F" w:rsidRPr="007E0B31" w:rsidRDefault="006E351F" w:rsidP="006E351F">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6E351F" w:rsidRPr="007E0B31" w14:paraId="04971D97" w14:textId="77777777" w:rsidTr="490DE6A8">
        <w:trPr>
          <w:cantSplit/>
        </w:trPr>
        <w:tc>
          <w:tcPr>
            <w:tcW w:w="2884" w:type="dxa"/>
          </w:tcPr>
          <w:p w14:paraId="03947CC0" w14:textId="77777777" w:rsidR="006E351F" w:rsidRPr="007E0B31" w:rsidRDefault="006E351F" w:rsidP="006E351F">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gridSpan w:val="2"/>
          </w:tcPr>
          <w:p w14:paraId="72827663" w14:textId="4FF26CB6" w:rsidR="006E351F" w:rsidRPr="007E0B31" w:rsidRDefault="006E351F" w:rsidP="006E351F">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6E351F" w:rsidRPr="007E0B31" w:rsidRDefault="006E351F" w:rsidP="006E351F">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6E351F" w:rsidRPr="007E0B31" w:rsidRDefault="006E351F" w:rsidP="006E351F">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6E351F" w:rsidRPr="007E0B31" w14:paraId="23E68C54" w14:textId="77777777" w:rsidTr="490DE6A8">
        <w:trPr>
          <w:cantSplit/>
        </w:trPr>
        <w:tc>
          <w:tcPr>
            <w:tcW w:w="2884" w:type="dxa"/>
          </w:tcPr>
          <w:p w14:paraId="3456D5FD" w14:textId="77777777" w:rsidR="006E351F" w:rsidRPr="007E0B31" w:rsidRDefault="006E351F" w:rsidP="006E351F">
            <w:pPr>
              <w:pStyle w:val="Arial11Bold"/>
              <w:rPr>
                <w:rFonts w:cs="Arial"/>
              </w:rPr>
            </w:pPr>
            <w:r w:rsidRPr="007E0B31">
              <w:rPr>
                <w:rFonts w:cs="Arial"/>
              </w:rPr>
              <w:t>Unbalanced Load</w:t>
            </w:r>
          </w:p>
        </w:tc>
        <w:tc>
          <w:tcPr>
            <w:tcW w:w="6634" w:type="dxa"/>
            <w:gridSpan w:val="2"/>
          </w:tcPr>
          <w:p w14:paraId="025C243B" w14:textId="77777777" w:rsidR="006E351F" w:rsidRPr="007E0B31" w:rsidRDefault="006E351F" w:rsidP="006E351F">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6E351F" w:rsidRPr="007E0B31" w14:paraId="6D642429" w14:textId="77777777" w:rsidTr="490DE6A8">
        <w:trPr>
          <w:cantSplit/>
        </w:trPr>
        <w:tc>
          <w:tcPr>
            <w:tcW w:w="2884" w:type="dxa"/>
          </w:tcPr>
          <w:p w14:paraId="5EA24264" w14:textId="77777777" w:rsidR="006E351F" w:rsidRPr="007E0B31" w:rsidRDefault="006E351F" w:rsidP="006E351F">
            <w:pPr>
              <w:pStyle w:val="Arial11Bold"/>
              <w:rPr>
                <w:rFonts w:cs="Arial"/>
              </w:rPr>
            </w:pPr>
            <w:r w:rsidRPr="007E0B31">
              <w:rPr>
                <w:rFonts w:cs="Arial"/>
              </w:rPr>
              <w:t>Under-excitation Limiter</w:t>
            </w:r>
          </w:p>
        </w:tc>
        <w:tc>
          <w:tcPr>
            <w:tcW w:w="6634" w:type="dxa"/>
            <w:gridSpan w:val="2"/>
          </w:tcPr>
          <w:p w14:paraId="11D9D8F0" w14:textId="73B80FD9" w:rsidR="006E351F" w:rsidRPr="007E0B31" w:rsidRDefault="006E351F" w:rsidP="006E351F">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6E351F" w:rsidRPr="007E0B31" w14:paraId="0050BCB9" w14:textId="77777777" w:rsidTr="490DE6A8">
        <w:trPr>
          <w:cantSplit/>
        </w:trPr>
        <w:tc>
          <w:tcPr>
            <w:tcW w:w="2884" w:type="dxa"/>
          </w:tcPr>
          <w:p w14:paraId="35CC22D8" w14:textId="77777777" w:rsidR="006E351F" w:rsidRPr="007E0B31" w:rsidRDefault="006E351F" w:rsidP="006E351F">
            <w:pPr>
              <w:pStyle w:val="Arial11Bold"/>
              <w:rPr>
                <w:rFonts w:cs="Arial"/>
              </w:rPr>
            </w:pPr>
            <w:r w:rsidRPr="007E0B31">
              <w:rPr>
                <w:rFonts w:cs="Arial"/>
              </w:rPr>
              <w:t>Under Frequency Relay</w:t>
            </w:r>
          </w:p>
        </w:tc>
        <w:tc>
          <w:tcPr>
            <w:tcW w:w="6634" w:type="dxa"/>
            <w:gridSpan w:val="2"/>
          </w:tcPr>
          <w:p w14:paraId="73618C50" w14:textId="77777777" w:rsidR="006E351F" w:rsidRPr="007E0B31" w:rsidRDefault="006E351F" w:rsidP="006E351F">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6E351F" w:rsidRPr="007E0B31" w14:paraId="38841ED8" w14:textId="77777777" w:rsidTr="490DE6A8">
        <w:trPr>
          <w:cantSplit/>
        </w:trPr>
        <w:tc>
          <w:tcPr>
            <w:tcW w:w="2884" w:type="dxa"/>
          </w:tcPr>
          <w:p w14:paraId="3464A8CD" w14:textId="77777777" w:rsidR="006E351F" w:rsidRPr="007E0B31" w:rsidRDefault="006E351F" w:rsidP="006E351F">
            <w:pPr>
              <w:pStyle w:val="Arial11Bold"/>
              <w:rPr>
                <w:rFonts w:cs="Arial"/>
              </w:rPr>
            </w:pPr>
            <w:r w:rsidRPr="007E0B31">
              <w:rPr>
                <w:rFonts w:cs="Arial"/>
              </w:rPr>
              <w:t>Unit Board</w:t>
            </w:r>
          </w:p>
        </w:tc>
        <w:tc>
          <w:tcPr>
            <w:tcW w:w="6634" w:type="dxa"/>
            <w:gridSpan w:val="2"/>
          </w:tcPr>
          <w:p w14:paraId="14AC7EAB" w14:textId="77777777" w:rsidR="006E351F" w:rsidRPr="007E0B31" w:rsidRDefault="006E351F" w:rsidP="006E351F">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6E351F" w:rsidRPr="007E0B31" w14:paraId="50BA31C8" w14:textId="77777777" w:rsidTr="490DE6A8">
        <w:trPr>
          <w:cantSplit/>
        </w:trPr>
        <w:tc>
          <w:tcPr>
            <w:tcW w:w="2884" w:type="dxa"/>
          </w:tcPr>
          <w:p w14:paraId="3FA00B34" w14:textId="77777777" w:rsidR="006E351F" w:rsidRPr="007E0B31" w:rsidRDefault="006E351F" w:rsidP="006E351F">
            <w:pPr>
              <w:pStyle w:val="Arial11Bold"/>
              <w:rPr>
                <w:rFonts w:cs="Arial"/>
              </w:rPr>
            </w:pPr>
            <w:r w:rsidRPr="007E0B31">
              <w:rPr>
                <w:rFonts w:cs="Arial"/>
              </w:rPr>
              <w:t>Unit Transformer</w:t>
            </w:r>
          </w:p>
        </w:tc>
        <w:tc>
          <w:tcPr>
            <w:tcW w:w="6634" w:type="dxa"/>
            <w:gridSpan w:val="2"/>
          </w:tcPr>
          <w:p w14:paraId="79DA8F59" w14:textId="7744E723" w:rsidR="006E351F" w:rsidRPr="007E0B31" w:rsidRDefault="006E351F" w:rsidP="006E351F">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6E351F" w:rsidRPr="007E0B31" w14:paraId="423C36C8" w14:textId="77777777" w:rsidTr="490DE6A8">
        <w:trPr>
          <w:cantSplit/>
        </w:trPr>
        <w:tc>
          <w:tcPr>
            <w:tcW w:w="2884" w:type="dxa"/>
          </w:tcPr>
          <w:p w14:paraId="1214A797" w14:textId="77777777" w:rsidR="006E351F" w:rsidRPr="007E0B31" w:rsidRDefault="006E351F" w:rsidP="006E351F">
            <w:pPr>
              <w:pStyle w:val="Arial11Bold"/>
              <w:rPr>
                <w:rFonts w:cs="Arial"/>
              </w:rPr>
            </w:pPr>
            <w:r w:rsidRPr="007E0B31">
              <w:rPr>
                <w:rFonts w:cs="Arial"/>
              </w:rPr>
              <w:t>Unit Load Controller Response Time Constant</w:t>
            </w:r>
          </w:p>
        </w:tc>
        <w:tc>
          <w:tcPr>
            <w:tcW w:w="6634" w:type="dxa"/>
            <w:gridSpan w:val="2"/>
          </w:tcPr>
          <w:p w14:paraId="3D6E0ED8" w14:textId="77777777" w:rsidR="006E351F" w:rsidRPr="007E0B31" w:rsidRDefault="006E351F" w:rsidP="006E351F">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6E351F" w:rsidRPr="007E0B31" w14:paraId="720B1B79" w14:textId="77777777" w:rsidTr="490DE6A8">
        <w:trPr>
          <w:cantSplit/>
        </w:trPr>
        <w:tc>
          <w:tcPr>
            <w:tcW w:w="2884" w:type="dxa"/>
          </w:tcPr>
          <w:p w14:paraId="1B0E66FB" w14:textId="4F0E4CAC" w:rsidR="006E351F" w:rsidRPr="007E0B31" w:rsidRDefault="006E351F" w:rsidP="006E351F">
            <w:pPr>
              <w:pStyle w:val="Arial11Bold"/>
              <w:rPr>
                <w:rFonts w:cs="Arial"/>
              </w:rPr>
            </w:pPr>
            <w:bookmarkStart w:id="55" w:name="_DV_C47"/>
            <w:r w:rsidRPr="007E0B31">
              <w:rPr>
                <w:rFonts w:cs="Arial"/>
              </w:rPr>
              <w:t>Unresolved Issues</w:t>
            </w:r>
            <w:bookmarkEnd w:id="55"/>
          </w:p>
        </w:tc>
        <w:tc>
          <w:tcPr>
            <w:tcW w:w="6634" w:type="dxa"/>
            <w:gridSpan w:val="2"/>
          </w:tcPr>
          <w:p w14:paraId="12917A3C" w14:textId="564B64BE" w:rsidR="006E351F" w:rsidRPr="007E0B31" w:rsidRDefault="006E351F" w:rsidP="006E351F">
            <w:pPr>
              <w:pStyle w:val="TableArial11"/>
              <w:rPr>
                <w:rFonts w:cs="Arial"/>
              </w:rPr>
            </w:pPr>
            <w:bookmarkStart w:id="56"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56"/>
          </w:p>
        </w:tc>
      </w:tr>
      <w:tr w:rsidR="006E351F" w:rsidRPr="007E0B31" w14:paraId="4EF10D55" w14:textId="77777777" w:rsidTr="490DE6A8">
        <w:trPr>
          <w:cantSplit/>
        </w:trPr>
        <w:tc>
          <w:tcPr>
            <w:tcW w:w="2884" w:type="dxa"/>
          </w:tcPr>
          <w:p w14:paraId="2F29DC55" w14:textId="77777777" w:rsidR="006E351F" w:rsidRPr="007E0B31" w:rsidRDefault="006E351F" w:rsidP="006E351F">
            <w:pPr>
              <w:pStyle w:val="Arial11Bold"/>
              <w:rPr>
                <w:rFonts w:cs="Arial"/>
              </w:rPr>
            </w:pPr>
            <w:r w:rsidRPr="007E0B31">
              <w:rPr>
                <w:rFonts w:cs="Arial"/>
              </w:rPr>
              <w:t>Urgent Modification</w:t>
            </w:r>
          </w:p>
        </w:tc>
        <w:tc>
          <w:tcPr>
            <w:tcW w:w="6634" w:type="dxa"/>
            <w:gridSpan w:val="2"/>
          </w:tcPr>
          <w:p w14:paraId="73F66797" w14:textId="77777777" w:rsidR="006E351F" w:rsidRPr="007E0B31" w:rsidRDefault="006E351F" w:rsidP="006E351F">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6E351F" w:rsidRPr="007E0B31" w14:paraId="0EBC8358" w14:textId="77777777" w:rsidTr="490DE6A8">
        <w:trPr>
          <w:cantSplit/>
        </w:trPr>
        <w:tc>
          <w:tcPr>
            <w:tcW w:w="2884" w:type="dxa"/>
          </w:tcPr>
          <w:p w14:paraId="10994AED" w14:textId="77777777" w:rsidR="006E351F" w:rsidRPr="007E0B31" w:rsidRDefault="006E351F" w:rsidP="006E351F">
            <w:pPr>
              <w:pStyle w:val="Arial11Bold"/>
              <w:rPr>
                <w:rFonts w:cs="Arial"/>
              </w:rPr>
            </w:pPr>
            <w:r w:rsidRPr="007E0B31">
              <w:rPr>
                <w:rFonts w:cs="Arial"/>
              </w:rPr>
              <w:t>User</w:t>
            </w:r>
          </w:p>
        </w:tc>
        <w:tc>
          <w:tcPr>
            <w:tcW w:w="6634" w:type="dxa"/>
            <w:gridSpan w:val="2"/>
          </w:tcPr>
          <w:p w14:paraId="63DC1FCA" w14:textId="70173463" w:rsidR="006E351F" w:rsidRPr="007E0B31" w:rsidRDefault="006E351F" w:rsidP="006E351F">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6E351F" w:rsidRPr="007E0B31" w14:paraId="1F55286A" w14:textId="77777777" w:rsidTr="490DE6A8">
        <w:trPr>
          <w:cantSplit/>
        </w:trPr>
        <w:tc>
          <w:tcPr>
            <w:tcW w:w="2884" w:type="dxa"/>
          </w:tcPr>
          <w:p w14:paraId="71077D37" w14:textId="33CFD5CB" w:rsidR="006E351F" w:rsidRPr="007E0B31" w:rsidRDefault="006E351F" w:rsidP="006E351F">
            <w:pPr>
              <w:pStyle w:val="Arial11Bold"/>
              <w:rPr>
                <w:rFonts w:cs="Arial"/>
                <w:u w:val="single"/>
              </w:rPr>
            </w:pPr>
            <w:bookmarkStart w:id="57" w:name="_DV_C49"/>
            <w:r w:rsidRPr="007E0B31">
              <w:rPr>
                <w:rFonts w:cs="Arial"/>
              </w:rPr>
              <w:t>User Data File Structure</w:t>
            </w:r>
            <w:bookmarkEnd w:id="57"/>
          </w:p>
        </w:tc>
        <w:tc>
          <w:tcPr>
            <w:tcW w:w="6634" w:type="dxa"/>
            <w:gridSpan w:val="2"/>
          </w:tcPr>
          <w:p w14:paraId="475B944D" w14:textId="77258ADD" w:rsidR="006E351F" w:rsidRPr="007E0B31" w:rsidRDefault="006E351F" w:rsidP="006E351F">
            <w:pPr>
              <w:pStyle w:val="TableArial11"/>
              <w:rPr>
                <w:rFonts w:cs="Arial"/>
              </w:rPr>
            </w:pPr>
            <w:bookmarkStart w:id="58"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58"/>
          </w:p>
        </w:tc>
      </w:tr>
      <w:tr w:rsidR="006E351F" w:rsidRPr="007E0B31" w14:paraId="24C40449" w14:textId="77777777" w:rsidTr="490DE6A8">
        <w:trPr>
          <w:cantSplit/>
        </w:trPr>
        <w:tc>
          <w:tcPr>
            <w:tcW w:w="2884" w:type="dxa"/>
          </w:tcPr>
          <w:p w14:paraId="20FC2734" w14:textId="77777777" w:rsidR="006E351F" w:rsidRPr="007E0B31" w:rsidRDefault="006E351F" w:rsidP="006E351F">
            <w:pPr>
              <w:pStyle w:val="Arial11Bold"/>
              <w:rPr>
                <w:rFonts w:cs="Arial"/>
              </w:rPr>
            </w:pPr>
            <w:r w:rsidRPr="007E0B31">
              <w:rPr>
                <w:rFonts w:cs="Arial"/>
              </w:rPr>
              <w:t>User Development</w:t>
            </w:r>
          </w:p>
        </w:tc>
        <w:tc>
          <w:tcPr>
            <w:tcW w:w="6634" w:type="dxa"/>
            <w:gridSpan w:val="2"/>
          </w:tcPr>
          <w:p w14:paraId="0478AE51" w14:textId="77777777" w:rsidR="006E351F" w:rsidRPr="007E0B31" w:rsidRDefault="006E351F" w:rsidP="006E351F">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6E351F" w:rsidRPr="007E0B31" w14:paraId="3332ECCB" w14:textId="77777777" w:rsidTr="490DE6A8">
        <w:trPr>
          <w:cantSplit/>
        </w:trPr>
        <w:tc>
          <w:tcPr>
            <w:tcW w:w="2884" w:type="dxa"/>
          </w:tcPr>
          <w:p w14:paraId="0EE53A77" w14:textId="02AE4348" w:rsidR="006E351F" w:rsidRPr="007E0B31" w:rsidRDefault="006E351F" w:rsidP="006E351F">
            <w:pPr>
              <w:pStyle w:val="Arial11Bold"/>
              <w:rPr>
                <w:rFonts w:cs="Arial"/>
              </w:rPr>
            </w:pPr>
            <w:bookmarkStart w:id="59" w:name="_DV_C51"/>
            <w:r w:rsidRPr="007E0B31">
              <w:rPr>
                <w:rFonts w:cs="Arial"/>
              </w:rPr>
              <w:t>User Self Certification of Compliance</w:t>
            </w:r>
            <w:bookmarkEnd w:id="59"/>
          </w:p>
        </w:tc>
        <w:tc>
          <w:tcPr>
            <w:tcW w:w="6634" w:type="dxa"/>
            <w:gridSpan w:val="2"/>
          </w:tcPr>
          <w:p w14:paraId="0B00A7D2" w14:textId="77777777" w:rsidR="006E351F" w:rsidRPr="007E0B31" w:rsidRDefault="006E351F" w:rsidP="006E351F">
            <w:pPr>
              <w:pStyle w:val="TableArial11"/>
              <w:rPr>
                <w:rFonts w:cs="Arial"/>
              </w:rPr>
            </w:pPr>
            <w:bookmarkStart w:id="60" w:name="_DV_C52"/>
            <w:r w:rsidRPr="007E0B31">
              <w:rPr>
                <w:rFonts w:cs="Arial"/>
              </w:rPr>
              <w:t>A certificate, in the form attached at CP.A.2</w:t>
            </w:r>
            <w:bookmarkStart w:id="61" w:name="_DV_C53"/>
            <w:bookmarkEnd w:id="60"/>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62" w:name="_DV_C56"/>
            <w:bookmarkEnd w:id="61"/>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62"/>
          </w:p>
        </w:tc>
      </w:tr>
      <w:tr w:rsidR="006E351F" w:rsidRPr="007E0B31" w14:paraId="1875D733" w14:textId="77777777" w:rsidTr="490DE6A8">
        <w:trPr>
          <w:cantSplit/>
        </w:trPr>
        <w:tc>
          <w:tcPr>
            <w:tcW w:w="2884" w:type="dxa"/>
          </w:tcPr>
          <w:p w14:paraId="43B308DA" w14:textId="77777777" w:rsidR="006E351F" w:rsidRPr="007E0B31" w:rsidRDefault="006E351F" w:rsidP="006E351F">
            <w:pPr>
              <w:pStyle w:val="Arial11Bold"/>
              <w:rPr>
                <w:rFonts w:cs="Arial"/>
              </w:rPr>
            </w:pPr>
            <w:r w:rsidRPr="007E0B31">
              <w:rPr>
                <w:rFonts w:cs="Arial"/>
              </w:rPr>
              <w:t>User Site</w:t>
            </w:r>
          </w:p>
        </w:tc>
        <w:tc>
          <w:tcPr>
            <w:tcW w:w="6634" w:type="dxa"/>
            <w:gridSpan w:val="2"/>
          </w:tcPr>
          <w:p w14:paraId="0B24A90C" w14:textId="7ABB869F" w:rsidR="006E351F" w:rsidRPr="007E0B31" w:rsidRDefault="006E351F" w:rsidP="006E351F">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6E351F" w:rsidRPr="007E0B31" w14:paraId="12D3AE6B" w14:textId="77777777" w:rsidTr="490DE6A8">
        <w:trPr>
          <w:cantSplit/>
        </w:trPr>
        <w:tc>
          <w:tcPr>
            <w:tcW w:w="2884" w:type="dxa"/>
          </w:tcPr>
          <w:p w14:paraId="7BCD8EF3" w14:textId="77777777" w:rsidR="006E351F" w:rsidRPr="007E0B31" w:rsidRDefault="006E351F" w:rsidP="006E351F">
            <w:pPr>
              <w:pStyle w:val="Arial11Bold"/>
              <w:rPr>
                <w:rFonts w:cs="Arial"/>
              </w:rPr>
            </w:pPr>
            <w:r w:rsidRPr="007E0B31">
              <w:rPr>
                <w:rFonts w:cs="Arial"/>
              </w:rPr>
              <w:t>User System</w:t>
            </w:r>
          </w:p>
        </w:tc>
        <w:tc>
          <w:tcPr>
            <w:tcW w:w="6634" w:type="dxa"/>
            <w:gridSpan w:val="2"/>
          </w:tcPr>
          <w:p w14:paraId="17F1EECD" w14:textId="77777777" w:rsidR="006E351F" w:rsidRPr="007E0B31" w:rsidRDefault="006E351F" w:rsidP="006E351F">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6E351F" w:rsidRPr="007E0B31" w:rsidRDefault="006E351F" w:rsidP="006E351F">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6E351F" w:rsidRPr="007E0B31" w:rsidRDefault="006E351F" w:rsidP="006E351F">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6E351F" w:rsidRPr="007E0B31" w:rsidRDefault="006E351F" w:rsidP="006E351F">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6E351F" w:rsidRPr="007E0B31" w:rsidRDefault="006E351F" w:rsidP="006E351F">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6E351F" w:rsidRPr="007E0B31" w:rsidRDefault="006E351F" w:rsidP="006E351F">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6E351F" w:rsidRPr="007E0B31" w:rsidRDefault="006E351F" w:rsidP="006E351F">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6E351F" w:rsidRPr="007E0B31" w:rsidRDefault="006E351F" w:rsidP="006E351F">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6E351F" w:rsidRPr="007E0B31" w14:paraId="2DEDB843" w14:textId="77777777" w:rsidTr="490DE6A8">
        <w:trPr>
          <w:cantSplit/>
        </w:trPr>
        <w:tc>
          <w:tcPr>
            <w:tcW w:w="2884" w:type="dxa"/>
          </w:tcPr>
          <w:p w14:paraId="5DD6FE55" w14:textId="77777777" w:rsidR="006E351F" w:rsidRPr="007E0B31" w:rsidRDefault="006E351F" w:rsidP="006E351F">
            <w:pPr>
              <w:pStyle w:val="Arial11Bold"/>
              <w:rPr>
                <w:rFonts w:cs="Arial"/>
              </w:rPr>
            </w:pPr>
            <w:r w:rsidRPr="007E0B31">
              <w:rPr>
                <w:rFonts w:cs="Arial"/>
              </w:rPr>
              <w:t>User System Entry Point</w:t>
            </w:r>
          </w:p>
        </w:tc>
        <w:tc>
          <w:tcPr>
            <w:tcW w:w="6634" w:type="dxa"/>
            <w:gridSpan w:val="2"/>
          </w:tcPr>
          <w:p w14:paraId="6382FA56" w14:textId="266D53CF" w:rsidR="006E351F" w:rsidRDefault="006E351F" w:rsidP="006E351F">
            <w:pPr>
              <w:pStyle w:val="TableArial11"/>
              <w:rPr>
                <w:rFonts w:cs="Arial"/>
              </w:rPr>
            </w:pPr>
            <w:r w:rsidRPr="007E0B31">
              <w:rPr>
                <w:rFonts w:cs="Arial"/>
              </w:rPr>
              <w:t>A point at which</w:t>
            </w:r>
            <w:r>
              <w:rPr>
                <w:rFonts w:cs="Arial"/>
              </w:rPr>
              <w:t>;</w:t>
            </w:r>
          </w:p>
          <w:p w14:paraId="08877A38" w14:textId="4B34FA20" w:rsidR="006E351F" w:rsidRDefault="006E351F" w:rsidP="006E351F">
            <w:pPr>
              <w:pStyle w:val="TableArial11"/>
              <w:ind w:left="440"/>
              <w:rPr>
                <w:rFonts w:cs="Arial"/>
              </w:rPr>
            </w:pPr>
            <w:r w:rsidRPr="00D6712D">
              <w:rPr>
                <w:rFonts w:cs="Arial"/>
                <w:bCs/>
              </w:rPr>
              <w:t>a</w:t>
            </w:r>
            <w:r w:rsidRPr="002A73E9">
              <w:rPr>
                <w:b/>
              </w:rPr>
              <w:t xml:space="preserve"> </w:t>
            </w:r>
            <w:r w:rsidRPr="007E0B31">
              <w:rPr>
                <w:rFonts w:cs="Arial"/>
                <w:b/>
              </w:rPr>
              <w:t>Power Generating Module</w:t>
            </w:r>
            <w:r w:rsidRPr="007E0B31">
              <w:rPr>
                <w:rFonts w:cs="Arial"/>
              </w:rPr>
              <w:t>,</w:t>
            </w:r>
            <w:r w:rsidRPr="00D9732F">
              <w:rPr>
                <w:rFonts w:cs="Arial"/>
                <w:bCs/>
              </w:rPr>
              <w:t>; or</w:t>
            </w:r>
            <w:r w:rsidRPr="007E0B31">
              <w:rPr>
                <w:rFonts w:cs="Arial"/>
              </w:rPr>
              <w:t xml:space="preserve"> </w:t>
            </w:r>
          </w:p>
          <w:p w14:paraId="4FA3893D" w14:textId="7C3E8DBA" w:rsidR="006E351F" w:rsidRDefault="006E351F" w:rsidP="006E351F">
            <w:pPr>
              <w:pStyle w:val="TableArial11"/>
              <w:ind w:left="440"/>
              <w:rPr>
                <w:rFonts w:cs="Arial"/>
              </w:rPr>
            </w:pPr>
            <w:r w:rsidRPr="00D6712D">
              <w:rPr>
                <w:rFonts w:cs="Arial"/>
                <w:bCs/>
              </w:rPr>
              <w:t>a</w:t>
            </w:r>
            <w:r w:rsidRPr="002A73E9">
              <w:rPr>
                <w:b/>
              </w:rPr>
              <w:t xml:space="preserve"> </w:t>
            </w:r>
            <w:r w:rsidRPr="007E0B31">
              <w:rPr>
                <w:rFonts w:cs="Arial"/>
                <w:b/>
              </w:rPr>
              <w:t>Generating Unit</w:t>
            </w:r>
            <w:r w:rsidRPr="007E0B31">
              <w:rPr>
                <w:rFonts w:cs="Arial"/>
              </w:rPr>
              <w:t xml:space="preserve">, </w:t>
            </w:r>
            <w:r w:rsidRPr="00D9732F">
              <w:rPr>
                <w:rFonts w:cs="Arial"/>
                <w:bCs/>
              </w:rPr>
              <w:t>; or</w:t>
            </w:r>
            <w:r w:rsidRPr="007E0B31">
              <w:rPr>
                <w:rFonts w:cs="Arial"/>
              </w:rPr>
              <w:t>,</w:t>
            </w:r>
          </w:p>
          <w:p w14:paraId="72C2BD5F" w14:textId="4A6C73DE" w:rsidR="006E351F" w:rsidRDefault="006E351F" w:rsidP="006E351F">
            <w:pPr>
              <w:pStyle w:val="TableArial11"/>
              <w:ind w:left="440"/>
              <w:rPr>
                <w:rFonts w:cs="Arial"/>
              </w:rPr>
            </w:pPr>
            <w:r w:rsidRPr="007E0B31">
              <w:rPr>
                <w:rFonts w:cs="Arial"/>
              </w:rPr>
              <w:t xml:space="preserve">a </w:t>
            </w:r>
            <w:r w:rsidRPr="007E0B31">
              <w:rPr>
                <w:rFonts w:cs="Arial"/>
                <w:b/>
              </w:rPr>
              <w:t>CCGT Module</w:t>
            </w:r>
            <w:r w:rsidRPr="00D9732F">
              <w:rPr>
                <w:rFonts w:cs="Arial"/>
                <w:bCs/>
              </w:rPr>
              <w:t>;</w:t>
            </w:r>
            <w:r w:rsidRPr="007E0B31">
              <w:rPr>
                <w:rFonts w:cs="Arial"/>
              </w:rPr>
              <w:t xml:space="preserve">or </w:t>
            </w:r>
          </w:p>
          <w:p w14:paraId="327A4C78" w14:textId="77777777" w:rsidR="006E351F" w:rsidRDefault="006E351F" w:rsidP="006E351F">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6E351F" w:rsidRDefault="006E351F" w:rsidP="006E351F">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6E351F" w:rsidRDefault="006E351F" w:rsidP="006E351F">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6E351F" w:rsidRDefault="006E351F" w:rsidP="006E351F">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6E351F" w:rsidRDefault="006E351F" w:rsidP="006E351F">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6E351F" w:rsidRPr="002A73E9" w:rsidRDefault="006E351F" w:rsidP="006E351F">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6E351F" w:rsidRPr="007E0B31" w14:paraId="71382D54" w14:textId="77777777" w:rsidTr="490DE6A8">
        <w:trPr>
          <w:cantSplit/>
        </w:trPr>
        <w:tc>
          <w:tcPr>
            <w:tcW w:w="2884" w:type="dxa"/>
          </w:tcPr>
          <w:p w14:paraId="648F4727" w14:textId="0C0E36FB" w:rsidR="006E351F" w:rsidRPr="003A2637" w:rsidRDefault="006E351F" w:rsidP="006E351F">
            <w:pPr>
              <w:pStyle w:val="Arial11Bold"/>
            </w:pPr>
            <w:r w:rsidRPr="003A2637">
              <w:t>Virtual Lead Party</w:t>
            </w:r>
          </w:p>
        </w:tc>
        <w:tc>
          <w:tcPr>
            <w:tcW w:w="6634" w:type="dxa"/>
            <w:gridSpan w:val="2"/>
          </w:tcPr>
          <w:p w14:paraId="67A99EA6" w14:textId="583435A8" w:rsidR="006E351F" w:rsidRPr="003A2637" w:rsidRDefault="006E351F" w:rsidP="006E351F">
            <w:pPr>
              <w:pStyle w:val="TableArial11"/>
            </w:pPr>
            <w:r w:rsidRPr="003A2637">
              <w:t xml:space="preserve">As defined in the </w:t>
            </w:r>
            <w:r w:rsidRPr="003A2637">
              <w:rPr>
                <w:b/>
              </w:rPr>
              <w:t>BSC</w:t>
            </w:r>
            <w:r w:rsidRPr="003A2637">
              <w:t>.</w:t>
            </w:r>
          </w:p>
        </w:tc>
      </w:tr>
      <w:tr w:rsidR="006E351F" w:rsidRPr="00C45ED9" w14:paraId="2DBF5F7B" w14:textId="77777777" w:rsidTr="490DE6A8">
        <w:trPr>
          <w:cantSplit/>
        </w:trPr>
        <w:tc>
          <w:tcPr>
            <w:tcW w:w="2884" w:type="dxa"/>
          </w:tcPr>
          <w:p w14:paraId="70F12CA8" w14:textId="3CBA11F6" w:rsidR="006E351F" w:rsidRPr="00C45ED9" w:rsidRDefault="006E351F" w:rsidP="006E351F">
            <w:pPr>
              <w:pStyle w:val="Arial11Bold"/>
              <w:rPr>
                <w:rFonts w:cs="Arial"/>
              </w:rPr>
            </w:pPr>
            <w:r w:rsidRPr="002510FF">
              <w:rPr>
                <w:rFonts w:cs="Arial"/>
              </w:rPr>
              <w:t>Voltage Jump Reactive Power</w:t>
            </w:r>
          </w:p>
        </w:tc>
        <w:tc>
          <w:tcPr>
            <w:tcW w:w="6634" w:type="dxa"/>
            <w:gridSpan w:val="2"/>
          </w:tcPr>
          <w:p w14:paraId="494FF092" w14:textId="77777777" w:rsidR="006E351F" w:rsidRPr="002510FF" w:rsidRDefault="006E351F" w:rsidP="006E351F">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6E351F" w:rsidRPr="002510FF" w:rsidRDefault="006E351F" w:rsidP="006E351F">
            <w:pPr>
              <w:pStyle w:val="Default"/>
              <w:jc w:val="both"/>
              <w:rPr>
                <w:color w:val="auto"/>
                <w:sz w:val="20"/>
                <w:szCs w:val="20"/>
              </w:rPr>
            </w:pPr>
          </w:p>
          <w:p w14:paraId="6F4B105B" w14:textId="40F71B72" w:rsidR="006E351F" w:rsidRPr="00C45ED9" w:rsidRDefault="006E351F" w:rsidP="006E351F">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6E351F" w:rsidRPr="007E0B31" w14:paraId="28BB7E6E" w14:textId="77777777" w:rsidTr="490DE6A8">
        <w:trPr>
          <w:cantSplit/>
        </w:trPr>
        <w:tc>
          <w:tcPr>
            <w:tcW w:w="2884" w:type="dxa"/>
          </w:tcPr>
          <w:p w14:paraId="13C29FC9" w14:textId="77777777" w:rsidR="006E351F" w:rsidRPr="007E0B31" w:rsidRDefault="006E351F" w:rsidP="006E351F">
            <w:pPr>
              <w:pStyle w:val="Arial11Bold"/>
              <w:rPr>
                <w:rFonts w:cs="Arial"/>
              </w:rPr>
            </w:pPr>
            <w:r w:rsidRPr="007E0B31">
              <w:rPr>
                <w:rFonts w:cs="Arial"/>
              </w:rPr>
              <w:t>Water Time Constant</w:t>
            </w:r>
          </w:p>
        </w:tc>
        <w:tc>
          <w:tcPr>
            <w:tcW w:w="6634" w:type="dxa"/>
            <w:gridSpan w:val="2"/>
          </w:tcPr>
          <w:p w14:paraId="2C789366" w14:textId="77777777" w:rsidR="006E351F" w:rsidRPr="007E0B31" w:rsidRDefault="006E351F" w:rsidP="006E351F">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6E351F" w:rsidRPr="007E0B31" w14:paraId="10B4E60E" w14:textId="77777777" w:rsidTr="490DE6A8">
        <w:trPr>
          <w:cantSplit/>
        </w:trPr>
        <w:tc>
          <w:tcPr>
            <w:tcW w:w="2884" w:type="dxa"/>
          </w:tcPr>
          <w:p w14:paraId="3BEE1BA7" w14:textId="77777777" w:rsidR="006E351F" w:rsidRPr="007E0B31" w:rsidRDefault="006E351F" w:rsidP="006E351F">
            <w:pPr>
              <w:pStyle w:val="Arial11Bold"/>
              <w:rPr>
                <w:rFonts w:cs="Arial"/>
              </w:rPr>
            </w:pPr>
            <w:r w:rsidRPr="007E0B31">
              <w:rPr>
                <w:rFonts w:cs="Arial"/>
              </w:rPr>
              <w:t>Website</w:t>
            </w:r>
          </w:p>
        </w:tc>
        <w:tc>
          <w:tcPr>
            <w:tcW w:w="6634" w:type="dxa"/>
            <w:gridSpan w:val="2"/>
          </w:tcPr>
          <w:p w14:paraId="38A79967" w14:textId="68B9F503" w:rsidR="006E351F" w:rsidRPr="007E0B31" w:rsidRDefault="006E351F" w:rsidP="006E351F">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6E351F" w:rsidRPr="007E0B31" w14:paraId="16BFB7FB" w14:textId="77777777" w:rsidTr="490DE6A8">
        <w:trPr>
          <w:cantSplit/>
        </w:trPr>
        <w:tc>
          <w:tcPr>
            <w:tcW w:w="2884" w:type="dxa"/>
          </w:tcPr>
          <w:p w14:paraId="06EA4E34" w14:textId="77777777" w:rsidR="006E351F" w:rsidRPr="007E0B31" w:rsidRDefault="006E351F" w:rsidP="006E351F">
            <w:pPr>
              <w:pStyle w:val="Arial11Bold"/>
              <w:rPr>
                <w:rFonts w:cs="Arial"/>
              </w:rPr>
            </w:pPr>
            <w:r w:rsidRPr="007E0B31">
              <w:rPr>
                <w:rFonts w:cs="Arial"/>
              </w:rPr>
              <w:t>Weekly ACS Conditions</w:t>
            </w:r>
          </w:p>
        </w:tc>
        <w:tc>
          <w:tcPr>
            <w:tcW w:w="6634" w:type="dxa"/>
            <w:gridSpan w:val="2"/>
          </w:tcPr>
          <w:p w14:paraId="65C6CD52" w14:textId="77777777" w:rsidR="006E351F" w:rsidRPr="007E0B31" w:rsidRDefault="006E351F" w:rsidP="006E351F">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6E351F" w:rsidRPr="007E0B31" w14:paraId="52CA6CC1" w14:textId="77777777" w:rsidTr="490DE6A8">
        <w:trPr>
          <w:cantSplit/>
        </w:trPr>
        <w:tc>
          <w:tcPr>
            <w:tcW w:w="2884" w:type="dxa"/>
          </w:tcPr>
          <w:p w14:paraId="5401CEF5" w14:textId="77777777" w:rsidR="006E351F" w:rsidRPr="007E0B31" w:rsidRDefault="006E351F" w:rsidP="006E351F">
            <w:pPr>
              <w:pStyle w:val="Arial11Bold"/>
              <w:rPr>
                <w:rFonts w:cs="Arial"/>
              </w:rPr>
            </w:pPr>
            <w:r w:rsidRPr="007E0B31">
              <w:rPr>
                <w:rFonts w:cs="Arial"/>
              </w:rPr>
              <w:t>WG Consultation Alternative Request</w:t>
            </w:r>
          </w:p>
        </w:tc>
        <w:tc>
          <w:tcPr>
            <w:tcW w:w="6634" w:type="dxa"/>
            <w:gridSpan w:val="2"/>
          </w:tcPr>
          <w:p w14:paraId="646D5E60" w14:textId="0ED4CB18" w:rsidR="006E351F" w:rsidRPr="007E0B31" w:rsidRDefault="006E351F" w:rsidP="006E351F">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6E351F" w:rsidRPr="007E0B31" w14:paraId="77D7428B" w14:textId="77777777" w:rsidTr="490DE6A8">
        <w:trPr>
          <w:cantSplit/>
        </w:trPr>
        <w:tc>
          <w:tcPr>
            <w:tcW w:w="2884" w:type="dxa"/>
          </w:tcPr>
          <w:p w14:paraId="3ABB06D3" w14:textId="77777777" w:rsidR="006E351F" w:rsidRPr="007E0B31" w:rsidRDefault="006E351F" w:rsidP="006E351F">
            <w:pPr>
              <w:pStyle w:val="Arial11Bold"/>
              <w:rPr>
                <w:rFonts w:cs="Arial"/>
              </w:rPr>
            </w:pPr>
            <w:r w:rsidRPr="007E0B31">
              <w:rPr>
                <w:rFonts w:cs="Arial"/>
              </w:rPr>
              <w:t>Workgroup</w:t>
            </w:r>
          </w:p>
        </w:tc>
        <w:tc>
          <w:tcPr>
            <w:tcW w:w="6634" w:type="dxa"/>
            <w:gridSpan w:val="2"/>
          </w:tcPr>
          <w:p w14:paraId="3C071C58" w14:textId="3E96F164" w:rsidR="006E351F" w:rsidRPr="007E0B31" w:rsidRDefault="006E351F" w:rsidP="006E351F">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6E351F" w:rsidRPr="007E0B31" w14:paraId="0DB5431E" w14:textId="77777777" w:rsidTr="490DE6A8">
        <w:trPr>
          <w:cantSplit/>
        </w:trPr>
        <w:tc>
          <w:tcPr>
            <w:tcW w:w="2884" w:type="dxa"/>
          </w:tcPr>
          <w:p w14:paraId="1820C1E3" w14:textId="77777777" w:rsidR="006E351F" w:rsidRPr="007E0B31" w:rsidRDefault="006E351F" w:rsidP="006E351F">
            <w:pPr>
              <w:pStyle w:val="Arial11Bold"/>
              <w:rPr>
                <w:rFonts w:cs="Arial"/>
              </w:rPr>
            </w:pPr>
            <w:r w:rsidRPr="007E0B31">
              <w:rPr>
                <w:rFonts w:cs="Arial"/>
              </w:rPr>
              <w:t>Workgroup Consultation</w:t>
            </w:r>
          </w:p>
        </w:tc>
        <w:tc>
          <w:tcPr>
            <w:tcW w:w="6634" w:type="dxa"/>
            <w:gridSpan w:val="2"/>
          </w:tcPr>
          <w:p w14:paraId="3BBAF0D1" w14:textId="4A8FF3F0" w:rsidR="006E351F" w:rsidRPr="007E0B31" w:rsidRDefault="006E351F" w:rsidP="006E351F">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6E351F" w:rsidRPr="007E0B31" w14:paraId="5FE213B7" w14:textId="77777777" w:rsidTr="490DE6A8">
        <w:trPr>
          <w:cantSplit/>
        </w:trPr>
        <w:tc>
          <w:tcPr>
            <w:tcW w:w="2884" w:type="dxa"/>
          </w:tcPr>
          <w:p w14:paraId="7DDC8A6B" w14:textId="77777777" w:rsidR="006E351F" w:rsidRPr="007E0B31" w:rsidRDefault="006E351F" w:rsidP="006E351F">
            <w:pPr>
              <w:pStyle w:val="Arial11Bold"/>
              <w:rPr>
                <w:rFonts w:cs="Arial"/>
              </w:rPr>
            </w:pPr>
            <w:r w:rsidRPr="007E0B31">
              <w:rPr>
                <w:rFonts w:cs="Arial"/>
              </w:rPr>
              <w:t>Workgroup Alternative Grid Code Modification</w:t>
            </w:r>
          </w:p>
        </w:tc>
        <w:tc>
          <w:tcPr>
            <w:tcW w:w="6634" w:type="dxa"/>
            <w:gridSpan w:val="2"/>
          </w:tcPr>
          <w:p w14:paraId="10B737BD" w14:textId="58EA8ECE" w:rsidR="006E351F" w:rsidRPr="007E0B31" w:rsidRDefault="006E351F" w:rsidP="006E351F">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6E351F" w:rsidRPr="007E0B31" w14:paraId="0C414BA6" w14:textId="77777777" w:rsidTr="490DE6A8">
        <w:trPr>
          <w:cantSplit/>
        </w:trPr>
        <w:tc>
          <w:tcPr>
            <w:tcW w:w="2884" w:type="dxa"/>
          </w:tcPr>
          <w:p w14:paraId="7F1B4D4F" w14:textId="77777777" w:rsidR="006E351F" w:rsidRPr="007E0B31" w:rsidRDefault="006E351F" w:rsidP="006E351F">
            <w:pPr>
              <w:pStyle w:val="Arial11Bold"/>
              <w:rPr>
                <w:rFonts w:cs="Arial"/>
              </w:rPr>
            </w:pPr>
            <w:r w:rsidRPr="007E0B31">
              <w:rPr>
                <w:rFonts w:cs="Arial"/>
              </w:rPr>
              <w:t>Zonal System Security Requirements</w:t>
            </w:r>
          </w:p>
        </w:tc>
        <w:tc>
          <w:tcPr>
            <w:tcW w:w="6634" w:type="dxa"/>
            <w:gridSpan w:val="2"/>
          </w:tcPr>
          <w:p w14:paraId="5571DD3D" w14:textId="77777777" w:rsidR="006E351F" w:rsidRPr="007E0B31" w:rsidRDefault="006E351F" w:rsidP="006E351F">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548DF118" w14:textId="77777777" w:rsidR="00756550" w:rsidRPr="007E0B31" w:rsidRDefault="001E2E19" w:rsidP="00316BC4">
      <w:pPr>
        <w:pStyle w:val="Level1Text"/>
        <w:ind w:left="0" w:firstLine="0"/>
        <w:rPr>
          <w:rFonts w:cs="Arial"/>
          <w:color w:val="auto"/>
        </w:rPr>
      </w:pPr>
      <w:r w:rsidRPr="007E0B31">
        <w:rPr>
          <w:rFonts w:cs="Arial"/>
          <w:color w:val="auto"/>
        </w:rPr>
        <w:t xml:space="preserve">A number of the terms listed above are defined in other documents, such as the </w:t>
      </w:r>
      <w:r w:rsidRPr="007E0B31">
        <w:rPr>
          <w:rFonts w:cs="Arial"/>
          <w:b/>
          <w:color w:val="auto"/>
        </w:rPr>
        <w:t>Balancing and Settlement Code</w:t>
      </w:r>
      <w:r w:rsidRPr="007E0B31">
        <w:rPr>
          <w:rFonts w:cs="Arial"/>
          <w:color w:val="auto"/>
        </w:rPr>
        <w:t xml:space="preserve"> and the </w:t>
      </w:r>
      <w:r w:rsidRPr="007E0B31">
        <w:rPr>
          <w:rFonts w:cs="Arial"/>
          <w:b/>
          <w:color w:val="auto"/>
        </w:rPr>
        <w:t>Transmission Licence</w:t>
      </w:r>
      <w:r w:rsidRPr="007E0B31">
        <w:rPr>
          <w:rFonts w:cs="Arial"/>
          <w:color w:val="auto"/>
        </w:rPr>
        <w:t xml:space="preserve">.  Appendix 1 sets out the current definitions from the other documents of those terms so used in the </w:t>
      </w:r>
      <w:r w:rsidR="00C05BF3" w:rsidRPr="007E0B31">
        <w:rPr>
          <w:rFonts w:cs="Arial"/>
          <w:color w:val="auto"/>
        </w:rPr>
        <w:t>Grid Code</w:t>
      </w:r>
      <w:r w:rsidRPr="007E0B31">
        <w:rPr>
          <w:rFonts w:cs="Arial"/>
          <w:color w:val="auto"/>
        </w:rPr>
        <w:t xml:space="preserve"> and defined in other documents for ease of reference, but does not form part of the </w:t>
      </w:r>
      <w:r w:rsidR="00C05BF3" w:rsidRPr="007E0B31">
        <w:rPr>
          <w:rFonts w:cs="Arial"/>
          <w:color w:val="auto"/>
        </w:rPr>
        <w:t>Grid Code</w:t>
      </w:r>
      <w:r w:rsidRPr="007E0B31">
        <w:rPr>
          <w:rFonts w:cs="Arial"/>
          <w:color w:val="auto"/>
        </w:rPr>
        <w:t>.</w:t>
      </w: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E6E48A6"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762DBA" w:rsidRPr="00762DBA">
        <w:rPr>
          <w:b/>
        </w:rPr>
        <w:t>Retained EU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59A9EDD1" w:rsidR="00693DE7" w:rsidRPr="00693DE7" w:rsidRDefault="00693DE7" w:rsidP="00791ED2">
      <w:pPr>
        <w:pStyle w:val="Level2Text"/>
        <w:jc w:val="both"/>
        <w:rPr>
          <w:rFonts w:cs="Arial"/>
        </w:rPr>
      </w:pPr>
      <w:bookmarkStart w:id="63"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Pr="00693DE7">
        <w:rPr>
          <w:b/>
        </w:rPr>
        <w:t>Retained EU Law</w:t>
      </w:r>
      <w:r w:rsidRPr="00693DE7">
        <w:t>, as such regulation may be amended.</w:t>
      </w:r>
      <w:bookmarkEnd w:id="63"/>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E279D" w14:textId="77777777" w:rsidR="0046480D" w:rsidRDefault="0046480D" w:rsidP="008F1F3E">
      <w:pPr>
        <w:pStyle w:val="Header"/>
      </w:pPr>
      <w:r>
        <w:separator/>
      </w:r>
    </w:p>
  </w:endnote>
  <w:endnote w:type="continuationSeparator" w:id="0">
    <w:p w14:paraId="5FEC7638" w14:textId="77777777" w:rsidR="0046480D" w:rsidRDefault="0046480D" w:rsidP="008F1F3E">
      <w:pPr>
        <w:pStyle w:val="Header"/>
      </w:pPr>
      <w:r>
        <w:continuationSeparator/>
      </w:r>
    </w:p>
  </w:endnote>
  <w:endnote w:type="continuationNotice" w:id="1">
    <w:p w14:paraId="0B101759" w14:textId="77777777" w:rsidR="0046480D" w:rsidRDefault="004648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6144F2CC"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EA5903">
      <w:rPr>
        <w:rStyle w:val="PageNumber"/>
        <w:sz w:val="16"/>
        <w:szCs w:val="16"/>
      </w:rPr>
      <w:t>2</w:t>
    </w:r>
    <w:r w:rsidR="00052975">
      <w:rPr>
        <w:rStyle w:val="PageNumber"/>
        <w:sz w:val="16"/>
        <w:szCs w:val="16"/>
      </w:rPr>
      <w:t>3</w:t>
    </w:r>
    <w:r>
      <w:rPr>
        <w:rStyle w:val="PageNumber"/>
        <w:sz w:val="16"/>
        <w:szCs w:val="16"/>
      </w:rPr>
      <w:tab/>
      <w:t>GD</w:t>
    </w:r>
    <w:r w:rsidRPr="002B5019">
      <w:rPr>
        <w:rStyle w:val="PageNumber"/>
        <w:sz w:val="16"/>
        <w:szCs w:val="16"/>
      </w:rPr>
      <w:tab/>
    </w:r>
    <w:r w:rsidR="00052975">
      <w:rPr>
        <w:sz w:val="16"/>
        <w:szCs w:val="16"/>
      </w:rPr>
      <w:t>2</w:t>
    </w:r>
    <w:r w:rsidR="002273E8">
      <w:rPr>
        <w:sz w:val="16"/>
        <w:szCs w:val="16"/>
      </w:rPr>
      <w:t>2</w:t>
    </w:r>
    <w:r w:rsidR="00EF3BC0">
      <w:rPr>
        <w:sz w:val="16"/>
        <w:szCs w:val="16"/>
      </w:rPr>
      <w:t xml:space="preserve"> </w:t>
    </w:r>
    <w:r w:rsidR="002273E8">
      <w:rPr>
        <w:sz w:val="16"/>
        <w:szCs w:val="16"/>
      </w:rPr>
      <w:t>April</w:t>
    </w:r>
    <w:r w:rsidR="00EF3BC0">
      <w:rPr>
        <w:sz w:val="16"/>
        <w:szCs w:val="16"/>
      </w:rPr>
      <w:t xml:space="preserve"> 2024</w:t>
    </w:r>
  </w:p>
  <w:p w14:paraId="60524C2E" w14:textId="139707CE"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F612F0">
      <w:rPr>
        <w:rStyle w:val="PageNumber"/>
        <w:sz w:val="16"/>
        <w:szCs w:val="16"/>
      </w:rPr>
      <w:t>5</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0BB20" w14:textId="77777777" w:rsidR="0046480D" w:rsidRDefault="0046480D" w:rsidP="008F1F3E">
      <w:pPr>
        <w:pStyle w:val="Header"/>
      </w:pPr>
      <w:r>
        <w:separator/>
      </w:r>
    </w:p>
  </w:footnote>
  <w:footnote w:type="continuationSeparator" w:id="0">
    <w:p w14:paraId="413DB16D" w14:textId="77777777" w:rsidR="0046480D" w:rsidRDefault="0046480D" w:rsidP="008F1F3E">
      <w:pPr>
        <w:pStyle w:val="Header"/>
      </w:pPr>
      <w:r>
        <w:continuationSeparator/>
      </w:r>
    </w:p>
  </w:footnote>
  <w:footnote w:type="continuationNotice" w:id="1">
    <w:p w14:paraId="1CCED1DF" w14:textId="77777777" w:rsidR="0046480D" w:rsidRDefault="004648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4"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6"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8"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3"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5"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0"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1"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057703650">
    <w:abstractNumId w:val="7"/>
  </w:num>
  <w:num w:numId="2" w16cid:durableId="29647155">
    <w:abstractNumId w:val="5"/>
  </w:num>
  <w:num w:numId="3" w16cid:durableId="2009140036">
    <w:abstractNumId w:val="14"/>
  </w:num>
  <w:num w:numId="4" w16cid:durableId="392505267">
    <w:abstractNumId w:val="3"/>
  </w:num>
  <w:num w:numId="5" w16cid:durableId="418983591">
    <w:abstractNumId w:val="19"/>
  </w:num>
  <w:num w:numId="6" w16cid:durableId="609051642">
    <w:abstractNumId w:val="12"/>
  </w:num>
  <w:num w:numId="7" w16cid:durableId="1461993961">
    <w:abstractNumId w:val="16"/>
  </w:num>
  <w:num w:numId="8" w16cid:durableId="818498410">
    <w:abstractNumId w:val="6"/>
  </w:num>
  <w:num w:numId="9" w16cid:durableId="771780264">
    <w:abstractNumId w:val="0"/>
  </w:num>
  <w:num w:numId="10" w16cid:durableId="1729917491">
    <w:abstractNumId w:val="9"/>
  </w:num>
  <w:num w:numId="11" w16cid:durableId="1361583922">
    <w:abstractNumId w:val="17"/>
  </w:num>
  <w:num w:numId="12" w16cid:durableId="642663151">
    <w:abstractNumId w:val="13"/>
  </w:num>
  <w:num w:numId="13" w16cid:durableId="1294869820">
    <w:abstractNumId w:val="21"/>
  </w:num>
  <w:num w:numId="14" w16cid:durableId="1034044196">
    <w:abstractNumId w:val="1"/>
  </w:num>
  <w:num w:numId="15" w16cid:durableId="1280725415">
    <w:abstractNumId w:val="20"/>
  </w:num>
  <w:num w:numId="16" w16cid:durableId="434592281">
    <w:abstractNumId w:val="4"/>
  </w:num>
  <w:num w:numId="17" w16cid:durableId="1895462488">
    <w:abstractNumId w:val="11"/>
  </w:num>
  <w:num w:numId="18" w16cid:durableId="1158768017">
    <w:abstractNumId w:val="2"/>
  </w:num>
  <w:num w:numId="19" w16cid:durableId="465515373">
    <w:abstractNumId w:val="8"/>
  </w:num>
  <w:num w:numId="20" w16cid:durableId="42758386">
    <w:abstractNumId w:val="10"/>
  </w:num>
  <w:num w:numId="21" w16cid:durableId="716779627">
    <w:abstractNumId w:val="18"/>
  </w:num>
  <w:num w:numId="22" w16cid:durableId="683676543">
    <w:abstractNumId w:val="15"/>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zzie Timmins (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yFgjLmDlAgmvODgje5mExHVhDuzTY4wLxOacSqWQ8k7SN78EAL5RqKdy8IzLMPWkRMnmpUVyK/lA1G8uChYbGQ==" w:salt="UOFR2YUALdSlddUmAvDjXg=="/>
  <w:defaultTabStop w:val="720"/>
  <w:drawingGridHorizontalSpacing w:val="120"/>
  <w:drawingGridVerticalSpacing w:val="163"/>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45E3"/>
    <w:rsid w:val="00004980"/>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2975"/>
    <w:rsid w:val="00054AD8"/>
    <w:rsid w:val="00054B19"/>
    <w:rsid w:val="000556C6"/>
    <w:rsid w:val="00055A38"/>
    <w:rsid w:val="00055DDE"/>
    <w:rsid w:val="00056E40"/>
    <w:rsid w:val="000571BC"/>
    <w:rsid w:val="00057685"/>
    <w:rsid w:val="00057CBA"/>
    <w:rsid w:val="0006008A"/>
    <w:rsid w:val="0006069B"/>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8"/>
    <w:rsid w:val="000D120A"/>
    <w:rsid w:val="000D1F06"/>
    <w:rsid w:val="000D22B4"/>
    <w:rsid w:val="000D298D"/>
    <w:rsid w:val="000D5ABD"/>
    <w:rsid w:val="000D77A7"/>
    <w:rsid w:val="000E0153"/>
    <w:rsid w:val="000E037A"/>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256D"/>
    <w:rsid w:val="001227B2"/>
    <w:rsid w:val="001228AB"/>
    <w:rsid w:val="00122B87"/>
    <w:rsid w:val="001231D8"/>
    <w:rsid w:val="00123474"/>
    <w:rsid w:val="001238DE"/>
    <w:rsid w:val="00124A50"/>
    <w:rsid w:val="00124C02"/>
    <w:rsid w:val="00127FF6"/>
    <w:rsid w:val="00130486"/>
    <w:rsid w:val="00131037"/>
    <w:rsid w:val="0013182E"/>
    <w:rsid w:val="00131876"/>
    <w:rsid w:val="00131B2E"/>
    <w:rsid w:val="00131F38"/>
    <w:rsid w:val="00132166"/>
    <w:rsid w:val="00132D71"/>
    <w:rsid w:val="001352BF"/>
    <w:rsid w:val="0013649C"/>
    <w:rsid w:val="0013698A"/>
    <w:rsid w:val="00136CB4"/>
    <w:rsid w:val="00141116"/>
    <w:rsid w:val="00141C7B"/>
    <w:rsid w:val="0014291E"/>
    <w:rsid w:val="001430D8"/>
    <w:rsid w:val="001454A3"/>
    <w:rsid w:val="0014560E"/>
    <w:rsid w:val="00145B28"/>
    <w:rsid w:val="00146756"/>
    <w:rsid w:val="00146A6F"/>
    <w:rsid w:val="00146EA7"/>
    <w:rsid w:val="00147586"/>
    <w:rsid w:val="0014796B"/>
    <w:rsid w:val="00147993"/>
    <w:rsid w:val="00150138"/>
    <w:rsid w:val="001504B3"/>
    <w:rsid w:val="00151674"/>
    <w:rsid w:val="001517E1"/>
    <w:rsid w:val="00151CE2"/>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10CF"/>
    <w:rsid w:val="00171516"/>
    <w:rsid w:val="001715BC"/>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6012D"/>
    <w:rsid w:val="00260AE8"/>
    <w:rsid w:val="0026133D"/>
    <w:rsid w:val="00262190"/>
    <w:rsid w:val="00262B48"/>
    <w:rsid w:val="00263E08"/>
    <w:rsid w:val="002641FF"/>
    <w:rsid w:val="0026445C"/>
    <w:rsid w:val="00264635"/>
    <w:rsid w:val="00264E89"/>
    <w:rsid w:val="002662E1"/>
    <w:rsid w:val="002665FF"/>
    <w:rsid w:val="00266B75"/>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080E"/>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629"/>
    <w:rsid w:val="002A2839"/>
    <w:rsid w:val="002A2D51"/>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32B4"/>
    <w:rsid w:val="00333BC1"/>
    <w:rsid w:val="00333D74"/>
    <w:rsid w:val="00333F56"/>
    <w:rsid w:val="0033429B"/>
    <w:rsid w:val="00335326"/>
    <w:rsid w:val="003353DC"/>
    <w:rsid w:val="00336884"/>
    <w:rsid w:val="00336B96"/>
    <w:rsid w:val="00337323"/>
    <w:rsid w:val="00337897"/>
    <w:rsid w:val="0033794C"/>
    <w:rsid w:val="00337D7F"/>
    <w:rsid w:val="003406F5"/>
    <w:rsid w:val="00341E2C"/>
    <w:rsid w:val="00341ED6"/>
    <w:rsid w:val="00342C33"/>
    <w:rsid w:val="003435D1"/>
    <w:rsid w:val="003448DD"/>
    <w:rsid w:val="0034495D"/>
    <w:rsid w:val="00345E35"/>
    <w:rsid w:val="003473EA"/>
    <w:rsid w:val="00347928"/>
    <w:rsid w:val="00351BFF"/>
    <w:rsid w:val="00352736"/>
    <w:rsid w:val="00352D79"/>
    <w:rsid w:val="00352E12"/>
    <w:rsid w:val="00353223"/>
    <w:rsid w:val="00354162"/>
    <w:rsid w:val="00355826"/>
    <w:rsid w:val="00355A8F"/>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68D"/>
    <w:rsid w:val="003D2B77"/>
    <w:rsid w:val="003D2DEB"/>
    <w:rsid w:val="003D363F"/>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2B27"/>
    <w:rsid w:val="00412E9E"/>
    <w:rsid w:val="00413735"/>
    <w:rsid w:val="00413E6F"/>
    <w:rsid w:val="00414E36"/>
    <w:rsid w:val="00415F5F"/>
    <w:rsid w:val="004161F0"/>
    <w:rsid w:val="00417CE1"/>
    <w:rsid w:val="00420259"/>
    <w:rsid w:val="00420698"/>
    <w:rsid w:val="00420F5A"/>
    <w:rsid w:val="00421805"/>
    <w:rsid w:val="0042316B"/>
    <w:rsid w:val="00423A90"/>
    <w:rsid w:val="00424552"/>
    <w:rsid w:val="0042480C"/>
    <w:rsid w:val="00424F44"/>
    <w:rsid w:val="00425187"/>
    <w:rsid w:val="0042789A"/>
    <w:rsid w:val="00430E59"/>
    <w:rsid w:val="0043176A"/>
    <w:rsid w:val="004318C6"/>
    <w:rsid w:val="00431A78"/>
    <w:rsid w:val="004320C6"/>
    <w:rsid w:val="004325DC"/>
    <w:rsid w:val="00432DAF"/>
    <w:rsid w:val="0043323D"/>
    <w:rsid w:val="004339F2"/>
    <w:rsid w:val="004342E0"/>
    <w:rsid w:val="004351C1"/>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80D"/>
    <w:rsid w:val="00464B95"/>
    <w:rsid w:val="004665B7"/>
    <w:rsid w:val="00466B1D"/>
    <w:rsid w:val="00467276"/>
    <w:rsid w:val="00467B12"/>
    <w:rsid w:val="00467C46"/>
    <w:rsid w:val="00467D99"/>
    <w:rsid w:val="0047024D"/>
    <w:rsid w:val="00470BCD"/>
    <w:rsid w:val="00470FA5"/>
    <w:rsid w:val="004710C7"/>
    <w:rsid w:val="00471EC6"/>
    <w:rsid w:val="004722D7"/>
    <w:rsid w:val="00473366"/>
    <w:rsid w:val="00473475"/>
    <w:rsid w:val="00473A49"/>
    <w:rsid w:val="00473AB5"/>
    <w:rsid w:val="00473D8E"/>
    <w:rsid w:val="0047437F"/>
    <w:rsid w:val="004743BD"/>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F3D"/>
    <w:rsid w:val="004D1710"/>
    <w:rsid w:val="004D17B6"/>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3CAD"/>
    <w:rsid w:val="004E4312"/>
    <w:rsid w:val="004E4984"/>
    <w:rsid w:val="004E520D"/>
    <w:rsid w:val="004E5AD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3AE6"/>
    <w:rsid w:val="005A3DF9"/>
    <w:rsid w:val="005A443F"/>
    <w:rsid w:val="005A49DF"/>
    <w:rsid w:val="005A5BBE"/>
    <w:rsid w:val="005A74B4"/>
    <w:rsid w:val="005A7E5E"/>
    <w:rsid w:val="005B0213"/>
    <w:rsid w:val="005B02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F0"/>
    <w:rsid w:val="005C2CC4"/>
    <w:rsid w:val="005C2FFC"/>
    <w:rsid w:val="005C32A6"/>
    <w:rsid w:val="005C4277"/>
    <w:rsid w:val="005C4DF6"/>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57B8"/>
    <w:rsid w:val="005E6191"/>
    <w:rsid w:val="005E62A9"/>
    <w:rsid w:val="005E651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E3E"/>
    <w:rsid w:val="00650F65"/>
    <w:rsid w:val="0065415E"/>
    <w:rsid w:val="006545C3"/>
    <w:rsid w:val="00655166"/>
    <w:rsid w:val="006557D8"/>
    <w:rsid w:val="00656AC7"/>
    <w:rsid w:val="00657010"/>
    <w:rsid w:val="006607DA"/>
    <w:rsid w:val="00660BCB"/>
    <w:rsid w:val="006626FF"/>
    <w:rsid w:val="00662C0E"/>
    <w:rsid w:val="00663142"/>
    <w:rsid w:val="00664636"/>
    <w:rsid w:val="00664C8E"/>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52A6"/>
    <w:rsid w:val="00675DC9"/>
    <w:rsid w:val="00676566"/>
    <w:rsid w:val="0067670B"/>
    <w:rsid w:val="0067767F"/>
    <w:rsid w:val="00680149"/>
    <w:rsid w:val="00681158"/>
    <w:rsid w:val="0068351E"/>
    <w:rsid w:val="0068362D"/>
    <w:rsid w:val="00683A8D"/>
    <w:rsid w:val="006840AC"/>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BF7"/>
    <w:rsid w:val="006A7412"/>
    <w:rsid w:val="006A7804"/>
    <w:rsid w:val="006B0155"/>
    <w:rsid w:val="006B0908"/>
    <w:rsid w:val="006B1FC8"/>
    <w:rsid w:val="006B2966"/>
    <w:rsid w:val="006B4FED"/>
    <w:rsid w:val="006B5431"/>
    <w:rsid w:val="006B6BA0"/>
    <w:rsid w:val="006B6D57"/>
    <w:rsid w:val="006B6DEA"/>
    <w:rsid w:val="006C045F"/>
    <w:rsid w:val="006C0932"/>
    <w:rsid w:val="006C169F"/>
    <w:rsid w:val="006C18A6"/>
    <w:rsid w:val="006C3B23"/>
    <w:rsid w:val="006C4084"/>
    <w:rsid w:val="006C417B"/>
    <w:rsid w:val="006C4D4A"/>
    <w:rsid w:val="006C5231"/>
    <w:rsid w:val="006C559E"/>
    <w:rsid w:val="006C56AE"/>
    <w:rsid w:val="006C5A21"/>
    <w:rsid w:val="006C5D1D"/>
    <w:rsid w:val="006C657F"/>
    <w:rsid w:val="006C6766"/>
    <w:rsid w:val="006C68C7"/>
    <w:rsid w:val="006D14B9"/>
    <w:rsid w:val="006D272F"/>
    <w:rsid w:val="006D2784"/>
    <w:rsid w:val="006D3148"/>
    <w:rsid w:val="006D3FEF"/>
    <w:rsid w:val="006D4159"/>
    <w:rsid w:val="006D5C49"/>
    <w:rsid w:val="006D65CB"/>
    <w:rsid w:val="006E079D"/>
    <w:rsid w:val="006E0D46"/>
    <w:rsid w:val="006E194E"/>
    <w:rsid w:val="006E2985"/>
    <w:rsid w:val="006E2992"/>
    <w:rsid w:val="006E351F"/>
    <w:rsid w:val="006E461E"/>
    <w:rsid w:val="006E548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4498"/>
    <w:rsid w:val="00724A66"/>
    <w:rsid w:val="00725427"/>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FD7"/>
    <w:rsid w:val="007A2A32"/>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5EB4"/>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4C"/>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1825"/>
    <w:rsid w:val="0081264E"/>
    <w:rsid w:val="00812F14"/>
    <w:rsid w:val="00813AC0"/>
    <w:rsid w:val="008166DC"/>
    <w:rsid w:val="008167AE"/>
    <w:rsid w:val="00816AE8"/>
    <w:rsid w:val="008171E9"/>
    <w:rsid w:val="00817CBF"/>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73265"/>
    <w:rsid w:val="008733D3"/>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B"/>
    <w:rsid w:val="008973DD"/>
    <w:rsid w:val="0089771B"/>
    <w:rsid w:val="00897AB6"/>
    <w:rsid w:val="00897BA2"/>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6964"/>
    <w:rsid w:val="008C6C40"/>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4CEF"/>
    <w:rsid w:val="008D5BEE"/>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F96"/>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9AE"/>
    <w:rsid w:val="00991A57"/>
    <w:rsid w:val="00991F03"/>
    <w:rsid w:val="009934F6"/>
    <w:rsid w:val="0099355C"/>
    <w:rsid w:val="00993B79"/>
    <w:rsid w:val="00994375"/>
    <w:rsid w:val="0099521A"/>
    <w:rsid w:val="00995332"/>
    <w:rsid w:val="00995501"/>
    <w:rsid w:val="0099613B"/>
    <w:rsid w:val="00997C64"/>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CCC"/>
    <w:rsid w:val="009B68A9"/>
    <w:rsid w:val="009B7A36"/>
    <w:rsid w:val="009C00B0"/>
    <w:rsid w:val="009C03CA"/>
    <w:rsid w:val="009C42DF"/>
    <w:rsid w:val="009C4870"/>
    <w:rsid w:val="009C4EA3"/>
    <w:rsid w:val="009C53F0"/>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5960"/>
    <w:rsid w:val="009E5E6F"/>
    <w:rsid w:val="009E6157"/>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68C"/>
    <w:rsid w:val="00A06140"/>
    <w:rsid w:val="00A0616A"/>
    <w:rsid w:val="00A06B99"/>
    <w:rsid w:val="00A06C17"/>
    <w:rsid w:val="00A070F8"/>
    <w:rsid w:val="00A071B5"/>
    <w:rsid w:val="00A1027A"/>
    <w:rsid w:val="00A11946"/>
    <w:rsid w:val="00A12032"/>
    <w:rsid w:val="00A13D11"/>
    <w:rsid w:val="00A14C19"/>
    <w:rsid w:val="00A14E2B"/>
    <w:rsid w:val="00A14FC5"/>
    <w:rsid w:val="00A1616C"/>
    <w:rsid w:val="00A16D00"/>
    <w:rsid w:val="00A17150"/>
    <w:rsid w:val="00A1744C"/>
    <w:rsid w:val="00A200D9"/>
    <w:rsid w:val="00A20623"/>
    <w:rsid w:val="00A20702"/>
    <w:rsid w:val="00A2149D"/>
    <w:rsid w:val="00A21B1B"/>
    <w:rsid w:val="00A21B5C"/>
    <w:rsid w:val="00A21F69"/>
    <w:rsid w:val="00A22E76"/>
    <w:rsid w:val="00A23F95"/>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6479"/>
    <w:rsid w:val="00A96BA1"/>
    <w:rsid w:val="00A97193"/>
    <w:rsid w:val="00A978C8"/>
    <w:rsid w:val="00AA1379"/>
    <w:rsid w:val="00AA2343"/>
    <w:rsid w:val="00AA259D"/>
    <w:rsid w:val="00AA30A5"/>
    <w:rsid w:val="00AA31EC"/>
    <w:rsid w:val="00AA3EEE"/>
    <w:rsid w:val="00AA4108"/>
    <w:rsid w:val="00AA4446"/>
    <w:rsid w:val="00AA5601"/>
    <w:rsid w:val="00AA5A43"/>
    <w:rsid w:val="00AA64E2"/>
    <w:rsid w:val="00AA719F"/>
    <w:rsid w:val="00AA7697"/>
    <w:rsid w:val="00AB0296"/>
    <w:rsid w:val="00AB12D4"/>
    <w:rsid w:val="00AB1BDC"/>
    <w:rsid w:val="00AB27DD"/>
    <w:rsid w:val="00AB4225"/>
    <w:rsid w:val="00AB4A0C"/>
    <w:rsid w:val="00AB614E"/>
    <w:rsid w:val="00AB6BD7"/>
    <w:rsid w:val="00AB6BE3"/>
    <w:rsid w:val="00AB7297"/>
    <w:rsid w:val="00AB73F0"/>
    <w:rsid w:val="00AB7C03"/>
    <w:rsid w:val="00AC016D"/>
    <w:rsid w:val="00AC0B68"/>
    <w:rsid w:val="00AC14EF"/>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52E"/>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533"/>
    <w:rsid w:val="00B449D5"/>
    <w:rsid w:val="00B45345"/>
    <w:rsid w:val="00B4704C"/>
    <w:rsid w:val="00B5137F"/>
    <w:rsid w:val="00B518C8"/>
    <w:rsid w:val="00B520FB"/>
    <w:rsid w:val="00B52D92"/>
    <w:rsid w:val="00B53509"/>
    <w:rsid w:val="00B53B86"/>
    <w:rsid w:val="00B53F5E"/>
    <w:rsid w:val="00B546B1"/>
    <w:rsid w:val="00B557F2"/>
    <w:rsid w:val="00B60743"/>
    <w:rsid w:val="00B6366C"/>
    <w:rsid w:val="00B645FA"/>
    <w:rsid w:val="00B64B06"/>
    <w:rsid w:val="00B64C6B"/>
    <w:rsid w:val="00B654B1"/>
    <w:rsid w:val="00B661FB"/>
    <w:rsid w:val="00B66FD8"/>
    <w:rsid w:val="00B67357"/>
    <w:rsid w:val="00B71636"/>
    <w:rsid w:val="00B718D1"/>
    <w:rsid w:val="00B71926"/>
    <w:rsid w:val="00B71FB4"/>
    <w:rsid w:val="00B7485E"/>
    <w:rsid w:val="00B756DC"/>
    <w:rsid w:val="00B75AF3"/>
    <w:rsid w:val="00B765FB"/>
    <w:rsid w:val="00B77ABB"/>
    <w:rsid w:val="00B814EF"/>
    <w:rsid w:val="00B81F4E"/>
    <w:rsid w:val="00B821F5"/>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5B0"/>
    <w:rsid w:val="00BB52ED"/>
    <w:rsid w:val="00BB6540"/>
    <w:rsid w:val="00BB795C"/>
    <w:rsid w:val="00BB7BC1"/>
    <w:rsid w:val="00BB7D02"/>
    <w:rsid w:val="00BC0A66"/>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D78"/>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1A8"/>
    <w:rsid w:val="00C53DFC"/>
    <w:rsid w:val="00C552C0"/>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6455"/>
    <w:rsid w:val="00C67361"/>
    <w:rsid w:val="00C679DD"/>
    <w:rsid w:val="00C67ACC"/>
    <w:rsid w:val="00C70B1C"/>
    <w:rsid w:val="00C712C1"/>
    <w:rsid w:val="00C72736"/>
    <w:rsid w:val="00C733E3"/>
    <w:rsid w:val="00C7369F"/>
    <w:rsid w:val="00C742B0"/>
    <w:rsid w:val="00C74B78"/>
    <w:rsid w:val="00C74DC8"/>
    <w:rsid w:val="00C75A19"/>
    <w:rsid w:val="00C75AC6"/>
    <w:rsid w:val="00C75D85"/>
    <w:rsid w:val="00C77506"/>
    <w:rsid w:val="00C81369"/>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5A3D"/>
    <w:rsid w:val="00CA63CA"/>
    <w:rsid w:val="00CB0791"/>
    <w:rsid w:val="00CB0A50"/>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BB4"/>
    <w:rsid w:val="00CF6762"/>
    <w:rsid w:val="00CF6D79"/>
    <w:rsid w:val="00D012DF"/>
    <w:rsid w:val="00D019FC"/>
    <w:rsid w:val="00D02DB7"/>
    <w:rsid w:val="00D02E0E"/>
    <w:rsid w:val="00D0393F"/>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428"/>
    <w:rsid w:val="00D95CC0"/>
    <w:rsid w:val="00D96095"/>
    <w:rsid w:val="00D9732F"/>
    <w:rsid w:val="00D97714"/>
    <w:rsid w:val="00D97C3A"/>
    <w:rsid w:val="00DA03CF"/>
    <w:rsid w:val="00DA2007"/>
    <w:rsid w:val="00DA47DB"/>
    <w:rsid w:val="00DA53A2"/>
    <w:rsid w:val="00DA598F"/>
    <w:rsid w:val="00DA6C4D"/>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C9D"/>
    <w:rsid w:val="00DF21C3"/>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374"/>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CE6"/>
    <w:rsid w:val="00EA53B7"/>
    <w:rsid w:val="00EA54EE"/>
    <w:rsid w:val="00EA5903"/>
    <w:rsid w:val="00EB1192"/>
    <w:rsid w:val="00EB1918"/>
    <w:rsid w:val="00EB1E5D"/>
    <w:rsid w:val="00EB22E7"/>
    <w:rsid w:val="00EB3043"/>
    <w:rsid w:val="00EB3BDC"/>
    <w:rsid w:val="00EB3DB6"/>
    <w:rsid w:val="00EB6893"/>
    <w:rsid w:val="00EB6EA4"/>
    <w:rsid w:val="00EB7300"/>
    <w:rsid w:val="00EB7441"/>
    <w:rsid w:val="00EB7718"/>
    <w:rsid w:val="00EC0AFB"/>
    <w:rsid w:val="00EC2F63"/>
    <w:rsid w:val="00EC33C1"/>
    <w:rsid w:val="00EC3BE1"/>
    <w:rsid w:val="00EC3C99"/>
    <w:rsid w:val="00EC4D7F"/>
    <w:rsid w:val="00EC64C7"/>
    <w:rsid w:val="00ED0CD8"/>
    <w:rsid w:val="00ED3C1F"/>
    <w:rsid w:val="00ED4E0B"/>
    <w:rsid w:val="00ED5885"/>
    <w:rsid w:val="00ED60A3"/>
    <w:rsid w:val="00ED7399"/>
    <w:rsid w:val="00ED78B8"/>
    <w:rsid w:val="00EE087B"/>
    <w:rsid w:val="00EE2B7D"/>
    <w:rsid w:val="00EE3822"/>
    <w:rsid w:val="00EE4CEC"/>
    <w:rsid w:val="00EE567A"/>
    <w:rsid w:val="00EE5DC8"/>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2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25F2"/>
    <w:rsid w:val="00F82697"/>
    <w:rsid w:val="00F82CFC"/>
    <w:rsid w:val="00F83765"/>
    <w:rsid w:val="00F8432E"/>
    <w:rsid w:val="00F847B0"/>
    <w:rsid w:val="00F85E79"/>
    <w:rsid w:val="00F86409"/>
    <w:rsid w:val="00F87A50"/>
    <w:rsid w:val="00F90208"/>
    <w:rsid w:val="00F90395"/>
    <w:rsid w:val="00F90F8E"/>
    <w:rsid w:val="00F9141B"/>
    <w:rsid w:val="00F91F37"/>
    <w:rsid w:val="00F93209"/>
    <w:rsid w:val="00F938FF"/>
    <w:rsid w:val="00F939A3"/>
    <w:rsid w:val="00F94891"/>
    <w:rsid w:val="00F94A20"/>
    <w:rsid w:val="00F95478"/>
    <w:rsid w:val="00F95779"/>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EEFE5B"/>
    <w:rsid w:val="024814CE"/>
    <w:rsid w:val="03699396"/>
    <w:rsid w:val="05028182"/>
    <w:rsid w:val="052C780A"/>
    <w:rsid w:val="05BDE351"/>
    <w:rsid w:val="063EAA0E"/>
    <w:rsid w:val="06582573"/>
    <w:rsid w:val="0692FAB5"/>
    <w:rsid w:val="06F5AC08"/>
    <w:rsid w:val="073B6A6D"/>
    <w:rsid w:val="079664A0"/>
    <w:rsid w:val="08F19397"/>
    <w:rsid w:val="093B163A"/>
    <w:rsid w:val="09642979"/>
    <w:rsid w:val="0A4B3A28"/>
    <w:rsid w:val="0D0861D7"/>
    <w:rsid w:val="0E350034"/>
    <w:rsid w:val="0E8B3CAC"/>
    <w:rsid w:val="0F43C736"/>
    <w:rsid w:val="0F8A4451"/>
    <w:rsid w:val="133B9611"/>
    <w:rsid w:val="136E0ABF"/>
    <w:rsid w:val="13BF0B8E"/>
    <w:rsid w:val="1696CF44"/>
    <w:rsid w:val="17594FFC"/>
    <w:rsid w:val="1787747C"/>
    <w:rsid w:val="1799446D"/>
    <w:rsid w:val="1855205E"/>
    <w:rsid w:val="1A1BF1CB"/>
    <w:rsid w:val="1ABDBEA7"/>
    <w:rsid w:val="1C1908EA"/>
    <w:rsid w:val="1CAE525B"/>
    <w:rsid w:val="1D161A58"/>
    <w:rsid w:val="1D17C62E"/>
    <w:rsid w:val="1DB6F706"/>
    <w:rsid w:val="1EA4DF98"/>
    <w:rsid w:val="1EA956D5"/>
    <w:rsid w:val="1F4B4F33"/>
    <w:rsid w:val="2167C630"/>
    <w:rsid w:val="22EBF693"/>
    <w:rsid w:val="24B915E9"/>
    <w:rsid w:val="25751FEC"/>
    <w:rsid w:val="25AF2D6E"/>
    <w:rsid w:val="25D19D8A"/>
    <w:rsid w:val="26B3C965"/>
    <w:rsid w:val="27245157"/>
    <w:rsid w:val="2727E857"/>
    <w:rsid w:val="27669E10"/>
    <w:rsid w:val="296CFF40"/>
    <w:rsid w:val="2A39862D"/>
    <w:rsid w:val="2B328115"/>
    <w:rsid w:val="2C2A44FC"/>
    <w:rsid w:val="2DCD3474"/>
    <w:rsid w:val="2DD57B90"/>
    <w:rsid w:val="2EA30350"/>
    <w:rsid w:val="32219D39"/>
    <w:rsid w:val="325F248B"/>
    <w:rsid w:val="326CDACF"/>
    <w:rsid w:val="328CDF3F"/>
    <w:rsid w:val="35488AFA"/>
    <w:rsid w:val="354A6F93"/>
    <w:rsid w:val="36358B8B"/>
    <w:rsid w:val="36712D15"/>
    <w:rsid w:val="3701F70C"/>
    <w:rsid w:val="377A74F7"/>
    <w:rsid w:val="37F66310"/>
    <w:rsid w:val="3951C338"/>
    <w:rsid w:val="3959E42E"/>
    <w:rsid w:val="39F7FB50"/>
    <w:rsid w:val="3AA2F63B"/>
    <w:rsid w:val="3C637107"/>
    <w:rsid w:val="3CB0E7F4"/>
    <w:rsid w:val="3D2523E9"/>
    <w:rsid w:val="3D2574A5"/>
    <w:rsid w:val="3D4F252B"/>
    <w:rsid w:val="3DB6734A"/>
    <w:rsid w:val="3F92BD7E"/>
    <w:rsid w:val="4049DCD2"/>
    <w:rsid w:val="4067C042"/>
    <w:rsid w:val="40BF30BF"/>
    <w:rsid w:val="4188A5FD"/>
    <w:rsid w:val="4366A436"/>
    <w:rsid w:val="4401B2A3"/>
    <w:rsid w:val="4508D664"/>
    <w:rsid w:val="490DE6A8"/>
    <w:rsid w:val="4B3B0B82"/>
    <w:rsid w:val="4CABE918"/>
    <w:rsid w:val="4CD6DBE3"/>
    <w:rsid w:val="510C255C"/>
    <w:rsid w:val="520FB413"/>
    <w:rsid w:val="5315DC35"/>
    <w:rsid w:val="536EBA33"/>
    <w:rsid w:val="5380E473"/>
    <w:rsid w:val="54D14A69"/>
    <w:rsid w:val="5516A5FF"/>
    <w:rsid w:val="553D06D9"/>
    <w:rsid w:val="55F0EBB6"/>
    <w:rsid w:val="56193979"/>
    <w:rsid w:val="57A999CD"/>
    <w:rsid w:val="581AEAAD"/>
    <w:rsid w:val="583409A4"/>
    <w:rsid w:val="595894F0"/>
    <w:rsid w:val="5B1B76D9"/>
    <w:rsid w:val="5B6B1F1F"/>
    <w:rsid w:val="5BA46045"/>
    <w:rsid w:val="5BF78F61"/>
    <w:rsid w:val="5CAC66C9"/>
    <w:rsid w:val="5CD80E7C"/>
    <w:rsid w:val="5DD08E80"/>
    <w:rsid w:val="5F1AAB16"/>
    <w:rsid w:val="61792393"/>
    <w:rsid w:val="632A98DD"/>
    <w:rsid w:val="6499C628"/>
    <w:rsid w:val="64CBA6E5"/>
    <w:rsid w:val="64FA1908"/>
    <w:rsid w:val="66341F3B"/>
    <w:rsid w:val="66556998"/>
    <w:rsid w:val="6674EEB8"/>
    <w:rsid w:val="672D935B"/>
    <w:rsid w:val="689E0A80"/>
    <w:rsid w:val="6955ECE3"/>
    <w:rsid w:val="6A058B51"/>
    <w:rsid w:val="6A23A102"/>
    <w:rsid w:val="6C314A4D"/>
    <w:rsid w:val="6C7E7B85"/>
    <w:rsid w:val="6CFBE995"/>
    <w:rsid w:val="6D8772CC"/>
    <w:rsid w:val="6DF2C57B"/>
    <w:rsid w:val="6E58EA9F"/>
    <w:rsid w:val="6EB19070"/>
    <w:rsid w:val="708293DA"/>
    <w:rsid w:val="71017817"/>
    <w:rsid w:val="71DDE3D1"/>
    <w:rsid w:val="72A408F1"/>
    <w:rsid w:val="73877898"/>
    <w:rsid w:val="747D9017"/>
    <w:rsid w:val="74E5DD13"/>
    <w:rsid w:val="7540C284"/>
    <w:rsid w:val="7A09DCCC"/>
    <w:rsid w:val="7CFDC8B9"/>
    <w:rsid w:val="7DEBA0BF"/>
    <w:rsid w:val="7DFBCF5D"/>
    <w:rsid w:val="7F727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781950EF-F916-4B86-BDA9-7DBF59EE1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SharedWithUsers xmlns="97b6fe81-1556-4112-94ca-31043ca39b71">
      <UserInfo>
        <DisplayName/>
        <AccountId xsi:nil="true"/>
        <AccountType/>
      </UserInfo>
    </SharedWithUsers>
    <MediaLengthInSeconds xmlns="dec74c4c-1639-4502-8f90-b4ce03410df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60d7a50598b94c3906e01402446b52">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a67f18e0e8561c96ccc9f031b507f457"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2.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dec74c4c-1639-4502-8f90-b4ce03410dfb"/>
    <ds:schemaRef ds:uri="97b6fe81-1556-4112-94ca-31043ca39b71"/>
  </ds:schemaRefs>
</ds:datastoreItem>
</file>

<file path=customXml/itemProps3.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4.xml><?xml version="1.0" encoding="utf-8"?>
<ds:datastoreItem xmlns:ds="http://schemas.openxmlformats.org/officeDocument/2006/customXml" ds:itemID="{F52FAC5D-4327-4BC1-855E-2E6CE9822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85</Pages>
  <Words>32981</Words>
  <Characters>187992</Characters>
  <Application>Microsoft Office Word</Application>
  <DocSecurity>8</DocSecurity>
  <Lines>1566</Lines>
  <Paragraphs>441</Paragraphs>
  <ScaleCrop>false</ScaleCrop>
  <Company>National Grid</Company>
  <LinksUpToDate>false</LinksUpToDate>
  <CharactersWithSpaces>220532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Lizzie Timmins (ESO)</cp:lastModifiedBy>
  <cp:revision>6</cp:revision>
  <cp:lastPrinted>2022-02-02T23:54:00Z</cp:lastPrinted>
  <dcterms:created xsi:type="dcterms:W3CDTF">2024-05-21T07:49:00Z</dcterms:created>
  <dcterms:modified xsi:type="dcterms:W3CDTF">2024-06-06T10:52:00Z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