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931E37" w:rsidRPr="007E0B31" w14:paraId="3B140771" w14:textId="77777777" w:rsidTr="490DE6A8">
        <w:trPr>
          <w:cantSplit/>
          <w:ins w:id="0" w:author="Antony Johnson (ESO)" w:date="2024-05-17T13:51:00Z"/>
        </w:trPr>
        <w:tc>
          <w:tcPr>
            <w:tcW w:w="2884" w:type="dxa"/>
          </w:tcPr>
          <w:p w14:paraId="0F470722" w14:textId="4021FDD2" w:rsidR="00931E37" w:rsidRPr="007E0B31" w:rsidRDefault="00931E37" w:rsidP="00ED5885">
            <w:pPr>
              <w:pStyle w:val="Arial11Bold"/>
              <w:rPr>
                <w:ins w:id="1" w:author="Antony Johnson (ESO)" w:date="2024-05-17T13:51:00Z"/>
                <w:rFonts w:cs="Arial"/>
              </w:rPr>
            </w:pPr>
            <w:ins w:id="2" w:author="Antony Johnson (ESO)" w:date="2024-05-17T13:51:00Z">
              <w:r>
                <w:rPr>
                  <w:rFonts w:cs="Arial"/>
                </w:rPr>
                <w:t>Bilateral Embedded Generation Agreement</w:t>
              </w:r>
            </w:ins>
            <w:ins w:id="3" w:author="Creighton, Alan (Northern Powergrid)" w:date="2024-05-24T13:40:00Z">
              <w:r w:rsidR="00632282">
                <w:rPr>
                  <w:rFonts w:cs="Arial"/>
                </w:rPr>
                <w:t xml:space="preserve"> (BEGA)</w:t>
              </w:r>
            </w:ins>
          </w:p>
        </w:tc>
        <w:tc>
          <w:tcPr>
            <w:tcW w:w="6634" w:type="dxa"/>
          </w:tcPr>
          <w:p w14:paraId="32E94BF7" w14:textId="6B7A870C" w:rsidR="00931E37" w:rsidRPr="007E0B31" w:rsidRDefault="00931E37" w:rsidP="00DD71DC">
            <w:pPr>
              <w:pStyle w:val="TableArial11"/>
              <w:rPr>
                <w:ins w:id="4" w:author="Antony Johnson (ESO)" w:date="2024-05-17T13:51:00Z"/>
                <w:rFonts w:cs="Arial"/>
              </w:rPr>
            </w:pPr>
            <w:ins w:id="5" w:author="Antony Johnson (ESO)" w:date="2024-05-17T13:51:00Z">
              <w:r>
                <w:rPr>
                  <w:rFonts w:cs="Arial"/>
                </w:rPr>
                <w:t xml:space="preserve">Has the meaning set out in the </w:t>
              </w:r>
              <w:r w:rsidRPr="00D55681">
                <w:rPr>
                  <w:rFonts w:cs="Arial"/>
                  <w:b/>
                  <w:bCs/>
                </w:rPr>
                <w:t>CUSC</w:t>
              </w:r>
              <w:r>
                <w:rPr>
                  <w:rFonts w:cs="Arial"/>
                </w:rPr>
                <w:t>.</w:t>
              </w:r>
            </w:ins>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6"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6"/>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7" w:name="_DV_C123"/>
            <w:r w:rsidRPr="007E0B31">
              <w:rPr>
                <w:rFonts w:cs="Arial"/>
              </w:rPr>
              <w:t xml:space="preserve">A System to Generator Operational Intertripping Scheme which </w:t>
            </w:r>
            <w:proofErr w:type="gramStart"/>
            <w:r w:rsidRPr="007E0B31">
              <w:rPr>
                <w:rFonts w:cs="Arial"/>
              </w:rPr>
              <w:t>is:-</w:t>
            </w:r>
            <w:bookmarkEnd w:id="7"/>
            <w:proofErr w:type="gramEnd"/>
          </w:p>
          <w:p w14:paraId="3C1DF7DA" w14:textId="77777777" w:rsidR="00CB3A44" w:rsidRPr="007E0B31" w:rsidRDefault="00CB3A44" w:rsidP="00D94463">
            <w:pPr>
              <w:pStyle w:val="TableArial11"/>
              <w:ind w:left="567" w:hanging="567"/>
              <w:rPr>
                <w:rFonts w:cs="Arial"/>
              </w:rPr>
            </w:pPr>
            <w:bookmarkStart w:id="8"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8"/>
          </w:p>
          <w:p w14:paraId="64BA401B" w14:textId="77777777" w:rsidR="00CB3A44" w:rsidRPr="007E0B31" w:rsidRDefault="00CB3A44" w:rsidP="00D94463">
            <w:pPr>
              <w:pStyle w:val="TableArial11"/>
              <w:ind w:left="567" w:hanging="567"/>
              <w:rPr>
                <w:rFonts w:cs="Arial"/>
              </w:rPr>
            </w:pPr>
            <w:bookmarkStart w:id="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9"/>
          </w:p>
          <w:p w14:paraId="583A4AD0" w14:textId="77777777" w:rsidR="00CB3A44" w:rsidRPr="007E0B31" w:rsidRDefault="00CB3A44" w:rsidP="00D82AFC">
            <w:pPr>
              <w:pStyle w:val="TableArial11"/>
              <w:rPr>
                <w:rFonts w:cs="Arial"/>
              </w:rPr>
            </w:pPr>
            <w:bookmarkStart w:id="1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0"/>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11"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1"/>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12"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2"/>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13" w:name="OLE_LINK2"/>
            <w:bookmarkStart w:id="14" w:name="OLE_LINK3"/>
            <w:r w:rsidRPr="007E0B31">
              <w:rPr>
                <w:rFonts w:cs="Arial"/>
              </w:rPr>
              <w:t>uropean Committee for Electrotechnical Standardisation.</w:t>
            </w:r>
            <w:bookmarkEnd w:id="13"/>
            <w:bookmarkEnd w:id="14"/>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15" w:name="_DV_C9"/>
            <w:r w:rsidRPr="007E0B31">
              <w:rPr>
                <w:rFonts w:cs="Arial"/>
              </w:rPr>
              <w:t>Compliance Statement</w:t>
            </w:r>
            <w:bookmarkEnd w:id="15"/>
          </w:p>
        </w:tc>
        <w:tc>
          <w:tcPr>
            <w:tcW w:w="6634" w:type="dxa"/>
          </w:tcPr>
          <w:p w14:paraId="13AC6FB0" w14:textId="77777777" w:rsidR="00C40DC8" w:rsidRPr="00E61A96" w:rsidRDefault="00C40DC8" w:rsidP="00BB3C86">
            <w:pPr>
              <w:pStyle w:val="TableArial11"/>
              <w:rPr>
                <w:rFonts w:cs="Arial"/>
              </w:rPr>
            </w:pPr>
            <w:bookmarkStart w:id="16"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6"/>
          </w:p>
          <w:p w14:paraId="59457DB7" w14:textId="77777777" w:rsidR="00C40DC8" w:rsidRPr="00E61A96" w:rsidRDefault="00C40DC8" w:rsidP="00BB3C86">
            <w:pPr>
              <w:pStyle w:val="TableArial11"/>
              <w:rPr>
                <w:rFonts w:cs="Arial"/>
              </w:rPr>
            </w:pPr>
            <w:bookmarkStart w:id="17" w:name="_DV_C11"/>
            <w:r w:rsidRPr="00E61A96">
              <w:rPr>
                <w:rFonts w:cs="Arial"/>
                <w:b/>
              </w:rPr>
              <w:t>Generating Unit(s)</w:t>
            </w:r>
            <w:r w:rsidRPr="00E61A96">
              <w:rPr>
                <w:rFonts w:cs="Arial"/>
              </w:rPr>
              <w:t xml:space="preserve">; or, </w:t>
            </w:r>
            <w:bookmarkEnd w:id="17"/>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8" w:name="_DV_C12"/>
            <w:r w:rsidRPr="00E61A96">
              <w:rPr>
                <w:rFonts w:cs="Arial"/>
                <w:b/>
              </w:rPr>
              <w:t>CCGT Module(s)</w:t>
            </w:r>
            <w:r w:rsidRPr="00E61A96">
              <w:rPr>
                <w:rFonts w:cs="Arial"/>
              </w:rPr>
              <w:t xml:space="preserve">; or, </w:t>
            </w:r>
            <w:bookmarkEnd w:id="18"/>
          </w:p>
          <w:p w14:paraId="2F9E7ABB" w14:textId="77777777" w:rsidR="00C40DC8" w:rsidRPr="00E61A96" w:rsidRDefault="00C40DC8" w:rsidP="00BB3C86">
            <w:pPr>
              <w:pStyle w:val="TableArial11"/>
              <w:rPr>
                <w:rFonts w:cs="Arial"/>
              </w:rPr>
            </w:pPr>
            <w:bookmarkStart w:id="19" w:name="_DV_C13"/>
            <w:r w:rsidRPr="00E61A96">
              <w:rPr>
                <w:rFonts w:cs="Arial"/>
                <w:b/>
              </w:rPr>
              <w:t>Power Park Module(s)</w:t>
            </w:r>
            <w:r w:rsidRPr="00E61A96">
              <w:rPr>
                <w:rFonts w:cs="Arial"/>
              </w:rPr>
              <w:t xml:space="preserve">; or, </w:t>
            </w:r>
            <w:bookmarkEnd w:id="19"/>
          </w:p>
          <w:p w14:paraId="6DD734FE" w14:textId="77777777" w:rsidR="00C40DC8" w:rsidRPr="00E61A96" w:rsidRDefault="00C40DC8" w:rsidP="00BB3C86">
            <w:pPr>
              <w:pStyle w:val="TableArial11"/>
              <w:rPr>
                <w:rFonts w:cs="Arial"/>
                <w:b/>
              </w:rPr>
            </w:pPr>
            <w:bookmarkStart w:id="20"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21" w:name="_DV_C15"/>
            <w:bookmarkEnd w:id="20"/>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1"/>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22" w:name="_DV_C16"/>
            <w:r w:rsidRPr="007E0B31">
              <w:rPr>
                <w:rFonts w:cs="Arial"/>
              </w:rPr>
              <w:t>DCUSA</w:t>
            </w:r>
            <w:bookmarkEnd w:id="22"/>
          </w:p>
        </w:tc>
        <w:tc>
          <w:tcPr>
            <w:tcW w:w="6634" w:type="dxa"/>
          </w:tcPr>
          <w:p w14:paraId="2D09966A" w14:textId="77777777" w:rsidR="00213EC2" w:rsidRPr="007E0B31" w:rsidRDefault="00213EC2" w:rsidP="00213EC2">
            <w:pPr>
              <w:pStyle w:val="TableArial11"/>
              <w:rPr>
                <w:rFonts w:cs="Arial"/>
              </w:rPr>
            </w:pPr>
            <w:bookmarkStart w:id="23"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3"/>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4"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4"/>
          </w:p>
        </w:tc>
        <w:tc>
          <w:tcPr>
            <w:tcW w:w="6634" w:type="dxa"/>
          </w:tcPr>
          <w:p w14:paraId="611268A9" w14:textId="49E96478" w:rsidR="009871B0" w:rsidRPr="007E0B31" w:rsidRDefault="009871B0" w:rsidP="009871B0">
            <w:pPr>
              <w:pStyle w:val="TableArial11"/>
              <w:rPr>
                <w:rFonts w:cs="Arial"/>
                <w:i/>
              </w:rPr>
            </w:pPr>
            <w:bookmarkStart w:id="25"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5"/>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172D0C" w:rsidRPr="007E0B31" w14:paraId="332DEFE8" w14:textId="77777777" w:rsidTr="490DE6A8">
        <w:trPr>
          <w:cantSplit/>
        </w:trPr>
        <w:tc>
          <w:tcPr>
            <w:tcW w:w="2884" w:type="dxa"/>
          </w:tcPr>
          <w:p w14:paraId="6CF87424" w14:textId="42739457" w:rsidR="00172D0C" w:rsidRPr="007E0B31" w:rsidRDefault="00172D0C" w:rsidP="00172D0C">
            <w:pPr>
              <w:pStyle w:val="Arial11Bold"/>
              <w:rPr>
                <w:rFonts w:cs="Arial"/>
              </w:rPr>
            </w:pPr>
            <w:ins w:id="26" w:author="David Halford (ESO)" w:date="2024-04-25T08:23:00Z">
              <w:r w:rsidRPr="00237A45">
                <w:t>Final</w:t>
              </w:r>
              <w:r>
                <w:t>-</w:t>
              </w:r>
              <w:r w:rsidRPr="00237A45">
                <w:t xml:space="preserve">Balancing Compliance Notification </w:t>
              </w:r>
              <w:r w:rsidRPr="00396539">
                <w:t> </w:t>
              </w:r>
            </w:ins>
          </w:p>
        </w:tc>
        <w:tc>
          <w:tcPr>
            <w:tcW w:w="6634" w:type="dxa"/>
          </w:tcPr>
          <w:p w14:paraId="3660476D" w14:textId="361C430A" w:rsidR="00172D0C" w:rsidRPr="00E54DBB" w:rsidRDefault="00172D0C" w:rsidP="00172D0C">
            <w:pPr>
              <w:pStyle w:val="TableArial11"/>
              <w:rPr>
                <w:ins w:id="27" w:author="David Halford (ESO)" w:date="2024-04-25T08:23:00Z"/>
                <w:rFonts w:cs="Arial"/>
              </w:rPr>
            </w:pPr>
            <w:ins w:id="28" w:author="David Halford (ESO)" w:date="2024-04-25T08:23:00Z">
              <w:r w:rsidRPr="00E54DBB">
                <w:rPr>
                  <w:rFonts w:cs="Arial"/>
                </w:rPr>
                <w:t xml:space="preserve">A notification from </w:t>
              </w:r>
              <w:r w:rsidRPr="00E54DBB">
                <w:rPr>
                  <w:rFonts w:cs="Arial"/>
                  <w:b/>
                  <w:bCs/>
                </w:rPr>
                <w:t xml:space="preserve">The Company </w:t>
              </w:r>
              <w:r w:rsidRPr="00E54DBB">
                <w:rPr>
                  <w:rFonts w:cs="Arial"/>
                </w:rPr>
                <w:t>to a</w:t>
              </w:r>
            </w:ins>
            <w:ins w:id="29" w:author="David Halford (ESO)" w:date="2024-05-16T14:12:00Z">
              <w:r w:rsidR="00760ADD">
                <w:rPr>
                  <w:rFonts w:cs="Arial"/>
                </w:rPr>
                <w:t xml:space="preserve">n </w:t>
              </w:r>
              <w:r w:rsidR="00760ADD" w:rsidRPr="00D55681">
                <w:rPr>
                  <w:rFonts w:cs="Arial"/>
                  <w:b/>
                  <w:bCs/>
                </w:rPr>
                <w:t>EU</w:t>
              </w:r>
            </w:ins>
            <w:ins w:id="30" w:author="David Halford (ESO)" w:date="2024-04-25T08:23:00Z">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ins>
            <w:ins w:id="31" w:author="Antony Johnson (ESO)" w:date="2024-05-17T13:00:00Z">
              <w:r w:rsidR="006A1BB6" w:rsidRPr="00D55681">
                <w:rPr>
                  <w:rFonts w:cs="Arial"/>
                </w:rPr>
                <w:t>,</w:t>
              </w:r>
            </w:ins>
            <w:ins w:id="32" w:author="David Halford (ESO)" w:date="2024-05-09T16:51:00Z">
              <w:r w:rsidR="00B972E4">
                <w:rPr>
                  <w:rFonts w:cs="Arial"/>
                  <w:b/>
                  <w:bCs/>
                </w:rPr>
                <w:t xml:space="preserve"> </w:t>
              </w:r>
              <w:r w:rsidR="00D436BD">
                <w:rPr>
                  <w:rFonts w:cs="Arial"/>
                </w:rPr>
                <w:t xml:space="preserve">with a </w:t>
              </w:r>
              <w:r w:rsidR="00D436BD">
                <w:rPr>
                  <w:rFonts w:cs="Arial"/>
                  <w:b/>
                  <w:bCs/>
                </w:rPr>
                <w:t>Completion Date</w:t>
              </w:r>
              <w:r w:rsidR="00D436BD">
                <w:rPr>
                  <w:rFonts w:cs="Arial"/>
                </w:rPr>
                <w:t xml:space="preserve"> on or after DD-MM-</w:t>
              </w:r>
            </w:ins>
            <w:ins w:id="33" w:author="David Halford (ESO)" w:date="2024-05-16T14:22:00Z">
              <w:r w:rsidR="007978B5">
                <w:rPr>
                  <w:rFonts w:cs="Arial"/>
                </w:rPr>
                <w:t>YYYY</w:t>
              </w:r>
              <w:r w:rsidR="007978B5" w:rsidRPr="00B235EC">
                <w:rPr>
                  <w:rFonts w:cs="Arial"/>
                  <w:highlight w:val="yellow"/>
                </w:rPr>
                <w:t xml:space="preserve"> [</w:t>
              </w:r>
              <w:r w:rsidR="00041F17" w:rsidRPr="00B235EC">
                <w:rPr>
                  <w:rFonts w:cs="Arial"/>
                  <w:highlight w:val="yellow"/>
                </w:rPr>
                <w:t>DD-MM-YYY,</w:t>
              </w:r>
              <w:r w:rsidR="00041F17">
                <w:rPr>
                  <w:rFonts w:cs="Arial"/>
                  <w:highlight w:val="yellow"/>
                </w:rPr>
                <w:t xml:space="preserve"> </w:t>
              </w:r>
              <w:r w:rsidR="00041F17" w:rsidRPr="006D228A">
                <w:rPr>
                  <w:rStyle w:val="ui-provider"/>
                  <w:rFonts w:eastAsia="Calibri"/>
                  <w:i/>
                  <w:iCs/>
                  <w:highlight w:val="yellow"/>
                </w:rPr>
                <w:t>this being the Implementation Date</w:t>
              </w:r>
              <w:r w:rsidR="00041F17" w:rsidRPr="00C35984">
                <w:rPr>
                  <w:rFonts w:cs="Arial"/>
                  <w:highlight w:val="yellow"/>
                </w:rPr>
                <w:t>]</w:t>
              </w:r>
            </w:ins>
            <w:ins w:id="34" w:author="David Halford (ESO)" w:date="2024-04-25T08:23:00Z">
              <w:r w:rsidRPr="00F0137D">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ins>
            <w:ins w:id="35" w:author="Creighton, Alan (Northern Powergrid)" w:date="2024-05-24T13:28:00Z">
              <w:r w:rsidR="000178A8">
                <w:rPr>
                  <w:rFonts w:cs="Arial"/>
                </w:rPr>
                <w:t xml:space="preserve"> with</w:t>
              </w:r>
            </w:ins>
            <w:ins w:id="36" w:author="David Halford (ESO)" w:date="2024-04-25T08:23:00Z">
              <w:r w:rsidRPr="00E54DBB">
                <w:rPr>
                  <w:rFonts w:cs="Arial"/>
                </w:rPr>
                <w:t>:</w:t>
              </w:r>
            </w:ins>
          </w:p>
          <w:p w14:paraId="26A0EF6D" w14:textId="144E9139" w:rsidR="00172D0C" w:rsidRPr="00E54DBB" w:rsidRDefault="00172D0C" w:rsidP="00172D0C">
            <w:pPr>
              <w:pStyle w:val="TableArial11"/>
              <w:rPr>
                <w:ins w:id="37" w:author="David Halford (ESO)" w:date="2024-04-25T08:23:00Z"/>
                <w:rFonts w:cs="Arial"/>
              </w:rPr>
            </w:pPr>
            <w:ins w:id="38" w:author="David Halford (ESO)" w:date="2024-04-25T08:23:00Z">
              <w:r w:rsidRPr="00E54DBB">
                <w:rPr>
                  <w:rFonts w:cs="Arial"/>
                </w:rPr>
                <w:t>(a)</w:t>
              </w:r>
            </w:ins>
            <w:ins w:id="39" w:author="David Halford (ESO)" w:date="2024-05-30T15:03:00Z">
              <w:r w:rsidR="00CD4A10">
                <w:rPr>
                  <w:rFonts w:cs="Arial"/>
                </w:rPr>
                <w:t xml:space="preserve"> </w:t>
              </w:r>
            </w:ins>
            <w:ins w:id="40" w:author="David Halford (ESO)" w:date="2024-04-25T08:23:00Z">
              <w:r w:rsidRPr="00E54DBB">
                <w:rPr>
                  <w:rFonts w:cs="Arial"/>
                  <w:b/>
                  <w:bCs/>
                </w:rPr>
                <w:t>Engineering Recommendation</w:t>
              </w:r>
              <w:r w:rsidRPr="00E54DBB">
                <w:rPr>
                  <w:rFonts w:cs="Arial"/>
                </w:rPr>
                <w:t xml:space="preserve"> G99 supported by the </w:t>
              </w:r>
            </w:ins>
            <w:ins w:id="41" w:author="David Halford (ESO)" w:date="2024-05-28T15:09:00Z">
              <w:r w:rsidR="00B12CBE">
                <w:rPr>
                  <w:rFonts w:cs="Arial"/>
                </w:rPr>
                <w:t>f</w:t>
              </w:r>
            </w:ins>
            <w:ins w:id="42" w:author="David Halford (ESO)" w:date="2024-04-25T08:23:00Z">
              <w:r w:rsidRPr="00F0137D">
                <w:rPr>
                  <w:rFonts w:cs="Arial"/>
                </w:rPr>
                <w:t xml:space="preserve">inal </w:t>
              </w:r>
            </w:ins>
            <w:ins w:id="43" w:author="David Halford (ESO)" w:date="2024-05-28T15:09:00Z">
              <w:r w:rsidR="00B12CBE">
                <w:rPr>
                  <w:rFonts w:cs="Arial"/>
                </w:rPr>
                <w:t>o</w:t>
              </w:r>
            </w:ins>
            <w:ins w:id="44" w:author="David Halford (ESO)" w:date="2024-04-25T08:23:00Z">
              <w:r w:rsidRPr="00F0137D">
                <w:rPr>
                  <w:rFonts w:cs="Arial"/>
                </w:rPr>
                <w:t xml:space="preserve">perational </w:t>
              </w:r>
            </w:ins>
            <w:ins w:id="45" w:author="David Halford (ESO)" w:date="2024-05-28T15:09:00Z">
              <w:r w:rsidR="00B12CBE">
                <w:rPr>
                  <w:rFonts w:cs="Arial"/>
                </w:rPr>
                <w:t>n</w:t>
              </w:r>
            </w:ins>
            <w:ins w:id="46" w:author="David Halford (ESO)" w:date="2024-04-25T08:23:00Z">
              <w:r w:rsidRPr="00F0137D">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ins>
          </w:p>
          <w:p w14:paraId="070DDF60" w14:textId="31E2A41C" w:rsidR="00172D0C" w:rsidRPr="00E54DBB" w:rsidRDefault="00172D0C" w:rsidP="00172D0C">
            <w:pPr>
              <w:pStyle w:val="TableArial11"/>
              <w:rPr>
                <w:ins w:id="47" w:author="David Halford (ESO)" w:date="2024-04-25T08:23:00Z"/>
                <w:rFonts w:cs="Arial"/>
              </w:rPr>
            </w:pPr>
            <w:ins w:id="48" w:author="David Halford (ESO)" w:date="2024-04-25T08:23:00Z">
              <w:r w:rsidRPr="00E54DBB">
                <w:rPr>
                  <w:rFonts w:cs="Arial"/>
                </w:rPr>
                <w:t>(b) the relevant sections of the Grid Code as applicable, and</w:t>
              </w:r>
            </w:ins>
          </w:p>
          <w:p w14:paraId="3A3F10E2" w14:textId="1AB08A3C" w:rsidR="00172D0C" w:rsidRPr="00E54DBB" w:rsidRDefault="00172D0C" w:rsidP="00172D0C">
            <w:pPr>
              <w:pStyle w:val="TableArial11"/>
              <w:rPr>
                <w:ins w:id="49" w:author="David Halford (ESO)" w:date="2024-04-25T08:23:00Z"/>
                <w:rFonts w:cs="Arial"/>
              </w:rPr>
            </w:pPr>
            <w:ins w:id="50" w:author="David Halford (ESO)" w:date="2024-04-25T08:23:00Z">
              <w:r w:rsidRPr="00E54DBB">
                <w:rPr>
                  <w:rFonts w:cs="Arial"/>
                </w:rPr>
                <w:t xml:space="preserve">(c) the </w:t>
              </w:r>
              <w:r w:rsidRPr="00E54DBB">
                <w:rPr>
                  <w:rFonts w:cs="Arial"/>
                  <w:b/>
                  <w:bCs/>
                </w:rPr>
                <w:t xml:space="preserve">Bilateral </w:t>
              </w:r>
            </w:ins>
            <w:ins w:id="51" w:author="Creighton, Alan (Northern Powergrid)" w:date="2024-05-24T13:41:00Z">
              <w:r w:rsidR="00632282" w:rsidRPr="00E54DBB">
                <w:rPr>
                  <w:rFonts w:cs="Arial"/>
                  <w:b/>
                  <w:bCs/>
                </w:rPr>
                <w:t xml:space="preserve">Embedded Generation </w:t>
              </w:r>
            </w:ins>
            <w:ins w:id="52" w:author="David Halford (ESO)" w:date="2024-04-25T08:23:00Z">
              <w:r w:rsidRPr="00E54DBB">
                <w:rPr>
                  <w:rFonts w:cs="Arial"/>
                  <w:b/>
                  <w:bCs/>
                </w:rPr>
                <w:t>Agreement</w:t>
              </w:r>
              <w:r w:rsidRPr="00E54DBB">
                <w:rPr>
                  <w:rFonts w:cs="Arial"/>
                </w:rPr>
                <w:t xml:space="preserve">, </w:t>
              </w:r>
            </w:ins>
          </w:p>
          <w:p w14:paraId="207791FC" w14:textId="05B53DBE" w:rsidR="00172D0C" w:rsidRPr="00E54DBB" w:rsidDel="00632282" w:rsidRDefault="000178A8" w:rsidP="00632282">
            <w:pPr>
              <w:pStyle w:val="TableArial11"/>
              <w:rPr>
                <w:ins w:id="53" w:author="David Halford (ESO)" w:date="2024-04-25T08:23:00Z"/>
                <w:del w:id="54" w:author="Creighton, Alan (Northern Powergrid)" w:date="2024-05-24T13:43:00Z"/>
                <w:rFonts w:cs="Arial"/>
              </w:rPr>
            </w:pPr>
            <w:ins w:id="55" w:author="Creighton, Alan (Northern Powergrid)" w:date="2024-05-24T13:29:00Z">
              <w:r>
                <w:rPr>
                  <w:rFonts w:cs="Arial"/>
                </w:rPr>
                <w:t>a</w:t>
              </w:r>
            </w:ins>
            <w:ins w:id="56" w:author="David Halford (ESO)" w:date="2024-04-25T08:23:00Z">
              <w:r w:rsidR="00172D0C" w:rsidRPr="00E54DBB">
                <w:rPr>
                  <w:rFonts w:cs="Arial"/>
                </w:rPr>
                <w:t xml:space="preserve">nd </w:t>
              </w:r>
            </w:ins>
            <w:ins w:id="57" w:author="Creighton, Alan (Northern Powergrid)" w:date="2024-05-24T13:29:00Z">
              <w:r>
                <w:rPr>
                  <w:rFonts w:cs="Arial"/>
                </w:rPr>
                <w:t xml:space="preserve">that </w:t>
              </w:r>
            </w:ins>
            <w:ins w:id="58" w:author="David Halford (ESO)" w:date="2024-04-25T08:23:00Z">
              <w:r w:rsidR="00172D0C" w:rsidRPr="00E54DBB">
                <w:rPr>
                  <w:rFonts w:cs="Arial"/>
                </w:rPr>
                <w:t xml:space="preserve">all the items in the schedule of </w:t>
              </w:r>
              <w:r w:rsidR="00172D0C" w:rsidRPr="00E54DBB">
                <w:rPr>
                  <w:rFonts w:cs="Arial"/>
                  <w:b/>
                  <w:bCs/>
                </w:rPr>
                <w:t xml:space="preserve">Unresolved Issues </w:t>
              </w:r>
            </w:ins>
            <w:ins w:id="59" w:author="Creighton, Alan (Northern Powergrid)" w:date="2024-05-24T13:29:00Z">
              <w:r w:rsidRPr="000178A8">
                <w:rPr>
                  <w:rFonts w:cs="Arial"/>
                </w:rPr>
                <w:t>have been completed</w:t>
              </w:r>
              <w:r>
                <w:rPr>
                  <w:rFonts w:cs="Arial"/>
                  <w:b/>
                  <w:bCs/>
                </w:rPr>
                <w:t xml:space="preserve"> </w:t>
              </w:r>
            </w:ins>
            <w:ins w:id="60" w:author="David Halford (ESO)" w:date="2024-04-25T08:23:00Z">
              <w:r w:rsidR="00172D0C" w:rsidRPr="00E54DBB">
                <w:rPr>
                  <w:rFonts w:cs="Arial"/>
                </w:rPr>
                <w:t xml:space="preserve">to </w:t>
              </w:r>
              <w:r w:rsidR="00172D0C" w:rsidRPr="00E54DBB">
                <w:rPr>
                  <w:rFonts w:cs="Arial"/>
                  <w:b/>
                  <w:bCs/>
                </w:rPr>
                <w:t>The Company</w:t>
              </w:r>
              <w:r w:rsidR="00172D0C" w:rsidRPr="00E54DBB">
                <w:rPr>
                  <w:rFonts w:cs="Arial"/>
                </w:rPr>
                <w:t xml:space="preserve">'s satisfaction. </w:t>
              </w:r>
            </w:ins>
          </w:p>
          <w:p w14:paraId="128C8098" w14:textId="77777777" w:rsidR="00172D0C" w:rsidRPr="007E0B31" w:rsidRDefault="00172D0C" w:rsidP="00172D0C">
            <w:pPr>
              <w:pStyle w:val="TableArial11"/>
              <w:rPr>
                <w:rFonts w:cs="Arial"/>
              </w:rPr>
            </w:pPr>
          </w:p>
        </w:tc>
      </w:tr>
      <w:tr w:rsidR="00172D0C" w:rsidRPr="007E0B31" w14:paraId="4DC1F36D" w14:textId="77777777" w:rsidTr="490DE6A8">
        <w:trPr>
          <w:cantSplit/>
        </w:trPr>
        <w:tc>
          <w:tcPr>
            <w:tcW w:w="2884" w:type="dxa"/>
          </w:tcPr>
          <w:p w14:paraId="39CA52E1" w14:textId="77777777" w:rsidR="00172D0C" w:rsidRPr="007E0B31" w:rsidRDefault="00172D0C" w:rsidP="00172D0C">
            <w:pPr>
              <w:pStyle w:val="Arial11Bold"/>
              <w:rPr>
                <w:rFonts w:cs="Arial"/>
              </w:rPr>
            </w:pPr>
            <w:r w:rsidRPr="007E0B31">
              <w:rPr>
                <w:rFonts w:cs="Arial"/>
              </w:rPr>
              <w:t>Final Generation Outage Programme</w:t>
            </w:r>
          </w:p>
        </w:tc>
        <w:tc>
          <w:tcPr>
            <w:tcW w:w="6634" w:type="dxa"/>
          </w:tcPr>
          <w:p w14:paraId="21DA4626" w14:textId="20118034" w:rsidR="00172D0C" w:rsidRPr="007E0B31" w:rsidRDefault="00172D0C" w:rsidP="00172D0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172D0C" w:rsidRPr="007E0B31" w14:paraId="25992C8B" w14:textId="77777777" w:rsidTr="490DE6A8">
        <w:trPr>
          <w:cantSplit/>
        </w:trPr>
        <w:tc>
          <w:tcPr>
            <w:tcW w:w="2884" w:type="dxa"/>
          </w:tcPr>
          <w:p w14:paraId="24A46B59" w14:textId="6EF2404B" w:rsidR="00172D0C" w:rsidRPr="007E0B31" w:rsidRDefault="00172D0C" w:rsidP="00172D0C">
            <w:pPr>
              <w:pStyle w:val="Arial11Bold"/>
              <w:rPr>
                <w:rFonts w:cs="Arial"/>
              </w:rPr>
            </w:pPr>
            <w:bookmarkStart w:id="61" w:name="_DV_C20"/>
            <w:r w:rsidRPr="007E0B31">
              <w:rPr>
                <w:rFonts w:cs="Arial"/>
              </w:rPr>
              <w:t xml:space="preserve">Final Operational Notification </w:t>
            </w:r>
            <w:r w:rsidRPr="007E0B31">
              <w:rPr>
                <w:rFonts w:cs="Arial"/>
                <w:b w:val="0"/>
              </w:rPr>
              <w:t>or</w:t>
            </w:r>
            <w:r w:rsidRPr="007E0B31">
              <w:rPr>
                <w:rFonts w:cs="Arial"/>
              </w:rPr>
              <w:t xml:space="preserve"> FON </w:t>
            </w:r>
            <w:bookmarkEnd w:id="61"/>
          </w:p>
        </w:tc>
        <w:tc>
          <w:tcPr>
            <w:tcW w:w="6634" w:type="dxa"/>
          </w:tcPr>
          <w:p w14:paraId="52B70B80" w14:textId="1AE703F3" w:rsidR="00172D0C" w:rsidRPr="007E0B31" w:rsidRDefault="00172D0C" w:rsidP="00172D0C">
            <w:pPr>
              <w:pStyle w:val="TableArial11"/>
              <w:rPr>
                <w:rFonts w:cs="Arial"/>
              </w:rPr>
            </w:pPr>
            <w:bookmarkStart w:id="6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62"/>
          </w:p>
          <w:p w14:paraId="534102FE" w14:textId="77777777" w:rsidR="00172D0C" w:rsidRPr="007E0B31" w:rsidRDefault="00172D0C" w:rsidP="00172D0C">
            <w:pPr>
              <w:pStyle w:val="TableArial11"/>
              <w:ind w:left="567" w:hanging="567"/>
              <w:rPr>
                <w:rFonts w:cs="Arial"/>
              </w:rPr>
            </w:pPr>
            <w:bookmarkStart w:id="63" w:name="_DV_C22"/>
            <w:r w:rsidRPr="007E0B31">
              <w:rPr>
                <w:rFonts w:cs="Arial"/>
              </w:rPr>
              <w:t>(a)</w:t>
            </w:r>
            <w:r w:rsidRPr="007E0B31">
              <w:rPr>
                <w:rFonts w:cs="Arial"/>
              </w:rPr>
              <w:tab/>
              <w:t>with the Grid Code, (or where they apply, that relevant derogations have been granted), and</w:t>
            </w:r>
            <w:bookmarkEnd w:id="63"/>
          </w:p>
          <w:p w14:paraId="001CADC8" w14:textId="77777777" w:rsidR="00172D0C" w:rsidRPr="007E0B31" w:rsidRDefault="00172D0C" w:rsidP="00172D0C">
            <w:pPr>
              <w:pStyle w:val="TableArial11"/>
              <w:ind w:left="567" w:hanging="567"/>
              <w:rPr>
                <w:rFonts w:cs="Arial"/>
              </w:rPr>
            </w:pPr>
            <w:bookmarkStart w:id="6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64"/>
          </w:p>
          <w:p w14:paraId="67438D86" w14:textId="77777777" w:rsidR="00172D0C" w:rsidRPr="007E0B31" w:rsidRDefault="00172D0C" w:rsidP="00172D0C">
            <w:pPr>
              <w:pStyle w:val="TableArial11"/>
              <w:rPr>
                <w:rFonts w:cs="Arial"/>
                <w:u w:val="single"/>
              </w:rPr>
            </w:pPr>
            <w:bookmarkStart w:id="6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65"/>
          </w:p>
        </w:tc>
      </w:tr>
      <w:tr w:rsidR="00172D0C" w:rsidRPr="007E0B31" w14:paraId="197251CB" w14:textId="77777777" w:rsidTr="490DE6A8">
        <w:trPr>
          <w:cantSplit/>
        </w:trPr>
        <w:tc>
          <w:tcPr>
            <w:tcW w:w="2884" w:type="dxa"/>
          </w:tcPr>
          <w:p w14:paraId="004E90B7" w14:textId="77777777" w:rsidR="00172D0C" w:rsidRPr="007E0B31" w:rsidRDefault="00172D0C" w:rsidP="00172D0C">
            <w:pPr>
              <w:pStyle w:val="Arial11Bold"/>
              <w:rPr>
                <w:rFonts w:cs="Arial"/>
              </w:rPr>
            </w:pPr>
            <w:r w:rsidRPr="007E0B31">
              <w:rPr>
                <w:rFonts w:cs="Arial"/>
              </w:rPr>
              <w:t>Final Physical Notification Data</w:t>
            </w:r>
          </w:p>
        </w:tc>
        <w:tc>
          <w:tcPr>
            <w:tcW w:w="6634" w:type="dxa"/>
          </w:tcPr>
          <w:p w14:paraId="61126324" w14:textId="77777777" w:rsidR="00172D0C" w:rsidRPr="007E0B31" w:rsidRDefault="00172D0C" w:rsidP="00172D0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172D0C" w:rsidRPr="007E0B31" w14:paraId="03ECD7A1" w14:textId="77777777" w:rsidTr="490DE6A8">
        <w:trPr>
          <w:cantSplit/>
        </w:trPr>
        <w:tc>
          <w:tcPr>
            <w:tcW w:w="2884" w:type="dxa"/>
          </w:tcPr>
          <w:p w14:paraId="51B8A852" w14:textId="77777777" w:rsidR="00172D0C" w:rsidRPr="007E0B31" w:rsidRDefault="00172D0C" w:rsidP="00172D0C">
            <w:pPr>
              <w:pStyle w:val="Arial11Bold"/>
              <w:rPr>
                <w:rFonts w:cs="Arial"/>
              </w:rPr>
            </w:pPr>
            <w:r w:rsidRPr="007E0B31">
              <w:rPr>
                <w:rFonts w:cs="Arial"/>
              </w:rPr>
              <w:t>Final Report</w:t>
            </w:r>
          </w:p>
        </w:tc>
        <w:tc>
          <w:tcPr>
            <w:tcW w:w="6634" w:type="dxa"/>
          </w:tcPr>
          <w:p w14:paraId="341E27E2" w14:textId="213B90D1" w:rsidR="00172D0C" w:rsidRPr="007E0B31" w:rsidRDefault="00172D0C" w:rsidP="00172D0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172D0C" w:rsidRPr="007E0B31" w14:paraId="61B9A3B0" w14:textId="77777777" w:rsidTr="490DE6A8">
        <w:trPr>
          <w:cantSplit/>
        </w:trPr>
        <w:tc>
          <w:tcPr>
            <w:tcW w:w="2884" w:type="dxa"/>
          </w:tcPr>
          <w:p w14:paraId="3018FCC1" w14:textId="77777777" w:rsidR="00172D0C" w:rsidRPr="007E0B31" w:rsidRDefault="00172D0C" w:rsidP="00172D0C">
            <w:pPr>
              <w:pStyle w:val="Arial11Bold"/>
              <w:rPr>
                <w:rFonts w:cs="Arial"/>
              </w:rPr>
            </w:pPr>
            <w:r w:rsidRPr="007E0B31">
              <w:rPr>
                <w:rFonts w:cs="Arial"/>
              </w:rPr>
              <w:t>Financial Year</w:t>
            </w:r>
          </w:p>
        </w:tc>
        <w:tc>
          <w:tcPr>
            <w:tcW w:w="6634" w:type="dxa"/>
          </w:tcPr>
          <w:p w14:paraId="49A5339B" w14:textId="052F5BD9" w:rsidR="00172D0C" w:rsidRPr="007E0B31" w:rsidRDefault="00172D0C" w:rsidP="00172D0C">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172D0C" w:rsidRPr="007E0B31" w14:paraId="6050AA75" w14:textId="77777777" w:rsidTr="490DE6A8">
        <w:trPr>
          <w:cantSplit/>
        </w:trPr>
        <w:tc>
          <w:tcPr>
            <w:tcW w:w="2884" w:type="dxa"/>
          </w:tcPr>
          <w:p w14:paraId="29C983BC" w14:textId="77777777" w:rsidR="00172D0C" w:rsidRPr="007E0B31" w:rsidRDefault="00172D0C" w:rsidP="00172D0C">
            <w:pPr>
              <w:pStyle w:val="Arial11Bold"/>
              <w:rPr>
                <w:rFonts w:cs="Arial"/>
              </w:rPr>
            </w:pPr>
            <w:r w:rsidRPr="007E0B31">
              <w:rPr>
                <w:rFonts w:cs="Arial"/>
              </w:rPr>
              <w:t>Fixed Proposed Implementation Date</w:t>
            </w:r>
          </w:p>
        </w:tc>
        <w:tc>
          <w:tcPr>
            <w:tcW w:w="6634" w:type="dxa"/>
          </w:tcPr>
          <w:p w14:paraId="32CF933F" w14:textId="77777777" w:rsidR="00172D0C" w:rsidRPr="007E0B31" w:rsidRDefault="00172D0C" w:rsidP="00172D0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172D0C" w:rsidRPr="007E0B31" w14:paraId="3B05A2D5" w14:textId="77777777" w:rsidTr="490DE6A8">
        <w:trPr>
          <w:cantSplit/>
        </w:trPr>
        <w:tc>
          <w:tcPr>
            <w:tcW w:w="2884" w:type="dxa"/>
          </w:tcPr>
          <w:p w14:paraId="11A82ACA" w14:textId="77777777" w:rsidR="00172D0C" w:rsidRPr="007E0B31" w:rsidRDefault="00172D0C" w:rsidP="00172D0C">
            <w:pPr>
              <w:pStyle w:val="Arial11Bold"/>
              <w:rPr>
                <w:rFonts w:cs="Arial"/>
              </w:rPr>
            </w:pPr>
            <w:r w:rsidRPr="007E0B31">
              <w:rPr>
                <w:rFonts w:cs="Arial"/>
              </w:rPr>
              <w:t xml:space="preserve">Flicker Severity </w:t>
            </w:r>
          </w:p>
          <w:p w14:paraId="7B7E4A84" w14:textId="77777777" w:rsidR="00172D0C" w:rsidRPr="007E0B31" w:rsidRDefault="00172D0C" w:rsidP="00172D0C">
            <w:pPr>
              <w:pStyle w:val="Arial11Bold"/>
              <w:rPr>
                <w:rFonts w:cs="Arial"/>
              </w:rPr>
            </w:pPr>
            <w:r w:rsidRPr="007E0B31">
              <w:rPr>
                <w:rFonts w:cs="Arial"/>
              </w:rPr>
              <w:t>(Long Term)</w:t>
            </w:r>
          </w:p>
        </w:tc>
        <w:tc>
          <w:tcPr>
            <w:tcW w:w="6634" w:type="dxa"/>
          </w:tcPr>
          <w:p w14:paraId="36FDA091" w14:textId="77777777" w:rsidR="00172D0C" w:rsidRPr="007E0B31" w:rsidRDefault="00172D0C" w:rsidP="00172D0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172D0C" w:rsidRPr="007E0B31" w14:paraId="31D73F62" w14:textId="77777777" w:rsidTr="490DE6A8">
        <w:trPr>
          <w:cantSplit/>
        </w:trPr>
        <w:tc>
          <w:tcPr>
            <w:tcW w:w="2884" w:type="dxa"/>
          </w:tcPr>
          <w:p w14:paraId="62449C25" w14:textId="77777777" w:rsidR="00172D0C" w:rsidRPr="007E0B31" w:rsidRDefault="00172D0C" w:rsidP="00172D0C">
            <w:pPr>
              <w:pStyle w:val="Arial11Bold"/>
              <w:rPr>
                <w:rFonts w:cs="Arial"/>
              </w:rPr>
            </w:pPr>
            <w:r w:rsidRPr="007E0B31">
              <w:rPr>
                <w:rFonts w:cs="Arial"/>
              </w:rPr>
              <w:t xml:space="preserve">Flicker Severity </w:t>
            </w:r>
          </w:p>
          <w:p w14:paraId="7D271E51" w14:textId="77777777" w:rsidR="00172D0C" w:rsidRPr="007E0B31" w:rsidRDefault="00172D0C" w:rsidP="00172D0C">
            <w:pPr>
              <w:pStyle w:val="Arial11Bold"/>
              <w:rPr>
                <w:rFonts w:cs="Arial"/>
              </w:rPr>
            </w:pPr>
            <w:r w:rsidRPr="007E0B31">
              <w:rPr>
                <w:rFonts w:cs="Arial"/>
              </w:rPr>
              <w:t>(Short Term)</w:t>
            </w:r>
          </w:p>
        </w:tc>
        <w:tc>
          <w:tcPr>
            <w:tcW w:w="6634" w:type="dxa"/>
          </w:tcPr>
          <w:p w14:paraId="60C2F253" w14:textId="77777777" w:rsidR="00172D0C" w:rsidRPr="007E0B31" w:rsidRDefault="00172D0C" w:rsidP="00172D0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172D0C" w:rsidRPr="007E0B31" w14:paraId="27A94E62" w14:textId="77777777" w:rsidTr="490DE6A8">
        <w:trPr>
          <w:cantSplit/>
        </w:trPr>
        <w:tc>
          <w:tcPr>
            <w:tcW w:w="2884" w:type="dxa"/>
          </w:tcPr>
          <w:p w14:paraId="29A7554A" w14:textId="77777777" w:rsidR="00172D0C" w:rsidRPr="007E0B31" w:rsidRDefault="00172D0C" w:rsidP="00172D0C">
            <w:pPr>
              <w:pStyle w:val="Arial11Bold"/>
              <w:rPr>
                <w:rFonts w:cs="Arial"/>
              </w:rPr>
            </w:pPr>
            <w:r w:rsidRPr="007E0B31">
              <w:rPr>
                <w:rFonts w:cs="Arial"/>
              </w:rPr>
              <w:t>Forecast Data</w:t>
            </w:r>
          </w:p>
        </w:tc>
        <w:tc>
          <w:tcPr>
            <w:tcW w:w="6634" w:type="dxa"/>
          </w:tcPr>
          <w:p w14:paraId="137FC4B0" w14:textId="77777777" w:rsidR="00172D0C" w:rsidRPr="007E0B31" w:rsidRDefault="00172D0C" w:rsidP="00172D0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172D0C" w:rsidRPr="007E0B31" w14:paraId="635D9387" w14:textId="77777777" w:rsidTr="490DE6A8">
        <w:trPr>
          <w:cantSplit/>
        </w:trPr>
        <w:tc>
          <w:tcPr>
            <w:tcW w:w="2884" w:type="dxa"/>
          </w:tcPr>
          <w:p w14:paraId="2530D328" w14:textId="77777777" w:rsidR="00172D0C" w:rsidRPr="007E0B31" w:rsidRDefault="00172D0C" w:rsidP="00172D0C">
            <w:pPr>
              <w:pStyle w:val="Arial11Bold"/>
              <w:rPr>
                <w:rFonts w:cs="Arial"/>
              </w:rPr>
            </w:pPr>
            <w:r w:rsidRPr="007E0B31">
              <w:rPr>
                <w:rFonts w:cs="Arial"/>
              </w:rPr>
              <w:t>Frequency</w:t>
            </w:r>
          </w:p>
        </w:tc>
        <w:tc>
          <w:tcPr>
            <w:tcW w:w="6634" w:type="dxa"/>
          </w:tcPr>
          <w:p w14:paraId="5D2158EE" w14:textId="77777777" w:rsidR="00172D0C" w:rsidRPr="007E0B31" w:rsidRDefault="00172D0C" w:rsidP="00172D0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172D0C"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172D0C" w:rsidRPr="00112FC3" w:rsidRDefault="00172D0C" w:rsidP="00172D0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172D0C" w:rsidRPr="00112FC3" w:rsidRDefault="00172D0C" w:rsidP="00172D0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172D0C" w:rsidRPr="00112FC3" w:rsidRDefault="00172D0C" w:rsidP="00172D0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172D0C" w:rsidRPr="0079139F" w14:paraId="1AC85899" w14:textId="77777777" w:rsidTr="490DE6A8">
        <w:trPr>
          <w:cantSplit/>
        </w:trPr>
        <w:tc>
          <w:tcPr>
            <w:tcW w:w="2884" w:type="dxa"/>
          </w:tcPr>
          <w:p w14:paraId="06F08692" w14:textId="4BD622F9" w:rsidR="00172D0C" w:rsidRPr="0079139F" w:rsidRDefault="00172D0C" w:rsidP="00172D0C">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172D0C" w:rsidRPr="0079139F" w:rsidRDefault="00172D0C" w:rsidP="00172D0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172D0C" w:rsidRPr="00BB45B0" w:rsidRDefault="00172D0C" w:rsidP="00172D0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172D0C" w:rsidRPr="0079139F" w14:paraId="77B0CFDB" w14:textId="77777777" w:rsidTr="490DE6A8">
        <w:trPr>
          <w:cantSplit/>
        </w:trPr>
        <w:tc>
          <w:tcPr>
            <w:tcW w:w="2884" w:type="dxa"/>
          </w:tcPr>
          <w:p w14:paraId="1510B015" w14:textId="08E45941" w:rsidR="00172D0C" w:rsidRPr="0079139F" w:rsidRDefault="00172D0C" w:rsidP="00172D0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172D0C" w:rsidRPr="00BB45B0" w:rsidRDefault="00172D0C" w:rsidP="00172D0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172D0C" w:rsidRPr="007E0B31" w14:paraId="2FB4BCBE" w14:textId="77777777" w:rsidTr="490DE6A8">
        <w:trPr>
          <w:cantSplit/>
        </w:trPr>
        <w:tc>
          <w:tcPr>
            <w:tcW w:w="2884" w:type="dxa"/>
          </w:tcPr>
          <w:p w14:paraId="7E69F55B" w14:textId="79011215" w:rsidR="00172D0C" w:rsidRPr="00112FC3" w:rsidRDefault="00172D0C" w:rsidP="00172D0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172D0C" w:rsidRPr="00112FC3" w:rsidRDefault="00172D0C" w:rsidP="00172D0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172D0C" w:rsidRPr="007E0B31" w14:paraId="2BDE2553" w14:textId="77777777" w:rsidTr="490DE6A8">
        <w:trPr>
          <w:cantSplit/>
        </w:trPr>
        <w:tc>
          <w:tcPr>
            <w:tcW w:w="2884" w:type="dxa"/>
          </w:tcPr>
          <w:p w14:paraId="56FA2E2D" w14:textId="77777777" w:rsidR="00172D0C" w:rsidRPr="007E0B31" w:rsidRDefault="00172D0C" w:rsidP="00172D0C">
            <w:pPr>
              <w:pStyle w:val="Arial11Bold"/>
              <w:rPr>
                <w:rFonts w:cs="Arial"/>
              </w:rPr>
            </w:pPr>
            <w:r w:rsidRPr="007E0B31">
              <w:rPr>
                <w:rFonts w:cs="Arial"/>
              </w:rPr>
              <w:t>Frequency Sensitive AGR Unit</w:t>
            </w:r>
          </w:p>
        </w:tc>
        <w:tc>
          <w:tcPr>
            <w:tcW w:w="6634" w:type="dxa"/>
          </w:tcPr>
          <w:p w14:paraId="56CA59A6" w14:textId="04E356F9" w:rsidR="00172D0C" w:rsidRPr="007E0B31" w:rsidRDefault="00172D0C" w:rsidP="00172D0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172D0C" w:rsidRPr="007E0B31" w14:paraId="35142B58" w14:textId="77777777" w:rsidTr="490DE6A8">
        <w:trPr>
          <w:cantSplit/>
        </w:trPr>
        <w:tc>
          <w:tcPr>
            <w:tcW w:w="2884" w:type="dxa"/>
          </w:tcPr>
          <w:p w14:paraId="044AA9D6" w14:textId="77777777" w:rsidR="00172D0C" w:rsidRPr="007E0B31" w:rsidRDefault="00172D0C" w:rsidP="00172D0C">
            <w:pPr>
              <w:pStyle w:val="Arial11Bold"/>
              <w:rPr>
                <w:rFonts w:cs="Arial"/>
              </w:rPr>
            </w:pPr>
            <w:r w:rsidRPr="007E0B31">
              <w:rPr>
                <w:rFonts w:cs="Arial"/>
              </w:rPr>
              <w:t>Frequency Sensitive AGR Unit Limit</w:t>
            </w:r>
          </w:p>
        </w:tc>
        <w:tc>
          <w:tcPr>
            <w:tcW w:w="6634" w:type="dxa"/>
          </w:tcPr>
          <w:p w14:paraId="3F623190" w14:textId="3E5A500D" w:rsidR="00172D0C" w:rsidRPr="007E0B31" w:rsidRDefault="00172D0C" w:rsidP="00172D0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172D0C" w:rsidRPr="007E0B31" w14:paraId="0B07C095" w14:textId="77777777" w:rsidTr="490DE6A8">
        <w:trPr>
          <w:cantSplit/>
        </w:trPr>
        <w:tc>
          <w:tcPr>
            <w:tcW w:w="2884" w:type="dxa"/>
          </w:tcPr>
          <w:p w14:paraId="61CF9420" w14:textId="77777777" w:rsidR="00172D0C" w:rsidRPr="007E0B31" w:rsidRDefault="00172D0C" w:rsidP="00172D0C">
            <w:pPr>
              <w:pStyle w:val="Arial11Bold"/>
              <w:rPr>
                <w:rFonts w:cs="Arial"/>
              </w:rPr>
            </w:pPr>
            <w:r w:rsidRPr="007E0B31">
              <w:rPr>
                <w:rFonts w:cs="Arial"/>
              </w:rPr>
              <w:t>Frequency Sensitive Mode</w:t>
            </w:r>
          </w:p>
        </w:tc>
        <w:tc>
          <w:tcPr>
            <w:tcW w:w="6634" w:type="dxa"/>
          </w:tcPr>
          <w:p w14:paraId="73728290" w14:textId="77777777" w:rsidR="00172D0C" w:rsidRPr="007E0B31" w:rsidRDefault="00172D0C" w:rsidP="00172D0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172D0C" w:rsidRPr="007E0B31" w14:paraId="164B885B" w14:textId="77777777" w:rsidTr="490DE6A8">
        <w:trPr>
          <w:cantSplit/>
        </w:trPr>
        <w:tc>
          <w:tcPr>
            <w:tcW w:w="2884" w:type="dxa"/>
          </w:tcPr>
          <w:p w14:paraId="4373C7C1" w14:textId="77777777" w:rsidR="00172D0C" w:rsidRPr="007E0B31" w:rsidRDefault="00172D0C" w:rsidP="00172D0C">
            <w:pPr>
              <w:pStyle w:val="Arial11Bold"/>
              <w:rPr>
                <w:rFonts w:cs="Arial"/>
              </w:rPr>
            </w:pPr>
            <w:r w:rsidRPr="007E0B31">
              <w:rPr>
                <w:rFonts w:cs="Arial"/>
              </w:rPr>
              <w:t>Fuel Security Code</w:t>
            </w:r>
          </w:p>
        </w:tc>
        <w:tc>
          <w:tcPr>
            <w:tcW w:w="6634" w:type="dxa"/>
          </w:tcPr>
          <w:p w14:paraId="4BC316B9" w14:textId="77777777" w:rsidR="00172D0C" w:rsidRPr="007E0B31" w:rsidRDefault="00172D0C" w:rsidP="00172D0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172D0C" w:rsidRPr="007E0B31" w14:paraId="6D481950" w14:textId="77777777" w:rsidTr="490DE6A8">
        <w:trPr>
          <w:cantSplit/>
        </w:trPr>
        <w:tc>
          <w:tcPr>
            <w:tcW w:w="2884" w:type="dxa"/>
          </w:tcPr>
          <w:p w14:paraId="6ABADA08" w14:textId="77777777" w:rsidR="00172D0C" w:rsidRPr="007E0B31" w:rsidRDefault="00172D0C" w:rsidP="00172D0C">
            <w:pPr>
              <w:pStyle w:val="Arial11Bold"/>
              <w:rPr>
                <w:rFonts w:cs="Arial"/>
              </w:rPr>
            </w:pPr>
            <w:r w:rsidRPr="007E0B31">
              <w:rPr>
                <w:rFonts w:cs="Arial"/>
              </w:rPr>
              <w:t>Gas Turbine Unit</w:t>
            </w:r>
          </w:p>
        </w:tc>
        <w:tc>
          <w:tcPr>
            <w:tcW w:w="6634" w:type="dxa"/>
          </w:tcPr>
          <w:p w14:paraId="1D4B4FFB" w14:textId="77777777"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172D0C" w:rsidRPr="007E0B31" w14:paraId="64E5C05F" w14:textId="77777777" w:rsidTr="490DE6A8">
        <w:trPr>
          <w:cantSplit/>
        </w:trPr>
        <w:tc>
          <w:tcPr>
            <w:tcW w:w="2884" w:type="dxa"/>
          </w:tcPr>
          <w:p w14:paraId="01FFF6B2" w14:textId="77777777" w:rsidR="00172D0C" w:rsidRPr="007E0B31" w:rsidRDefault="00172D0C" w:rsidP="00172D0C">
            <w:pPr>
              <w:pStyle w:val="Arial11Bold"/>
              <w:rPr>
                <w:rFonts w:cs="Arial"/>
              </w:rPr>
            </w:pPr>
            <w:r w:rsidRPr="007E0B31">
              <w:rPr>
                <w:rFonts w:cs="Arial"/>
              </w:rPr>
              <w:t>Gas Zone Diagram</w:t>
            </w:r>
          </w:p>
        </w:tc>
        <w:tc>
          <w:tcPr>
            <w:tcW w:w="6634" w:type="dxa"/>
          </w:tcPr>
          <w:p w14:paraId="53A7BC0A" w14:textId="77777777" w:rsidR="00172D0C" w:rsidRPr="007E0B31" w:rsidRDefault="00172D0C" w:rsidP="00172D0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172D0C" w:rsidRPr="007E0B31" w14:paraId="25207431" w14:textId="77777777" w:rsidTr="490DE6A8">
        <w:trPr>
          <w:cantSplit/>
        </w:trPr>
        <w:tc>
          <w:tcPr>
            <w:tcW w:w="2884" w:type="dxa"/>
          </w:tcPr>
          <w:p w14:paraId="5D11ED34" w14:textId="77777777" w:rsidR="00172D0C" w:rsidRPr="007E0B31" w:rsidRDefault="00172D0C" w:rsidP="00172D0C">
            <w:pPr>
              <w:pStyle w:val="Arial11Bold"/>
              <w:rPr>
                <w:rFonts w:cs="Arial"/>
              </w:rPr>
            </w:pPr>
            <w:r w:rsidRPr="007E0B31">
              <w:rPr>
                <w:rFonts w:cs="Arial"/>
              </w:rPr>
              <w:t>Gate Closure</w:t>
            </w:r>
          </w:p>
        </w:tc>
        <w:tc>
          <w:tcPr>
            <w:tcW w:w="6634" w:type="dxa"/>
          </w:tcPr>
          <w:p w14:paraId="13C5C4ED" w14:textId="77777777" w:rsidR="00172D0C" w:rsidRPr="007E0B31" w:rsidRDefault="00172D0C" w:rsidP="00172D0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172D0C" w:rsidRPr="007E0B31" w14:paraId="751C0B2D" w14:textId="77777777" w:rsidTr="490DE6A8">
        <w:trPr>
          <w:cantSplit/>
        </w:trPr>
        <w:tc>
          <w:tcPr>
            <w:tcW w:w="2884" w:type="dxa"/>
          </w:tcPr>
          <w:p w14:paraId="69164933" w14:textId="77777777" w:rsidR="00172D0C" w:rsidRPr="007E0B31" w:rsidRDefault="00172D0C" w:rsidP="00172D0C">
            <w:pPr>
              <w:pStyle w:val="Arial11Bold"/>
              <w:rPr>
                <w:rFonts w:cs="Arial"/>
              </w:rPr>
            </w:pPr>
            <w:r w:rsidRPr="007E0B31">
              <w:rPr>
                <w:rFonts w:cs="Arial"/>
              </w:rPr>
              <w:t>GB Code User</w:t>
            </w:r>
          </w:p>
        </w:tc>
        <w:tc>
          <w:tcPr>
            <w:tcW w:w="6634" w:type="dxa"/>
          </w:tcPr>
          <w:p w14:paraId="7C7DFDA1" w14:textId="77777777" w:rsidR="00172D0C" w:rsidRPr="005C20E3" w:rsidRDefault="00172D0C" w:rsidP="00172D0C">
            <w:pPr>
              <w:pStyle w:val="TableArial11"/>
            </w:pPr>
            <w:r w:rsidRPr="005C20E3">
              <w:t xml:space="preserve">A </w:t>
            </w:r>
            <w:r w:rsidRPr="005C20E3">
              <w:rPr>
                <w:b/>
              </w:rPr>
              <w:t>User</w:t>
            </w:r>
            <w:r w:rsidRPr="005C20E3">
              <w:t xml:space="preserve"> in respect of:- </w:t>
            </w:r>
          </w:p>
          <w:p w14:paraId="0877FB88" w14:textId="08697FB3" w:rsidR="00172D0C" w:rsidRPr="005C20E3" w:rsidRDefault="00172D0C" w:rsidP="00172D0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172D0C" w:rsidRPr="005C20E3" w:rsidRDefault="00172D0C" w:rsidP="00172D0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172D0C" w:rsidRPr="005C20E3" w:rsidRDefault="00172D0C" w:rsidP="00172D0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172D0C" w:rsidRPr="00943BB7" w:rsidRDefault="00172D0C" w:rsidP="00172D0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172D0C" w:rsidRPr="007E0B31" w14:paraId="4723553C" w14:textId="77777777" w:rsidTr="490DE6A8">
        <w:trPr>
          <w:cantSplit/>
        </w:trPr>
        <w:tc>
          <w:tcPr>
            <w:tcW w:w="2884" w:type="dxa"/>
          </w:tcPr>
          <w:p w14:paraId="4FE5BF46" w14:textId="321EAB2C" w:rsidR="00172D0C" w:rsidRPr="007E0B31" w:rsidRDefault="00172D0C" w:rsidP="00172D0C">
            <w:pPr>
              <w:pStyle w:val="Arial11Bold"/>
              <w:rPr>
                <w:rFonts w:cs="Arial"/>
              </w:rPr>
            </w:pPr>
            <w:r w:rsidRPr="007E0B31">
              <w:rPr>
                <w:rFonts w:cs="Arial"/>
              </w:rPr>
              <w:t>GB Generator</w:t>
            </w:r>
          </w:p>
        </w:tc>
        <w:tc>
          <w:tcPr>
            <w:tcW w:w="6634" w:type="dxa"/>
          </w:tcPr>
          <w:p w14:paraId="3BE7D000" w14:textId="1CD9DB0E" w:rsidR="00172D0C" w:rsidRPr="007E0B31" w:rsidRDefault="00172D0C" w:rsidP="00172D0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13507" w:rsidRPr="005C20E3" w14:paraId="754B40B4" w14:textId="77777777" w:rsidTr="00FC628A">
        <w:trPr>
          <w:cantSplit/>
          <w:ins w:id="66" w:author="David Halford (ESO)" w:date="2024-05-15T08:33:00Z"/>
        </w:trPr>
        <w:tc>
          <w:tcPr>
            <w:tcW w:w="2884" w:type="dxa"/>
          </w:tcPr>
          <w:p w14:paraId="3AEB0FB8" w14:textId="77777777" w:rsidR="00F13507" w:rsidRPr="0032641D" w:rsidRDefault="00F13507" w:rsidP="00FC628A">
            <w:pPr>
              <w:pStyle w:val="Arial11Bold"/>
              <w:rPr>
                <w:ins w:id="67" w:author="David Halford (ESO)" w:date="2024-05-15T08:33:00Z"/>
                <w:rFonts w:cs="Arial"/>
              </w:rPr>
            </w:pPr>
            <w:ins w:id="68" w:author="David Halford (ESO)" w:date="2024-05-15T08:33:00Z">
              <w:r w:rsidRPr="00FC628A">
                <w:rPr>
                  <w:rFonts w:cs="Arial"/>
                  <w:bCs/>
                </w:rPr>
                <w:t xml:space="preserve">GB </w:t>
              </w:r>
              <w:r>
                <w:rPr>
                  <w:rFonts w:cs="Arial"/>
                  <w:bCs/>
                </w:rPr>
                <w:t xml:space="preserve">Generator </w:t>
              </w:r>
              <w:r w:rsidRPr="00FC628A">
                <w:rPr>
                  <w:rFonts w:cs="Arial"/>
                  <w:bCs/>
                </w:rPr>
                <w:t>Final-Balancing Compliance Notification</w:t>
              </w:r>
            </w:ins>
          </w:p>
          <w:p w14:paraId="66C6C861" w14:textId="77777777" w:rsidR="00F13507" w:rsidRPr="007E0B31" w:rsidRDefault="00F13507" w:rsidP="00FC628A">
            <w:pPr>
              <w:pStyle w:val="Arial11Bold"/>
              <w:rPr>
                <w:ins w:id="69" w:author="David Halford (ESO)" w:date="2024-05-15T08:33:00Z"/>
                <w:rFonts w:cs="Arial"/>
              </w:rPr>
            </w:pPr>
          </w:p>
        </w:tc>
        <w:tc>
          <w:tcPr>
            <w:tcW w:w="6634" w:type="dxa"/>
          </w:tcPr>
          <w:p w14:paraId="73021677" w14:textId="7A1AB4D9" w:rsidR="00F13507" w:rsidRPr="00734BAD" w:rsidRDefault="00F13507" w:rsidP="00FC628A">
            <w:pPr>
              <w:pStyle w:val="TableArial11"/>
              <w:rPr>
                <w:ins w:id="70" w:author="David Halford (ESO)" w:date="2024-05-15T08:33:00Z"/>
              </w:rPr>
            </w:pPr>
            <w:ins w:id="71" w:author="David Halford (ESO)" w:date="2024-05-15T08:33:00Z">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DD-MM-YYYY</w:t>
              </w:r>
            </w:ins>
            <w:ins w:id="72" w:author="Tanmay Kadam (ESO)" w:date="2024-05-17T15:33:00Z">
              <w:r w:rsidR="00335ED5">
                <w:t xml:space="preserve"> </w:t>
              </w:r>
              <w:r w:rsidR="00335ED5" w:rsidRPr="00650CA6">
                <w:rPr>
                  <w:rFonts w:cs="Arial"/>
                  <w:highlight w:val="yellow"/>
                </w:rPr>
                <w:t xml:space="preserve">[DD-MM-YYY, </w:t>
              </w:r>
              <w:r w:rsidR="00335ED5" w:rsidRPr="00650CA6">
                <w:rPr>
                  <w:rStyle w:val="ui-provider"/>
                  <w:rFonts w:eastAsia="Calibri"/>
                  <w:i/>
                  <w:iCs/>
                  <w:highlight w:val="yellow"/>
                </w:rPr>
                <w:t>this being the Implementation Date</w:t>
              </w:r>
              <w:r w:rsidR="00335ED5" w:rsidRPr="00D55681">
                <w:rPr>
                  <w:rFonts w:cs="Arial"/>
                </w:rPr>
                <w:t>]</w:t>
              </w:r>
            </w:ins>
            <w:ins w:id="73" w:author="David Halford (ESO)" w:date="2024-05-15T08:33:00Z">
              <w:r w:rsidRPr="00DE46EB">
                <w:t>,</w:t>
              </w:r>
              <w:r w:rsidRPr="00734BAD">
                <w:t xml:space="preserve"> confirming that the </w:t>
              </w:r>
              <w:r w:rsidRPr="00734BAD">
                <w:rPr>
                  <w:b/>
                  <w:bCs/>
                </w:rPr>
                <w:t>GB Generator</w:t>
              </w:r>
              <w:r w:rsidRPr="00734BAD">
                <w:t xml:space="preserve"> has demonstrated compliance</w:t>
              </w:r>
            </w:ins>
            <w:ins w:id="74" w:author="Creighton, Alan (Northern Powergrid)" w:date="2024-05-24T13:37:00Z">
              <w:r w:rsidR="00632282">
                <w:t xml:space="preserve"> with</w:t>
              </w:r>
            </w:ins>
            <w:ins w:id="75" w:author="David Halford (ESO)" w:date="2024-05-15T08:33:00Z">
              <w:r w:rsidRPr="00734BAD">
                <w:t>:</w:t>
              </w:r>
            </w:ins>
          </w:p>
          <w:p w14:paraId="3224BC48" w14:textId="6C4F1634" w:rsidR="00F13507" w:rsidRPr="00734BAD" w:rsidRDefault="00F13507" w:rsidP="00F13507">
            <w:pPr>
              <w:pStyle w:val="TableArial11"/>
              <w:numPr>
                <w:ilvl w:val="0"/>
                <w:numId w:val="25"/>
              </w:numPr>
              <w:rPr>
                <w:ins w:id="76" w:author="David Halford (ESO)" w:date="2024-05-15T08:33:00Z"/>
              </w:rPr>
            </w:pPr>
            <w:ins w:id="77" w:author="David Halford (ESO)" w:date="2024-05-15T08:33:00Z">
              <w:r w:rsidRPr="00734BAD">
                <w:t xml:space="preserve"> the relevant sections of the Grid Code as applicable, and</w:t>
              </w:r>
            </w:ins>
          </w:p>
          <w:p w14:paraId="4657E31C" w14:textId="01506F6F" w:rsidR="00F13507" w:rsidRPr="00734BAD" w:rsidRDefault="00F13507" w:rsidP="00F13507">
            <w:pPr>
              <w:pStyle w:val="TableArial11"/>
              <w:numPr>
                <w:ilvl w:val="0"/>
                <w:numId w:val="25"/>
              </w:numPr>
              <w:rPr>
                <w:ins w:id="78" w:author="David Halford (ESO)" w:date="2024-05-15T08:33:00Z"/>
              </w:rPr>
            </w:pPr>
            <w:ins w:id="79" w:author="David Halford (ESO)" w:date="2024-05-15T08:33:00Z">
              <w:r w:rsidRPr="00734BAD">
                <w:t xml:space="preserve"> the </w:t>
              </w:r>
              <w:r w:rsidRPr="00734BAD">
                <w:rPr>
                  <w:b/>
                  <w:bCs/>
                </w:rPr>
                <w:t xml:space="preserve">Bilateral </w:t>
              </w:r>
            </w:ins>
            <w:ins w:id="80" w:author="Creighton, Alan (Northern Powergrid)" w:date="2024-05-24T13:43:00Z">
              <w:r w:rsidR="00632282" w:rsidRPr="00E54DBB">
                <w:rPr>
                  <w:rFonts w:cs="Arial"/>
                  <w:b/>
                  <w:bCs/>
                </w:rPr>
                <w:t>Embedded Generation</w:t>
              </w:r>
              <w:r w:rsidR="00632282" w:rsidRPr="00734BAD">
                <w:rPr>
                  <w:b/>
                  <w:bCs/>
                </w:rPr>
                <w:t xml:space="preserve"> </w:t>
              </w:r>
            </w:ins>
            <w:ins w:id="81" w:author="David Halford (ESO)" w:date="2024-05-15T08:33:00Z">
              <w:r w:rsidRPr="00734BAD">
                <w:rPr>
                  <w:b/>
                  <w:bCs/>
                </w:rPr>
                <w:t>Agreement</w:t>
              </w:r>
              <w:r w:rsidRPr="00734BAD">
                <w:t xml:space="preserve">, </w:t>
              </w:r>
            </w:ins>
          </w:p>
          <w:p w14:paraId="34B0718E" w14:textId="056379D7" w:rsidR="00F13507" w:rsidRPr="00734BAD" w:rsidDel="00632282" w:rsidRDefault="00A3283A" w:rsidP="00632282">
            <w:pPr>
              <w:pStyle w:val="TableArial11"/>
              <w:rPr>
                <w:ins w:id="82" w:author="David Halford (ESO)" w:date="2024-05-15T08:33:00Z"/>
                <w:del w:id="83" w:author="Creighton, Alan (Northern Powergrid)" w:date="2024-05-24T13:43:00Z"/>
              </w:rPr>
            </w:pPr>
            <w:ins w:id="84" w:author="Antony Johnson (ESO)" w:date="2024-05-17T14:48:00Z">
              <w:r>
                <w:t>a</w:t>
              </w:r>
            </w:ins>
            <w:ins w:id="85" w:author="David Halford (ESO)" w:date="2024-05-15T08:33:00Z">
              <w:r w:rsidR="00F13507" w:rsidRPr="00734BAD">
                <w:t xml:space="preserve">nd </w:t>
              </w:r>
            </w:ins>
            <w:ins w:id="86" w:author="Creighton, Alan (Northern Powergrid)" w:date="2024-05-24T13:38:00Z">
              <w:r w:rsidR="00632282">
                <w:t xml:space="preserve">that </w:t>
              </w:r>
            </w:ins>
            <w:ins w:id="87" w:author="David Halford (ESO)" w:date="2024-05-15T08:33:00Z">
              <w:r w:rsidR="00F13507" w:rsidRPr="00734BAD">
                <w:t xml:space="preserve">all the items in the schedule of </w:t>
              </w:r>
              <w:r w:rsidR="00F13507" w:rsidRPr="00734BAD">
                <w:rPr>
                  <w:b/>
                  <w:bCs/>
                </w:rPr>
                <w:t>Unresolved Issues</w:t>
              </w:r>
            </w:ins>
            <w:ins w:id="88" w:author="Creighton, Alan (Northern Powergrid)" w:date="2024-05-24T13:38:00Z">
              <w:r w:rsidR="00632282">
                <w:rPr>
                  <w:b/>
                  <w:bCs/>
                </w:rPr>
                <w:t xml:space="preserve"> </w:t>
              </w:r>
              <w:r w:rsidR="00632282" w:rsidRPr="00632282">
                <w:t>have been completed</w:t>
              </w:r>
              <w:r w:rsidR="00632282">
                <w:rPr>
                  <w:b/>
                  <w:bCs/>
                </w:rPr>
                <w:t xml:space="preserve"> </w:t>
              </w:r>
            </w:ins>
            <w:ins w:id="89" w:author="David Halford (ESO)" w:date="2024-05-15T08:33:00Z">
              <w:r w:rsidR="00F13507" w:rsidRPr="00734BAD">
                <w:t xml:space="preserve">to </w:t>
              </w:r>
              <w:r w:rsidR="00F13507" w:rsidRPr="00734BAD">
                <w:rPr>
                  <w:b/>
                  <w:bCs/>
                </w:rPr>
                <w:t>The Company</w:t>
              </w:r>
              <w:r w:rsidR="00F13507" w:rsidRPr="00734BAD">
                <w:t xml:space="preserve">'s satisfaction. </w:t>
              </w:r>
            </w:ins>
          </w:p>
          <w:p w14:paraId="700119E4" w14:textId="77777777" w:rsidR="00F13507" w:rsidRPr="005C20E3" w:rsidRDefault="00F13507" w:rsidP="00632282">
            <w:pPr>
              <w:pStyle w:val="TableArial11"/>
              <w:rPr>
                <w:ins w:id="90" w:author="David Halford (ESO)" w:date="2024-05-15T08:33:00Z"/>
              </w:rPr>
            </w:pPr>
          </w:p>
        </w:tc>
      </w:tr>
      <w:tr w:rsidR="00F13507" w:rsidRPr="005C20E3" w14:paraId="0FB90D17" w14:textId="77777777" w:rsidTr="00FC628A">
        <w:trPr>
          <w:cantSplit/>
          <w:ins w:id="91" w:author="David Halford (ESO)" w:date="2024-05-15T08:34:00Z"/>
        </w:trPr>
        <w:tc>
          <w:tcPr>
            <w:tcW w:w="2884" w:type="dxa"/>
          </w:tcPr>
          <w:p w14:paraId="7DC781D3" w14:textId="77777777" w:rsidR="00F13507" w:rsidRPr="00EE4B2B" w:rsidRDefault="00F13507" w:rsidP="00FC628A">
            <w:pPr>
              <w:pStyle w:val="Arial11Bold"/>
              <w:rPr>
                <w:ins w:id="92" w:author="David Halford (ESO)" w:date="2024-05-15T08:34:00Z"/>
                <w:rFonts w:cs="Arial"/>
              </w:rPr>
            </w:pPr>
            <w:ins w:id="93" w:author="David Halford (ESO)" w:date="2024-05-15T08:34:00Z">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ins>
          </w:p>
          <w:p w14:paraId="69CC7CFA" w14:textId="77777777" w:rsidR="00F13507" w:rsidRPr="007E0B31" w:rsidRDefault="00F13507" w:rsidP="00FC628A">
            <w:pPr>
              <w:pStyle w:val="Arial11Bold"/>
              <w:rPr>
                <w:ins w:id="94" w:author="David Halford (ESO)" w:date="2024-05-15T08:34:00Z"/>
                <w:rFonts w:cs="Arial"/>
              </w:rPr>
            </w:pPr>
          </w:p>
        </w:tc>
        <w:tc>
          <w:tcPr>
            <w:tcW w:w="6634" w:type="dxa"/>
          </w:tcPr>
          <w:p w14:paraId="64E37070" w14:textId="589921B8" w:rsidR="00F13507" w:rsidRPr="0032641D" w:rsidRDefault="00F13507" w:rsidP="00FC628A">
            <w:pPr>
              <w:pStyle w:val="TableArial11"/>
              <w:rPr>
                <w:ins w:id="95" w:author="David Halford (ESO)" w:date="2024-05-15T08:34:00Z"/>
              </w:rPr>
            </w:pPr>
            <w:ins w:id="96" w:author="David Halford (ESO)" w:date="2024-05-15T08:34:00Z">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DD-MM-YYYY</w:t>
              </w:r>
            </w:ins>
            <w:ins w:id="97" w:author="David Halford (ESO)" w:date="2024-05-16T14:26:00Z">
              <w:r w:rsidR="00B52C60">
                <w:t xml:space="preserve"> </w:t>
              </w:r>
              <w:r w:rsidR="00B52C60" w:rsidRPr="00B235EC">
                <w:rPr>
                  <w:rFonts w:cs="Arial"/>
                  <w:highlight w:val="yellow"/>
                </w:rPr>
                <w:t>[DD-MM-YYY,</w:t>
              </w:r>
              <w:r w:rsidR="00B52C60">
                <w:rPr>
                  <w:rFonts w:cs="Arial"/>
                  <w:highlight w:val="yellow"/>
                </w:rPr>
                <w:t xml:space="preserve"> </w:t>
              </w:r>
              <w:r w:rsidR="00B52C60" w:rsidRPr="006D228A">
                <w:rPr>
                  <w:rStyle w:val="ui-provider"/>
                  <w:rFonts w:eastAsia="Calibri"/>
                  <w:i/>
                  <w:iCs/>
                  <w:highlight w:val="yellow"/>
                </w:rPr>
                <w:t>this being the Implementation Date</w:t>
              </w:r>
              <w:r w:rsidR="00B52C60" w:rsidRPr="00C35984">
                <w:rPr>
                  <w:rFonts w:cs="Arial"/>
                  <w:highlight w:val="yellow"/>
                </w:rPr>
                <w:t>]</w:t>
              </w:r>
              <w:r w:rsidR="00B52C60" w:rsidRPr="0032641D">
                <w:t>, acknowledging</w:t>
              </w:r>
            </w:ins>
            <w:ins w:id="98" w:author="David Halford (ESO)" w:date="2024-05-15T08:34:00Z">
              <w:r w:rsidRPr="0032641D">
                <w:t xml:space="preserve"> that the </w:t>
              </w:r>
              <w:r w:rsidRPr="0032641D">
                <w:rPr>
                  <w:b/>
                  <w:bCs/>
                </w:rPr>
                <w:t xml:space="preserve">GB Generator </w:t>
              </w:r>
              <w:r w:rsidRPr="0032641D">
                <w:t xml:space="preserve">has demonstrated compliance, except for the </w:t>
              </w:r>
              <w:r w:rsidRPr="0032641D">
                <w:rPr>
                  <w:b/>
                  <w:bCs/>
                </w:rPr>
                <w:t>Unresolved Issues</w:t>
              </w:r>
            </w:ins>
            <w:ins w:id="99" w:author="Creighton, Alan (Northern Powergrid)" w:date="2024-05-24T13:39:00Z">
              <w:r w:rsidR="00632282" w:rsidRPr="00632282">
                <w:t>, with</w:t>
              </w:r>
            </w:ins>
            <w:ins w:id="100" w:author="Antony Johnson (ESO)" w:date="2024-05-17T14:46:00Z">
              <w:r w:rsidR="00796150">
                <w:t>:</w:t>
              </w:r>
              <w:del w:id="101" w:author="Creighton, Alan (Northern Powergrid)" w:date="2024-05-24T13:44:00Z">
                <w:r w:rsidR="00796150" w:rsidDel="00632282">
                  <w:delText>-</w:delText>
                </w:r>
              </w:del>
            </w:ins>
          </w:p>
          <w:p w14:paraId="045D6EEE" w14:textId="7CEE5976" w:rsidR="00F13507" w:rsidRDefault="00F13507" w:rsidP="00FC628A">
            <w:pPr>
              <w:pStyle w:val="TableArial11"/>
              <w:numPr>
                <w:ilvl w:val="0"/>
                <w:numId w:val="24"/>
              </w:numPr>
              <w:rPr>
                <w:ins w:id="102" w:author="David Halford (ESO)" w:date="2024-05-30T15:07:00Z"/>
              </w:rPr>
            </w:pPr>
            <w:ins w:id="103" w:author="David Halford (ESO)" w:date="2024-05-15T08:34:00Z">
              <w:r w:rsidRPr="0032641D">
                <w:t>the relevant sections of the Grid Code as applicable, and</w:t>
              </w:r>
            </w:ins>
          </w:p>
          <w:p w14:paraId="20FFC86F" w14:textId="3B2274D6" w:rsidR="00F13507" w:rsidRPr="005C20E3" w:rsidRDefault="00F13507" w:rsidP="00F0137D">
            <w:pPr>
              <w:pStyle w:val="TableArial11"/>
              <w:numPr>
                <w:ilvl w:val="0"/>
                <w:numId w:val="24"/>
              </w:numPr>
              <w:rPr>
                <w:ins w:id="104" w:author="David Halford (ESO)" w:date="2024-05-15T08:34:00Z"/>
              </w:rPr>
            </w:pPr>
            <w:ins w:id="105" w:author="David Halford (ESO)" w:date="2024-05-15T08:34:00Z">
              <w:r w:rsidRPr="0032641D">
                <w:t xml:space="preserve">the </w:t>
              </w:r>
              <w:r w:rsidRPr="00501C16">
                <w:rPr>
                  <w:b/>
                  <w:bCs/>
                </w:rPr>
                <w:t xml:space="preserve">Bilateral </w:t>
              </w:r>
            </w:ins>
            <w:ins w:id="106" w:author="Creighton, Alan (Northern Powergrid)" w:date="2024-05-24T13:43:00Z">
              <w:r w:rsidR="00632282" w:rsidRPr="00501C16">
                <w:rPr>
                  <w:rFonts w:cs="Arial"/>
                  <w:b/>
                  <w:bCs/>
                </w:rPr>
                <w:t>Embedded Generation</w:t>
              </w:r>
              <w:r w:rsidR="00632282" w:rsidRPr="00501C16">
                <w:rPr>
                  <w:b/>
                  <w:bCs/>
                </w:rPr>
                <w:t xml:space="preserve"> </w:t>
              </w:r>
            </w:ins>
            <w:ins w:id="107" w:author="David Halford (ESO)" w:date="2024-05-15T08:34:00Z">
              <w:r w:rsidRPr="00501C16">
                <w:rPr>
                  <w:b/>
                  <w:bCs/>
                </w:rPr>
                <w:t>Agreement</w:t>
              </w:r>
            </w:ins>
            <w:ins w:id="108" w:author="Antony Johnson (ESO)" w:date="2024-05-17T14:47:00Z">
              <w:r w:rsidR="008B6AA3">
                <w:t>.</w:t>
              </w:r>
            </w:ins>
            <w:ins w:id="109" w:author="David Halford (ESO)" w:date="2024-05-15T08:34:00Z">
              <w:r w:rsidRPr="0032641D">
                <w:t xml:space="preserve"> </w:t>
              </w:r>
            </w:ins>
          </w:p>
        </w:tc>
      </w:tr>
      <w:tr w:rsidR="00172D0C" w:rsidRPr="007E0B31" w14:paraId="30B0063C" w14:textId="77777777" w:rsidTr="490DE6A8">
        <w:trPr>
          <w:cantSplit/>
        </w:trPr>
        <w:tc>
          <w:tcPr>
            <w:tcW w:w="2884" w:type="dxa"/>
          </w:tcPr>
          <w:p w14:paraId="53F51ECC" w14:textId="0A2B2D8E" w:rsidR="00172D0C" w:rsidRPr="0048511E" w:rsidRDefault="00172D0C" w:rsidP="00172D0C">
            <w:pPr>
              <w:pStyle w:val="Arial11Bold"/>
              <w:rPr>
                <w:rFonts w:cs="Arial"/>
              </w:rPr>
            </w:pPr>
            <w:r w:rsidRPr="002510FF">
              <w:rPr>
                <w:rFonts w:cs="Arial"/>
              </w:rPr>
              <w:t>GBGF Fast Fault Current Injection</w:t>
            </w:r>
          </w:p>
        </w:tc>
        <w:tc>
          <w:tcPr>
            <w:tcW w:w="6634" w:type="dxa"/>
          </w:tcPr>
          <w:p w14:paraId="7DAB5385" w14:textId="357F5E41" w:rsidR="00172D0C" w:rsidRPr="0048511E" w:rsidRDefault="00172D0C" w:rsidP="00172D0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172D0C" w:rsidRPr="00EA00FC" w14:paraId="26F5238B" w14:textId="77777777" w:rsidTr="490DE6A8">
        <w:trPr>
          <w:cantSplit/>
        </w:trPr>
        <w:tc>
          <w:tcPr>
            <w:tcW w:w="2884" w:type="dxa"/>
          </w:tcPr>
          <w:p w14:paraId="22B97752" w14:textId="071CAA70" w:rsidR="00172D0C" w:rsidRPr="00EA00FC" w:rsidRDefault="00172D0C" w:rsidP="00172D0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172D0C" w:rsidRPr="00EA00FC" w:rsidRDefault="00172D0C" w:rsidP="00172D0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172D0C" w:rsidRPr="007E0B31" w14:paraId="76567AF3" w14:textId="77777777" w:rsidTr="490DE6A8">
        <w:trPr>
          <w:cantSplit/>
        </w:trPr>
        <w:tc>
          <w:tcPr>
            <w:tcW w:w="2884" w:type="dxa"/>
          </w:tcPr>
          <w:p w14:paraId="7D346738" w14:textId="3C7670F7" w:rsidR="00172D0C" w:rsidRPr="00D73207" w:rsidRDefault="00172D0C" w:rsidP="00172D0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172D0C" w:rsidRPr="00D73207" w:rsidRDefault="00172D0C" w:rsidP="00172D0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172D0C" w:rsidRPr="007E0B31" w14:paraId="65BB692A" w14:textId="77777777" w:rsidTr="490DE6A8">
        <w:trPr>
          <w:cantSplit/>
        </w:trPr>
        <w:tc>
          <w:tcPr>
            <w:tcW w:w="2884" w:type="dxa"/>
          </w:tcPr>
          <w:p w14:paraId="415F428D" w14:textId="43AC9763" w:rsidR="00172D0C" w:rsidRPr="00820AC6" w:rsidRDefault="00172D0C" w:rsidP="00172D0C">
            <w:pPr>
              <w:pStyle w:val="Arial11Bold"/>
              <w:rPr>
                <w:rFonts w:cs="Arial"/>
              </w:rPr>
            </w:pPr>
            <w:r w:rsidRPr="00820AC6">
              <w:rPr>
                <w:rFonts w:cs="Arial"/>
              </w:rPr>
              <w:t>GB Grid Supply Point</w:t>
            </w:r>
          </w:p>
        </w:tc>
        <w:tc>
          <w:tcPr>
            <w:tcW w:w="6634" w:type="dxa"/>
          </w:tcPr>
          <w:p w14:paraId="7E88EB64" w14:textId="1BCD6522" w:rsidR="00172D0C" w:rsidRPr="00820AC6" w:rsidRDefault="00172D0C" w:rsidP="00172D0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172D0C" w:rsidRPr="007E0B31" w14:paraId="29C91D0A" w14:textId="77777777" w:rsidTr="490DE6A8">
        <w:trPr>
          <w:cantSplit/>
        </w:trPr>
        <w:tc>
          <w:tcPr>
            <w:tcW w:w="2884" w:type="dxa"/>
          </w:tcPr>
          <w:p w14:paraId="3189B258" w14:textId="77777777" w:rsidR="00172D0C" w:rsidRPr="007E0B31" w:rsidRDefault="00172D0C" w:rsidP="00172D0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172D0C" w:rsidRPr="007E0B31" w:rsidRDefault="00172D0C" w:rsidP="00172D0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172D0C" w:rsidRPr="007E0B31" w14:paraId="7DAFA3C3" w14:textId="77777777" w:rsidTr="490DE6A8">
        <w:trPr>
          <w:cantSplit/>
        </w:trPr>
        <w:tc>
          <w:tcPr>
            <w:tcW w:w="2884" w:type="dxa"/>
          </w:tcPr>
          <w:p w14:paraId="236BDDC1" w14:textId="77777777" w:rsidR="00172D0C" w:rsidRPr="007E0B31" w:rsidRDefault="00172D0C" w:rsidP="00172D0C">
            <w:pPr>
              <w:pStyle w:val="Arial11Bold"/>
              <w:rPr>
                <w:rFonts w:cs="Arial"/>
              </w:rPr>
            </w:pPr>
            <w:r w:rsidRPr="007E0B31">
              <w:rPr>
                <w:rFonts w:cs="Arial"/>
              </w:rPr>
              <w:t>GCDF</w:t>
            </w:r>
          </w:p>
        </w:tc>
        <w:tc>
          <w:tcPr>
            <w:tcW w:w="6634" w:type="dxa"/>
          </w:tcPr>
          <w:p w14:paraId="7C26F5C6" w14:textId="77777777" w:rsidR="00172D0C" w:rsidRPr="007E0B31" w:rsidRDefault="00172D0C" w:rsidP="00172D0C">
            <w:pPr>
              <w:pStyle w:val="TableArial11"/>
              <w:rPr>
                <w:rFonts w:cs="Arial"/>
              </w:rPr>
            </w:pPr>
            <w:r w:rsidRPr="007E0B31">
              <w:rPr>
                <w:rFonts w:cs="Arial"/>
              </w:rPr>
              <w:t>Means the Grid Code Development Forum.</w:t>
            </w:r>
          </w:p>
        </w:tc>
      </w:tr>
      <w:tr w:rsidR="00172D0C" w:rsidRPr="007E0B31" w14:paraId="1530B793" w14:textId="77777777" w:rsidTr="490DE6A8">
        <w:trPr>
          <w:cantSplit/>
        </w:trPr>
        <w:tc>
          <w:tcPr>
            <w:tcW w:w="2884" w:type="dxa"/>
          </w:tcPr>
          <w:p w14:paraId="562A7357" w14:textId="77777777" w:rsidR="00172D0C" w:rsidRPr="007E0B31" w:rsidRDefault="00172D0C" w:rsidP="00172D0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172D0C" w:rsidRPr="007E0B31" w:rsidRDefault="00172D0C" w:rsidP="00172D0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172D0C" w:rsidRPr="007E0B31" w14:paraId="379C1A71" w14:textId="77777777" w:rsidTr="490DE6A8">
        <w:trPr>
          <w:cantSplit/>
        </w:trPr>
        <w:tc>
          <w:tcPr>
            <w:tcW w:w="2884" w:type="dxa"/>
          </w:tcPr>
          <w:p w14:paraId="08FF36A2" w14:textId="77777777" w:rsidR="00172D0C" w:rsidRPr="007E0B31" w:rsidRDefault="00172D0C" w:rsidP="00172D0C">
            <w:pPr>
              <w:pStyle w:val="Arial11Bold"/>
              <w:rPr>
                <w:rFonts w:cs="Arial"/>
              </w:rPr>
            </w:pPr>
            <w:r w:rsidRPr="007E0B31">
              <w:rPr>
                <w:rFonts w:cs="Arial"/>
              </w:rPr>
              <w:t>Generating Plant Demand Margin</w:t>
            </w:r>
          </w:p>
        </w:tc>
        <w:tc>
          <w:tcPr>
            <w:tcW w:w="6634" w:type="dxa"/>
          </w:tcPr>
          <w:p w14:paraId="41DF891E" w14:textId="77777777" w:rsidR="00172D0C" w:rsidRPr="007E0B31" w:rsidRDefault="00172D0C" w:rsidP="00172D0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172D0C" w:rsidRPr="007E0B31" w14:paraId="311EAF72" w14:textId="77777777" w:rsidTr="490DE6A8">
        <w:trPr>
          <w:cantSplit/>
        </w:trPr>
        <w:tc>
          <w:tcPr>
            <w:tcW w:w="2884" w:type="dxa"/>
          </w:tcPr>
          <w:p w14:paraId="7AAF3305" w14:textId="77777777" w:rsidR="00172D0C" w:rsidRPr="007E0B31" w:rsidRDefault="00172D0C" w:rsidP="00172D0C">
            <w:pPr>
              <w:pStyle w:val="Arial11Bold"/>
              <w:rPr>
                <w:rFonts w:cs="Arial"/>
              </w:rPr>
            </w:pPr>
            <w:r w:rsidRPr="007E0B31">
              <w:rPr>
                <w:rFonts w:cs="Arial"/>
              </w:rPr>
              <w:t>Generating Unit</w:t>
            </w:r>
          </w:p>
        </w:tc>
        <w:tc>
          <w:tcPr>
            <w:tcW w:w="6634" w:type="dxa"/>
          </w:tcPr>
          <w:p w14:paraId="2E453C15" w14:textId="77777777" w:rsidR="00172D0C" w:rsidRPr="007E0B31" w:rsidRDefault="00172D0C" w:rsidP="00172D0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172D0C" w:rsidRPr="007E0B31" w14:paraId="1EBF9128" w14:textId="77777777" w:rsidTr="490DE6A8">
        <w:trPr>
          <w:cantSplit/>
        </w:trPr>
        <w:tc>
          <w:tcPr>
            <w:tcW w:w="2884" w:type="dxa"/>
          </w:tcPr>
          <w:p w14:paraId="013D7CA3" w14:textId="77777777" w:rsidR="00172D0C" w:rsidRPr="007E0B31" w:rsidRDefault="00172D0C" w:rsidP="00172D0C">
            <w:pPr>
              <w:pStyle w:val="Arial11Bold"/>
              <w:rPr>
                <w:rFonts w:cs="Arial"/>
              </w:rPr>
            </w:pPr>
            <w:r w:rsidRPr="007E0B31">
              <w:rPr>
                <w:rFonts w:cs="Arial"/>
              </w:rPr>
              <w:t>Generating Unit Data</w:t>
            </w:r>
          </w:p>
        </w:tc>
        <w:tc>
          <w:tcPr>
            <w:tcW w:w="6634" w:type="dxa"/>
          </w:tcPr>
          <w:p w14:paraId="2EE332FC" w14:textId="77777777" w:rsidR="00172D0C" w:rsidRPr="007E0B31" w:rsidRDefault="00172D0C" w:rsidP="00172D0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172D0C" w:rsidRPr="007E0B31" w:rsidRDefault="00172D0C" w:rsidP="00172D0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172D0C" w:rsidRPr="007E0B31" w14:paraId="04144821" w14:textId="77777777" w:rsidTr="490DE6A8">
        <w:trPr>
          <w:cantSplit/>
        </w:trPr>
        <w:tc>
          <w:tcPr>
            <w:tcW w:w="2884" w:type="dxa"/>
          </w:tcPr>
          <w:p w14:paraId="36306D9E" w14:textId="77777777" w:rsidR="00172D0C" w:rsidRPr="007E0B31" w:rsidRDefault="00172D0C" w:rsidP="00172D0C">
            <w:pPr>
              <w:pStyle w:val="Arial11Bold"/>
              <w:rPr>
                <w:rFonts w:cs="Arial"/>
              </w:rPr>
            </w:pPr>
            <w:r w:rsidRPr="007E0B31">
              <w:rPr>
                <w:rFonts w:cs="Arial"/>
              </w:rPr>
              <w:t>Generation Capacity</w:t>
            </w:r>
          </w:p>
        </w:tc>
        <w:tc>
          <w:tcPr>
            <w:tcW w:w="6634" w:type="dxa"/>
          </w:tcPr>
          <w:p w14:paraId="7AEA282D" w14:textId="77777777" w:rsidR="00172D0C" w:rsidRPr="007E0B31" w:rsidRDefault="00172D0C" w:rsidP="00172D0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172D0C" w:rsidRPr="007E0B31" w14:paraId="492A589D" w14:textId="77777777" w:rsidTr="490DE6A8">
        <w:trPr>
          <w:cantSplit/>
        </w:trPr>
        <w:tc>
          <w:tcPr>
            <w:tcW w:w="2884" w:type="dxa"/>
          </w:tcPr>
          <w:p w14:paraId="191FBE2E" w14:textId="77777777" w:rsidR="00172D0C" w:rsidRPr="007E0B31" w:rsidRDefault="00172D0C" w:rsidP="00172D0C">
            <w:pPr>
              <w:pStyle w:val="Arial11Bold"/>
              <w:rPr>
                <w:rFonts w:cs="Arial"/>
              </w:rPr>
            </w:pPr>
            <w:r w:rsidRPr="007E0B31">
              <w:rPr>
                <w:rFonts w:cs="Arial"/>
              </w:rPr>
              <w:t>Generation Planning Parameters</w:t>
            </w:r>
          </w:p>
        </w:tc>
        <w:tc>
          <w:tcPr>
            <w:tcW w:w="6634" w:type="dxa"/>
          </w:tcPr>
          <w:p w14:paraId="71CFBA48" w14:textId="77777777" w:rsidR="00172D0C" w:rsidRPr="007E0B31" w:rsidRDefault="00172D0C" w:rsidP="00172D0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172D0C" w:rsidRPr="007E0B31" w14:paraId="155BA927" w14:textId="77777777" w:rsidTr="490DE6A8">
        <w:trPr>
          <w:cantSplit/>
        </w:trPr>
        <w:tc>
          <w:tcPr>
            <w:tcW w:w="2884" w:type="dxa"/>
          </w:tcPr>
          <w:p w14:paraId="78964DA2" w14:textId="77777777" w:rsidR="00172D0C" w:rsidRPr="007E0B31" w:rsidRDefault="00172D0C" w:rsidP="00172D0C">
            <w:pPr>
              <w:pStyle w:val="Arial11Bold"/>
              <w:rPr>
                <w:rFonts w:cs="Arial"/>
              </w:rPr>
            </w:pPr>
            <w:r w:rsidRPr="007E0B31">
              <w:rPr>
                <w:rFonts w:cs="Arial"/>
              </w:rPr>
              <w:t xml:space="preserve">Generator </w:t>
            </w:r>
          </w:p>
        </w:tc>
        <w:tc>
          <w:tcPr>
            <w:tcW w:w="6634" w:type="dxa"/>
          </w:tcPr>
          <w:p w14:paraId="392D2E72" w14:textId="349A6839" w:rsidR="00172D0C" w:rsidRPr="007E0B31" w:rsidRDefault="00172D0C" w:rsidP="00172D0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172D0C" w:rsidRPr="007E0B31" w14:paraId="4625887D" w14:textId="77777777" w:rsidTr="490DE6A8">
        <w:trPr>
          <w:cantSplit/>
        </w:trPr>
        <w:tc>
          <w:tcPr>
            <w:tcW w:w="2884" w:type="dxa"/>
          </w:tcPr>
          <w:p w14:paraId="7874F98F" w14:textId="77777777" w:rsidR="00172D0C" w:rsidRPr="007E0B31" w:rsidRDefault="00172D0C" w:rsidP="00172D0C">
            <w:pPr>
              <w:pStyle w:val="Arial11Bold"/>
              <w:rPr>
                <w:rFonts w:cs="Arial"/>
              </w:rPr>
            </w:pPr>
            <w:r w:rsidRPr="007E0B31">
              <w:rPr>
                <w:rFonts w:cs="Arial"/>
              </w:rPr>
              <w:t>Generator Performance Chart</w:t>
            </w:r>
          </w:p>
        </w:tc>
        <w:tc>
          <w:tcPr>
            <w:tcW w:w="6634" w:type="dxa"/>
          </w:tcPr>
          <w:p w14:paraId="3A96CC39" w14:textId="33F812BB" w:rsidR="00172D0C" w:rsidRPr="007E0B31" w:rsidRDefault="00172D0C" w:rsidP="00172D0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172D0C" w:rsidRPr="007E0B31" w14:paraId="625353D3" w14:textId="77777777" w:rsidTr="490DE6A8">
        <w:trPr>
          <w:cantSplit/>
        </w:trPr>
        <w:tc>
          <w:tcPr>
            <w:tcW w:w="2884" w:type="dxa"/>
          </w:tcPr>
          <w:p w14:paraId="28F1FED3" w14:textId="77777777" w:rsidR="00172D0C" w:rsidRPr="007E0B31" w:rsidRDefault="00172D0C" w:rsidP="00172D0C">
            <w:pPr>
              <w:pStyle w:val="Arial11Bold"/>
              <w:rPr>
                <w:rFonts w:cs="Arial"/>
              </w:rPr>
            </w:pPr>
            <w:r w:rsidRPr="007E0B31">
              <w:rPr>
                <w:rFonts w:cs="Arial"/>
              </w:rPr>
              <w:t>Genset</w:t>
            </w:r>
          </w:p>
        </w:tc>
        <w:tc>
          <w:tcPr>
            <w:tcW w:w="6634" w:type="dxa"/>
          </w:tcPr>
          <w:p w14:paraId="66C9AF34" w14:textId="01B0E2EE" w:rsidR="00172D0C" w:rsidRPr="007E0B31" w:rsidRDefault="00172D0C" w:rsidP="00172D0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172D0C" w:rsidRPr="007E0B31" w14:paraId="4D41E64A" w14:textId="77777777" w:rsidTr="490DE6A8">
        <w:trPr>
          <w:cantSplit/>
        </w:trPr>
        <w:tc>
          <w:tcPr>
            <w:tcW w:w="2884" w:type="dxa"/>
          </w:tcPr>
          <w:p w14:paraId="31C3C21C" w14:textId="77777777" w:rsidR="00172D0C" w:rsidRPr="007E0B31" w:rsidRDefault="00172D0C" w:rsidP="00172D0C">
            <w:pPr>
              <w:pStyle w:val="Arial11Bold"/>
              <w:rPr>
                <w:rFonts w:cs="Arial"/>
              </w:rPr>
            </w:pPr>
            <w:r w:rsidRPr="007E0B31">
              <w:rPr>
                <w:rFonts w:cs="Arial"/>
              </w:rPr>
              <w:t>Good Industry Practice</w:t>
            </w:r>
          </w:p>
        </w:tc>
        <w:tc>
          <w:tcPr>
            <w:tcW w:w="6634" w:type="dxa"/>
          </w:tcPr>
          <w:p w14:paraId="3DFA7AB2" w14:textId="77777777" w:rsidR="00172D0C" w:rsidRPr="007E0B31" w:rsidRDefault="00172D0C" w:rsidP="00172D0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172D0C" w:rsidRPr="007E0B31" w14:paraId="26C7E381" w14:textId="77777777" w:rsidTr="490DE6A8">
        <w:trPr>
          <w:cantSplit/>
        </w:trPr>
        <w:tc>
          <w:tcPr>
            <w:tcW w:w="2884" w:type="dxa"/>
          </w:tcPr>
          <w:p w14:paraId="742C86BC" w14:textId="77777777" w:rsidR="00172D0C" w:rsidRPr="007E0B31" w:rsidRDefault="00172D0C" w:rsidP="00172D0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172D0C" w:rsidRPr="007E0B31" w:rsidRDefault="00172D0C" w:rsidP="00172D0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172D0C" w:rsidRPr="007E0B31" w14:paraId="64198495" w14:textId="77777777" w:rsidTr="490DE6A8">
        <w:trPr>
          <w:cantSplit/>
        </w:trPr>
        <w:tc>
          <w:tcPr>
            <w:tcW w:w="2884" w:type="dxa"/>
          </w:tcPr>
          <w:p w14:paraId="3EC6201C" w14:textId="34C4097C" w:rsidR="00172D0C" w:rsidRPr="00A87826" w:rsidRDefault="00172D0C" w:rsidP="00172D0C">
            <w:pPr>
              <w:pStyle w:val="Arial11Bold"/>
            </w:pPr>
            <w:r w:rsidRPr="00A87826">
              <w:t xml:space="preserve">Governor </w:t>
            </w:r>
            <w:proofErr w:type="spellStart"/>
            <w:r w:rsidRPr="00A87826">
              <w:t>Deadband</w:t>
            </w:r>
            <w:proofErr w:type="spellEnd"/>
          </w:p>
        </w:tc>
        <w:tc>
          <w:tcPr>
            <w:tcW w:w="6634" w:type="dxa"/>
          </w:tcPr>
          <w:p w14:paraId="51CA9741" w14:textId="17755045" w:rsidR="00172D0C" w:rsidRPr="009B5CCC" w:rsidRDefault="00172D0C" w:rsidP="00172D0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172D0C" w:rsidRPr="007E0B31" w14:paraId="66ABD35B" w14:textId="77777777" w:rsidTr="490DE6A8">
        <w:trPr>
          <w:cantSplit/>
        </w:trPr>
        <w:tc>
          <w:tcPr>
            <w:tcW w:w="2884" w:type="dxa"/>
          </w:tcPr>
          <w:p w14:paraId="5D6FA2DB" w14:textId="77777777" w:rsidR="00172D0C" w:rsidRPr="007E0B31" w:rsidRDefault="00172D0C" w:rsidP="00172D0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172D0C" w:rsidRPr="007E0B31" w:rsidRDefault="00172D0C" w:rsidP="00172D0C">
            <w:pPr>
              <w:pStyle w:val="TableArial11"/>
              <w:rPr>
                <w:rFonts w:cs="Arial"/>
              </w:rPr>
            </w:pPr>
            <w:r w:rsidRPr="007E0B31">
              <w:rPr>
                <w:rFonts w:cs="Arial"/>
              </w:rPr>
              <w:t>The landmass of England and Wales and Scotland, including internal waters.</w:t>
            </w:r>
          </w:p>
        </w:tc>
      </w:tr>
      <w:tr w:rsidR="00172D0C" w:rsidRPr="007E0B31" w14:paraId="70929E33" w14:textId="77777777" w:rsidTr="490DE6A8">
        <w:trPr>
          <w:cantSplit/>
        </w:trPr>
        <w:tc>
          <w:tcPr>
            <w:tcW w:w="2884" w:type="dxa"/>
          </w:tcPr>
          <w:p w14:paraId="68D83069" w14:textId="77777777" w:rsidR="00172D0C" w:rsidRPr="007E0B31" w:rsidRDefault="00172D0C" w:rsidP="00172D0C">
            <w:pPr>
              <w:pStyle w:val="Arial11Bold"/>
              <w:rPr>
                <w:rFonts w:cs="Arial"/>
              </w:rPr>
            </w:pPr>
            <w:r w:rsidRPr="007E0B31">
              <w:rPr>
                <w:rFonts w:cs="Arial"/>
              </w:rPr>
              <w:t>Grid Code Fast Track Proposals</w:t>
            </w:r>
          </w:p>
        </w:tc>
        <w:tc>
          <w:tcPr>
            <w:tcW w:w="6634" w:type="dxa"/>
          </w:tcPr>
          <w:p w14:paraId="48C60AA1" w14:textId="77777777" w:rsidR="00172D0C" w:rsidRPr="007E0B31" w:rsidRDefault="00172D0C" w:rsidP="00172D0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172D0C" w:rsidRPr="007E0B31" w14:paraId="2EDE9E2F" w14:textId="77777777" w:rsidTr="490DE6A8">
        <w:trPr>
          <w:cantSplit/>
        </w:trPr>
        <w:tc>
          <w:tcPr>
            <w:tcW w:w="2884" w:type="dxa"/>
          </w:tcPr>
          <w:p w14:paraId="43CBF0F4" w14:textId="77777777" w:rsidR="00172D0C" w:rsidRPr="007E0B31" w:rsidRDefault="00172D0C" w:rsidP="00172D0C">
            <w:pPr>
              <w:pStyle w:val="Arial11Bold"/>
              <w:rPr>
                <w:rFonts w:cs="Arial"/>
              </w:rPr>
            </w:pPr>
            <w:r w:rsidRPr="007E0B31">
              <w:rPr>
                <w:rFonts w:cs="Arial"/>
              </w:rPr>
              <w:t>Grid Code Modification Fast Track Report</w:t>
            </w:r>
          </w:p>
        </w:tc>
        <w:tc>
          <w:tcPr>
            <w:tcW w:w="6634" w:type="dxa"/>
          </w:tcPr>
          <w:p w14:paraId="01E7A62C" w14:textId="77777777" w:rsidR="00172D0C" w:rsidRPr="007E0B31" w:rsidRDefault="00172D0C" w:rsidP="00172D0C">
            <w:pPr>
              <w:pStyle w:val="TableArial11"/>
              <w:rPr>
                <w:rFonts w:cs="Arial"/>
              </w:rPr>
            </w:pPr>
            <w:r w:rsidRPr="007E0B31">
              <w:rPr>
                <w:rFonts w:cs="Arial"/>
              </w:rPr>
              <w:t>A report prepared pursuant to GR.26</w:t>
            </w:r>
          </w:p>
        </w:tc>
      </w:tr>
      <w:tr w:rsidR="00172D0C" w:rsidRPr="007E0B31" w14:paraId="7FE69FF9" w14:textId="77777777" w:rsidTr="490DE6A8">
        <w:trPr>
          <w:cantSplit/>
        </w:trPr>
        <w:tc>
          <w:tcPr>
            <w:tcW w:w="2884" w:type="dxa"/>
          </w:tcPr>
          <w:p w14:paraId="2D672D65" w14:textId="77777777" w:rsidR="00172D0C" w:rsidRPr="007E0B31" w:rsidRDefault="00172D0C" w:rsidP="00172D0C">
            <w:pPr>
              <w:pStyle w:val="Arial11Bold"/>
              <w:rPr>
                <w:rFonts w:cs="Arial"/>
              </w:rPr>
            </w:pPr>
            <w:r w:rsidRPr="007E0B31">
              <w:rPr>
                <w:rFonts w:cs="Arial"/>
              </w:rPr>
              <w:t>Grid Code Modification Register</w:t>
            </w:r>
          </w:p>
        </w:tc>
        <w:tc>
          <w:tcPr>
            <w:tcW w:w="6634" w:type="dxa"/>
          </w:tcPr>
          <w:p w14:paraId="6A454EA3" w14:textId="77777777" w:rsidR="00172D0C" w:rsidRPr="007E0B31" w:rsidRDefault="00172D0C" w:rsidP="00172D0C">
            <w:pPr>
              <w:pStyle w:val="TableArial11"/>
              <w:rPr>
                <w:rFonts w:cs="Arial"/>
              </w:rPr>
            </w:pPr>
            <w:r w:rsidRPr="007E0B31">
              <w:rPr>
                <w:rFonts w:cs="Arial"/>
              </w:rPr>
              <w:t>Has the meaning given in GR.13.1.</w:t>
            </w:r>
          </w:p>
        </w:tc>
      </w:tr>
      <w:tr w:rsidR="00172D0C" w:rsidRPr="007E0B31" w14:paraId="1B8E54A8" w14:textId="77777777" w:rsidTr="490DE6A8">
        <w:trPr>
          <w:cantSplit/>
        </w:trPr>
        <w:tc>
          <w:tcPr>
            <w:tcW w:w="2884" w:type="dxa"/>
          </w:tcPr>
          <w:p w14:paraId="4D940EB7" w14:textId="77777777" w:rsidR="00172D0C" w:rsidRPr="007E0B31" w:rsidRDefault="00172D0C" w:rsidP="00172D0C">
            <w:pPr>
              <w:pStyle w:val="Arial11Bold"/>
              <w:rPr>
                <w:rFonts w:cs="Arial"/>
              </w:rPr>
            </w:pPr>
            <w:r w:rsidRPr="007E0B31">
              <w:rPr>
                <w:rFonts w:cs="Arial"/>
              </w:rPr>
              <w:t>Grid Code Modification Report</w:t>
            </w:r>
          </w:p>
        </w:tc>
        <w:tc>
          <w:tcPr>
            <w:tcW w:w="6634" w:type="dxa"/>
          </w:tcPr>
          <w:p w14:paraId="440554AD" w14:textId="77777777" w:rsidR="00172D0C" w:rsidRPr="007E0B31" w:rsidRDefault="00172D0C" w:rsidP="00172D0C">
            <w:pPr>
              <w:pStyle w:val="TableArial11"/>
              <w:rPr>
                <w:rFonts w:cs="Arial"/>
              </w:rPr>
            </w:pPr>
            <w:r w:rsidRPr="007E0B31">
              <w:rPr>
                <w:rFonts w:cs="Arial"/>
              </w:rPr>
              <w:t>Has the meaning given in GR.22.1.</w:t>
            </w:r>
          </w:p>
        </w:tc>
      </w:tr>
      <w:tr w:rsidR="00172D0C" w:rsidRPr="007E0B31" w14:paraId="7F1BFC88" w14:textId="77777777" w:rsidTr="490DE6A8">
        <w:trPr>
          <w:cantSplit/>
        </w:trPr>
        <w:tc>
          <w:tcPr>
            <w:tcW w:w="2884" w:type="dxa"/>
          </w:tcPr>
          <w:p w14:paraId="3E526269" w14:textId="77777777" w:rsidR="00172D0C" w:rsidRPr="007E0B31" w:rsidRDefault="00172D0C" w:rsidP="00172D0C">
            <w:pPr>
              <w:pStyle w:val="Arial11Bold"/>
              <w:rPr>
                <w:rFonts w:cs="Arial"/>
              </w:rPr>
            </w:pPr>
            <w:r w:rsidRPr="007E0B31">
              <w:rPr>
                <w:rFonts w:cs="Arial"/>
              </w:rPr>
              <w:t>Grid Code Modification</w:t>
            </w:r>
          </w:p>
          <w:p w14:paraId="79962484" w14:textId="77777777" w:rsidR="00172D0C" w:rsidRPr="007E0B31" w:rsidRDefault="00172D0C" w:rsidP="00172D0C">
            <w:pPr>
              <w:pStyle w:val="Arial11Bold"/>
              <w:rPr>
                <w:rFonts w:cs="Arial"/>
              </w:rPr>
            </w:pPr>
            <w:r w:rsidRPr="007E0B31">
              <w:rPr>
                <w:rFonts w:cs="Arial"/>
              </w:rPr>
              <w:t>Procedures</w:t>
            </w:r>
          </w:p>
        </w:tc>
        <w:tc>
          <w:tcPr>
            <w:tcW w:w="6634" w:type="dxa"/>
          </w:tcPr>
          <w:p w14:paraId="1003DC02" w14:textId="77777777" w:rsidR="00172D0C" w:rsidRPr="007E0B31" w:rsidRDefault="00172D0C" w:rsidP="00172D0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172D0C" w:rsidRPr="007E0B31" w14:paraId="1019C4E6" w14:textId="77777777" w:rsidTr="490DE6A8">
        <w:trPr>
          <w:cantSplit/>
        </w:trPr>
        <w:tc>
          <w:tcPr>
            <w:tcW w:w="2884" w:type="dxa"/>
          </w:tcPr>
          <w:p w14:paraId="6FB3FC5E" w14:textId="77777777" w:rsidR="00172D0C" w:rsidRPr="007E0B31" w:rsidRDefault="00172D0C" w:rsidP="00172D0C">
            <w:pPr>
              <w:pStyle w:val="Arial11Bold"/>
              <w:rPr>
                <w:rFonts w:cs="Arial"/>
              </w:rPr>
            </w:pPr>
            <w:r w:rsidRPr="007E0B31">
              <w:rPr>
                <w:rFonts w:cs="Arial"/>
              </w:rPr>
              <w:t>Grid Code Modification Proposal</w:t>
            </w:r>
          </w:p>
        </w:tc>
        <w:tc>
          <w:tcPr>
            <w:tcW w:w="6634" w:type="dxa"/>
          </w:tcPr>
          <w:p w14:paraId="66E591DD" w14:textId="77777777" w:rsidR="00172D0C" w:rsidRPr="007E0B31" w:rsidRDefault="00172D0C" w:rsidP="00172D0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172D0C" w:rsidRPr="007E0B31" w14:paraId="3F734B33" w14:textId="77777777" w:rsidTr="490DE6A8">
        <w:trPr>
          <w:cantSplit/>
        </w:trPr>
        <w:tc>
          <w:tcPr>
            <w:tcW w:w="2884" w:type="dxa"/>
          </w:tcPr>
          <w:p w14:paraId="47A35776" w14:textId="77777777" w:rsidR="00172D0C" w:rsidRPr="007E0B31" w:rsidRDefault="00172D0C" w:rsidP="00172D0C">
            <w:pPr>
              <w:pStyle w:val="Arial11Bold"/>
              <w:rPr>
                <w:rFonts w:cs="Arial"/>
              </w:rPr>
            </w:pPr>
            <w:r w:rsidRPr="007E0B31">
              <w:rPr>
                <w:rFonts w:cs="Arial"/>
              </w:rPr>
              <w:t>Grid Code Modification Self- Governance Report</w:t>
            </w:r>
          </w:p>
        </w:tc>
        <w:tc>
          <w:tcPr>
            <w:tcW w:w="6634" w:type="dxa"/>
          </w:tcPr>
          <w:p w14:paraId="605F34A3" w14:textId="77777777" w:rsidR="00172D0C" w:rsidRPr="007E0B31" w:rsidRDefault="00172D0C" w:rsidP="00172D0C">
            <w:pPr>
              <w:pStyle w:val="TableArial11"/>
              <w:rPr>
                <w:rFonts w:cs="Arial"/>
              </w:rPr>
            </w:pPr>
            <w:r w:rsidRPr="007E0B31">
              <w:rPr>
                <w:rFonts w:cs="Arial"/>
              </w:rPr>
              <w:t>Has the meaning given in GR.24.5</w:t>
            </w:r>
          </w:p>
        </w:tc>
      </w:tr>
      <w:tr w:rsidR="00172D0C" w:rsidRPr="007E0B31" w14:paraId="387C69DC" w14:textId="77777777" w:rsidTr="490DE6A8">
        <w:trPr>
          <w:cantSplit/>
        </w:trPr>
        <w:tc>
          <w:tcPr>
            <w:tcW w:w="2884" w:type="dxa"/>
          </w:tcPr>
          <w:p w14:paraId="4518B247" w14:textId="77777777" w:rsidR="00172D0C" w:rsidRPr="007E0B31" w:rsidRDefault="00172D0C" w:rsidP="00172D0C">
            <w:pPr>
              <w:pStyle w:val="Arial11Bold"/>
              <w:rPr>
                <w:rFonts w:cs="Arial"/>
              </w:rPr>
            </w:pPr>
            <w:r w:rsidRPr="007E0B31">
              <w:rPr>
                <w:rFonts w:cs="Arial"/>
              </w:rPr>
              <w:t>Grid Code Objectives</w:t>
            </w:r>
          </w:p>
        </w:tc>
        <w:tc>
          <w:tcPr>
            <w:tcW w:w="6634" w:type="dxa"/>
          </w:tcPr>
          <w:p w14:paraId="5F7C23F5" w14:textId="72422350" w:rsidR="00172D0C" w:rsidRPr="007E0B31" w:rsidRDefault="00172D0C" w:rsidP="00172D0C">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172D0C" w:rsidRPr="007E0B31" w14:paraId="39199EE0" w14:textId="77777777" w:rsidTr="490DE6A8">
        <w:trPr>
          <w:cantSplit/>
        </w:trPr>
        <w:tc>
          <w:tcPr>
            <w:tcW w:w="2884" w:type="dxa"/>
          </w:tcPr>
          <w:p w14:paraId="17F6006E" w14:textId="77777777" w:rsidR="00172D0C" w:rsidRPr="007E0B31" w:rsidRDefault="00172D0C" w:rsidP="00172D0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172D0C" w:rsidRPr="007E0B31" w:rsidRDefault="00172D0C" w:rsidP="00172D0C">
            <w:pPr>
              <w:pStyle w:val="TableArial11"/>
              <w:rPr>
                <w:rFonts w:cs="Arial"/>
              </w:rPr>
            </w:pPr>
            <w:r w:rsidRPr="007E0B31">
              <w:rPr>
                <w:rFonts w:cs="Arial"/>
              </w:rPr>
              <w:t>The panel with the functions set out in GR.1.2.</w:t>
            </w:r>
          </w:p>
        </w:tc>
      </w:tr>
      <w:tr w:rsidR="00172D0C" w:rsidRPr="007E0B31" w14:paraId="781A6549" w14:textId="77777777" w:rsidTr="490DE6A8">
        <w:trPr>
          <w:cantSplit/>
        </w:trPr>
        <w:tc>
          <w:tcPr>
            <w:tcW w:w="2884" w:type="dxa"/>
          </w:tcPr>
          <w:p w14:paraId="26F0CF91" w14:textId="77777777" w:rsidR="00172D0C" w:rsidRPr="007E0B31" w:rsidRDefault="00172D0C" w:rsidP="00172D0C">
            <w:pPr>
              <w:pStyle w:val="Arial11Bold"/>
              <w:rPr>
                <w:rFonts w:cs="Arial"/>
              </w:rPr>
            </w:pPr>
            <w:r w:rsidRPr="007E0B31">
              <w:rPr>
                <w:rFonts w:cs="Arial"/>
              </w:rPr>
              <w:t>Grid Code Review Panel</w:t>
            </w:r>
          </w:p>
          <w:p w14:paraId="7F57BF7E" w14:textId="77777777" w:rsidR="00172D0C" w:rsidRPr="007E0B31" w:rsidRDefault="00172D0C" w:rsidP="00172D0C">
            <w:pPr>
              <w:pStyle w:val="Arial11Bold"/>
              <w:rPr>
                <w:rFonts w:cs="Arial"/>
              </w:rPr>
            </w:pPr>
            <w:r w:rsidRPr="007E0B31">
              <w:rPr>
                <w:rFonts w:cs="Arial"/>
              </w:rPr>
              <w:t>Recommendation Vote</w:t>
            </w:r>
          </w:p>
        </w:tc>
        <w:tc>
          <w:tcPr>
            <w:tcW w:w="6634" w:type="dxa"/>
          </w:tcPr>
          <w:p w14:paraId="645A5276" w14:textId="513D9226" w:rsidR="00172D0C" w:rsidRPr="007E0B31" w:rsidRDefault="00172D0C" w:rsidP="00172D0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172D0C" w:rsidRPr="007E0B31" w14:paraId="1870B32A" w14:textId="77777777" w:rsidTr="490DE6A8">
        <w:trPr>
          <w:cantSplit/>
        </w:trPr>
        <w:tc>
          <w:tcPr>
            <w:tcW w:w="2884" w:type="dxa"/>
          </w:tcPr>
          <w:p w14:paraId="27AC9B5B" w14:textId="77777777" w:rsidR="00172D0C" w:rsidRPr="007E0B31" w:rsidRDefault="00172D0C" w:rsidP="00172D0C">
            <w:pPr>
              <w:pStyle w:val="Arial11Bold"/>
              <w:rPr>
                <w:rFonts w:cs="Arial"/>
              </w:rPr>
            </w:pPr>
            <w:r w:rsidRPr="007E0B31">
              <w:rPr>
                <w:rFonts w:cs="Arial"/>
              </w:rPr>
              <w:t>Grid Code Review Panel Self-Governance Vote</w:t>
            </w:r>
          </w:p>
        </w:tc>
        <w:tc>
          <w:tcPr>
            <w:tcW w:w="6634" w:type="dxa"/>
          </w:tcPr>
          <w:p w14:paraId="23D0B306" w14:textId="50A5875B" w:rsidR="00172D0C" w:rsidRPr="007E0B31" w:rsidRDefault="00172D0C" w:rsidP="00172D0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172D0C" w:rsidRPr="007E0B31" w14:paraId="46FD00F7" w14:textId="77777777" w:rsidTr="490DE6A8">
        <w:trPr>
          <w:cantSplit/>
        </w:trPr>
        <w:tc>
          <w:tcPr>
            <w:tcW w:w="2884" w:type="dxa"/>
          </w:tcPr>
          <w:p w14:paraId="36961EC3" w14:textId="77777777" w:rsidR="00172D0C" w:rsidRPr="007E0B31" w:rsidRDefault="00172D0C" w:rsidP="00172D0C">
            <w:pPr>
              <w:pStyle w:val="Arial11Bold"/>
              <w:rPr>
                <w:rFonts w:cs="Arial"/>
              </w:rPr>
            </w:pPr>
            <w:r w:rsidRPr="007E0B31">
              <w:rPr>
                <w:rFonts w:cs="Arial"/>
              </w:rPr>
              <w:t>Grid Code Self-Governance Proposals</w:t>
            </w:r>
          </w:p>
        </w:tc>
        <w:tc>
          <w:tcPr>
            <w:tcW w:w="6634" w:type="dxa"/>
          </w:tcPr>
          <w:p w14:paraId="3826E3C6" w14:textId="77777777" w:rsidR="00172D0C" w:rsidRPr="007E0B31" w:rsidRDefault="00172D0C" w:rsidP="00172D0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172D0C" w:rsidRPr="007E0B31" w14:paraId="29A89EE1" w14:textId="77777777" w:rsidTr="490DE6A8">
        <w:trPr>
          <w:cantSplit/>
        </w:trPr>
        <w:tc>
          <w:tcPr>
            <w:tcW w:w="2884" w:type="dxa"/>
          </w:tcPr>
          <w:p w14:paraId="731ADBFE" w14:textId="77777777" w:rsidR="00172D0C" w:rsidRPr="007E0B31" w:rsidRDefault="00172D0C" w:rsidP="00172D0C">
            <w:pPr>
              <w:pStyle w:val="Arial11Bold"/>
              <w:rPr>
                <w:rFonts w:cs="Arial"/>
              </w:rPr>
            </w:pPr>
            <w:r w:rsidRPr="007E0B31">
              <w:rPr>
                <w:rFonts w:cs="Arial"/>
              </w:rPr>
              <w:t>Grid Entry Point</w:t>
            </w:r>
          </w:p>
        </w:tc>
        <w:tc>
          <w:tcPr>
            <w:tcW w:w="6634" w:type="dxa"/>
          </w:tcPr>
          <w:p w14:paraId="68769E6D" w14:textId="77777777" w:rsidR="00172D0C" w:rsidRPr="007E0B31" w:rsidRDefault="00172D0C" w:rsidP="00172D0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172D0C" w:rsidRPr="007E0B31" w14:paraId="4F37A1E3" w14:textId="77777777" w:rsidTr="490DE6A8">
        <w:trPr>
          <w:cantSplit/>
        </w:trPr>
        <w:tc>
          <w:tcPr>
            <w:tcW w:w="2884" w:type="dxa"/>
          </w:tcPr>
          <w:p w14:paraId="181D6559" w14:textId="7C5C269F" w:rsidR="00172D0C" w:rsidRPr="005F78E9" w:rsidRDefault="00172D0C" w:rsidP="00172D0C">
            <w:pPr>
              <w:pStyle w:val="Arial11Bold"/>
              <w:rPr>
                <w:rFonts w:cs="Arial"/>
              </w:rPr>
            </w:pPr>
            <w:r w:rsidRPr="002510FF">
              <w:rPr>
                <w:rFonts w:cs="Arial"/>
              </w:rPr>
              <w:t>Grid Forming Active Power</w:t>
            </w:r>
          </w:p>
        </w:tc>
        <w:tc>
          <w:tcPr>
            <w:tcW w:w="6634" w:type="dxa"/>
          </w:tcPr>
          <w:p w14:paraId="3AC5BEDB" w14:textId="764294C6" w:rsidR="00172D0C" w:rsidRPr="005F78E9" w:rsidRDefault="00172D0C" w:rsidP="00172D0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172D0C" w:rsidRPr="007E0B31" w14:paraId="7E5E89B0" w14:textId="77777777" w:rsidTr="490DE6A8">
        <w:trPr>
          <w:cantSplit/>
        </w:trPr>
        <w:tc>
          <w:tcPr>
            <w:tcW w:w="2884" w:type="dxa"/>
          </w:tcPr>
          <w:p w14:paraId="6590D0EC" w14:textId="6684818F" w:rsidR="00172D0C" w:rsidRPr="00585D91" w:rsidRDefault="00172D0C" w:rsidP="00172D0C">
            <w:pPr>
              <w:pStyle w:val="Arial11Bold"/>
              <w:rPr>
                <w:rFonts w:cs="Arial"/>
              </w:rPr>
            </w:pPr>
            <w:r w:rsidRPr="002510FF">
              <w:rPr>
                <w:rFonts w:cs="Arial"/>
              </w:rPr>
              <w:t>Grid Forming Capability</w:t>
            </w:r>
          </w:p>
        </w:tc>
        <w:tc>
          <w:tcPr>
            <w:tcW w:w="6634" w:type="dxa"/>
          </w:tcPr>
          <w:p w14:paraId="046B4623" w14:textId="77777777" w:rsidR="00172D0C" w:rsidRPr="002510FF" w:rsidRDefault="00172D0C" w:rsidP="00172D0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172D0C" w:rsidRPr="00585D91" w:rsidRDefault="00172D0C" w:rsidP="00172D0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172D0C" w:rsidRPr="007E0B31" w14:paraId="35D92F55" w14:textId="77777777" w:rsidTr="490DE6A8">
        <w:trPr>
          <w:cantSplit/>
        </w:trPr>
        <w:tc>
          <w:tcPr>
            <w:tcW w:w="2884" w:type="dxa"/>
          </w:tcPr>
          <w:p w14:paraId="790189F5" w14:textId="19A2057B" w:rsidR="00172D0C" w:rsidRPr="00BF5C30" w:rsidRDefault="00172D0C" w:rsidP="00172D0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172D0C" w:rsidRPr="00BF5C30" w:rsidRDefault="00172D0C" w:rsidP="00172D0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172D0C" w:rsidRPr="007E0B31" w14:paraId="1FA19575" w14:textId="77777777" w:rsidTr="490DE6A8">
        <w:trPr>
          <w:cantSplit/>
        </w:trPr>
        <w:tc>
          <w:tcPr>
            <w:tcW w:w="2884" w:type="dxa"/>
          </w:tcPr>
          <w:p w14:paraId="1D0306EC" w14:textId="0E7A7061" w:rsidR="00172D0C" w:rsidRPr="00BF5C30" w:rsidRDefault="00172D0C" w:rsidP="00172D0C">
            <w:pPr>
              <w:pStyle w:val="Arial11Bold"/>
              <w:rPr>
                <w:rFonts w:cs="Arial"/>
              </w:rPr>
            </w:pPr>
            <w:r w:rsidRPr="002510FF">
              <w:rPr>
                <w:rFonts w:cs="Arial"/>
              </w:rPr>
              <w:t>Grid Forming Plant</w:t>
            </w:r>
          </w:p>
        </w:tc>
        <w:tc>
          <w:tcPr>
            <w:tcW w:w="6634" w:type="dxa"/>
          </w:tcPr>
          <w:p w14:paraId="182D5EFC" w14:textId="0A35EDEB" w:rsidR="00172D0C" w:rsidRPr="00BF5C30" w:rsidRDefault="00172D0C" w:rsidP="00172D0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172D0C" w:rsidRPr="007E0B31" w14:paraId="05065603" w14:textId="77777777" w:rsidTr="490DE6A8">
        <w:trPr>
          <w:cantSplit/>
        </w:trPr>
        <w:tc>
          <w:tcPr>
            <w:tcW w:w="2884" w:type="dxa"/>
          </w:tcPr>
          <w:p w14:paraId="1DD8583E" w14:textId="51F4F815" w:rsidR="00172D0C" w:rsidRPr="00BF5C30" w:rsidRDefault="00172D0C" w:rsidP="00172D0C">
            <w:pPr>
              <w:pStyle w:val="Arial11Bold"/>
              <w:rPr>
                <w:rFonts w:cs="Arial"/>
              </w:rPr>
            </w:pPr>
            <w:r w:rsidRPr="002510FF">
              <w:rPr>
                <w:rFonts w:cs="Arial"/>
              </w:rPr>
              <w:t>Grid Forming Plant Owner</w:t>
            </w:r>
          </w:p>
        </w:tc>
        <w:tc>
          <w:tcPr>
            <w:tcW w:w="6634" w:type="dxa"/>
          </w:tcPr>
          <w:p w14:paraId="0FBDF255" w14:textId="3DDE21CF" w:rsidR="00172D0C" w:rsidRPr="00BF5C30" w:rsidRDefault="00172D0C" w:rsidP="00172D0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172D0C" w:rsidRPr="007E0B31" w14:paraId="4C4746AD" w14:textId="77777777" w:rsidTr="490DE6A8">
        <w:trPr>
          <w:cantSplit/>
        </w:trPr>
        <w:tc>
          <w:tcPr>
            <w:tcW w:w="2884" w:type="dxa"/>
          </w:tcPr>
          <w:p w14:paraId="639AEB9D" w14:textId="0DC3D66C" w:rsidR="00172D0C" w:rsidRPr="00BF5C30" w:rsidRDefault="00172D0C" w:rsidP="00172D0C">
            <w:pPr>
              <w:pStyle w:val="Arial11Bold"/>
              <w:rPr>
                <w:rFonts w:cs="Arial"/>
              </w:rPr>
            </w:pPr>
            <w:r w:rsidRPr="002510FF">
              <w:rPr>
                <w:rFonts w:cs="Arial"/>
              </w:rPr>
              <w:t>Grid Forming Unit</w:t>
            </w:r>
          </w:p>
        </w:tc>
        <w:tc>
          <w:tcPr>
            <w:tcW w:w="6634" w:type="dxa"/>
          </w:tcPr>
          <w:p w14:paraId="494DE497" w14:textId="6B458BD3" w:rsidR="00172D0C" w:rsidRPr="00BF5C30" w:rsidRDefault="00172D0C" w:rsidP="00172D0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172D0C" w:rsidRPr="007E0B31" w14:paraId="456B70AD" w14:textId="77777777" w:rsidTr="490DE6A8">
        <w:trPr>
          <w:cantSplit/>
        </w:trPr>
        <w:tc>
          <w:tcPr>
            <w:tcW w:w="2884" w:type="dxa"/>
          </w:tcPr>
          <w:p w14:paraId="5CDD4F61" w14:textId="4CE4ACED" w:rsidR="00172D0C" w:rsidRPr="00BF5C30" w:rsidRDefault="00172D0C" w:rsidP="00172D0C">
            <w:pPr>
              <w:pStyle w:val="Arial11Bold"/>
              <w:rPr>
                <w:rFonts w:cs="Arial"/>
              </w:rPr>
            </w:pPr>
            <w:r w:rsidRPr="002510FF">
              <w:rPr>
                <w:rFonts w:cs="Arial"/>
              </w:rPr>
              <w:t>Grid Oscillation Value</w:t>
            </w:r>
          </w:p>
        </w:tc>
        <w:tc>
          <w:tcPr>
            <w:tcW w:w="6634" w:type="dxa"/>
          </w:tcPr>
          <w:p w14:paraId="313B279D" w14:textId="7BCAD896" w:rsidR="00172D0C" w:rsidRPr="00BF5C30" w:rsidRDefault="00172D0C" w:rsidP="00172D0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172D0C" w:rsidRPr="007E0B31" w14:paraId="66172056" w14:textId="77777777" w:rsidTr="490DE6A8">
        <w:trPr>
          <w:cantSplit/>
        </w:trPr>
        <w:tc>
          <w:tcPr>
            <w:tcW w:w="2884" w:type="dxa"/>
          </w:tcPr>
          <w:p w14:paraId="44E3EB10" w14:textId="77777777" w:rsidR="00172D0C" w:rsidRPr="007E0B31" w:rsidRDefault="00172D0C" w:rsidP="00172D0C">
            <w:pPr>
              <w:pStyle w:val="Arial11Bold"/>
              <w:rPr>
                <w:rFonts w:cs="Arial"/>
              </w:rPr>
            </w:pPr>
            <w:r w:rsidRPr="007E0B31">
              <w:rPr>
                <w:rFonts w:cs="Arial"/>
              </w:rPr>
              <w:t>Grid Supply Point</w:t>
            </w:r>
          </w:p>
        </w:tc>
        <w:tc>
          <w:tcPr>
            <w:tcW w:w="6634" w:type="dxa"/>
          </w:tcPr>
          <w:p w14:paraId="76BDB008" w14:textId="0EB7F897" w:rsidR="00172D0C" w:rsidRPr="007E0B31" w:rsidRDefault="00172D0C" w:rsidP="00172D0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172D0C" w:rsidRPr="007E0B31" w14:paraId="0AA8076E" w14:textId="77777777" w:rsidTr="490DE6A8">
        <w:trPr>
          <w:cantSplit/>
        </w:trPr>
        <w:tc>
          <w:tcPr>
            <w:tcW w:w="2884" w:type="dxa"/>
          </w:tcPr>
          <w:p w14:paraId="20405FC8" w14:textId="77777777" w:rsidR="00172D0C" w:rsidRPr="007E0B31" w:rsidRDefault="00172D0C" w:rsidP="00172D0C">
            <w:pPr>
              <w:pStyle w:val="Arial11Bold"/>
              <w:rPr>
                <w:rFonts w:cs="Arial"/>
              </w:rPr>
            </w:pPr>
            <w:r w:rsidRPr="007E0B31">
              <w:rPr>
                <w:rFonts w:cs="Arial"/>
              </w:rPr>
              <w:t>Group</w:t>
            </w:r>
          </w:p>
        </w:tc>
        <w:tc>
          <w:tcPr>
            <w:tcW w:w="6634" w:type="dxa"/>
          </w:tcPr>
          <w:p w14:paraId="60A73BA5" w14:textId="77777777" w:rsidR="00172D0C" w:rsidRPr="007E0B31" w:rsidRDefault="00172D0C" w:rsidP="00172D0C">
            <w:pPr>
              <w:pStyle w:val="TableArial11"/>
              <w:rPr>
                <w:rFonts w:cs="Arial"/>
              </w:rPr>
            </w:pPr>
            <w:bookmarkStart w:id="11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10"/>
          </w:p>
        </w:tc>
      </w:tr>
      <w:tr w:rsidR="00172D0C" w:rsidRPr="0079139F" w14:paraId="5A25DA6A" w14:textId="77777777" w:rsidTr="490DE6A8">
        <w:trPr>
          <w:cantSplit/>
        </w:trPr>
        <w:tc>
          <w:tcPr>
            <w:tcW w:w="2884" w:type="dxa"/>
          </w:tcPr>
          <w:p w14:paraId="704101E4" w14:textId="22CAEA65" w:rsidR="00172D0C" w:rsidRPr="0079139F" w:rsidRDefault="00172D0C" w:rsidP="00172D0C">
            <w:pPr>
              <w:pStyle w:val="Arial11Bold"/>
              <w:rPr>
                <w:rFonts w:cs="Arial"/>
              </w:rPr>
            </w:pPr>
            <w:r w:rsidRPr="0079139F">
              <w:rPr>
                <w:rFonts w:cs="Arial"/>
              </w:rPr>
              <w:t>GSP Group</w:t>
            </w:r>
          </w:p>
        </w:tc>
        <w:tc>
          <w:tcPr>
            <w:tcW w:w="6634" w:type="dxa"/>
          </w:tcPr>
          <w:p w14:paraId="08F28004" w14:textId="5D8EEE7F" w:rsidR="00172D0C" w:rsidRPr="0079139F" w:rsidRDefault="00172D0C" w:rsidP="00172D0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172D0C" w:rsidRPr="007E0B31" w14:paraId="44F4F627" w14:textId="77777777" w:rsidTr="490DE6A8">
        <w:trPr>
          <w:cantSplit/>
        </w:trPr>
        <w:tc>
          <w:tcPr>
            <w:tcW w:w="2884" w:type="dxa"/>
          </w:tcPr>
          <w:p w14:paraId="6B31BC4F" w14:textId="77777777" w:rsidR="00172D0C" w:rsidRPr="007E0B31" w:rsidRDefault="00172D0C" w:rsidP="00172D0C">
            <w:pPr>
              <w:pStyle w:val="Arial11Bold"/>
              <w:rPr>
                <w:rFonts w:cs="Arial"/>
              </w:rPr>
            </w:pPr>
            <w:r w:rsidRPr="007E0B31">
              <w:rPr>
                <w:rFonts w:cs="Arial"/>
              </w:rPr>
              <w:t>Headroom</w:t>
            </w:r>
          </w:p>
        </w:tc>
        <w:tc>
          <w:tcPr>
            <w:tcW w:w="6634" w:type="dxa"/>
          </w:tcPr>
          <w:p w14:paraId="6E120920" w14:textId="77777777" w:rsidR="00172D0C" w:rsidRPr="007E0B31" w:rsidRDefault="00172D0C" w:rsidP="00172D0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172D0C" w:rsidRPr="007E0B31" w14:paraId="4AFF1172" w14:textId="77777777" w:rsidTr="490DE6A8">
        <w:trPr>
          <w:cantSplit/>
        </w:trPr>
        <w:tc>
          <w:tcPr>
            <w:tcW w:w="2884" w:type="dxa"/>
          </w:tcPr>
          <w:p w14:paraId="049414CE" w14:textId="77777777" w:rsidR="00172D0C" w:rsidRPr="007E0B31" w:rsidRDefault="00172D0C" w:rsidP="00172D0C">
            <w:pPr>
              <w:pStyle w:val="Arial11Bold"/>
              <w:rPr>
                <w:rFonts w:cs="Arial"/>
              </w:rPr>
            </w:pPr>
            <w:r w:rsidRPr="007E0B31">
              <w:rPr>
                <w:rFonts w:cs="Arial"/>
              </w:rPr>
              <w:t>High Frequency Response</w:t>
            </w:r>
          </w:p>
        </w:tc>
        <w:tc>
          <w:tcPr>
            <w:tcW w:w="6634" w:type="dxa"/>
          </w:tcPr>
          <w:p w14:paraId="3FEEE61F" w14:textId="0D8ECC66" w:rsidR="00172D0C" w:rsidRPr="007E0B31" w:rsidRDefault="00172D0C" w:rsidP="00172D0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172D0C" w:rsidRPr="007E0B31" w14:paraId="531CF8DE" w14:textId="77777777" w:rsidTr="490DE6A8">
        <w:trPr>
          <w:cantSplit/>
        </w:trPr>
        <w:tc>
          <w:tcPr>
            <w:tcW w:w="2884" w:type="dxa"/>
          </w:tcPr>
          <w:p w14:paraId="364D289E" w14:textId="77777777" w:rsidR="00172D0C" w:rsidRPr="007E0B31" w:rsidRDefault="00172D0C" w:rsidP="00172D0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172D0C" w:rsidRPr="007E0B31" w:rsidRDefault="00172D0C" w:rsidP="00172D0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172D0C" w:rsidRPr="007E0B31" w14:paraId="552B3754" w14:textId="77777777" w:rsidTr="009D4B8D">
        <w:trPr>
          <w:cantSplit/>
          <w:trHeight w:val="524"/>
        </w:trPr>
        <w:tc>
          <w:tcPr>
            <w:tcW w:w="2884" w:type="dxa"/>
          </w:tcPr>
          <w:p w14:paraId="243671CC" w14:textId="5CC5CA8B" w:rsidR="00172D0C" w:rsidRPr="009D4B8D" w:rsidRDefault="00172D0C" w:rsidP="00172D0C">
            <w:pPr>
              <w:rPr>
                <w:b/>
                <w:bCs/>
              </w:rPr>
            </w:pPr>
            <w:r w:rsidRPr="009D4B8D">
              <w:rPr>
                <w:b/>
                <w:bCs/>
              </w:rPr>
              <w:t>Historic Frequency Data</w:t>
            </w:r>
          </w:p>
        </w:tc>
        <w:tc>
          <w:tcPr>
            <w:tcW w:w="6634" w:type="dxa"/>
          </w:tcPr>
          <w:p w14:paraId="57B851E9" w14:textId="6208BB5F" w:rsidR="00172D0C" w:rsidRPr="009D4B8D" w:rsidRDefault="00172D0C" w:rsidP="00172D0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172D0C" w:rsidRPr="007E0B31" w14:paraId="2295F8BF" w14:textId="77777777" w:rsidTr="490DE6A8">
        <w:trPr>
          <w:cantSplit/>
        </w:trPr>
        <w:tc>
          <w:tcPr>
            <w:tcW w:w="2884" w:type="dxa"/>
          </w:tcPr>
          <w:p w14:paraId="19844254" w14:textId="77777777" w:rsidR="00172D0C" w:rsidRPr="007E0B31" w:rsidRDefault="00172D0C" w:rsidP="00172D0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172D0C" w:rsidRPr="007E0B31" w14:paraId="65C3AC05" w14:textId="77777777" w:rsidTr="490DE6A8">
        <w:trPr>
          <w:cantSplit/>
        </w:trPr>
        <w:tc>
          <w:tcPr>
            <w:tcW w:w="2884" w:type="dxa"/>
          </w:tcPr>
          <w:p w14:paraId="2B9920C4" w14:textId="21408506" w:rsidR="00172D0C" w:rsidRPr="0042789A" w:rsidRDefault="00172D0C" w:rsidP="00172D0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172D0C" w:rsidRPr="007E0B31" w:rsidRDefault="00172D0C" w:rsidP="00172D0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172D0C" w:rsidRPr="007E0B31" w14:paraId="0D4BF63F" w14:textId="77777777" w:rsidTr="490DE6A8">
        <w:trPr>
          <w:cantSplit/>
        </w:trPr>
        <w:tc>
          <w:tcPr>
            <w:tcW w:w="2884" w:type="dxa"/>
          </w:tcPr>
          <w:p w14:paraId="6E747414" w14:textId="77777777" w:rsidR="00172D0C" w:rsidRPr="007E0B31" w:rsidRDefault="00172D0C" w:rsidP="00172D0C">
            <w:pPr>
              <w:pStyle w:val="Arial11Bold"/>
              <w:rPr>
                <w:rFonts w:cs="Arial"/>
              </w:rPr>
            </w:pPr>
            <w:r w:rsidRPr="007E0B31">
              <w:rPr>
                <w:rFonts w:cs="Arial"/>
              </w:rPr>
              <w:t>HV Connections</w:t>
            </w:r>
          </w:p>
        </w:tc>
        <w:tc>
          <w:tcPr>
            <w:tcW w:w="6634" w:type="dxa"/>
          </w:tcPr>
          <w:p w14:paraId="0496190F" w14:textId="2371BB67" w:rsidR="00172D0C" w:rsidRPr="007E0B31" w:rsidRDefault="00172D0C" w:rsidP="00172D0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172D0C" w:rsidRPr="007E0B31" w14:paraId="18D79B61" w14:textId="77777777" w:rsidTr="490DE6A8">
        <w:trPr>
          <w:cantSplit/>
        </w:trPr>
        <w:tc>
          <w:tcPr>
            <w:tcW w:w="2884" w:type="dxa"/>
          </w:tcPr>
          <w:p w14:paraId="36327F4B"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172D0C" w:rsidRPr="007E0B31" w14:paraId="41B039F0" w14:textId="77777777" w:rsidTr="490DE6A8">
        <w:trPr>
          <w:cantSplit/>
        </w:trPr>
        <w:tc>
          <w:tcPr>
            <w:tcW w:w="2884" w:type="dxa"/>
          </w:tcPr>
          <w:p w14:paraId="2270971B" w14:textId="77777777" w:rsidR="00172D0C" w:rsidRPr="007E0B31" w:rsidRDefault="00172D0C" w:rsidP="00172D0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172D0C" w:rsidRPr="007E0B31" w:rsidRDefault="00172D0C" w:rsidP="00172D0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172D0C" w:rsidRPr="007E0B31" w14:paraId="50416B33" w14:textId="77777777" w:rsidTr="490DE6A8">
        <w:trPr>
          <w:cantSplit/>
        </w:trPr>
        <w:tc>
          <w:tcPr>
            <w:tcW w:w="2884" w:type="dxa"/>
          </w:tcPr>
          <w:p w14:paraId="20AB8CFF"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172D0C" w:rsidRPr="007E0B31" w:rsidRDefault="00172D0C" w:rsidP="00172D0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172D0C" w:rsidRPr="007E0B31" w14:paraId="1C094FB8" w14:textId="77777777" w:rsidTr="490DE6A8">
        <w:trPr>
          <w:cantSplit/>
        </w:trPr>
        <w:tc>
          <w:tcPr>
            <w:tcW w:w="2884" w:type="dxa"/>
          </w:tcPr>
          <w:p w14:paraId="78BA74BE"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172D0C" w:rsidRPr="007E0B31" w14:paraId="1593983F" w14:textId="77777777" w:rsidTr="490DE6A8">
        <w:trPr>
          <w:cantSplit/>
        </w:trPr>
        <w:tc>
          <w:tcPr>
            <w:tcW w:w="2884" w:type="dxa"/>
          </w:tcPr>
          <w:p w14:paraId="2C43FD71"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172D0C" w:rsidRPr="007E0B31" w:rsidRDefault="00172D0C" w:rsidP="00172D0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172D0C" w:rsidRPr="007E0B31" w14:paraId="19165DC7" w14:textId="77777777" w:rsidTr="490DE6A8">
        <w:trPr>
          <w:cantSplit/>
        </w:trPr>
        <w:tc>
          <w:tcPr>
            <w:tcW w:w="2884" w:type="dxa"/>
          </w:tcPr>
          <w:p w14:paraId="5A44655A" w14:textId="77777777" w:rsidR="00172D0C" w:rsidRPr="007E0B31" w:rsidRDefault="00172D0C" w:rsidP="00172D0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172D0C" w:rsidRPr="007E0B31" w:rsidRDefault="00172D0C" w:rsidP="00172D0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172D0C" w:rsidRPr="007E0B31" w14:paraId="2D98393C" w14:textId="77777777" w:rsidTr="490DE6A8">
        <w:trPr>
          <w:cantSplit/>
        </w:trPr>
        <w:tc>
          <w:tcPr>
            <w:tcW w:w="2884" w:type="dxa"/>
          </w:tcPr>
          <w:p w14:paraId="0863E908" w14:textId="77777777" w:rsidR="00172D0C" w:rsidRPr="007E0B31" w:rsidRDefault="00172D0C" w:rsidP="00172D0C">
            <w:pPr>
              <w:pStyle w:val="Arial11Bold"/>
              <w:rPr>
                <w:rFonts w:cs="Arial"/>
              </w:rPr>
            </w:pPr>
            <w:r w:rsidRPr="007E0B31">
              <w:rPr>
                <w:rFonts w:cs="Arial"/>
              </w:rPr>
              <w:t>IEC</w:t>
            </w:r>
          </w:p>
        </w:tc>
        <w:tc>
          <w:tcPr>
            <w:tcW w:w="6634" w:type="dxa"/>
          </w:tcPr>
          <w:p w14:paraId="7BEF7CEB" w14:textId="77777777" w:rsidR="00172D0C" w:rsidRPr="007E0B31" w:rsidRDefault="00172D0C" w:rsidP="00172D0C">
            <w:pPr>
              <w:pStyle w:val="TableArial11"/>
              <w:rPr>
                <w:rFonts w:cs="Arial"/>
              </w:rPr>
            </w:pPr>
            <w:r w:rsidRPr="007E0B31">
              <w:rPr>
                <w:rFonts w:cs="Arial"/>
              </w:rPr>
              <w:t>International Electrotechnical Commission.</w:t>
            </w:r>
          </w:p>
        </w:tc>
      </w:tr>
      <w:tr w:rsidR="00172D0C" w:rsidRPr="007E0B31" w14:paraId="6C3D9361" w14:textId="77777777" w:rsidTr="490DE6A8">
        <w:trPr>
          <w:cantSplit/>
        </w:trPr>
        <w:tc>
          <w:tcPr>
            <w:tcW w:w="2884" w:type="dxa"/>
          </w:tcPr>
          <w:p w14:paraId="43D881FF" w14:textId="77777777" w:rsidR="00172D0C" w:rsidRPr="007E0B31" w:rsidRDefault="00172D0C" w:rsidP="00172D0C">
            <w:pPr>
              <w:pStyle w:val="Arial11Bold"/>
              <w:rPr>
                <w:rFonts w:cs="Arial"/>
              </w:rPr>
            </w:pPr>
            <w:r w:rsidRPr="007E0B31">
              <w:rPr>
                <w:rFonts w:cs="Arial"/>
              </w:rPr>
              <w:t>IEC Standard</w:t>
            </w:r>
          </w:p>
        </w:tc>
        <w:tc>
          <w:tcPr>
            <w:tcW w:w="6634" w:type="dxa"/>
          </w:tcPr>
          <w:p w14:paraId="63FFED40" w14:textId="77777777" w:rsidR="00172D0C" w:rsidRPr="007E0B31" w:rsidRDefault="00172D0C" w:rsidP="00172D0C">
            <w:pPr>
              <w:pStyle w:val="TableArial11"/>
              <w:rPr>
                <w:rFonts w:cs="Arial"/>
              </w:rPr>
            </w:pPr>
            <w:r w:rsidRPr="007E0B31">
              <w:rPr>
                <w:rFonts w:cs="Arial"/>
              </w:rPr>
              <w:t>A standard approved by the International Electrotechnical Commission.</w:t>
            </w:r>
          </w:p>
        </w:tc>
      </w:tr>
      <w:tr w:rsidR="00172D0C" w:rsidRPr="007E0B31" w14:paraId="05347EF0" w14:textId="77777777" w:rsidTr="490DE6A8">
        <w:trPr>
          <w:cantSplit/>
        </w:trPr>
        <w:tc>
          <w:tcPr>
            <w:tcW w:w="2884" w:type="dxa"/>
          </w:tcPr>
          <w:p w14:paraId="114BD5FE" w14:textId="77777777" w:rsidR="00172D0C" w:rsidRPr="007E0B31" w:rsidRDefault="00172D0C" w:rsidP="00172D0C">
            <w:pPr>
              <w:pStyle w:val="Arial11Bold"/>
              <w:rPr>
                <w:rFonts w:cs="Arial"/>
              </w:rPr>
            </w:pPr>
            <w:r w:rsidRPr="007E0B31">
              <w:rPr>
                <w:rFonts w:cs="Arial"/>
              </w:rPr>
              <w:t>Implementation Date</w:t>
            </w:r>
          </w:p>
        </w:tc>
        <w:tc>
          <w:tcPr>
            <w:tcW w:w="6634" w:type="dxa"/>
          </w:tcPr>
          <w:p w14:paraId="255D3E87" w14:textId="77777777" w:rsidR="00172D0C" w:rsidRPr="007E0B31" w:rsidRDefault="00172D0C" w:rsidP="00172D0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172D0C" w:rsidRPr="007E0B31" w14:paraId="7B49F661" w14:textId="77777777" w:rsidTr="490DE6A8">
        <w:trPr>
          <w:cantSplit/>
        </w:trPr>
        <w:tc>
          <w:tcPr>
            <w:tcW w:w="2884" w:type="dxa"/>
          </w:tcPr>
          <w:p w14:paraId="49F67203" w14:textId="77777777" w:rsidR="00172D0C" w:rsidRPr="007E0B31" w:rsidRDefault="00172D0C" w:rsidP="00172D0C">
            <w:pPr>
              <w:pStyle w:val="Arial11Bold"/>
              <w:rPr>
                <w:rFonts w:cs="Arial"/>
              </w:rPr>
            </w:pPr>
            <w:r w:rsidRPr="007E0B31">
              <w:rPr>
                <w:rFonts w:cs="Arial"/>
              </w:rPr>
              <w:t>Implementing Safety Co-ordinator</w:t>
            </w:r>
          </w:p>
        </w:tc>
        <w:tc>
          <w:tcPr>
            <w:tcW w:w="6634" w:type="dxa"/>
          </w:tcPr>
          <w:p w14:paraId="0E80B91B" w14:textId="77777777" w:rsidR="00172D0C" w:rsidRPr="007E0B31" w:rsidRDefault="00172D0C" w:rsidP="00172D0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172D0C" w:rsidRPr="007E0B31" w14:paraId="26018E72" w14:textId="77777777" w:rsidTr="490DE6A8">
        <w:trPr>
          <w:cantSplit/>
        </w:trPr>
        <w:tc>
          <w:tcPr>
            <w:tcW w:w="2884" w:type="dxa"/>
          </w:tcPr>
          <w:p w14:paraId="5F7DE292" w14:textId="77777777" w:rsidR="00172D0C" w:rsidRPr="007E0B31" w:rsidRDefault="00172D0C" w:rsidP="00172D0C">
            <w:pPr>
              <w:pStyle w:val="Arial11Bold"/>
              <w:rPr>
                <w:rFonts w:cs="Arial"/>
              </w:rPr>
            </w:pPr>
            <w:r w:rsidRPr="007E0B31">
              <w:rPr>
                <w:rFonts w:cs="Arial"/>
              </w:rPr>
              <w:t>Import Usable</w:t>
            </w:r>
          </w:p>
        </w:tc>
        <w:tc>
          <w:tcPr>
            <w:tcW w:w="6634" w:type="dxa"/>
          </w:tcPr>
          <w:p w14:paraId="7B69D446" w14:textId="77777777" w:rsidR="00172D0C" w:rsidRPr="007E0B31" w:rsidRDefault="00172D0C" w:rsidP="00172D0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172D0C" w:rsidRPr="007E0B31" w14:paraId="4287BA38" w14:textId="77777777" w:rsidTr="490DE6A8">
        <w:trPr>
          <w:cantSplit/>
        </w:trPr>
        <w:tc>
          <w:tcPr>
            <w:tcW w:w="2884" w:type="dxa"/>
          </w:tcPr>
          <w:p w14:paraId="24C27F8F" w14:textId="77777777" w:rsidR="00172D0C" w:rsidRPr="007E0B31" w:rsidRDefault="00172D0C" w:rsidP="00172D0C">
            <w:pPr>
              <w:pStyle w:val="Arial11Bold"/>
              <w:rPr>
                <w:rFonts w:cs="Arial"/>
              </w:rPr>
            </w:pPr>
            <w:r w:rsidRPr="007E0B31">
              <w:rPr>
                <w:rFonts w:cs="Arial"/>
              </w:rPr>
              <w:t>Incident Centre</w:t>
            </w:r>
          </w:p>
        </w:tc>
        <w:tc>
          <w:tcPr>
            <w:tcW w:w="6634" w:type="dxa"/>
          </w:tcPr>
          <w:p w14:paraId="54A46A1D" w14:textId="72BD2A9D" w:rsidR="00172D0C" w:rsidRPr="007E0B31" w:rsidRDefault="00172D0C" w:rsidP="00172D0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172D0C" w:rsidRPr="007E0B31" w14:paraId="541F315D" w14:textId="77777777" w:rsidTr="490DE6A8">
        <w:trPr>
          <w:cantSplit/>
        </w:trPr>
        <w:tc>
          <w:tcPr>
            <w:tcW w:w="2884" w:type="dxa"/>
          </w:tcPr>
          <w:p w14:paraId="6BFFCE75" w14:textId="77777777" w:rsidR="00172D0C" w:rsidRPr="007E0B31" w:rsidRDefault="00172D0C" w:rsidP="00172D0C">
            <w:pPr>
              <w:pStyle w:val="Arial11Bold"/>
              <w:rPr>
                <w:rFonts w:cs="Arial"/>
              </w:rPr>
            </w:pPr>
            <w:r w:rsidRPr="007E0B31">
              <w:rPr>
                <w:rFonts w:cs="Arial"/>
              </w:rPr>
              <w:t>Independent Back-Up Protection</w:t>
            </w:r>
          </w:p>
        </w:tc>
        <w:tc>
          <w:tcPr>
            <w:tcW w:w="6634" w:type="dxa"/>
          </w:tcPr>
          <w:p w14:paraId="4FA04FB8" w14:textId="77777777" w:rsidR="00172D0C" w:rsidRPr="007E0B31" w:rsidRDefault="00172D0C" w:rsidP="00172D0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172D0C" w:rsidRPr="007E0B31" w14:paraId="272081DF" w14:textId="77777777" w:rsidTr="490DE6A8">
        <w:trPr>
          <w:cantSplit/>
        </w:trPr>
        <w:tc>
          <w:tcPr>
            <w:tcW w:w="2884" w:type="dxa"/>
          </w:tcPr>
          <w:p w14:paraId="4BB5AFBA" w14:textId="77777777" w:rsidR="00172D0C" w:rsidRPr="007E0B31" w:rsidRDefault="00172D0C" w:rsidP="00172D0C">
            <w:pPr>
              <w:pStyle w:val="Arial11Bold"/>
              <w:rPr>
                <w:rFonts w:cs="Arial"/>
              </w:rPr>
            </w:pPr>
            <w:r w:rsidRPr="007E0B31">
              <w:rPr>
                <w:rFonts w:cs="Arial"/>
              </w:rPr>
              <w:t>Independent Main Protection</w:t>
            </w:r>
          </w:p>
        </w:tc>
        <w:tc>
          <w:tcPr>
            <w:tcW w:w="6634" w:type="dxa"/>
          </w:tcPr>
          <w:p w14:paraId="14233E7A" w14:textId="77777777" w:rsidR="00172D0C" w:rsidRPr="007E0B31" w:rsidRDefault="00172D0C" w:rsidP="00172D0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172D0C" w:rsidRPr="007E0B31" w14:paraId="0DA774CA" w14:textId="77777777" w:rsidTr="490DE6A8">
        <w:trPr>
          <w:cantSplit/>
        </w:trPr>
        <w:tc>
          <w:tcPr>
            <w:tcW w:w="2884" w:type="dxa"/>
          </w:tcPr>
          <w:p w14:paraId="252320A7" w14:textId="77777777" w:rsidR="00172D0C" w:rsidRPr="007E0B31" w:rsidRDefault="00172D0C" w:rsidP="00172D0C">
            <w:pPr>
              <w:pStyle w:val="Arial11Bold"/>
              <w:rPr>
                <w:rFonts w:cs="Arial"/>
              </w:rPr>
            </w:pPr>
            <w:r w:rsidRPr="007E0B31">
              <w:rPr>
                <w:rFonts w:cs="Arial"/>
              </w:rPr>
              <w:t>Indicated Constraint Boundary Margin</w:t>
            </w:r>
          </w:p>
        </w:tc>
        <w:tc>
          <w:tcPr>
            <w:tcW w:w="6634" w:type="dxa"/>
          </w:tcPr>
          <w:p w14:paraId="4FA87BF0" w14:textId="77777777" w:rsidR="00172D0C" w:rsidRPr="007E0B31" w:rsidRDefault="00172D0C" w:rsidP="00172D0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172D0C" w:rsidRPr="007E0B31" w14:paraId="61863565" w14:textId="77777777" w:rsidTr="490DE6A8">
        <w:trPr>
          <w:cantSplit/>
        </w:trPr>
        <w:tc>
          <w:tcPr>
            <w:tcW w:w="2884" w:type="dxa"/>
          </w:tcPr>
          <w:p w14:paraId="6C38319C" w14:textId="77777777" w:rsidR="00172D0C" w:rsidRPr="007E0B31" w:rsidRDefault="00172D0C" w:rsidP="00172D0C">
            <w:pPr>
              <w:pStyle w:val="Arial11Bold"/>
              <w:rPr>
                <w:rFonts w:cs="Arial"/>
              </w:rPr>
            </w:pPr>
            <w:r w:rsidRPr="007E0B31">
              <w:rPr>
                <w:rFonts w:cs="Arial"/>
              </w:rPr>
              <w:t>Indicated Imbalance</w:t>
            </w:r>
          </w:p>
        </w:tc>
        <w:tc>
          <w:tcPr>
            <w:tcW w:w="6634" w:type="dxa"/>
          </w:tcPr>
          <w:p w14:paraId="42D431C5" w14:textId="77777777" w:rsidR="00172D0C" w:rsidRPr="007E0B31" w:rsidRDefault="00172D0C" w:rsidP="00172D0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172D0C" w:rsidRPr="007E0B31" w14:paraId="15FAF20B" w14:textId="77777777" w:rsidTr="490DE6A8">
        <w:trPr>
          <w:cantSplit/>
        </w:trPr>
        <w:tc>
          <w:tcPr>
            <w:tcW w:w="2884" w:type="dxa"/>
          </w:tcPr>
          <w:p w14:paraId="74BB53EE" w14:textId="77777777" w:rsidR="00172D0C" w:rsidRPr="007E0B31" w:rsidRDefault="00172D0C" w:rsidP="00172D0C">
            <w:pPr>
              <w:pStyle w:val="Arial11Bold"/>
              <w:rPr>
                <w:rFonts w:cs="Arial"/>
              </w:rPr>
            </w:pPr>
            <w:r w:rsidRPr="007E0B31">
              <w:rPr>
                <w:rFonts w:cs="Arial"/>
              </w:rPr>
              <w:t>Indicated Margin</w:t>
            </w:r>
          </w:p>
        </w:tc>
        <w:tc>
          <w:tcPr>
            <w:tcW w:w="6634" w:type="dxa"/>
          </w:tcPr>
          <w:p w14:paraId="518FD569" w14:textId="77777777" w:rsidR="00172D0C" w:rsidRPr="007E0B31" w:rsidRDefault="00172D0C" w:rsidP="00172D0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172D0C" w:rsidRPr="007E0B31" w14:paraId="2A3705DD" w14:textId="77777777" w:rsidTr="490DE6A8">
        <w:trPr>
          <w:cantSplit/>
        </w:trPr>
        <w:tc>
          <w:tcPr>
            <w:tcW w:w="2884" w:type="dxa"/>
          </w:tcPr>
          <w:p w14:paraId="421C3788" w14:textId="0C240CCC" w:rsidR="00172D0C" w:rsidRPr="00051DEE" w:rsidRDefault="00172D0C" w:rsidP="00172D0C">
            <w:pPr>
              <w:pStyle w:val="Arial11Bold"/>
              <w:rPr>
                <w:rFonts w:cs="Arial"/>
              </w:rPr>
            </w:pPr>
            <w:r w:rsidRPr="002510FF">
              <w:rPr>
                <w:rFonts w:cs="Arial"/>
              </w:rPr>
              <w:t>Inertia Constant H</w:t>
            </w:r>
          </w:p>
        </w:tc>
        <w:tc>
          <w:tcPr>
            <w:tcW w:w="6634" w:type="dxa"/>
          </w:tcPr>
          <w:p w14:paraId="4F8B332C" w14:textId="5E0BA062" w:rsidR="00172D0C" w:rsidRPr="00051DEE" w:rsidRDefault="00172D0C" w:rsidP="00172D0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172D0C" w:rsidRPr="007E0B31" w14:paraId="38E6BE11" w14:textId="77777777" w:rsidTr="490DE6A8">
        <w:trPr>
          <w:cantSplit/>
        </w:trPr>
        <w:tc>
          <w:tcPr>
            <w:tcW w:w="2884" w:type="dxa"/>
          </w:tcPr>
          <w:p w14:paraId="536C7300" w14:textId="7F14CB3B" w:rsidR="00172D0C" w:rsidRPr="00051DEE" w:rsidRDefault="00172D0C" w:rsidP="00172D0C">
            <w:pPr>
              <w:pStyle w:val="Arial11Bold"/>
              <w:rPr>
                <w:rFonts w:cs="Arial"/>
              </w:rPr>
            </w:pPr>
            <w:r w:rsidRPr="002510FF">
              <w:rPr>
                <w:rFonts w:cs="Arial"/>
              </w:rPr>
              <w:t>Inertia Constant He</w:t>
            </w:r>
          </w:p>
        </w:tc>
        <w:tc>
          <w:tcPr>
            <w:tcW w:w="6634" w:type="dxa"/>
          </w:tcPr>
          <w:p w14:paraId="0284BA2B" w14:textId="5BC58B65" w:rsidR="00172D0C" w:rsidRPr="00051DEE" w:rsidRDefault="00172D0C" w:rsidP="00172D0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172D0C" w:rsidRPr="007E0B31" w14:paraId="5D104123" w14:textId="77777777" w:rsidTr="490DE6A8">
        <w:trPr>
          <w:cantSplit/>
        </w:trPr>
        <w:tc>
          <w:tcPr>
            <w:tcW w:w="2884" w:type="dxa"/>
          </w:tcPr>
          <w:p w14:paraId="57243BC1" w14:textId="77777777" w:rsidR="00172D0C" w:rsidRPr="007E0B31" w:rsidRDefault="00172D0C" w:rsidP="00172D0C">
            <w:pPr>
              <w:pStyle w:val="Arial11Bold"/>
              <w:rPr>
                <w:rFonts w:cs="Arial"/>
              </w:rPr>
            </w:pPr>
            <w:r w:rsidRPr="007E0B31">
              <w:rPr>
                <w:rFonts w:cs="Arial"/>
              </w:rPr>
              <w:t>Installation Document</w:t>
            </w:r>
          </w:p>
        </w:tc>
        <w:tc>
          <w:tcPr>
            <w:tcW w:w="6634" w:type="dxa"/>
          </w:tcPr>
          <w:p w14:paraId="241537F4" w14:textId="77777777" w:rsidR="00172D0C" w:rsidRPr="007E0B31" w:rsidRDefault="00172D0C" w:rsidP="00172D0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172D0C" w:rsidRPr="007E0B31" w14:paraId="1F945CAA" w14:textId="77777777" w:rsidTr="490DE6A8">
        <w:trPr>
          <w:cantSplit/>
        </w:trPr>
        <w:tc>
          <w:tcPr>
            <w:tcW w:w="2884" w:type="dxa"/>
          </w:tcPr>
          <w:p w14:paraId="539FD014" w14:textId="77777777" w:rsidR="00172D0C" w:rsidRPr="007E0B31" w:rsidRDefault="00172D0C" w:rsidP="00172D0C">
            <w:pPr>
              <w:pStyle w:val="Arial11Bold"/>
              <w:rPr>
                <w:rFonts w:cs="Arial"/>
              </w:rPr>
            </w:pPr>
            <w:r w:rsidRPr="007E0B31">
              <w:rPr>
                <w:rFonts w:cs="Arial"/>
              </w:rPr>
              <w:t>Instructor Facilities</w:t>
            </w:r>
          </w:p>
        </w:tc>
        <w:tc>
          <w:tcPr>
            <w:tcW w:w="6634" w:type="dxa"/>
          </w:tcPr>
          <w:p w14:paraId="34FE6C7A" w14:textId="77777777" w:rsidR="00172D0C" w:rsidRPr="007E0B31" w:rsidRDefault="00172D0C" w:rsidP="00172D0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172D0C" w:rsidRPr="007E0B31" w14:paraId="2377D659" w14:textId="77777777" w:rsidTr="490DE6A8">
        <w:trPr>
          <w:cantSplit/>
        </w:trPr>
        <w:tc>
          <w:tcPr>
            <w:tcW w:w="2884" w:type="dxa"/>
          </w:tcPr>
          <w:p w14:paraId="19B39F28" w14:textId="77777777" w:rsidR="00172D0C" w:rsidRPr="007E0B31" w:rsidRDefault="00172D0C" w:rsidP="00172D0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172D0C" w:rsidRPr="007E0B31" w:rsidRDefault="00172D0C" w:rsidP="00172D0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172D0C" w:rsidRPr="007E0B31" w14:paraId="477F8729" w14:textId="77777777" w:rsidTr="490DE6A8">
        <w:trPr>
          <w:cantSplit/>
        </w:trPr>
        <w:tc>
          <w:tcPr>
            <w:tcW w:w="2884" w:type="dxa"/>
          </w:tcPr>
          <w:p w14:paraId="4766D9CA" w14:textId="77777777" w:rsidR="00172D0C" w:rsidRPr="007E0B31" w:rsidRDefault="00172D0C" w:rsidP="00172D0C">
            <w:pPr>
              <w:pStyle w:val="Arial11Bold"/>
              <w:rPr>
                <w:rFonts w:cs="Arial"/>
              </w:rPr>
            </w:pPr>
            <w:r w:rsidRPr="007E0B31">
              <w:rPr>
                <w:rFonts w:cs="Arial"/>
              </w:rPr>
              <w:t>Intellectual Property" or "IPRs</w:t>
            </w:r>
          </w:p>
        </w:tc>
        <w:tc>
          <w:tcPr>
            <w:tcW w:w="6634" w:type="dxa"/>
          </w:tcPr>
          <w:p w14:paraId="4FBE02D5" w14:textId="77777777" w:rsidR="00172D0C" w:rsidRPr="007E0B31" w:rsidRDefault="00172D0C" w:rsidP="00172D0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172D0C" w:rsidRPr="007E0B31" w14:paraId="4EF3A882" w14:textId="77777777" w:rsidTr="490DE6A8">
        <w:trPr>
          <w:cantSplit/>
        </w:trPr>
        <w:tc>
          <w:tcPr>
            <w:tcW w:w="2884" w:type="dxa"/>
          </w:tcPr>
          <w:p w14:paraId="5A3DE7CB" w14:textId="647F140D" w:rsidR="00172D0C" w:rsidRPr="007E0B31" w:rsidRDefault="00172D0C" w:rsidP="00172D0C">
            <w:pPr>
              <w:pStyle w:val="Arial11Bold"/>
              <w:rPr>
                <w:rFonts w:cs="Arial"/>
              </w:rPr>
            </w:pPr>
            <w:r>
              <w:rPr>
                <w:rFonts w:cs="Arial"/>
              </w:rPr>
              <w:t>Interconnector</w:t>
            </w:r>
          </w:p>
        </w:tc>
        <w:tc>
          <w:tcPr>
            <w:tcW w:w="6634" w:type="dxa"/>
          </w:tcPr>
          <w:p w14:paraId="13F23BFA" w14:textId="74CDDFA8" w:rsidR="00172D0C" w:rsidRPr="007E0B31" w:rsidRDefault="00172D0C" w:rsidP="00172D0C">
            <w:pPr>
              <w:pStyle w:val="TableArial11"/>
              <w:rPr>
                <w:rFonts w:cs="Arial"/>
              </w:rPr>
            </w:pPr>
            <w:r>
              <w:rPr>
                <w:rFonts w:cs="Arial"/>
              </w:rPr>
              <w:t xml:space="preserve">as defined in the </w:t>
            </w:r>
            <w:r w:rsidRPr="00E71BE7">
              <w:rPr>
                <w:rFonts w:cs="Arial"/>
                <w:b/>
                <w:bCs/>
              </w:rPr>
              <w:t>BSC</w:t>
            </w:r>
          </w:p>
        </w:tc>
      </w:tr>
      <w:tr w:rsidR="00172D0C" w:rsidRPr="007E0B31" w14:paraId="2FCFAD31" w14:textId="77777777" w:rsidTr="490DE6A8">
        <w:trPr>
          <w:cantSplit/>
        </w:trPr>
        <w:tc>
          <w:tcPr>
            <w:tcW w:w="2884" w:type="dxa"/>
          </w:tcPr>
          <w:p w14:paraId="02710B50" w14:textId="77777777" w:rsidR="00172D0C" w:rsidRPr="007E0B31" w:rsidRDefault="00172D0C" w:rsidP="00172D0C">
            <w:pPr>
              <w:pStyle w:val="Arial11Bold"/>
              <w:rPr>
                <w:rFonts w:cs="Arial"/>
              </w:rPr>
            </w:pPr>
            <w:r w:rsidRPr="007E0B31">
              <w:rPr>
                <w:rFonts w:cs="Arial"/>
              </w:rPr>
              <w:t>Interconnection Agreement</w:t>
            </w:r>
          </w:p>
        </w:tc>
        <w:tc>
          <w:tcPr>
            <w:tcW w:w="6634" w:type="dxa"/>
          </w:tcPr>
          <w:p w14:paraId="45CBA041" w14:textId="5E18B7DA" w:rsidR="00172D0C" w:rsidRPr="007E0B31" w:rsidRDefault="00172D0C" w:rsidP="00172D0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172D0C" w:rsidRPr="007E0B31" w14:paraId="2BC48186" w14:textId="77777777" w:rsidTr="490DE6A8">
        <w:trPr>
          <w:cantSplit/>
        </w:trPr>
        <w:tc>
          <w:tcPr>
            <w:tcW w:w="2884" w:type="dxa"/>
          </w:tcPr>
          <w:p w14:paraId="4D33F788" w14:textId="77777777" w:rsidR="00172D0C" w:rsidRPr="007E0B31" w:rsidRDefault="00172D0C" w:rsidP="00172D0C">
            <w:pPr>
              <w:pStyle w:val="Arial11Bold"/>
              <w:rPr>
                <w:rFonts w:cs="Arial"/>
              </w:rPr>
            </w:pPr>
            <w:r w:rsidRPr="007E0B31">
              <w:rPr>
                <w:rFonts w:cs="Arial"/>
              </w:rPr>
              <w:t>Interconnector Export Capacity</w:t>
            </w:r>
          </w:p>
        </w:tc>
        <w:tc>
          <w:tcPr>
            <w:tcW w:w="6634" w:type="dxa"/>
          </w:tcPr>
          <w:p w14:paraId="5DAC083A" w14:textId="77777777" w:rsidR="00172D0C" w:rsidRPr="007E0B31" w:rsidRDefault="00172D0C" w:rsidP="00172D0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172D0C" w:rsidRPr="007E0B31" w14:paraId="4FF599B1" w14:textId="77777777" w:rsidTr="490DE6A8">
        <w:trPr>
          <w:cantSplit/>
        </w:trPr>
        <w:tc>
          <w:tcPr>
            <w:tcW w:w="2884" w:type="dxa"/>
          </w:tcPr>
          <w:p w14:paraId="2CA9AD19" w14:textId="77777777" w:rsidR="00172D0C" w:rsidRPr="007E0B31" w:rsidRDefault="00172D0C" w:rsidP="00172D0C">
            <w:pPr>
              <w:pStyle w:val="Arial11Bold"/>
              <w:rPr>
                <w:rFonts w:cs="Arial"/>
              </w:rPr>
            </w:pPr>
            <w:r w:rsidRPr="007E0B31">
              <w:rPr>
                <w:rFonts w:cs="Arial"/>
              </w:rPr>
              <w:t>Interconnector Import Capacity</w:t>
            </w:r>
          </w:p>
        </w:tc>
        <w:tc>
          <w:tcPr>
            <w:tcW w:w="6634" w:type="dxa"/>
          </w:tcPr>
          <w:p w14:paraId="04627380" w14:textId="77777777" w:rsidR="00172D0C" w:rsidRPr="007E0B31" w:rsidRDefault="00172D0C" w:rsidP="00172D0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172D0C" w:rsidRPr="007E0B31" w14:paraId="2F3AEF1F" w14:textId="77777777" w:rsidTr="490DE6A8">
        <w:trPr>
          <w:cantSplit/>
        </w:trPr>
        <w:tc>
          <w:tcPr>
            <w:tcW w:w="2884" w:type="dxa"/>
          </w:tcPr>
          <w:p w14:paraId="1C15EAE1" w14:textId="77777777" w:rsidR="00172D0C" w:rsidRPr="007E0B31" w:rsidRDefault="00172D0C" w:rsidP="00172D0C">
            <w:pPr>
              <w:pStyle w:val="Arial11Bold"/>
              <w:rPr>
                <w:rFonts w:cs="Arial"/>
              </w:rPr>
            </w:pPr>
            <w:r w:rsidRPr="007E0B31">
              <w:rPr>
                <w:rFonts w:cs="Arial"/>
              </w:rPr>
              <w:t>Interconnector Owner</w:t>
            </w:r>
          </w:p>
        </w:tc>
        <w:tc>
          <w:tcPr>
            <w:tcW w:w="6634" w:type="dxa"/>
          </w:tcPr>
          <w:p w14:paraId="0FE06979" w14:textId="77777777" w:rsidR="00172D0C" w:rsidRPr="007E0B31" w:rsidRDefault="00172D0C" w:rsidP="00172D0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172D0C" w:rsidRPr="007E0B31" w14:paraId="5F6DFE69" w14:textId="77777777" w:rsidTr="490DE6A8">
        <w:trPr>
          <w:cantSplit/>
        </w:trPr>
        <w:tc>
          <w:tcPr>
            <w:tcW w:w="2884" w:type="dxa"/>
          </w:tcPr>
          <w:p w14:paraId="15B5C003" w14:textId="0D8C61F6" w:rsidR="00172D0C" w:rsidRPr="007E0B31" w:rsidRDefault="00172D0C" w:rsidP="00172D0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172D0C" w:rsidRPr="007E0B31" w:rsidRDefault="00172D0C" w:rsidP="00172D0C">
            <w:pPr>
              <w:pStyle w:val="TableArial11"/>
              <w:rPr>
                <w:rFonts w:cs="Arial"/>
              </w:rPr>
            </w:pPr>
            <w:r>
              <w:rPr>
                <w:rFonts w:cs="Arial"/>
              </w:rPr>
              <w:t xml:space="preserve">Has </w:t>
            </w:r>
            <w:r w:rsidRPr="000D298D">
              <w:rPr>
                <w:rFonts w:cs="Arial"/>
              </w:rPr>
              <w:t>the meaning given to that term in section BC1.A.3.</w:t>
            </w:r>
          </w:p>
        </w:tc>
      </w:tr>
      <w:tr w:rsidR="00172D0C" w:rsidRPr="007E0B31" w14:paraId="01748928" w14:textId="77777777" w:rsidTr="490DE6A8">
        <w:trPr>
          <w:cantSplit/>
        </w:trPr>
        <w:tc>
          <w:tcPr>
            <w:tcW w:w="2884" w:type="dxa"/>
          </w:tcPr>
          <w:p w14:paraId="02F43987" w14:textId="77777777" w:rsidR="00172D0C" w:rsidRPr="007E0B31" w:rsidRDefault="00172D0C" w:rsidP="00172D0C">
            <w:pPr>
              <w:pStyle w:val="Arial11Bold"/>
              <w:rPr>
                <w:rFonts w:cs="Arial"/>
              </w:rPr>
            </w:pPr>
            <w:r w:rsidRPr="007E0B31">
              <w:rPr>
                <w:rFonts w:cs="Arial"/>
              </w:rPr>
              <w:t>Interconnector User</w:t>
            </w:r>
          </w:p>
        </w:tc>
        <w:tc>
          <w:tcPr>
            <w:tcW w:w="6634" w:type="dxa"/>
          </w:tcPr>
          <w:p w14:paraId="6E4FAB89"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172D0C" w:rsidRPr="007E0B31" w14:paraId="68EE5DBC" w14:textId="77777777" w:rsidTr="490DE6A8">
        <w:trPr>
          <w:cantSplit/>
        </w:trPr>
        <w:tc>
          <w:tcPr>
            <w:tcW w:w="2884" w:type="dxa"/>
          </w:tcPr>
          <w:p w14:paraId="6EBE7A9A" w14:textId="77777777" w:rsidR="00172D0C" w:rsidRPr="007E0B31" w:rsidRDefault="00172D0C" w:rsidP="00172D0C">
            <w:pPr>
              <w:pStyle w:val="Arial11Bold"/>
              <w:rPr>
                <w:rFonts w:cs="Arial"/>
              </w:rPr>
            </w:pPr>
            <w:r w:rsidRPr="007E0B31">
              <w:rPr>
                <w:rFonts w:cs="Arial"/>
              </w:rPr>
              <w:t>Interface Agreement</w:t>
            </w:r>
          </w:p>
        </w:tc>
        <w:tc>
          <w:tcPr>
            <w:tcW w:w="6634" w:type="dxa"/>
          </w:tcPr>
          <w:p w14:paraId="1C725332"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172D0C" w:rsidRPr="007E0B31" w14:paraId="29BE3A79" w14:textId="77777777" w:rsidTr="490DE6A8">
        <w:trPr>
          <w:cantSplit/>
        </w:trPr>
        <w:tc>
          <w:tcPr>
            <w:tcW w:w="2884" w:type="dxa"/>
          </w:tcPr>
          <w:p w14:paraId="1B8ED475" w14:textId="77777777" w:rsidR="00172D0C" w:rsidRPr="007E0B31" w:rsidRDefault="00172D0C" w:rsidP="00172D0C">
            <w:pPr>
              <w:pStyle w:val="Arial11Bold"/>
              <w:rPr>
                <w:rFonts w:cs="Arial"/>
                <w:highlight w:val="green"/>
              </w:rPr>
            </w:pPr>
            <w:r w:rsidRPr="007E0B31">
              <w:rPr>
                <w:rFonts w:cs="Arial"/>
              </w:rPr>
              <w:t>Interface Point</w:t>
            </w:r>
          </w:p>
        </w:tc>
        <w:tc>
          <w:tcPr>
            <w:tcW w:w="6634" w:type="dxa"/>
          </w:tcPr>
          <w:p w14:paraId="51795A34" w14:textId="77777777" w:rsidR="00172D0C" w:rsidRPr="007E0B31" w:rsidRDefault="00172D0C" w:rsidP="00172D0C">
            <w:pPr>
              <w:pStyle w:val="TableArial11"/>
              <w:rPr>
                <w:rFonts w:cs="Arial"/>
              </w:rPr>
            </w:pPr>
            <w:r w:rsidRPr="007E0B31">
              <w:rPr>
                <w:rFonts w:cs="Arial"/>
              </w:rPr>
              <w:t>As the context admits or requires either;</w:t>
            </w:r>
          </w:p>
          <w:p w14:paraId="37866498"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172D0C" w:rsidRPr="007E0B31" w14:paraId="2C6BEDD2" w14:textId="77777777" w:rsidTr="490DE6A8">
        <w:trPr>
          <w:cantSplit/>
        </w:trPr>
        <w:tc>
          <w:tcPr>
            <w:tcW w:w="2884" w:type="dxa"/>
          </w:tcPr>
          <w:p w14:paraId="01D5FAC5" w14:textId="77777777" w:rsidR="00172D0C" w:rsidRPr="007E0B31" w:rsidRDefault="00172D0C" w:rsidP="00172D0C">
            <w:pPr>
              <w:pStyle w:val="Arial11Bold"/>
              <w:rPr>
                <w:rFonts w:cs="Arial"/>
              </w:rPr>
            </w:pPr>
            <w:r w:rsidRPr="007E0B31">
              <w:rPr>
                <w:rFonts w:cs="Arial"/>
              </w:rPr>
              <w:t>Interface Point Capacity</w:t>
            </w:r>
          </w:p>
        </w:tc>
        <w:tc>
          <w:tcPr>
            <w:tcW w:w="6634" w:type="dxa"/>
          </w:tcPr>
          <w:p w14:paraId="0901FDA2" w14:textId="77777777" w:rsidR="00172D0C" w:rsidRPr="007E0B31" w:rsidRDefault="00172D0C" w:rsidP="00172D0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172D0C" w:rsidRPr="007E0B31" w14:paraId="4A82B3D9" w14:textId="77777777" w:rsidTr="490DE6A8">
        <w:trPr>
          <w:cantSplit/>
        </w:trPr>
        <w:tc>
          <w:tcPr>
            <w:tcW w:w="2884" w:type="dxa"/>
          </w:tcPr>
          <w:p w14:paraId="438F6413" w14:textId="77777777" w:rsidR="00172D0C" w:rsidRPr="007E0B31" w:rsidRDefault="00172D0C" w:rsidP="00172D0C">
            <w:pPr>
              <w:pStyle w:val="Arial11Bold"/>
              <w:rPr>
                <w:rFonts w:cs="Arial"/>
                <w:highlight w:val="green"/>
              </w:rPr>
            </w:pPr>
            <w:r w:rsidRPr="007E0B31">
              <w:rPr>
                <w:rFonts w:cs="Arial"/>
              </w:rPr>
              <w:t>Interface Point Target Voltage/Power factor</w:t>
            </w:r>
          </w:p>
        </w:tc>
        <w:tc>
          <w:tcPr>
            <w:tcW w:w="6634" w:type="dxa"/>
          </w:tcPr>
          <w:p w14:paraId="6EFF12D7" w14:textId="755218E8" w:rsidR="00172D0C" w:rsidRPr="007E0B31" w:rsidRDefault="00172D0C" w:rsidP="00172D0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A07F79" w:rsidRPr="007E0B31" w14:paraId="46087FBA" w14:textId="77777777" w:rsidTr="490DE6A8">
        <w:trPr>
          <w:cantSplit/>
          <w:ins w:id="111" w:author="David Halford (ESO)" w:date="2024-04-25T08:27:00Z"/>
        </w:trPr>
        <w:tc>
          <w:tcPr>
            <w:tcW w:w="2884" w:type="dxa"/>
          </w:tcPr>
          <w:p w14:paraId="62AEE84C" w14:textId="33A70B7A" w:rsidR="00A07F79" w:rsidRPr="007E0B31" w:rsidRDefault="00A07F79" w:rsidP="00A07F79">
            <w:pPr>
              <w:pStyle w:val="Arial11Bold"/>
              <w:rPr>
                <w:ins w:id="112" w:author="David Halford (ESO)" w:date="2024-04-25T08:27:00Z"/>
                <w:rFonts w:cs="Arial"/>
              </w:rPr>
            </w:pPr>
            <w:ins w:id="113" w:author="David Halford (ESO)" w:date="2024-04-25T08:27:00Z">
              <w:r w:rsidRPr="00636679">
                <w:rPr>
                  <w:rFonts w:cs="Arial"/>
                  <w:bCs/>
                  <w:u w:val="single"/>
                </w:rPr>
                <w:t>Interim</w:t>
              </w:r>
              <w:r>
                <w:rPr>
                  <w:rFonts w:cs="Arial"/>
                  <w:bCs/>
                  <w:u w:val="single"/>
                </w:rPr>
                <w:t>-</w:t>
              </w:r>
              <w:r w:rsidRPr="00636679">
                <w:rPr>
                  <w:rFonts w:cs="Arial"/>
                  <w:bCs/>
                  <w:u w:val="single"/>
                </w:rPr>
                <w:t>Balancing Compliance Notification</w:t>
              </w:r>
            </w:ins>
          </w:p>
        </w:tc>
        <w:tc>
          <w:tcPr>
            <w:tcW w:w="6634" w:type="dxa"/>
          </w:tcPr>
          <w:p w14:paraId="2A111AF1" w14:textId="7DC71D3C" w:rsidR="00A07F79" w:rsidRPr="00303C15" w:rsidRDefault="00A07F79" w:rsidP="00A07F79">
            <w:pPr>
              <w:pStyle w:val="TableArial11"/>
              <w:rPr>
                <w:ins w:id="114" w:author="David Halford (ESO)" w:date="2024-04-25T08:27:00Z"/>
                <w:rFonts w:cs="Arial"/>
              </w:rPr>
            </w:pPr>
            <w:ins w:id="115" w:author="David Halford (ESO)" w:date="2024-04-25T08:27:00Z">
              <w:r w:rsidRPr="00303C15">
                <w:rPr>
                  <w:rFonts w:cs="Arial"/>
                </w:rPr>
                <w:t xml:space="preserve">A notification from </w:t>
              </w:r>
              <w:r w:rsidRPr="00303C15">
                <w:rPr>
                  <w:rFonts w:cs="Arial"/>
                  <w:b/>
                  <w:bCs/>
                </w:rPr>
                <w:t xml:space="preserve">The Company </w:t>
              </w:r>
              <w:r w:rsidRPr="00303C15">
                <w:rPr>
                  <w:rFonts w:cs="Arial"/>
                </w:rPr>
                <w:t>to a</w:t>
              </w:r>
            </w:ins>
            <w:ins w:id="116" w:author="David Halford (ESO)" w:date="2024-05-16T14:13:00Z">
              <w:r w:rsidR="00743FD6">
                <w:rPr>
                  <w:rFonts w:cs="Arial"/>
                </w:rPr>
                <w:t>n</w:t>
              </w:r>
            </w:ins>
            <w:ins w:id="117" w:author="David Halford (ESO)" w:date="2024-04-25T08:27:00Z">
              <w:r w:rsidRPr="00303C15">
                <w:rPr>
                  <w:rFonts w:cs="Arial"/>
                </w:rPr>
                <w:t xml:space="preserve"> </w:t>
              </w:r>
            </w:ins>
            <w:ins w:id="118" w:author="David Halford (ESO)" w:date="2024-05-16T14:13:00Z">
              <w:r w:rsidR="00743FD6" w:rsidRPr="00D55681">
                <w:rPr>
                  <w:rFonts w:cs="Arial"/>
                  <w:b/>
                  <w:bCs/>
                </w:rPr>
                <w:t xml:space="preserve">EU </w:t>
              </w:r>
            </w:ins>
            <w:ins w:id="119" w:author="David Halford (ESO)" w:date="2024-04-25T08:27:00Z">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ins>
            <w:ins w:id="120" w:author="Antony Johnson (ESO)" w:date="2024-05-17T13:30:00Z">
              <w:r w:rsidR="006A1BB6" w:rsidRPr="00D55681">
                <w:rPr>
                  <w:rFonts w:cs="Arial"/>
                </w:rPr>
                <w:t>,</w:t>
              </w:r>
            </w:ins>
            <w:ins w:id="121" w:author="David Halford (ESO)" w:date="2024-05-09T16:47:00Z">
              <w:r w:rsidR="008971FD">
                <w:rPr>
                  <w:rFonts w:cs="Arial"/>
                  <w:b/>
                  <w:bCs/>
                </w:rPr>
                <w:t xml:space="preserve"> </w:t>
              </w:r>
              <w:r w:rsidR="008971FD">
                <w:rPr>
                  <w:rFonts w:cs="Arial"/>
                </w:rPr>
                <w:t>with</w:t>
              </w:r>
              <w:r w:rsidR="00475C4A">
                <w:rPr>
                  <w:rFonts w:cs="Arial"/>
                </w:rPr>
                <w:t xml:space="preserve"> a </w:t>
              </w:r>
              <w:r w:rsidR="00475C4A">
                <w:rPr>
                  <w:rFonts w:cs="Arial"/>
                  <w:b/>
                  <w:bCs/>
                </w:rPr>
                <w:t xml:space="preserve">Completion Date </w:t>
              </w:r>
            </w:ins>
            <w:ins w:id="122" w:author="David Halford (ESO)" w:date="2024-05-09T16:48:00Z">
              <w:r w:rsidR="00475C4A">
                <w:rPr>
                  <w:rFonts w:cs="Arial"/>
                </w:rPr>
                <w:t>on or after DD-MM-YYYY</w:t>
              </w:r>
            </w:ins>
            <w:ins w:id="123" w:author="David Halford (ESO)" w:date="2024-04-25T08:27:00Z">
              <w:r w:rsidRPr="00303C15">
                <w:rPr>
                  <w:rFonts w:cs="Arial"/>
                  <w:b/>
                  <w:bCs/>
                </w:rPr>
                <w:t>,</w:t>
              </w:r>
            </w:ins>
            <w:ins w:id="124" w:author="David Halford (ESO)" w:date="2024-05-16T14:06:00Z">
              <w:r w:rsidR="009947D3">
                <w:rPr>
                  <w:rFonts w:cs="Arial"/>
                  <w:b/>
                  <w:bCs/>
                </w:rPr>
                <w:t xml:space="preserve"> </w:t>
              </w:r>
              <w:r w:rsidR="009947D3" w:rsidRPr="00D55681">
                <w:rPr>
                  <w:rFonts w:cs="Arial"/>
                  <w:highlight w:val="yellow"/>
                </w:rPr>
                <w:t>[DD</w:t>
              </w:r>
            </w:ins>
            <w:ins w:id="125" w:author="David Halford (ESO)" w:date="2024-05-16T14:07:00Z">
              <w:r w:rsidR="006D228A" w:rsidRPr="00D55681">
                <w:rPr>
                  <w:rFonts w:cs="Arial"/>
                  <w:highlight w:val="yellow"/>
                </w:rPr>
                <w:t>-MM-YYY,</w:t>
              </w:r>
              <w:r w:rsidR="006D228A">
                <w:rPr>
                  <w:rFonts w:cs="Arial"/>
                  <w:highlight w:val="yellow"/>
                </w:rPr>
                <w:t xml:space="preserve"> </w:t>
              </w:r>
            </w:ins>
            <w:ins w:id="126" w:author="David Halford (ESO)" w:date="2024-05-16T14:06:00Z">
              <w:r w:rsidR="009947D3" w:rsidRPr="006D228A">
                <w:rPr>
                  <w:rStyle w:val="ui-provider"/>
                  <w:rFonts w:eastAsia="Calibri"/>
                  <w:i/>
                  <w:iCs/>
                  <w:highlight w:val="yellow"/>
                </w:rPr>
                <w:t xml:space="preserve">this being the Implementation </w:t>
              </w:r>
            </w:ins>
            <w:ins w:id="127" w:author="David Halford (ESO)" w:date="2024-05-16T14:09:00Z">
              <w:r w:rsidR="00C35984" w:rsidRPr="006D228A">
                <w:rPr>
                  <w:rStyle w:val="ui-provider"/>
                  <w:rFonts w:eastAsia="Calibri"/>
                  <w:i/>
                  <w:iCs/>
                  <w:highlight w:val="yellow"/>
                </w:rPr>
                <w:t>Date</w:t>
              </w:r>
              <w:r w:rsidR="00C35984" w:rsidRPr="00C35984">
                <w:rPr>
                  <w:rFonts w:cs="Arial"/>
                  <w:highlight w:val="yellow"/>
                </w:rPr>
                <w:t xml:space="preserve">] </w:t>
              </w:r>
              <w:r w:rsidR="00C35984" w:rsidRPr="001243F2">
                <w:rPr>
                  <w:rFonts w:cs="Arial"/>
                </w:rPr>
                <w:t>acknowledging</w:t>
              </w:r>
            </w:ins>
            <w:ins w:id="128" w:author="David Halford (ESO)" w:date="2024-04-25T08:27:00Z">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ins>
            <w:ins w:id="129" w:author="Creighton, Alan (Northern Powergrid)" w:date="2024-05-24T13:45:00Z">
              <w:r w:rsidR="00632282">
                <w:rPr>
                  <w:rFonts w:cs="Arial"/>
                </w:rPr>
                <w:t>:</w:t>
              </w:r>
            </w:ins>
          </w:p>
          <w:p w14:paraId="6D43474C" w14:textId="77777777" w:rsidR="00A07F79" w:rsidRPr="00303C15" w:rsidRDefault="00A07F79" w:rsidP="00A07F79">
            <w:pPr>
              <w:pStyle w:val="TableArial11"/>
              <w:rPr>
                <w:ins w:id="130" w:author="David Halford (ESO)" w:date="2024-04-25T08:27:00Z"/>
                <w:rFonts w:cs="Arial"/>
              </w:rPr>
            </w:pPr>
            <w:ins w:id="131" w:author="David Halford (ESO)" w:date="2024-04-25T08:27:00Z">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 xml:space="preserve">Network Operator </w:t>
              </w:r>
            </w:ins>
          </w:p>
          <w:p w14:paraId="6B12A9C9" w14:textId="13145B11" w:rsidR="00A07F79" w:rsidRPr="007E0B31" w:rsidRDefault="00A07F79" w:rsidP="00A07F79">
            <w:pPr>
              <w:pStyle w:val="TableArial11"/>
              <w:rPr>
                <w:ins w:id="132" w:author="David Halford (ESO)" w:date="2024-04-25T08:27:00Z"/>
                <w:rFonts w:cs="Arial"/>
              </w:rPr>
            </w:pPr>
            <w:ins w:id="133" w:author="David Halford (ESO)" w:date="2024-04-25T08:27:00Z">
              <w:r w:rsidRPr="00303C15">
                <w:rPr>
                  <w:rFonts w:cs="Arial"/>
                </w:rPr>
                <w:t xml:space="preserve">(b) </w:t>
              </w:r>
            </w:ins>
            <w:ins w:id="134" w:author="David Halford (ESO)" w:date="2024-05-09T16:48:00Z">
              <w:r w:rsidR="001A5C69">
                <w:rPr>
                  <w:rFonts w:cs="Arial"/>
                </w:rPr>
                <w:t>The relevant section</w:t>
              </w:r>
            </w:ins>
            <w:ins w:id="135" w:author="Antony Johnson (ESO)" w:date="2024-05-17T13:30:00Z">
              <w:r w:rsidR="006A1BB6">
                <w:rPr>
                  <w:rFonts w:cs="Arial"/>
                </w:rPr>
                <w:t>s</w:t>
              </w:r>
            </w:ins>
            <w:ins w:id="136" w:author="David Halford (ESO)" w:date="2024-05-09T16:48:00Z">
              <w:r w:rsidR="001A5C69">
                <w:rPr>
                  <w:rFonts w:cs="Arial"/>
                </w:rPr>
                <w:t xml:space="preserve"> of the Grid Code and </w:t>
              </w:r>
            </w:ins>
            <w:ins w:id="137" w:author="David Halford (ESO)" w:date="2024-04-25T08:27:00Z">
              <w:r w:rsidRPr="00303C15">
                <w:rPr>
                  <w:rFonts w:cs="Arial"/>
                  <w:b/>
                  <w:bCs/>
                </w:rPr>
                <w:t xml:space="preserve">Bilateral </w:t>
              </w:r>
            </w:ins>
            <w:ins w:id="138" w:author="Creighton, Alan (Northern Powergrid)" w:date="2024-05-24T13:44:00Z">
              <w:r w:rsidR="00632282" w:rsidRPr="00E54DBB">
                <w:rPr>
                  <w:rFonts w:cs="Arial"/>
                  <w:b/>
                  <w:bCs/>
                </w:rPr>
                <w:t>Embedded Generation</w:t>
              </w:r>
              <w:r w:rsidR="00632282" w:rsidRPr="00303C15">
                <w:rPr>
                  <w:rFonts w:cs="Arial"/>
                  <w:b/>
                  <w:bCs/>
                </w:rPr>
                <w:t xml:space="preserve"> </w:t>
              </w:r>
            </w:ins>
            <w:ins w:id="139" w:author="David Halford (ESO)" w:date="2024-04-25T08:27:00Z">
              <w:r w:rsidRPr="00303C15">
                <w:rPr>
                  <w:rFonts w:cs="Arial"/>
                  <w:b/>
                  <w:bCs/>
                </w:rPr>
                <w:t>Agreement</w:t>
              </w:r>
            </w:ins>
            <w:ins w:id="140" w:author="Creighton, Alan (Northern Powergrid)" w:date="2024-05-24T13:45:00Z">
              <w:r w:rsidR="00632282" w:rsidRPr="00632282">
                <w:rPr>
                  <w:rFonts w:cs="Arial"/>
                </w:rPr>
                <w:t>.</w:t>
              </w:r>
            </w:ins>
          </w:p>
        </w:tc>
      </w:tr>
      <w:tr w:rsidR="00172D0C" w:rsidRPr="007E0B31" w14:paraId="5DAADA09" w14:textId="77777777" w:rsidTr="490DE6A8">
        <w:trPr>
          <w:cantSplit/>
        </w:trPr>
        <w:tc>
          <w:tcPr>
            <w:tcW w:w="2884" w:type="dxa"/>
          </w:tcPr>
          <w:p w14:paraId="133A5B7C" w14:textId="36D70465" w:rsidR="00172D0C" w:rsidRPr="007E0B31" w:rsidRDefault="00172D0C" w:rsidP="00172D0C">
            <w:pPr>
              <w:pStyle w:val="Arial11Bold"/>
              <w:rPr>
                <w:rFonts w:cs="Arial"/>
              </w:rPr>
            </w:pPr>
            <w:bookmarkStart w:id="141" w:name="_DV_C25"/>
            <w:r w:rsidRPr="007E0B31">
              <w:rPr>
                <w:rFonts w:cs="Arial"/>
              </w:rPr>
              <w:t xml:space="preserve">Interim Operational Notification </w:t>
            </w:r>
            <w:r w:rsidRPr="007E0B31">
              <w:rPr>
                <w:rFonts w:cs="Arial"/>
                <w:b w:val="0"/>
              </w:rPr>
              <w:t>or</w:t>
            </w:r>
            <w:r w:rsidRPr="007E0B31">
              <w:rPr>
                <w:rFonts w:cs="Arial"/>
              </w:rPr>
              <w:t xml:space="preserve"> ION </w:t>
            </w:r>
            <w:bookmarkEnd w:id="141"/>
          </w:p>
        </w:tc>
        <w:tc>
          <w:tcPr>
            <w:tcW w:w="6634" w:type="dxa"/>
          </w:tcPr>
          <w:p w14:paraId="40D45ABF" w14:textId="409DC57C" w:rsidR="00172D0C" w:rsidRPr="007E0B31" w:rsidRDefault="00172D0C" w:rsidP="00172D0C">
            <w:pPr>
              <w:pStyle w:val="TableArial11"/>
              <w:rPr>
                <w:rFonts w:cs="Arial"/>
              </w:rPr>
            </w:pPr>
            <w:bookmarkStart w:id="14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42"/>
          </w:p>
          <w:p w14:paraId="2DAA1BCB" w14:textId="77777777" w:rsidR="00172D0C" w:rsidRPr="007E0B31" w:rsidRDefault="00172D0C" w:rsidP="00172D0C">
            <w:pPr>
              <w:pStyle w:val="TableArial11"/>
              <w:ind w:left="567" w:hanging="567"/>
              <w:rPr>
                <w:rFonts w:cs="Arial"/>
              </w:rPr>
            </w:pPr>
            <w:bookmarkStart w:id="143" w:name="_DV_C27"/>
            <w:r w:rsidRPr="007E0B31">
              <w:rPr>
                <w:rFonts w:cs="Arial"/>
              </w:rPr>
              <w:t>(a)</w:t>
            </w:r>
            <w:r w:rsidRPr="007E0B31">
              <w:rPr>
                <w:rFonts w:cs="Arial"/>
              </w:rPr>
              <w:tab/>
              <w:t xml:space="preserve">with the Grid Code, and </w:t>
            </w:r>
            <w:bookmarkEnd w:id="143"/>
          </w:p>
          <w:p w14:paraId="71F8FC61" w14:textId="77777777" w:rsidR="00172D0C" w:rsidRPr="007E0B31" w:rsidRDefault="00172D0C" w:rsidP="00172D0C">
            <w:pPr>
              <w:pStyle w:val="TableArial11"/>
              <w:ind w:left="567" w:hanging="567"/>
              <w:rPr>
                <w:rFonts w:cs="Arial"/>
              </w:rPr>
            </w:pPr>
            <w:bookmarkStart w:id="14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44"/>
          </w:p>
          <w:p w14:paraId="77F719EF" w14:textId="77777777" w:rsidR="00172D0C" w:rsidRPr="007E0B31" w:rsidRDefault="00172D0C" w:rsidP="00172D0C">
            <w:pPr>
              <w:pStyle w:val="TableArial11"/>
              <w:rPr>
                <w:rFonts w:cs="Arial"/>
                <w:u w:val="single"/>
              </w:rPr>
            </w:pPr>
            <w:bookmarkStart w:id="14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4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172D0C" w:rsidRPr="007E0B31" w14:paraId="78927B55" w14:textId="77777777" w:rsidTr="490DE6A8">
        <w:trPr>
          <w:cantSplit/>
        </w:trPr>
        <w:tc>
          <w:tcPr>
            <w:tcW w:w="2884" w:type="dxa"/>
          </w:tcPr>
          <w:p w14:paraId="7E7B80FA" w14:textId="77777777" w:rsidR="00172D0C" w:rsidRPr="007E0B31" w:rsidRDefault="00172D0C" w:rsidP="00172D0C">
            <w:pPr>
              <w:pStyle w:val="Arial11Bold"/>
              <w:rPr>
                <w:rFonts w:cs="Arial"/>
              </w:rPr>
            </w:pPr>
            <w:r w:rsidRPr="007E0B31">
              <w:rPr>
                <w:rFonts w:cs="Arial"/>
              </w:rPr>
              <w:t>Intermittent Power Source</w:t>
            </w:r>
          </w:p>
        </w:tc>
        <w:tc>
          <w:tcPr>
            <w:tcW w:w="6634" w:type="dxa"/>
          </w:tcPr>
          <w:p w14:paraId="631004BC" w14:textId="4B244038" w:rsidR="00172D0C" w:rsidRPr="007E0B31" w:rsidRDefault="00172D0C" w:rsidP="00172D0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172D0C" w:rsidRPr="007E0B31" w14:paraId="0FF2C477" w14:textId="77777777" w:rsidTr="490DE6A8">
        <w:trPr>
          <w:cantSplit/>
        </w:trPr>
        <w:tc>
          <w:tcPr>
            <w:tcW w:w="2884" w:type="dxa"/>
          </w:tcPr>
          <w:p w14:paraId="28EBC4C0" w14:textId="76EEE9C4" w:rsidR="00172D0C" w:rsidRPr="00865ADF" w:rsidRDefault="00172D0C" w:rsidP="00172D0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172D0C" w:rsidRPr="002510FF" w:rsidRDefault="00172D0C" w:rsidP="00172D0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172D0C" w:rsidRPr="002510FF" w:rsidRDefault="00172D0C" w:rsidP="00172D0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172D0C" w:rsidRPr="002510FF" w:rsidRDefault="00172D0C" w:rsidP="00172D0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172D0C" w:rsidRDefault="00172D0C" w:rsidP="00172D0C">
            <w:pPr>
              <w:pStyle w:val="TableArial11"/>
              <w:ind w:left="567" w:hanging="567"/>
              <w:rPr>
                <w:rFonts w:cs="Arial"/>
              </w:rPr>
            </w:pPr>
            <w:r w:rsidRPr="002510FF">
              <w:rPr>
                <w:rFonts w:cs="Arial"/>
              </w:rPr>
              <w:t>For the avoidance of doubt, a virtual impedance, is not permitted in</w:t>
            </w:r>
          </w:p>
          <w:p w14:paraId="77E7BAB6" w14:textId="3A82C0A1" w:rsidR="00172D0C" w:rsidRPr="00865ADF" w:rsidRDefault="00172D0C" w:rsidP="00172D0C">
            <w:pPr>
              <w:pStyle w:val="TableArial11"/>
              <w:ind w:left="567" w:hanging="567"/>
              <w:rPr>
                <w:rFonts w:cs="Arial"/>
              </w:rPr>
            </w:pPr>
            <w:r w:rsidRPr="002510FF">
              <w:rPr>
                <w:rFonts w:cs="Arial"/>
                <w:b/>
                <w:bCs/>
              </w:rPr>
              <w:t>GBGF-I</w:t>
            </w:r>
            <w:r w:rsidRPr="002510FF">
              <w:rPr>
                <w:rFonts w:cs="Arial"/>
              </w:rPr>
              <w:t>.</w:t>
            </w:r>
          </w:p>
        </w:tc>
      </w:tr>
      <w:tr w:rsidR="00172D0C" w:rsidRPr="007E0B31" w14:paraId="638863F5" w14:textId="77777777" w:rsidTr="490DE6A8">
        <w:trPr>
          <w:cantSplit/>
        </w:trPr>
        <w:tc>
          <w:tcPr>
            <w:tcW w:w="2884" w:type="dxa"/>
          </w:tcPr>
          <w:p w14:paraId="26926052" w14:textId="77777777" w:rsidR="00172D0C" w:rsidRPr="007E0B31" w:rsidRDefault="00172D0C" w:rsidP="00172D0C">
            <w:pPr>
              <w:pStyle w:val="Arial11Bold"/>
              <w:rPr>
                <w:rFonts w:cs="Arial"/>
              </w:rPr>
            </w:pPr>
            <w:r w:rsidRPr="007E0B31">
              <w:rPr>
                <w:rFonts w:cs="Arial"/>
              </w:rPr>
              <w:t>Intertripping</w:t>
            </w:r>
          </w:p>
        </w:tc>
        <w:tc>
          <w:tcPr>
            <w:tcW w:w="6634" w:type="dxa"/>
          </w:tcPr>
          <w:p w14:paraId="5885E7C1"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172D0C" w:rsidRPr="007E0B31" w14:paraId="5FEC53DC" w14:textId="77777777" w:rsidTr="490DE6A8">
        <w:trPr>
          <w:cantSplit/>
        </w:trPr>
        <w:tc>
          <w:tcPr>
            <w:tcW w:w="2884" w:type="dxa"/>
          </w:tcPr>
          <w:p w14:paraId="026F8A52" w14:textId="77777777" w:rsidR="00172D0C" w:rsidRPr="007E0B31" w:rsidRDefault="00172D0C" w:rsidP="00172D0C">
            <w:pPr>
              <w:pStyle w:val="Arial11Bold"/>
              <w:rPr>
                <w:rFonts w:cs="Arial"/>
              </w:rPr>
            </w:pPr>
            <w:r w:rsidRPr="007E0B31">
              <w:rPr>
                <w:rFonts w:cs="Arial"/>
              </w:rPr>
              <w:t>Intertrip Apparatus</w:t>
            </w:r>
          </w:p>
        </w:tc>
        <w:tc>
          <w:tcPr>
            <w:tcW w:w="6634" w:type="dxa"/>
          </w:tcPr>
          <w:p w14:paraId="0C1A16E0" w14:textId="77777777" w:rsidR="00172D0C" w:rsidRPr="007E0B31" w:rsidRDefault="00172D0C" w:rsidP="00172D0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172D0C" w:rsidRPr="007E0B31" w14:paraId="55EDA8C8" w14:textId="77777777" w:rsidTr="490DE6A8">
        <w:trPr>
          <w:cantSplit/>
        </w:trPr>
        <w:tc>
          <w:tcPr>
            <w:tcW w:w="2884" w:type="dxa"/>
          </w:tcPr>
          <w:p w14:paraId="2952593D" w14:textId="13C2FEE2" w:rsidR="00172D0C" w:rsidRPr="005E6EA9" w:rsidRDefault="00172D0C" w:rsidP="00172D0C">
            <w:pPr>
              <w:pStyle w:val="Arial11Bold"/>
              <w:rPr>
                <w:rFonts w:cs="Arial"/>
              </w:rPr>
            </w:pPr>
            <w:r w:rsidRPr="005E6EA9">
              <w:rPr>
                <w:lang w:val="en-US"/>
              </w:rPr>
              <w:t>IP Completion Day</w:t>
            </w:r>
          </w:p>
        </w:tc>
        <w:tc>
          <w:tcPr>
            <w:tcW w:w="6634" w:type="dxa"/>
          </w:tcPr>
          <w:p w14:paraId="57363720" w14:textId="208EF631" w:rsidR="00172D0C" w:rsidRPr="005E6EA9" w:rsidRDefault="00172D0C" w:rsidP="00172D0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172D0C" w:rsidRPr="007E0B31" w14:paraId="39051322" w14:textId="77777777" w:rsidTr="490DE6A8">
        <w:trPr>
          <w:cantSplit/>
        </w:trPr>
        <w:tc>
          <w:tcPr>
            <w:tcW w:w="2884" w:type="dxa"/>
          </w:tcPr>
          <w:p w14:paraId="085A1082" w14:textId="77777777" w:rsidR="00172D0C" w:rsidRPr="007E0B31" w:rsidRDefault="00172D0C" w:rsidP="00172D0C">
            <w:pPr>
              <w:pStyle w:val="Arial11Bold"/>
              <w:rPr>
                <w:rFonts w:cs="Arial"/>
              </w:rPr>
            </w:pPr>
            <w:r w:rsidRPr="007E0B31">
              <w:rPr>
                <w:rFonts w:cs="Arial"/>
              </w:rPr>
              <w:t>IP Turbine Power Fraction</w:t>
            </w:r>
          </w:p>
        </w:tc>
        <w:tc>
          <w:tcPr>
            <w:tcW w:w="6634" w:type="dxa"/>
          </w:tcPr>
          <w:p w14:paraId="0237FD82" w14:textId="77777777" w:rsidR="00172D0C" w:rsidRPr="007E0B31" w:rsidRDefault="00172D0C" w:rsidP="00172D0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172D0C" w:rsidRPr="007E0B31" w14:paraId="216AAE0C" w14:textId="77777777" w:rsidTr="490DE6A8">
        <w:trPr>
          <w:cantSplit/>
        </w:trPr>
        <w:tc>
          <w:tcPr>
            <w:tcW w:w="2884" w:type="dxa"/>
          </w:tcPr>
          <w:p w14:paraId="12BBCDF5" w14:textId="77777777" w:rsidR="00172D0C" w:rsidRPr="007E0B31" w:rsidRDefault="00172D0C" w:rsidP="00172D0C">
            <w:pPr>
              <w:pStyle w:val="Arial11Bold"/>
              <w:rPr>
                <w:rFonts w:cs="Arial"/>
              </w:rPr>
            </w:pPr>
            <w:r w:rsidRPr="007E0B31">
              <w:rPr>
                <w:rFonts w:cs="Arial"/>
              </w:rPr>
              <w:t>Isolating Device</w:t>
            </w:r>
          </w:p>
        </w:tc>
        <w:tc>
          <w:tcPr>
            <w:tcW w:w="6634" w:type="dxa"/>
          </w:tcPr>
          <w:p w14:paraId="49D8E8E0" w14:textId="77777777" w:rsidR="00172D0C" w:rsidRPr="007E0B31" w:rsidRDefault="00172D0C" w:rsidP="00172D0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172D0C" w:rsidRPr="007E0B31" w14:paraId="34453E39" w14:textId="77777777" w:rsidTr="490DE6A8">
        <w:trPr>
          <w:cantSplit/>
        </w:trPr>
        <w:tc>
          <w:tcPr>
            <w:tcW w:w="2884" w:type="dxa"/>
          </w:tcPr>
          <w:p w14:paraId="14A3BF94" w14:textId="77777777" w:rsidR="00172D0C" w:rsidRPr="007E0B31" w:rsidRDefault="00172D0C" w:rsidP="00172D0C">
            <w:pPr>
              <w:pStyle w:val="Arial11Bold"/>
              <w:rPr>
                <w:rFonts w:cs="Arial"/>
              </w:rPr>
            </w:pPr>
            <w:r w:rsidRPr="007E0B31">
              <w:rPr>
                <w:rFonts w:cs="Arial"/>
              </w:rPr>
              <w:t>Isolation</w:t>
            </w:r>
          </w:p>
        </w:tc>
        <w:tc>
          <w:tcPr>
            <w:tcW w:w="6634" w:type="dxa"/>
          </w:tcPr>
          <w:p w14:paraId="68F95399" w14:textId="77777777" w:rsidR="00172D0C" w:rsidRPr="007E0B31" w:rsidRDefault="00172D0C" w:rsidP="00172D0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172D0C" w:rsidRPr="007E0B31" w:rsidRDefault="00172D0C" w:rsidP="00172D0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172D0C" w:rsidRPr="007E0B31" w:rsidRDefault="00172D0C" w:rsidP="00172D0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172D0C" w:rsidRPr="007E0B31" w14:paraId="1BD7DF5B" w14:textId="77777777" w:rsidTr="490DE6A8">
        <w:trPr>
          <w:cantSplit/>
        </w:trPr>
        <w:tc>
          <w:tcPr>
            <w:tcW w:w="2884" w:type="dxa"/>
          </w:tcPr>
          <w:p w14:paraId="12863469" w14:textId="77777777" w:rsidR="00172D0C" w:rsidRPr="007E0B31" w:rsidRDefault="00172D0C" w:rsidP="00172D0C">
            <w:pPr>
              <w:pStyle w:val="Arial11Bold"/>
              <w:rPr>
                <w:rFonts w:cs="Arial"/>
              </w:rPr>
            </w:pPr>
            <w:r w:rsidRPr="007E0B31">
              <w:rPr>
                <w:rFonts w:cs="Arial"/>
              </w:rPr>
              <w:t>Joint System Incident</w:t>
            </w:r>
          </w:p>
        </w:tc>
        <w:tc>
          <w:tcPr>
            <w:tcW w:w="6634" w:type="dxa"/>
          </w:tcPr>
          <w:p w14:paraId="41956887" w14:textId="12B5377A" w:rsidR="00172D0C" w:rsidRPr="007E0B31" w:rsidRDefault="00172D0C" w:rsidP="00172D0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172D0C" w:rsidRPr="007E0B31" w14:paraId="191172B5" w14:textId="77777777" w:rsidTr="490DE6A8">
        <w:trPr>
          <w:cantSplit/>
        </w:trPr>
        <w:tc>
          <w:tcPr>
            <w:tcW w:w="2884" w:type="dxa"/>
          </w:tcPr>
          <w:p w14:paraId="43A07781" w14:textId="77777777" w:rsidR="00172D0C" w:rsidRPr="007E0B31" w:rsidRDefault="00172D0C" w:rsidP="00172D0C">
            <w:pPr>
              <w:pStyle w:val="Arial11Bold"/>
              <w:rPr>
                <w:rFonts w:cs="Arial"/>
              </w:rPr>
            </w:pPr>
            <w:r w:rsidRPr="007E0B31">
              <w:rPr>
                <w:rFonts w:cs="Arial"/>
              </w:rPr>
              <w:t>Key Safe</w:t>
            </w:r>
          </w:p>
        </w:tc>
        <w:tc>
          <w:tcPr>
            <w:tcW w:w="6634" w:type="dxa"/>
          </w:tcPr>
          <w:p w14:paraId="7E157AB5" w14:textId="77777777" w:rsidR="00172D0C" w:rsidRPr="007E0B31" w:rsidRDefault="00172D0C" w:rsidP="00172D0C">
            <w:pPr>
              <w:pStyle w:val="TableArial11"/>
              <w:rPr>
                <w:rFonts w:cs="Arial"/>
              </w:rPr>
            </w:pPr>
            <w:r w:rsidRPr="007E0B31">
              <w:rPr>
                <w:rFonts w:cs="Arial"/>
              </w:rPr>
              <w:t>A device for the secure retention of keys.</w:t>
            </w:r>
          </w:p>
        </w:tc>
      </w:tr>
      <w:tr w:rsidR="00172D0C" w:rsidRPr="007E0B31" w14:paraId="6CBC694D" w14:textId="77777777" w:rsidTr="490DE6A8">
        <w:trPr>
          <w:cantSplit/>
        </w:trPr>
        <w:tc>
          <w:tcPr>
            <w:tcW w:w="2884" w:type="dxa"/>
          </w:tcPr>
          <w:p w14:paraId="4D6A5475" w14:textId="77777777" w:rsidR="00172D0C" w:rsidRPr="007E0B31" w:rsidRDefault="00172D0C" w:rsidP="00172D0C">
            <w:pPr>
              <w:pStyle w:val="Arial11Bold"/>
              <w:rPr>
                <w:rFonts w:cs="Arial"/>
              </w:rPr>
            </w:pPr>
            <w:r w:rsidRPr="007E0B31">
              <w:rPr>
                <w:rFonts w:cs="Arial"/>
              </w:rPr>
              <w:t>Key Safe Key</w:t>
            </w:r>
          </w:p>
        </w:tc>
        <w:tc>
          <w:tcPr>
            <w:tcW w:w="6634" w:type="dxa"/>
          </w:tcPr>
          <w:p w14:paraId="0336EA05" w14:textId="77777777" w:rsidR="00172D0C" w:rsidRPr="007E0B31" w:rsidRDefault="00172D0C" w:rsidP="00172D0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172D0C" w:rsidRPr="007E0B31" w14:paraId="1DCBAB6F" w14:textId="77777777" w:rsidTr="490DE6A8">
        <w:trPr>
          <w:cantSplit/>
        </w:trPr>
        <w:tc>
          <w:tcPr>
            <w:tcW w:w="2884" w:type="dxa"/>
          </w:tcPr>
          <w:p w14:paraId="1320A49E" w14:textId="77777777" w:rsidR="00172D0C" w:rsidRPr="007E0B31" w:rsidRDefault="00172D0C" w:rsidP="00172D0C">
            <w:pPr>
              <w:pStyle w:val="Arial11Bold"/>
              <w:rPr>
                <w:rFonts w:cs="Arial"/>
              </w:rPr>
            </w:pPr>
            <w:r w:rsidRPr="007E0B31">
              <w:rPr>
                <w:rFonts w:cs="Arial"/>
              </w:rPr>
              <w:t>Large Power Station</w:t>
            </w:r>
          </w:p>
        </w:tc>
        <w:tc>
          <w:tcPr>
            <w:tcW w:w="6634" w:type="dxa"/>
          </w:tcPr>
          <w:p w14:paraId="6657EC55" w14:textId="77777777" w:rsidR="00172D0C" w:rsidRPr="007E0B31" w:rsidRDefault="00172D0C" w:rsidP="00172D0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directly connected to:</w:t>
            </w:r>
          </w:p>
          <w:p w14:paraId="18720937" w14:textId="7E414EDE" w:rsidR="00172D0C" w:rsidRPr="007E0B31" w:rsidRDefault="00172D0C" w:rsidP="00172D0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F0532A1" w:rsidR="00172D0C" w:rsidRPr="007E0B31" w:rsidRDefault="00172D0C" w:rsidP="00D55681">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0574546F" w:rsidR="00172D0C" w:rsidRPr="007E0B31" w:rsidRDefault="00172D0C" w:rsidP="00D55681">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172D0C" w:rsidRPr="007E0B31" w:rsidRDefault="00172D0C" w:rsidP="00172D0C">
            <w:pPr>
              <w:pStyle w:val="TableArial11"/>
              <w:ind w:left="567" w:hanging="567"/>
              <w:rPr>
                <w:rFonts w:cs="Arial"/>
              </w:rPr>
            </w:pPr>
            <w:r w:rsidRPr="007E0B31">
              <w:rPr>
                <w:rFonts w:cs="Arial"/>
              </w:rPr>
              <w:t>or,</w:t>
            </w:r>
          </w:p>
          <w:p w14:paraId="46BD628C"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172D0C" w:rsidRPr="007E0B31" w:rsidRDefault="00172D0C" w:rsidP="00172D0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5AD7E93C" w:rsidR="00172D0C" w:rsidRPr="007E0B31" w:rsidRDefault="00172D0C" w:rsidP="00D55681">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172D0C" w:rsidRPr="007E0B31" w:rsidRDefault="00172D0C" w:rsidP="00172D0C">
            <w:pPr>
              <w:pStyle w:val="TableArial11"/>
              <w:ind w:left="567" w:hanging="567"/>
              <w:rPr>
                <w:rFonts w:cs="Arial"/>
              </w:rPr>
            </w:pPr>
            <w:r w:rsidRPr="007E0B31">
              <w:rPr>
                <w:rFonts w:cs="Arial"/>
              </w:rPr>
              <w:t>or,</w:t>
            </w:r>
          </w:p>
          <w:p w14:paraId="5A8815D2" w14:textId="3F313D58" w:rsidR="00172D0C" w:rsidRPr="007E0B31" w:rsidRDefault="00172D0C" w:rsidP="00172D0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172D0C" w:rsidRPr="007E0B31" w:rsidRDefault="00172D0C" w:rsidP="00172D0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172D0C" w:rsidRPr="007E0B31" w:rsidRDefault="00172D0C" w:rsidP="00F0137D">
            <w:pPr>
              <w:pStyle w:val="TableArial11"/>
              <w:numPr>
                <w:ilvl w:val="0"/>
                <w:numId w:val="7"/>
              </w:numPr>
              <w:tabs>
                <w:tab w:val="clear" w:pos="1080"/>
                <w:tab w:val="num" w:pos="1149"/>
              </w:tabs>
              <w:ind w:hanging="498"/>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172D0C" w:rsidRPr="007E0B31" w:rsidRDefault="00172D0C" w:rsidP="00172D0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172D0C" w:rsidRPr="007E0B31" w14:paraId="40707265" w14:textId="77777777" w:rsidTr="490DE6A8">
        <w:trPr>
          <w:cantSplit/>
        </w:trPr>
        <w:tc>
          <w:tcPr>
            <w:tcW w:w="2884" w:type="dxa"/>
          </w:tcPr>
          <w:p w14:paraId="13B8C972" w14:textId="0C9541B8" w:rsidR="00172D0C" w:rsidRPr="00221562" w:rsidRDefault="00172D0C" w:rsidP="00172D0C">
            <w:pPr>
              <w:pStyle w:val="Arial11Bold"/>
              <w:rPr>
                <w:rFonts w:cs="Arial"/>
              </w:rPr>
            </w:pPr>
            <w:r w:rsidRPr="00221562">
              <w:rPr>
                <w:lang w:val="en-US"/>
              </w:rPr>
              <w:t>Legally Binding Decisions of the European Commission and/or the Agency</w:t>
            </w:r>
          </w:p>
        </w:tc>
        <w:tc>
          <w:tcPr>
            <w:tcW w:w="6634" w:type="dxa"/>
          </w:tcPr>
          <w:p w14:paraId="3314CFB0" w14:textId="0C2C4D64" w:rsidR="00172D0C" w:rsidRPr="00221562" w:rsidRDefault="00172D0C" w:rsidP="00172D0C">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172D0C" w:rsidRPr="007E0B31" w14:paraId="1040E1D1" w14:textId="77777777" w:rsidTr="490DE6A8">
        <w:trPr>
          <w:cantSplit/>
        </w:trPr>
        <w:tc>
          <w:tcPr>
            <w:tcW w:w="2884" w:type="dxa"/>
          </w:tcPr>
          <w:p w14:paraId="297C7421" w14:textId="030B8DE3" w:rsidR="00172D0C" w:rsidRPr="007E0B31" w:rsidRDefault="00172D0C" w:rsidP="00172D0C">
            <w:pPr>
              <w:pStyle w:val="Arial11Bold"/>
              <w:rPr>
                <w:rFonts w:cs="Arial"/>
              </w:rPr>
            </w:pPr>
            <w:r>
              <w:rPr>
                <w:rFonts w:cs="Arial"/>
              </w:rPr>
              <w:t xml:space="preserve">Legal </w:t>
            </w:r>
            <w:r w:rsidRPr="007E0B31">
              <w:rPr>
                <w:rFonts w:cs="Arial"/>
              </w:rPr>
              <w:t>Challenge</w:t>
            </w:r>
          </w:p>
        </w:tc>
        <w:tc>
          <w:tcPr>
            <w:tcW w:w="6634" w:type="dxa"/>
          </w:tcPr>
          <w:p w14:paraId="267FCF4F" w14:textId="77777777" w:rsidR="00172D0C" w:rsidRPr="007E0B31" w:rsidRDefault="00172D0C" w:rsidP="00172D0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172D0C" w:rsidRPr="007E0B31" w14:paraId="101848A3" w14:textId="77777777" w:rsidTr="490DE6A8">
        <w:trPr>
          <w:cantSplit/>
        </w:trPr>
        <w:tc>
          <w:tcPr>
            <w:tcW w:w="2884" w:type="dxa"/>
          </w:tcPr>
          <w:p w14:paraId="2423D9C8" w14:textId="77777777" w:rsidR="00172D0C" w:rsidRPr="007E0B31" w:rsidRDefault="00172D0C" w:rsidP="00172D0C">
            <w:pPr>
              <w:pStyle w:val="Arial11Bold"/>
              <w:rPr>
                <w:rFonts w:cs="Arial"/>
              </w:rPr>
            </w:pPr>
            <w:r w:rsidRPr="007E0B31">
              <w:rPr>
                <w:rFonts w:cs="Arial"/>
              </w:rPr>
              <w:t>Licence</w:t>
            </w:r>
          </w:p>
        </w:tc>
        <w:tc>
          <w:tcPr>
            <w:tcW w:w="6634" w:type="dxa"/>
          </w:tcPr>
          <w:p w14:paraId="0E6692BE" w14:textId="1578521F" w:rsidR="00172D0C" w:rsidRPr="007E0B31" w:rsidRDefault="00172D0C" w:rsidP="00172D0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172D0C" w:rsidRPr="007E0B31" w14:paraId="1ADE1D2C" w14:textId="77777777" w:rsidTr="490DE6A8">
        <w:trPr>
          <w:cantSplit/>
        </w:trPr>
        <w:tc>
          <w:tcPr>
            <w:tcW w:w="2884" w:type="dxa"/>
          </w:tcPr>
          <w:p w14:paraId="0EA73EE1" w14:textId="77777777" w:rsidR="00172D0C" w:rsidRPr="007E0B31" w:rsidRDefault="00172D0C" w:rsidP="00172D0C">
            <w:pPr>
              <w:pStyle w:val="Arial11Bold"/>
              <w:rPr>
                <w:rFonts w:cs="Arial"/>
              </w:rPr>
            </w:pPr>
            <w:r w:rsidRPr="007E0B31">
              <w:rPr>
                <w:rFonts w:cs="Arial"/>
              </w:rPr>
              <w:t>Licence Standards</w:t>
            </w:r>
          </w:p>
        </w:tc>
        <w:tc>
          <w:tcPr>
            <w:tcW w:w="6634" w:type="dxa"/>
          </w:tcPr>
          <w:p w14:paraId="4123F0EA" w14:textId="43F339F7" w:rsidR="00172D0C" w:rsidRPr="007E0B31" w:rsidRDefault="00172D0C" w:rsidP="00172D0C">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A07F79" w:rsidRPr="007E0B31" w14:paraId="5A8EED9D" w14:textId="77777777" w:rsidTr="490DE6A8">
        <w:trPr>
          <w:cantSplit/>
          <w:ins w:id="146" w:author="David Halford (ESO)" w:date="2024-04-25T08:28:00Z"/>
        </w:trPr>
        <w:tc>
          <w:tcPr>
            <w:tcW w:w="2884" w:type="dxa"/>
          </w:tcPr>
          <w:p w14:paraId="481363D3" w14:textId="1CE071EB" w:rsidR="00A07F79" w:rsidRPr="007E0B31" w:rsidRDefault="00A07F79" w:rsidP="00A07F79">
            <w:pPr>
              <w:pStyle w:val="Arial11Bold"/>
              <w:rPr>
                <w:ins w:id="147" w:author="David Halford (ESO)" w:date="2024-04-25T08:28:00Z"/>
                <w:rFonts w:cs="Arial"/>
              </w:rPr>
            </w:pPr>
            <w:ins w:id="148" w:author="David Halford (ESO)" w:date="2024-04-25T08:28:00Z">
              <w:r w:rsidRPr="00237A45">
                <w:t>Limited</w:t>
              </w:r>
              <w:r>
                <w:t>-</w:t>
              </w:r>
              <w:r w:rsidRPr="00237A45">
                <w:t>Balancing Compliance Notification</w:t>
              </w:r>
            </w:ins>
          </w:p>
        </w:tc>
        <w:tc>
          <w:tcPr>
            <w:tcW w:w="6634" w:type="dxa"/>
          </w:tcPr>
          <w:p w14:paraId="4A162D8D" w14:textId="5C6DFBAE" w:rsidR="00A07F79" w:rsidRPr="000B6D47" w:rsidRDefault="00A07F79" w:rsidP="00A07F79">
            <w:pPr>
              <w:pStyle w:val="TableArial11"/>
              <w:rPr>
                <w:ins w:id="149" w:author="David Halford (ESO)" w:date="2024-04-25T08:28:00Z"/>
                <w:rFonts w:cs="Arial"/>
              </w:rPr>
            </w:pPr>
            <w:ins w:id="150" w:author="David Halford (ESO)" w:date="2024-04-25T08:28:00Z">
              <w:r w:rsidRPr="000B6D47">
                <w:rPr>
                  <w:rFonts w:cs="Arial"/>
                </w:rPr>
                <w:t xml:space="preserve">A notification from </w:t>
              </w:r>
              <w:r w:rsidRPr="000B6D47">
                <w:rPr>
                  <w:rFonts w:cs="Arial"/>
                  <w:b/>
                  <w:bCs/>
                </w:rPr>
                <w:t xml:space="preserve">The Company </w:t>
              </w:r>
              <w:r w:rsidRPr="000B6D47">
                <w:rPr>
                  <w:rFonts w:cs="Arial"/>
                </w:rPr>
                <w:t xml:space="preserve">to </w:t>
              </w:r>
            </w:ins>
            <w:ins w:id="151" w:author="David Halford (ESO)" w:date="2024-05-16T14:18:00Z">
              <w:r w:rsidR="00560436">
                <w:rPr>
                  <w:rFonts w:cs="Arial"/>
                </w:rPr>
                <w:t xml:space="preserve">an </w:t>
              </w:r>
              <w:r w:rsidR="00560436" w:rsidRPr="00D55681">
                <w:rPr>
                  <w:rFonts w:cs="Arial"/>
                  <w:b/>
                  <w:bCs/>
                </w:rPr>
                <w:t xml:space="preserve">EU </w:t>
              </w:r>
            </w:ins>
            <w:ins w:id="152" w:author="David Halford (ESO)" w:date="2024-04-25T08:28:00Z">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w:t>
              </w:r>
            </w:ins>
            <w:ins w:id="153" w:author="David Halford (ESO)" w:date="2024-05-09T16:49:00Z">
              <w:r w:rsidR="00F13F0B" w:rsidRPr="00D55681">
                <w:rPr>
                  <w:rFonts w:cs="Arial"/>
                </w:rPr>
                <w:t xml:space="preserve"> </w:t>
              </w:r>
              <w:r w:rsidR="00F13F0B">
                <w:rPr>
                  <w:rFonts w:cs="Arial"/>
                </w:rPr>
                <w:t xml:space="preserve">with a </w:t>
              </w:r>
              <w:r w:rsidR="00F13F0B">
                <w:rPr>
                  <w:rFonts w:cs="Arial"/>
                  <w:b/>
                  <w:bCs/>
                </w:rPr>
                <w:t>Completion Date</w:t>
              </w:r>
              <w:r w:rsidR="00F13F0B">
                <w:rPr>
                  <w:rFonts w:cs="Arial"/>
                </w:rPr>
                <w:t xml:space="preserve"> on or after </w:t>
              </w:r>
              <w:r w:rsidR="00BE2625">
                <w:rPr>
                  <w:rFonts w:cs="Arial"/>
                </w:rPr>
                <w:t>DD-MM-</w:t>
              </w:r>
            </w:ins>
            <w:ins w:id="154" w:author="David Halford (ESO)" w:date="2024-05-16T14:23:00Z">
              <w:r w:rsidR="00640DA2">
                <w:rPr>
                  <w:rFonts w:cs="Arial"/>
                </w:rPr>
                <w:t>YYYY</w:t>
              </w:r>
              <w:r w:rsidR="00640DA2" w:rsidRPr="00B235EC">
                <w:rPr>
                  <w:rFonts w:cs="Arial"/>
                  <w:highlight w:val="yellow"/>
                </w:rPr>
                <w:t xml:space="preserve"> [DD-MM-YYY,</w:t>
              </w:r>
              <w:r w:rsidR="00640DA2">
                <w:rPr>
                  <w:rFonts w:cs="Arial"/>
                  <w:highlight w:val="yellow"/>
                </w:rPr>
                <w:t xml:space="preserve"> </w:t>
              </w:r>
              <w:r w:rsidR="00640DA2" w:rsidRPr="006D228A">
                <w:rPr>
                  <w:rStyle w:val="ui-provider"/>
                  <w:rFonts w:eastAsia="Calibri"/>
                  <w:i/>
                  <w:iCs/>
                  <w:highlight w:val="yellow"/>
                </w:rPr>
                <w:t>this being the Implementation Date</w:t>
              </w:r>
              <w:r w:rsidR="00640DA2" w:rsidRPr="00C35984">
                <w:rPr>
                  <w:rFonts w:cs="Arial"/>
                  <w:highlight w:val="yellow"/>
                </w:rPr>
                <w:t>]</w:t>
              </w:r>
            </w:ins>
            <w:ins w:id="155" w:author="David Halford (ESO)" w:date="2024-05-09T16:49:00Z">
              <w:r w:rsidR="00BE2625">
                <w:rPr>
                  <w:rFonts w:cs="Arial"/>
                </w:rPr>
                <w:t>,</w:t>
              </w:r>
            </w:ins>
            <w:ins w:id="156" w:author="David Halford (ESO)" w:date="2024-04-25T08:28:00Z">
              <w:r w:rsidRPr="000B6D47">
                <w:rPr>
                  <w:rFonts w:cs="Arial"/>
                  <w:b/>
                  <w:bCs/>
                </w:rPr>
                <w:t xml:space="preserve">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ins>
          </w:p>
          <w:p w14:paraId="4FDE58DB" w14:textId="48DB8B60" w:rsidR="00A07F79" w:rsidRDefault="00A07F79" w:rsidP="00E3754C">
            <w:pPr>
              <w:pStyle w:val="TableArial11"/>
              <w:numPr>
                <w:ilvl w:val="0"/>
                <w:numId w:val="23"/>
              </w:numPr>
              <w:rPr>
                <w:ins w:id="157" w:author="David Halford (ESO)" w:date="2024-04-25T08:28:00Z"/>
                <w:rFonts w:cs="Arial"/>
              </w:rPr>
            </w:pPr>
            <w:ins w:id="158" w:author="David Halford (ESO)" w:date="2024-04-25T08:28:00Z">
              <w:r w:rsidRPr="000B6D47">
                <w:rPr>
                  <w:rFonts w:cs="Arial"/>
                </w:rPr>
                <w:t>with the relevant provisions of the Grid Code</w:t>
              </w:r>
            </w:ins>
            <w:ins w:id="159" w:author="David Halford (ESO)" w:date="2024-05-09T16:50:00Z">
              <w:r w:rsidR="00BE2625">
                <w:rPr>
                  <w:rFonts w:cs="Arial"/>
                </w:rPr>
                <w:t xml:space="preserve"> and</w:t>
              </w:r>
            </w:ins>
            <w:ins w:id="160" w:author="Creighton, Alan (Northern Powergrid)" w:date="2024-05-24T13:46:00Z">
              <w:r w:rsidR="008D50F8">
                <w:rPr>
                  <w:rFonts w:cs="Arial"/>
                </w:rPr>
                <w:t xml:space="preserve"> the</w:t>
              </w:r>
            </w:ins>
            <w:ins w:id="161" w:author="David Halford (ESO)" w:date="2024-05-09T16:50:00Z">
              <w:r w:rsidR="00BE2625">
                <w:rPr>
                  <w:rFonts w:cs="Arial"/>
                </w:rPr>
                <w:t xml:space="preserve"> </w:t>
              </w:r>
              <w:r w:rsidR="00B972E4">
                <w:rPr>
                  <w:rFonts w:cs="Arial"/>
                  <w:b/>
                  <w:bCs/>
                </w:rPr>
                <w:t xml:space="preserve">Bilateral </w:t>
              </w:r>
            </w:ins>
            <w:ins w:id="162" w:author="Creighton, Alan (Northern Powergrid)" w:date="2024-05-24T13:46:00Z">
              <w:r w:rsidR="008D50F8" w:rsidRPr="00E54DBB">
                <w:rPr>
                  <w:rFonts w:cs="Arial"/>
                  <w:b/>
                  <w:bCs/>
                </w:rPr>
                <w:t>Embedded Generation</w:t>
              </w:r>
              <w:r w:rsidR="008D50F8">
                <w:rPr>
                  <w:rFonts w:cs="Arial"/>
                  <w:b/>
                  <w:bCs/>
                </w:rPr>
                <w:t xml:space="preserve"> </w:t>
              </w:r>
            </w:ins>
            <w:ins w:id="163" w:author="David Halford (ESO)" w:date="2024-05-09T16:50:00Z">
              <w:r w:rsidR="00B972E4">
                <w:rPr>
                  <w:rFonts w:cs="Arial"/>
                  <w:b/>
                  <w:bCs/>
                </w:rPr>
                <w:t>Agreement</w:t>
              </w:r>
            </w:ins>
            <w:ins w:id="164" w:author="David Halford (ESO)" w:date="2024-04-25T08:28:00Z">
              <w:r>
                <w:rPr>
                  <w:rFonts w:cs="Arial"/>
                </w:rPr>
                <w:t>; a</w:t>
              </w:r>
              <w:r w:rsidRPr="00317C8E">
                <w:rPr>
                  <w:rFonts w:cs="Arial"/>
                </w:rPr>
                <w:t>nd/or</w:t>
              </w:r>
            </w:ins>
          </w:p>
          <w:p w14:paraId="2AE97DE1" w14:textId="67FB3314" w:rsidR="00A07F79" w:rsidRPr="00A07F79" w:rsidRDefault="00A07F79" w:rsidP="00D55681">
            <w:pPr>
              <w:pStyle w:val="TableArial11"/>
              <w:numPr>
                <w:ilvl w:val="0"/>
                <w:numId w:val="23"/>
              </w:numPr>
              <w:rPr>
                <w:ins w:id="165" w:author="David Halford (ESO)" w:date="2024-04-25T08:28:00Z"/>
                <w:rFonts w:cs="Arial"/>
              </w:rPr>
            </w:pPr>
            <w:ins w:id="166" w:author="David Halford (ESO)" w:date="2024-04-25T08:28:00Z">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ins>
            <w:ins w:id="167" w:author="Antony Johnson (ESO)" w:date="2024-05-17T13:56:00Z">
              <w:r w:rsidR="002650B6">
                <w:rPr>
                  <w:rFonts w:cs="Arial"/>
                </w:rPr>
                <w:t xml:space="preserve">n </w:t>
              </w:r>
              <w:r w:rsidR="002650B6" w:rsidRPr="00D55681">
                <w:rPr>
                  <w:rFonts w:cs="Arial"/>
                  <w:b/>
                  <w:bCs/>
                </w:rPr>
                <w:t>EU</w:t>
              </w:r>
            </w:ins>
            <w:ins w:id="168" w:author="David Halford (ESO)" w:date="2024-04-25T08:28:00Z">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ins>
            <w:ins w:id="169" w:author="Antony Johnson (ESO)" w:date="2024-05-17T13:31:00Z">
              <w:r w:rsidR="00E71B55" w:rsidRPr="00D55681">
                <w:rPr>
                  <w:rFonts w:cs="Arial"/>
                </w:rPr>
                <w:t>.</w:t>
              </w:r>
            </w:ins>
          </w:p>
        </w:tc>
      </w:tr>
      <w:tr w:rsidR="00172D0C" w:rsidRPr="007E0B31" w14:paraId="14960021" w14:textId="77777777" w:rsidTr="490DE6A8">
        <w:trPr>
          <w:cantSplit/>
        </w:trPr>
        <w:tc>
          <w:tcPr>
            <w:tcW w:w="2884" w:type="dxa"/>
          </w:tcPr>
          <w:p w14:paraId="5611E47E" w14:textId="77777777" w:rsidR="00172D0C" w:rsidRPr="007E0B31" w:rsidRDefault="00172D0C" w:rsidP="00172D0C">
            <w:pPr>
              <w:pStyle w:val="Arial11Bold"/>
              <w:rPr>
                <w:rFonts w:cs="Arial"/>
              </w:rPr>
            </w:pPr>
            <w:r w:rsidRPr="007E0B31">
              <w:rPr>
                <w:rFonts w:cs="Arial"/>
              </w:rPr>
              <w:t>Limited Frequency Sensitive Mode</w:t>
            </w:r>
          </w:p>
        </w:tc>
        <w:tc>
          <w:tcPr>
            <w:tcW w:w="6634" w:type="dxa"/>
          </w:tcPr>
          <w:p w14:paraId="0777A8DE" w14:textId="0AD15A96" w:rsidR="00172D0C" w:rsidRPr="007E0B31" w:rsidRDefault="00172D0C" w:rsidP="00172D0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172D0C" w:rsidRPr="007E0B31" w14:paraId="07943C3B" w14:textId="77777777" w:rsidTr="490DE6A8">
        <w:trPr>
          <w:cantSplit/>
        </w:trPr>
        <w:tc>
          <w:tcPr>
            <w:tcW w:w="2884" w:type="dxa"/>
          </w:tcPr>
          <w:p w14:paraId="598F9D4C"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172D0C" w:rsidRPr="007E0B31" w14:paraId="1F330B5F" w14:textId="77777777" w:rsidTr="490DE6A8">
        <w:trPr>
          <w:cantSplit/>
        </w:trPr>
        <w:tc>
          <w:tcPr>
            <w:tcW w:w="2884" w:type="dxa"/>
          </w:tcPr>
          <w:p w14:paraId="5CD748D2" w14:textId="4CFA5085" w:rsidR="00172D0C" w:rsidRPr="007E0B31" w:rsidRDefault="00172D0C" w:rsidP="00172D0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172D0C" w:rsidRPr="007E0B31" w14:paraId="04CF644E" w14:textId="77777777" w:rsidTr="490DE6A8">
        <w:trPr>
          <w:cantSplit/>
        </w:trPr>
        <w:tc>
          <w:tcPr>
            <w:tcW w:w="2884" w:type="dxa"/>
          </w:tcPr>
          <w:p w14:paraId="04481009" w14:textId="77777777" w:rsidR="00172D0C" w:rsidRPr="007E0B31" w:rsidRDefault="00172D0C" w:rsidP="00172D0C">
            <w:pPr>
              <w:pStyle w:val="Arial11Bold"/>
              <w:rPr>
                <w:rFonts w:cs="Arial"/>
              </w:rPr>
            </w:pPr>
            <w:r w:rsidRPr="007E0B31">
              <w:rPr>
                <w:rFonts w:cs="Arial"/>
              </w:rPr>
              <w:t>Limited High Frequency Response</w:t>
            </w:r>
          </w:p>
        </w:tc>
        <w:tc>
          <w:tcPr>
            <w:tcW w:w="6634" w:type="dxa"/>
          </w:tcPr>
          <w:p w14:paraId="5B9BD88C" w14:textId="77777777" w:rsidR="00172D0C" w:rsidRPr="007E0B31" w:rsidRDefault="00172D0C" w:rsidP="00172D0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172D0C" w:rsidRPr="007E0B31" w14:paraId="4A585B12" w14:textId="77777777" w:rsidTr="490DE6A8">
        <w:trPr>
          <w:cantSplit/>
        </w:trPr>
        <w:tc>
          <w:tcPr>
            <w:tcW w:w="2884" w:type="dxa"/>
          </w:tcPr>
          <w:p w14:paraId="16E753BE" w14:textId="1BBB246B" w:rsidR="00172D0C" w:rsidRPr="007E0B31" w:rsidRDefault="00172D0C" w:rsidP="00172D0C">
            <w:pPr>
              <w:pStyle w:val="Arial11Bold"/>
              <w:rPr>
                <w:rFonts w:cs="Arial"/>
              </w:rPr>
            </w:pPr>
            <w:r w:rsidRPr="007723AB">
              <w:rPr>
                <w:rFonts w:eastAsia="Calibri" w:cs="Arial"/>
                <w:lang w:val="en-US"/>
              </w:rPr>
              <w:t>Limited Membership Workgroup</w:t>
            </w:r>
          </w:p>
        </w:tc>
        <w:tc>
          <w:tcPr>
            <w:tcW w:w="6634" w:type="dxa"/>
          </w:tcPr>
          <w:p w14:paraId="7570E925" w14:textId="18C1E540" w:rsidR="00172D0C" w:rsidRPr="00182491" w:rsidRDefault="00172D0C" w:rsidP="00172D0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172D0C" w:rsidRPr="00182491" w:rsidRDefault="00172D0C" w:rsidP="00172D0C">
            <w:pPr>
              <w:autoSpaceDE w:val="0"/>
              <w:autoSpaceDN w:val="0"/>
              <w:adjustRightInd w:val="0"/>
              <w:rPr>
                <w:rFonts w:cs="Arial"/>
              </w:rPr>
            </w:pPr>
          </w:p>
          <w:p w14:paraId="43846D0D" w14:textId="19ABC1A4" w:rsidR="00172D0C" w:rsidRPr="007E0B31" w:rsidRDefault="00172D0C" w:rsidP="00172D0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172D0C" w:rsidRPr="007E0B31" w14:paraId="01EA6662" w14:textId="77777777" w:rsidTr="490DE6A8">
        <w:trPr>
          <w:cantSplit/>
        </w:trPr>
        <w:tc>
          <w:tcPr>
            <w:tcW w:w="2884" w:type="dxa"/>
          </w:tcPr>
          <w:p w14:paraId="2347B7F7" w14:textId="702E5CB5" w:rsidR="00172D0C" w:rsidRPr="007E0B31" w:rsidRDefault="00172D0C" w:rsidP="00172D0C">
            <w:pPr>
              <w:pStyle w:val="Arial11Bold"/>
              <w:rPr>
                <w:rFonts w:cs="Arial"/>
              </w:rPr>
            </w:pPr>
            <w:bookmarkStart w:id="170" w:name="_DV_C34"/>
            <w:r w:rsidRPr="007E0B31">
              <w:rPr>
                <w:rFonts w:cs="Arial"/>
              </w:rPr>
              <w:t xml:space="preserve">Limited Operational Notification </w:t>
            </w:r>
            <w:r w:rsidRPr="007E0B31">
              <w:rPr>
                <w:rFonts w:cs="Arial"/>
                <w:b w:val="0"/>
              </w:rPr>
              <w:t>or</w:t>
            </w:r>
            <w:r w:rsidRPr="007E0B31">
              <w:rPr>
                <w:rFonts w:cs="Arial"/>
              </w:rPr>
              <w:t xml:space="preserve"> LON</w:t>
            </w:r>
            <w:bookmarkEnd w:id="170"/>
          </w:p>
        </w:tc>
        <w:tc>
          <w:tcPr>
            <w:tcW w:w="6634" w:type="dxa"/>
          </w:tcPr>
          <w:p w14:paraId="116937FB" w14:textId="55A25BAD" w:rsidR="00172D0C" w:rsidRPr="007E0B31" w:rsidRDefault="00172D0C" w:rsidP="00172D0C">
            <w:pPr>
              <w:pStyle w:val="TableArial11"/>
              <w:rPr>
                <w:rFonts w:cs="Arial"/>
              </w:rPr>
            </w:pPr>
            <w:bookmarkStart w:id="171"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71"/>
          </w:p>
          <w:p w14:paraId="0C9542F9" w14:textId="77777777" w:rsidR="00172D0C" w:rsidRPr="007E0B31" w:rsidRDefault="00172D0C" w:rsidP="00172D0C">
            <w:pPr>
              <w:pStyle w:val="TableArial11"/>
              <w:ind w:left="567" w:hanging="567"/>
              <w:rPr>
                <w:rFonts w:cs="Arial"/>
              </w:rPr>
            </w:pPr>
            <w:bookmarkStart w:id="172" w:name="_DV_C36"/>
            <w:r w:rsidRPr="007E0B31">
              <w:rPr>
                <w:rFonts w:cs="Arial"/>
              </w:rPr>
              <w:t>(a)</w:t>
            </w:r>
            <w:r w:rsidRPr="007E0B31">
              <w:rPr>
                <w:rFonts w:cs="Arial"/>
              </w:rPr>
              <w:tab/>
              <w:t xml:space="preserve">with the provisions of the Grid Code specified in the notice, and </w:t>
            </w:r>
            <w:bookmarkEnd w:id="172"/>
          </w:p>
          <w:p w14:paraId="5536F311" w14:textId="77777777" w:rsidR="00172D0C" w:rsidRPr="007E0B31" w:rsidRDefault="00172D0C" w:rsidP="00172D0C">
            <w:pPr>
              <w:pStyle w:val="TableArial11"/>
              <w:ind w:left="567" w:hanging="567"/>
              <w:rPr>
                <w:rFonts w:cs="Arial"/>
              </w:rPr>
            </w:pPr>
            <w:bookmarkStart w:id="173"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73"/>
          </w:p>
          <w:p w14:paraId="3817BE40" w14:textId="77777777" w:rsidR="00172D0C" w:rsidRPr="007E0B31" w:rsidRDefault="00172D0C" w:rsidP="00172D0C">
            <w:pPr>
              <w:pStyle w:val="TableArial11"/>
              <w:rPr>
                <w:rFonts w:cs="Arial"/>
              </w:rPr>
            </w:pPr>
            <w:bookmarkStart w:id="174" w:name="_DV_C38"/>
            <w:r w:rsidRPr="007E0B31">
              <w:rPr>
                <w:rFonts w:cs="Arial"/>
              </w:rPr>
              <w:t xml:space="preserve">and specifying the </w:t>
            </w:r>
            <w:r w:rsidRPr="007E0B31">
              <w:rPr>
                <w:rFonts w:cs="Arial"/>
                <w:b/>
              </w:rPr>
              <w:t>Unresolved Issues</w:t>
            </w:r>
            <w:r w:rsidRPr="007E0B31">
              <w:rPr>
                <w:rFonts w:cs="Arial"/>
              </w:rPr>
              <w:t xml:space="preserve">. </w:t>
            </w:r>
            <w:bookmarkEnd w:id="174"/>
          </w:p>
        </w:tc>
      </w:tr>
      <w:tr w:rsidR="00172D0C" w:rsidRPr="007E0B31" w14:paraId="6946C0D5" w14:textId="77777777" w:rsidTr="490DE6A8">
        <w:trPr>
          <w:cantSplit/>
        </w:trPr>
        <w:tc>
          <w:tcPr>
            <w:tcW w:w="2884" w:type="dxa"/>
          </w:tcPr>
          <w:p w14:paraId="18667BDF" w14:textId="77777777" w:rsidR="00172D0C" w:rsidRPr="007E0B31" w:rsidRDefault="00172D0C" w:rsidP="00172D0C">
            <w:pPr>
              <w:pStyle w:val="Arial11Bold"/>
              <w:rPr>
                <w:rFonts w:cs="Arial"/>
              </w:rPr>
            </w:pPr>
            <w:r w:rsidRPr="007E0B31">
              <w:rPr>
                <w:rFonts w:cs="Arial"/>
              </w:rPr>
              <w:t>Load</w:t>
            </w:r>
          </w:p>
        </w:tc>
        <w:tc>
          <w:tcPr>
            <w:tcW w:w="6634" w:type="dxa"/>
          </w:tcPr>
          <w:p w14:paraId="2EAACB51" w14:textId="77777777" w:rsidR="00172D0C" w:rsidRPr="007E0B31" w:rsidRDefault="00172D0C" w:rsidP="00172D0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172D0C" w:rsidRPr="007E0B31" w14:paraId="4CDF254C" w14:textId="77777777" w:rsidTr="490DE6A8">
        <w:trPr>
          <w:cantSplit/>
        </w:trPr>
        <w:tc>
          <w:tcPr>
            <w:tcW w:w="2884" w:type="dxa"/>
          </w:tcPr>
          <w:p w14:paraId="5A60A67C" w14:textId="77777777" w:rsidR="00172D0C" w:rsidRPr="007E0B31" w:rsidRDefault="00172D0C" w:rsidP="00172D0C">
            <w:pPr>
              <w:pStyle w:val="Arial11Bold"/>
              <w:rPr>
                <w:rFonts w:cs="Arial"/>
              </w:rPr>
            </w:pPr>
            <w:r w:rsidRPr="007E0B31">
              <w:rPr>
                <w:rFonts w:cs="Arial"/>
              </w:rPr>
              <w:t>Loaded</w:t>
            </w:r>
          </w:p>
        </w:tc>
        <w:tc>
          <w:tcPr>
            <w:tcW w:w="6634" w:type="dxa"/>
          </w:tcPr>
          <w:p w14:paraId="48DFCD98" w14:textId="77777777" w:rsidR="00172D0C" w:rsidRPr="007E0B31" w:rsidRDefault="00172D0C" w:rsidP="00172D0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172D0C" w:rsidRPr="007E0B31" w14:paraId="4482A9A2" w14:textId="77777777" w:rsidTr="490DE6A8">
        <w:trPr>
          <w:cantSplit/>
        </w:trPr>
        <w:tc>
          <w:tcPr>
            <w:tcW w:w="2884" w:type="dxa"/>
          </w:tcPr>
          <w:p w14:paraId="7CAD6FB9" w14:textId="02710C28" w:rsidR="00172D0C" w:rsidRPr="00A42C57" w:rsidRDefault="00172D0C" w:rsidP="00172D0C">
            <w:pPr>
              <w:pStyle w:val="Arial11Bold"/>
              <w:rPr>
                <w:rFonts w:cs="Arial"/>
              </w:rPr>
            </w:pPr>
            <w:r w:rsidRPr="002510FF">
              <w:rPr>
                <w:rFonts w:cs="Arial"/>
              </w:rPr>
              <w:t>Load Angle</w:t>
            </w:r>
          </w:p>
        </w:tc>
        <w:tc>
          <w:tcPr>
            <w:tcW w:w="6634" w:type="dxa"/>
          </w:tcPr>
          <w:p w14:paraId="24A40C90" w14:textId="45EC0D1C" w:rsidR="00172D0C" w:rsidRPr="00A42C57" w:rsidRDefault="00172D0C" w:rsidP="00172D0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172D0C" w:rsidRPr="007E0B31" w14:paraId="3FF8744F" w14:textId="77777777" w:rsidTr="490DE6A8">
        <w:trPr>
          <w:cantSplit/>
        </w:trPr>
        <w:tc>
          <w:tcPr>
            <w:tcW w:w="2884" w:type="dxa"/>
          </w:tcPr>
          <w:p w14:paraId="27A6AFB9" w14:textId="77777777" w:rsidR="00172D0C" w:rsidRPr="007E0B31" w:rsidRDefault="00172D0C" w:rsidP="00172D0C">
            <w:pPr>
              <w:pStyle w:val="Arial11Bold"/>
              <w:rPr>
                <w:rFonts w:cs="Arial"/>
              </w:rPr>
            </w:pPr>
            <w:r w:rsidRPr="007E0B31">
              <w:rPr>
                <w:rFonts w:cs="Arial"/>
              </w:rPr>
              <w:t>Load Factor</w:t>
            </w:r>
          </w:p>
        </w:tc>
        <w:tc>
          <w:tcPr>
            <w:tcW w:w="6634" w:type="dxa"/>
          </w:tcPr>
          <w:p w14:paraId="40B02140" w14:textId="77777777" w:rsidR="00172D0C" w:rsidRPr="007E0B31" w:rsidRDefault="00172D0C" w:rsidP="00172D0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172D0C" w:rsidRPr="007E0B31" w14:paraId="0EBC5AE2" w14:textId="77777777" w:rsidTr="490DE6A8">
        <w:trPr>
          <w:cantSplit/>
        </w:trPr>
        <w:tc>
          <w:tcPr>
            <w:tcW w:w="2884" w:type="dxa"/>
          </w:tcPr>
          <w:p w14:paraId="3992CF4B" w14:textId="77777777" w:rsidR="00172D0C" w:rsidRPr="007E0B31" w:rsidRDefault="00172D0C" w:rsidP="00172D0C">
            <w:pPr>
              <w:pStyle w:val="Arial11Bold"/>
              <w:rPr>
                <w:rFonts w:cs="Arial"/>
              </w:rPr>
            </w:pPr>
            <w:r w:rsidRPr="007E0B31">
              <w:rPr>
                <w:rFonts w:cs="Arial"/>
              </w:rPr>
              <w:t>Load Management Block</w:t>
            </w:r>
          </w:p>
        </w:tc>
        <w:tc>
          <w:tcPr>
            <w:tcW w:w="6634" w:type="dxa"/>
          </w:tcPr>
          <w:p w14:paraId="50274CDB" w14:textId="77777777" w:rsidR="00172D0C" w:rsidRPr="007E0B31" w:rsidRDefault="00172D0C" w:rsidP="00172D0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172D0C" w:rsidRPr="007E0B31" w14:paraId="53E23EC8" w14:textId="77777777" w:rsidTr="490DE6A8">
        <w:trPr>
          <w:cantSplit/>
        </w:trPr>
        <w:tc>
          <w:tcPr>
            <w:tcW w:w="2884" w:type="dxa"/>
          </w:tcPr>
          <w:p w14:paraId="6AF74419" w14:textId="77777777" w:rsidR="00172D0C" w:rsidRPr="002A73E9" w:rsidRDefault="00172D0C" w:rsidP="00172D0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172D0C" w:rsidRPr="00432DAF" w:rsidRDefault="00172D0C" w:rsidP="00172D0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172D0C" w:rsidRPr="002A73E9" w:rsidRDefault="00172D0C" w:rsidP="00172D0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172D0C" w:rsidRPr="007E0B31" w14:paraId="74F6FA25" w14:textId="77777777" w:rsidTr="490DE6A8">
        <w:trPr>
          <w:cantSplit/>
        </w:trPr>
        <w:tc>
          <w:tcPr>
            <w:tcW w:w="2884" w:type="dxa"/>
          </w:tcPr>
          <w:p w14:paraId="298F5400" w14:textId="77777777" w:rsidR="00172D0C" w:rsidRPr="007E0B31" w:rsidRDefault="00172D0C" w:rsidP="00172D0C">
            <w:pPr>
              <w:pStyle w:val="Arial11Bold"/>
              <w:rPr>
                <w:rFonts w:cs="Arial"/>
              </w:rPr>
            </w:pPr>
            <w:r w:rsidRPr="007E0B31">
              <w:rPr>
                <w:rFonts w:cs="Arial"/>
              </w:rPr>
              <w:t>Local Safety Instructions</w:t>
            </w:r>
          </w:p>
        </w:tc>
        <w:tc>
          <w:tcPr>
            <w:tcW w:w="6634" w:type="dxa"/>
          </w:tcPr>
          <w:p w14:paraId="7A965991" w14:textId="1F7D937B" w:rsidR="00172D0C" w:rsidRPr="007E0B31" w:rsidRDefault="00172D0C" w:rsidP="00172D0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172D0C" w:rsidRPr="007E0B31" w14:paraId="77B1C1F3" w14:textId="77777777" w:rsidTr="490DE6A8">
        <w:trPr>
          <w:cantSplit/>
        </w:trPr>
        <w:tc>
          <w:tcPr>
            <w:tcW w:w="2884" w:type="dxa"/>
          </w:tcPr>
          <w:p w14:paraId="41E761FD" w14:textId="77777777" w:rsidR="00172D0C" w:rsidRPr="007E0B31" w:rsidRDefault="00172D0C" w:rsidP="00172D0C">
            <w:pPr>
              <w:pStyle w:val="Arial11Bold"/>
              <w:rPr>
                <w:rFonts w:cs="Arial"/>
              </w:rPr>
            </w:pPr>
            <w:r w:rsidRPr="007E0B31">
              <w:rPr>
                <w:rFonts w:cs="Arial"/>
              </w:rPr>
              <w:t>Local Switching Procedure</w:t>
            </w:r>
          </w:p>
        </w:tc>
        <w:tc>
          <w:tcPr>
            <w:tcW w:w="6634" w:type="dxa"/>
          </w:tcPr>
          <w:p w14:paraId="64A70D2F" w14:textId="77777777" w:rsidR="00172D0C" w:rsidRPr="007E0B31" w:rsidRDefault="00172D0C" w:rsidP="00172D0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172D0C" w:rsidRPr="007E0B31" w14:paraId="4247B2A6" w14:textId="77777777" w:rsidTr="490DE6A8">
        <w:trPr>
          <w:cantSplit/>
        </w:trPr>
        <w:tc>
          <w:tcPr>
            <w:tcW w:w="2884" w:type="dxa"/>
          </w:tcPr>
          <w:p w14:paraId="796A8D79" w14:textId="77777777" w:rsidR="00172D0C" w:rsidRPr="007E0B31" w:rsidRDefault="00172D0C" w:rsidP="00172D0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172D0C" w:rsidRPr="007E0B31" w:rsidRDefault="00172D0C" w:rsidP="00172D0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172D0C" w:rsidRPr="007E0B31" w14:paraId="7AF5C5F6" w14:textId="77777777" w:rsidTr="490DE6A8">
        <w:trPr>
          <w:cantSplit/>
        </w:trPr>
        <w:tc>
          <w:tcPr>
            <w:tcW w:w="2884" w:type="dxa"/>
          </w:tcPr>
          <w:p w14:paraId="539D52FC" w14:textId="77777777" w:rsidR="00172D0C" w:rsidRPr="007E0B31" w:rsidRDefault="00172D0C" w:rsidP="00172D0C">
            <w:pPr>
              <w:pStyle w:val="Arial11Bold"/>
              <w:rPr>
                <w:rFonts w:cs="Arial"/>
              </w:rPr>
            </w:pPr>
            <w:r w:rsidRPr="007E0B31">
              <w:rPr>
                <w:rFonts w:cs="Arial"/>
              </w:rPr>
              <w:t>Location</w:t>
            </w:r>
          </w:p>
        </w:tc>
        <w:tc>
          <w:tcPr>
            <w:tcW w:w="6634" w:type="dxa"/>
          </w:tcPr>
          <w:p w14:paraId="55856EBA" w14:textId="77777777" w:rsidR="00172D0C" w:rsidRPr="007E0B31" w:rsidRDefault="00172D0C" w:rsidP="00172D0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172D0C" w:rsidRPr="007E0B31" w14:paraId="0E4BDD8F" w14:textId="77777777" w:rsidTr="490DE6A8">
        <w:trPr>
          <w:cantSplit/>
        </w:trPr>
        <w:tc>
          <w:tcPr>
            <w:tcW w:w="2884" w:type="dxa"/>
          </w:tcPr>
          <w:p w14:paraId="41B859E4" w14:textId="77777777" w:rsidR="00172D0C" w:rsidRPr="007E0B31" w:rsidRDefault="00172D0C" w:rsidP="00172D0C">
            <w:pPr>
              <w:pStyle w:val="Arial11Bold"/>
              <w:rPr>
                <w:rFonts w:cs="Arial"/>
              </w:rPr>
            </w:pPr>
            <w:r w:rsidRPr="007E0B31">
              <w:rPr>
                <w:rFonts w:cs="Arial"/>
              </w:rPr>
              <w:t>Locked</w:t>
            </w:r>
          </w:p>
        </w:tc>
        <w:tc>
          <w:tcPr>
            <w:tcW w:w="6634" w:type="dxa"/>
          </w:tcPr>
          <w:p w14:paraId="585D4C7B" w14:textId="77777777" w:rsidR="00172D0C" w:rsidRPr="007E0B31" w:rsidRDefault="00172D0C" w:rsidP="00172D0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172D0C" w:rsidRPr="007E0B31" w14:paraId="57EA3F5C" w14:textId="77777777" w:rsidTr="490DE6A8">
        <w:trPr>
          <w:cantSplit/>
        </w:trPr>
        <w:tc>
          <w:tcPr>
            <w:tcW w:w="2884" w:type="dxa"/>
          </w:tcPr>
          <w:p w14:paraId="0F7F6662" w14:textId="77777777" w:rsidR="00172D0C" w:rsidRPr="007E0B31" w:rsidRDefault="00172D0C" w:rsidP="00172D0C">
            <w:pPr>
              <w:pStyle w:val="Arial11Bold"/>
              <w:rPr>
                <w:rFonts w:cs="Arial"/>
              </w:rPr>
            </w:pPr>
            <w:r w:rsidRPr="007E0B31">
              <w:rPr>
                <w:rFonts w:cs="Arial"/>
              </w:rPr>
              <w:t>Locking</w:t>
            </w:r>
          </w:p>
        </w:tc>
        <w:tc>
          <w:tcPr>
            <w:tcW w:w="6634" w:type="dxa"/>
          </w:tcPr>
          <w:p w14:paraId="25877041" w14:textId="77777777" w:rsidR="00172D0C" w:rsidRPr="007E0B31" w:rsidRDefault="00172D0C" w:rsidP="00172D0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72D0C" w:rsidRPr="007E0B31" w14:paraId="05FD6AF9" w14:textId="77777777" w:rsidTr="490DE6A8">
        <w:trPr>
          <w:cantSplit/>
        </w:trPr>
        <w:tc>
          <w:tcPr>
            <w:tcW w:w="2884" w:type="dxa"/>
          </w:tcPr>
          <w:p w14:paraId="508D8CC7" w14:textId="77777777" w:rsidR="00172D0C" w:rsidRPr="007E0B31" w:rsidRDefault="00172D0C" w:rsidP="00172D0C">
            <w:pPr>
              <w:pStyle w:val="Arial11Bold"/>
              <w:rPr>
                <w:rFonts w:cs="Arial"/>
              </w:rPr>
            </w:pPr>
            <w:r w:rsidRPr="007E0B31">
              <w:rPr>
                <w:rFonts w:cs="Arial"/>
              </w:rPr>
              <w:t>Low Frequency Relay</w:t>
            </w:r>
          </w:p>
        </w:tc>
        <w:tc>
          <w:tcPr>
            <w:tcW w:w="6634" w:type="dxa"/>
          </w:tcPr>
          <w:p w14:paraId="615E9EC2" w14:textId="77777777" w:rsidR="00172D0C" w:rsidRPr="007E0B31" w:rsidRDefault="00172D0C" w:rsidP="00172D0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172D0C" w:rsidRPr="007E0B31" w14:paraId="3E4531E5" w14:textId="77777777" w:rsidTr="490DE6A8">
        <w:trPr>
          <w:cantSplit/>
        </w:trPr>
        <w:tc>
          <w:tcPr>
            <w:tcW w:w="2884" w:type="dxa"/>
          </w:tcPr>
          <w:p w14:paraId="65FD748C" w14:textId="77777777" w:rsidR="00172D0C" w:rsidRPr="007E0B31" w:rsidRDefault="00172D0C" w:rsidP="00172D0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172D0C" w:rsidRPr="007E0B31" w:rsidRDefault="00172D0C" w:rsidP="00172D0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172D0C" w:rsidRPr="007E0B31" w14:paraId="1231D50D" w14:textId="77777777" w:rsidTr="490DE6A8">
        <w:trPr>
          <w:cantSplit/>
        </w:trPr>
        <w:tc>
          <w:tcPr>
            <w:tcW w:w="2884" w:type="dxa"/>
          </w:tcPr>
          <w:p w14:paraId="7F97E239" w14:textId="77777777" w:rsidR="00172D0C" w:rsidRPr="007E0B31" w:rsidRDefault="00172D0C" w:rsidP="00172D0C">
            <w:pPr>
              <w:pStyle w:val="Arial11Bold"/>
              <w:rPr>
                <w:rFonts w:cs="Arial"/>
              </w:rPr>
            </w:pPr>
            <w:r w:rsidRPr="007E0B31">
              <w:rPr>
                <w:rFonts w:cs="Arial"/>
              </w:rPr>
              <w:t>LV Side of the Offshore Platform</w:t>
            </w:r>
          </w:p>
        </w:tc>
        <w:tc>
          <w:tcPr>
            <w:tcW w:w="6634" w:type="dxa"/>
          </w:tcPr>
          <w:p w14:paraId="00CEA237" w14:textId="77777777" w:rsidR="00172D0C" w:rsidRPr="007E0B31" w:rsidRDefault="00172D0C" w:rsidP="00172D0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172D0C" w:rsidRPr="007E0B31" w14:paraId="43E02C23" w14:textId="77777777" w:rsidTr="490DE6A8">
        <w:trPr>
          <w:cantSplit/>
        </w:trPr>
        <w:tc>
          <w:tcPr>
            <w:tcW w:w="2884" w:type="dxa"/>
          </w:tcPr>
          <w:p w14:paraId="149BA9AB" w14:textId="77777777" w:rsidR="00172D0C" w:rsidRPr="007E0B31" w:rsidRDefault="00172D0C" w:rsidP="00172D0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172D0C" w:rsidRDefault="00172D0C" w:rsidP="00172D0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172D0C" w:rsidRPr="00745344" w:rsidRDefault="00172D0C" w:rsidP="00172D0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172D0C" w:rsidRPr="007E0B31" w14:paraId="29A17BF0" w14:textId="77777777" w:rsidTr="490DE6A8">
        <w:trPr>
          <w:cantSplit/>
        </w:trPr>
        <w:tc>
          <w:tcPr>
            <w:tcW w:w="2884" w:type="dxa"/>
          </w:tcPr>
          <w:p w14:paraId="0A0A0725" w14:textId="77777777" w:rsidR="00172D0C" w:rsidRPr="007E0B31" w:rsidRDefault="00172D0C" w:rsidP="00172D0C">
            <w:pPr>
              <w:pStyle w:val="Arial11Bold"/>
              <w:rPr>
                <w:rFonts w:cs="Arial"/>
              </w:rPr>
            </w:pPr>
            <w:r w:rsidRPr="007E0B31">
              <w:rPr>
                <w:rFonts w:cs="Arial"/>
              </w:rPr>
              <w:t>Main Protection</w:t>
            </w:r>
          </w:p>
        </w:tc>
        <w:tc>
          <w:tcPr>
            <w:tcW w:w="6634" w:type="dxa"/>
          </w:tcPr>
          <w:p w14:paraId="3DC0D468" w14:textId="77777777" w:rsidR="00172D0C" w:rsidRPr="007E0B31" w:rsidRDefault="00172D0C" w:rsidP="00172D0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172D0C" w:rsidRPr="007E0B31" w14:paraId="76CC7C36" w14:textId="77777777" w:rsidTr="490DE6A8">
        <w:trPr>
          <w:cantSplit/>
        </w:trPr>
        <w:tc>
          <w:tcPr>
            <w:tcW w:w="2884" w:type="dxa"/>
          </w:tcPr>
          <w:p w14:paraId="331C7E14" w14:textId="380252E6" w:rsidR="00172D0C" w:rsidRPr="007E0B31" w:rsidRDefault="00172D0C" w:rsidP="00172D0C">
            <w:pPr>
              <w:pStyle w:val="Arial11Bold"/>
              <w:rPr>
                <w:rFonts w:cs="Arial"/>
              </w:rPr>
            </w:pPr>
            <w:bookmarkStart w:id="175" w:name="_DV_C39"/>
            <w:r w:rsidRPr="007E0B31">
              <w:rPr>
                <w:rFonts w:cs="Arial"/>
              </w:rPr>
              <w:t>Manufacturer’s Data &amp; Performance Report</w:t>
            </w:r>
            <w:bookmarkEnd w:id="175"/>
          </w:p>
        </w:tc>
        <w:tc>
          <w:tcPr>
            <w:tcW w:w="6634" w:type="dxa"/>
          </w:tcPr>
          <w:p w14:paraId="671DA193" w14:textId="02EFD935" w:rsidR="00172D0C" w:rsidRPr="007E0B31" w:rsidRDefault="00172D0C" w:rsidP="00172D0C">
            <w:pPr>
              <w:pStyle w:val="TableArial11"/>
              <w:rPr>
                <w:rFonts w:cs="Arial"/>
              </w:rPr>
            </w:pPr>
            <w:bookmarkStart w:id="176"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76"/>
          </w:p>
        </w:tc>
      </w:tr>
      <w:tr w:rsidR="00172D0C" w:rsidRPr="007E0B31" w14:paraId="0E2893AA" w14:textId="77777777" w:rsidTr="490DE6A8">
        <w:trPr>
          <w:cantSplit/>
        </w:trPr>
        <w:tc>
          <w:tcPr>
            <w:tcW w:w="2884" w:type="dxa"/>
          </w:tcPr>
          <w:p w14:paraId="1DC60E78" w14:textId="77777777" w:rsidR="00172D0C" w:rsidRPr="007E0B31" w:rsidRDefault="00172D0C" w:rsidP="00172D0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172D0C" w:rsidRPr="007E0B31" w:rsidRDefault="00172D0C" w:rsidP="00172D0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172D0C" w:rsidRPr="007E0B31" w14:paraId="0E3E88D3" w14:textId="77777777" w:rsidTr="490DE6A8">
        <w:trPr>
          <w:cantSplit/>
        </w:trPr>
        <w:tc>
          <w:tcPr>
            <w:tcW w:w="2884" w:type="dxa"/>
          </w:tcPr>
          <w:p w14:paraId="45B588B2" w14:textId="77777777" w:rsidR="00172D0C" w:rsidRPr="007E0B31" w:rsidRDefault="00172D0C" w:rsidP="00172D0C">
            <w:pPr>
              <w:pStyle w:val="Arial11Bold"/>
              <w:rPr>
                <w:rFonts w:cs="Arial"/>
              </w:rPr>
            </w:pPr>
            <w:r w:rsidRPr="007E0B31">
              <w:rPr>
                <w:rFonts w:cs="Arial"/>
              </w:rPr>
              <w:t>Market Operation Data Interface System (MODIS)</w:t>
            </w:r>
          </w:p>
        </w:tc>
        <w:tc>
          <w:tcPr>
            <w:tcW w:w="6634" w:type="dxa"/>
          </w:tcPr>
          <w:p w14:paraId="6049E762" w14:textId="5373A31D" w:rsidR="00172D0C" w:rsidRPr="007E0B31" w:rsidRDefault="00172D0C" w:rsidP="00172D0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172D0C" w:rsidRPr="007E0B31" w14:paraId="2E9600F6" w14:textId="77777777" w:rsidTr="490DE6A8">
        <w:trPr>
          <w:cantSplit/>
        </w:trPr>
        <w:tc>
          <w:tcPr>
            <w:tcW w:w="2884" w:type="dxa"/>
          </w:tcPr>
          <w:p w14:paraId="1013C18D" w14:textId="77777777" w:rsidR="00172D0C" w:rsidRPr="007E0B31" w:rsidRDefault="00172D0C" w:rsidP="00172D0C">
            <w:pPr>
              <w:pStyle w:val="Arial11Bold"/>
              <w:rPr>
                <w:rFonts w:cs="Arial"/>
              </w:rPr>
            </w:pPr>
            <w:r w:rsidRPr="007E0B31">
              <w:rPr>
                <w:rFonts w:cs="Arial"/>
              </w:rPr>
              <w:t>Market Suspension Threshold</w:t>
            </w:r>
          </w:p>
        </w:tc>
        <w:tc>
          <w:tcPr>
            <w:tcW w:w="6634" w:type="dxa"/>
          </w:tcPr>
          <w:p w14:paraId="60F4E8DB" w14:textId="77777777" w:rsidR="00172D0C" w:rsidRPr="007E0B31" w:rsidRDefault="00172D0C" w:rsidP="00172D0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172D0C" w:rsidRPr="007E0B31" w14:paraId="1F49614C" w14:textId="77777777" w:rsidTr="490DE6A8">
        <w:trPr>
          <w:cantSplit/>
        </w:trPr>
        <w:tc>
          <w:tcPr>
            <w:tcW w:w="2884" w:type="dxa"/>
          </w:tcPr>
          <w:p w14:paraId="4BAFAA51" w14:textId="77777777" w:rsidR="00172D0C" w:rsidRPr="007E0B31" w:rsidRDefault="00172D0C" w:rsidP="00172D0C">
            <w:pPr>
              <w:pStyle w:val="Arial11Bold"/>
              <w:rPr>
                <w:rFonts w:cs="Arial"/>
              </w:rPr>
            </w:pPr>
            <w:r w:rsidRPr="007E0B31">
              <w:rPr>
                <w:rFonts w:cs="Arial"/>
              </w:rPr>
              <w:t>Material Effect</w:t>
            </w:r>
          </w:p>
        </w:tc>
        <w:tc>
          <w:tcPr>
            <w:tcW w:w="6634" w:type="dxa"/>
          </w:tcPr>
          <w:p w14:paraId="2D25D42C" w14:textId="1645633C" w:rsidR="00172D0C" w:rsidRPr="007E0B31" w:rsidRDefault="00172D0C" w:rsidP="00172D0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172D0C" w:rsidRPr="007E0B31" w14:paraId="4FE4892A" w14:textId="77777777" w:rsidTr="490DE6A8">
        <w:trPr>
          <w:cantSplit/>
        </w:trPr>
        <w:tc>
          <w:tcPr>
            <w:tcW w:w="2884" w:type="dxa"/>
          </w:tcPr>
          <w:p w14:paraId="5D2654C2" w14:textId="77777777" w:rsidR="00172D0C" w:rsidRPr="007E0B31" w:rsidRDefault="00172D0C" w:rsidP="00172D0C">
            <w:pPr>
              <w:pStyle w:val="Arial11Bold"/>
              <w:rPr>
                <w:rFonts w:cs="Arial"/>
              </w:rPr>
            </w:pPr>
            <w:r w:rsidRPr="007E0B31">
              <w:rPr>
                <w:rFonts w:cs="Arial"/>
              </w:rPr>
              <w:t>Materially Affected Party</w:t>
            </w:r>
          </w:p>
        </w:tc>
        <w:tc>
          <w:tcPr>
            <w:tcW w:w="6634" w:type="dxa"/>
          </w:tcPr>
          <w:p w14:paraId="228E8081" w14:textId="77777777" w:rsidR="00172D0C" w:rsidRPr="007E0B31" w:rsidRDefault="00172D0C" w:rsidP="00172D0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172D0C" w:rsidRPr="007E0B31" w14:paraId="21849F19" w14:textId="77777777" w:rsidTr="490DE6A8">
        <w:trPr>
          <w:cantSplit/>
        </w:trPr>
        <w:tc>
          <w:tcPr>
            <w:tcW w:w="2884" w:type="dxa"/>
          </w:tcPr>
          <w:p w14:paraId="3DA54DDA" w14:textId="1AE4917A" w:rsidR="00172D0C" w:rsidRPr="007E0B31" w:rsidRDefault="00172D0C" w:rsidP="00172D0C">
            <w:pPr>
              <w:pStyle w:val="Arial11Bold"/>
              <w:rPr>
                <w:rFonts w:cs="Arial"/>
              </w:rPr>
            </w:pPr>
            <w:r w:rsidRPr="005C20E3">
              <w:rPr>
                <w:color w:val="000000" w:themeColor="text1"/>
              </w:rPr>
              <w:t>Maximum Export Capability</w:t>
            </w:r>
          </w:p>
        </w:tc>
        <w:tc>
          <w:tcPr>
            <w:tcW w:w="6634" w:type="dxa"/>
          </w:tcPr>
          <w:p w14:paraId="09A88861" w14:textId="6FF8BD00" w:rsidR="00172D0C" w:rsidRPr="007E0B31" w:rsidRDefault="00172D0C" w:rsidP="00172D0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172D0C" w:rsidRPr="007E0B31" w14:paraId="08244F89" w14:textId="77777777" w:rsidTr="490DE6A8">
        <w:trPr>
          <w:cantSplit/>
        </w:trPr>
        <w:tc>
          <w:tcPr>
            <w:tcW w:w="2884" w:type="dxa"/>
          </w:tcPr>
          <w:p w14:paraId="0D6EE1DC" w14:textId="77777777" w:rsidR="00172D0C" w:rsidRPr="007E0B31" w:rsidRDefault="00172D0C" w:rsidP="00172D0C">
            <w:pPr>
              <w:pStyle w:val="Arial11Bold"/>
              <w:rPr>
                <w:rFonts w:cs="Arial"/>
                <w:highlight w:val="green"/>
              </w:rPr>
            </w:pPr>
            <w:r w:rsidRPr="007E0B31">
              <w:rPr>
                <w:rFonts w:cs="Arial"/>
              </w:rPr>
              <w:t>Maximum Export Capacity</w:t>
            </w:r>
          </w:p>
        </w:tc>
        <w:tc>
          <w:tcPr>
            <w:tcW w:w="6634" w:type="dxa"/>
          </w:tcPr>
          <w:p w14:paraId="71DB60FA" w14:textId="77777777" w:rsidR="00172D0C" w:rsidRPr="007E0B31" w:rsidRDefault="00172D0C" w:rsidP="00172D0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172D0C" w:rsidRPr="007E0B31" w14:paraId="0948B47C" w14:textId="77777777" w:rsidTr="490DE6A8">
        <w:trPr>
          <w:cantSplit/>
        </w:trPr>
        <w:tc>
          <w:tcPr>
            <w:tcW w:w="2884" w:type="dxa"/>
          </w:tcPr>
          <w:p w14:paraId="740BDFDB" w14:textId="77777777" w:rsidR="00172D0C" w:rsidRPr="007E0B31" w:rsidRDefault="00172D0C" w:rsidP="00172D0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172D0C" w:rsidRPr="007E0B31" w14:paraId="37163BB3" w14:textId="77777777" w:rsidTr="490DE6A8">
        <w:trPr>
          <w:cantSplit/>
        </w:trPr>
        <w:tc>
          <w:tcPr>
            <w:tcW w:w="2884" w:type="dxa"/>
          </w:tcPr>
          <w:p w14:paraId="4540B3A4" w14:textId="77777777" w:rsidR="00172D0C" w:rsidRPr="007E0B31" w:rsidRDefault="00172D0C" w:rsidP="00172D0C">
            <w:pPr>
              <w:pStyle w:val="Arial11Bold"/>
              <w:rPr>
                <w:rFonts w:cs="Arial"/>
              </w:rPr>
            </w:pPr>
            <w:r w:rsidRPr="007E0B31">
              <w:rPr>
                <w:rFonts w:cs="Arial"/>
              </w:rPr>
              <w:t>Maximum Generation Service or MGS</w:t>
            </w:r>
          </w:p>
        </w:tc>
        <w:tc>
          <w:tcPr>
            <w:tcW w:w="6634" w:type="dxa"/>
          </w:tcPr>
          <w:p w14:paraId="5E387610" w14:textId="7EFCA426" w:rsidR="00172D0C" w:rsidRPr="007E0B31" w:rsidRDefault="00172D0C" w:rsidP="00172D0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172D0C" w:rsidRPr="007E0B31" w14:paraId="1FF4E953" w14:textId="77777777" w:rsidTr="490DE6A8">
        <w:trPr>
          <w:cantSplit/>
        </w:trPr>
        <w:tc>
          <w:tcPr>
            <w:tcW w:w="2884" w:type="dxa"/>
          </w:tcPr>
          <w:p w14:paraId="6AFD0D7A" w14:textId="77777777" w:rsidR="00172D0C" w:rsidRPr="007E0B31" w:rsidRDefault="00172D0C" w:rsidP="00172D0C">
            <w:pPr>
              <w:pStyle w:val="Arial11Bold"/>
              <w:rPr>
                <w:rFonts w:cs="Arial"/>
              </w:rPr>
            </w:pPr>
            <w:r w:rsidRPr="007E0B31">
              <w:rPr>
                <w:rFonts w:cs="Arial"/>
              </w:rPr>
              <w:t>Maximum Generation Service Agreement</w:t>
            </w:r>
          </w:p>
        </w:tc>
        <w:tc>
          <w:tcPr>
            <w:tcW w:w="6634" w:type="dxa"/>
          </w:tcPr>
          <w:p w14:paraId="08FAFE28" w14:textId="4B8999EC" w:rsidR="00172D0C" w:rsidRPr="007E0B31" w:rsidRDefault="00172D0C" w:rsidP="00172D0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172D0C" w:rsidRPr="007E0B31" w14:paraId="52F03BE5" w14:textId="77777777" w:rsidTr="490DE6A8">
        <w:trPr>
          <w:cantSplit/>
        </w:trPr>
        <w:tc>
          <w:tcPr>
            <w:tcW w:w="2884" w:type="dxa"/>
          </w:tcPr>
          <w:p w14:paraId="11A7CFC0" w14:textId="77777777" w:rsidR="00172D0C" w:rsidRPr="007E0B31" w:rsidRDefault="00172D0C" w:rsidP="00172D0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172D0C" w:rsidRPr="007E0B31" w:rsidRDefault="00172D0C" w:rsidP="00172D0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172D0C" w:rsidRPr="007E0B31" w14:paraId="11D155E9" w14:textId="77777777" w:rsidTr="490DE6A8">
        <w:trPr>
          <w:cantSplit/>
        </w:trPr>
        <w:tc>
          <w:tcPr>
            <w:tcW w:w="2884" w:type="dxa"/>
          </w:tcPr>
          <w:p w14:paraId="62C8C8BB" w14:textId="217F8DC3" w:rsidR="00172D0C" w:rsidRPr="007E0B31" w:rsidRDefault="00172D0C" w:rsidP="00172D0C">
            <w:pPr>
              <w:pStyle w:val="Arial11Bold"/>
              <w:rPr>
                <w:rFonts w:cs="Arial"/>
              </w:rPr>
            </w:pPr>
            <w:r w:rsidRPr="005C20E3">
              <w:rPr>
                <w:color w:val="000000" w:themeColor="text1"/>
              </w:rPr>
              <w:t>Maximum Import Capability</w:t>
            </w:r>
          </w:p>
        </w:tc>
        <w:tc>
          <w:tcPr>
            <w:tcW w:w="6634" w:type="dxa"/>
          </w:tcPr>
          <w:p w14:paraId="4BC9A525" w14:textId="34778CF5" w:rsidR="00172D0C" w:rsidRPr="007E0B31" w:rsidRDefault="00172D0C" w:rsidP="00172D0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172D0C" w:rsidRPr="007E0B31" w14:paraId="0967C22C" w14:textId="77777777" w:rsidTr="490DE6A8">
        <w:trPr>
          <w:cantSplit/>
        </w:trPr>
        <w:tc>
          <w:tcPr>
            <w:tcW w:w="2884" w:type="dxa"/>
          </w:tcPr>
          <w:p w14:paraId="6536B201" w14:textId="77777777" w:rsidR="00172D0C" w:rsidRPr="007E0B31" w:rsidRDefault="00172D0C" w:rsidP="00172D0C">
            <w:pPr>
              <w:pStyle w:val="Arial11Bold"/>
              <w:rPr>
                <w:rFonts w:cs="Arial"/>
                <w:highlight w:val="green"/>
              </w:rPr>
            </w:pPr>
            <w:r w:rsidRPr="007E0B31">
              <w:rPr>
                <w:rFonts w:cs="Arial"/>
              </w:rPr>
              <w:t>Maximum Import Capacity</w:t>
            </w:r>
          </w:p>
        </w:tc>
        <w:tc>
          <w:tcPr>
            <w:tcW w:w="6634" w:type="dxa"/>
          </w:tcPr>
          <w:p w14:paraId="7E57CD31" w14:textId="77777777" w:rsidR="00172D0C" w:rsidRPr="007E0B31" w:rsidRDefault="00172D0C" w:rsidP="00172D0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172D0C" w:rsidRPr="007E0B31" w14:paraId="03CA429B" w14:textId="77777777" w:rsidTr="490DE6A8">
        <w:trPr>
          <w:cantSplit/>
        </w:trPr>
        <w:tc>
          <w:tcPr>
            <w:tcW w:w="2884" w:type="dxa"/>
          </w:tcPr>
          <w:p w14:paraId="2ED59A0E" w14:textId="77777777" w:rsidR="00172D0C" w:rsidRPr="007E0B31" w:rsidRDefault="00172D0C" w:rsidP="00172D0C">
            <w:pPr>
              <w:pStyle w:val="Arial11Bold"/>
              <w:rPr>
                <w:rFonts w:cs="Arial"/>
              </w:rPr>
            </w:pPr>
            <w:r w:rsidRPr="00373816">
              <w:t xml:space="preserve">Maximum Import Power </w:t>
            </w:r>
          </w:p>
        </w:tc>
        <w:tc>
          <w:tcPr>
            <w:tcW w:w="6634" w:type="dxa"/>
          </w:tcPr>
          <w:p w14:paraId="5383D68A" w14:textId="77777777" w:rsidR="00172D0C" w:rsidRPr="007E0B31" w:rsidRDefault="00172D0C" w:rsidP="00172D0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172D0C" w:rsidRPr="007E0B31" w14:paraId="3B0FB9D5" w14:textId="77777777" w:rsidTr="490DE6A8">
        <w:trPr>
          <w:cantSplit/>
        </w:trPr>
        <w:tc>
          <w:tcPr>
            <w:tcW w:w="2884" w:type="dxa"/>
          </w:tcPr>
          <w:p w14:paraId="6C90BEB7" w14:textId="77777777" w:rsidR="00172D0C" w:rsidRPr="007E0B31" w:rsidRDefault="00172D0C" w:rsidP="00172D0C">
            <w:pPr>
              <w:pStyle w:val="Arial11Bold"/>
              <w:rPr>
                <w:rFonts w:cs="Arial"/>
              </w:rPr>
            </w:pPr>
            <w:r w:rsidRPr="007E0B31">
              <w:rPr>
                <w:rFonts w:cs="Arial"/>
              </w:rPr>
              <w:t>Medium Power Station</w:t>
            </w:r>
          </w:p>
        </w:tc>
        <w:tc>
          <w:tcPr>
            <w:tcW w:w="6634" w:type="dxa"/>
          </w:tcPr>
          <w:p w14:paraId="07F15D2F" w14:textId="77777777" w:rsidR="00172D0C" w:rsidRPr="007E0B31" w:rsidRDefault="00172D0C" w:rsidP="00172D0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172D0C" w:rsidRPr="007E0B31" w:rsidRDefault="00172D0C" w:rsidP="00172D0C">
            <w:pPr>
              <w:pStyle w:val="TableArial11"/>
              <w:ind w:left="567" w:hanging="567"/>
              <w:rPr>
                <w:rFonts w:cs="Arial"/>
              </w:rPr>
            </w:pPr>
            <w:r w:rsidRPr="007E0B31">
              <w:rPr>
                <w:rFonts w:cs="Arial"/>
              </w:rPr>
              <w:t>or,</w:t>
            </w:r>
          </w:p>
          <w:p w14:paraId="272C46D3" w14:textId="1BE214D3" w:rsidR="00172D0C" w:rsidRPr="007E0B31" w:rsidRDefault="00172D0C" w:rsidP="00172D0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172D0C" w:rsidRPr="007E0B31" w:rsidRDefault="00172D0C" w:rsidP="00172D0C">
            <w:pPr>
              <w:pStyle w:val="TableArial11"/>
              <w:ind w:left="567" w:hanging="567"/>
              <w:rPr>
                <w:rFonts w:cs="Arial"/>
              </w:rPr>
            </w:pPr>
            <w:r w:rsidRPr="007E0B31">
              <w:rPr>
                <w:rFonts w:cs="Arial"/>
              </w:rPr>
              <w:t>or,</w:t>
            </w:r>
          </w:p>
          <w:p w14:paraId="3F68A2DE" w14:textId="2934E072" w:rsidR="00172D0C" w:rsidRPr="007E0B31" w:rsidRDefault="00172D0C" w:rsidP="00172D0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172D0C" w:rsidRPr="007E0B31" w:rsidRDefault="00172D0C" w:rsidP="00172D0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172D0C" w:rsidRPr="007E0B31" w14:paraId="0CDEA8DB" w14:textId="77777777" w:rsidTr="490DE6A8">
        <w:trPr>
          <w:cantSplit/>
        </w:trPr>
        <w:tc>
          <w:tcPr>
            <w:tcW w:w="2884" w:type="dxa"/>
          </w:tcPr>
          <w:p w14:paraId="6558EC81" w14:textId="77777777" w:rsidR="00172D0C" w:rsidRPr="007E0B31" w:rsidRDefault="00172D0C" w:rsidP="00172D0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172D0C" w:rsidRPr="007E0B31" w:rsidRDefault="00172D0C" w:rsidP="00172D0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172D0C" w:rsidRPr="007E0B31" w14:paraId="1172E6F9" w14:textId="77777777" w:rsidTr="490DE6A8">
        <w:trPr>
          <w:cantSplit/>
        </w:trPr>
        <w:tc>
          <w:tcPr>
            <w:tcW w:w="2884" w:type="dxa"/>
          </w:tcPr>
          <w:p w14:paraId="55008996" w14:textId="77777777" w:rsidR="00172D0C" w:rsidRPr="007E0B31" w:rsidRDefault="00172D0C" w:rsidP="00172D0C">
            <w:pPr>
              <w:pStyle w:val="Arial11Bold"/>
              <w:rPr>
                <w:rFonts w:cs="Arial"/>
              </w:rPr>
            </w:pPr>
            <w:r w:rsidRPr="007E0B31">
              <w:rPr>
                <w:rFonts w:cs="Arial"/>
              </w:rPr>
              <w:t>Mills</w:t>
            </w:r>
          </w:p>
        </w:tc>
        <w:tc>
          <w:tcPr>
            <w:tcW w:w="6634" w:type="dxa"/>
          </w:tcPr>
          <w:p w14:paraId="10AB29E5" w14:textId="77777777" w:rsidR="00172D0C" w:rsidRPr="007E0B31" w:rsidRDefault="00172D0C" w:rsidP="00172D0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172D0C" w:rsidRPr="007E0B31" w14:paraId="192F1CA5" w14:textId="77777777" w:rsidTr="490DE6A8">
        <w:trPr>
          <w:cantSplit/>
        </w:trPr>
        <w:tc>
          <w:tcPr>
            <w:tcW w:w="2884" w:type="dxa"/>
          </w:tcPr>
          <w:p w14:paraId="00139B74" w14:textId="77777777" w:rsidR="00172D0C" w:rsidRPr="007E0B31" w:rsidRDefault="00172D0C" w:rsidP="00172D0C">
            <w:pPr>
              <w:pStyle w:val="Arial11Bold"/>
              <w:rPr>
                <w:rFonts w:cs="Arial"/>
              </w:rPr>
            </w:pPr>
            <w:r w:rsidRPr="007E0B31">
              <w:rPr>
                <w:rFonts w:cs="Arial"/>
              </w:rPr>
              <w:t>Minimum Generation</w:t>
            </w:r>
          </w:p>
        </w:tc>
        <w:tc>
          <w:tcPr>
            <w:tcW w:w="6634" w:type="dxa"/>
          </w:tcPr>
          <w:p w14:paraId="0B3F5F13" w14:textId="0EA4BB3C" w:rsidR="00172D0C" w:rsidRPr="007E0B31" w:rsidRDefault="00172D0C" w:rsidP="00172D0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172D0C" w:rsidRPr="007E0B31" w14:paraId="1A73A6F1" w14:textId="77777777" w:rsidTr="490DE6A8">
        <w:trPr>
          <w:cantSplit/>
        </w:trPr>
        <w:tc>
          <w:tcPr>
            <w:tcW w:w="2884" w:type="dxa"/>
          </w:tcPr>
          <w:p w14:paraId="3F6AA4AD" w14:textId="77777777" w:rsidR="00172D0C" w:rsidRPr="007E0B31" w:rsidRDefault="00172D0C" w:rsidP="00172D0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172D0C" w:rsidRPr="007E0B31" w:rsidRDefault="00172D0C" w:rsidP="00172D0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172D0C" w:rsidRPr="007E0B31" w14:paraId="58E8AB98" w14:textId="77777777" w:rsidTr="490DE6A8">
        <w:trPr>
          <w:cantSplit/>
        </w:trPr>
        <w:tc>
          <w:tcPr>
            <w:tcW w:w="2884" w:type="dxa"/>
          </w:tcPr>
          <w:p w14:paraId="61D82D43" w14:textId="66177675" w:rsidR="00172D0C" w:rsidRPr="007E0B31" w:rsidRDefault="00172D0C" w:rsidP="00172D0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172D0C" w:rsidRPr="007E0B31" w:rsidRDefault="00172D0C" w:rsidP="00172D0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172D0C" w:rsidRPr="007E0B31" w14:paraId="42E17AC9" w14:textId="77777777" w:rsidTr="490DE6A8">
        <w:trPr>
          <w:cantSplit/>
        </w:trPr>
        <w:tc>
          <w:tcPr>
            <w:tcW w:w="2884" w:type="dxa"/>
          </w:tcPr>
          <w:p w14:paraId="710BD543" w14:textId="77777777" w:rsidR="00172D0C" w:rsidRPr="007E0B31" w:rsidRDefault="00172D0C" w:rsidP="00172D0C">
            <w:pPr>
              <w:pStyle w:val="Arial11Bold"/>
              <w:rPr>
                <w:rFonts w:cs="Arial"/>
              </w:rPr>
            </w:pPr>
            <w:r w:rsidRPr="007E0B31">
              <w:rPr>
                <w:rFonts w:cs="Arial"/>
              </w:rPr>
              <w:t>Minimum Regulating Level</w:t>
            </w:r>
          </w:p>
        </w:tc>
        <w:tc>
          <w:tcPr>
            <w:tcW w:w="6634" w:type="dxa"/>
          </w:tcPr>
          <w:p w14:paraId="6E014C85" w14:textId="69675277" w:rsidR="00172D0C" w:rsidRPr="007E0B31" w:rsidRDefault="00172D0C" w:rsidP="00172D0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172D0C" w:rsidRPr="007E0B31" w14:paraId="7A187781" w14:textId="77777777" w:rsidTr="490DE6A8">
        <w:trPr>
          <w:cantSplit/>
        </w:trPr>
        <w:tc>
          <w:tcPr>
            <w:tcW w:w="2884" w:type="dxa"/>
          </w:tcPr>
          <w:p w14:paraId="5F303D38" w14:textId="77777777" w:rsidR="00172D0C" w:rsidRPr="007E0B31" w:rsidRDefault="00172D0C" w:rsidP="00172D0C">
            <w:pPr>
              <w:pStyle w:val="Arial11Bold"/>
              <w:rPr>
                <w:rFonts w:cs="Arial"/>
              </w:rPr>
            </w:pPr>
            <w:r w:rsidRPr="007E0B31">
              <w:rPr>
                <w:rFonts w:cs="Arial"/>
              </w:rPr>
              <w:t>Minimum Stable Operating Level</w:t>
            </w:r>
          </w:p>
        </w:tc>
        <w:tc>
          <w:tcPr>
            <w:tcW w:w="6634" w:type="dxa"/>
          </w:tcPr>
          <w:p w14:paraId="58A98321" w14:textId="5FFA4BA5" w:rsidR="00172D0C" w:rsidRPr="007E0B31" w:rsidRDefault="00172D0C" w:rsidP="00172D0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172D0C" w:rsidRPr="007E0B31" w14:paraId="38E50172" w14:textId="77777777" w:rsidTr="490DE6A8">
        <w:trPr>
          <w:cantSplit/>
        </w:trPr>
        <w:tc>
          <w:tcPr>
            <w:tcW w:w="2884" w:type="dxa"/>
          </w:tcPr>
          <w:p w14:paraId="17AD8CFF" w14:textId="77777777" w:rsidR="00172D0C" w:rsidRPr="007E0B31" w:rsidRDefault="00172D0C" w:rsidP="00172D0C">
            <w:pPr>
              <w:pStyle w:val="Arial11Bold"/>
              <w:rPr>
                <w:rFonts w:cs="Arial"/>
              </w:rPr>
            </w:pPr>
            <w:r w:rsidRPr="007E0B31">
              <w:rPr>
                <w:rFonts w:cs="Arial"/>
              </w:rPr>
              <w:t>Modification</w:t>
            </w:r>
          </w:p>
        </w:tc>
        <w:tc>
          <w:tcPr>
            <w:tcW w:w="6634" w:type="dxa"/>
          </w:tcPr>
          <w:p w14:paraId="7806D34C" w14:textId="2A977A01" w:rsidR="00172D0C" w:rsidRPr="007E0B31" w:rsidRDefault="00172D0C" w:rsidP="00172D0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172D0C" w:rsidRPr="007E0B31" w14:paraId="4CD29C19" w14:textId="77777777" w:rsidTr="490DE6A8">
        <w:trPr>
          <w:cantSplit/>
        </w:trPr>
        <w:tc>
          <w:tcPr>
            <w:tcW w:w="2884" w:type="dxa"/>
          </w:tcPr>
          <w:p w14:paraId="44754F8D" w14:textId="77777777" w:rsidR="00172D0C" w:rsidRPr="007E0B31" w:rsidRDefault="00172D0C" w:rsidP="00172D0C">
            <w:pPr>
              <w:pStyle w:val="Arial11Bold"/>
              <w:rPr>
                <w:rFonts w:cs="Arial"/>
              </w:rPr>
            </w:pPr>
            <w:r w:rsidRPr="007E0B31">
              <w:rPr>
                <w:rFonts w:cs="Arial"/>
              </w:rPr>
              <w:t>Mothballed DC Connected Power Park Module</w:t>
            </w:r>
          </w:p>
        </w:tc>
        <w:tc>
          <w:tcPr>
            <w:tcW w:w="6634" w:type="dxa"/>
          </w:tcPr>
          <w:p w14:paraId="6379A598" w14:textId="77777777" w:rsidR="00172D0C" w:rsidRPr="007E0B31" w:rsidRDefault="00172D0C" w:rsidP="00172D0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172D0C" w:rsidRPr="007E0B31" w14:paraId="28B4C911" w14:textId="77777777" w:rsidTr="490DE6A8">
        <w:trPr>
          <w:cantSplit/>
        </w:trPr>
        <w:tc>
          <w:tcPr>
            <w:tcW w:w="2884" w:type="dxa"/>
          </w:tcPr>
          <w:p w14:paraId="46BB49CB" w14:textId="77777777" w:rsidR="00172D0C" w:rsidRPr="007E0B31" w:rsidRDefault="00172D0C" w:rsidP="00172D0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172D0C" w:rsidRPr="007E0B31" w:rsidRDefault="00172D0C" w:rsidP="00172D0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172D0C" w:rsidRPr="007E0B31" w14:paraId="05B71069" w14:textId="77777777" w:rsidTr="490DE6A8">
        <w:trPr>
          <w:cantSplit/>
        </w:trPr>
        <w:tc>
          <w:tcPr>
            <w:tcW w:w="2884" w:type="dxa"/>
          </w:tcPr>
          <w:p w14:paraId="3A925164" w14:textId="77777777" w:rsidR="00172D0C" w:rsidRPr="007E0B31" w:rsidRDefault="00172D0C" w:rsidP="00172D0C">
            <w:pPr>
              <w:pStyle w:val="Arial11Bold"/>
              <w:rPr>
                <w:rFonts w:cs="Arial"/>
              </w:rPr>
            </w:pPr>
            <w:r w:rsidRPr="007E0B31">
              <w:rPr>
                <w:rFonts w:cs="Arial"/>
              </w:rPr>
              <w:t>Mothballed HVDC System</w:t>
            </w:r>
          </w:p>
        </w:tc>
        <w:tc>
          <w:tcPr>
            <w:tcW w:w="6634" w:type="dxa"/>
          </w:tcPr>
          <w:p w14:paraId="1A49365B" w14:textId="77777777" w:rsidR="00172D0C" w:rsidRPr="007E0B31" w:rsidRDefault="00172D0C" w:rsidP="00172D0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172D0C" w:rsidRPr="007E0B31" w14:paraId="259A95B5" w14:textId="77777777" w:rsidTr="490DE6A8">
        <w:trPr>
          <w:cantSplit/>
        </w:trPr>
        <w:tc>
          <w:tcPr>
            <w:tcW w:w="2884" w:type="dxa"/>
          </w:tcPr>
          <w:p w14:paraId="5AFD4D55" w14:textId="77777777" w:rsidR="00172D0C" w:rsidRPr="007E0B31" w:rsidRDefault="00172D0C" w:rsidP="00172D0C">
            <w:pPr>
              <w:pStyle w:val="Arial11Bold"/>
              <w:rPr>
                <w:rFonts w:cs="Arial"/>
              </w:rPr>
            </w:pPr>
            <w:r w:rsidRPr="007E0B31">
              <w:rPr>
                <w:rFonts w:cs="Arial"/>
              </w:rPr>
              <w:t xml:space="preserve">Mothballed HVDC Converter </w:t>
            </w:r>
          </w:p>
        </w:tc>
        <w:tc>
          <w:tcPr>
            <w:tcW w:w="6634" w:type="dxa"/>
          </w:tcPr>
          <w:p w14:paraId="428C90C4" w14:textId="633A5BA8" w:rsidR="00172D0C" w:rsidRPr="007E0B31" w:rsidRDefault="00172D0C" w:rsidP="00172D0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172D0C" w:rsidRPr="007E0B31" w14:paraId="72B47314" w14:textId="77777777" w:rsidTr="490DE6A8">
        <w:trPr>
          <w:cantSplit/>
        </w:trPr>
        <w:tc>
          <w:tcPr>
            <w:tcW w:w="2884" w:type="dxa"/>
          </w:tcPr>
          <w:p w14:paraId="366E06D0" w14:textId="77777777" w:rsidR="00172D0C" w:rsidRPr="007E0B31" w:rsidRDefault="00172D0C" w:rsidP="00172D0C">
            <w:pPr>
              <w:pStyle w:val="Arial11Bold"/>
              <w:rPr>
                <w:rFonts w:cs="Arial"/>
              </w:rPr>
            </w:pPr>
            <w:r w:rsidRPr="007E0B31">
              <w:rPr>
                <w:rFonts w:cs="Arial"/>
              </w:rPr>
              <w:t>Mothballed Generating Unit</w:t>
            </w:r>
          </w:p>
        </w:tc>
        <w:tc>
          <w:tcPr>
            <w:tcW w:w="6634" w:type="dxa"/>
          </w:tcPr>
          <w:p w14:paraId="36082D09" w14:textId="77777777"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172D0C" w:rsidRPr="007E0B31" w14:paraId="1EAD346D" w14:textId="77777777" w:rsidTr="490DE6A8">
        <w:trPr>
          <w:cantSplit/>
        </w:trPr>
        <w:tc>
          <w:tcPr>
            <w:tcW w:w="2884" w:type="dxa"/>
          </w:tcPr>
          <w:p w14:paraId="0FAFCB0B" w14:textId="77777777" w:rsidR="00172D0C" w:rsidRPr="007E0B31" w:rsidRDefault="00172D0C" w:rsidP="00172D0C">
            <w:pPr>
              <w:pStyle w:val="Arial11Bold"/>
              <w:rPr>
                <w:rFonts w:cs="Arial"/>
              </w:rPr>
            </w:pPr>
            <w:r w:rsidRPr="007E0B31">
              <w:rPr>
                <w:rFonts w:cs="Arial"/>
              </w:rPr>
              <w:t>Mothballed Power Generating Module</w:t>
            </w:r>
          </w:p>
        </w:tc>
        <w:tc>
          <w:tcPr>
            <w:tcW w:w="6634" w:type="dxa"/>
          </w:tcPr>
          <w:p w14:paraId="660D1360" w14:textId="77777777" w:rsidR="00172D0C" w:rsidRPr="007E0B31" w:rsidRDefault="00172D0C" w:rsidP="00172D0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172D0C" w:rsidRPr="007E0B31" w14:paraId="16C4C365" w14:textId="77777777" w:rsidTr="490DE6A8">
        <w:trPr>
          <w:cantSplit/>
        </w:trPr>
        <w:tc>
          <w:tcPr>
            <w:tcW w:w="2884" w:type="dxa"/>
          </w:tcPr>
          <w:p w14:paraId="75C0F84F" w14:textId="77777777" w:rsidR="00172D0C" w:rsidRPr="007E0B31" w:rsidRDefault="00172D0C" w:rsidP="00172D0C">
            <w:pPr>
              <w:pStyle w:val="Arial11Bold"/>
              <w:rPr>
                <w:rFonts w:cs="Arial"/>
              </w:rPr>
            </w:pPr>
            <w:r w:rsidRPr="007E0B31">
              <w:rPr>
                <w:rFonts w:cs="Arial"/>
              </w:rPr>
              <w:t>Mothballed Power Park Module</w:t>
            </w:r>
          </w:p>
        </w:tc>
        <w:tc>
          <w:tcPr>
            <w:tcW w:w="6634" w:type="dxa"/>
          </w:tcPr>
          <w:p w14:paraId="0702F02E" w14:textId="77777777" w:rsidR="00172D0C" w:rsidRPr="007E0B31" w:rsidRDefault="00172D0C" w:rsidP="00172D0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172D0C" w:rsidRPr="007E0B31" w14:paraId="70E6978F" w14:textId="77777777" w:rsidTr="490DE6A8">
        <w:trPr>
          <w:cantSplit/>
        </w:trPr>
        <w:tc>
          <w:tcPr>
            <w:tcW w:w="2884" w:type="dxa"/>
          </w:tcPr>
          <w:p w14:paraId="1588B364" w14:textId="77777777" w:rsidR="00172D0C" w:rsidRPr="007E0B31" w:rsidRDefault="00172D0C" w:rsidP="00172D0C">
            <w:pPr>
              <w:pStyle w:val="Arial11Bold"/>
              <w:rPr>
                <w:rFonts w:cs="Arial"/>
              </w:rPr>
            </w:pPr>
            <w:r w:rsidRPr="007E0B31">
              <w:rPr>
                <w:rFonts w:cs="Arial"/>
              </w:rPr>
              <w:t>Multiple Point of Connection</w:t>
            </w:r>
          </w:p>
        </w:tc>
        <w:tc>
          <w:tcPr>
            <w:tcW w:w="6634" w:type="dxa"/>
          </w:tcPr>
          <w:p w14:paraId="3856B18F" w14:textId="77777777" w:rsidR="00172D0C" w:rsidRPr="007E0B31" w:rsidRDefault="00172D0C" w:rsidP="00172D0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172D0C" w:rsidRPr="007E0B31" w14:paraId="121449C6" w14:textId="77777777" w:rsidTr="490DE6A8">
        <w:trPr>
          <w:cantSplit/>
        </w:trPr>
        <w:tc>
          <w:tcPr>
            <w:tcW w:w="2884" w:type="dxa"/>
          </w:tcPr>
          <w:p w14:paraId="3F92EF01" w14:textId="472B5B92" w:rsidR="00172D0C" w:rsidRPr="007E0B31" w:rsidRDefault="00172D0C" w:rsidP="00172D0C">
            <w:pPr>
              <w:pStyle w:val="Arial11Bold"/>
              <w:rPr>
                <w:rFonts w:cs="Arial"/>
              </w:rPr>
            </w:pPr>
            <w:r>
              <w:rPr>
                <w:rFonts w:cs="Arial"/>
              </w:rPr>
              <w:t>MSID</w:t>
            </w:r>
          </w:p>
        </w:tc>
        <w:tc>
          <w:tcPr>
            <w:tcW w:w="6634" w:type="dxa"/>
          </w:tcPr>
          <w:p w14:paraId="02E7CF9C" w14:textId="66BD8694" w:rsidR="00172D0C" w:rsidRPr="007E0B31" w:rsidRDefault="00172D0C" w:rsidP="00172D0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172D0C" w:rsidRPr="007E0B31" w14:paraId="270F25D3" w14:textId="77777777" w:rsidTr="490DE6A8">
        <w:trPr>
          <w:cantSplit/>
        </w:trPr>
        <w:tc>
          <w:tcPr>
            <w:tcW w:w="2884" w:type="dxa"/>
          </w:tcPr>
          <w:p w14:paraId="59513645" w14:textId="77777777" w:rsidR="00172D0C" w:rsidRPr="007E0B31" w:rsidRDefault="00172D0C" w:rsidP="00172D0C">
            <w:pPr>
              <w:pStyle w:val="Arial11Bold"/>
              <w:rPr>
                <w:rFonts w:cs="Arial"/>
              </w:rPr>
            </w:pPr>
            <w:r w:rsidRPr="007E0B31">
              <w:rPr>
                <w:rFonts w:cs="Arial"/>
              </w:rPr>
              <w:t>National Demand</w:t>
            </w:r>
          </w:p>
        </w:tc>
        <w:tc>
          <w:tcPr>
            <w:tcW w:w="6634" w:type="dxa"/>
          </w:tcPr>
          <w:p w14:paraId="1B9BCF82" w14:textId="77777777" w:rsidR="00172D0C" w:rsidRPr="007E0B31" w:rsidRDefault="00172D0C" w:rsidP="00172D0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172D0C" w:rsidRPr="007E0B31" w:rsidRDefault="00172D0C" w:rsidP="00172D0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172D0C" w:rsidRPr="007E0B31" w:rsidRDefault="00172D0C" w:rsidP="00172D0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172D0C" w:rsidRPr="007E0B31" w:rsidRDefault="00172D0C" w:rsidP="00172D0C">
            <w:pPr>
              <w:pStyle w:val="TableArial11"/>
              <w:ind w:left="567" w:hanging="567"/>
              <w:rPr>
                <w:rFonts w:cs="Arial"/>
              </w:rPr>
            </w:pPr>
            <w:r w:rsidRPr="007E0B31">
              <w:rPr>
                <w:rFonts w:cs="Arial"/>
              </w:rPr>
              <w:t>minus:-</w:t>
            </w:r>
          </w:p>
          <w:p w14:paraId="20CE4D0F" w14:textId="099874B8" w:rsidR="00172D0C" w:rsidRPr="007E0B31" w:rsidRDefault="00172D0C" w:rsidP="00172D0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172D0C" w:rsidRPr="007E0B31" w:rsidRDefault="00172D0C" w:rsidP="00172D0C">
            <w:pPr>
              <w:pStyle w:val="TableArial11"/>
              <w:ind w:left="567" w:hanging="567"/>
              <w:rPr>
                <w:rFonts w:cs="Arial"/>
              </w:rPr>
            </w:pPr>
            <w:r w:rsidRPr="007E0B31">
              <w:rPr>
                <w:rFonts w:cs="Arial"/>
              </w:rPr>
              <w:t>and, for the purposes of this definition, does not include:-</w:t>
            </w:r>
          </w:p>
          <w:p w14:paraId="2D54BE24" w14:textId="77777777" w:rsidR="00172D0C" w:rsidRPr="007E0B31" w:rsidRDefault="00172D0C" w:rsidP="00172D0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172D0C" w:rsidRPr="007E0B31" w14:paraId="004C280C" w14:textId="77777777" w:rsidTr="490DE6A8">
        <w:trPr>
          <w:cantSplit/>
        </w:trPr>
        <w:tc>
          <w:tcPr>
            <w:tcW w:w="2884" w:type="dxa"/>
          </w:tcPr>
          <w:p w14:paraId="0B2AD2B7" w14:textId="77777777" w:rsidR="00172D0C" w:rsidRPr="007E0B31" w:rsidRDefault="00172D0C" w:rsidP="00172D0C">
            <w:pPr>
              <w:pStyle w:val="Arial11Bold"/>
              <w:rPr>
                <w:rFonts w:cs="Arial"/>
              </w:rPr>
            </w:pPr>
            <w:r w:rsidRPr="007E0B31">
              <w:rPr>
                <w:rFonts w:cs="Arial"/>
              </w:rPr>
              <w:t>National Electricity Transmission System</w:t>
            </w:r>
          </w:p>
        </w:tc>
        <w:tc>
          <w:tcPr>
            <w:tcW w:w="6634" w:type="dxa"/>
          </w:tcPr>
          <w:p w14:paraId="04E27FC4" w14:textId="77777777" w:rsidR="00172D0C" w:rsidRPr="007E0B31" w:rsidRDefault="00172D0C" w:rsidP="00172D0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172D0C" w:rsidRPr="007E0B31" w14:paraId="76C1171A" w14:textId="77777777" w:rsidTr="490DE6A8">
        <w:trPr>
          <w:cantSplit/>
        </w:trPr>
        <w:tc>
          <w:tcPr>
            <w:tcW w:w="2884" w:type="dxa"/>
          </w:tcPr>
          <w:p w14:paraId="04A8FD6D" w14:textId="77777777" w:rsidR="00172D0C" w:rsidRPr="007E0B31" w:rsidRDefault="00172D0C" w:rsidP="00172D0C">
            <w:pPr>
              <w:pStyle w:val="Arial11Bold"/>
              <w:rPr>
                <w:rFonts w:cs="Arial"/>
              </w:rPr>
            </w:pPr>
            <w:r w:rsidRPr="007E0B31">
              <w:rPr>
                <w:rFonts w:cs="Arial"/>
              </w:rPr>
              <w:t>National Electricity Transmission System Demand</w:t>
            </w:r>
          </w:p>
        </w:tc>
        <w:tc>
          <w:tcPr>
            <w:tcW w:w="6634" w:type="dxa"/>
          </w:tcPr>
          <w:p w14:paraId="620EE064" w14:textId="77777777" w:rsidR="00172D0C" w:rsidRPr="007E0B31" w:rsidRDefault="00172D0C" w:rsidP="00172D0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172D0C" w:rsidRPr="007E0B31" w:rsidRDefault="00172D0C" w:rsidP="00172D0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172D0C" w:rsidRPr="007E0B31" w:rsidRDefault="00172D0C" w:rsidP="00172D0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172D0C" w:rsidRPr="007E0B31" w:rsidRDefault="00172D0C" w:rsidP="00172D0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172D0C" w:rsidRPr="007E0B31" w:rsidRDefault="00172D0C" w:rsidP="00172D0C">
            <w:pPr>
              <w:pStyle w:val="TableArial11"/>
              <w:ind w:left="567" w:hanging="567"/>
              <w:rPr>
                <w:rFonts w:cs="Arial"/>
              </w:rPr>
            </w:pPr>
            <w:r w:rsidRPr="007E0B31">
              <w:rPr>
                <w:rFonts w:cs="Arial"/>
              </w:rPr>
              <w:t>and, for the purposes of this definition, includes:-</w:t>
            </w:r>
          </w:p>
          <w:p w14:paraId="7D711860" w14:textId="2BFE9E03" w:rsidR="00172D0C" w:rsidRPr="007E0B31" w:rsidRDefault="00172D0C" w:rsidP="00172D0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172D0C" w:rsidRPr="007E0B31" w14:paraId="74597BE5" w14:textId="77777777" w:rsidTr="490DE6A8">
        <w:trPr>
          <w:cantSplit/>
        </w:trPr>
        <w:tc>
          <w:tcPr>
            <w:tcW w:w="2884" w:type="dxa"/>
          </w:tcPr>
          <w:p w14:paraId="68A046F0" w14:textId="77777777" w:rsidR="00172D0C" w:rsidRPr="007E0B31" w:rsidRDefault="00172D0C" w:rsidP="00172D0C">
            <w:pPr>
              <w:pStyle w:val="Arial11Bold"/>
              <w:rPr>
                <w:rFonts w:cs="Arial"/>
              </w:rPr>
            </w:pPr>
            <w:r w:rsidRPr="007E0B31">
              <w:rPr>
                <w:rFonts w:cs="Arial"/>
              </w:rPr>
              <w:t xml:space="preserve">National Electricity Transmission System Losses </w:t>
            </w:r>
          </w:p>
        </w:tc>
        <w:tc>
          <w:tcPr>
            <w:tcW w:w="6634" w:type="dxa"/>
          </w:tcPr>
          <w:p w14:paraId="67CE6730" w14:textId="77777777" w:rsidR="00172D0C" w:rsidRPr="007E0B31" w:rsidRDefault="00172D0C" w:rsidP="00172D0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172D0C" w:rsidRPr="007E0B31" w14:paraId="48376211" w14:textId="77777777" w:rsidTr="490DE6A8">
        <w:trPr>
          <w:cantSplit/>
        </w:trPr>
        <w:tc>
          <w:tcPr>
            <w:tcW w:w="2884" w:type="dxa"/>
          </w:tcPr>
          <w:p w14:paraId="27F2E9C4" w14:textId="77777777" w:rsidR="00172D0C" w:rsidRPr="007E0B31" w:rsidDel="00E0556C" w:rsidRDefault="00172D0C" w:rsidP="00172D0C">
            <w:pPr>
              <w:pStyle w:val="Arial11Bold"/>
              <w:rPr>
                <w:rFonts w:cs="Arial"/>
              </w:rPr>
            </w:pPr>
            <w:r w:rsidRPr="007E0B31">
              <w:rPr>
                <w:rFonts w:cs="Arial"/>
              </w:rPr>
              <w:t>National Electricity Transmission System Operator Area</w:t>
            </w:r>
          </w:p>
        </w:tc>
        <w:tc>
          <w:tcPr>
            <w:tcW w:w="6634" w:type="dxa"/>
          </w:tcPr>
          <w:p w14:paraId="2CFEDB7F" w14:textId="10304099" w:rsidR="00172D0C" w:rsidRPr="007E0B31" w:rsidRDefault="00172D0C" w:rsidP="00172D0C">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172D0C" w:rsidRPr="007E0B31" w14:paraId="55416822" w14:textId="77777777" w:rsidTr="490DE6A8">
        <w:trPr>
          <w:cantSplit/>
        </w:trPr>
        <w:tc>
          <w:tcPr>
            <w:tcW w:w="2884" w:type="dxa"/>
          </w:tcPr>
          <w:p w14:paraId="0FB9F23B" w14:textId="77777777" w:rsidR="00172D0C" w:rsidRPr="007E0B31" w:rsidRDefault="00172D0C" w:rsidP="00172D0C">
            <w:pPr>
              <w:pStyle w:val="Arial11Bold"/>
              <w:rPr>
                <w:rFonts w:cs="Arial"/>
              </w:rPr>
            </w:pPr>
            <w:r w:rsidRPr="007E0B31">
              <w:rPr>
                <w:rFonts w:cs="Arial"/>
              </w:rPr>
              <w:t>National Electricity Transmission System Study Network Data File</w:t>
            </w:r>
          </w:p>
        </w:tc>
        <w:tc>
          <w:tcPr>
            <w:tcW w:w="6634" w:type="dxa"/>
          </w:tcPr>
          <w:p w14:paraId="6B8E82EB" w14:textId="1125D6F8" w:rsidR="00172D0C" w:rsidRPr="007E0B31" w:rsidRDefault="00172D0C" w:rsidP="00172D0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172D0C" w:rsidRPr="007E0B31" w14:paraId="59CB3966" w14:textId="77777777" w:rsidTr="490DE6A8">
        <w:trPr>
          <w:cantSplit/>
        </w:trPr>
        <w:tc>
          <w:tcPr>
            <w:tcW w:w="2884" w:type="dxa"/>
          </w:tcPr>
          <w:p w14:paraId="4944B672" w14:textId="77777777" w:rsidR="00172D0C" w:rsidRPr="007E0B31" w:rsidRDefault="00172D0C" w:rsidP="00172D0C">
            <w:pPr>
              <w:pStyle w:val="Arial11Bold"/>
              <w:rPr>
                <w:rFonts w:cs="Arial"/>
              </w:rPr>
            </w:pPr>
            <w:r w:rsidRPr="007E0B31">
              <w:rPr>
                <w:rFonts w:cs="Arial"/>
              </w:rPr>
              <w:t>National Electricity Transmission System Warning</w:t>
            </w:r>
          </w:p>
        </w:tc>
        <w:tc>
          <w:tcPr>
            <w:tcW w:w="6634" w:type="dxa"/>
          </w:tcPr>
          <w:p w14:paraId="6C1801F0" w14:textId="3FBAE0F4" w:rsidR="00172D0C" w:rsidRPr="007E0B31" w:rsidRDefault="00172D0C" w:rsidP="00172D0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172D0C" w:rsidRPr="007E0B31" w:rsidRDefault="00172D0C" w:rsidP="00172D0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172D0C" w:rsidRPr="007E0B31" w14:paraId="01E8D3C9" w14:textId="77777777" w:rsidTr="490DE6A8">
        <w:trPr>
          <w:cantSplit/>
        </w:trPr>
        <w:tc>
          <w:tcPr>
            <w:tcW w:w="2884" w:type="dxa"/>
          </w:tcPr>
          <w:p w14:paraId="6465F3EA" w14:textId="77777777" w:rsidR="00172D0C" w:rsidRPr="007E0B31" w:rsidRDefault="00172D0C" w:rsidP="00172D0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172D0C" w:rsidRPr="007E0B31" w:rsidRDefault="00172D0C" w:rsidP="00172D0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172D0C" w:rsidRPr="007E0B31" w14:paraId="5619AA14" w14:textId="77777777" w:rsidTr="490DE6A8">
        <w:trPr>
          <w:cantSplit/>
        </w:trPr>
        <w:tc>
          <w:tcPr>
            <w:tcW w:w="2884" w:type="dxa"/>
          </w:tcPr>
          <w:p w14:paraId="32EB5FAD" w14:textId="77777777" w:rsidR="00172D0C" w:rsidRPr="007E0B31" w:rsidRDefault="00172D0C" w:rsidP="00172D0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172D0C" w:rsidRPr="007E0B31" w:rsidRDefault="00172D0C" w:rsidP="00172D0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172D0C"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172D0C" w:rsidRPr="00333F56" w:rsidRDefault="00172D0C" w:rsidP="00172D0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172D0C" w:rsidRPr="00333F56" w:rsidRDefault="00172D0C" w:rsidP="00172D0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172D0C" w:rsidRPr="007E0B31" w14:paraId="799F5D77" w14:textId="77777777" w:rsidTr="490DE6A8">
        <w:trPr>
          <w:cantSplit/>
        </w:trPr>
        <w:tc>
          <w:tcPr>
            <w:tcW w:w="2884" w:type="dxa"/>
          </w:tcPr>
          <w:p w14:paraId="77FD5C8F" w14:textId="77777777" w:rsidR="00172D0C" w:rsidRPr="007E0B31" w:rsidRDefault="00172D0C" w:rsidP="00172D0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172D0C" w:rsidRPr="007E0B31" w:rsidRDefault="00172D0C" w:rsidP="00172D0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172D0C"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172D0C" w:rsidRPr="005C32A6" w:rsidRDefault="00172D0C" w:rsidP="00172D0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172D0C" w:rsidRPr="005C32A6" w:rsidRDefault="00172D0C" w:rsidP="00172D0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172D0C" w:rsidRPr="007E0B31" w14:paraId="363916FF" w14:textId="77777777" w:rsidTr="490DE6A8">
        <w:trPr>
          <w:cantSplit/>
        </w:trPr>
        <w:tc>
          <w:tcPr>
            <w:tcW w:w="2884" w:type="dxa"/>
          </w:tcPr>
          <w:p w14:paraId="79FD6F69" w14:textId="291AFEB3" w:rsidR="00172D0C" w:rsidRPr="00F82697" w:rsidRDefault="00172D0C" w:rsidP="00172D0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172D0C" w:rsidRPr="007E0B31" w:rsidRDefault="00172D0C" w:rsidP="00172D0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172D0C" w:rsidRPr="007E0B31" w:rsidRDefault="00172D0C" w:rsidP="00172D0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172D0C" w:rsidRPr="007E0B31" w14:paraId="54897286" w14:textId="77777777" w:rsidTr="490DE6A8">
        <w:trPr>
          <w:cantSplit/>
        </w:trPr>
        <w:tc>
          <w:tcPr>
            <w:tcW w:w="2884" w:type="dxa"/>
          </w:tcPr>
          <w:p w14:paraId="319EB794" w14:textId="77777777" w:rsidR="00172D0C" w:rsidRPr="007E0B31" w:rsidRDefault="00172D0C" w:rsidP="00172D0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172D0C" w:rsidRPr="007E0B31" w:rsidRDefault="00172D0C" w:rsidP="00172D0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172D0C" w:rsidRPr="007E0B31" w14:paraId="41B7C8BE" w14:textId="77777777" w:rsidTr="490DE6A8">
        <w:trPr>
          <w:cantSplit/>
        </w:trPr>
        <w:tc>
          <w:tcPr>
            <w:tcW w:w="2884" w:type="dxa"/>
          </w:tcPr>
          <w:p w14:paraId="6202E479" w14:textId="7629FE16" w:rsidR="00172D0C" w:rsidRPr="007E0B31" w:rsidRDefault="00172D0C" w:rsidP="00172D0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172D0C" w:rsidRPr="007E0B31" w:rsidRDefault="00172D0C" w:rsidP="00172D0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172D0C" w:rsidRPr="007E0B31" w14:paraId="063EB174" w14:textId="77777777" w:rsidTr="490DE6A8">
        <w:trPr>
          <w:cantSplit/>
        </w:trPr>
        <w:tc>
          <w:tcPr>
            <w:tcW w:w="2884" w:type="dxa"/>
          </w:tcPr>
          <w:p w14:paraId="37FB682E" w14:textId="77777777" w:rsidR="00172D0C" w:rsidRPr="007E0B31" w:rsidRDefault="00172D0C" w:rsidP="00172D0C">
            <w:pPr>
              <w:pStyle w:val="Arial11Bold"/>
              <w:rPr>
                <w:rFonts w:cs="Arial"/>
              </w:rPr>
            </w:pPr>
            <w:r w:rsidRPr="007E0B31">
              <w:rPr>
                <w:rFonts w:cs="Arial"/>
              </w:rPr>
              <w:t>Network Data</w:t>
            </w:r>
          </w:p>
        </w:tc>
        <w:tc>
          <w:tcPr>
            <w:tcW w:w="6634" w:type="dxa"/>
          </w:tcPr>
          <w:p w14:paraId="42D87CF6" w14:textId="57380595" w:rsidR="00172D0C" w:rsidRPr="007E0B31" w:rsidRDefault="00172D0C" w:rsidP="00172D0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172D0C" w:rsidRPr="007E0B31" w14:paraId="5CCE23CF" w14:textId="77777777" w:rsidTr="490DE6A8">
        <w:trPr>
          <w:cantSplit/>
        </w:trPr>
        <w:tc>
          <w:tcPr>
            <w:tcW w:w="2884" w:type="dxa"/>
          </w:tcPr>
          <w:p w14:paraId="32A9362E" w14:textId="66E2C1A5" w:rsidR="00172D0C" w:rsidRPr="00012DF8" w:rsidRDefault="00172D0C" w:rsidP="00172D0C">
            <w:pPr>
              <w:pStyle w:val="Arial11Bold"/>
              <w:rPr>
                <w:rFonts w:cs="Arial"/>
              </w:rPr>
            </w:pPr>
            <w:r w:rsidRPr="002510FF">
              <w:rPr>
                <w:rFonts w:cs="Arial"/>
              </w:rPr>
              <w:t>Network Frequency Perturbation Plot</w:t>
            </w:r>
          </w:p>
        </w:tc>
        <w:tc>
          <w:tcPr>
            <w:tcW w:w="6634" w:type="dxa"/>
          </w:tcPr>
          <w:p w14:paraId="242BB7C1" w14:textId="77777777" w:rsidR="00172D0C" w:rsidRPr="002510FF" w:rsidRDefault="00172D0C" w:rsidP="00172D0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172D0C" w:rsidRPr="002510FF" w:rsidRDefault="00172D0C" w:rsidP="00172D0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172D0C" w:rsidRPr="002510FF" w:rsidRDefault="00172D0C" w:rsidP="00172D0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172D0C" w:rsidRPr="00012DF8" w:rsidRDefault="00172D0C" w:rsidP="00172D0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172D0C" w:rsidRPr="007E0B31" w14:paraId="110E5A97" w14:textId="77777777" w:rsidTr="490DE6A8">
        <w:trPr>
          <w:cantSplit/>
        </w:trPr>
        <w:tc>
          <w:tcPr>
            <w:tcW w:w="2884" w:type="dxa"/>
          </w:tcPr>
          <w:p w14:paraId="470DA843" w14:textId="771D09CC" w:rsidR="00172D0C" w:rsidRPr="00AE104B" w:rsidRDefault="00172D0C" w:rsidP="00172D0C">
            <w:pPr>
              <w:pStyle w:val="Arial11Bold"/>
              <w:rPr>
                <w:rFonts w:cs="Arial"/>
              </w:rPr>
            </w:pPr>
            <w:r w:rsidRPr="00AE104B">
              <w:rPr>
                <w:rFonts w:cs="Arial"/>
              </w:rPr>
              <w:t>Network Gas Supply Emergency</w:t>
            </w:r>
          </w:p>
        </w:tc>
        <w:tc>
          <w:tcPr>
            <w:tcW w:w="6634" w:type="dxa"/>
          </w:tcPr>
          <w:p w14:paraId="71FCF9F7" w14:textId="300DD61D" w:rsidR="00172D0C" w:rsidRPr="00AE104B" w:rsidRDefault="00172D0C" w:rsidP="00172D0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172D0C" w:rsidRPr="007E0B31" w14:paraId="50F13394" w14:textId="77777777" w:rsidTr="490DE6A8">
        <w:trPr>
          <w:cantSplit/>
        </w:trPr>
        <w:tc>
          <w:tcPr>
            <w:tcW w:w="2884" w:type="dxa"/>
          </w:tcPr>
          <w:p w14:paraId="2E2A5894" w14:textId="77777777" w:rsidR="00172D0C" w:rsidRPr="007E0B31" w:rsidRDefault="00172D0C" w:rsidP="00172D0C">
            <w:pPr>
              <w:pStyle w:val="Arial11Bold"/>
              <w:rPr>
                <w:rFonts w:cs="Arial"/>
              </w:rPr>
            </w:pPr>
            <w:r w:rsidRPr="007E0B31">
              <w:rPr>
                <w:rFonts w:cs="Arial"/>
              </w:rPr>
              <w:t>Network Operator</w:t>
            </w:r>
          </w:p>
        </w:tc>
        <w:tc>
          <w:tcPr>
            <w:tcW w:w="6634" w:type="dxa"/>
          </w:tcPr>
          <w:p w14:paraId="2994EA67" w14:textId="77777777" w:rsidR="00172D0C" w:rsidRPr="007E0B31" w:rsidRDefault="00172D0C" w:rsidP="00172D0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172D0C" w:rsidRPr="007E0B31" w14:paraId="7261B1B3" w14:textId="77777777" w:rsidTr="490DE6A8">
        <w:trPr>
          <w:cantSplit/>
        </w:trPr>
        <w:tc>
          <w:tcPr>
            <w:tcW w:w="2884" w:type="dxa"/>
          </w:tcPr>
          <w:p w14:paraId="6140C6D1" w14:textId="78E67F2C" w:rsidR="00172D0C" w:rsidRPr="00803955" w:rsidRDefault="00172D0C" w:rsidP="00172D0C">
            <w:pPr>
              <w:pStyle w:val="Arial11Bold"/>
              <w:rPr>
                <w:rFonts w:cs="Arial"/>
              </w:rPr>
            </w:pPr>
            <w:r w:rsidRPr="00803955">
              <w:rPr>
                <w:rFonts w:cs="Arial"/>
              </w:rPr>
              <w:t>NGET</w:t>
            </w:r>
          </w:p>
        </w:tc>
        <w:tc>
          <w:tcPr>
            <w:tcW w:w="6634" w:type="dxa"/>
          </w:tcPr>
          <w:p w14:paraId="0D182575" w14:textId="7BBDF97A" w:rsidR="00172D0C" w:rsidRPr="007E0B31" w:rsidRDefault="00172D0C" w:rsidP="00172D0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172D0C" w:rsidRPr="007E0B31" w14:paraId="604B5261" w14:textId="77777777" w:rsidTr="490DE6A8">
        <w:trPr>
          <w:cantSplit/>
        </w:trPr>
        <w:tc>
          <w:tcPr>
            <w:tcW w:w="2884" w:type="dxa"/>
          </w:tcPr>
          <w:p w14:paraId="2623F54E" w14:textId="01991352" w:rsidR="00172D0C" w:rsidRPr="00D0602D" w:rsidRDefault="00172D0C" w:rsidP="00172D0C">
            <w:pPr>
              <w:pStyle w:val="Arial11Bold"/>
              <w:rPr>
                <w:rFonts w:cs="Arial"/>
              </w:rPr>
            </w:pPr>
            <w:r w:rsidRPr="002510FF">
              <w:rPr>
                <w:rFonts w:cs="Arial"/>
              </w:rPr>
              <w:t>Nichols Chart</w:t>
            </w:r>
          </w:p>
        </w:tc>
        <w:tc>
          <w:tcPr>
            <w:tcW w:w="6634" w:type="dxa"/>
          </w:tcPr>
          <w:p w14:paraId="4C86893A" w14:textId="422AF3BB" w:rsidR="00172D0C" w:rsidRPr="00D0602D" w:rsidRDefault="00172D0C" w:rsidP="00172D0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172D0C" w:rsidRPr="007E0B31" w14:paraId="7E70E3CF" w14:textId="77777777" w:rsidTr="490DE6A8">
        <w:trPr>
          <w:cantSplit/>
        </w:trPr>
        <w:tc>
          <w:tcPr>
            <w:tcW w:w="2884" w:type="dxa"/>
          </w:tcPr>
          <w:p w14:paraId="5C3F33DF" w14:textId="77777777" w:rsidR="00172D0C" w:rsidRPr="007E0B31" w:rsidRDefault="00172D0C" w:rsidP="00172D0C">
            <w:pPr>
              <w:pStyle w:val="Arial11Bold"/>
              <w:rPr>
                <w:rFonts w:cs="Arial"/>
              </w:rPr>
            </w:pPr>
            <w:r w:rsidRPr="007E0B31">
              <w:rPr>
                <w:rFonts w:cs="Arial"/>
              </w:rPr>
              <w:t>No-Load Field Voltage</w:t>
            </w:r>
          </w:p>
        </w:tc>
        <w:tc>
          <w:tcPr>
            <w:tcW w:w="6634" w:type="dxa"/>
          </w:tcPr>
          <w:p w14:paraId="7FB5D9C9" w14:textId="77777777" w:rsidR="00172D0C" w:rsidRPr="007E0B31" w:rsidRDefault="00172D0C" w:rsidP="00172D0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172D0C" w:rsidRPr="007E0B31" w14:paraId="31E3CC2E" w14:textId="77777777" w:rsidTr="490DE6A8">
        <w:trPr>
          <w:cantSplit/>
        </w:trPr>
        <w:tc>
          <w:tcPr>
            <w:tcW w:w="2884" w:type="dxa"/>
          </w:tcPr>
          <w:p w14:paraId="4BE07CB3" w14:textId="77777777" w:rsidR="00172D0C" w:rsidRPr="007E0B31" w:rsidRDefault="00172D0C" w:rsidP="00172D0C">
            <w:pPr>
              <w:pStyle w:val="Arial11Bold"/>
              <w:rPr>
                <w:rFonts w:cs="Arial"/>
              </w:rPr>
            </w:pPr>
            <w:r w:rsidRPr="007E0B31">
              <w:rPr>
                <w:rFonts w:cs="Arial"/>
              </w:rPr>
              <w:t>No System Connection</w:t>
            </w:r>
          </w:p>
        </w:tc>
        <w:tc>
          <w:tcPr>
            <w:tcW w:w="6634" w:type="dxa"/>
          </w:tcPr>
          <w:p w14:paraId="7E1CCCA5" w14:textId="77777777" w:rsidR="00172D0C" w:rsidRPr="007E0B31" w:rsidRDefault="00172D0C" w:rsidP="00172D0C">
            <w:pPr>
              <w:pStyle w:val="TableArial11"/>
              <w:rPr>
                <w:rFonts w:cs="Arial"/>
              </w:rPr>
            </w:pPr>
            <w:r w:rsidRPr="007E0B31">
              <w:rPr>
                <w:rFonts w:cs="Arial"/>
              </w:rPr>
              <w:t>As defined in OC8A.1.6.2 and OC8B.1.7.2</w:t>
            </w:r>
            <w:r>
              <w:rPr>
                <w:rFonts w:cs="Arial"/>
              </w:rPr>
              <w:t>.</w:t>
            </w:r>
          </w:p>
        </w:tc>
      </w:tr>
      <w:tr w:rsidR="00172D0C" w:rsidRPr="007E0B31" w14:paraId="19692180" w14:textId="77777777" w:rsidTr="490DE6A8">
        <w:trPr>
          <w:cantSplit/>
        </w:trPr>
        <w:tc>
          <w:tcPr>
            <w:tcW w:w="2884" w:type="dxa"/>
          </w:tcPr>
          <w:p w14:paraId="7BE22D98" w14:textId="3A2FC6EB" w:rsidR="00172D0C" w:rsidRPr="00BC445E" w:rsidRDefault="00172D0C" w:rsidP="00172D0C">
            <w:pPr>
              <w:pStyle w:val="Arial11Bold"/>
              <w:rPr>
                <w:rFonts w:cs="Arial"/>
              </w:rPr>
            </w:pPr>
            <w:r w:rsidRPr="002510FF">
              <w:rPr>
                <w:rFonts w:cs="Arial"/>
              </w:rPr>
              <w:t>Non-CUSC Party</w:t>
            </w:r>
          </w:p>
        </w:tc>
        <w:tc>
          <w:tcPr>
            <w:tcW w:w="6634" w:type="dxa"/>
          </w:tcPr>
          <w:p w14:paraId="2EFC201F" w14:textId="55EEFEE9" w:rsidR="00172D0C" w:rsidRPr="00BC445E" w:rsidRDefault="00172D0C" w:rsidP="00172D0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172D0C" w:rsidRPr="007E0B31" w14:paraId="1B3105BA" w14:textId="77777777" w:rsidTr="490DE6A8">
        <w:trPr>
          <w:cantSplit/>
        </w:trPr>
        <w:tc>
          <w:tcPr>
            <w:tcW w:w="2884" w:type="dxa"/>
          </w:tcPr>
          <w:p w14:paraId="1DED6A82" w14:textId="76D91D6B" w:rsidR="00172D0C" w:rsidRPr="00DD7E1A" w:rsidRDefault="00172D0C" w:rsidP="00172D0C">
            <w:pPr>
              <w:pStyle w:val="Arial11Bold"/>
              <w:rPr>
                <w:rFonts w:cs="Arial"/>
                <w:szCs w:val="22"/>
              </w:rPr>
            </w:pPr>
            <w:r w:rsidRPr="00DB341C">
              <w:rPr>
                <w:rFonts w:cs="Arial"/>
              </w:rPr>
              <w:t>Non-Synchronous Electricity Storage Module</w:t>
            </w:r>
          </w:p>
        </w:tc>
        <w:tc>
          <w:tcPr>
            <w:tcW w:w="6634" w:type="dxa"/>
          </w:tcPr>
          <w:p w14:paraId="381BBD11" w14:textId="03B1FEAF" w:rsidR="00172D0C" w:rsidRPr="00DD7E1A" w:rsidRDefault="00172D0C" w:rsidP="00172D0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172D0C" w:rsidRPr="007E0B31" w14:paraId="59C66FC2" w14:textId="77777777" w:rsidTr="490DE6A8">
        <w:trPr>
          <w:cantSplit/>
        </w:trPr>
        <w:tc>
          <w:tcPr>
            <w:tcW w:w="2884" w:type="dxa"/>
          </w:tcPr>
          <w:p w14:paraId="42528E88" w14:textId="2432B8B1" w:rsidR="00172D0C" w:rsidRPr="00DD7E1A" w:rsidRDefault="00172D0C" w:rsidP="00172D0C">
            <w:pPr>
              <w:pStyle w:val="Arial11Bold"/>
              <w:rPr>
                <w:rFonts w:cs="Arial"/>
              </w:rPr>
            </w:pPr>
            <w:r w:rsidRPr="00DD7E1A">
              <w:rPr>
                <w:rFonts w:cs="Arial"/>
                <w:szCs w:val="22"/>
              </w:rPr>
              <w:t>Notification of User’s Intention to Operate</w:t>
            </w:r>
          </w:p>
        </w:tc>
        <w:tc>
          <w:tcPr>
            <w:tcW w:w="6634" w:type="dxa"/>
          </w:tcPr>
          <w:p w14:paraId="7432BE96" w14:textId="11A89A65" w:rsidR="00172D0C" w:rsidRPr="00DD7E1A" w:rsidRDefault="00172D0C" w:rsidP="00172D0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172D0C" w:rsidRPr="007E0B31" w14:paraId="31537B23" w14:textId="77777777" w:rsidTr="490DE6A8">
        <w:trPr>
          <w:cantSplit/>
        </w:trPr>
        <w:tc>
          <w:tcPr>
            <w:tcW w:w="2884" w:type="dxa"/>
          </w:tcPr>
          <w:p w14:paraId="0B1CCC78" w14:textId="675E426A" w:rsidR="00172D0C" w:rsidRPr="007E0B31" w:rsidRDefault="00172D0C" w:rsidP="00172D0C">
            <w:pPr>
              <w:pStyle w:val="Arial11Bold"/>
              <w:rPr>
                <w:rFonts w:cs="Arial"/>
              </w:rPr>
            </w:pPr>
            <w:bookmarkStart w:id="177" w:name="_DV_C45"/>
            <w:r w:rsidRPr="007E0B31">
              <w:rPr>
                <w:rFonts w:cs="Arial"/>
              </w:rPr>
              <w:t>Notification of User’s Intention to Synchronise</w:t>
            </w:r>
            <w:bookmarkEnd w:id="177"/>
          </w:p>
        </w:tc>
        <w:tc>
          <w:tcPr>
            <w:tcW w:w="6634" w:type="dxa"/>
          </w:tcPr>
          <w:p w14:paraId="6ADCBD35" w14:textId="0DA3F6C9" w:rsidR="00172D0C" w:rsidRPr="007E0B31" w:rsidRDefault="00172D0C" w:rsidP="00172D0C">
            <w:pPr>
              <w:pStyle w:val="TableArial11"/>
              <w:rPr>
                <w:rFonts w:cs="Arial"/>
              </w:rPr>
            </w:pPr>
            <w:bookmarkStart w:id="178"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78"/>
          </w:p>
        </w:tc>
      </w:tr>
      <w:tr w:rsidR="00172D0C" w:rsidRPr="007E0B31" w14:paraId="6F3AAFE1" w14:textId="77777777" w:rsidTr="490DE6A8">
        <w:trPr>
          <w:cantSplit/>
        </w:trPr>
        <w:tc>
          <w:tcPr>
            <w:tcW w:w="2884" w:type="dxa"/>
          </w:tcPr>
          <w:p w14:paraId="03F8CDD9" w14:textId="77777777" w:rsidR="00172D0C" w:rsidRPr="00DD7E1A" w:rsidRDefault="00172D0C" w:rsidP="00172D0C">
            <w:pPr>
              <w:pStyle w:val="Arial11Bold"/>
              <w:rPr>
                <w:rFonts w:cs="Arial"/>
                <w:szCs w:val="22"/>
              </w:rPr>
            </w:pPr>
            <w:r w:rsidRPr="00B11B83">
              <w:t xml:space="preserve">Non-Controllable Electricity Storage Equipment </w:t>
            </w:r>
          </w:p>
        </w:tc>
        <w:tc>
          <w:tcPr>
            <w:tcW w:w="6634" w:type="dxa"/>
          </w:tcPr>
          <w:p w14:paraId="7AFDA1F2" w14:textId="77777777" w:rsidR="00172D0C" w:rsidRPr="00DD7E1A" w:rsidRDefault="00172D0C" w:rsidP="00172D0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172D0C" w:rsidRPr="007E0B31" w14:paraId="6BE07DD9" w14:textId="77777777" w:rsidTr="490DE6A8">
        <w:trPr>
          <w:cantSplit/>
        </w:trPr>
        <w:tc>
          <w:tcPr>
            <w:tcW w:w="2884" w:type="dxa"/>
          </w:tcPr>
          <w:p w14:paraId="768646E5" w14:textId="36D40080" w:rsidR="00172D0C" w:rsidRPr="00DD7E1A" w:rsidRDefault="00172D0C" w:rsidP="00172D0C">
            <w:pPr>
              <w:pStyle w:val="Arial11Bold"/>
              <w:rPr>
                <w:rFonts w:cs="Arial"/>
              </w:rPr>
            </w:pPr>
            <w:r w:rsidRPr="00DD7E1A">
              <w:rPr>
                <w:rFonts w:cs="Arial"/>
                <w:szCs w:val="22"/>
              </w:rPr>
              <w:t>Non-Dynamic Frequency Response Service</w:t>
            </w:r>
          </w:p>
        </w:tc>
        <w:tc>
          <w:tcPr>
            <w:tcW w:w="6634" w:type="dxa"/>
          </w:tcPr>
          <w:p w14:paraId="185ABBBA" w14:textId="1A0ABCC4" w:rsidR="00172D0C" w:rsidRPr="00DD7E1A" w:rsidRDefault="00172D0C" w:rsidP="00172D0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172D0C" w:rsidRPr="007E0B31" w14:paraId="73951D04" w14:textId="77777777" w:rsidTr="490DE6A8">
        <w:trPr>
          <w:cantSplit/>
        </w:trPr>
        <w:tc>
          <w:tcPr>
            <w:tcW w:w="2884" w:type="dxa"/>
          </w:tcPr>
          <w:p w14:paraId="6AA7C24E" w14:textId="77777777" w:rsidR="00172D0C" w:rsidRPr="007E0B31" w:rsidRDefault="00172D0C" w:rsidP="00172D0C">
            <w:pPr>
              <w:pStyle w:val="Arial11Bold"/>
              <w:rPr>
                <w:rFonts w:cs="Arial"/>
              </w:rPr>
            </w:pPr>
            <w:r w:rsidRPr="007E0B31">
              <w:rPr>
                <w:rFonts w:cs="Arial"/>
              </w:rPr>
              <w:t>Non-Embedded Customer</w:t>
            </w:r>
          </w:p>
        </w:tc>
        <w:tc>
          <w:tcPr>
            <w:tcW w:w="6634" w:type="dxa"/>
          </w:tcPr>
          <w:p w14:paraId="40D62D50" w14:textId="77777777" w:rsidR="00172D0C" w:rsidRPr="007E0B31" w:rsidRDefault="00172D0C" w:rsidP="00172D0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172D0C" w:rsidRPr="007E0B31" w14:paraId="74A5AC4F" w14:textId="77777777" w:rsidTr="490DE6A8">
        <w:trPr>
          <w:cantSplit/>
        </w:trPr>
        <w:tc>
          <w:tcPr>
            <w:tcW w:w="2884" w:type="dxa"/>
          </w:tcPr>
          <w:p w14:paraId="397A4B64" w14:textId="77777777" w:rsidR="00172D0C" w:rsidRPr="007E0B31" w:rsidRDefault="00172D0C" w:rsidP="00172D0C">
            <w:pPr>
              <w:pStyle w:val="Arial11Bold"/>
              <w:rPr>
                <w:rFonts w:cs="Arial"/>
              </w:rPr>
            </w:pPr>
            <w:r w:rsidRPr="00B61F80">
              <w:t>Non-Synchronous Electricity Storage Module</w:t>
            </w:r>
          </w:p>
        </w:tc>
        <w:tc>
          <w:tcPr>
            <w:tcW w:w="6634" w:type="dxa"/>
          </w:tcPr>
          <w:p w14:paraId="23AB1086" w14:textId="77777777" w:rsidR="00172D0C" w:rsidRPr="007E0B31" w:rsidRDefault="00172D0C" w:rsidP="00172D0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172D0C" w:rsidRPr="007E0B31" w14:paraId="3C739ACC" w14:textId="77777777" w:rsidTr="490DE6A8">
        <w:trPr>
          <w:cantSplit/>
        </w:trPr>
        <w:tc>
          <w:tcPr>
            <w:tcW w:w="2884" w:type="dxa"/>
          </w:tcPr>
          <w:p w14:paraId="12D0456B" w14:textId="77777777" w:rsidR="00172D0C" w:rsidRPr="007E0B31" w:rsidRDefault="00172D0C" w:rsidP="00172D0C">
            <w:pPr>
              <w:pStyle w:val="Arial11Bold"/>
              <w:rPr>
                <w:rFonts w:cs="Arial"/>
              </w:rPr>
            </w:pPr>
            <w:r>
              <w:t>Non-Synchronous Electricity Storage Unit</w:t>
            </w:r>
          </w:p>
        </w:tc>
        <w:tc>
          <w:tcPr>
            <w:tcW w:w="6634" w:type="dxa"/>
          </w:tcPr>
          <w:p w14:paraId="5B03D0F1" w14:textId="77777777" w:rsidR="00172D0C" w:rsidRPr="007E0B31" w:rsidRDefault="00172D0C" w:rsidP="00172D0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172D0C" w:rsidRPr="007E0B31" w14:paraId="35CF6FC2" w14:textId="77777777" w:rsidTr="490DE6A8">
        <w:trPr>
          <w:cantSplit/>
        </w:trPr>
        <w:tc>
          <w:tcPr>
            <w:tcW w:w="2884" w:type="dxa"/>
          </w:tcPr>
          <w:p w14:paraId="3A87232E" w14:textId="77777777" w:rsidR="00172D0C" w:rsidRPr="007E0B31" w:rsidRDefault="00172D0C" w:rsidP="00172D0C">
            <w:pPr>
              <w:pStyle w:val="Arial11Bold"/>
              <w:rPr>
                <w:rFonts w:cs="Arial"/>
              </w:rPr>
            </w:pPr>
            <w:r w:rsidRPr="007E0B31">
              <w:rPr>
                <w:rFonts w:cs="Arial"/>
              </w:rPr>
              <w:t>Non-Synchronous Generating Unit</w:t>
            </w:r>
          </w:p>
        </w:tc>
        <w:tc>
          <w:tcPr>
            <w:tcW w:w="6634" w:type="dxa"/>
          </w:tcPr>
          <w:p w14:paraId="6D5D77F2" w14:textId="77777777" w:rsidR="00172D0C" w:rsidRPr="007E0B31" w:rsidRDefault="00172D0C" w:rsidP="00172D0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172D0C" w:rsidRPr="007E0B31" w14:paraId="64B4C18C" w14:textId="77777777" w:rsidTr="490DE6A8">
        <w:trPr>
          <w:cantSplit/>
        </w:trPr>
        <w:tc>
          <w:tcPr>
            <w:tcW w:w="2884" w:type="dxa"/>
          </w:tcPr>
          <w:p w14:paraId="71FF2E3B" w14:textId="77777777" w:rsidR="00172D0C" w:rsidRPr="007E0B31" w:rsidRDefault="00172D0C" w:rsidP="00172D0C">
            <w:pPr>
              <w:pStyle w:val="Arial11Bold"/>
              <w:rPr>
                <w:rFonts w:cs="Arial"/>
              </w:rPr>
            </w:pPr>
            <w:r w:rsidRPr="007E0B31">
              <w:rPr>
                <w:rFonts w:cs="Arial"/>
              </w:rPr>
              <w:t>Normal CCGT Module</w:t>
            </w:r>
          </w:p>
        </w:tc>
        <w:tc>
          <w:tcPr>
            <w:tcW w:w="6634" w:type="dxa"/>
          </w:tcPr>
          <w:p w14:paraId="659D7595" w14:textId="77777777" w:rsidR="00172D0C" w:rsidRPr="007E0B31" w:rsidRDefault="00172D0C" w:rsidP="00172D0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172D0C" w:rsidRPr="007E0B31" w14:paraId="7EBC18BA" w14:textId="77777777" w:rsidTr="490DE6A8">
        <w:trPr>
          <w:cantSplit/>
        </w:trPr>
        <w:tc>
          <w:tcPr>
            <w:tcW w:w="2884" w:type="dxa"/>
          </w:tcPr>
          <w:p w14:paraId="057211B2" w14:textId="77777777" w:rsidR="00172D0C" w:rsidRPr="007E0B31" w:rsidRDefault="00172D0C" w:rsidP="00172D0C">
            <w:pPr>
              <w:pStyle w:val="Arial11Bold"/>
              <w:rPr>
                <w:rFonts w:cs="Arial"/>
              </w:rPr>
            </w:pPr>
            <w:r w:rsidRPr="007E0B31">
              <w:rPr>
                <w:rFonts w:cs="Arial"/>
              </w:rPr>
              <w:t>Novel Unit</w:t>
            </w:r>
          </w:p>
        </w:tc>
        <w:tc>
          <w:tcPr>
            <w:tcW w:w="6634" w:type="dxa"/>
          </w:tcPr>
          <w:p w14:paraId="041D9A7B" w14:textId="77777777" w:rsidR="00172D0C" w:rsidRPr="007E0B31" w:rsidRDefault="00172D0C" w:rsidP="00172D0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172D0C" w:rsidRPr="007E0B31" w14:paraId="1296A4A5" w14:textId="77777777" w:rsidTr="490DE6A8">
        <w:trPr>
          <w:cantSplit/>
        </w:trPr>
        <w:tc>
          <w:tcPr>
            <w:tcW w:w="2884" w:type="dxa"/>
          </w:tcPr>
          <w:p w14:paraId="110D92AE" w14:textId="77777777" w:rsidR="00172D0C" w:rsidRPr="007E0B31" w:rsidRDefault="00172D0C" w:rsidP="00172D0C">
            <w:pPr>
              <w:pStyle w:val="Arial11Bold"/>
              <w:rPr>
                <w:rFonts w:cs="Arial"/>
              </w:rPr>
            </w:pPr>
            <w:r w:rsidRPr="007E0B31">
              <w:rPr>
                <w:rFonts w:cs="Arial"/>
              </w:rPr>
              <w:t>OC9 De-synchronised Island Procedure</w:t>
            </w:r>
          </w:p>
        </w:tc>
        <w:tc>
          <w:tcPr>
            <w:tcW w:w="6634" w:type="dxa"/>
          </w:tcPr>
          <w:p w14:paraId="50C0E178" w14:textId="77777777" w:rsidR="00172D0C" w:rsidRPr="007E0B31" w:rsidRDefault="00172D0C" w:rsidP="00172D0C">
            <w:pPr>
              <w:pStyle w:val="TableArial11"/>
              <w:rPr>
                <w:rFonts w:cs="Arial"/>
                <w:b/>
                <w:u w:val="single"/>
              </w:rPr>
            </w:pPr>
            <w:r w:rsidRPr="007E0B31">
              <w:rPr>
                <w:rFonts w:cs="Arial"/>
              </w:rPr>
              <w:t>Has the meaning set out in OC9.5.4.</w:t>
            </w:r>
          </w:p>
        </w:tc>
      </w:tr>
      <w:tr w:rsidR="00172D0C" w:rsidRPr="007E0B31" w14:paraId="5C71F10A" w14:textId="77777777" w:rsidTr="490DE6A8">
        <w:trPr>
          <w:cantSplit/>
        </w:trPr>
        <w:tc>
          <w:tcPr>
            <w:tcW w:w="2884" w:type="dxa"/>
          </w:tcPr>
          <w:p w14:paraId="3836FE92" w14:textId="77777777" w:rsidR="00172D0C" w:rsidRPr="007E0B31" w:rsidRDefault="00172D0C" w:rsidP="00172D0C">
            <w:pPr>
              <w:pStyle w:val="Arial11Bold"/>
              <w:rPr>
                <w:rFonts w:cs="Arial"/>
              </w:rPr>
            </w:pPr>
            <w:r w:rsidRPr="007E0B31">
              <w:rPr>
                <w:rFonts w:cs="Arial"/>
              </w:rPr>
              <w:t>Offshore</w:t>
            </w:r>
          </w:p>
        </w:tc>
        <w:tc>
          <w:tcPr>
            <w:tcW w:w="6634" w:type="dxa"/>
          </w:tcPr>
          <w:p w14:paraId="30D0FC75" w14:textId="77777777" w:rsidR="00172D0C" w:rsidRPr="007E0B31" w:rsidRDefault="00172D0C" w:rsidP="00172D0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172D0C" w:rsidRPr="007E0B31" w14:paraId="2FDEEA9F" w14:textId="77777777" w:rsidTr="490DE6A8">
        <w:trPr>
          <w:cantSplit/>
        </w:trPr>
        <w:tc>
          <w:tcPr>
            <w:tcW w:w="2884" w:type="dxa"/>
          </w:tcPr>
          <w:p w14:paraId="1A38F2FD" w14:textId="77777777" w:rsidR="00172D0C" w:rsidRPr="007E0B31" w:rsidRDefault="00172D0C" w:rsidP="00172D0C">
            <w:pPr>
              <w:pStyle w:val="Arial11Bold"/>
              <w:rPr>
                <w:rFonts w:cs="Arial"/>
                <w:highlight w:val="yellow"/>
              </w:rPr>
            </w:pPr>
            <w:r w:rsidRPr="007E0B31">
              <w:rPr>
                <w:rFonts w:cs="Arial"/>
              </w:rPr>
              <w:t>Offshore DC Converter</w:t>
            </w:r>
          </w:p>
        </w:tc>
        <w:tc>
          <w:tcPr>
            <w:tcW w:w="6634" w:type="dxa"/>
          </w:tcPr>
          <w:p w14:paraId="15CE8C09" w14:textId="77777777" w:rsidR="00172D0C" w:rsidRPr="007E0B31" w:rsidRDefault="00172D0C" w:rsidP="00172D0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172D0C" w:rsidRPr="007E0B31" w14:paraId="073DD467" w14:textId="77777777" w:rsidTr="490DE6A8">
        <w:trPr>
          <w:cantSplit/>
        </w:trPr>
        <w:tc>
          <w:tcPr>
            <w:tcW w:w="2884" w:type="dxa"/>
          </w:tcPr>
          <w:p w14:paraId="15DB95D4" w14:textId="77777777" w:rsidR="00172D0C" w:rsidRPr="007E0B31" w:rsidRDefault="00172D0C" w:rsidP="00172D0C">
            <w:pPr>
              <w:pStyle w:val="Arial11Bold"/>
              <w:rPr>
                <w:rFonts w:cs="Arial"/>
                <w:highlight w:val="yellow"/>
              </w:rPr>
            </w:pPr>
            <w:r w:rsidRPr="007E0B31">
              <w:rPr>
                <w:rFonts w:cs="Arial"/>
              </w:rPr>
              <w:t>Offshore HVDC Converter</w:t>
            </w:r>
          </w:p>
        </w:tc>
        <w:tc>
          <w:tcPr>
            <w:tcW w:w="6634" w:type="dxa"/>
          </w:tcPr>
          <w:p w14:paraId="240FA51B" w14:textId="77777777" w:rsidR="00172D0C" w:rsidRPr="007E0B31" w:rsidRDefault="00172D0C" w:rsidP="00172D0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172D0C" w:rsidRPr="007E0B31" w14:paraId="19F4B6C3" w14:textId="77777777" w:rsidTr="490DE6A8">
        <w:trPr>
          <w:cantSplit/>
        </w:trPr>
        <w:tc>
          <w:tcPr>
            <w:tcW w:w="2884" w:type="dxa"/>
          </w:tcPr>
          <w:p w14:paraId="6A0A33DB" w14:textId="77777777" w:rsidR="00172D0C" w:rsidRPr="007E0B31" w:rsidRDefault="00172D0C" w:rsidP="00172D0C">
            <w:pPr>
              <w:pStyle w:val="Arial11Bold"/>
              <w:rPr>
                <w:rFonts w:cs="Arial"/>
              </w:rPr>
            </w:pPr>
            <w:r w:rsidRPr="007E0B31">
              <w:rPr>
                <w:rFonts w:cs="Arial"/>
              </w:rPr>
              <w:t>Offshore Development Information Statement</w:t>
            </w:r>
          </w:p>
        </w:tc>
        <w:tc>
          <w:tcPr>
            <w:tcW w:w="6634" w:type="dxa"/>
          </w:tcPr>
          <w:p w14:paraId="24743A7E" w14:textId="7F19CF94" w:rsidR="00172D0C" w:rsidRPr="007E0B31" w:rsidRDefault="00172D0C" w:rsidP="00172D0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172D0C" w:rsidRPr="007E0B31" w14:paraId="7F1359D2" w14:textId="77777777" w:rsidTr="490DE6A8">
        <w:trPr>
          <w:cantSplit/>
        </w:trPr>
        <w:tc>
          <w:tcPr>
            <w:tcW w:w="2884" w:type="dxa"/>
          </w:tcPr>
          <w:p w14:paraId="5C141926" w14:textId="77777777" w:rsidR="00172D0C" w:rsidRPr="007E0B31" w:rsidRDefault="00172D0C" w:rsidP="00172D0C">
            <w:pPr>
              <w:pStyle w:val="Arial11Bold"/>
              <w:rPr>
                <w:rFonts w:cs="Arial"/>
              </w:rPr>
            </w:pPr>
            <w:r w:rsidRPr="007E0B31">
              <w:rPr>
                <w:rFonts w:cs="Arial"/>
              </w:rPr>
              <w:t>Offshore Generating Unit</w:t>
            </w:r>
          </w:p>
        </w:tc>
        <w:tc>
          <w:tcPr>
            <w:tcW w:w="6634" w:type="dxa"/>
          </w:tcPr>
          <w:p w14:paraId="0A15BD7F" w14:textId="7F54D471" w:rsidR="00172D0C" w:rsidRPr="007E0B31" w:rsidRDefault="00172D0C" w:rsidP="00172D0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172D0C" w:rsidRPr="007E0B31" w14:paraId="099E0414" w14:textId="77777777" w:rsidTr="490DE6A8">
        <w:trPr>
          <w:cantSplit/>
        </w:trPr>
        <w:tc>
          <w:tcPr>
            <w:tcW w:w="2884" w:type="dxa"/>
          </w:tcPr>
          <w:p w14:paraId="2469BF55" w14:textId="77777777" w:rsidR="00172D0C" w:rsidRPr="007E0B31" w:rsidRDefault="00172D0C" w:rsidP="00172D0C">
            <w:pPr>
              <w:pStyle w:val="Arial11Bold"/>
              <w:rPr>
                <w:rFonts w:cs="Arial"/>
              </w:rPr>
            </w:pPr>
            <w:r w:rsidRPr="007E0B31">
              <w:rPr>
                <w:rFonts w:cs="Arial"/>
              </w:rPr>
              <w:t>Offshore Grid Entry Point</w:t>
            </w:r>
          </w:p>
        </w:tc>
        <w:tc>
          <w:tcPr>
            <w:tcW w:w="6634" w:type="dxa"/>
          </w:tcPr>
          <w:p w14:paraId="07DDE50B" w14:textId="77777777" w:rsidR="00172D0C" w:rsidRPr="007E0B31" w:rsidRDefault="00172D0C" w:rsidP="00172D0C">
            <w:pPr>
              <w:pStyle w:val="TableArial11"/>
              <w:rPr>
                <w:rFonts w:cs="Arial"/>
              </w:rPr>
            </w:pPr>
            <w:r w:rsidRPr="007E0B31">
              <w:rPr>
                <w:rFonts w:cs="Arial"/>
              </w:rPr>
              <w:t>In the case of:-</w:t>
            </w:r>
          </w:p>
          <w:p w14:paraId="66A87D35" w14:textId="7466F12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172D0C" w:rsidRPr="007E0B31" w14:paraId="7B9B7031" w14:textId="77777777" w:rsidTr="490DE6A8">
        <w:trPr>
          <w:cantSplit/>
        </w:trPr>
        <w:tc>
          <w:tcPr>
            <w:tcW w:w="2884" w:type="dxa"/>
          </w:tcPr>
          <w:p w14:paraId="20A69062" w14:textId="6974D298" w:rsidR="00172D0C" w:rsidRPr="007E0B31" w:rsidRDefault="00172D0C" w:rsidP="00172D0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172D0C" w:rsidRPr="00785E5F" w:rsidRDefault="00172D0C" w:rsidP="00172D0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172D0C" w:rsidRPr="00785E5F" w:rsidRDefault="00172D0C" w:rsidP="00172D0C">
            <w:pPr>
              <w:pStyle w:val="Default"/>
              <w:jc w:val="both"/>
              <w:rPr>
                <w:sz w:val="20"/>
                <w:szCs w:val="20"/>
              </w:rPr>
            </w:pPr>
          </w:p>
          <w:p w14:paraId="30FDBA32" w14:textId="585B9D16" w:rsidR="00172D0C" w:rsidRPr="00BA1BD4" w:rsidRDefault="00172D0C" w:rsidP="00172D0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172D0C" w:rsidRPr="007E0B31" w14:paraId="664F02B9" w14:textId="77777777" w:rsidTr="490DE6A8">
        <w:trPr>
          <w:cantSplit/>
        </w:trPr>
        <w:tc>
          <w:tcPr>
            <w:tcW w:w="2884" w:type="dxa"/>
          </w:tcPr>
          <w:p w14:paraId="0E0F222D" w14:textId="77777777" w:rsidR="00172D0C" w:rsidRPr="007E0B31" w:rsidRDefault="00172D0C" w:rsidP="00172D0C">
            <w:pPr>
              <w:pStyle w:val="Arial11Bold"/>
              <w:rPr>
                <w:rFonts w:cs="Arial"/>
              </w:rPr>
            </w:pPr>
            <w:r w:rsidRPr="007E0B31">
              <w:rPr>
                <w:rFonts w:cs="Arial"/>
              </w:rPr>
              <w:t>Offshore Non-Synchronous Generating Unit</w:t>
            </w:r>
          </w:p>
        </w:tc>
        <w:tc>
          <w:tcPr>
            <w:tcW w:w="6634" w:type="dxa"/>
          </w:tcPr>
          <w:p w14:paraId="759EC095" w14:textId="12A9D85E" w:rsidR="00172D0C" w:rsidRPr="007E0B31" w:rsidRDefault="00172D0C" w:rsidP="00172D0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172D0C" w:rsidRPr="007E0B31" w14:paraId="549C699C" w14:textId="77777777" w:rsidTr="490DE6A8">
        <w:trPr>
          <w:cantSplit/>
        </w:trPr>
        <w:tc>
          <w:tcPr>
            <w:tcW w:w="2884" w:type="dxa"/>
          </w:tcPr>
          <w:p w14:paraId="002850F2" w14:textId="77777777" w:rsidR="00172D0C" w:rsidRPr="007E0B31" w:rsidRDefault="00172D0C" w:rsidP="00172D0C">
            <w:pPr>
              <w:pStyle w:val="Arial11Bold"/>
              <w:rPr>
                <w:rFonts w:cs="Arial"/>
              </w:rPr>
            </w:pPr>
            <w:r w:rsidRPr="007E0B31">
              <w:rPr>
                <w:rFonts w:cs="Arial"/>
              </w:rPr>
              <w:t>Offshore Platform</w:t>
            </w:r>
          </w:p>
        </w:tc>
        <w:tc>
          <w:tcPr>
            <w:tcW w:w="6634" w:type="dxa"/>
          </w:tcPr>
          <w:p w14:paraId="25B6104F" w14:textId="77777777" w:rsidR="00172D0C" w:rsidRPr="007E0B31" w:rsidRDefault="00172D0C" w:rsidP="00172D0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172D0C" w:rsidRPr="007E0B31" w14:paraId="76D5DA50" w14:textId="77777777" w:rsidTr="490DE6A8">
        <w:trPr>
          <w:cantSplit/>
        </w:trPr>
        <w:tc>
          <w:tcPr>
            <w:tcW w:w="2884" w:type="dxa"/>
          </w:tcPr>
          <w:p w14:paraId="0F8C75C5" w14:textId="77777777" w:rsidR="00172D0C" w:rsidRPr="007E0B31" w:rsidRDefault="00172D0C" w:rsidP="00172D0C">
            <w:pPr>
              <w:pStyle w:val="Arial11Bold"/>
              <w:rPr>
                <w:rFonts w:cs="Arial"/>
              </w:rPr>
            </w:pPr>
            <w:r w:rsidRPr="007E0B31">
              <w:rPr>
                <w:rFonts w:cs="Arial"/>
              </w:rPr>
              <w:t>Offshore Power Park Module</w:t>
            </w:r>
          </w:p>
        </w:tc>
        <w:tc>
          <w:tcPr>
            <w:tcW w:w="6634" w:type="dxa"/>
          </w:tcPr>
          <w:p w14:paraId="1A8EAFDB" w14:textId="77777777" w:rsidR="00172D0C" w:rsidRPr="007E0B31" w:rsidRDefault="00172D0C" w:rsidP="00172D0C">
            <w:pPr>
              <w:pStyle w:val="TableArial11"/>
              <w:rPr>
                <w:rFonts w:cs="Arial"/>
              </w:rPr>
            </w:pPr>
            <w:bookmarkStart w:id="179"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79"/>
          </w:p>
        </w:tc>
      </w:tr>
      <w:tr w:rsidR="00172D0C" w:rsidRPr="007E0B31" w14:paraId="3532A847" w14:textId="77777777" w:rsidTr="490DE6A8">
        <w:trPr>
          <w:cantSplit/>
        </w:trPr>
        <w:tc>
          <w:tcPr>
            <w:tcW w:w="2884" w:type="dxa"/>
          </w:tcPr>
          <w:p w14:paraId="05251472" w14:textId="77777777" w:rsidR="00172D0C" w:rsidRPr="007E0B31" w:rsidRDefault="00172D0C" w:rsidP="00172D0C">
            <w:pPr>
              <w:pStyle w:val="Arial11Bold"/>
              <w:rPr>
                <w:rFonts w:cs="Arial"/>
              </w:rPr>
            </w:pPr>
            <w:r w:rsidRPr="007E0B31">
              <w:rPr>
                <w:rFonts w:cs="Arial"/>
              </w:rPr>
              <w:t>Offshore Power Park String</w:t>
            </w:r>
          </w:p>
        </w:tc>
        <w:tc>
          <w:tcPr>
            <w:tcW w:w="6634" w:type="dxa"/>
          </w:tcPr>
          <w:p w14:paraId="7A8E03BF" w14:textId="4A4B8989" w:rsidR="00172D0C" w:rsidRPr="007E0B31" w:rsidRDefault="00172D0C" w:rsidP="00172D0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172D0C" w:rsidRPr="007E0B31" w14:paraId="1B55EDF9" w14:textId="77777777" w:rsidTr="490DE6A8">
        <w:trPr>
          <w:cantSplit/>
        </w:trPr>
        <w:tc>
          <w:tcPr>
            <w:tcW w:w="2884" w:type="dxa"/>
          </w:tcPr>
          <w:p w14:paraId="736E893A" w14:textId="77777777" w:rsidR="00172D0C" w:rsidRPr="007E0B31" w:rsidRDefault="00172D0C" w:rsidP="00172D0C">
            <w:pPr>
              <w:pStyle w:val="Arial11Bold"/>
              <w:rPr>
                <w:rFonts w:cs="Arial"/>
              </w:rPr>
            </w:pPr>
            <w:r w:rsidRPr="007E0B31">
              <w:rPr>
                <w:rFonts w:cs="Arial"/>
              </w:rPr>
              <w:t>Offshore Synchronous Generating Unit</w:t>
            </w:r>
          </w:p>
        </w:tc>
        <w:tc>
          <w:tcPr>
            <w:tcW w:w="6634" w:type="dxa"/>
          </w:tcPr>
          <w:p w14:paraId="72936350" w14:textId="1BEFFF2B" w:rsidR="00172D0C" w:rsidRPr="007E0B31" w:rsidRDefault="00172D0C" w:rsidP="00172D0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172D0C" w:rsidRPr="007E0B31" w14:paraId="62F839C9" w14:textId="77777777" w:rsidTr="490DE6A8">
        <w:trPr>
          <w:cantSplit/>
        </w:trPr>
        <w:tc>
          <w:tcPr>
            <w:tcW w:w="2884" w:type="dxa"/>
          </w:tcPr>
          <w:p w14:paraId="4A973150" w14:textId="77777777" w:rsidR="00172D0C" w:rsidRPr="007E0B31" w:rsidRDefault="00172D0C" w:rsidP="00172D0C">
            <w:pPr>
              <w:pStyle w:val="Arial11Bold"/>
              <w:spacing w:before="0"/>
              <w:rPr>
                <w:rFonts w:cs="Arial"/>
              </w:rPr>
            </w:pPr>
            <w:r w:rsidRPr="007E0B31">
              <w:rPr>
                <w:rFonts w:cs="Arial"/>
              </w:rPr>
              <w:t>Offshore Synchronous Power Generating Module</w:t>
            </w:r>
          </w:p>
        </w:tc>
        <w:tc>
          <w:tcPr>
            <w:tcW w:w="6634" w:type="dxa"/>
          </w:tcPr>
          <w:p w14:paraId="3E6A84C6" w14:textId="77777777" w:rsidR="00172D0C" w:rsidRDefault="00172D0C" w:rsidP="00172D0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172D0C" w:rsidRPr="007E0B31" w:rsidDel="004B6FBB" w:rsidRDefault="00172D0C" w:rsidP="00172D0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172D0C" w:rsidRPr="007E0B31" w14:paraId="2A9A58D2" w14:textId="77777777" w:rsidTr="490DE6A8">
        <w:trPr>
          <w:cantSplit/>
        </w:trPr>
        <w:tc>
          <w:tcPr>
            <w:tcW w:w="2884" w:type="dxa"/>
          </w:tcPr>
          <w:p w14:paraId="67CDBB6B" w14:textId="77777777" w:rsidR="00172D0C" w:rsidRPr="007E0B31" w:rsidRDefault="00172D0C" w:rsidP="00172D0C">
            <w:pPr>
              <w:pStyle w:val="Arial11Bold"/>
              <w:rPr>
                <w:rFonts w:cs="Arial"/>
              </w:rPr>
            </w:pPr>
            <w:r w:rsidRPr="007E0B31">
              <w:rPr>
                <w:rFonts w:cs="Arial"/>
              </w:rPr>
              <w:t>Offshore Tender Process</w:t>
            </w:r>
          </w:p>
        </w:tc>
        <w:tc>
          <w:tcPr>
            <w:tcW w:w="6634" w:type="dxa"/>
          </w:tcPr>
          <w:p w14:paraId="5A9BEB2F" w14:textId="77777777" w:rsidR="00172D0C" w:rsidRPr="007E0B31" w:rsidRDefault="00172D0C" w:rsidP="00172D0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172D0C" w:rsidRPr="007E0B31" w14:paraId="3A48C7BE" w14:textId="77777777" w:rsidTr="490DE6A8">
        <w:trPr>
          <w:cantSplit/>
        </w:trPr>
        <w:tc>
          <w:tcPr>
            <w:tcW w:w="2884" w:type="dxa"/>
          </w:tcPr>
          <w:p w14:paraId="7E4E3598" w14:textId="77777777" w:rsidR="00172D0C" w:rsidRPr="007E0B31" w:rsidRDefault="00172D0C" w:rsidP="00172D0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172D0C" w:rsidRPr="007E0B31" w:rsidRDefault="00172D0C" w:rsidP="00172D0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172D0C" w:rsidRPr="007E0B31" w14:paraId="10413532" w14:textId="77777777" w:rsidTr="490DE6A8">
        <w:trPr>
          <w:cantSplit/>
        </w:trPr>
        <w:tc>
          <w:tcPr>
            <w:tcW w:w="2884" w:type="dxa"/>
          </w:tcPr>
          <w:p w14:paraId="15239EB1" w14:textId="77777777" w:rsidR="00172D0C" w:rsidRPr="007E0B31" w:rsidRDefault="00172D0C" w:rsidP="00172D0C">
            <w:pPr>
              <w:pStyle w:val="Arial11Bold"/>
              <w:rPr>
                <w:rFonts w:cs="Arial"/>
              </w:rPr>
            </w:pPr>
            <w:r w:rsidRPr="007E0B31">
              <w:rPr>
                <w:rFonts w:cs="Arial"/>
              </w:rPr>
              <w:t>Offshore Transmission Licensee</w:t>
            </w:r>
          </w:p>
        </w:tc>
        <w:tc>
          <w:tcPr>
            <w:tcW w:w="6634" w:type="dxa"/>
          </w:tcPr>
          <w:p w14:paraId="128B978A" w14:textId="77777777" w:rsidR="00172D0C" w:rsidRPr="007E0B31" w:rsidRDefault="00172D0C" w:rsidP="00172D0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172D0C" w:rsidRPr="007E0B31" w14:paraId="1CDE4693" w14:textId="77777777" w:rsidTr="490DE6A8">
        <w:trPr>
          <w:cantSplit/>
        </w:trPr>
        <w:tc>
          <w:tcPr>
            <w:tcW w:w="2884" w:type="dxa"/>
          </w:tcPr>
          <w:p w14:paraId="30A26B26" w14:textId="77777777" w:rsidR="00172D0C" w:rsidRPr="007E0B31" w:rsidRDefault="00172D0C" w:rsidP="00172D0C">
            <w:pPr>
              <w:pStyle w:val="Arial11Bold"/>
              <w:rPr>
                <w:rFonts w:cs="Arial"/>
                <w:highlight w:val="yellow"/>
              </w:rPr>
            </w:pPr>
            <w:r w:rsidRPr="007E0B31">
              <w:rPr>
                <w:rFonts w:cs="Arial"/>
              </w:rPr>
              <w:t>Offshore Transmission System</w:t>
            </w:r>
          </w:p>
        </w:tc>
        <w:tc>
          <w:tcPr>
            <w:tcW w:w="6634" w:type="dxa"/>
          </w:tcPr>
          <w:p w14:paraId="61F55C2E" w14:textId="77777777" w:rsidR="00172D0C" w:rsidRPr="007E0B31" w:rsidRDefault="00172D0C" w:rsidP="00172D0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172D0C" w:rsidRPr="007E0B31" w14:paraId="77766430" w14:textId="77777777" w:rsidTr="490DE6A8">
        <w:trPr>
          <w:cantSplit/>
        </w:trPr>
        <w:tc>
          <w:tcPr>
            <w:tcW w:w="2884" w:type="dxa"/>
          </w:tcPr>
          <w:p w14:paraId="16464488" w14:textId="77777777" w:rsidR="00172D0C" w:rsidRPr="007E0B31" w:rsidRDefault="00172D0C" w:rsidP="00172D0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172D0C" w:rsidRPr="007E0B31" w:rsidRDefault="00172D0C" w:rsidP="00172D0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172D0C" w:rsidRPr="007E0B31" w14:paraId="47AC59A7" w14:textId="77777777" w:rsidTr="490DE6A8">
        <w:trPr>
          <w:cantSplit/>
        </w:trPr>
        <w:tc>
          <w:tcPr>
            <w:tcW w:w="2884" w:type="dxa"/>
          </w:tcPr>
          <w:p w14:paraId="13EE6AD2" w14:textId="77777777" w:rsidR="00172D0C" w:rsidRPr="007E0B31" w:rsidRDefault="00172D0C" w:rsidP="00172D0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172D0C" w:rsidRPr="007E0B31" w:rsidRDefault="00172D0C" w:rsidP="00172D0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172D0C" w:rsidRPr="007E0B31" w14:paraId="3C6964B2" w14:textId="77777777" w:rsidTr="490DE6A8">
        <w:trPr>
          <w:cantSplit/>
        </w:trPr>
        <w:tc>
          <w:tcPr>
            <w:tcW w:w="2884" w:type="dxa"/>
          </w:tcPr>
          <w:p w14:paraId="39F8391B" w14:textId="77777777" w:rsidR="00172D0C" w:rsidRPr="007E0B31" w:rsidRDefault="00172D0C" w:rsidP="00172D0C">
            <w:pPr>
              <w:pStyle w:val="Arial11Bold"/>
              <w:rPr>
                <w:rFonts w:cs="Arial"/>
                <w:highlight w:val="yellow"/>
              </w:rPr>
            </w:pPr>
            <w:r w:rsidRPr="007E0B31">
              <w:rPr>
                <w:rFonts w:cs="Arial"/>
              </w:rPr>
              <w:t>Offshore Waters</w:t>
            </w:r>
          </w:p>
        </w:tc>
        <w:tc>
          <w:tcPr>
            <w:tcW w:w="6634" w:type="dxa"/>
          </w:tcPr>
          <w:p w14:paraId="02B387B2" w14:textId="77777777" w:rsidR="00172D0C" w:rsidRPr="007E0B31" w:rsidRDefault="00172D0C" w:rsidP="00172D0C">
            <w:pPr>
              <w:pStyle w:val="TableArial11"/>
              <w:rPr>
                <w:rFonts w:cs="Arial"/>
              </w:rPr>
            </w:pPr>
            <w:r w:rsidRPr="007E0B31">
              <w:rPr>
                <w:rFonts w:cs="Arial"/>
              </w:rPr>
              <w:t>Has the meaning given to “offshore waters” in Section 90(9) of the Energy Act 2004.</w:t>
            </w:r>
          </w:p>
        </w:tc>
      </w:tr>
      <w:tr w:rsidR="00172D0C" w:rsidRPr="007E0B31" w14:paraId="466BFA2A" w14:textId="77777777" w:rsidTr="490DE6A8">
        <w:trPr>
          <w:cantSplit/>
        </w:trPr>
        <w:tc>
          <w:tcPr>
            <w:tcW w:w="2884" w:type="dxa"/>
          </w:tcPr>
          <w:p w14:paraId="3248E0E0" w14:textId="77777777" w:rsidR="00172D0C" w:rsidRPr="007E0B31" w:rsidRDefault="00172D0C" w:rsidP="00172D0C">
            <w:pPr>
              <w:pStyle w:val="Arial11Bold"/>
              <w:rPr>
                <w:rFonts w:cs="Arial"/>
              </w:rPr>
            </w:pPr>
            <w:r w:rsidRPr="007E0B31">
              <w:rPr>
                <w:rFonts w:cs="Arial"/>
              </w:rPr>
              <w:t>Offshore Works Assumptions</w:t>
            </w:r>
          </w:p>
        </w:tc>
        <w:tc>
          <w:tcPr>
            <w:tcW w:w="6634" w:type="dxa"/>
          </w:tcPr>
          <w:p w14:paraId="30E7C48C" w14:textId="77777777" w:rsidR="00172D0C" w:rsidRPr="007E0B31" w:rsidRDefault="00172D0C" w:rsidP="00172D0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172D0C" w:rsidRPr="007E0B31" w14:paraId="2CC977C3" w14:textId="77777777" w:rsidTr="490DE6A8">
        <w:trPr>
          <w:cantSplit/>
        </w:trPr>
        <w:tc>
          <w:tcPr>
            <w:tcW w:w="2884" w:type="dxa"/>
          </w:tcPr>
          <w:p w14:paraId="3768E5CA" w14:textId="77777777" w:rsidR="00172D0C" w:rsidRPr="007E0B31" w:rsidRDefault="00172D0C" w:rsidP="00172D0C">
            <w:pPr>
              <w:pStyle w:val="Arial11Bold"/>
              <w:rPr>
                <w:rFonts w:cs="Arial"/>
                <w:highlight w:val="yellow"/>
              </w:rPr>
            </w:pPr>
            <w:r w:rsidRPr="007E0B31">
              <w:rPr>
                <w:rFonts w:cs="Arial"/>
              </w:rPr>
              <w:t>Onshore</w:t>
            </w:r>
          </w:p>
        </w:tc>
        <w:tc>
          <w:tcPr>
            <w:tcW w:w="6634" w:type="dxa"/>
          </w:tcPr>
          <w:p w14:paraId="4E4449A1" w14:textId="77777777" w:rsidR="00172D0C" w:rsidRPr="007E0B31" w:rsidRDefault="00172D0C" w:rsidP="00172D0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172D0C" w:rsidRPr="007E0B31" w14:paraId="36B6B3C3" w14:textId="77777777" w:rsidTr="490DE6A8">
        <w:trPr>
          <w:cantSplit/>
        </w:trPr>
        <w:tc>
          <w:tcPr>
            <w:tcW w:w="2884" w:type="dxa"/>
          </w:tcPr>
          <w:p w14:paraId="48043840" w14:textId="77777777" w:rsidR="00172D0C" w:rsidRPr="007E0B31" w:rsidRDefault="00172D0C" w:rsidP="00172D0C">
            <w:pPr>
              <w:pStyle w:val="Arial11Bold"/>
              <w:rPr>
                <w:rFonts w:cs="Arial"/>
                <w:highlight w:val="yellow"/>
              </w:rPr>
            </w:pPr>
            <w:r w:rsidRPr="007E0B31">
              <w:rPr>
                <w:rFonts w:cs="Arial"/>
              </w:rPr>
              <w:t>Onshore DC Converter</w:t>
            </w:r>
          </w:p>
        </w:tc>
        <w:tc>
          <w:tcPr>
            <w:tcW w:w="6634" w:type="dxa"/>
          </w:tcPr>
          <w:p w14:paraId="64EEC2DE" w14:textId="77777777" w:rsidR="00172D0C" w:rsidRPr="007E0B31" w:rsidRDefault="00172D0C" w:rsidP="00172D0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172D0C" w:rsidRPr="007E0B31" w14:paraId="4A68E7D9" w14:textId="77777777" w:rsidTr="490DE6A8">
        <w:trPr>
          <w:cantSplit/>
        </w:trPr>
        <w:tc>
          <w:tcPr>
            <w:tcW w:w="2884" w:type="dxa"/>
          </w:tcPr>
          <w:p w14:paraId="1A1B1603" w14:textId="77777777" w:rsidR="00172D0C" w:rsidRPr="007E0B31" w:rsidRDefault="00172D0C" w:rsidP="00172D0C">
            <w:pPr>
              <w:pStyle w:val="Arial11Bold"/>
              <w:rPr>
                <w:rFonts w:cs="Arial"/>
              </w:rPr>
            </w:pPr>
            <w:r w:rsidRPr="007E0B31">
              <w:rPr>
                <w:rFonts w:cs="Arial"/>
              </w:rPr>
              <w:t>Onshore Generating Unit</w:t>
            </w:r>
          </w:p>
        </w:tc>
        <w:tc>
          <w:tcPr>
            <w:tcW w:w="6634" w:type="dxa"/>
          </w:tcPr>
          <w:p w14:paraId="1C282039" w14:textId="3958CEB1" w:rsidR="00172D0C" w:rsidRPr="007E0B31" w:rsidRDefault="00172D0C" w:rsidP="00172D0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172D0C" w:rsidRPr="007E0B31" w14:paraId="35FFB4AD" w14:textId="77777777" w:rsidTr="490DE6A8">
        <w:trPr>
          <w:cantSplit/>
        </w:trPr>
        <w:tc>
          <w:tcPr>
            <w:tcW w:w="2884" w:type="dxa"/>
          </w:tcPr>
          <w:p w14:paraId="35935210" w14:textId="77777777" w:rsidR="00172D0C" w:rsidRPr="007E0B31" w:rsidRDefault="00172D0C" w:rsidP="00172D0C">
            <w:pPr>
              <w:pStyle w:val="Arial11Bold"/>
              <w:rPr>
                <w:rFonts w:cs="Arial"/>
              </w:rPr>
            </w:pPr>
            <w:r w:rsidRPr="007E0B31">
              <w:rPr>
                <w:rFonts w:cs="Arial"/>
              </w:rPr>
              <w:t>Onshore Grid Entry Point</w:t>
            </w:r>
          </w:p>
        </w:tc>
        <w:tc>
          <w:tcPr>
            <w:tcW w:w="6634" w:type="dxa"/>
          </w:tcPr>
          <w:p w14:paraId="6FC00EAB" w14:textId="6552310D" w:rsidR="00172D0C" w:rsidRPr="007E0B31" w:rsidRDefault="00172D0C" w:rsidP="00172D0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172D0C" w:rsidRPr="007E0B31" w14:paraId="7ABD28A6" w14:textId="77777777" w:rsidTr="490DE6A8">
        <w:trPr>
          <w:cantSplit/>
        </w:trPr>
        <w:tc>
          <w:tcPr>
            <w:tcW w:w="2884" w:type="dxa"/>
          </w:tcPr>
          <w:p w14:paraId="2DC322BF" w14:textId="77777777" w:rsidR="00172D0C" w:rsidRPr="007E0B31" w:rsidRDefault="00172D0C" w:rsidP="00172D0C">
            <w:pPr>
              <w:pStyle w:val="Arial11Bold"/>
              <w:rPr>
                <w:rFonts w:cs="Arial"/>
                <w:highlight w:val="yellow"/>
              </w:rPr>
            </w:pPr>
            <w:r w:rsidRPr="007E0B31">
              <w:rPr>
                <w:rFonts w:cs="Arial"/>
              </w:rPr>
              <w:t>Onshore HVDC Converter</w:t>
            </w:r>
          </w:p>
        </w:tc>
        <w:tc>
          <w:tcPr>
            <w:tcW w:w="6634" w:type="dxa"/>
          </w:tcPr>
          <w:p w14:paraId="3218C152" w14:textId="77777777" w:rsidR="00172D0C" w:rsidRPr="007E0B31" w:rsidRDefault="00172D0C" w:rsidP="00172D0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172D0C" w:rsidRPr="007E0B31" w14:paraId="47B1C59A" w14:textId="77777777" w:rsidTr="490DE6A8">
        <w:trPr>
          <w:cantSplit/>
        </w:trPr>
        <w:tc>
          <w:tcPr>
            <w:tcW w:w="2884" w:type="dxa"/>
          </w:tcPr>
          <w:p w14:paraId="45CD5B8B" w14:textId="77777777" w:rsidR="00172D0C" w:rsidRPr="007E0B31" w:rsidRDefault="00172D0C" w:rsidP="00172D0C">
            <w:pPr>
              <w:pStyle w:val="Arial11Bold"/>
              <w:rPr>
                <w:rFonts w:cs="Arial"/>
              </w:rPr>
            </w:pPr>
            <w:r w:rsidRPr="007E0B31">
              <w:rPr>
                <w:rFonts w:cs="Arial"/>
              </w:rPr>
              <w:t>Onshore Non-Synchronous Generating Unit</w:t>
            </w:r>
          </w:p>
        </w:tc>
        <w:tc>
          <w:tcPr>
            <w:tcW w:w="6634" w:type="dxa"/>
          </w:tcPr>
          <w:p w14:paraId="723DCB6B" w14:textId="4724C80E"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172D0C" w:rsidRPr="007E0B31" w14:paraId="5C54790F" w14:textId="77777777" w:rsidTr="490DE6A8">
        <w:trPr>
          <w:cantSplit/>
        </w:trPr>
        <w:tc>
          <w:tcPr>
            <w:tcW w:w="2884" w:type="dxa"/>
          </w:tcPr>
          <w:p w14:paraId="09F676FF" w14:textId="77777777" w:rsidR="00172D0C" w:rsidRPr="007E0B31" w:rsidRDefault="00172D0C" w:rsidP="00172D0C">
            <w:pPr>
              <w:pStyle w:val="Arial11Bold"/>
              <w:rPr>
                <w:rFonts w:cs="Arial"/>
              </w:rPr>
            </w:pPr>
            <w:r w:rsidRPr="007E0B31">
              <w:rPr>
                <w:rFonts w:cs="Arial"/>
              </w:rPr>
              <w:t>Onshore Power Park Module</w:t>
            </w:r>
          </w:p>
        </w:tc>
        <w:tc>
          <w:tcPr>
            <w:tcW w:w="6634" w:type="dxa"/>
          </w:tcPr>
          <w:p w14:paraId="4F3FC424" w14:textId="4AD18E75" w:rsidR="00172D0C" w:rsidRPr="007E0B31" w:rsidRDefault="00172D0C" w:rsidP="00172D0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172D0C" w:rsidRPr="007E0B31" w14:paraId="67BDC2D1" w14:textId="77777777" w:rsidTr="490DE6A8">
        <w:trPr>
          <w:cantSplit/>
        </w:trPr>
        <w:tc>
          <w:tcPr>
            <w:tcW w:w="2884" w:type="dxa"/>
          </w:tcPr>
          <w:p w14:paraId="2FB52871" w14:textId="77777777" w:rsidR="00172D0C" w:rsidRPr="007E0B31" w:rsidRDefault="00172D0C" w:rsidP="00172D0C">
            <w:pPr>
              <w:pStyle w:val="Arial11Bold"/>
              <w:rPr>
                <w:rFonts w:cs="Arial"/>
              </w:rPr>
            </w:pPr>
            <w:r w:rsidRPr="007E0B31">
              <w:rPr>
                <w:rFonts w:cs="Arial"/>
              </w:rPr>
              <w:t>Onshore Synchronous Generating Unit</w:t>
            </w:r>
          </w:p>
        </w:tc>
        <w:tc>
          <w:tcPr>
            <w:tcW w:w="6634" w:type="dxa"/>
          </w:tcPr>
          <w:p w14:paraId="53DD316B" w14:textId="296089E4" w:rsidR="00172D0C" w:rsidRPr="007E0B31" w:rsidRDefault="00172D0C" w:rsidP="00172D0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172D0C" w:rsidRPr="007E0B31" w14:paraId="322DBDDD" w14:textId="77777777" w:rsidTr="490DE6A8">
        <w:trPr>
          <w:cantSplit/>
        </w:trPr>
        <w:tc>
          <w:tcPr>
            <w:tcW w:w="2884" w:type="dxa"/>
          </w:tcPr>
          <w:p w14:paraId="75E7A9CF" w14:textId="77777777" w:rsidR="00172D0C" w:rsidRPr="007E0B31" w:rsidDel="004B6FBB" w:rsidRDefault="00172D0C" w:rsidP="00172D0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172D0C" w:rsidRDefault="00172D0C" w:rsidP="00172D0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172D0C" w:rsidRPr="00A87826" w:rsidDel="004B6FBB" w:rsidRDefault="00172D0C" w:rsidP="00172D0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172D0C" w:rsidRPr="007E0B31" w14:paraId="57567868" w14:textId="77777777" w:rsidTr="490DE6A8">
        <w:trPr>
          <w:cantSplit/>
        </w:trPr>
        <w:tc>
          <w:tcPr>
            <w:tcW w:w="2884" w:type="dxa"/>
          </w:tcPr>
          <w:p w14:paraId="1FD98361" w14:textId="77777777" w:rsidR="00172D0C" w:rsidRPr="007E0B31" w:rsidRDefault="00172D0C" w:rsidP="00172D0C">
            <w:pPr>
              <w:pStyle w:val="Arial11Bold"/>
              <w:rPr>
                <w:rFonts w:cs="Arial"/>
              </w:rPr>
            </w:pPr>
            <w:r w:rsidRPr="007E0B31">
              <w:rPr>
                <w:rFonts w:cs="Arial"/>
              </w:rPr>
              <w:t>Onshore Transmission Licensee</w:t>
            </w:r>
          </w:p>
        </w:tc>
        <w:tc>
          <w:tcPr>
            <w:tcW w:w="6634" w:type="dxa"/>
          </w:tcPr>
          <w:p w14:paraId="7691EDA3" w14:textId="1AA2E84A" w:rsidR="00172D0C" w:rsidRPr="007E0B31" w:rsidRDefault="00172D0C" w:rsidP="00172D0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172D0C" w:rsidRPr="007E0B31" w14:paraId="0953DDC7" w14:textId="77777777" w:rsidTr="490DE6A8">
        <w:trPr>
          <w:cantSplit/>
        </w:trPr>
        <w:tc>
          <w:tcPr>
            <w:tcW w:w="2884" w:type="dxa"/>
          </w:tcPr>
          <w:p w14:paraId="2B5600BA" w14:textId="77777777" w:rsidR="00172D0C" w:rsidRPr="007E0B31" w:rsidRDefault="00172D0C" w:rsidP="00172D0C">
            <w:pPr>
              <w:pStyle w:val="Arial11Bold"/>
              <w:rPr>
                <w:rFonts w:cs="Arial"/>
              </w:rPr>
            </w:pPr>
            <w:r w:rsidRPr="007E0B31">
              <w:rPr>
                <w:rFonts w:cs="Arial"/>
              </w:rPr>
              <w:t>Onshore Transmission System</w:t>
            </w:r>
          </w:p>
        </w:tc>
        <w:tc>
          <w:tcPr>
            <w:tcW w:w="6634" w:type="dxa"/>
          </w:tcPr>
          <w:p w14:paraId="1D66BC55" w14:textId="3B198D30" w:rsidR="00172D0C" w:rsidRPr="007E0B31" w:rsidRDefault="00172D0C" w:rsidP="00172D0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172D0C" w:rsidRPr="007E0B31" w14:paraId="31EBBBE3" w14:textId="77777777" w:rsidTr="490DE6A8">
        <w:trPr>
          <w:cantSplit/>
        </w:trPr>
        <w:tc>
          <w:tcPr>
            <w:tcW w:w="2884" w:type="dxa"/>
          </w:tcPr>
          <w:p w14:paraId="716FC70C" w14:textId="77777777" w:rsidR="00172D0C" w:rsidRPr="007E0B31" w:rsidRDefault="00172D0C" w:rsidP="00172D0C">
            <w:pPr>
              <w:pStyle w:val="Arial11Bold"/>
              <w:rPr>
                <w:rFonts w:cs="Arial"/>
              </w:rPr>
            </w:pPr>
            <w:r w:rsidRPr="007E0B31">
              <w:rPr>
                <w:rFonts w:cs="Arial"/>
              </w:rPr>
              <w:t>On-Site Generator Site</w:t>
            </w:r>
          </w:p>
        </w:tc>
        <w:tc>
          <w:tcPr>
            <w:tcW w:w="6634" w:type="dxa"/>
          </w:tcPr>
          <w:p w14:paraId="68341A8F" w14:textId="77777777" w:rsidR="00172D0C" w:rsidRPr="007E0B31" w:rsidRDefault="00172D0C" w:rsidP="00172D0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172D0C" w:rsidRPr="007E0B31" w14:paraId="6EC47238" w14:textId="77777777" w:rsidTr="490DE6A8">
        <w:trPr>
          <w:cantSplit/>
        </w:trPr>
        <w:tc>
          <w:tcPr>
            <w:tcW w:w="2884" w:type="dxa"/>
          </w:tcPr>
          <w:p w14:paraId="3B93C86F" w14:textId="77777777" w:rsidR="00172D0C" w:rsidRPr="007E0B31" w:rsidRDefault="00172D0C" w:rsidP="00172D0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172D0C" w:rsidRPr="007E0B31" w:rsidRDefault="00172D0C" w:rsidP="00172D0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172D0C" w:rsidRPr="007E0B31" w14:paraId="0706312C" w14:textId="77777777" w:rsidTr="490DE6A8">
        <w:trPr>
          <w:cantSplit/>
        </w:trPr>
        <w:tc>
          <w:tcPr>
            <w:tcW w:w="2884" w:type="dxa"/>
          </w:tcPr>
          <w:p w14:paraId="015ED0F3" w14:textId="77777777" w:rsidR="00172D0C" w:rsidRPr="007E0B31" w:rsidRDefault="00172D0C" w:rsidP="00172D0C">
            <w:pPr>
              <w:pStyle w:val="Arial11Bold"/>
              <w:rPr>
                <w:rFonts w:cs="Arial"/>
              </w:rPr>
            </w:pPr>
            <w:r w:rsidRPr="007E0B31">
              <w:rPr>
                <w:rFonts w:cs="Arial"/>
              </w:rPr>
              <w:t>Operating Margin</w:t>
            </w:r>
          </w:p>
        </w:tc>
        <w:tc>
          <w:tcPr>
            <w:tcW w:w="6634" w:type="dxa"/>
          </w:tcPr>
          <w:p w14:paraId="2D829E78" w14:textId="77777777" w:rsidR="00172D0C" w:rsidRPr="007E0B31" w:rsidRDefault="00172D0C" w:rsidP="00172D0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172D0C" w:rsidRPr="007E0B31" w14:paraId="6399AF34" w14:textId="77777777" w:rsidTr="490DE6A8">
        <w:trPr>
          <w:cantSplit/>
        </w:trPr>
        <w:tc>
          <w:tcPr>
            <w:tcW w:w="2884" w:type="dxa"/>
          </w:tcPr>
          <w:p w14:paraId="13992038" w14:textId="77777777" w:rsidR="00172D0C" w:rsidRPr="007E0B31" w:rsidRDefault="00172D0C" w:rsidP="00172D0C">
            <w:pPr>
              <w:pStyle w:val="Arial11Bold"/>
              <w:rPr>
                <w:rFonts w:cs="Arial"/>
              </w:rPr>
            </w:pPr>
            <w:r w:rsidRPr="007E0B31">
              <w:rPr>
                <w:rFonts w:cs="Arial"/>
              </w:rPr>
              <w:t>Operating Reserve</w:t>
            </w:r>
          </w:p>
        </w:tc>
        <w:tc>
          <w:tcPr>
            <w:tcW w:w="6634" w:type="dxa"/>
          </w:tcPr>
          <w:p w14:paraId="7475BB27" w14:textId="77777777" w:rsidR="00172D0C" w:rsidRPr="007E0B31" w:rsidRDefault="00172D0C" w:rsidP="00172D0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172D0C" w:rsidRPr="007E0B31" w14:paraId="7103EDE6" w14:textId="77777777" w:rsidTr="490DE6A8">
        <w:trPr>
          <w:cantSplit/>
        </w:trPr>
        <w:tc>
          <w:tcPr>
            <w:tcW w:w="2884" w:type="dxa"/>
          </w:tcPr>
          <w:p w14:paraId="19E35302" w14:textId="77777777" w:rsidR="00172D0C" w:rsidRPr="007E0B31" w:rsidRDefault="00172D0C" w:rsidP="00172D0C">
            <w:pPr>
              <w:pStyle w:val="Arial11Bold"/>
              <w:rPr>
                <w:rFonts w:cs="Arial"/>
              </w:rPr>
            </w:pPr>
            <w:r w:rsidRPr="007E0B31">
              <w:rPr>
                <w:rFonts w:cs="Arial"/>
              </w:rPr>
              <w:t>Operation</w:t>
            </w:r>
          </w:p>
        </w:tc>
        <w:tc>
          <w:tcPr>
            <w:tcW w:w="6634" w:type="dxa"/>
          </w:tcPr>
          <w:p w14:paraId="40F42388" w14:textId="77777777" w:rsidR="00172D0C" w:rsidRPr="007E0B31" w:rsidRDefault="00172D0C" w:rsidP="00172D0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172D0C" w:rsidRPr="007E0B31" w14:paraId="7F250311" w14:textId="77777777" w:rsidTr="490DE6A8">
        <w:trPr>
          <w:cantSplit/>
        </w:trPr>
        <w:tc>
          <w:tcPr>
            <w:tcW w:w="2884" w:type="dxa"/>
          </w:tcPr>
          <w:p w14:paraId="3ECA740F" w14:textId="77777777" w:rsidR="00172D0C" w:rsidRPr="007E0B31" w:rsidRDefault="00172D0C" w:rsidP="00172D0C">
            <w:pPr>
              <w:pStyle w:val="Arial11Bold"/>
              <w:rPr>
                <w:rFonts w:cs="Arial"/>
              </w:rPr>
            </w:pPr>
            <w:r w:rsidRPr="007E0B31">
              <w:rPr>
                <w:rFonts w:cs="Arial"/>
              </w:rPr>
              <w:t>Operational Data</w:t>
            </w:r>
          </w:p>
        </w:tc>
        <w:tc>
          <w:tcPr>
            <w:tcW w:w="6634" w:type="dxa"/>
          </w:tcPr>
          <w:p w14:paraId="77D345AD" w14:textId="77777777" w:rsidR="00172D0C" w:rsidRPr="007E0B31" w:rsidRDefault="00172D0C" w:rsidP="00172D0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172D0C" w:rsidRPr="007E0B31" w14:paraId="72A00B17" w14:textId="77777777" w:rsidTr="490DE6A8">
        <w:trPr>
          <w:cantSplit/>
        </w:trPr>
        <w:tc>
          <w:tcPr>
            <w:tcW w:w="2884" w:type="dxa"/>
          </w:tcPr>
          <w:p w14:paraId="49F3A1E1" w14:textId="77777777" w:rsidR="00172D0C" w:rsidRPr="007E0B31" w:rsidRDefault="00172D0C" w:rsidP="00172D0C">
            <w:pPr>
              <w:pStyle w:val="Arial11Bold"/>
              <w:rPr>
                <w:rFonts w:cs="Arial"/>
              </w:rPr>
            </w:pPr>
            <w:r w:rsidRPr="007E0B31">
              <w:rPr>
                <w:rFonts w:cs="Arial"/>
              </w:rPr>
              <w:t>Operational Day</w:t>
            </w:r>
          </w:p>
        </w:tc>
        <w:tc>
          <w:tcPr>
            <w:tcW w:w="6634" w:type="dxa"/>
          </w:tcPr>
          <w:p w14:paraId="22961493" w14:textId="77777777" w:rsidR="00172D0C" w:rsidRPr="007E0B31" w:rsidRDefault="00172D0C" w:rsidP="00172D0C">
            <w:pPr>
              <w:pStyle w:val="TableArial11"/>
              <w:rPr>
                <w:rFonts w:cs="Arial"/>
              </w:rPr>
            </w:pPr>
            <w:r w:rsidRPr="007E0B31">
              <w:rPr>
                <w:rFonts w:cs="Arial"/>
              </w:rPr>
              <w:t>The period from 0500 hours on one day to 0500 on the following day.</w:t>
            </w:r>
          </w:p>
        </w:tc>
      </w:tr>
      <w:tr w:rsidR="00172D0C" w:rsidRPr="007E0B31" w14:paraId="4B79EEEB" w14:textId="77777777" w:rsidTr="490DE6A8">
        <w:trPr>
          <w:cantSplit/>
        </w:trPr>
        <w:tc>
          <w:tcPr>
            <w:tcW w:w="2884" w:type="dxa"/>
          </w:tcPr>
          <w:p w14:paraId="00D65A56" w14:textId="77777777" w:rsidR="00172D0C" w:rsidRPr="007E0B31" w:rsidRDefault="00172D0C" w:rsidP="00172D0C">
            <w:pPr>
              <w:pStyle w:val="Arial11Bold"/>
              <w:rPr>
                <w:rFonts w:cs="Arial"/>
              </w:rPr>
            </w:pPr>
            <w:r w:rsidRPr="007E0B31">
              <w:rPr>
                <w:rFonts w:cs="Arial"/>
              </w:rPr>
              <w:t>Operation Diagrams</w:t>
            </w:r>
          </w:p>
        </w:tc>
        <w:tc>
          <w:tcPr>
            <w:tcW w:w="6634" w:type="dxa"/>
          </w:tcPr>
          <w:p w14:paraId="3A5434CA" w14:textId="77777777" w:rsidR="00172D0C" w:rsidRPr="007E0B31" w:rsidRDefault="00172D0C" w:rsidP="00172D0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172D0C" w:rsidRPr="007E0B31" w14:paraId="605B3609" w14:textId="77777777" w:rsidTr="490DE6A8">
        <w:trPr>
          <w:cantSplit/>
        </w:trPr>
        <w:tc>
          <w:tcPr>
            <w:tcW w:w="2884" w:type="dxa"/>
          </w:tcPr>
          <w:p w14:paraId="1FCF81E4" w14:textId="77777777" w:rsidR="00172D0C" w:rsidRPr="007E0B31" w:rsidRDefault="00172D0C" w:rsidP="00172D0C">
            <w:pPr>
              <w:pStyle w:val="Arial11Bold"/>
              <w:rPr>
                <w:rFonts w:cs="Arial"/>
              </w:rPr>
            </w:pPr>
            <w:r w:rsidRPr="007E0B31">
              <w:rPr>
                <w:rFonts w:cs="Arial"/>
              </w:rPr>
              <w:t>Operational Effect</w:t>
            </w:r>
          </w:p>
        </w:tc>
        <w:tc>
          <w:tcPr>
            <w:tcW w:w="6634" w:type="dxa"/>
          </w:tcPr>
          <w:p w14:paraId="76B6DD78" w14:textId="77777777" w:rsidR="00172D0C" w:rsidRPr="007E0B31" w:rsidRDefault="00172D0C" w:rsidP="00172D0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172D0C" w:rsidRPr="007E0B31" w14:paraId="1CAC0F6C" w14:textId="77777777" w:rsidTr="490DE6A8">
        <w:trPr>
          <w:cantSplit/>
        </w:trPr>
        <w:tc>
          <w:tcPr>
            <w:tcW w:w="2884" w:type="dxa"/>
          </w:tcPr>
          <w:p w14:paraId="2634D169" w14:textId="77777777" w:rsidR="00172D0C" w:rsidRPr="007E0B31" w:rsidRDefault="00172D0C" w:rsidP="00172D0C">
            <w:pPr>
              <w:pStyle w:val="Arial11Bold"/>
              <w:rPr>
                <w:rFonts w:cs="Arial"/>
              </w:rPr>
            </w:pPr>
            <w:r w:rsidRPr="007E0B31">
              <w:rPr>
                <w:rFonts w:cs="Arial"/>
              </w:rPr>
              <w:t>Operational Intertripping</w:t>
            </w:r>
          </w:p>
        </w:tc>
        <w:tc>
          <w:tcPr>
            <w:tcW w:w="6634" w:type="dxa"/>
          </w:tcPr>
          <w:p w14:paraId="53527053" w14:textId="59F2C50B" w:rsidR="00172D0C" w:rsidRPr="007E0B31" w:rsidRDefault="00172D0C" w:rsidP="00172D0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172D0C" w:rsidRPr="007E0B31" w14:paraId="6473278D" w14:textId="77777777" w:rsidTr="490DE6A8">
        <w:trPr>
          <w:cantSplit/>
        </w:trPr>
        <w:tc>
          <w:tcPr>
            <w:tcW w:w="2884" w:type="dxa"/>
          </w:tcPr>
          <w:p w14:paraId="0FD871F6" w14:textId="5FABA3D0" w:rsidR="00172D0C" w:rsidRPr="007E0B31" w:rsidRDefault="00172D0C" w:rsidP="00172D0C">
            <w:pPr>
              <w:pStyle w:val="Arial11Bold"/>
              <w:rPr>
                <w:rFonts w:cs="Arial"/>
              </w:rPr>
            </w:pPr>
            <w:bookmarkStart w:id="180" w:name="_DV_C41"/>
            <w:r w:rsidRPr="007E0B31">
              <w:rPr>
                <w:rFonts w:cs="Arial"/>
              </w:rPr>
              <w:t>Operational Notifications</w:t>
            </w:r>
            <w:bookmarkEnd w:id="180"/>
          </w:p>
        </w:tc>
        <w:tc>
          <w:tcPr>
            <w:tcW w:w="6634" w:type="dxa"/>
          </w:tcPr>
          <w:p w14:paraId="7D98A808" w14:textId="07D64618" w:rsidR="00172D0C" w:rsidRPr="007E0B31" w:rsidRDefault="00172D0C" w:rsidP="00172D0C">
            <w:pPr>
              <w:pStyle w:val="TableArial11"/>
              <w:rPr>
                <w:rFonts w:cs="Arial"/>
              </w:rPr>
            </w:pPr>
            <w:bookmarkStart w:id="181"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81"/>
          </w:p>
        </w:tc>
      </w:tr>
      <w:tr w:rsidR="00172D0C" w:rsidRPr="007E0B31" w14:paraId="5A6E5201" w14:textId="77777777" w:rsidTr="490DE6A8">
        <w:trPr>
          <w:cantSplit/>
        </w:trPr>
        <w:tc>
          <w:tcPr>
            <w:tcW w:w="2884" w:type="dxa"/>
          </w:tcPr>
          <w:p w14:paraId="30C134C0" w14:textId="77777777" w:rsidR="00172D0C" w:rsidRPr="007E0B31" w:rsidRDefault="00172D0C" w:rsidP="00172D0C">
            <w:pPr>
              <w:pStyle w:val="Arial11Bold"/>
              <w:rPr>
                <w:rFonts w:cs="Arial"/>
              </w:rPr>
            </w:pPr>
            <w:r w:rsidRPr="007E0B31">
              <w:rPr>
                <w:rFonts w:cs="Arial"/>
              </w:rPr>
              <w:t>Operational Planning</w:t>
            </w:r>
          </w:p>
        </w:tc>
        <w:tc>
          <w:tcPr>
            <w:tcW w:w="6634" w:type="dxa"/>
          </w:tcPr>
          <w:p w14:paraId="7F116C22" w14:textId="4984E7DE" w:rsidR="00172D0C" w:rsidRPr="007E0B31" w:rsidRDefault="00172D0C" w:rsidP="00172D0C">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172D0C" w:rsidRPr="007E0B31" w14:paraId="2391955F" w14:textId="77777777" w:rsidTr="490DE6A8">
        <w:trPr>
          <w:cantSplit/>
        </w:trPr>
        <w:tc>
          <w:tcPr>
            <w:tcW w:w="2884" w:type="dxa"/>
          </w:tcPr>
          <w:p w14:paraId="554CE1BB" w14:textId="77777777" w:rsidR="00172D0C" w:rsidRPr="007E0B31" w:rsidRDefault="00172D0C" w:rsidP="00172D0C">
            <w:pPr>
              <w:pStyle w:val="Arial11Bold"/>
              <w:rPr>
                <w:rFonts w:cs="Arial"/>
              </w:rPr>
            </w:pPr>
            <w:r w:rsidRPr="007E0B31">
              <w:rPr>
                <w:rFonts w:cs="Arial"/>
              </w:rPr>
              <w:t xml:space="preserve">Operational Planning Margin </w:t>
            </w:r>
          </w:p>
        </w:tc>
        <w:tc>
          <w:tcPr>
            <w:tcW w:w="6634" w:type="dxa"/>
          </w:tcPr>
          <w:p w14:paraId="017C95F5" w14:textId="0ABFFC9A" w:rsidR="00172D0C" w:rsidRPr="007E0B31" w:rsidRDefault="00172D0C" w:rsidP="00172D0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172D0C" w:rsidRPr="007E0B31" w14:paraId="2C70A3EB" w14:textId="77777777" w:rsidTr="490DE6A8">
        <w:trPr>
          <w:cantSplit/>
        </w:trPr>
        <w:tc>
          <w:tcPr>
            <w:tcW w:w="2884" w:type="dxa"/>
          </w:tcPr>
          <w:p w14:paraId="231C2E4A" w14:textId="77777777" w:rsidR="00172D0C" w:rsidRPr="007E0B31" w:rsidRDefault="00172D0C" w:rsidP="00172D0C">
            <w:pPr>
              <w:pStyle w:val="Arial11Bold"/>
              <w:rPr>
                <w:rFonts w:cs="Arial"/>
              </w:rPr>
            </w:pPr>
            <w:r w:rsidRPr="007E0B31">
              <w:rPr>
                <w:rFonts w:cs="Arial"/>
              </w:rPr>
              <w:t>Operational Planning Phase</w:t>
            </w:r>
          </w:p>
        </w:tc>
        <w:tc>
          <w:tcPr>
            <w:tcW w:w="6634" w:type="dxa"/>
          </w:tcPr>
          <w:p w14:paraId="0B288485" w14:textId="77777777" w:rsidR="00172D0C" w:rsidRPr="007E0B31" w:rsidRDefault="00172D0C" w:rsidP="00172D0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172D0C" w:rsidRPr="007E0B31" w14:paraId="5168CED3" w14:textId="77777777" w:rsidTr="490DE6A8">
        <w:trPr>
          <w:cantSplit/>
        </w:trPr>
        <w:tc>
          <w:tcPr>
            <w:tcW w:w="2884" w:type="dxa"/>
          </w:tcPr>
          <w:p w14:paraId="784D3609" w14:textId="77777777" w:rsidR="00172D0C" w:rsidRPr="007E0B31" w:rsidRDefault="00172D0C" w:rsidP="00172D0C">
            <w:pPr>
              <w:pStyle w:val="Arial11Bold"/>
              <w:rPr>
                <w:rFonts w:cs="Arial"/>
              </w:rPr>
            </w:pPr>
            <w:r w:rsidRPr="007E0B31">
              <w:rPr>
                <w:rFonts w:cs="Arial"/>
              </w:rPr>
              <w:t>Operational Procedures</w:t>
            </w:r>
          </w:p>
        </w:tc>
        <w:tc>
          <w:tcPr>
            <w:tcW w:w="6634" w:type="dxa"/>
          </w:tcPr>
          <w:p w14:paraId="451F00A7" w14:textId="77777777" w:rsidR="00172D0C" w:rsidRPr="007E0B31" w:rsidRDefault="00172D0C" w:rsidP="00172D0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172D0C" w:rsidRPr="007E0B31" w14:paraId="756B3E49" w14:textId="77777777" w:rsidTr="490DE6A8">
        <w:trPr>
          <w:cantSplit/>
        </w:trPr>
        <w:tc>
          <w:tcPr>
            <w:tcW w:w="2884" w:type="dxa"/>
          </w:tcPr>
          <w:p w14:paraId="3CD34B6B" w14:textId="77777777" w:rsidR="00172D0C" w:rsidRPr="007E0B31" w:rsidRDefault="00172D0C" w:rsidP="00172D0C">
            <w:pPr>
              <w:pStyle w:val="Arial11Bold"/>
              <w:rPr>
                <w:rFonts w:cs="Arial"/>
              </w:rPr>
            </w:pPr>
            <w:r w:rsidRPr="007E0B31">
              <w:rPr>
                <w:rFonts w:cs="Arial"/>
              </w:rPr>
              <w:t>Operational Switching</w:t>
            </w:r>
          </w:p>
        </w:tc>
        <w:tc>
          <w:tcPr>
            <w:tcW w:w="6634" w:type="dxa"/>
          </w:tcPr>
          <w:p w14:paraId="11012EC0" w14:textId="782A13A7" w:rsidR="00172D0C" w:rsidRPr="007E0B31" w:rsidRDefault="00172D0C" w:rsidP="00172D0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172D0C" w:rsidRPr="007E0B31" w14:paraId="19E6505D" w14:textId="77777777" w:rsidTr="490DE6A8">
        <w:trPr>
          <w:cantSplit/>
        </w:trPr>
        <w:tc>
          <w:tcPr>
            <w:tcW w:w="2884" w:type="dxa"/>
          </w:tcPr>
          <w:p w14:paraId="2E415BC0" w14:textId="77777777" w:rsidR="00172D0C" w:rsidRPr="007E0B31" w:rsidRDefault="00172D0C" w:rsidP="00172D0C">
            <w:pPr>
              <w:pStyle w:val="Arial11Bold"/>
              <w:rPr>
                <w:rFonts w:cs="Arial"/>
              </w:rPr>
            </w:pPr>
            <w:r w:rsidRPr="007E0B31">
              <w:rPr>
                <w:rFonts w:cs="Arial"/>
              </w:rPr>
              <w:t>Other Relevant Data</w:t>
            </w:r>
          </w:p>
        </w:tc>
        <w:tc>
          <w:tcPr>
            <w:tcW w:w="6634" w:type="dxa"/>
          </w:tcPr>
          <w:p w14:paraId="1C699783" w14:textId="77777777" w:rsidR="00172D0C" w:rsidRPr="007E0B31" w:rsidRDefault="00172D0C" w:rsidP="00172D0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172D0C" w:rsidRPr="007E0B31" w14:paraId="24B77B54" w14:textId="77777777" w:rsidTr="490DE6A8">
        <w:trPr>
          <w:cantSplit/>
        </w:trPr>
        <w:tc>
          <w:tcPr>
            <w:tcW w:w="2884" w:type="dxa"/>
          </w:tcPr>
          <w:p w14:paraId="33A5B61C" w14:textId="77777777" w:rsidR="00172D0C" w:rsidRPr="007E0B31" w:rsidRDefault="00172D0C" w:rsidP="00172D0C">
            <w:pPr>
              <w:pStyle w:val="Arial11Bold"/>
              <w:rPr>
                <w:rFonts w:cs="Arial"/>
              </w:rPr>
            </w:pPr>
            <w:r w:rsidRPr="007E0B31">
              <w:rPr>
                <w:rFonts w:cs="Arial"/>
              </w:rPr>
              <w:t>OTSDUW Arrangements</w:t>
            </w:r>
          </w:p>
        </w:tc>
        <w:tc>
          <w:tcPr>
            <w:tcW w:w="6634" w:type="dxa"/>
          </w:tcPr>
          <w:p w14:paraId="77481E18" w14:textId="77777777" w:rsidR="00172D0C" w:rsidRPr="007E0B31" w:rsidRDefault="00172D0C" w:rsidP="00172D0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172D0C" w:rsidRPr="007E0B31" w14:paraId="6566765E" w14:textId="77777777" w:rsidTr="490DE6A8">
        <w:trPr>
          <w:cantSplit/>
        </w:trPr>
        <w:tc>
          <w:tcPr>
            <w:tcW w:w="2884" w:type="dxa"/>
          </w:tcPr>
          <w:p w14:paraId="2E02FBB1" w14:textId="77777777" w:rsidR="00172D0C" w:rsidRPr="007E0B31" w:rsidRDefault="00172D0C" w:rsidP="00172D0C">
            <w:pPr>
              <w:pStyle w:val="Arial11Bold"/>
              <w:rPr>
                <w:rFonts w:cs="Arial"/>
              </w:rPr>
            </w:pPr>
            <w:r w:rsidRPr="007E0B31">
              <w:rPr>
                <w:rFonts w:cs="Arial"/>
              </w:rPr>
              <w:t>OTSDUW Data and Information</w:t>
            </w:r>
          </w:p>
        </w:tc>
        <w:tc>
          <w:tcPr>
            <w:tcW w:w="6634" w:type="dxa"/>
          </w:tcPr>
          <w:p w14:paraId="437E754A" w14:textId="7B9123D2" w:rsidR="00172D0C" w:rsidRPr="007E0B31" w:rsidRDefault="00172D0C" w:rsidP="00172D0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172D0C" w:rsidRPr="007E0B31" w14:paraId="0DFC68CA" w14:textId="77777777" w:rsidTr="490DE6A8">
        <w:trPr>
          <w:cantSplit/>
        </w:trPr>
        <w:tc>
          <w:tcPr>
            <w:tcW w:w="2884" w:type="dxa"/>
          </w:tcPr>
          <w:p w14:paraId="26D7CFDD" w14:textId="77777777" w:rsidR="00172D0C" w:rsidRPr="007E0B31" w:rsidRDefault="00172D0C" w:rsidP="00172D0C">
            <w:pPr>
              <w:pStyle w:val="Arial11Bold"/>
              <w:rPr>
                <w:rFonts w:cs="Arial"/>
              </w:rPr>
            </w:pPr>
            <w:r w:rsidRPr="007E0B31">
              <w:rPr>
                <w:rFonts w:cs="Arial"/>
              </w:rPr>
              <w:t>OTSDUW DC Converter</w:t>
            </w:r>
          </w:p>
        </w:tc>
        <w:tc>
          <w:tcPr>
            <w:tcW w:w="6634" w:type="dxa"/>
          </w:tcPr>
          <w:p w14:paraId="404E1159" w14:textId="77777777" w:rsidR="00172D0C" w:rsidRPr="007E0B31" w:rsidRDefault="00172D0C" w:rsidP="00172D0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172D0C" w:rsidRPr="007E0B31" w14:paraId="1F5DFCE4" w14:textId="77777777" w:rsidTr="490DE6A8">
        <w:trPr>
          <w:cantSplit/>
        </w:trPr>
        <w:tc>
          <w:tcPr>
            <w:tcW w:w="2884" w:type="dxa"/>
          </w:tcPr>
          <w:p w14:paraId="274CBE9D" w14:textId="77777777" w:rsidR="00172D0C" w:rsidRPr="007E0B31" w:rsidRDefault="00172D0C" w:rsidP="00172D0C">
            <w:pPr>
              <w:pStyle w:val="Arial11Bold"/>
              <w:rPr>
                <w:rFonts w:cs="Arial"/>
              </w:rPr>
            </w:pPr>
            <w:r w:rsidRPr="007E0B31">
              <w:rPr>
                <w:rFonts w:cs="Arial"/>
              </w:rPr>
              <w:t>OTSDUW Development and Data Timetable</w:t>
            </w:r>
          </w:p>
        </w:tc>
        <w:tc>
          <w:tcPr>
            <w:tcW w:w="6634" w:type="dxa"/>
          </w:tcPr>
          <w:p w14:paraId="46394D79" w14:textId="77777777" w:rsidR="00172D0C" w:rsidRPr="007E0B31" w:rsidRDefault="00172D0C" w:rsidP="00172D0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172D0C" w:rsidRPr="007E0B31" w14:paraId="12983990" w14:textId="77777777" w:rsidTr="490DE6A8">
        <w:trPr>
          <w:cantSplit/>
        </w:trPr>
        <w:tc>
          <w:tcPr>
            <w:tcW w:w="2884" w:type="dxa"/>
          </w:tcPr>
          <w:p w14:paraId="73BB79D0" w14:textId="77777777" w:rsidR="00172D0C" w:rsidRPr="007E0B31" w:rsidRDefault="00172D0C" w:rsidP="00172D0C">
            <w:pPr>
              <w:pStyle w:val="Arial11Bold"/>
              <w:rPr>
                <w:rFonts w:cs="Arial"/>
              </w:rPr>
            </w:pPr>
            <w:r w:rsidRPr="007E0B31">
              <w:rPr>
                <w:rFonts w:cs="Arial"/>
              </w:rPr>
              <w:t xml:space="preserve">OTSDUW Network Data and Information </w:t>
            </w:r>
          </w:p>
        </w:tc>
        <w:tc>
          <w:tcPr>
            <w:tcW w:w="6634" w:type="dxa"/>
          </w:tcPr>
          <w:p w14:paraId="7A3D093C" w14:textId="0A18302C" w:rsidR="00172D0C" w:rsidRPr="007E0B31" w:rsidRDefault="00172D0C" w:rsidP="00172D0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172D0C" w:rsidRPr="007E0B31" w14:paraId="2F357AF2" w14:textId="77777777" w:rsidTr="490DE6A8">
        <w:trPr>
          <w:cantSplit/>
        </w:trPr>
        <w:tc>
          <w:tcPr>
            <w:tcW w:w="2884" w:type="dxa"/>
          </w:tcPr>
          <w:p w14:paraId="74E4F90A" w14:textId="77777777" w:rsidR="00172D0C" w:rsidRPr="007E0B31" w:rsidRDefault="00172D0C" w:rsidP="00172D0C">
            <w:pPr>
              <w:pStyle w:val="Arial11Bold"/>
              <w:rPr>
                <w:rFonts w:cs="Arial"/>
              </w:rPr>
            </w:pPr>
            <w:r w:rsidRPr="007E0B31">
              <w:rPr>
                <w:rFonts w:cs="Arial"/>
              </w:rPr>
              <w:t>OTSDUW Plant and Apparatus</w:t>
            </w:r>
          </w:p>
        </w:tc>
        <w:tc>
          <w:tcPr>
            <w:tcW w:w="6634" w:type="dxa"/>
          </w:tcPr>
          <w:p w14:paraId="0F32E986" w14:textId="77777777" w:rsidR="00172D0C" w:rsidRPr="007E0B31" w:rsidRDefault="00172D0C" w:rsidP="00172D0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172D0C" w:rsidRPr="007E0B31" w14:paraId="365142B1" w14:textId="77777777" w:rsidTr="490DE6A8">
        <w:trPr>
          <w:cantSplit/>
        </w:trPr>
        <w:tc>
          <w:tcPr>
            <w:tcW w:w="2884" w:type="dxa"/>
          </w:tcPr>
          <w:p w14:paraId="31BA5169" w14:textId="77777777" w:rsidR="00172D0C" w:rsidRPr="007E0B31" w:rsidRDefault="00172D0C" w:rsidP="00172D0C">
            <w:pPr>
              <w:pStyle w:val="Arial11Bold"/>
              <w:rPr>
                <w:rFonts w:cs="Arial"/>
              </w:rPr>
            </w:pPr>
            <w:r w:rsidRPr="007E0B31">
              <w:rPr>
                <w:rFonts w:cs="Arial"/>
              </w:rPr>
              <w:t>OTSUA Transfer Time</w:t>
            </w:r>
          </w:p>
        </w:tc>
        <w:tc>
          <w:tcPr>
            <w:tcW w:w="6634" w:type="dxa"/>
          </w:tcPr>
          <w:p w14:paraId="53D1E529" w14:textId="77777777" w:rsidR="00172D0C" w:rsidRPr="007E0B31" w:rsidRDefault="00172D0C" w:rsidP="00172D0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172D0C" w:rsidRPr="007E0B31" w14:paraId="3D6D4D93" w14:textId="77777777" w:rsidTr="490DE6A8">
        <w:trPr>
          <w:cantSplit/>
        </w:trPr>
        <w:tc>
          <w:tcPr>
            <w:tcW w:w="2884" w:type="dxa"/>
          </w:tcPr>
          <w:p w14:paraId="6678503F" w14:textId="77777777" w:rsidR="00172D0C" w:rsidRPr="007E0B31" w:rsidRDefault="00172D0C" w:rsidP="00172D0C">
            <w:pPr>
              <w:pStyle w:val="Arial11Bold"/>
              <w:rPr>
                <w:rFonts w:cs="Arial"/>
              </w:rPr>
            </w:pPr>
            <w:r w:rsidRPr="007E0B31">
              <w:rPr>
                <w:rFonts w:cs="Arial"/>
              </w:rPr>
              <w:t>Out of Synchronism</w:t>
            </w:r>
          </w:p>
        </w:tc>
        <w:tc>
          <w:tcPr>
            <w:tcW w:w="6634" w:type="dxa"/>
          </w:tcPr>
          <w:p w14:paraId="30AB79D2" w14:textId="77777777" w:rsidR="00172D0C" w:rsidRPr="007E0B31" w:rsidRDefault="00172D0C" w:rsidP="00172D0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172D0C" w:rsidRPr="007E0B31" w14:paraId="04D20161" w14:textId="77777777" w:rsidTr="490DE6A8">
        <w:trPr>
          <w:cantSplit/>
        </w:trPr>
        <w:tc>
          <w:tcPr>
            <w:tcW w:w="2884" w:type="dxa"/>
          </w:tcPr>
          <w:p w14:paraId="2545C38A" w14:textId="77777777" w:rsidR="00172D0C" w:rsidRPr="007E0B31" w:rsidRDefault="00172D0C" w:rsidP="00172D0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172D0C" w:rsidRPr="007E0B31" w:rsidRDefault="00172D0C" w:rsidP="00172D0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172D0C" w:rsidRPr="007E0B31" w:rsidRDefault="00172D0C" w:rsidP="00172D0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172D0C" w:rsidRPr="007E0B31" w14:paraId="4CD6C7B7" w14:textId="77777777" w:rsidTr="490DE6A8">
        <w:trPr>
          <w:cantSplit/>
        </w:trPr>
        <w:tc>
          <w:tcPr>
            <w:tcW w:w="2884" w:type="dxa"/>
          </w:tcPr>
          <w:p w14:paraId="078B9004" w14:textId="77777777" w:rsidR="00172D0C" w:rsidRPr="007E0B31" w:rsidRDefault="00172D0C" w:rsidP="00172D0C">
            <w:pPr>
              <w:pStyle w:val="Arial11Bold"/>
              <w:rPr>
                <w:rFonts w:cs="Arial"/>
              </w:rPr>
            </w:pPr>
            <w:r w:rsidRPr="007E0B31">
              <w:rPr>
                <w:rFonts w:cs="Arial"/>
              </w:rPr>
              <w:t>Over-excitation Limiter</w:t>
            </w:r>
          </w:p>
        </w:tc>
        <w:tc>
          <w:tcPr>
            <w:tcW w:w="6634" w:type="dxa"/>
          </w:tcPr>
          <w:p w14:paraId="102093E7" w14:textId="2C3E59FC" w:rsidR="00172D0C" w:rsidRPr="007E0B31" w:rsidRDefault="00172D0C" w:rsidP="00172D0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172D0C" w:rsidRPr="007E0B31" w14:paraId="30243EFA" w14:textId="77777777" w:rsidTr="490DE6A8">
        <w:trPr>
          <w:cantSplit/>
        </w:trPr>
        <w:tc>
          <w:tcPr>
            <w:tcW w:w="2884" w:type="dxa"/>
          </w:tcPr>
          <w:p w14:paraId="66B8A1EA" w14:textId="0810689B" w:rsidR="00172D0C" w:rsidRPr="007E0B31" w:rsidRDefault="00172D0C" w:rsidP="00172D0C">
            <w:pPr>
              <w:pStyle w:val="Arial11Bold"/>
              <w:rPr>
                <w:rFonts w:cs="Arial"/>
              </w:rPr>
            </w:pPr>
            <w:r w:rsidRPr="007E0B31">
              <w:rPr>
                <w:rFonts w:cs="Arial"/>
              </w:rPr>
              <w:t>Panel Chair</w:t>
            </w:r>
            <w:r>
              <w:rPr>
                <w:rFonts w:cs="Arial"/>
              </w:rPr>
              <w:t>person</w:t>
            </w:r>
          </w:p>
        </w:tc>
        <w:tc>
          <w:tcPr>
            <w:tcW w:w="6634" w:type="dxa"/>
          </w:tcPr>
          <w:p w14:paraId="54287BDA" w14:textId="77777777" w:rsidR="00172D0C" w:rsidRPr="007E0B31" w:rsidRDefault="00172D0C" w:rsidP="00172D0C">
            <w:pPr>
              <w:pStyle w:val="TableArial11"/>
              <w:rPr>
                <w:rFonts w:cs="Arial"/>
              </w:rPr>
            </w:pPr>
            <w:r w:rsidRPr="007E0B31">
              <w:rPr>
                <w:rFonts w:cs="Arial"/>
              </w:rPr>
              <w:t>A person appointed as such in accordance with GR.4.1.</w:t>
            </w:r>
          </w:p>
        </w:tc>
      </w:tr>
      <w:tr w:rsidR="00172D0C" w:rsidRPr="007E0B31" w14:paraId="407A0574" w14:textId="77777777" w:rsidTr="490DE6A8">
        <w:trPr>
          <w:cantSplit/>
        </w:trPr>
        <w:tc>
          <w:tcPr>
            <w:tcW w:w="2884" w:type="dxa"/>
          </w:tcPr>
          <w:p w14:paraId="7990BC0E" w14:textId="77777777" w:rsidR="00172D0C" w:rsidRPr="007E0B31" w:rsidRDefault="00172D0C" w:rsidP="00172D0C">
            <w:pPr>
              <w:pStyle w:val="Arial11Bold"/>
              <w:rPr>
                <w:rFonts w:cs="Arial"/>
              </w:rPr>
            </w:pPr>
            <w:r w:rsidRPr="007E0B31">
              <w:rPr>
                <w:rFonts w:cs="Arial"/>
              </w:rPr>
              <w:t>Panel Member</w:t>
            </w:r>
          </w:p>
        </w:tc>
        <w:tc>
          <w:tcPr>
            <w:tcW w:w="6634" w:type="dxa"/>
          </w:tcPr>
          <w:p w14:paraId="408B70FA" w14:textId="77777777" w:rsidR="00172D0C" w:rsidRPr="007E0B31" w:rsidRDefault="00172D0C" w:rsidP="00172D0C">
            <w:pPr>
              <w:pStyle w:val="TableArial11"/>
              <w:rPr>
                <w:rFonts w:cs="Arial"/>
              </w:rPr>
            </w:pPr>
            <w:r w:rsidRPr="007E0B31">
              <w:rPr>
                <w:rFonts w:cs="Arial"/>
              </w:rPr>
              <w:t>Any of the persons identified as such in GR.4.</w:t>
            </w:r>
          </w:p>
        </w:tc>
      </w:tr>
      <w:tr w:rsidR="00172D0C" w:rsidRPr="007E0B31" w14:paraId="4408AF49" w14:textId="77777777" w:rsidTr="490DE6A8">
        <w:trPr>
          <w:cantSplit/>
        </w:trPr>
        <w:tc>
          <w:tcPr>
            <w:tcW w:w="2884" w:type="dxa"/>
          </w:tcPr>
          <w:p w14:paraId="24301CCB" w14:textId="77777777" w:rsidR="00172D0C" w:rsidRPr="007E0B31" w:rsidRDefault="00172D0C" w:rsidP="00172D0C">
            <w:pPr>
              <w:pStyle w:val="Arial11Bold"/>
              <w:rPr>
                <w:rFonts w:cs="Arial"/>
              </w:rPr>
            </w:pPr>
            <w:r w:rsidRPr="007E0B31">
              <w:rPr>
                <w:rFonts w:cs="Arial"/>
              </w:rPr>
              <w:t>Panel Members’</w:t>
            </w:r>
          </w:p>
          <w:p w14:paraId="64CD4F91" w14:textId="77777777" w:rsidR="00172D0C" w:rsidRPr="007E0B31" w:rsidRDefault="00172D0C" w:rsidP="00172D0C">
            <w:pPr>
              <w:pStyle w:val="Arial11Bold"/>
              <w:rPr>
                <w:rFonts w:cs="Arial"/>
              </w:rPr>
            </w:pPr>
            <w:r w:rsidRPr="007E0B31">
              <w:rPr>
                <w:rFonts w:cs="Arial"/>
              </w:rPr>
              <w:t>Recommendation</w:t>
            </w:r>
          </w:p>
        </w:tc>
        <w:tc>
          <w:tcPr>
            <w:tcW w:w="6634" w:type="dxa"/>
          </w:tcPr>
          <w:p w14:paraId="337253E1" w14:textId="33E0395A" w:rsidR="00172D0C" w:rsidRPr="007E0B31" w:rsidRDefault="00172D0C" w:rsidP="00172D0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172D0C" w:rsidRPr="007E0B31" w14:paraId="73919D58" w14:textId="77777777" w:rsidTr="490DE6A8">
        <w:trPr>
          <w:cantSplit/>
        </w:trPr>
        <w:tc>
          <w:tcPr>
            <w:tcW w:w="2884" w:type="dxa"/>
          </w:tcPr>
          <w:p w14:paraId="1C39677A" w14:textId="77777777" w:rsidR="00172D0C" w:rsidRPr="007E0B31" w:rsidRDefault="00172D0C" w:rsidP="00172D0C">
            <w:pPr>
              <w:pStyle w:val="Arial11Bold"/>
              <w:rPr>
                <w:rFonts w:cs="Arial"/>
              </w:rPr>
            </w:pPr>
            <w:r w:rsidRPr="007E0B31">
              <w:rPr>
                <w:rFonts w:cs="Arial"/>
              </w:rPr>
              <w:t>Panel Secretary</w:t>
            </w:r>
          </w:p>
        </w:tc>
        <w:tc>
          <w:tcPr>
            <w:tcW w:w="6634" w:type="dxa"/>
          </w:tcPr>
          <w:p w14:paraId="614372A2" w14:textId="77777777" w:rsidR="00172D0C" w:rsidRPr="007E0B31" w:rsidRDefault="00172D0C" w:rsidP="00172D0C">
            <w:pPr>
              <w:pStyle w:val="TableArial11"/>
              <w:rPr>
                <w:rFonts w:cs="Arial"/>
              </w:rPr>
            </w:pPr>
            <w:r w:rsidRPr="007E0B31">
              <w:rPr>
                <w:rFonts w:cs="Arial"/>
              </w:rPr>
              <w:t>A person appointed as such in accordance with GR.3.1.2(d).</w:t>
            </w:r>
          </w:p>
        </w:tc>
      </w:tr>
      <w:tr w:rsidR="00172D0C" w:rsidRPr="007E0B31" w14:paraId="1D7F1B6B" w14:textId="77777777" w:rsidTr="490DE6A8">
        <w:trPr>
          <w:cantSplit/>
        </w:trPr>
        <w:tc>
          <w:tcPr>
            <w:tcW w:w="2884" w:type="dxa"/>
          </w:tcPr>
          <w:p w14:paraId="344E39C6" w14:textId="77777777" w:rsidR="00172D0C" w:rsidRPr="007E0B31" w:rsidRDefault="00172D0C" w:rsidP="00172D0C">
            <w:pPr>
              <w:pStyle w:val="Arial11Bold"/>
              <w:rPr>
                <w:rFonts w:cs="Arial"/>
              </w:rPr>
            </w:pPr>
            <w:r w:rsidRPr="007E0B31">
              <w:rPr>
                <w:rFonts w:cs="Arial"/>
              </w:rPr>
              <w:t>Part 1 System Ancillary Services</w:t>
            </w:r>
          </w:p>
        </w:tc>
        <w:tc>
          <w:tcPr>
            <w:tcW w:w="6634" w:type="dxa"/>
          </w:tcPr>
          <w:p w14:paraId="380B1DB3" w14:textId="09F84F33" w:rsidR="00172D0C" w:rsidRPr="007E0B31" w:rsidRDefault="00172D0C" w:rsidP="00172D0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172D0C" w:rsidRPr="007E0B31" w14:paraId="0D7E215D" w14:textId="77777777" w:rsidTr="490DE6A8">
        <w:trPr>
          <w:cantSplit/>
        </w:trPr>
        <w:tc>
          <w:tcPr>
            <w:tcW w:w="2884" w:type="dxa"/>
          </w:tcPr>
          <w:p w14:paraId="304BA4F9" w14:textId="77777777" w:rsidR="00172D0C" w:rsidRPr="007E0B31" w:rsidRDefault="00172D0C" w:rsidP="00172D0C">
            <w:pPr>
              <w:pStyle w:val="Arial11Bold"/>
              <w:rPr>
                <w:rFonts w:cs="Arial"/>
              </w:rPr>
            </w:pPr>
            <w:r w:rsidRPr="007E0B31">
              <w:rPr>
                <w:rFonts w:cs="Arial"/>
              </w:rPr>
              <w:t>Part 2 System Ancillary Services</w:t>
            </w:r>
          </w:p>
        </w:tc>
        <w:tc>
          <w:tcPr>
            <w:tcW w:w="6634" w:type="dxa"/>
          </w:tcPr>
          <w:p w14:paraId="6104BAC6" w14:textId="77777777" w:rsidR="00172D0C" w:rsidRPr="007E0B31" w:rsidRDefault="00172D0C" w:rsidP="00172D0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172D0C" w:rsidRPr="007E0B31" w14:paraId="15BCB468" w14:textId="77777777" w:rsidTr="490DE6A8">
        <w:trPr>
          <w:cantSplit/>
        </w:trPr>
        <w:tc>
          <w:tcPr>
            <w:tcW w:w="2884" w:type="dxa"/>
          </w:tcPr>
          <w:p w14:paraId="3AD2A1AF" w14:textId="77777777" w:rsidR="00172D0C" w:rsidRPr="007E0B31" w:rsidRDefault="00172D0C" w:rsidP="00172D0C">
            <w:pPr>
              <w:pStyle w:val="Arial11Bold"/>
              <w:rPr>
                <w:rFonts w:cs="Arial"/>
              </w:rPr>
            </w:pPr>
            <w:r w:rsidRPr="007E0B31">
              <w:rPr>
                <w:rFonts w:cs="Arial"/>
              </w:rPr>
              <w:t>Part Load</w:t>
            </w:r>
          </w:p>
        </w:tc>
        <w:tc>
          <w:tcPr>
            <w:tcW w:w="6634" w:type="dxa"/>
          </w:tcPr>
          <w:p w14:paraId="3D91998E" w14:textId="77777777" w:rsidR="00172D0C" w:rsidRPr="007E0B31" w:rsidRDefault="00172D0C" w:rsidP="00172D0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172D0C" w:rsidRPr="007E0B31" w14:paraId="2651AA6E" w14:textId="77777777" w:rsidTr="490DE6A8">
        <w:trPr>
          <w:cantSplit/>
        </w:trPr>
        <w:tc>
          <w:tcPr>
            <w:tcW w:w="2884" w:type="dxa"/>
          </w:tcPr>
          <w:p w14:paraId="18C02C4B" w14:textId="05548110" w:rsidR="00172D0C" w:rsidRPr="0053170A" w:rsidRDefault="00172D0C" w:rsidP="00172D0C">
            <w:pPr>
              <w:pStyle w:val="Arial11Bold"/>
              <w:rPr>
                <w:rFonts w:cs="Arial"/>
              </w:rPr>
            </w:pPr>
            <w:r w:rsidRPr="002510FF">
              <w:rPr>
                <w:rFonts w:cs="Arial"/>
              </w:rPr>
              <w:t>Peak Current Rating</w:t>
            </w:r>
          </w:p>
        </w:tc>
        <w:tc>
          <w:tcPr>
            <w:tcW w:w="6634" w:type="dxa"/>
          </w:tcPr>
          <w:p w14:paraId="15E7F46B" w14:textId="77777777" w:rsidR="00172D0C" w:rsidRPr="002510FF" w:rsidRDefault="00172D0C" w:rsidP="00172D0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172D0C" w:rsidRPr="002510FF" w:rsidRDefault="00172D0C" w:rsidP="00172D0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172D0C" w:rsidRPr="002510FF" w:rsidRDefault="00172D0C" w:rsidP="00172D0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172D0C" w:rsidRPr="0053170A" w:rsidRDefault="00172D0C" w:rsidP="00172D0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172D0C" w:rsidRPr="007E0B31" w14:paraId="55F461B9" w14:textId="77777777" w:rsidTr="490DE6A8">
        <w:trPr>
          <w:cantSplit/>
        </w:trPr>
        <w:tc>
          <w:tcPr>
            <w:tcW w:w="2884" w:type="dxa"/>
          </w:tcPr>
          <w:p w14:paraId="0361A8C4" w14:textId="77777777" w:rsidR="00172D0C" w:rsidRPr="007E0B31" w:rsidRDefault="00172D0C" w:rsidP="00172D0C">
            <w:pPr>
              <w:pStyle w:val="Arial11Bold"/>
              <w:rPr>
                <w:rFonts w:cs="Arial"/>
              </w:rPr>
            </w:pPr>
            <w:r w:rsidRPr="007E0B31">
              <w:rPr>
                <w:rFonts w:cs="Arial"/>
              </w:rPr>
              <w:t>Permit for Work for proximity work</w:t>
            </w:r>
          </w:p>
        </w:tc>
        <w:tc>
          <w:tcPr>
            <w:tcW w:w="6634" w:type="dxa"/>
          </w:tcPr>
          <w:p w14:paraId="54941668" w14:textId="77777777" w:rsidR="00172D0C" w:rsidRPr="007E0B31" w:rsidRDefault="00172D0C" w:rsidP="00172D0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172D0C" w:rsidRPr="007E0B31" w:rsidRDefault="00172D0C" w:rsidP="00172D0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172D0C" w:rsidRPr="007E0B31" w14:paraId="1F8F8A6D" w14:textId="77777777" w:rsidTr="490DE6A8">
        <w:trPr>
          <w:cantSplit/>
        </w:trPr>
        <w:tc>
          <w:tcPr>
            <w:tcW w:w="2884" w:type="dxa"/>
          </w:tcPr>
          <w:p w14:paraId="1B55D572" w14:textId="77777777" w:rsidR="00172D0C" w:rsidRPr="007E0B31" w:rsidRDefault="00172D0C" w:rsidP="00172D0C">
            <w:pPr>
              <w:pStyle w:val="Arial11Bold"/>
              <w:rPr>
                <w:rFonts w:cs="Arial"/>
              </w:rPr>
            </w:pPr>
            <w:r w:rsidRPr="007E0B31">
              <w:rPr>
                <w:rFonts w:cs="Arial"/>
              </w:rPr>
              <w:t>Partial Shutdown</w:t>
            </w:r>
          </w:p>
        </w:tc>
        <w:tc>
          <w:tcPr>
            <w:tcW w:w="6634" w:type="dxa"/>
          </w:tcPr>
          <w:p w14:paraId="46EA24B8" w14:textId="50C4B317" w:rsidR="00172D0C" w:rsidRPr="007E0B31" w:rsidRDefault="00172D0C" w:rsidP="00172D0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172D0C" w:rsidRPr="007E0B31" w14:paraId="01813162" w14:textId="77777777" w:rsidTr="490DE6A8">
        <w:trPr>
          <w:cantSplit/>
        </w:trPr>
        <w:tc>
          <w:tcPr>
            <w:tcW w:w="2884" w:type="dxa"/>
          </w:tcPr>
          <w:p w14:paraId="60BE3A6F" w14:textId="77777777" w:rsidR="00172D0C" w:rsidRPr="007E0B31" w:rsidRDefault="00172D0C" w:rsidP="00172D0C">
            <w:pPr>
              <w:pStyle w:val="Arial11Bold"/>
              <w:rPr>
                <w:rFonts w:cs="Arial"/>
              </w:rPr>
            </w:pPr>
            <w:r w:rsidRPr="007E0B31">
              <w:rPr>
                <w:rFonts w:cs="Arial"/>
              </w:rPr>
              <w:t>Pending Grid Code Modification Proposal</w:t>
            </w:r>
          </w:p>
        </w:tc>
        <w:tc>
          <w:tcPr>
            <w:tcW w:w="6634" w:type="dxa"/>
          </w:tcPr>
          <w:p w14:paraId="7CD48F0F" w14:textId="77777777" w:rsidR="00172D0C" w:rsidRPr="007E0B31" w:rsidRDefault="00172D0C" w:rsidP="00172D0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172D0C" w:rsidRPr="007E0B31" w14:paraId="6FD50AA9" w14:textId="77777777" w:rsidTr="490DE6A8">
        <w:trPr>
          <w:cantSplit/>
        </w:trPr>
        <w:tc>
          <w:tcPr>
            <w:tcW w:w="2884" w:type="dxa"/>
          </w:tcPr>
          <w:p w14:paraId="18519627" w14:textId="64385BF6" w:rsidR="00172D0C" w:rsidRPr="00247DBF" w:rsidRDefault="00172D0C" w:rsidP="00172D0C">
            <w:pPr>
              <w:pStyle w:val="Arial11Bold"/>
              <w:rPr>
                <w:rFonts w:cs="Arial"/>
              </w:rPr>
            </w:pPr>
            <w:r w:rsidRPr="002510FF">
              <w:rPr>
                <w:rFonts w:cs="Arial"/>
              </w:rPr>
              <w:t>Phase Jump Angle</w:t>
            </w:r>
          </w:p>
        </w:tc>
        <w:tc>
          <w:tcPr>
            <w:tcW w:w="6634" w:type="dxa"/>
          </w:tcPr>
          <w:p w14:paraId="0CFA0D18" w14:textId="612CCA40" w:rsidR="00172D0C" w:rsidRPr="00247DBF" w:rsidRDefault="00172D0C" w:rsidP="00172D0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172D0C" w:rsidRPr="007E0B31" w14:paraId="4A36544F" w14:textId="77777777" w:rsidTr="490DE6A8">
        <w:trPr>
          <w:cantSplit/>
        </w:trPr>
        <w:tc>
          <w:tcPr>
            <w:tcW w:w="2884" w:type="dxa"/>
          </w:tcPr>
          <w:p w14:paraId="4B64D01C" w14:textId="0E57E9F2" w:rsidR="00172D0C" w:rsidRPr="00247DBF" w:rsidRDefault="00172D0C" w:rsidP="00172D0C">
            <w:pPr>
              <w:pStyle w:val="Arial11Bold"/>
              <w:rPr>
                <w:rFonts w:cs="Arial"/>
              </w:rPr>
            </w:pPr>
            <w:r w:rsidRPr="002510FF">
              <w:rPr>
                <w:rFonts w:cs="Arial"/>
              </w:rPr>
              <w:t xml:space="preserve">Phase Jump Angle Limit </w:t>
            </w:r>
          </w:p>
        </w:tc>
        <w:tc>
          <w:tcPr>
            <w:tcW w:w="6634" w:type="dxa"/>
          </w:tcPr>
          <w:p w14:paraId="7590AC7E" w14:textId="5DB6A395" w:rsidR="00172D0C" w:rsidRPr="00247DBF" w:rsidRDefault="00172D0C" w:rsidP="00172D0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172D0C" w:rsidRPr="007E0B31" w14:paraId="6A5A8541" w14:textId="77777777" w:rsidTr="490DE6A8">
        <w:trPr>
          <w:cantSplit/>
        </w:trPr>
        <w:tc>
          <w:tcPr>
            <w:tcW w:w="2884" w:type="dxa"/>
          </w:tcPr>
          <w:p w14:paraId="22CECB1C" w14:textId="42AE6D96" w:rsidR="00172D0C" w:rsidRPr="00247DBF" w:rsidRDefault="00172D0C" w:rsidP="00172D0C">
            <w:pPr>
              <w:pStyle w:val="Arial11Bold"/>
              <w:rPr>
                <w:rFonts w:cs="Arial"/>
              </w:rPr>
            </w:pPr>
            <w:r w:rsidRPr="002510FF">
              <w:rPr>
                <w:rFonts w:cs="Arial"/>
              </w:rPr>
              <w:t>Phase Jump Angle Withstand</w:t>
            </w:r>
          </w:p>
        </w:tc>
        <w:tc>
          <w:tcPr>
            <w:tcW w:w="6634" w:type="dxa"/>
          </w:tcPr>
          <w:p w14:paraId="7252B79A" w14:textId="38AEE0E5" w:rsidR="00172D0C" w:rsidRPr="00247DBF" w:rsidRDefault="00172D0C" w:rsidP="00172D0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172D0C" w:rsidRPr="007E0B31" w14:paraId="05663CAA" w14:textId="77777777" w:rsidTr="490DE6A8">
        <w:trPr>
          <w:cantSplit/>
        </w:trPr>
        <w:tc>
          <w:tcPr>
            <w:tcW w:w="2884" w:type="dxa"/>
          </w:tcPr>
          <w:p w14:paraId="545024B0" w14:textId="77777777" w:rsidR="00172D0C" w:rsidRPr="007E0B31" w:rsidRDefault="00172D0C" w:rsidP="00172D0C">
            <w:pPr>
              <w:pStyle w:val="Arial11Bold"/>
              <w:rPr>
                <w:rFonts w:cs="Arial"/>
              </w:rPr>
            </w:pPr>
            <w:r w:rsidRPr="007E0B31">
              <w:rPr>
                <w:rFonts w:cs="Arial"/>
              </w:rPr>
              <w:t>Phase (Voltage) Unbalance</w:t>
            </w:r>
          </w:p>
        </w:tc>
        <w:tc>
          <w:tcPr>
            <w:tcW w:w="6634" w:type="dxa"/>
          </w:tcPr>
          <w:p w14:paraId="219C5499" w14:textId="77777777" w:rsidR="00172D0C" w:rsidRPr="007E0B31" w:rsidRDefault="00172D0C" w:rsidP="00172D0C">
            <w:pPr>
              <w:pStyle w:val="TableArial11"/>
              <w:rPr>
                <w:rFonts w:cs="Arial"/>
              </w:rPr>
            </w:pPr>
            <w:r w:rsidRPr="007E0B31">
              <w:rPr>
                <w:rFonts w:cs="Arial"/>
              </w:rPr>
              <w:t>The ratio (in percent) between the rms values of the negative sequence component and the positive sequence component of the voltage.</w:t>
            </w:r>
          </w:p>
        </w:tc>
      </w:tr>
      <w:tr w:rsidR="00172D0C" w:rsidRPr="007E0B31" w14:paraId="0C635CC5" w14:textId="77777777" w:rsidTr="490DE6A8">
        <w:trPr>
          <w:cantSplit/>
        </w:trPr>
        <w:tc>
          <w:tcPr>
            <w:tcW w:w="2884" w:type="dxa"/>
          </w:tcPr>
          <w:p w14:paraId="3E31F962" w14:textId="77777777" w:rsidR="00172D0C" w:rsidRPr="007E0B31" w:rsidRDefault="00172D0C" w:rsidP="00172D0C">
            <w:pPr>
              <w:pStyle w:val="Arial11Bold"/>
              <w:rPr>
                <w:rFonts w:cs="Arial"/>
              </w:rPr>
            </w:pPr>
            <w:r w:rsidRPr="007E0B31">
              <w:rPr>
                <w:rFonts w:cs="Arial"/>
              </w:rPr>
              <w:t>Physical Notification</w:t>
            </w:r>
          </w:p>
        </w:tc>
        <w:tc>
          <w:tcPr>
            <w:tcW w:w="6634" w:type="dxa"/>
          </w:tcPr>
          <w:p w14:paraId="1E390436" w14:textId="77777777" w:rsidR="00172D0C" w:rsidRPr="007E0B31" w:rsidRDefault="00172D0C" w:rsidP="00172D0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172D0C" w:rsidRPr="007E0B31" w14:paraId="583C475D" w14:textId="77777777" w:rsidTr="490DE6A8">
        <w:trPr>
          <w:cantSplit/>
        </w:trPr>
        <w:tc>
          <w:tcPr>
            <w:tcW w:w="2884" w:type="dxa"/>
          </w:tcPr>
          <w:p w14:paraId="5AEA9A2D" w14:textId="77777777" w:rsidR="00172D0C" w:rsidRPr="007E0B31" w:rsidRDefault="00172D0C" w:rsidP="00172D0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172D0C" w:rsidRPr="007E0B31" w:rsidRDefault="00172D0C" w:rsidP="00172D0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172D0C" w:rsidRPr="007E0B31" w14:paraId="5058EEC1" w14:textId="77777777" w:rsidTr="490DE6A8">
        <w:trPr>
          <w:cantSplit/>
        </w:trPr>
        <w:tc>
          <w:tcPr>
            <w:tcW w:w="2884" w:type="dxa"/>
          </w:tcPr>
          <w:p w14:paraId="1B8A9F6B" w14:textId="77777777" w:rsidR="00172D0C" w:rsidRPr="007E0B31" w:rsidRDefault="00172D0C" w:rsidP="00172D0C">
            <w:pPr>
              <w:pStyle w:val="Arial11Bold"/>
              <w:rPr>
                <w:rFonts w:cs="Arial"/>
              </w:rPr>
            </w:pPr>
            <w:r w:rsidRPr="007E0B31">
              <w:rPr>
                <w:rFonts w:cs="Arial"/>
              </w:rPr>
              <w:t>Planned Maintenance Outage</w:t>
            </w:r>
          </w:p>
        </w:tc>
        <w:tc>
          <w:tcPr>
            <w:tcW w:w="6634" w:type="dxa"/>
          </w:tcPr>
          <w:p w14:paraId="30127D2D" w14:textId="435FEC76" w:rsidR="00172D0C" w:rsidRPr="007E0B31" w:rsidRDefault="00172D0C" w:rsidP="00172D0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172D0C" w:rsidRPr="007E0B31" w14:paraId="0012AFBC" w14:textId="77777777" w:rsidTr="490DE6A8">
        <w:trPr>
          <w:cantSplit/>
        </w:trPr>
        <w:tc>
          <w:tcPr>
            <w:tcW w:w="2884" w:type="dxa"/>
          </w:tcPr>
          <w:p w14:paraId="7ECC3FEC" w14:textId="77777777" w:rsidR="00172D0C" w:rsidRPr="007E0B31" w:rsidRDefault="00172D0C" w:rsidP="00172D0C">
            <w:pPr>
              <w:pStyle w:val="Arial11Bold"/>
              <w:rPr>
                <w:rFonts w:cs="Arial"/>
              </w:rPr>
            </w:pPr>
            <w:r w:rsidRPr="007E0B31">
              <w:rPr>
                <w:rFonts w:cs="Arial"/>
              </w:rPr>
              <w:t>Planned Outage</w:t>
            </w:r>
          </w:p>
        </w:tc>
        <w:tc>
          <w:tcPr>
            <w:tcW w:w="6634" w:type="dxa"/>
          </w:tcPr>
          <w:p w14:paraId="7CBD2A74" w14:textId="51FF4C20" w:rsidR="00172D0C" w:rsidRPr="007E0B31" w:rsidRDefault="00172D0C" w:rsidP="00172D0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172D0C" w:rsidRPr="007E0B31" w14:paraId="5F0D47AA" w14:textId="77777777" w:rsidTr="490DE6A8">
        <w:trPr>
          <w:cantSplit/>
        </w:trPr>
        <w:tc>
          <w:tcPr>
            <w:tcW w:w="2884" w:type="dxa"/>
          </w:tcPr>
          <w:p w14:paraId="67EC820E" w14:textId="77777777" w:rsidR="00172D0C" w:rsidRPr="007E0B31" w:rsidRDefault="00172D0C" w:rsidP="00172D0C">
            <w:pPr>
              <w:pStyle w:val="Arial11Bold"/>
              <w:rPr>
                <w:rFonts w:cs="Arial"/>
              </w:rPr>
            </w:pPr>
            <w:r w:rsidRPr="007E0B31">
              <w:rPr>
                <w:rFonts w:cs="Arial"/>
              </w:rPr>
              <w:t>Plant</w:t>
            </w:r>
          </w:p>
        </w:tc>
        <w:tc>
          <w:tcPr>
            <w:tcW w:w="6634" w:type="dxa"/>
          </w:tcPr>
          <w:p w14:paraId="77464D38" w14:textId="77777777" w:rsidR="00172D0C" w:rsidRPr="007E0B31" w:rsidRDefault="00172D0C" w:rsidP="00172D0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172D0C" w:rsidRPr="007E0B31" w14:paraId="78245E04" w14:textId="77777777" w:rsidTr="490DE6A8">
        <w:trPr>
          <w:cantSplit/>
        </w:trPr>
        <w:tc>
          <w:tcPr>
            <w:tcW w:w="2884" w:type="dxa"/>
          </w:tcPr>
          <w:p w14:paraId="1B833B5F" w14:textId="77777777" w:rsidR="00172D0C" w:rsidRPr="007E0B31" w:rsidRDefault="00172D0C" w:rsidP="00172D0C">
            <w:pPr>
              <w:pStyle w:val="Arial11Bold"/>
              <w:rPr>
                <w:rFonts w:cs="Arial"/>
              </w:rPr>
            </w:pPr>
            <w:r w:rsidRPr="007E0B31">
              <w:rPr>
                <w:rFonts w:cs="Arial"/>
              </w:rPr>
              <w:t>Point of Common Coupling</w:t>
            </w:r>
          </w:p>
        </w:tc>
        <w:tc>
          <w:tcPr>
            <w:tcW w:w="6634" w:type="dxa"/>
          </w:tcPr>
          <w:p w14:paraId="14897399" w14:textId="77777777" w:rsidR="00172D0C" w:rsidRPr="007E0B31" w:rsidRDefault="00172D0C" w:rsidP="00172D0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172D0C" w:rsidRPr="007E0B31" w14:paraId="5E9A00B9" w14:textId="77777777" w:rsidTr="490DE6A8">
        <w:trPr>
          <w:cantSplit/>
        </w:trPr>
        <w:tc>
          <w:tcPr>
            <w:tcW w:w="2884" w:type="dxa"/>
          </w:tcPr>
          <w:p w14:paraId="2637AA74" w14:textId="77777777" w:rsidR="00172D0C" w:rsidRPr="007E0B31" w:rsidRDefault="00172D0C" w:rsidP="00172D0C">
            <w:pPr>
              <w:pStyle w:val="Arial11Bold"/>
              <w:rPr>
                <w:rFonts w:cs="Arial"/>
              </w:rPr>
            </w:pPr>
            <w:r w:rsidRPr="007E0B31">
              <w:rPr>
                <w:rFonts w:cs="Arial"/>
              </w:rPr>
              <w:t>Point of Connection</w:t>
            </w:r>
          </w:p>
        </w:tc>
        <w:tc>
          <w:tcPr>
            <w:tcW w:w="6634" w:type="dxa"/>
          </w:tcPr>
          <w:p w14:paraId="4092E64D" w14:textId="77777777" w:rsidR="00172D0C" w:rsidRPr="007E0B31" w:rsidRDefault="00172D0C" w:rsidP="00172D0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172D0C" w:rsidRPr="007E0B31" w14:paraId="12DBCD04" w14:textId="77777777" w:rsidTr="490DE6A8">
        <w:trPr>
          <w:cantSplit/>
        </w:trPr>
        <w:tc>
          <w:tcPr>
            <w:tcW w:w="2884" w:type="dxa"/>
          </w:tcPr>
          <w:p w14:paraId="551A907F" w14:textId="77777777" w:rsidR="00172D0C" w:rsidRPr="007E0B31" w:rsidRDefault="00172D0C" w:rsidP="00172D0C">
            <w:pPr>
              <w:pStyle w:val="Arial11Bold"/>
              <w:rPr>
                <w:rFonts w:cs="Arial"/>
              </w:rPr>
            </w:pPr>
            <w:r w:rsidRPr="007E0B31">
              <w:rPr>
                <w:rFonts w:cs="Arial"/>
              </w:rPr>
              <w:t>Point of Isolation</w:t>
            </w:r>
          </w:p>
        </w:tc>
        <w:tc>
          <w:tcPr>
            <w:tcW w:w="6634" w:type="dxa"/>
          </w:tcPr>
          <w:p w14:paraId="7726496D" w14:textId="77777777" w:rsidR="00172D0C" w:rsidRPr="007E0B31" w:rsidRDefault="00172D0C" w:rsidP="00172D0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172D0C" w:rsidRPr="007E0B31" w14:paraId="79CC6E2F" w14:textId="77777777" w:rsidTr="490DE6A8">
        <w:trPr>
          <w:cantSplit/>
        </w:trPr>
        <w:tc>
          <w:tcPr>
            <w:tcW w:w="2884" w:type="dxa"/>
          </w:tcPr>
          <w:p w14:paraId="1554D405" w14:textId="77777777" w:rsidR="00172D0C" w:rsidRPr="007E0B31" w:rsidRDefault="00172D0C" w:rsidP="00172D0C">
            <w:pPr>
              <w:pStyle w:val="Arial11Bold"/>
              <w:rPr>
                <w:rFonts w:cs="Arial"/>
              </w:rPr>
            </w:pPr>
            <w:r w:rsidRPr="007E0B31">
              <w:rPr>
                <w:rFonts w:cs="Arial"/>
              </w:rPr>
              <w:t>Post-Control Phase</w:t>
            </w:r>
          </w:p>
        </w:tc>
        <w:tc>
          <w:tcPr>
            <w:tcW w:w="6634" w:type="dxa"/>
          </w:tcPr>
          <w:p w14:paraId="725674D1" w14:textId="77777777" w:rsidR="00172D0C" w:rsidRPr="007E0B31" w:rsidRDefault="00172D0C" w:rsidP="00172D0C">
            <w:pPr>
              <w:pStyle w:val="TableArial11"/>
              <w:rPr>
                <w:rFonts w:cs="Arial"/>
              </w:rPr>
            </w:pPr>
            <w:r w:rsidRPr="007E0B31">
              <w:rPr>
                <w:rFonts w:cs="Arial"/>
              </w:rPr>
              <w:t>The period following real time operation.</w:t>
            </w:r>
          </w:p>
        </w:tc>
      </w:tr>
      <w:tr w:rsidR="00172D0C" w:rsidRPr="007E0B31" w14:paraId="6D586683" w14:textId="77777777" w:rsidTr="490DE6A8">
        <w:trPr>
          <w:cantSplit/>
        </w:trPr>
        <w:tc>
          <w:tcPr>
            <w:tcW w:w="2884" w:type="dxa"/>
          </w:tcPr>
          <w:p w14:paraId="32ABEF72" w14:textId="77777777" w:rsidR="00172D0C" w:rsidRPr="007E0B31" w:rsidRDefault="00172D0C" w:rsidP="00172D0C">
            <w:pPr>
              <w:pStyle w:val="Arial11Bold"/>
              <w:rPr>
                <w:rFonts w:cs="Arial"/>
              </w:rPr>
            </w:pPr>
            <w:r w:rsidRPr="007E0B31">
              <w:rPr>
                <w:rFonts w:cs="Arial"/>
              </w:rPr>
              <w:t>Power Available</w:t>
            </w:r>
          </w:p>
        </w:tc>
        <w:tc>
          <w:tcPr>
            <w:tcW w:w="6634" w:type="dxa"/>
          </w:tcPr>
          <w:p w14:paraId="090DB153" w14:textId="783F911A" w:rsidR="00172D0C" w:rsidRPr="007E0B31" w:rsidRDefault="00172D0C" w:rsidP="00172D0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172D0C" w:rsidRPr="007E0B31" w14:paraId="345CCB51" w14:textId="77777777" w:rsidTr="490DE6A8">
        <w:trPr>
          <w:cantSplit/>
        </w:trPr>
        <w:tc>
          <w:tcPr>
            <w:tcW w:w="2884" w:type="dxa"/>
          </w:tcPr>
          <w:p w14:paraId="7361939E" w14:textId="77777777" w:rsidR="00172D0C" w:rsidRPr="007E0B31" w:rsidRDefault="00172D0C" w:rsidP="00172D0C">
            <w:pPr>
              <w:pStyle w:val="Arial11Bold"/>
              <w:rPr>
                <w:rFonts w:cs="Arial"/>
              </w:rPr>
            </w:pPr>
            <w:r w:rsidRPr="007E0B31">
              <w:rPr>
                <w:rFonts w:cs="Arial"/>
              </w:rPr>
              <w:t>Power Factor</w:t>
            </w:r>
          </w:p>
        </w:tc>
        <w:tc>
          <w:tcPr>
            <w:tcW w:w="6634" w:type="dxa"/>
          </w:tcPr>
          <w:p w14:paraId="01690120" w14:textId="77777777" w:rsidR="00172D0C" w:rsidRPr="007E0B31" w:rsidRDefault="00172D0C" w:rsidP="00172D0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172D0C" w:rsidRPr="007E0B31" w14:paraId="2852E6E0" w14:textId="77777777" w:rsidTr="490DE6A8">
        <w:trPr>
          <w:cantSplit/>
        </w:trPr>
        <w:tc>
          <w:tcPr>
            <w:tcW w:w="2884" w:type="dxa"/>
          </w:tcPr>
          <w:p w14:paraId="66F0C016" w14:textId="77777777" w:rsidR="00172D0C" w:rsidRPr="007E0B31" w:rsidRDefault="00172D0C" w:rsidP="00172D0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172D0C" w:rsidRPr="007E0B31" w:rsidRDefault="00172D0C" w:rsidP="00172D0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172D0C" w:rsidRPr="007E0B31" w14:paraId="562ACF6D" w14:textId="77777777" w:rsidTr="490DE6A8">
        <w:trPr>
          <w:cantSplit/>
        </w:trPr>
        <w:tc>
          <w:tcPr>
            <w:tcW w:w="2884" w:type="dxa"/>
          </w:tcPr>
          <w:p w14:paraId="0F6FF16D"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172D0C" w:rsidRPr="007E0B31" w14:paraId="53E0E2A7" w14:textId="77777777" w:rsidTr="490DE6A8">
        <w:trPr>
          <w:cantSplit/>
        </w:trPr>
        <w:tc>
          <w:tcPr>
            <w:tcW w:w="2884" w:type="dxa"/>
          </w:tcPr>
          <w:p w14:paraId="43647C96"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172D0C" w:rsidRPr="007E0B31" w14:paraId="06D65955" w14:textId="77777777" w:rsidTr="490DE6A8">
        <w:trPr>
          <w:cantSplit/>
        </w:trPr>
        <w:tc>
          <w:tcPr>
            <w:tcW w:w="2884" w:type="dxa"/>
          </w:tcPr>
          <w:p w14:paraId="7563FE8D" w14:textId="77777777" w:rsidR="00172D0C" w:rsidRPr="007E0B31" w:rsidRDefault="00172D0C" w:rsidP="00172D0C">
            <w:pPr>
              <w:pStyle w:val="Arial11Bold"/>
              <w:rPr>
                <w:rFonts w:cs="Arial"/>
              </w:rPr>
            </w:pPr>
            <w:r w:rsidRPr="007E0B31">
              <w:rPr>
                <w:rFonts w:cs="Arial"/>
              </w:rPr>
              <w:t>Power Island</w:t>
            </w:r>
          </w:p>
        </w:tc>
        <w:tc>
          <w:tcPr>
            <w:tcW w:w="6634" w:type="dxa"/>
          </w:tcPr>
          <w:p w14:paraId="18296362" w14:textId="0B558EC0" w:rsidR="00172D0C" w:rsidRPr="007E0B31" w:rsidRDefault="00172D0C" w:rsidP="00172D0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172D0C" w:rsidRPr="007E0B31" w14:paraId="7C3D7BF6" w14:textId="77777777" w:rsidTr="490DE6A8">
        <w:trPr>
          <w:cantSplit/>
        </w:trPr>
        <w:tc>
          <w:tcPr>
            <w:tcW w:w="2884" w:type="dxa"/>
          </w:tcPr>
          <w:p w14:paraId="682DC43B" w14:textId="77777777" w:rsidR="00172D0C" w:rsidRPr="007E0B31" w:rsidRDefault="00172D0C" w:rsidP="00172D0C">
            <w:pPr>
              <w:pStyle w:val="Arial11Bold"/>
              <w:rPr>
                <w:rFonts w:cs="Arial"/>
              </w:rPr>
            </w:pPr>
            <w:r w:rsidRPr="007E0B31">
              <w:rPr>
                <w:rFonts w:cs="Arial"/>
              </w:rPr>
              <w:t>Power Park Module</w:t>
            </w:r>
          </w:p>
        </w:tc>
        <w:tc>
          <w:tcPr>
            <w:tcW w:w="6634" w:type="dxa"/>
          </w:tcPr>
          <w:p w14:paraId="3ECDE7AC" w14:textId="77777777" w:rsidR="00172D0C" w:rsidRPr="007E0B31" w:rsidRDefault="00172D0C" w:rsidP="00172D0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172D0C" w:rsidRPr="007E0B31" w14:paraId="6D897286" w14:textId="77777777" w:rsidTr="490DE6A8">
        <w:trPr>
          <w:cantSplit/>
        </w:trPr>
        <w:tc>
          <w:tcPr>
            <w:tcW w:w="2884" w:type="dxa"/>
          </w:tcPr>
          <w:p w14:paraId="5DC97B56" w14:textId="77777777" w:rsidR="00172D0C" w:rsidRPr="007E0B31" w:rsidRDefault="00172D0C" w:rsidP="00172D0C">
            <w:pPr>
              <w:pStyle w:val="Arial11Bold"/>
              <w:rPr>
                <w:rFonts w:cs="Arial"/>
              </w:rPr>
            </w:pPr>
            <w:r w:rsidRPr="007E0B31">
              <w:rPr>
                <w:rFonts w:cs="Arial"/>
              </w:rPr>
              <w:t>Power Park Module Availability Matrix</w:t>
            </w:r>
          </w:p>
        </w:tc>
        <w:tc>
          <w:tcPr>
            <w:tcW w:w="6634" w:type="dxa"/>
          </w:tcPr>
          <w:p w14:paraId="158D6C89" w14:textId="77777777" w:rsidR="00172D0C" w:rsidRPr="007E0B31" w:rsidRDefault="00172D0C" w:rsidP="00172D0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172D0C" w:rsidRPr="007E0B31" w14:paraId="4C2DEAED" w14:textId="77777777" w:rsidTr="490DE6A8">
        <w:trPr>
          <w:cantSplit/>
        </w:trPr>
        <w:tc>
          <w:tcPr>
            <w:tcW w:w="2884" w:type="dxa"/>
          </w:tcPr>
          <w:p w14:paraId="4CFB65B5" w14:textId="77777777" w:rsidR="00172D0C" w:rsidRPr="007E0B31" w:rsidRDefault="00172D0C" w:rsidP="00172D0C">
            <w:pPr>
              <w:pStyle w:val="Arial11Bold"/>
              <w:rPr>
                <w:rFonts w:cs="Arial"/>
              </w:rPr>
            </w:pPr>
            <w:r w:rsidRPr="007E0B31">
              <w:rPr>
                <w:rFonts w:cs="Arial"/>
              </w:rPr>
              <w:t>Power Park Module Planning Matrix</w:t>
            </w:r>
          </w:p>
        </w:tc>
        <w:tc>
          <w:tcPr>
            <w:tcW w:w="6634" w:type="dxa"/>
          </w:tcPr>
          <w:p w14:paraId="6379A14D" w14:textId="77777777" w:rsidR="00172D0C" w:rsidRPr="007E0B31" w:rsidRDefault="00172D0C" w:rsidP="00172D0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172D0C" w:rsidRPr="007E0B31" w14:paraId="73636B09" w14:textId="77777777" w:rsidTr="490DE6A8">
        <w:trPr>
          <w:cantSplit/>
        </w:trPr>
        <w:tc>
          <w:tcPr>
            <w:tcW w:w="2884" w:type="dxa"/>
          </w:tcPr>
          <w:p w14:paraId="189A6BC7" w14:textId="77777777" w:rsidR="00172D0C" w:rsidRPr="007E0B31" w:rsidRDefault="00172D0C" w:rsidP="00172D0C">
            <w:pPr>
              <w:pStyle w:val="Arial11Bold"/>
              <w:rPr>
                <w:rFonts w:cs="Arial"/>
              </w:rPr>
            </w:pPr>
            <w:r w:rsidRPr="007E0B31">
              <w:rPr>
                <w:rFonts w:cs="Arial"/>
              </w:rPr>
              <w:t>Power Park Unit</w:t>
            </w:r>
          </w:p>
        </w:tc>
        <w:tc>
          <w:tcPr>
            <w:tcW w:w="6634" w:type="dxa"/>
          </w:tcPr>
          <w:p w14:paraId="7725776C" w14:textId="77777777"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172D0C" w:rsidRPr="007E0B31" w14:paraId="45419B2C" w14:textId="77777777" w:rsidTr="490DE6A8">
        <w:trPr>
          <w:cantSplit/>
        </w:trPr>
        <w:tc>
          <w:tcPr>
            <w:tcW w:w="2884" w:type="dxa"/>
          </w:tcPr>
          <w:p w14:paraId="480E1B66" w14:textId="77777777" w:rsidR="00172D0C" w:rsidRPr="007E0B31" w:rsidRDefault="00172D0C" w:rsidP="00172D0C">
            <w:pPr>
              <w:pStyle w:val="Arial11Bold"/>
              <w:rPr>
                <w:rFonts w:cs="Arial"/>
              </w:rPr>
            </w:pPr>
            <w:r w:rsidRPr="007E0B31">
              <w:rPr>
                <w:rFonts w:cs="Arial"/>
              </w:rPr>
              <w:t xml:space="preserve">Power Station </w:t>
            </w:r>
          </w:p>
        </w:tc>
        <w:tc>
          <w:tcPr>
            <w:tcW w:w="6634" w:type="dxa"/>
          </w:tcPr>
          <w:p w14:paraId="603DFDE1" w14:textId="32880D9B" w:rsidR="00172D0C" w:rsidRPr="007E0B31" w:rsidRDefault="00172D0C" w:rsidP="00172D0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172D0C" w:rsidRPr="007E0B31" w14:paraId="6AE088B1" w14:textId="77777777" w:rsidTr="490DE6A8">
        <w:trPr>
          <w:cantSplit/>
        </w:trPr>
        <w:tc>
          <w:tcPr>
            <w:tcW w:w="2884" w:type="dxa"/>
          </w:tcPr>
          <w:p w14:paraId="00EAB92F" w14:textId="77777777" w:rsidR="00172D0C" w:rsidRPr="007E0B31" w:rsidRDefault="00172D0C" w:rsidP="00172D0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172D0C" w:rsidRPr="007E0B31" w:rsidRDefault="00172D0C" w:rsidP="00172D0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172D0C" w:rsidRPr="007E0B31" w14:paraId="4E0EED07" w14:textId="77777777" w:rsidTr="490DE6A8">
        <w:trPr>
          <w:cantSplit/>
        </w:trPr>
        <w:tc>
          <w:tcPr>
            <w:tcW w:w="2884" w:type="dxa"/>
          </w:tcPr>
          <w:p w14:paraId="42E8EE81" w14:textId="77777777" w:rsidR="00172D0C" w:rsidRPr="007E0B31" w:rsidRDefault="00172D0C" w:rsidP="00172D0C">
            <w:pPr>
              <w:pStyle w:val="Arial11Bold"/>
              <w:rPr>
                <w:rFonts w:cs="Arial"/>
              </w:rPr>
            </w:pPr>
            <w:r w:rsidRPr="007E0B31">
              <w:rPr>
                <w:rFonts w:cs="Arial"/>
              </w:rPr>
              <w:t>Preface</w:t>
            </w:r>
          </w:p>
        </w:tc>
        <w:tc>
          <w:tcPr>
            <w:tcW w:w="6634" w:type="dxa"/>
          </w:tcPr>
          <w:p w14:paraId="7D129C9B" w14:textId="77777777" w:rsidR="00172D0C" w:rsidRPr="007E0B31" w:rsidRDefault="00172D0C" w:rsidP="00172D0C">
            <w:pPr>
              <w:pStyle w:val="TableArial11"/>
              <w:rPr>
                <w:rFonts w:cs="Arial"/>
              </w:rPr>
            </w:pPr>
            <w:r w:rsidRPr="007E0B31">
              <w:rPr>
                <w:rFonts w:cs="Arial"/>
              </w:rPr>
              <w:t>The preface to the Grid Code (which does not form part of the Grid Code and therefore is not binding).</w:t>
            </w:r>
          </w:p>
        </w:tc>
      </w:tr>
      <w:tr w:rsidR="00172D0C" w:rsidRPr="007E0B31" w14:paraId="1E032995" w14:textId="77777777" w:rsidTr="490DE6A8">
        <w:trPr>
          <w:cantSplit/>
        </w:trPr>
        <w:tc>
          <w:tcPr>
            <w:tcW w:w="2884" w:type="dxa"/>
          </w:tcPr>
          <w:p w14:paraId="2DA81629" w14:textId="77777777" w:rsidR="00172D0C" w:rsidRPr="007E0B31" w:rsidRDefault="00172D0C" w:rsidP="00172D0C">
            <w:pPr>
              <w:pStyle w:val="Arial11Bold"/>
              <w:rPr>
                <w:rFonts w:cs="Arial"/>
              </w:rPr>
            </w:pPr>
            <w:r w:rsidRPr="007E0B31">
              <w:rPr>
                <w:rFonts w:cs="Arial"/>
              </w:rPr>
              <w:t>Preliminary Notice</w:t>
            </w:r>
          </w:p>
        </w:tc>
        <w:tc>
          <w:tcPr>
            <w:tcW w:w="6634" w:type="dxa"/>
          </w:tcPr>
          <w:p w14:paraId="2466FCF6" w14:textId="4188FF36" w:rsidR="00172D0C" w:rsidRPr="007E0B31" w:rsidRDefault="00172D0C" w:rsidP="00172D0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172D0C" w:rsidRPr="007E0B31" w14:paraId="717ACE5D" w14:textId="77777777" w:rsidTr="490DE6A8">
        <w:trPr>
          <w:cantSplit/>
        </w:trPr>
        <w:tc>
          <w:tcPr>
            <w:tcW w:w="2884" w:type="dxa"/>
          </w:tcPr>
          <w:p w14:paraId="7A5F0627" w14:textId="77777777" w:rsidR="00172D0C" w:rsidRPr="007E0B31" w:rsidRDefault="00172D0C" w:rsidP="00172D0C">
            <w:pPr>
              <w:pStyle w:val="Arial11Bold"/>
              <w:rPr>
                <w:rFonts w:cs="Arial"/>
              </w:rPr>
            </w:pPr>
            <w:r w:rsidRPr="007E0B31">
              <w:rPr>
                <w:rFonts w:cs="Arial"/>
              </w:rPr>
              <w:t>Preliminary Project Planning Data</w:t>
            </w:r>
          </w:p>
        </w:tc>
        <w:tc>
          <w:tcPr>
            <w:tcW w:w="6634" w:type="dxa"/>
          </w:tcPr>
          <w:p w14:paraId="2A7BFBE2" w14:textId="77777777" w:rsidR="00172D0C" w:rsidRPr="007E0B31" w:rsidRDefault="00172D0C" w:rsidP="00172D0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172D0C" w:rsidRPr="007E0B31" w14:paraId="3A69BCE4" w14:textId="77777777" w:rsidTr="490DE6A8">
        <w:trPr>
          <w:cantSplit/>
        </w:trPr>
        <w:tc>
          <w:tcPr>
            <w:tcW w:w="2884" w:type="dxa"/>
          </w:tcPr>
          <w:p w14:paraId="7E5AC1B9" w14:textId="77777777" w:rsidR="00172D0C" w:rsidRPr="007E0B31" w:rsidRDefault="00172D0C" w:rsidP="00172D0C">
            <w:pPr>
              <w:pStyle w:val="Arial11Bold"/>
              <w:rPr>
                <w:rFonts w:cs="Arial"/>
              </w:rPr>
            </w:pPr>
            <w:r w:rsidRPr="007E0B31">
              <w:rPr>
                <w:rFonts w:cs="Arial"/>
              </w:rPr>
              <w:t>Primary Response</w:t>
            </w:r>
          </w:p>
        </w:tc>
        <w:tc>
          <w:tcPr>
            <w:tcW w:w="6634" w:type="dxa"/>
          </w:tcPr>
          <w:p w14:paraId="7AC6DF19" w14:textId="77777777" w:rsidR="00172D0C" w:rsidRPr="007E0B31" w:rsidRDefault="00172D0C" w:rsidP="00172D0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172D0C" w:rsidRPr="007E0B31" w14:paraId="2901EA52" w14:textId="77777777" w:rsidTr="490DE6A8">
        <w:trPr>
          <w:cantSplit/>
        </w:trPr>
        <w:tc>
          <w:tcPr>
            <w:tcW w:w="2884" w:type="dxa"/>
          </w:tcPr>
          <w:p w14:paraId="05804595" w14:textId="77777777" w:rsidR="00172D0C" w:rsidRPr="007E0B31" w:rsidRDefault="00172D0C" w:rsidP="00172D0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172D0C" w:rsidRPr="007E0B31" w:rsidRDefault="00172D0C" w:rsidP="00172D0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172D0C" w:rsidRPr="007E0B31" w14:paraId="147F892A" w14:textId="77777777" w:rsidTr="490DE6A8">
        <w:trPr>
          <w:cantSplit/>
        </w:trPr>
        <w:tc>
          <w:tcPr>
            <w:tcW w:w="2884" w:type="dxa"/>
          </w:tcPr>
          <w:p w14:paraId="498708EE" w14:textId="77777777" w:rsidR="00172D0C" w:rsidRPr="007E0B31" w:rsidRDefault="00172D0C" w:rsidP="00172D0C">
            <w:pPr>
              <w:pStyle w:val="Arial11Bold"/>
              <w:rPr>
                <w:rFonts w:cs="Arial"/>
              </w:rPr>
            </w:pPr>
            <w:r w:rsidRPr="007E0B31">
              <w:rPr>
                <w:rFonts w:cs="Arial"/>
              </w:rPr>
              <w:t>Programming Phase</w:t>
            </w:r>
          </w:p>
        </w:tc>
        <w:tc>
          <w:tcPr>
            <w:tcW w:w="6634" w:type="dxa"/>
          </w:tcPr>
          <w:p w14:paraId="5C6E74B1" w14:textId="77777777" w:rsidR="00172D0C" w:rsidRPr="007E0B31" w:rsidRDefault="00172D0C" w:rsidP="00172D0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172D0C" w:rsidRPr="007E0B31" w14:paraId="528BEDE3" w14:textId="77777777" w:rsidTr="490DE6A8">
        <w:trPr>
          <w:cantSplit/>
        </w:trPr>
        <w:tc>
          <w:tcPr>
            <w:tcW w:w="2884" w:type="dxa"/>
          </w:tcPr>
          <w:p w14:paraId="7BBDC215" w14:textId="77777777" w:rsidR="00172D0C" w:rsidRPr="007E0B31" w:rsidRDefault="00172D0C" w:rsidP="00172D0C">
            <w:pPr>
              <w:pStyle w:val="Arial11Bold"/>
              <w:rPr>
                <w:rFonts w:cs="Arial"/>
              </w:rPr>
            </w:pPr>
            <w:r w:rsidRPr="007E0B31">
              <w:rPr>
                <w:rFonts w:cs="Arial"/>
              </w:rPr>
              <w:t>Proposal Notice</w:t>
            </w:r>
          </w:p>
        </w:tc>
        <w:tc>
          <w:tcPr>
            <w:tcW w:w="6634" w:type="dxa"/>
          </w:tcPr>
          <w:p w14:paraId="39CB97D1" w14:textId="64B55C4F" w:rsidR="00172D0C" w:rsidRPr="007E0B31" w:rsidRDefault="00172D0C" w:rsidP="00172D0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172D0C" w:rsidRPr="007E0B31" w14:paraId="432EF504" w14:textId="77777777" w:rsidTr="490DE6A8">
        <w:trPr>
          <w:cantSplit/>
        </w:trPr>
        <w:tc>
          <w:tcPr>
            <w:tcW w:w="2884" w:type="dxa"/>
          </w:tcPr>
          <w:p w14:paraId="5D3209CF" w14:textId="77777777" w:rsidR="00172D0C" w:rsidRPr="007E0B31" w:rsidRDefault="00172D0C" w:rsidP="00172D0C">
            <w:pPr>
              <w:pStyle w:val="Arial11Bold"/>
              <w:rPr>
                <w:rFonts w:cs="Arial"/>
              </w:rPr>
            </w:pPr>
            <w:r w:rsidRPr="007E0B31">
              <w:rPr>
                <w:rFonts w:cs="Arial"/>
              </w:rPr>
              <w:t>Proposal Report</w:t>
            </w:r>
          </w:p>
        </w:tc>
        <w:tc>
          <w:tcPr>
            <w:tcW w:w="6634" w:type="dxa"/>
          </w:tcPr>
          <w:p w14:paraId="63AF3D10" w14:textId="77777777" w:rsidR="00172D0C" w:rsidRPr="007E0B31" w:rsidRDefault="00172D0C" w:rsidP="00172D0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172D0C" w:rsidRPr="007E0B31" w:rsidRDefault="00172D0C" w:rsidP="00172D0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172D0C" w:rsidRPr="007E0B31" w14:paraId="6C46AF56" w14:textId="77777777" w:rsidTr="490DE6A8">
        <w:trPr>
          <w:cantSplit/>
        </w:trPr>
        <w:tc>
          <w:tcPr>
            <w:tcW w:w="2884" w:type="dxa"/>
          </w:tcPr>
          <w:p w14:paraId="7B7A60CF" w14:textId="77777777" w:rsidR="00172D0C" w:rsidRPr="007E0B31" w:rsidRDefault="00172D0C" w:rsidP="00172D0C">
            <w:pPr>
              <w:pStyle w:val="Arial11Bold"/>
              <w:rPr>
                <w:rFonts w:cs="Arial"/>
              </w:rPr>
            </w:pPr>
            <w:r w:rsidRPr="007E0B31">
              <w:rPr>
                <w:rFonts w:cs="Arial"/>
              </w:rPr>
              <w:t>Proposed Implementation Date</w:t>
            </w:r>
          </w:p>
        </w:tc>
        <w:tc>
          <w:tcPr>
            <w:tcW w:w="6634" w:type="dxa"/>
          </w:tcPr>
          <w:p w14:paraId="20E0D48B" w14:textId="77777777" w:rsidR="00172D0C" w:rsidRPr="007E0B31" w:rsidRDefault="00172D0C" w:rsidP="00172D0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172D0C" w:rsidRPr="007E0B31" w14:paraId="600FA7E2" w14:textId="77777777" w:rsidTr="490DE6A8">
        <w:trPr>
          <w:cantSplit/>
        </w:trPr>
        <w:tc>
          <w:tcPr>
            <w:tcW w:w="2884" w:type="dxa"/>
          </w:tcPr>
          <w:p w14:paraId="2EF9FB68" w14:textId="57079F41" w:rsidR="00172D0C" w:rsidRPr="007E0B31" w:rsidRDefault="00172D0C" w:rsidP="00172D0C">
            <w:pPr>
              <w:pStyle w:val="Arial11Bold"/>
              <w:rPr>
                <w:rFonts w:cs="Arial"/>
              </w:rPr>
            </w:pPr>
            <w:r w:rsidRPr="00090EF5">
              <w:rPr>
                <w:rFonts w:eastAsia="Calibri" w:cs="Arial"/>
                <w:lang w:val="en-US"/>
              </w:rPr>
              <w:t>Proposer</w:t>
            </w:r>
          </w:p>
        </w:tc>
        <w:tc>
          <w:tcPr>
            <w:tcW w:w="6634" w:type="dxa"/>
          </w:tcPr>
          <w:p w14:paraId="472E8E23" w14:textId="5A7572BA" w:rsidR="00172D0C" w:rsidRPr="007E0B31" w:rsidRDefault="00172D0C" w:rsidP="00172D0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172D0C" w:rsidRPr="007E0B31" w14:paraId="2FDD1EFD" w14:textId="77777777" w:rsidTr="490DE6A8">
        <w:trPr>
          <w:cantSplit/>
        </w:trPr>
        <w:tc>
          <w:tcPr>
            <w:tcW w:w="2884" w:type="dxa"/>
          </w:tcPr>
          <w:p w14:paraId="6EC16416" w14:textId="77777777" w:rsidR="00172D0C" w:rsidRPr="007E0B31" w:rsidRDefault="00172D0C" w:rsidP="00172D0C">
            <w:pPr>
              <w:pStyle w:val="Arial11Bold"/>
              <w:rPr>
                <w:rFonts w:cs="Arial"/>
              </w:rPr>
            </w:pPr>
            <w:r w:rsidRPr="007E0B31">
              <w:rPr>
                <w:rFonts w:cs="Arial"/>
              </w:rPr>
              <w:t>Protection</w:t>
            </w:r>
          </w:p>
        </w:tc>
        <w:tc>
          <w:tcPr>
            <w:tcW w:w="6634" w:type="dxa"/>
          </w:tcPr>
          <w:p w14:paraId="0C2984ED" w14:textId="77777777" w:rsidR="00172D0C" w:rsidRPr="007E0B31" w:rsidRDefault="00172D0C" w:rsidP="00172D0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172D0C" w:rsidRPr="007E0B31" w14:paraId="339E4B68" w14:textId="77777777" w:rsidTr="490DE6A8">
        <w:trPr>
          <w:cantSplit/>
        </w:trPr>
        <w:tc>
          <w:tcPr>
            <w:tcW w:w="2884" w:type="dxa"/>
          </w:tcPr>
          <w:p w14:paraId="50FA8DCD" w14:textId="77777777" w:rsidR="00172D0C" w:rsidRPr="007E0B31" w:rsidRDefault="00172D0C" w:rsidP="00172D0C">
            <w:pPr>
              <w:pStyle w:val="Arial11Bold"/>
              <w:rPr>
                <w:rFonts w:cs="Arial"/>
              </w:rPr>
            </w:pPr>
            <w:r w:rsidRPr="007E0B31">
              <w:rPr>
                <w:rFonts w:cs="Arial"/>
              </w:rPr>
              <w:t>Protection Apparatus</w:t>
            </w:r>
          </w:p>
        </w:tc>
        <w:tc>
          <w:tcPr>
            <w:tcW w:w="6634" w:type="dxa"/>
          </w:tcPr>
          <w:p w14:paraId="371ECCA9" w14:textId="77777777" w:rsidR="00172D0C" w:rsidRPr="007E0B31" w:rsidRDefault="00172D0C" w:rsidP="00172D0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172D0C" w:rsidRPr="007E0B31" w14:paraId="0D949FA8" w14:textId="77777777" w:rsidTr="490DE6A8">
        <w:trPr>
          <w:cantSplit/>
        </w:trPr>
        <w:tc>
          <w:tcPr>
            <w:tcW w:w="2884" w:type="dxa"/>
          </w:tcPr>
          <w:p w14:paraId="5ABFB0B8" w14:textId="1B073C6D" w:rsidR="00172D0C" w:rsidRPr="007E0B31" w:rsidRDefault="00172D0C" w:rsidP="00172D0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172D0C" w:rsidRPr="007E0B31" w:rsidRDefault="00172D0C" w:rsidP="00172D0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172D0C" w:rsidRPr="007E0B31" w14:paraId="763F95A9" w14:textId="77777777" w:rsidTr="490DE6A8">
        <w:trPr>
          <w:cantSplit/>
        </w:trPr>
        <w:tc>
          <w:tcPr>
            <w:tcW w:w="2884" w:type="dxa"/>
          </w:tcPr>
          <w:p w14:paraId="3489E2F3" w14:textId="4937B4CF" w:rsidR="00172D0C" w:rsidRPr="007E0B31" w:rsidRDefault="00172D0C" w:rsidP="00172D0C">
            <w:pPr>
              <w:pStyle w:val="Arial11Bold"/>
              <w:rPr>
                <w:rFonts w:cs="Arial"/>
              </w:rPr>
            </w:pPr>
            <w:r>
              <w:t>Pumped Storage Generating Unit</w:t>
            </w:r>
          </w:p>
        </w:tc>
        <w:tc>
          <w:tcPr>
            <w:tcW w:w="6634" w:type="dxa"/>
          </w:tcPr>
          <w:p w14:paraId="28D45EA5" w14:textId="78281C6F" w:rsidR="00172D0C" w:rsidRPr="007E0B31" w:rsidRDefault="00172D0C" w:rsidP="00172D0C">
            <w:pPr>
              <w:pStyle w:val="TableArial11"/>
              <w:rPr>
                <w:rFonts w:cs="Arial"/>
              </w:rPr>
            </w:pPr>
            <w:r>
              <w:t xml:space="preserve">A </w:t>
            </w:r>
            <w:r w:rsidRPr="00C67361">
              <w:rPr>
                <w:b/>
              </w:rPr>
              <w:t>Generating Unit</w:t>
            </w:r>
            <w:r>
              <w:t xml:space="preserve"> at a </w:t>
            </w:r>
            <w:r w:rsidRPr="00C67361">
              <w:rPr>
                <w:b/>
              </w:rPr>
              <w:t>Pumped Storage Plant</w:t>
            </w:r>
          </w:p>
        </w:tc>
      </w:tr>
      <w:tr w:rsidR="00172D0C" w:rsidRPr="007E0B31" w14:paraId="1F4EB396" w14:textId="77777777" w:rsidTr="490DE6A8">
        <w:trPr>
          <w:cantSplit/>
        </w:trPr>
        <w:tc>
          <w:tcPr>
            <w:tcW w:w="2884" w:type="dxa"/>
          </w:tcPr>
          <w:p w14:paraId="19BDA263" w14:textId="77777777" w:rsidR="00172D0C" w:rsidRPr="007E0B31" w:rsidRDefault="00172D0C" w:rsidP="00172D0C">
            <w:pPr>
              <w:pStyle w:val="Arial11Bold"/>
              <w:rPr>
                <w:rFonts w:cs="Arial"/>
              </w:rPr>
            </w:pPr>
            <w:r w:rsidRPr="007E0B31">
              <w:rPr>
                <w:rFonts w:cs="Arial"/>
              </w:rPr>
              <w:t>Pumped Storage Generator</w:t>
            </w:r>
          </w:p>
        </w:tc>
        <w:tc>
          <w:tcPr>
            <w:tcW w:w="6634" w:type="dxa"/>
          </w:tcPr>
          <w:p w14:paraId="1B0B65D7" w14:textId="77777777" w:rsidR="00172D0C" w:rsidRPr="007E0B31" w:rsidRDefault="00172D0C" w:rsidP="00172D0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172D0C" w:rsidRPr="007E0B31" w14:paraId="5C5DE0C2" w14:textId="77777777" w:rsidTr="490DE6A8">
        <w:trPr>
          <w:cantSplit/>
        </w:trPr>
        <w:tc>
          <w:tcPr>
            <w:tcW w:w="2884" w:type="dxa"/>
          </w:tcPr>
          <w:p w14:paraId="294C4A19" w14:textId="77777777" w:rsidR="00172D0C" w:rsidRPr="007E0B31" w:rsidRDefault="00172D0C" w:rsidP="00172D0C">
            <w:pPr>
              <w:pStyle w:val="Arial11Bold"/>
              <w:rPr>
                <w:rFonts w:cs="Arial"/>
              </w:rPr>
            </w:pPr>
            <w:r w:rsidRPr="007E0B31">
              <w:rPr>
                <w:rFonts w:cs="Arial"/>
              </w:rPr>
              <w:t>Pumped Storage Plant</w:t>
            </w:r>
          </w:p>
        </w:tc>
        <w:tc>
          <w:tcPr>
            <w:tcW w:w="6634" w:type="dxa"/>
          </w:tcPr>
          <w:p w14:paraId="6EC37B4B" w14:textId="3205A98B" w:rsidR="00172D0C" w:rsidRPr="007E0B31" w:rsidRDefault="00172D0C" w:rsidP="00172D0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172D0C" w:rsidRPr="007E0B31" w14:paraId="374B3C1B" w14:textId="77777777" w:rsidTr="490DE6A8">
        <w:trPr>
          <w:cantSplit/>
        </w:trPr>
        <w:tc>
          <w:tcPr>
            <w:tcW w:w="2884" w:type="dxa"/>
          </w:tcPr>
          <w:p w14:paraId="18845DB4" w14:textId="77777777" w:rsidR="00172D0C" w:rsidRPr="007E0B31" w:rsidRDefault="00172D0C" w:rsidP="00172D0C">
            <w:pPr>
              <w:pStyle w:val="Arial11Bold"/>
              <w:rPr>
                <w:rFonts w:cs="Arial"/>
              </w:rPr>
            </w:pPr>
            <w:r w:rsidRPr="007E0B31">
              <w:rPr>
                <w:rFonts w:cs="Arial"/>
              </w:rPr>
              <w:t>Pumped Storage Unit</w:t>
            </w:r>
          </w:p>
        </w:tc>
        <w:tc>
          <w:tcPr>
            <w:tcW w:w="6634" w:type="dxa"/>
          </w:tcPr>
          <w:p w14:paraId="290B7319" w14:textId="7CE3B4C0"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172D0C" w:rsidRPr="007E0B31" w14:paraId="449CBA4A" w14:textId="77777777" w:rsidTr="490DE6A8">
        <w:trPr>
          <w:cantSplit/>
        </w:trPr>
        <w:tc>
          <w:tcPr>
            <w:tcW w:w="2884" w:type="dxa"/>
          </w:tcPr>
          <w:p w14:paraId="5C4DB039" w14:textId="77777777" w:rsidR="00172D0C" w:rsidRPr="007E0B31" w:rsidRDefault="00172D0C" w:rsidP="00172D0C">
            <w:pPr>
              <w:pStyle w:val="Arial11Bold"/>
              <w:rPr>
                <w:rFonts w:cs="Arial"/>
              </w:rPr>
            </w:pPr>
            <w:r w:rsidRPr="007E0B31">
              <w:rPr>
                <w:rFonts w:cs="Arial"/>
              </w:rPr>
              <w:t>Purchase Contracts</w:t>
            </w:r>
          </w:p>
        </w:tc>
        <w:tc>
          <w:tcPr>
            <w:tcW w:w="6634" w:type="dxa"/>
          </w:tcPr>
          <w:p w14:paraId="2B6E616F" w14:textId="77777777" w:rsidR="00172D0C" w:rsidRPr="007E0B31" w:rsidRDefault="00172D0C" w:rsidP="00172D0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172D0C" w:rsidRPr="007E0B31" w14:paraId="169C7FAB" w14:textId="77777777" w:rsidTr="490DE6A8">
        <w:trPr>
          <w:cantSplit/>
        </w:trPr>
        <w:tc>
          <w:tcPr>
            <w:tcW w:w="2884" w:type="dxa"/>
          </w:tcPr>
          <w:p w14:paraId="4BA36FFD"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172D0C" w:rsidRPr="007E0B31" w:rsidRDefault="00172D0C" w:rsidP="00172D0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172D0C" w:rsidRPr="007E0B31" w:rsidRDefault="00172D0C" w:rsidP="00172D0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172D0C" w:rsidRPr="007E0B31" w:rsidRDefault="00172D0C" w:rsidP="00172D0C">
            <w:pPr>
              <w:pStyle w:val="Level1Text"/>
              <w:tabs>
                <w:tab w:val="left" w:pos="0"/>
              </w:tabs>
              <w:ind w:left="0" w:firstLine="0"/>
              <w:rPr>
                <w:rFonts w:cs="Arial"/>
                <w:color w:val="auto"/>
              </w:rPr>
            </w:pPr>
          </w:p>
          <w:p w14:paraId="3CF8247C" w14:textId="77777777" w:rsidR="00172D0C" w:rsidRPr="007E0B31" w:rsidDel="00FD6436" w:rsidRDefault="00172D0C" w:rsidP="00172D0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172D0C" w:rsidRPr="007E0B31" w14:paraId="7C2E6242" w14:textId="77777777" w:rsidTr="490DE6A8">
        <w:trPr>
          <w:cantSplit/>
        </w:trPr>
        <w:tc>
          <w:tcPr>
            <w:tcW w:w="2884" w:type="dxa"/>
          </w:tcPr>
          <w:p w14:paraId="68D71726" w14:textId="238986E0" w:rsidR="00172D0C" w:rsidRPr="000B675D" w:rsidRDefault="00172D0C" w:rsidP="00172D0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172D0C" w:rsidRPr="000B675D" w:rsidRDefault="00172D0C" w:rsidP="00172D0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172D0C" w:rsidRPr="007E0B31" w14:paraId="2E8D30AC" w14:textId="77777777" w:rsidTr="490DE6A8">
        <w:trPr>
          <w:cantSplit/>
        </w:trPr>
        <w:tc>
          <w:tcPr>
            <w:tcW w:w="2884" w:type="dxa"/>
          </w:tcPr>
          <w:p w14:paraId="2AB6F035" w14:textId="5D123789" w:rsidR="00172D0C" w:rsidRPr="000B675D" w:rsidRDefault="00172D0C" w:rsidP="00172D0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172D0C" w:rsidRPr="000B675D" w:rsidRDefault="00172D0C" w:rsidP="00172D0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172D0C" w:rsidRPr="007E0B31" w14:paraId="42E6F9C6" w14:textId="77777777" w:rsidTr="490DE6A8">
        <w:trPr>
          <w:cantSplit/>
        </w:trPr>
        <w:tc>
          <w:tcPr>
            <w:tcW w:w="2884" w:type="dxa"/>
          </w:tcPr>
          <w:p w14:paraId="07A05229" w14:textId="77777777" w:rsidR="00172D0C" w:rsidRPr="007E0B31" w:rsidRDefault="00172D0C" w:rsidP="00172D0C">
            <w:pPr>
              <w:pStyle w:val="Arial11Bold"/>
              <w:rPr>
                <w:rFonts w:cs="Arial"/>
              </w:rPr>
            </w:pPr>
            <w:r w:rsidRPr="007E0B31">
              <w:rPr>
                <w:rFonts w:cs="Arial"/>
              </w:rPr>
              <w:t>Range CCGT Module</w:t>
            </w:r>
          </w:p>
        </w:tc>
        <w:tc>
          <w:tcPr>
            <w:tcW w:w="6634" w:type="dxa"/>
          </w:tcPr>
          <w:p w14:paraId="2C7C982E" w14:textId="77777777" w:rsidR="00172D0C" w:rsidRPr="007E0B31" w:rsidRDefault="00172D0C" w:rsidP="00172D0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172D0C" w:rsidRPr="007E0B31" w14:paraId="7556AD12" w14:textId="77777777" w:rsidTr="490DE6A8">
        <w:trPr>
          <w:cantSplit/>
        </w:trPr>
        <w:tc>
          <w:tcPr>
            <w:tcW w:w="2884" w:type="dxa"/>
          </w:tcPr>
          <w:p w14:paraId="3208EB56" w14:textId="77777777" w:rsidR="00172D0C" w:rsidRPr="007E0B31" w:rsidRDefault="00172D0C" w:rsidP="00172D0C">
            <w:pPr>
              <w:pStyle w:val="Arial11Bold"/>
              <w:rPr>
                <w:rFonts w:cs="Arial"/>
              </w:rPr>
            </w:pPr>
            <w:r w:rsidRPr="007E0B31">
              <w:rPr>
                <w:rFonts w:cs="Arial"/>
              </w:rPr>
              <w:t>Rated Field Voltage</w:t>
            </w:r>
          </w:p>
        </w:tc>
        <w:tc>
          <w:tcPr>
            <w:tcW w:w="6634" w:type="dxa"/>
          </w:tcPr>
          <w:p w14:paraId="1B3903E2" w14:textId="26BE47F5" w:rsidR="00172D0C" w:rsidRPr="007E0B31" w:rsidRDefault="00172D0C" w:rsidP="00172D0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172D0C" w:rsidRPr="007E0B31" w14:paraId="51D42A6E" w14:textId="77777777" w:rsidTr="490DE6A8">
        <w:trPr>
          <w:cantSplit/>
        </w:trPr>
        <w:tc>
          <w:tcPr>
            <w:tcW w:w="2884" w:type="dxa"/>
          </w:tcPr>
          <w:p w14:paraId="193A7FAE" w14:textId="77777777" w:rsidR="00172D0C" w:rsidRPr="007E0B31" w:rsidRDefault="00172D0C" w:rsidP="00172D0C">
            <w:pPr>
              <w:pStyle w:val="Arial11Bold"/>
              <w:rPr>
                <w:rFonts w:cs="Arial"/>
              </w:rPr>
            </w:pPr>
            <w:r w:rsidRPr="007E0B31">
              <w:rPr>
                <w:rFonts w:cs="Arial"/>
              </w:rPr>
              <w:t>Rated MW</w:t>
            </w:r>
          </w:p>
        </w:tc>
        <w:tc>
          <w:tcPr>
            <w:tcW w:w="6634" w:type="dxa"/>
          </w:tcPr>
          <w:p w14:paraId="7440FEAA" w14:textId="5AE0AD7F" w:rsidR="00172D0C" w:rsidRPr="007E0B31" w:rsidRDefault="00172D0C" w:rsidP="00172D0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172D0C" w:rsidRDefault="00172D0C" w:rsidP="00172D0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172D0C" w:rsidRDefault="00172D0C" w:rsidP="00172D0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172D0C" w:rsidRDefault="00172D0C" w:rsidP="00172D0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172D0C" w:rsidRPr="007E0B31" w:rsidRDefault="00172D0C" w:rsidP="00172D0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172D0C" w:rsidRPr="007E0B31" w14:paraId="273F78B3" w14:textId="77777777" w:rsidTr="490DE6A8">
        <w:trPr>
          <w:cantSplit/>
        </w:trPr>
        <w:tc>
          <w:tcPr>
            <w:tcW w:w="2884" w:type="dxa"/>
          </w:tcPr>
          <w:p w14:paraId="536CA4E9" w14:textId="77777777" w:rsidR="00172D0C" w:rsidRPr="007E0B31" w:rsidRDefault="00172D0C" w:rsidP="00172D0C">
            <w:pPr>
              <w:pStyle w:val="Arial11Bold"/>
              <w:rPr>
                <w:rFonts w:cs="Arial"/>
              </w:rPr>
            </w:pPr>
            <w:r w:rsidRPr="007E0B31">
              <w:rPr>
                <w:rFonts w:cs="Arial"/>
              </w:rPr>
              <w:t>Reactive Despatch Instruction</w:t>
            </w:r>
          </w:p>
        </w:tc>
        <w:tc>
          <w:tcPr>
            <w:tcW w:w="6634" w:type="dxa"/>
          </w:tcPr>
          <w:p w14:paraId="09FF6E84"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172D0C" w:rsidRPr="007E0B31" w14:paraId="109CC66C" w14:textId="77777777" w:rsidTr="490DE6A8">
        <w:trPr>
          <w:cantSplit/>
        </w:trPr>
        <w:tc>
          <w:tcPr>
            <w:tcW w:w="2884" w:type="dxa"/>
          </w:tcPr>
          <w:p w14:paraId="49062E17" w14:textId="77777777" w:rsidR="00172D0C" w:rsidRPr="007E0B31" w:rsidRDefault="00172D0C" w:rsidP="00172D0C">
            <w:pPr>
              <w:pStyle w:val="Arial11Bold"/>
              <w:rPr>
                <w:rFonts w:cs="Arial"/>
              </w:rPr>
            </w:pPr>
            <w:r w:rsidRPr="007E0B31">
              <w:rPr>
                <w:rFonts w:cs="Arial"/>
              </w:rPr>
              <w:t>Reactive Despatch Network Restriction</w:t>
            </w:r>
          </w:p>
        </w:tc>
        <w:tc>
          <w:tcPr>
            <w:tcW w:w="6634" w:type="dxa"/>
          </w:tcPr>
          <w:p w14:paraId="0D22F1A4" w14:textId="6CDB39AC" w:rsidR="00172D0C" w:rsidRPr="007E0B31" w:rsidRDefault="00172D0C" w:rsidP="00172D0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172D0C" w:rsidRPr="0079139F" w14:paraId="41F1D243" w14:textId="77777777" w:rsidTr="490DE6A8">
        <w:trPr>
          <w:cantSplit/>
        </w:trPr>
        <w:tc>
          <w:tcPr>
            <w:tcW w:w="2884" w:type="dxa"/>
          </w:tcPr>
          <w:p w14:paraId="09E990EB" w14:textId="53E66CB7" w:rsidR="00172D0C" w:rsidRPr="0079139F" w:rsidRDefault="00172D0C" w:rsidP="00172D0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172D0C" w:rsidRPr="0079139F" w:rsidRDefault="00172D0C" w:rsidP="00172D0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172D0C" w:rsidRPr="007E0B31" w14:paraId="46314AF8" w14:textId="77777777" w:rsidTr="490DE6A8">
        <w:trPr>
          <w:cantSplit/>
        </w:trPr>
        <w:tc>
          <w:tcPr>
            <w:tcW w:w="2884" w:type="dxa"/>
          </w:tcPr>
          <w:p w14:paraId="6974C64B" w14:textId="77777777" w:rsidR="00172D0C" w:rsidRPr="007E0B31" w:rsidRDefault="00172D0C" w:rsidP="00172D0C">
            <w:pPr>
              <w:pStyle w:val="Arial11Bold"/>
              <w:rPr>
                <w:rFonts w:cs="Arial"/>
              </w:rPr>
            </w:pPr>
            <w:r w:rsidRPr="007E0B31">
              <w:rPr>
                <w:rFonts w:cs="Arial"/>
              </w:rPr>
              <w:t>Reactive Energy</w:t>
            </w:r>
          </w:p>
        </w:tc>
        <w:tc>
          <w:tcPr>
            <w:tcW w:w="6634" w:type="dxa"/>
          </w:tcPr>
          <w:p w14:paraId="3FE819C4" w14:textId="77777777" w:rsidR="00172D0C" w:rsidRPr="007E0B31" w:rsidRDefault="00172D0C" w:rsidP="00172D0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172D0C" w:rsidRPr="007E0B31" w14:paraId="4C6A9206" w14:textId="77777777" w:rsidTr="490DE6A8">
        <w:trPr>
          <w:cantSplit/>
        </w:trPr>
        <w:tc>
          <w:tcPr>
            <w:tcW w:w="2884" w:type="dxa"/>
          </w:tcPr>
          <w:p w14:paraId="6C15F2F8" w14:textId="77777777" w:rsidR="00172D0C" w:rsidRPr="007E0B31" w:rsidRDefault="00172D0C" w:rsidP="00172D0C">
            <w:pPr>
              <w:pStyle w:val="Arial11Bold"/>
              <w:rPr>
                <w:rFonts w:cs="Arial"/>
              </w:rPr>
            </w:pPr>
            <w:r w:rsidRPr="007E0B31">
              <w:rPr>
                <w:rFonts w:cs="Arial"/>
              </w:rPr>
              <w:t>Reactive Power</w:t>
            </w:r>
          </w:p>
        </w:tc>
        <w:tc>
          <w:tcPr>
            <w:tcW w:w="6634" w:type="dxa"/>
          </w:tcPr>
          <w:p w14:paraId="2116FCFF" w14:textId="77777777" w:rsidR="00172D0C" w:rsidRPr="007E0B31" w:rsidRDefault="00172D0C" w:rsidP="00172D0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172D0C" w:rsidRPr="007E0B31" w:rsidRDefault="00172D0C" w:rsidP="00172D0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172D0C" w:rsidRPr="007E0B31" w:rsidRDefault="00172D0C" w:rsidP="00172D0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172D0C" w:rsidRPr="007E0B31" w14:paraId="3CD853A2" w14:textId="77777777" w:rsidTr="490DE6A8">
        <w:trPr>
          <w:cantSplit/>
        </w:trPr>
        <w:tc>
          <w:tcPr>
            <w:tcW w:w="2884" w:type="dxa"/>
          </w:tcPr>
          <w:p w14:paraId="2F70D0FD" w14:textId="77777777" w:rsidR="00172D0C" w:rsidRPr="007E0B31" w:rsidRDefault="00172D0C" w:rsidP="00172D0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172D0C" w:rsidRPr="007E0B31" w:rsidRDefault="00172D0C" w:rsidP="00172D0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172D0C" w:rsidRPr="007E0B31" w14:paraId="0FE2CCF3" w14:textId="77777777" w:rsidTr="490DE6A8">
        <w:trPr>
          <w:cantSplit/>
        </w:trPr>
        <w:tc>
          <w:tcPr>
            <w:tcW w:w="2884" w:type="dxa"/>
          </w:tcPr>
          <w:p w14:paraId="4CA01335" w14:textId="11F1E4DD" w:rsidR="00172D0C" w:rsidRPr="007E0B31" w:rsidRDefault="00172D0C" w:rsidP="00172D0C">
            <w:pPr>
              <w:pStyle w:val="Arial11Bold"/>
              <w:rPr>
                <w:rFonts w:cs="Arial"/>
              </w:rPr>
            </w:pPr>
            <w:r>
              <w:t>Regenerative Braking</w:t>
            </w:r>
          </w:p>
        </w:tc>
        <w:tc>
          <w:tcPr>
            <w:tcW w:w="6634" w:type="dxa"/>
          </w:tcPr>
          <w:p w14:paraId="340DC8F2" w14:textId="18ACDBC8" w:rsidR="00172D0C" w:rsidRPr="007E0B31" w:rsidRDefault="00172D0C" w:rsidP="00172D0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172D0C" w:rsidRPr="007E0B31" w14:paraId="02810D1E" w14:textId="77777777" w:rsidTr="490DE6A8">
        <w:trPr>
          <w:cantSplit/>
        </w:trPr>
        <w:tc>
          <w:tcPr>
            <w:tcW w:w="2884" w:type="dxa"/>
          </w:tcPr>
          <w:p w14:paraId="520D388E" w14:textId="77777777" w:rsidR="00172D0C" w:rsidRPr="007E0B31" w:rsidRDefault="00172D0C" w:rsidP="00172D0C">
            <w:pPr>
              <w:pStyle w:val="Arial11Bold"/>
              <w:rPr>
                <w:rFonts w:cs="Arial"/>
              </w:rPr>
            </w:pPr>
            <w:r w:rsidRPr="007E0B31">
              <w:rPr>
                <w:rFonts w:cs="Arial"/>
              </w:rPr>
              <w:t>Registered Capacity</w:t>
            </w:r>
          </w:p>
        </w:tc>
        <w:tc>
          <w:tcPr>
            <w:tcW w:w="6634" w:type="dxa"/>
          </w:tcPr>
          <w:p w14:paraId="603F7D18"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172D0C" w:rsidRPr="007E0B31" w:rsidRDefault="00172D0C" w:rsidP="00172D0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172D0C" w:rsidRDefault="00172D0C" w:rsidP="00172D0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172D0C" w:rsidRPr="007E0B31" w:rsidRDefault="00172D0C" w:rsidP="00172D0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172D0C" w:rsidRPr="007E0B31" w14:paraId="28E3B2E3" w14:textId="77777777" w:rsidTr="490DE6A8">
        <w:trPr>
          <w:cantSplit/>
        </w:trPr>
        <w:tc>
          <w:tcPr>
            <w:tcW w:w="2884" w:type="dxa"/>
          </w:tcPr>
          <w:p w14:paraId="2BE0DBDE" w14:textId="77777777" w:rsidR="00172D0C" w:rsidRPr="007E0B31" w:rsidRDefault="00172D0C" w:rsidP="00172D0C">
            <w:pPr>
              <w:pStyle w:val="Arial11Bold"/>
              <w:rPr>
                <w:rFonts w:cs="Arial"/>
              </w:rPr>
            </w:pPr>
            <w:r w:rsidRPr="007E0B31">
              <w:rPr>
                <w:rFonts w:cs="Arial"/>
              </w:rPr>
              <w:t>Registered Data</w:t>
            </w:r>
          </w:p>
        </w:tc>
        <w:tc>
          <w:tcPr>
            <w:tcW w:w="6634" w:type="dxa"/>
          </w:tcPr>
          <w:p w14:paraId="6C5F8E51" w14:textId="77777777" w:rsidR="00172D0C" w:rsidRPr="007E0B31" w:rsidRDefault="00172D0C" w:rsidP="00172D0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172D0C" w:rsidRPr="007E0B31" w14:paraId="6D4F3B34" w14:textId="77777777" w:rsidTr="490DE6A8">
        <w:trPr>
          <w:cantSplit/>
        </w:trPr>
        <w:tc>
          <w:tcPr>
            <w:tcW w:w="2884" w:type="dxa"/>
          </w:tcPr>
          <w:p w14:paraId="425272E0" w14:textId="77777777" w:rsidR="00172D0C" w:rsidRPr="007E0B31" w:rsidRDefault="00172D0C" w:rsidP="00172D0C">
            <w:pPr>
              <w:pStyle w:val="Arial11Bold"/>
              <w:rPr>
                <w:rFonts w:cs="Arial"/>
              </w:rPr>
            </w:pPr>
            <w:r w:rsidRPr="007E0B31">
              <w:rPr>
                <w:rFonts w:cs="Arial"/>
              </w:rPr>
              <w:t>Registered Import Capability</w:t>
            </w:r>
          </w:p>
        </w:tc>
        <w:tc>
          <w:tcPr>
            <w:tcW w:w="6634" w:type="dxa"/>
          </w:tcPr>
          <w:p w14:paraId="700DCEFE" w14:textId="77777777" w:rsidR="00172D0C" w:rsidRPr="007E0B31" w:rsidRDefault="00172D0C" w:rsidP="00172D0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172D0C" w:rsidRDefault="00172D0C" w:rsidP="00172D0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172D0C" w:rsidRPr="007E0B31" w:rsidRDefault="00172D0C" w:rsidP="00172D0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172D0C" w:rsidRPr="007E0B31" w14:paraId="2F4B1BA2" w14:textId="77777777" w:rsidTr="490DE6A8">
        <w:trPr>
          <w:cantSplit/>
        </w:trPr>
        <w:tc>
          <w:tcPr>
            <w:tcW w:w="2884" w:type="dxa"/>
          </w:tcPr>
          <w:p w14:paraId="139F3CB8" w14:textId="77777777" w:rsidR="00172D0C" w:rsidRPr="007E0B31" w:rsidRDefault="00172D0C" w:rsidP="00172D0C">
            <w:pPr>
              <w:pStyle w:val="Arial11Bold"/>
              <w:rPr>
                <w:rFonts w:cs="Arial"/>
              </w:rPr>
            </w:pPr>
            <w:r w:rsidRPr="007E0B31">
              <w:rPr>
                <w:rFonts w:cs="Arial"/>
              </w:rPr>
              <w:t>Regulations</w:t>
            </w:r>
          </w:p>
        </w:tc>
        <w:tc>
          <w:tcPr>
            <w:tcW w:w="6634" w:type="dxa"/>
          </w:tcPr>
          <w:p w14:paraId="5EE91803" w14:textId="77777777" w:rsidR="00172D0C" w:rsidRPr="007E0B31" w:rsidRDefault="00172D0C" w:rsidP="00172D0C">
            <w:pPr>
              <w:pStyle w:val="TableArial11"/>
              <w:rPr>
                <w:rFonts w:cs="Arial"/>
              </w:rPr>
            </w:pPr>
            <w:r w:rsidRPr="007E0B31">
              <w:rPr>
                <w:rFonts w:cs="Arial"/>
              </w:rPr>
              <w:t>The Utilities Contracts Regulations 1996, as amended from time to time.</w:t>
            </w:r>
          </w:p>
        </w:tc>
      </w:tr>
      <w:tr w:rsidR="00172D0C" w:rsidRPr="00DE788D" w14:paraId="2B2A16BA" w14:textId="77777777" w:rsidTr="490DE6A8">
        <w:trPr>
          <w:cantSplit/>
        </w:trPr>
        <w:tc>
          <w:tcPr>
            <w:tcW w:w="2884" w:type="dxa"/>
          </w:tcPr>
          <w:p w14:paraId="07E0207E" w14:textId="00F1704F" w:rsidR="00172D0C" w:rsidRPr="00845BD2" w:rsidRDefault="00172D0C" w:rsidP="00172D0C">
            <w:pPr>
              <w:pStyle w:val="Arial11Bold"/>
              <w:rPr>
                <w:rFonts w:cs="Arial"/>
              </w:rPr>
            </w:pPr>
            <w:r w:rsidRPr="00845BD2">
              <w:rPr>
                <w:rFonts w:cs="Arial"/>
                <w:snapToGrid/>
                <w:lang w:val="x-none" w:eastAsia="en-GB"/>
              </w:rPr>
              <w:t>Regulated Sections</w:t>
            </w:r>
          </w:p>
        </w:tc>
        <w:tc>
          <w:tcPr>
            <w:tcW w:w="6634" w:type="dxa"/>
          </w:tcPr>
          <w:p w14:paraId="198AE7F5" w14:textId="77777777" w:rsidR="00172D0C" w:rsidRPr="00845BD2" w:rsidRDefault="00172D0C" w:rsidP="00172D0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172D0C" w:rsidRPr="00845BD2" w:rsidRDefault="00172D0C" w:rsidP="00172D0C">
            <w:pPr>
              <w:widowControl/>
              <w:autoSpaceDE w:val="0"/>
              <w:autoSpaceDN w:val="0"/>
              <w:adjustRightInd w:val="0"/>
              <w:snapToGrid w:val="0"/>
              <w:rPr>
                <w:rFonts w:cs="Arial"/>
              </w:rPr>
            </w:pPr>
          </w:p>
        </w:tc>
      </w:tr>
      <w:tr w:rsidR="00172D0C" w:rsidRPr="00DE788D" w14:paraId="7DFB31AF" w14:textId="77777777" w:rsidTr="490DE6A8">
        <w:trPr>
          <w:cantSplit/>
        </w:trPr>
        <w:tc>
          <w:tcPr>
            <w:tcW w:w="2884" w:type="dxa"/>
          </w:tcPr>
          <w:p w14:paraId="6F6FE8F2" w14:textId="77777777" w:rsidR="00172D0C" w:rsidRPr="00DE788D" w:rsidRDefault="00172D0C" w:rsidP="00172D0C">
            <w:pPr>
              <w:pStyle w:val="Arial11Bold"/>
              <w:rPr>
                <w:rFonts w:cs="Arial"/>
              </w:rPr>
            </w:pPr>
            <w:r w:rsidRPr="00DE788D">
              <w:rPr>
                <w:rFonts w:cs="Arial"/>
              </w:rPr>
              <w:t>Reheater Time Constant</w:t>
            </w:r>
          </w:p>
        </w:tc>
        <w:tc>
          <w:tcPr>
            <w:tcW w:w="6634" w:type="dxa"/>
          </w:tcPr>
          <w:p w14:paraId="3348769D" w14:textId="77777777" w:rsidR="00172D0C" w:rsidRPr="00DE788D" w:rsidRDefault="00172D0C" w:rsidP="00172D0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172D0C" w:rsidRPr="007E0B31" w14:paraId="23631208" w14:textId="77777777" w:rsidTr="490DE6A8">
        <w:trPr>
          <w:cantSplit/>
        </w:trPr>
        <w:tc>
          <w:tcPr>
            <w:tcW w:w="2884" w:type="dxa"/>
          </w:tcPr>
          <w:p w14:paraId="28ADFFCF" w14:textId="77777777" w:rsidR="00172D0C" w:rsidRPr="007E0B31" w:rsidRDefault="00172D0C" w:rsidP="00172D0C">
            <w:pPr>
              <w:pStyle w:val="Arial11Bold"/>
              <w:rPr>
                <w:rFonts w:cs="Arial"/>
              </w:rPr>
            </w:pPr>
            <w:r w:rsidRPr="007E0B31">
              <w:rPr>
                <w:rFonts w:cs="Arial"/>
              </w:rPr>
              <w:t>Rejected Grid Code Modification Proposal</w:t>
            </w:r>
          </w:p>
        </w:tc>
        <w:tc>
          <w:tcPr>
            <w:tcW w:w="6634" w:type="dxa"/>
          </w:tcPr>
          <w:p w14:paraId="363B7E25" w14:textId="41DB448D" w:rsidR="00172D0C" w:rsidRPr="007E0B31" w:rsidRDefault="00172D0C" w:rsidP="00172D0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172D0C" w:rsidRPr="007E0B31" w14:paraId="35CFBFAD" w14:textId="77777777" w:rsidTr="490DE6A8">
        <w:trPr>
          <w:cantSplit/>
        </w:trPr>
        <w:tc>
          <w:tcPr>
            <w:tcW w:w="2884" w:type="dxa"/>
          </w:tcPr>
          <w:p w14:paraId="2AB7866A" w14:textId="77777777" w:rsidR="00172D0C" w:rsidRPr="007E0B31" w:rsidRDefault="00172D0C" w:rsidP="00172D0C">
            <w:pPr>
              <w:pStyle w:val="Arial11Bold"/>
              <w:rPr>
                <w:rFonts w:cs="Arial"/>
              </w:rPr>
            </w:pPr>
            <w:r w:rsidRPr="007E0B31">
              <w:rPr>
                <w:rFonts w:cs="Arial"/>
              </w:rPr>
              <w:t>Related Person</w:t>
            </w:r>
          </w:p>
        </w:tc>
        <w:tc>
          <w:tcPr>
            <w:tcW w:w="6634" w:type="dxa"/>
          </w:tcPr>
          <w:p w14:paraId="5DAC4B40" w14:textId="088FFBC5" w:rsidR="00172D0C" w:rsidRPr="007E0B31" w:rsidRDefault="00172D0C" w:rsidP="00172D0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172D0C" w:rsidRPr="007E0B31" w14:paraId="09C3CE4E" w14:textId="77777777" w:rsidTr="490DE6A8">
        <w:trPr>
          <w:cantSplit/>
        </w:trPr>
        <w:tc>
          <w:tcPr>
            <w:tcW w:w="2884" w:type="dxa"/>
          </w:tcPr>
          <w:p w14:paraId="7DF91920" w14:textId="77777777" w:rsidR="00172D0C" w:rsidRPr="007E0B31" w:rsidRDefault="00172D0C" w:rsidP="00172D0C">
            <w:pPr>
              <w:pStyle w:val="Arial11Bold"/>
              <w:rPr>
                <w:rFonts w:cs="Arial"/>
              </w:rPr>
            </w:pPr>
            <w:r w:rsidRPr="007E0B31">
              <w:rPr>
                <w:rFonts w:cs="Arial"/>
              </w:rPr>
              <w:t>Relevant E&amp;W Transmission Licensee</w:t>
            </w:r>
          </w:p>
        </w:tc>
        <w:tc>
          <w:tcPr>
            <w:tcW w:w="6634" w:type="dxa"/>
          </w:tcPr>
          <w:p w14:paraId="5845D330" w14:textId="29A6343A" w:rsidR="00172D0C" w:rsidRPr="007E0B31" w:rsidRDefault="00172D0C" w:rsidP="00172D0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172D0C" w:rsidRPr="007E0B31" w14:paraId="00495AD3" w14:textId="77777777" w:rsidTr="490DE6A8">
        <w:trPr>
          <w:cantSplit/>
        </w:trPr>
        <w:tc>
          <w:tcPr>
            <w:tcW w:w="2884" w:type="dxa"/>
          </w:tcPr>
          <w:p w14:paraId="37CE2F19" w14:textId="77777777" w:rsidR="00172D0C" w:rsidRPr="007E0B31" w:rsidRDefault="00172D0C" w:rsidP="00172D0C">
            <w:pPr>
              <w:pStyle w:val="Arial11Bold"/>
              <w:rPr>
                <w:rFonts w:cs="Arial"/>
              </w:rPr>
            </w:pPr>
            <w:r w:rsidRPr="007E0B31">
              <w:rPr>
                <w:rFonts w:cs="Arial"/>
              </w:rPr>
              <w:t>Relevant Party</w:t>
            </w:r>
          </w:p>
        </w:tc>
        <w:tc>
          <w:tcPr>
            <w:tcW w:w="6634" w:type="dxa"/>
          </w:tcPr>
          <w:p w14:paraId="7BF1A4B9" w14:textId="77777777" w:rsidR="00172D0C" w:rsidRPr="007E0B31" w:rsidRDefault="00172D0C" w:rsidP="00172D0C">
            <w:pPr>
              <w:pStyle w:val="TableArial11"/>
              <w:rPr>
                <w:rFonts w:cs="Arial"/>
              </w:rPr>
            </w:pPr>
            <w:r w:rsidRPr="007E0B31">
              <w:rPr>
                <w:rFonts w:cs="Arial"/>
              </w:rPr>
              <w:t>Has the meaning given in GR15.10(a).</w:t>
            </w:r>
          </w:p>
        </w:tc>
      </w:tr>
      <w:tr w:rsidR="00172D0C" w:rsidRPr="007E0B31" w14:paraId="0089BD19" w14:textId="77777777" w:rsidTr="490DE6A8">
        <w:trPr>
          <w:cantSplit/>
        </w:trPr>
        <w:tc>
          <w:tcPr>
            <w:tcW w:w="2884" w:type="dxa"/>
          </w:tcPr>
          <w:p w14:paraId="192E0FD2" w14:textId="77777777" w:rsidR="00172D0C" w:rsidRPr="007E0B31" w:rsidRDefault="00172D0C" w:rsidP="00172D0C">
            <w:pPr>
              <w:pStyle w:val="Arial11Bold"/>
              <w:rPr>
                <w:rFonts w:cs="Arial"/>
              </w:rPr>
            </w:pPr>
            <w:r w:rsidRPr="007E0B31">
              <w:rPr>
                <w:rFonts w:cs="Arial"/>
              </w:rPr>
              <w:t>Relevant Scottish Transmission Licensee</w:t>
            </w:r>
          </w:p>
        </w:tc>
        <w:tc>
          <w:tcPr>
            <w:tcW w:w="6634" w:type="dxa"/>
          </w:tcPr>
          <w:p w14:paraId="1721A37D" w14:textId="77777777" w:rsidR="00172D0C" w:rsidRPr="007E0B31" w:rsidRDefault="00172D0C" w:rsidP="00172D0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172D0C" w:rsidRPr="007E0B31" w14:paraId="1E25E753" w14:textId="77777777" w:rsidTr="490DE6A8">
        <w:trPr>
          <w:cantSplit/>
        </w:trPr>
        <w:tc>
          <w:tcPr>
            <w:tcW w:w="2884" w:type="dxa"/>
          </w:tcPr>
          <w:p w14:paraId="3F282714" w14:textId="77777777" w:rsidR="00172D0C" w:rsidRPr="007E0B31" w:rsidRDefault="00172D0C" w:rsidP="00172D0C">
            <w:pPr>
              <w:pStyle w:val="Arial11Bold"/>
              <w:rPr>
                <w:rFonts w:cs="Arial"/>
              </w:rPr>
            </w:pPr>
            <w:r w:rsidRPr="007E0B31">
              <w:rPr>
                <w:rFonts w:cs="Arial"/>
              </w:rPr>
              <w:t>Relevant Transmission Licensee</w:t>
            </w:r>
          </w:p>
        </w:tc>
        <w:tc>
          <w:tcPr>
            <w:tcW w:w="6634" w:type="dxa"/>
          </w:tcPr>
          <w:p w14:paraId="027002BE" w14:textId="766B658F" w:rsidR="00172D0C" w:rsidRPr="007E0B31" w:rsidRDefault="00172D0C" w:rsidP="00172D0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172D0C" w:rsidRPr="007E0B31" w14:paraId="2C38A6A1" w14:textId="77777777" w:rsidTr="490DE6A8">
        <w:trPr>
          <w:cantSplit/>
        </w:trPr>
        <w:tc>
          <w:tcPr>
            <w:tcW w:w="2884" w:type="dxa"/>
          </w:tcPr>
          <w:p w14:paraId="2F282CC1" w14:textId="77777777" w:rsidR="00172D0C" w:rsidRPr="007E0B31" w:rsidRDefault="00172D0C" w:rsidP="00172D0C">
            <w:pPr>
              <w:pStyle w:val="Arial11Bold"/>
              <w:rPr>
                <w:rFonts w:cs="Arial"/>
              </w:rPr>
            </w:pPr>
            <w:r w:rsidRPr="007E0B31">
              <w:rPr>
                <w:rFonts w:cs="Arial"/>
              </w:rPr>
              <w:t>Relevant Unit</w:t>
            </w:r>
          </w:p>
        </w:tc>
        <w:tc>
          <w:tcPr>
            <w:tcW w:w="6634" w:type="dxa"/>
          </w:tcPr>
          <w:p w14:paraId="3349AB2D" w14:textId="77777777" w:rsidR="00172D0C" w:rsidRPr="007E0B31" w:rsidRDefault="00172D0C" w:rsidP="00172D0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172D0C" w:rsidRPr="007E0B31" w14:paraId="661512B9" w14:textId="77777777" w:rsidTr="490DE6A8">
        <w:trPr>
          <w:cantSplit/>
        </w:trPr>
        <w:tc>
          <w:tcPr>
            <w:tcW w:w="2884" w:type="dxa"/>
          </w:tcPr>
          <w:p w14:paraId="145D3AB1"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172D0C" w:rsidRPr="007E0B31" w:rsidRDefault="00172D0C" w:rsidP="00172D0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172D0C" w:rsidRPr="007E0B31" w14:paraId="0FC4184C" w14:textId="77777777" w:rsidTr="490DE6A8">
        <w:trPr>
          <w:cantSplit/>
        </w:trPr>
        <w:tc>
          <w:tcPr>
            <w:tcW w:w="2884" w:type="dxa"/>
          </w:tcPr>
          <w:p w14:paraId="517C4056" w14:textId="77777777" w:rsidR="00172D0C" w:rsidRPr="007E0B31" w:rsidRDefault="00172D0C" w:rsidP="00172D0C">
            <w:pPr>
              <w:pStyle w:val="Arial11Bold"/>
              <w:rPr>
                <w:rFonts w:cs="Arial"/>
              </w:rPr>
            </w:pPr>
            <w:r w:rsidRPr="007E0B31">
              <w:rPr>
                <w:rFonts w:cs="Arial"/>
              </w:rPr>
              <w:t>Remote Transmission Assets</w:t>
            </w:r>
          </w:p>
        </w:tc>
        <w:tc>
          <w:tcPr>
            <w:tcW w:w="6634" w:type="dxa"/>
          </w:tcPr>
          <w:p w14:paraId="26BD0A1F" w14:textId="402ED181" w:rsidR="00172D0C" w:rsidRPr="007E0B31" w:rsidRDefault="00172D0C" w:rsidP="00172D0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172D0C" w:rsidRPr="007E0B31" w:rsidRDefault="00172D0C" w:rsidP="00172D0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172D0C" w:rsidRPr="007E0B31" w14:paraId="4A5E7BA6" w14:textId="77777777" w:rsidTr="490DE6A8">
        <w:trPr>
          <w:cantSplit/>
        </w:trPr>
        <w:tc>
          <w:tcPr>
            <w:tcW w:w="2884" w:type="dxa"/>
          </w:tcPr>
          <w:p w14:paraId="57C0BDFF" w14:textId="339174F7" w:rsidR="00172D0C" w:rsidRPr="007E0B31" w:rsidRDefault="00172D0C" w:rsidP="00172D0C">
            <w:pPr>
              <w:pStyle w:val="Arial11Bold"/>
              <w:rPr>
                <w:rFonts w:cs="Arial"/>
              </w:rPr>
            </w:pPr>
            <w:r>
              <w:rPr>
                <w:rFonts w:cs="Arial"/>
              </w:rPr>
              <w:t>Replacement Reserves (RR)</w:t>
            </w:r>
          </w:p>
        </w:tc>
        <w:tc>
          <w:tcPr>
            <w:tcW w:w="6634" w:type="dxa"/>
          </w:tcPr>
          <w:p w14:paraId="1845D73A" w14:textId="2F61E8A5" w:rsidR="00172D0C" w:rsidRPr="007E0B31" w:rsidRDefault="00172D0C" w:rsidP="00172D0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172D0C" w:rsidRPr="007E0B31" w14:paraId="3E793E1A" w14:textId="77777777" w:rsidTr="490DE6A8">
        <w:trPr>
          <w:cantSplit/>
        </w:trPr>
        <w:tc>
          <w:tcPr>
            <w:tcW w:w="2884" w:type="dxa"/>
          </w:tcPr>
          <w:p w14:paraId="70E4C232" w14:textId="77777777" w:rsidR="00172D0C" w:rsidRPr="007E0B31" w:rsidRDefault="00172D0C" w:rsidP="00172D0C">
            <w:pPr>
              <w:pStyle w:val="Arial11Bold"/>
              <w:rPr>
                <w:rFonts w:cs="Arial"/>
              </w:rPr>
            </w:pPr>
            <w:r w:rsidRPr="007E0B31">
              <w:rPr>
                <w:rFonts w:cs="Arial"/>
              </w:rPr>
              <w:t>Requesting Safety Co-ordinator</w:t>
            </w:r>
          </w:p>
        </w:tc>
        <w:tc>
          <w:tcPr>
            <w:tcW w:w="6634" w:type="dxa"/>
          </w:tcPr>
          <w:p w14:paraId="12FAE6E9" w14:textId="77777777" w:rsidR="00172D0C" w:rsidRPr="007E0B31" w:rsidRDefault="00172D0C" w:rsidP="00172D0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172D0C" w:rsidRPr="007E0B31" w14:paraId="221B80DF" w14:textId="77777777" w:rsidTr="490DE6A8">
        <w:trPr>
          <w:cantSplit/>
        </w:trPr>
        <w:tc>
          <w:tcPr>
            <w:tcW w:w="2884" w:type="dxa"/>
          </w:tcPr>
          <w:p w14:paraId="4C5053E5" w14:textId="77777777" w:rsidR="00172D0C" w:rsidRPr="007E0B31" w:rsidRDefault="00172D0C" w:rsidP="00172D0C">
            <w:pPr>
              <w:pStyle w:val="Arial11Bold"/>
              <w:rPr>
                <w:rFonts w:cs="Arial"/>
              </w:rPr>
            </w:pPr>
            <w:r w:rsidRPr="007E0B31">
              <w:rPr>
                <w:rFonts w:cs="Arial"/>
              </w:rPr>
              <w:t>Responsible Engineer/ Operator</w:t>
            </w:r>
          </w:p>
        </w:tc>
        <w:tc>
          <w:tcPr>
            <w:tcW w:w="6634" w:type="dxa"/>
          </w:tcPr>
          <w:p w14:paraId="40AF59F9" w14:textId="77777777" w:rsidR="00172D0C" w:rsidRPr="007E0B31" w:rsidRDefault="00172D0C" w:rsidP="00172D0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172D0C" w:rsidRPr="007E0B31" w14:paraId="43B07A92" w14:textId="77777777" w:rsidTr="490DE6A8">
        <w:trPr>
          <w:cantSplit/>
        </w:trPr>
        <w:tc>
          <w:tcPr>
            <w:tcW w:w="2884" w:type="dxa"/>
          </w:tcPr>
          <w:p w14:paraId="142BB592" w14:textId="77777777" w:rsidR="00172D0C" w:rsidRPr="007E0B31" w:rsidRDefault="00172D0C" w:rsidP="00172D0C">
            <w:pPr>
              <w:pStyle w:val="Arial11Bold"/>
              <w:rPr>
                <w:rFonts w:cs="Arial"/>
              </w:rPr>
            </w:pPr>
            <w:r w:rsidRPr="007E0B31">
              <w:rPr>
                <w:rFonts w:cs="Arial"/>
              </w:rPr>
              <w:t>Responsible Manager</w:t>
            </w:r>
          </w:p>
        </w:tc>
        <w:tc>
          <w:tcPr>
            <w:tcW w:w="6634" w:type="dxa"/>
          </w:tcPr>
          <w:p w14:paraId="3D10AC58" w14:textId="010E800C" w:rsidR="00172D0C" w:rsidRPr="007E0B31" w:rsidRDefault="00172D0C" w:rsidP="00172D0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172D0C" w:rsidRPr="007E0B31" w14:paraId="6833C556" w14:textId="77777777" w:rsidTr="490DE6A8">
        <w:trPr>
          <w:cantSplit/>
        </w:trPr>
        <w:tc>
          <w:tcPr>
            <w:tcW w:w="2884" w:type="dxa"/>
          </w:tcPr>
          <w:p w14:paraId="78C5A95A" w14:textId="03432A01" w:rsidR="00172D0C" w:rsidRPr="007E0B31" w:rsidRDefault="00172D0C" w:rsidP="00172D0C">
            <w:pPr>
              <w:pStyle w:val="Arial11Bold"/>
              <w:rPr>
                <w:rFonts w:cs="Arial"/>
              </w:rPr>
            </w:pPr>
            <w:r>
              <w:rPr>
                <w:rFonts w:cs="Arial"/>
              </w:rPr>
              <w:t>Restoration Contractor</w:t>
            </w:r>
          </w:p>
        </w:tc>
        <w:tc>
          <w:tcPr>
            <w:tcW w:w="6634" w:type="dxa"/>
          </w:tcPr>
          <w:p w14:paraId="51FEE20C" w14:textId="73B0FBED" w:rsidR="00172D0C" w:rsidRPr="007E0B31" w:rsidRDefault="00172D0C" w:rsidP="00172D0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172D0C" w:rsidRPr="007E0B31" w14:paraId="06F23606" w14:textId="77777777" w:rsidTr="490DE6A8">
        <w:trPr>
          <w:cantSplit/>
        </w:trPr>
        <w:tc>
          <w:tcPr>
            <w:tcW w:w="2884" w:type="dxa"/>
          </w:tcPr>
          <w:p w14:paraId="40195733" w14:textId="7E5F900B" w:rsidR="00172D0C" w:rsidRPr="007E0B31" w:rsidRDefault="00172D0C" w:rsidP="00172D0C">
            <w:pPr>
              <w:pStyle w:val="Arial11Bold"/>
              <w:rPr>
                <w:rFonts w:cs="Arial"/>
              </w:rPr>
            </w:pPr>
            <w:r>
              <w:rPr>
                <w:rFonts w:cs="Arial"/>
              </w:rPr>
              <w:t>Restoration Plan</w:t>
            </w:r>
          </w:p>
        </w:tc>
        <w:tc>
          <w:tcPr>
            <w:tcW w:w="6634" w:type="dxa"/>
          </w:tcPr>
          <w:p w14:paraId="27330630" w14:textId="2932C2DD" w:rsidR="00172D0C" w:rsidRPr="007E0B31" w:rsidRDefault="00172D0C" w:rsidP="00172D0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172D0C" w:rsidRPr="007E0B31" w14:paraId="359C52EC" w14:textId="77777777" w:rsidTr="490DE6A8">
        <w:trPr>
          <w:cantSplit/>
        </w:trPr>
        <w:tc>
          <w:tcPr>
            <w:tcW w:w="2884" w:type="dxa"/>
          </w:tcPr>
          <w:p w14:paraId="600D70C7" w14:textId="2CA36F4C" w:rsidR="00172D0C" w:rsidRPr="007E0B31" w:rsidRDefault="00172D0C" w:rsidP="00172D0C">
            <w:pPr>
              <w:pStyle w:val="Arial11Bold"/>
              <w:rPr>
                <w:rFonts w:cs="Arial"/>
              </w:rPr>
            </w:pPr>
            <w:r w:rsidRPr="00C95F94">
              <w:rPr>
                <w:rFonts w:cs="Arial"/>
              </w:rPr>
              <w:t>Restoration Service Provider</w:t>
            </w:r>
          </w:p>
        </w:tc>
        <w:tc>
          <w:tcPr>
            <w:tcW w:w="6634" w:type="dxa"/>
          </w:tcPr>
          <w:p w14:paraId="7EAC5DED" w14:textId="41096B5E" w:rsidR="00172D0C" w:rsidRPr="00A87826" w:rsidRDefault="00172D0C" w:rsidP="00172D0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172D0C" w:rsidRPr="007E0B31" w14:paraId="7A57EE5C" w14:textId="77777777" w:rsidTr="490DE6A8">
        <w:trPr>
          <w:cantSplit/>
        </w:trPr>
        <w:tc>
          <w:tcPr>
            <w:tcW w:w="2884" w:type="dxa"/>
          </w:tcPr>
          <w:p w14:paraId="31F5E0E2" w14:textId="0C4C577D" w:rsidR="00172D0C" w:rsidRPr="007E0B31" w:rsidRDefault="00172D0C" w:rsidP="00172D0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172D0C" w:rsidRPr="007E0B31" w:rsidRDefault="00172D0C" w:rsidP="00172D0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172D0C" w:rsidRPr="007E0B31" w14:paraId="200F923B" w14:textId="77777777" w:rsidTr="490DE6A8">
        <w:trPr>
          <w:cantSplit/>
        </w:trPr>
        <w:tc>
          <w:tcPr>
            <w:tcW w:w="2884" w:type="dxa"/>
          </w:tcPr>
          <w:p w14:paraId="645AFB45" w14:textId="77777777" w:rsidR="00172D0C" w:rsidRPr="007E0B31" w:rsidRDefault="00172D0C" w:rsidP="00172D0C">
            <w:pPr>
              <w:pStyle w:val="Arial11Bold"/>
              <w:rPr>
                <w:rFonts w:cs="Arial"/>
              </w:rPr>
            </w:pPr>
            <w:r w:rsidRPr="008B64D0">
              <w:rPr>
                <w:rFonts w:cs="Arial"/>
              </w:rPr>
              <w:t>Re-synchronisation</w:t>
            </w:r>
          </w:p>
        </w:tc>
        <w:tc>
          <w:tcPr>
            <w:tcW w:w="6634" w:type="dxa"/>
          </w:tcPr>
          <w:p w14:paraId="116663CE" w14:textId="77777777" w:rsidR="00172D0C" w:rsidRPr="007E0B31" w:rsidRDefault="00172D0C" w:rsidP="00172D0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172D0C" w:rsidRPr="007E0B31" w14:paraId="5C8B475C" w14:textId="77777777" w:rsidTr="490DE6A8">
        <w:trPr>
          <w:cantSplit/>
        </w:trPr>
        <w:tc>
          <w:tcPr>
            <w:tcW w:w="2884" w:type="dxa"/>
          </w:tcPr>
          <w:p w14:paraId="7A0A7098" w14:textId="6C07E83D" w:rsidR="00172D0C" w:rsidRPr="00A24C6C" w:rsidRDefault="00172D0C" w:rsidP="00172D0C">
            <w:pPr>
              <w:pStyle w:val="Arial11Bold"/>
              <w:rPr>
                <w:rFonts w:cs="Arial"/>
              </w:rPr>
            </w:pPr>
            <w:r w:rsidRPr="00A24C6C">
              <w:rPr>
                <w:lang w:val="en-US"/>
              </w:rPr>
              <w:t>Retained EU Law</w:t>
            </w:r>
          </w:p>
        </w:tc>
        <w:tc>
          <w:tcPr>
            <w:tcW w:w="6634" w:type="dxa"/>
          </w:tcPr>
          <w:p w14:paraId="7D8E70D3" w14:textId="3160A6BF" w:rsidR="00172D0C" w:rsidRPr="00A24C6C" w:rsidRDefault="00172D0C" w:rsidP="00172D0C">
            <w:pPr>
              <w:pStyle w:val="TableArial11"/>
              <w:rPr>
                <w:rFonts w:cs="Arial"/>
              </w:rPr>
            </w:pPr>
            <w:r w:rsidRPr="00A24C6C">
              <w:rPr>
                <w:lang w:val="en-US"/>
              </w:rPr>
              <w:t>31 December 2020 as defined in European Union (Withdrawal) Act 2018 as amended by the European Union (Withdrawal Agreement) Act 2020.</w:t>
            </w:r>
          </w:p>
        </w:tc>
      </w:tr>
      <w:tr w:rsidR="00172D0C" w:rsidRPr="007E0B31" w14:paraId="6CA184A0" w14:textId="77777777" w:rsidTr="490DE6A8">
        <w:trPr>
          <w:cantSplit/>
        </w:trPr>
        <w:tc>
          <w:tcPr>
            <w:tcW w:w="2884" w:type="dxa"/>
          </w:tcPr>
          <w:p w14:paraId="0F616CE0" w14:textId="68331982" w:rsidR="00172D0C" w:rsidRPr="007E0B31" w:rsidRDefault="00172D0C" w:rsidP="00172D0C">
            <w:pPr>
              <w:pStyle w:val="Arial11Bold"/>
              <w:rPr>
                <w:rFonts w:cs="Arial"/>
              </w:rPr>
            </w:pPr>
            <w:r>
              <w:rPr>
                <w:rFonts w:cs="Arial"/>
              </w:rPr>
              <w:t>RR Acceptance</w:t>
            </w:r>
          </w:p>
        </w:tc>
        <w:tc>
          <w:tcPr>
            <w:tcW w:w="6634" w:type="dxa"/>
          </w:tcPr>
          <w:p w14:paraId="279A7C5B" w14:textId="3CF00C6B" w:rsidR="00172D0C" w:rsidRPr="007E0B31" w:rsidRDefault="00172D0C" w:rsidP="00172D0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172D0C" w:rsidRPr="007E0B31" w14:paraId="375C4E00" w14:textId="77777777" w:rsidTr="490DE6A8">
        <w:trPr>
          <w:cantSplit/>
        </w:trPr>
        <w:tc>
          <w:tcPr>
            <w:tcW w:w="2884" w:type="dxa"/>
          </w:tcPr>
          <w:p w14:paraId="1EAC68C5" w14:textId="2FCFB406" w:rsidR="00172D0C" w:rsidRDefault="00172D0C" w:rsidP="00172D0C">
            <w:pPr>
              <w:pStyle w:val="Arial11Bold"/>
              <w:rPr>
                <w:rFonts w:cs="Arial"/>
              </w:rPr>
            </w:pPr>
            <w:r>
              <w:rPr>
                <w:rFonts w:cs="Arial"/>
              </w:rPr>
              <w:t>Restricted</w:t>
            </w:r>
          </w:p>
        </w:tc>
        <w:tc>
          <w:tcPr>
            <w:tcW w:w="6634" w:type="dxa"/>
          </w:tcPr>
          <w:p w14:paraId="573C1772" w14:textId="01CB4CF7" w:rsidR="00172D0C" w:rsidRPr="008D5BEE" w:rsidRDefault="00172D0C" w:rsidP="00172D0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172D0C" w:rsidRPr="007E0B31" w14:paraId="43440108" w14:textId="77777777" w:rsidTr="490DE6A8">
        <w:trPr>
          <w:cantSplit/>
        </w:trPr>
        <w:tc>
          <w:tcPr>
            <w:tcW w:w="2884" w:type="dxa"/>
          </w:tcPr>
          <w:p w14:paraId="2D0B4C2D" w14:textId="026534D0" w:rsidR="00172D0C" w:rsidRPr="000B7208" w:rsidRDefault="00172D0C" w:rsidP="00172D0C">
            <w:pPr>
              <w:pStyle w:val="Arial11Bold"/>
              <w:rPr>
                <w:rFonts w:cs="Arial"/>
              </w:rPr>
            </w:pPr>
            <w:r w:rsidRPr="002510FF">
              <w:rPr>
                <w:rFonts w:cs="Arial"/>
                <w:bCs/>
              </w:rPr>
              <w:t>ROCOF</w:t>
            </w:r>
          </w:p>
        </w:tc>
        <w:tc>
          <w:tcPr>
            <w:tcW w:w="6634" w:type="dxa"/>
          </w:tcPr>
          <w:p w14:paraId="257637B6" w14:textId="7FA7C548" w:rsidR="00172D0C" w:rsidRPr="000B7208" w:rsidRDefault="00172D0C" w:rsidP="00172D0C">
            <w:pPr>
              <w:pStyle w:val="TableArial11"/>
              <w:rPr>
                <w:rFonts w:cs="Arial"/>
                <w:b/>
              </w:rPr>
            </w:pPr>
            <w:r w:rsidRPr="002510FF">
              <w:rPr>
                <w:rFonts w:cs="Arial"/>
                <w:b/>
              </w:rPr>
              <w:t>Rate of Change of Frequency</w:t>
            </w:r>
          </w:p>
        </w:tc>
      </w:tr>
      <w:tr w:rsidR="00172D0C" w:rsidRPr="007E0B31" w14:paraId="724EBAD0" w14:textId="77777777" w:rsidTr="490DE6A8">
        <w:trPr>
          <w:cantSplit/>
        </w:trPr>
        <w:tc>
          <w:tcPr>
            <w:tcW w:w="2884" w:type="dxa"/>
          </w:tcPr>
          <w:p w14:paraId="389CD79A" w14:textId="38EDBFB4" w:rsidR="00172D0C" w:rsidRDefault="00172D0C" w:rsidP="00172D0C">
            <w:pPr>
              <w:pStyle w:val="Arial11Bold"/>
              <w:rPr>
                <w:rFonts w:cs="Arial"/>
              </w:rPr>
            </w:pPr>
            <w:r>
              <w:rPr>
                <w:rFonts w:cs="Arial"/>
              </w:rPr>
              <w:t>RR Instruction</w:t>
            </w:r>
          </w:p>
        </w:tc>
        <w:tc>
          <w:tcPr>
            <w:tcW w:w="6634" w:type="dxa"/>
          </w:tcPr>
          <w:p w14:paraId="74080257" w14:textId="66AE87CD" w:rsidR="00172D0C" w:rsidRPr="008D5BEE" w:rsidRDefault="00172D0C" w:rsidP="00172D0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172D0C" w:rsidRPr="007E0B31" w14:paraId="0F2AB24C" w14:textId="77777777" w:rsidTr="490DE6A8">
        <w:trPr>
          <w:cantSplit/>
        </w:trPr>
        <w:tc>
          <w:tcPr>
            <w:tcW w:w="2884" w:type="dxa"/>
          </w:tcPr>
          <w:p w14:paraId="1069A459" w14:textId="77777777" w:rsidR="00172D0C" w:rsidRPr="007E0B31" w:rsidRDefault="00172D0C" w:rsidP="00172D0C">
            <w:pPr>
              <w:pStyle w:val="Arial11Bold"/>
              <w:rPr>
                <w:rFonts w:cs="Arial"/>
              </w:rPr>
            </w:pPr>
            <w:r w:rsidRPr="007E0B31">
              <w:rPr>
                <w:rFonts w:cs="Arial"/>
              </w:rPr>
              <w:t>Safety Co-ordinator</w:t>
            </w:r>
          </w:p>
        </w:tc>
        <w:tc>
          <w:tcPr>
            <w:tcW w:w="6634" w:type="dxa"/>
          </w:tcPr>
          <w:p w14:paraId="3FD2A5AD" w14:textId="77777777" w:rsidR="00172D0C" w:rsidRPr="007E0B31" w:rsidRDefault="00172D0C" w:rsidP="00172D0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172D0C" w:rsidRPr="007E0B31" w14:paraId="3A1DC384" w14:textId="77777777" w:rsidTr="490DE6A8">
        <w:trPr>
          <w:cantSplit/>
        </w:trPr>
        <w:tc>
          <w:tcPr>
            <w:tcW w:w="2884" w:type="dxa"/>
          </w:tcPr>
          <w:p w14:paraId="7406B5EB" w14:textId="77777777" w:rsidR="00172D0C" w:rsidRPr="007E0B31" w:rsidRDefault="00172D0C" w:rsidP="00172D0C">
            <w:pPr>
              <w:pStyle w:val="Arial11Bold"/>
              <w:rPr>
                <w:rFonts w:cs="Arial"/>
              </w:rPr>
            </w:pPr>
            <w:r w:rsidRPr="007E0B31">
              <w:rPr>
                <w:rFonts w:cs="Arial"/>
              </w:rPr>
              <w:t>Safety From The System</w:t>
            </w:r>
          </w:p>
        </w:tc>
        <w:tc>
          <w:tcPr>
            <w:tcW w:w="6634" w:type="dxa"/>
          </w:tcPr>
          <w:p w14:paraId="407DEDEF" w14:textId="77777777" w:rsidR="00172D0C" w:rsidRPr="007E0B31" w:rsidRDefault="00172D0C" w:rsidP="00172D0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172D0C" w:rsidRPr="007E0B31" w14:paraId="70243D83" w14:textId="77777777" w:rsidTr="490DE6A8">
        <w:trPr>
          <w:cantSplit/>
        </w:trPr>
        <w:tc>
          <w:tcPr>
            <w:tcW w:w="2884" w:type="dxa"/>
          </w:tcPr>
          <w:p w14:paraId="22E262B1" w14:textId="77777777" w:rsidR="00172D0C" w:rsidRPr="007E0B31" w:rsidRDefault="00172D0C" w:rsidP="00172D0C">
            <w:pPr>
              <w:pStyle w:val="Arial11Bold"/>
              <w:rPr>
                <w:rFonts w:cs="Arial"/>
              </w:rPr>
            </w:pPr>
            <w:r w:rsidRPr="007E0B31">
              <w:rPr>
                <w:rFonts w:cs="Arial"/>
              </w:rPr>
              <w:t xml:space="preserve">Safety Key </w:t>
            </w:r>
          </w:p>
        </w:tc>
        <w:tc>
          <w:tcPr>
            <w:tcW w:w="6634" w:type="dxa"/>
          </w:tcPr>
          <w:p w14:paraId="61F0DB91" w14:textId="77777777" w:rsidR="00172D0C" w:rsidRPr="007E0B31" w:rsidRDefault="00172D0C" w:rsidP="00172D0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172D0C" w:rsidRPr="007E0B31" w14:paraId="30E0A369" w14:textId="77777777" w:rsidTr="490DE6A8">
        <w:trPr>
          <w:cantSplit/>
        </w:trPr>
        <w:tc>
          <w:tcPr>
            <w:tcW w:w="2884" w:type="dxa"/>
          </w:tcPr>
          <w:p w14:paraId="3958C3C0" w14:textId="77777777" w:rsidR="00172D0C" w:rsidRPr="007E0B31" w:rsidRDefault="00172D0C" w:rsidP="00172D0C">
            <w:pPr>
              <w:pStyle w:val="Arial11Bold"/>
              <w:rPr>
                <w:rFonts w:cs="Arial"/>
              </w:rPr>
            </w:pPr>
            <w:r w:rsidRPr="007E0B31">
              <w:rPr>
                <w:rFonts w:cs="Arial"/>
              </w:rPr>
              <w:t>Safety Log</w:t>
            </w:r>
          </w:p>
        </w:tc>
        <w:tc>
          <w:tcPr>
            <w:tcW w:w="6634" w:type="dxa"/>
          </w:tcPr>
          <w:p w14:paraId="1D5A6BA7" w14:textId="77777777" w:rsidR="00172D0C" w:rsidRPr="007E0B31" w:rsidRDefault="00172D0C" w:rsidP="00172D0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172D0C" w:rsidRPr="007E0B31" w14:paraId="7B8B0D19" w14:textId="77777777" w:rsidTr="490DE6A8">
        <w:trPr>
          <w:cantSplit/>
        </w:trPr>
        <w:tc>
          <w:tcPr>
            <w:tcW w:w="2884" w:type="dxa"/>
          </w:tcPr>
          <w:p w14:paraId="34E9C066" w14:textId="77777777" w:rsidR="00172D0C" w:rsidRPr="007E0B31" w:rsidRDefault="00172D0C" w:rsidP="00172D0C">
            <w:pPr>
              <w:pStyle w:val="Arial11Bold"/>
              <w:rPr>
                <w:rFonts w:cs="Arial"/>
              </w:rPr>
            </w:pPr>
            <w:r w:rsidRPr="007E0B31">
              <w:rPr>
                <w:rFonts w:cs="Arial"/>
              </w:rPr>
              <w:t>Safety Precautions</w:t>
            </w:r>
          </w:p>
        </w:tc>
        <w:tc>
          <w:tcPr>
            <w:tcW w:w="6634" w:type="dxa"/>
          </w:tcPr>
          <w:p w14:paraId="0686C6F3" w14:textId="77777777" w:rsidR="00172D0C" w:rsidRPr="007E0B31" w:rsidRDefault="00172D0C" w:rsidP="00172D0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172D0C" w:rsidRPr="007E0B31" w14:paraId="5883E205" w14:textId="77777777" w:rsidTr="490DE6A8">
        <w:trPr>
          <w:cantSplit/>
        </w:trPr>
        <w:tc>
          <w:tcPr>
            <w:tcW w:w="2884" w:type="dxa"/>
          </w:tcPr>
          <w:p w14:paraId="20827A76" w14:textId="77777777" w:rsidR="00172D0C" w:rsidRPr="007E0B31" w:rsidRDefault="00172D0C" w:rsidP="00172D0C">
            <w:pPr>
              <w:pStyle w:val="Arial11Bold"/>
              <w:rPr>
                <w:rFonts w:cs="Arial"/>
              </w:rPr>
            </w:pPr>
            <w:r w:rsidRPr="007E0B31">
              <w:rPr>
                <w:rFonts w:cs="Arial"/>
              </w:rPr>
              <w:t>Safety Rules</w:t>
            </w:r>
          </w:p>
        </w:tc>
        <w:tc>
          <w:tcPr>
            <w:tcW w:w="6634" w:type="dxa"/>
          </w:tcPr>
          <w:p w14:paraId="48A0B671" w14:textId="174D5A7A" w:rsidR="00172D0C" w:rsidRPr="007E0B31" w:rsidRDefault="00172D0C" w:rsidP="00172D0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172D0C" w:rsidRPr="007E0B31" w14:paraId="44AE80E0" w14:textId="77777777" w:rsidTr="490DE6A8">
        <w:trPr>
          <w:cantSplit/>
        </w:trPr>
        <w:tc>
          <w:tcPr>
            <w:tcW w:w="2884" w:type="dxa"/>
          </w:tcPr>
          <w:p w14:paraId="5682B2E8" w14:textId="77777777" w:rsidR="00172D0C" w:rsidRPr="007E0B31" w:rsidRDefault="00172D0C" w:rsidP="00172D0C">
            <w:pPr>
              <w:pStyle w:val="Arial11Bold"/>
              <w:rPr>
                <w:rFonts w:cs="Arial"/>
              </w:rPr>
            </w:pPr>
            <w:r w:rsidRPr="007E0B31">
              <w:rPr>
                <w:rFonts w:cs="Arial"/>
              </w:rPr>
              <w:t>Scottish Offshore Transmission System</w:t>
            </w:r>
          </w:p>
        </w:tc>
        <w:tc>
          <w:tcPr>
            <w:tcW w:w="6634" w:type="dxa"/>
          </w:tcPr>
          <w:p w14:paraId="6F1646FE" w14:textId="77777777" w:rsidR="00172D0C" w:rsidRPr="007E0B31" w:rsidRDefault="00172D0C" w:rsidP="00172D0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172D0C" w:rsidRPr="007E0B31" w14:paraId="4EC37483" w14:textId="77777777" w:rsidTr="490DE6A8">
        <w:trPr>
          <w:cantSplit/>
        </w:trPr>
        <w:tc>
          <w:tcPr>
            <w:tcW w:w="2884" w:type="dxa"/>
          </w:tcPr>
          <w:p w14:paraId="7592DBED" w14:textId="77777777" w:rsidR="00172D0C" w:rsidRPr="007E0B31" w:rsidRDefault="00172D0C" w:rsidP="00172D0C">
            <w:pPr>
              <w:pStyle w:val="Arial11Bold"/>
              <w:rPr>
                <w:rFonts w:cs="Arial"/>
              </w:rPr>
            </w:pPr>
            <w:r w:rsidRPr="007E0B31">
              <w:rPr>
                <w:rFonts w:cs="Arial"/>
              </w:rPr>
              <w:t>Scottish Offshore Transmission Licensee</w:t>
            </w:r>
          </w:p>
        </w:tc>
        <w:tc>
          <w:tcPr>
            <w:tcW w:w="6634" w:type="dxa"/>
          </w:tcPr>
          <w:p w14:paraId="1E0C090A" w14:textId="77777777" w:rsidR="00172D0C" w:rsidRPr="007E0B31" w:rsidRDefault="00172D0C" w:rsidP="00172D0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172D0C" w:rsidRPr="007E0B31" w14:paraId="46996A6A" w14:textId="77777777" w:rsidTr="490DE6A8">
        <w:trPr>
          <w:cantSplit/>
        </w:trPr>
        <w:tc>
          <w:tcPr>
            <w:tcW w:w="2884" w:type="dxa"/>
          </w:tcPr>
          <w:p w14:paraId="3B59A20D" w14:textId="77777777" w:rsidR="00172D0C" w:rsidRPr="007E0B31" w:rsidRDefault="00172D0C" w:rsidP="00172D0C">
            <w:pPr>
              <w:pStyle w:val="Arial11Bold"/>
              <w:rPr>
                <w:rFonts w:cs="Arial"/>
              </w:rPr>
            </w:pPr>
            <w:r w:rsidRPr="007E0B31">
              <w:rPr>
                <w:rFonts w:cs="Arial"/>
              </w:rPr>
              <w:t>Scottish Transmission System</w:t>
            </w:r>
          </w:p>
        </w:tc>
        <w:tc>
          <w:tcPr>
            <w:tcW w:w="6634" w:type="dxa"/>
          </w:tcPr>
          <w:p w14:paraId="78AAAC1A" w14:textId="77777777" w:rsidR="00172D0C" w:rsidRPr="007E0B31" w:rsidRDefault="00172D0C" w:rsidP="00172D0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172D0C" w:rsidRPr="007E0B31" w14:paraId="51287B91" w14:textId="77777777" w:rsidTr="490DE6A8">
        <w:trPr>
          <w:cantSplit/>
        </w:trPr>
        <w:tc>
          <w:tcPr>
            <w:tcW w:w="2884" w:type="dxa"/>
          </w:tcPr>
          <w:p w14:paraId="06943FD9" w14:textId="77777777" w:rsidR="00172D0C" w:rsidRPr="007E0B31" w:rsidRDefault="00172D0C" w:rsidP="00172D0C">
            <w:pPr>
              <w:pStyle w:val="Arial11Bold"/>
              <w:rPr>
                <w:rFonts w:cs="Arial"/>
              </w:rPr>
            </w:pPr>
            <w:r w:rsidRPr="007E0B31">
              <w:rPr>
                <w:rFonts w:cs="Arial"/>
              </w:rPr>
              <w:t>Scottish User</w:t>
            </w:r>
          </w:p>
        </w:tc>
        <w:tc>
          <w:tcPr>
            <w:tcW w:w="6634" w:type="dxa"/>
          </w:tcPr>
          <w:p w14:paraId="00622B6C" w14:textId="77777777" w:rsidR="00172D0C" w:rsidRPr="007E0B31" w:rsidRDefault="00172D0C" w:rsidP="00172D0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172D0C" w:rsidRPr="007E0B31" w14:paraId="3C0B3E03" w14:textId="77777777" w:rsidTr="490DE6A8">
        <w:trPr>
          <w:cantSplit/>
        </w:trPr>
        <w:tc>
          <w:tcPr>
            <w:tcW w:w="2884" w:type="dxa"/>
          </w:tcPr>
          <w:p w14:paraId="0790467A" w14:textId="0FEE74A2" w:rsidR="00172D0C" w:rsidRPr="007E0B31" w:rsidRDefault="00172D0C" w:rsidP="00172D0C">
            <w:pPr>
              <w:pStyle w:val="Arial11Bold"/>
              <w:rPr>
                <w:rFonts w:cs="Arial"/>
              </w:rPr>
            </w:pPr>
            <w:r>
              <w:rPr>
                <w:rFonts w:cs="Arial"/>
              </w:rPr>
              <w:t>Secondary BM Unit</w:t>
            </w:r>
          </w:p>
        </w:tc>
        <w:tc>
          <w:tcPr>
            <w:tcW w:w="6634" w:type="dxa"/>
          </w:tcPr>
          <w:p w14:paraId="44EC65D4" w14:textId="2371A3C1" w:rsidR="00172D0C" w:rsidRPr="007E0B31" w:rsidRDefault="00172D0C" w:rsidP="00172D0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172D0C" w:rsidRPr="007E0B31" w14:paraId="76062AB2" w14:textId="77777777" w:rsidTr="490DE6A8">
        <w:trPr>
          <w:cantSplit/>
        </w:trPr>
        <w:tc>
          <w:tcPr>
            <w:tcW w:w="2884" w:type="dxa"/>
          </w:tcPr>
          <w:p w14:paraId="19193F66" w14:textId="77777777" w:rsidR="00172D0C" w:rsidRPr="007E0B31" w:rsidRDefault="00172D0C" w:rsidP="00172D0C">
            <w:pPr>
              <w:pStyle w:val="Arial11Bold"/>
              <w:rPr>
                <w:rFonts w:cs="Arial"/>
              </w:rPr>
            </w:pPr>
            <w:r w:rsidRPr="007E0B31">
              <w:rPr>
                <w:rFonts w:cs="Arial"/>
              </w:rPr>
              <w:t>Secondary Response</w:t>
            </w:r>
          </w:p>
        </w:tc>
        <w:tc>
          <w:tcPr>
            <w:tcW w:w="6634" w:type="dxa"/>
          </w:tcPr>
          <w:p w14:paraId="78A1E61F" w14:textId="77777777" w:rsidR="00172D0C" w:rsidRPr="007E0B31" w:rsidRDefault="00172D0C" w:rsidP="00172D0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172D0C" w:rsidRPr="007E0B31" w14:paraId="564540DA" w14:textId="77777777" w:rsidTr="490DE6A8">
        <w:trPr>
          <w:cantSplit/>
        </w:trPr>
        <w:tc>
          <w:tcPr>
            <w:tcW w:w="2884" w:type="dxa"/>
          </w:tcPr>
          <w:p w14:paraId="65A0DD2E" w14:textId="77777777" w:rsidR="00172D0C" w:rsidRPr="007E0B31" w:rsidRDefault="00172D0C" w:rsidP="00172D0C">
            <w:pPr>
              <w:pStyle w:val="Arial11Bold"/>
              <w:rPr>
                <w:rFonts w:cs="Arial"/>
              </w:rPr>
            </w:pPr>
            <w:r w:rsidRPr="007E0B31">
              <w:rPr>
                <w:rFonts w:cs="Arial"/>
              </w:rPr>
              <w:t>Secretary of State</w:t>
            </w:r>
          </w:p>
        </w:tc>
        <w:tc>
          <w:tcPr>
            <w:tcW w:w="6634" w:type="dxa"/>
          </w:tcPr>
          <w:p w14:paraId="67522AEA" w14:textId="77777777" w:rsidR="00172D0C" w:rsidRPr="007E0B31" w:rsidRDefault="00172D0C" w:rsidP="00172D0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172D0C" w:rsidRPr="007E0B31" w14:paraId="240349FB" w14:textId="77777777" w:rsidTr="490DE6A8">
        <w:trPr>
          <w:cantSplit/>
        </w:trPr>
        <w:tc>
          <w:tcPr>
            <w:tcW w:w="2884" w:type="dxa"/>
          </w:tcPr>
          <w:p w14:paraId="39D5CFF9" w14:textId="77777777" w:rsidR="00172D0C" w:rsidRPr="007E0B31" w:rsidRDefault="00172D0C" w:rsidP="00172D0C">
            <w:pPr>
              <w:pStyle w:val="Arial11Bold"/>
              <w:rPr>
                <w:rFonts w:cs="Arial"/>
              </w:rPr>
            </w:pPr>
            <w:r w:rsidRPr="007E0B31">
              <w:rPr>
                <w:rFonts w:cs="Arial"/>
              </w:rPr>
              <w:t>Secured Event</w:t>
            </w:r>
          </w:p>
        </w:tc>
        <w:tc>
          <w:tcPr>
            <w:tcW w:w="6634" w:type="dxa"/>
          </w:tcPr>
          <w:p w14:paraId="5A98690F"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172D0C" w:rsidRPr="007E0B31" w14:paraId="646622AD" w14:textId="77777777" w:rsidTr="490DE6A8">
        <w:trPr>
          <w:cantSplit/>
        </w:trPr>
        <w:tc>
          <w:tcPr>
            <w:tcW w:w="2884" w:type="dxa"/>
          </w:tcPr>
          <w:p w14:paraId="2D39DA62" w14:textId="77777777" w:rsidR="00172D0C" w:rsidRPr="007E0B31" w:rsidRDefault="00172D0C" w:rsidP="00172D0C">
            <w:pPr>
              <w:pStyle w:val="Arial11Bold"/>
              <w:rPr>
                <w:rFonts w:cs="Arial"/>
              </w:rPr>
            </w:pPr>
            <w:r w:rsidRPr="007E0B31">
              <w:rPr>
                <w:rFonts w:cs="Arial"/>
              </w:rPr>
              <w:t>Security and Quality of Supply Standard (SQSS)</w:t>
            </w:r>
          </w:p>
        </w:tc>
        <w:tc>
          <w:tcPr>
            <w:tcW w:w="6634" w:type="dxa"/>
          </w:tcPr>
          <w:p w14:paraId="1F7B9DEC" w14:textId="77777777" w:rsidR="00172D0C" w:rsidRPr="007E0B31" w:rsidRDefault="00172D0C" w:rsidP="00172D0C">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172D0C" w:rsidRPr="007E0B31" w14:paraId="6D1F96AD" w14:textId="77777777" w:rsidTr="490DE6A8">
        <w:trPr>
          <w:cantSplit/>
        </w:trPr>
        <w:tc>
          <w:tcPr>
            <w:tcW w:w="2884" w:type="dxa"/>
          </w:tcPr>
          <w:p w14:paraId="3D4D2CAD" w14:textId="77777777" w:rsidR="00172D0C" w:rsidRPr="007E0B31" w:rsidRDefault="00172D0C" w:rsidP="00172D0C">
            <w:pPr>
              <w:pStyle w:val="Arial11Bold"/>
              <w:rPr>
                <w:rFonts w:cs="Arial"/>
              </w:rPr>
            </w:pPr>
            <w:r w:rsidRPr="007E0B31">
              <w:rPr>
                <w:rFonts w:cs="Arial"/>
              </w:rPr>
              <w:t>Self-Governance Criteria</w:t>
            </w:r>
          </w:p>
        </w:tc>
        <w:tc>
          <w:tcPr>
            <w:tcW w:w="6634" w:type="dxa"/>
          </w:tcPr>
          <w:p w14:paraId="54B7BCEB" w14:textId="77777777" w:rsidR="00172D0C" w:rsidRPr="007E0B31" w:rsidRDefault="00172D0C" w:rsidP="00172D0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172D0C" w:rsidRPr="007E0B31" w:rsidRDefault="00172D0C" w:rsidP="00172D0C">
            <w:pPr>
              <w:pStyle w:val="TableArial11"/>
              <w:numPr>
                <w:ilvl w:val="0"/>
                <w:numId w:val="8"/>
              </w:numPr>
              <w:rPr>
                <w:rFonts w:cs="Arial"/>
              </w:rPr>
            </w:pPr>
            <w:r w:rsidRPr="007E0B31">
              <w:rPr>
                <w:rFonts w:cs="Arial"/>
              </w:rPr>
              <w:t>is unlikely to have a material effect on:</w:t>
            </w:r>
          </w:p>
          <w:p w14:paraId="0AFA7F7C" w14:textId="77777777" w:rsidR="00172D0C" w:rsidRPr="007E0B31" w:rsidRDefault="00172D0C" w:rsidP="00172D0C">
            <w:pPr>
              <w:pStyle w:val="TableArial11"/>
              <w:numPr>
                <w:ilvl w:val="0"/>
                <w:numId w:val="9"/>
              </w:numPr>
              <w:rPr>
                <w:rFonts w:cs="Arial"/>
              </w:rPr>
            </w:pPr>
            <w:r w:rsidRPr="007E0B31">
              <w:rPr>
                <w:rFonts w:cs="Arial"/>
              </w:rPr>
              <w:t>existing or future electricity consumers; and</w:t>
            </w:r>
          </w:p>
          <w:p w14:paraId="46F9696D" w14:textId="29B1C8A6" w:rsidR="00172D0C" w:rsidRPr="007E0B31" w:rsidRDefault="00172D0C" w:rsidP="00172D0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172D0C" w:rsidRPr="007E0B31" w:rsidRDefault="00172D0C" w:rsidP="00172D0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172D0C" w:rsidRPr="007E0B31" w:rsidRDefault="00172D0C" w:rsidP="00172D0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172D0C" w:rsidRPr="007E0B31" w:rsidRDefault="00172D0C" w:rsidP="00172D0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172D0C" w:rsidRPr="00612E81" w:rsidRDefault="00172D0C" w:rsidP="00172D0C">
            <w:pPr>
              <w:pStyle w:val="TableArial11"/>
              <w:numPr>
                <w:ilvl w:val="0"/>
                <w:numId w:val="8"/>
              </w:numPr>
              <w:rPr>
                <w:rFonts w:cs="Arial"/>
              </w:rPr>
            </w:pPr>
            <w:r w:rsidRPr="00612E81">
              <w:rPr>
                <w:rFonts w:cs="Arial"/>
              </w:rPr>
              <w:t>is unlikely to discriminate between different classes of Users.</w:t>
            </w:r>
          </w:p>
          <w:p w14:paraId="766072C3" w14:textId="0AB255AC" w:rsidR="00172D0C" w:rsidRPr="007E0B31" w:rsidRDefault="00172D0C" w:rsidP="00172D0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172D0C" w:rsidRPr="007E0B31" w14:paraId="519D0516" w14:textId="77777777" w:rsidTr="490DE6A8">
        <w:trPr>
          <w:cantSplit/>
        </w:trPr>
        <w:tc>
          <w:tcPr>
            <w:tcW w:w="2884" w:type="dxa"/>
          </w:tcPr>
          <w:p w14:paraId="6FE46427" w14:textId="77777777" w:rsidR="00172D0C" w:rsidRPr="007E0B31" w:rsidRDefault="00172D0C" w:rsidP="00172D0C">
            <w:pPr>
              <w:pStyle w:val="Arial11Bold"/>
              <w:rPr>
                <w:rFonts w:cs="Arial"/>
              </w:rPr>
            </w:pPr>
            <w:r w:rsidRPr="007E0B31">
              <w:rPr>
                <w:rFonts w:cs="Arial"/>
              </w:rPr>
              <w:t>Self-Governance Modifications</w:t>
            </w:r>
          </w:p>
        </w:tc>
        <w:tc>
          <w:tcPr>
            <w:tcW w:w="6634" w:type="dxa"/>
          </w:tcPr>
          <w:p w14:paraId="27E32F5F" w14:textId="77777777" w:rsidR="00172D0C" w:rsidRPr="007E0B31" w:rsidRDefault="00172D0C" w:rsidP="00172D0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172D0C" w:rsidRPr="007E0B31" w14:paraId="6A0ED69B" w14:textId="77777777" w:rsidTr="490DE6A8">
        <w:trPr>
          <w:cantSplit/>
        </w:trPr>
        <w:tc>
          <w:tcPr>
            <w:tcW w:w="2884" w:type="dxa"/>
          </w:tcPr>
          <w:p w14:paraId="0FD8F1F7" w14:textId="77777777" w:rsidR="00172D0C" w:rsidRPr="007E0B31" w:rsidRDefault="00172D0C" w:rsidP="00172D0C">
            <w:pPr>
              <w:pStyle w:val="Arial11Bold"/>
              <w:rPr>
                <w:rFonts w:cs="Arial"/>
              </w:rPr>
            </w:pPr>
            <w:r w:rsidRPr="007E0B31">
              <w:rPr>
                <w:rFonts w:cs="Arial"/>
              </w:rPr>
              <w:t>Self-Governance Statement</w:t>
            </w:r>
          </w:p>
        </w:tc>
        <w:tc>
          <w:tcPr>
            <w:tcW w:w="6634" w:type="dxa"/>
          </w:tcPr>
          <w:p w14:paraId="10C74376" w14:textId="77777777" w:rsidR="00172D0C" w:rsidRPr="007E0B31" w:rsidRDefault="00172D0C" w:rsidP="00172D0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172D0C" w:rsidRPr="007E0B31" w:rsidRDefault="00172D0C" w:rsidP="00172D0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172D0C" w:rsidRPr="007E0B31" w:rsidRDefault="00172D0C" w:rsidP="00172D0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172D0C" w:rsidRPr="007E0B31" w14:paraId="136D3FE1" w14:textId="77777777" w:rsidTr="490DE6A8">
        <w:trPr>
          <w:cantSplit/>
        </w:trPr>
        <w:tc>
          <w:tcPr>
            <w:tcW w:w="2884" w:type="dxa"/>
          </w:tcPr>
          <w:p w14:paraId="564BE747" w14:textId="77777777" w:rsidR="00172D0C" w:rsidRPr="007E0B31" w:rsidRDefault="00172D0C" w:rsidP="00172D0C">
            <w:pPr>
              <w:pStyle w:val="Arial11Bold"/>
              <w:rPr>
                <w:rFonts w:cs="Arial"/>
              </w:rPr>
            </w:pPr>
            <w:r w:rsidRPr="007E0B31">
              <w:rPr>
                <w:rFonts w:cs="Arial"/>
              </w:rPr>
              <w:t>Setpoint Voltage</w:t>
            </w:r>
          </w:p>
        </w:tc>
        <w:tc>
          <w:tcPr>
            <w:tcW w:w="6634" w:type="dxa"/>
          </w:tcPr>
          <w:p w14:paraId="38F46902" w14:textId="77777777" w:rsidR="00172D0C" w:rsidRPr="007E0B31" w:rsidRDefault="00172D0C" w:rsidP="00172D0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172D0C" w:rsidRPr="007E0B31" w14:paraId="2C5B1DCD" w14:textId="77777777" w:rsidTr="490DE6A8">
        <w:trPr>
          <w:cantSplit/>
        </w:trPr>
        <w:tc>
          <w:tcPr>
            <w:tcW w:w="2884" w:type="dxa"/>
          </w:tcPr>
          <w:p w14:paraId="61385F85" w14:textId="77777777" w:rsidR="00172D0C" w:rsidRPr="007E0B31" w:rsidRDefault="00172D0C" w:rsidP="00172D0C">
            <w:pPr>
              <w:pStyle w:val="Arial11Bold"/>
              <w:rPr>
                <w:rFonts w:cs="Arial"/>
              </w:rPr>
            </w:pPr>
            <w:r w:rsidRPr="007E0B31">
              <w:rPr>
                <w:rFonts w:cs="Arial"/>
              </w:rPr>
              <w:t>Settlement Period</w:t>
            </w:r>
          </w:p>
        </w:tc>
        <w:tc>
          <w:tcPr>
            <w:tcW w:w="6634" w:type="dxa"/>
          </w:tcPr>
          <w:p w14:paraId="4AB567C7" w14:textId="77777777" w:rsidR="00172D0C" w:rsidRPr="007E0B31" w:rsidRDefault="00172D0C" w:rsidP="00172D0C">
            <w:pPr>
              <w:pStyle w:val="TableArial11"/>
              <w:rPr>
                <w:rFonts w:cs="Arial"/>
              </w:rPr>
            </w:pPr>
            <w:r w:rsidRPr="007E0B31">
              <w:rPr>
                <w:rFonts w:cs="Arial"/>
              </w:rPr>
              <w:t>A period of 30 minutes ending on the hour and half-hour in each hour during a day.</w:t>
            </w:r>
          </w:p>
        </w:tc>
      </w:tr>
      <w:tr w:rsidR="00172D0C" w:rsidRPr="007E0B31" w14:paraId="2C952150" w14:textId="77777777" w:rsidTr="490DE6A8">
        <w:trPr>
          <w:cantSplit/>
        </w:trPr>
        <w:tc>
          <w:tcPr>
            <w:tcW w:w="2884" w:type="dxa"/>
          </w:tcPr>
          <w:p w14:paraId="3E931984" w14:textId="77777777" w:rsidR="00172D0C" w:rsidRPr="007E0B31" w:rsidRDefault="00172D0C" w:rsidP="00172D0C">
            <w:pPr>
              <w:pStyle w:val="Arial11Bold"/>
              <w:rPr>
                <w:rFonts w:cs="Arial"/>
              </w:rPr>
            </w:pPr>
            <w:r w:rsidRPr="007E0B31">
              <w:rPr>
                <w:rFonts w:cs="Arial"/>
              </w:rPr>
              <w:t>Seven Year Statement</w:t>
            </w:r>
          </w:p>
        </w:tc>
        <w:tc>
          <w:tcPr>
            <w:tcW w:w="6634" w:type="dxa"/>
          </w:tcPr>
          <w:p w14:paraId="2C46A0D7" w14:textId="20DD6457" w:rsidR="00172D0C" w:rsidRPr="007E0B31" w:rsidRDefault="00172D0C" w:rsidP="00172D0C">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172D0C" w:rsidRPr="007E0B31" w14:paraId="6A64B863" w14:textId="77777777" w:rsidTr="490DE6A8">
        <w:trPr>
          <w:cantSplit/>
        </w:trPr>
        <w:tc>
          <w:tcPr>
            <w:tcW w:w="2884" w:type="dxa"/>
          </w:tcPr>
          <w:p w14:paraId="702BBF4B" w14:textId="77777777" w:rsidR="00172D0C" w:rsidRPr="007E0B31" w:rsidRDefault="00172D0C" w:rsidP="00172D0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172D0C" w:rsidRPr="007E0B31" w:rsidRDefault="00172D0C" w:rsidP="00172D0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172D0C" w:rsidRPr="007E0B31" w14:paraId="510136CA" w14:textId="77777777" w:rsidTr="490DE6A8">
        <w:trPr>
          <w:cantSplit/>
        </w:trPr>
        <w:tc>
          <w:tcPr>
            <w:tcW w:w="2884" w:type="dxa"/>
          </w:tcPr>
          <w:p w14:paraId="35028F39" w14:textId="77777777" w:rsidR="00172D0C" w:rsidRPr="007E0B31" w:rsidRDefault="00172D0C" w:rsidP="00172D0C">
            <w:pPr>
              <w:pStyle w:val="Arial11Bold"/>
              <w:rPr>
                <w:rFonts w:cs="Arial"/>
                <w:lang w:val="en-US"/>
              </w:rPr>
            </w:pPr>
            <w:r w:rsidRPr="007E0B31">
              <w:rPr>
                <w:rFonts w:cs="Arial"/>
                <w:lang w:val="en-US"/>
              </w:rPr>
              <w:t>SHETL</w:t>
            </w:r>
          </w:p>
        </w:tc>
        <w:tc>
          <w:tcPr>
            <w:tcW w:w="6634" w:type="dxa"/>
          </w:tcPr>
          <w:p w14:paraId="3E3D4EB4" w14:textId="77777777" w:rsidR="00172D0C" w:rsidRPr="007E0B31" w:rsidRDefault="00172D0C" w:rsidP="00172D0C">
            <w:pPr>
              <w:pStyle w:val="TableArial11"/>
              <w:rPr>
                <w:rFonts w:cs="Arial"/>
              </w:rPr>
            </w:pPr>
            <w:r w:rsidRPr="007E0B31">
              <w:rPr>
                <w:rFonts w:cs="Arial"/>
              </w:rPr>
              <w:t>Scottish Hydro-Electric Transmission Limited</w:t>
            </w:r>
            <w:r>
              <w:rPr>
                <w:rFonts w:cs="Arial"/>
              </w:rPr>
              <w:t>.</w:t>
            </w:r>
          </w:p>
        </w:tc>
      </w:tr>
      <w:tr w:rsidR="00172D0C" w:rsidRPr="007E0B31" w14:paraId="67FED673" w14:textId="77777777" w:rsidTr="490DE6A8">
        <w:trPr>
          <w:cantSplit/>
        </w:trPr>
        <w:tc>
          <w:tcPr>
            <w:tcW w:w="2884" w:type="dxa"/>
          </w:tcPr>
          <w:p w14:paraId="369FD6B3" w14:textId="77777777" w:rsidR="00172D0C" w:rsidRPr="007E0B31" w:rsidRDefault="00172D0C" w:rsidP="00172D0C">
            <w:pPr>
              <w:pStyle w:val="Arial11Bold"/>
              <w:rPr>
                <w:rFonts w:cs="Arial"/>
              </w:rPr>
            </w:pPr>
            <w:r w:rsidRPr="007E0B31">
              <w:rPr>
                <w:rFonts w:cs="Arial"/>
              </w:rPr>
              <w:t>Shutdown</w:t>
            </w:r>
          </w:p>
        </w:tc>
        <w:tc>
          <w:tcPr>
            <w:tcW w:w="6634" w:type="dxa"/>
          </w:tcPr>
          <w:p w14:paraId="6E389810" w14:textId="39840711" w:rsidR="00172D0C" w:rsidRPr="000B675D" w:rsidRDefault="00172D0C" w:rsidP="00172D0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172D0C" w:rsidRPr="00105C6E" w:rsidRDefault="00172D0C" w:rsidP="00172D0C">
            <w:pPr>
              <w:pStyle w:val="Default"/>
              <w:jc w:val="both"/>
              <w:rPr>
                <w:sz w:val="20"/>
                <w:szCs w:val="20"/>
              </w:rPr>
            </w:pPr>
          </w:p>
          <w:p w14:paraId="15309EA0" w14:textId="77777777" w:rsidR="00172D0C" w:rsidRDefault="00172D0C" w:rsidP="00172D0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172D0C" w:rsidRDefault="00172D0C" w:rsidP="00172D0C">
            <w:pPr>
              <w:pStyle w:val="Default"/>
              <w:jc w:val="both"/>
              <w:rPr>
                <w:sz w:val="20"/>
                <w:szCs w:val="20"/>
              </w:rPr>
            </w:pPr>
          </w:p>
          <w:p w14:paraId="6125EFD5" w14:textId="77777777" w:rsidR="00172D0C" w:rsidRDefault="00172D0C" w:rsidP="00172D0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172D0C" w:rsidRPr="002A73E9" w:rsidRDefault="00172D0C" w:rsidP="00172D0C">
            <w:pPr>
              <w:pStyle w:val="Default"/>
              <w:jc w:val="both"/>
              <w:rPr>
                <w:sz w:val="20"/>
              </w:rPr>
            </w:pPr>
          </w:p>
        </w:tc>
      </w:tr>
      <w:tr w:rsidR="00172D0C" w:rsidRPr="007E0B31" w14:paraId="7BC2DAF6" w14:textId="77777777" w:rsidTr="490DE6A8">
        <w:trPr>
          <w:cantSplit/>
        </w:trPr>
        <w:tc>
          <w:tcPr>
            <w:tcW w:w="2884" w:type="dxa"/>
          </w:tcPr>
          <w:p w14:paraId="3675FAA8" w14:textId="77777777" w:rsidR="00172D0C" w:rsidRPr="007E0B31" w:rsidRDefault="00172D0C" w:rsidP="00172D0C">
            <w:pPr>
              <w:pStyle w:val="Arial11Bold"/>
              <w:rPr>
                <w:rFonts w:cs="Arial"/>
                <w:lang w:val="en-US"/>
              </w:rPr>
            </w:pPr>
            <w:r w:rsidRPr="007E0B31">
              <w:rPr>
                <w:rFonts w:cs="Arial"/>
                <w:lang w:val="en-US"/>
              </w:rPr>
              <w:t>Significant Code Review</w:t>
            </w:r>
          </w:p>
        </w:tc>
        <w:tc>
          <w:tcPr>
            <w:tcW w:w="6634" w:type="dxa"/>
          </w:tcPr>
          <w:p w14:paraId="671DC2B0" w14:textId="77777777" w:rsidR="00172D0C" w:rsidRPr="007E0B31" w:rsidRDefault="00172D0C" w:rsidP="00172D0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172D0C" w:rsidRPr="007E0B31" w14:paraId="1B5DF07B" w14:textId="77777777" w:rsidTr="005A3DF9">
        <w:trPr>
          <w:cantSplit/>
          <w:trHeight w:val="844"/>
        </w:trPr>
        <w:tc>
          <w:tcPr>
            <w:tcW w:w="2884" w:type="dxa"/>
          </w:tcPr>
          <w:p w14:paraId="7D570753" w14:textId="77777777" w:rsidR="00172D0C" w:rsidRPr="007E0B31" w:rsidRDefault="00172D0C" w:rsidP="00172D0C">
            <w:pPr>
              <w:pStyle w:val="Arial11Bold"/>
              <w:rPr>
                <w:rFonts w:cs="Arial"/>
                <w:lang w:val="en-US"/>
              </w:rPr>
            </w:pPr>
            <w:r w:rsidRPr="007E0B31">
              <w:rPr>
                <w:rFonts w:cs="Arial"/>
                <w:lang w:val="en-US"/>
              </w:rPr>
              <w:t>Significant Code Review Phase</w:t>
            </w:r>
          </w:p>
        </w:tc>
        <w:tc>
          <w:tcPr>
            <w:tcW w:w="6634" w:type="dxa"/>
          </w:tcPr>
          <w:p w14:paraId="0EC0F404" w14:textId="77777777" w:rsidR="00172D0C" w:rsidRPr="007E0B31" w:rsidRDefault="00172D0C" w:rsidP="00172D0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172D0C" w:rsidRPr="007E0B31" w14:paraId="5ADB841A" w14:textId="77777777" w:rsidTr="005A3DF9">
        <w:trPr>
          <w:cantSplit/>
          <w:trHeight w:val="391"/>
        </w:trPr>
        <w:tc>
          <w:tcPr>
            <w:tcW w:w="2884" w:type="dxa"/>
          </w:tcPr>
          <w:p w14:paraId="7F34926A" w14:textId="77777777" w:rsidR="00172D0C" w:rsidRPr="005A3DF9" w:rsidRDefault="00172D0C" w:rsidP="00172D0C">
            <w:pPr>
              <w:rPr>
                <w:b/>
                <w:bCs/>
              </w:rPr>
            </w:pPr>
            <w:r w:rsidRPr="005A3DF9">
              <w:rPr>
                <w:b/>
                <w:bCs/>
              </w:rPr>
              <w:t>Significant Event</w:t>
            </w:r>
          </w:p>
        </w:tc>
        <w:tc>
          <w:tcPr>
            <w:tcW w:w="6634" w:type="dxa"/>
          </w:tcPr>
          <w:p w14:paraId="1EE1E359" w14:textId="77777777" w:rsidR="00172D0C" w:rsidRPr="005A3DF9" w:rsidRDefault="00172D0C" w:rsidP="00172D0C">
            <w:r w:rsidRPr="005A3DF9">
              <w:t xml:space="preserve">An </w:t>
            </w:r>
            <w:r w:rsidRPr="005A3DF9">
              <w:rPr>
                <w:b/>
                <w:bCs/>
              </w:rPr>
              <w:t>Event</w:t>
            </w:r>
            <w:r w:rsidRPr="005A3DF9">
              <w:t>, as defined in OC3.4.1.</w:t>
            </w:r>
          </w:p>
        </w:tc>
      </w:tr>
      <w:tr w:rsidR="00172D0C" w:rsidRPr="007E0B31" w14:paraId="1BEA81BE" w14:textId="77777777" w:rsidTr="490DE6A8">
        <w:trPr>
          <w:cantSplit/>
        </w:trPr>
        <w:tc>
          <w:tcPr>
            <w:tcW w:w="2884" w:type="dxa"/>
          </w:tcPr>
          <w:p w14:paraId="7DDF6CE8" w14:textId="77777777" w:rsidR="00172D0C" w:rsidRPr="007E0B31" w:rsidRDefault="00172D0C" w:rsidP="00172D0C">
            <w:pPr>
              <w:pStyle w:val="Arial11Bold"/>
              <w:rPr>
                <w:rFonts w:cs="Arial"/>
              </w:rPr>
            </w:pPr>
            <w:r w:rsidRPr="007E0B31">
              <w:rPr>
                <w:rFonts w:cs="Arial"/>
              </w:rPr>
              <w:t>Significant Incident</w:t>
            </w:r>
          </w:p>
        </w:tc>
        <w:tc>
          <w:tcPr>
            <w:tcW w:w="6634" w:type="dxa"/>
          </w:tcPr>
          <w:p w14:paraId="7F61F265" w14:textId="77777777" w:rsidR="00172D0C" w:rsidRPr="007E0B31" w:rsidRDefault="00172D0C" w:rsidP="00172D0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172D0C" w:rsidRPr="007E0B31" w14:paraId="3E055DF2" w14:textId="77777777" w:rsidTr="490DE6A8">
        <w:trPr>
          <w:cantSplit/>
        </w:trPr>
        <w:tc>
          <w:tcPr>
            <w:tcW w:w="2884" w:type="dxa"/>
          </w:tcPr>
          <w:p w14:paraId="0E800888" w14:textId="77777777" w:rsidR="00172D0C" w:rsidRPr="007E0B31" w:rsidRDefault="00172D0C" w:rsidP="00172D0C">
            <w:pPr>
              <w:pStyle w:val="Arial11Bold"/>
              <w:rPr>
                <w:rFonts w:cs="Arial"/>
              </w:rPr>
            </w:pPr>
            <w:r w:rsidRPr="007E0B31">
              <w:rPr>
                <w:rFonts w:cs="Arial"/>
              </w:rPr>
              <w:t>Simultaneous Tap Change</w:t>
            </w:r>
          </w:p>
        </w:tc>
        <w:tc>
          <w:tcPr>
            <w:tcW w:w="6634" w:type="dxa"/>
          </w:tcPr>
          <w:p w14:paraId="60D3F25A" w14:textId="2377F85E" w:rsidR="00172D0C" w:rsidRPr="007E0B31" w:rsidRDefault="00172D0C" w:rsidP="00172D0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172D0C" w:rsidRPr="007E0B31" w14:paraId="328E6979" w14:textId="77777777" w:rsidTr="490DE6A8">
        <w:trPr>
          <w:cantSplit/>
        </w:trPr>
        <w:tc>
          <w:tcPr>
            <w:tcW w:w="2884" w:type="dxa"/>
          </w:tcPr>
          <w:p w14:paraId="7DB29454" w14:textId="260E372C" w:rsidR="00172D0C" w:rsidRPr="009A551F" w:rsidRDefault="00172D0C" w:rsidP="00172D0C">
            <w:pPr>
              <w:pStyle w:val="Arial11Bold"/>
              <w:rPr>
                <w:rFonts w:cs="Arial"/>
              </w:rPr>
            </w:pPr>
            <w:r w:rsidRPr="009A551F">
              <w:rPr>
                <w:lang w:val="en-US"/>
              </w:rPr>
              <w:t>Single Intraday Coupling</w:t>
            </w:r>
          </w:p>
        </w:tc>
        <w:tc>
          <w:tcPr>
            <w:tcW w:w="6634" w:type="dxa"/>
          </w:tcPr>
          <w:p w14:paraId="46F14FC7" w14:textId="686B1D19" w:rsidR="00172D0C" w:rsidRPr="009A551F" w:rsidRDefault="00172D0C" w:rsidP="00172D0C">
            <w:pPr>
              <w:pStyle w:val="TableArial11"/>
              <w:rPr>
                <w:rFonts w:cs="Arial"/>
              </w:rPr>
            </w:pPr>
            <w:r w:rsidRPr="009A551F">
              <w:t>The continuous process where collected orders are matched and cross-zonal capacity is allocated simultaneously for different bidding zones in the intraday market.</w:t>
            </w:r>
          </w:p>
        </w:tc>
      </w:tr>
      <w:tr w:rsidR="00172D0C" w:rsidRPr="007E0B31" w14:paraId="5AFB48FD" w14:textId="77777777" w:rsidTr="490DE6A8">
        <w:trPr>
          <w:cantSplit/>
        </w:trPr>
        <w:tc>
          <w:tcPr>
            <w:tcW w:w="2884" w:type="dxa"/>
          </w:tcPr>
          <w:p w14:paraId="6EF1D6A4" w14:textId="77777777" w:rsidR="00172D0C" w:rsidRPr="007E0B31" w:rsidRDefault="00172D0C" w:rsidP="00172D0C">
            <w:pPr>
              <w:pStyle w:val="Arial11Bold"/>
              <w:rPr>
                <w:rFonts w:cs="Arial"/>
              </w:rPr>
            </w:pPr>
            <w:r w:rsidRPr="007E0B31">
              <w:rPr>
                <w:rFonts w:cs="Arial"/>
              </w:rPr>
              <w:t>Single Line Diagram</w:t>
            </w:r>
          </w:p>
        </w:tc>
        <w:tc>
          <w:tcPr>
            <w:tcW w:w="6634" w:type="dxa"/>
          </w:tcPr>
          <w:p w14:paraId="4EC44797" w14:textId="77777777" w:rsidR="00172D0C" w:rsidRPr="007E0B31" w:rsidRDefault="00172D0C" w:rsidP="00172D0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172D0C" w:rsidRPr="007E0B31" w14:paraId="465C7113" w14:textId="77777777" w:rsidTr="490DE6A8">
        <w:trPr>
          <w:cantSplit/>
        </w:trPr>
        <w:tc>
          <w:tcPr>
            <w:tcW w:w="2884" w:type="dxa"/>
          </w:tcPr>
          <w:p w14:paraId="752C09A5" w14:textId="77777777" w:rsidR="00172D0C" w:rsidRPr="007E0B31" w:rsidRDefault="00172D0C" w:rsidP="00172D0C">
            <w:pPr>
              <w:pStyle w:val="Arial11Bold"/>
              <w:rPr>
                <w:rFonts w:cs="Arial"/>
              </w:rPr>
            </w:pPr>
            <w:r w:rsidRPr="007E0B31">
              <w:rPr>
                <w:rFonts w:cs="Arial"/>
              </w:rPr>
              <w:t>Single Point of Connection</w:t>
            </w:r>
          </w:p>
        </w:tc>
        <w:tc>
          <w:tcPr>
            <w:tcW w:w="6634" w:type="dxa"/>
          </w:tcPr>
          <w:p w14:paraId="357AE2D2" w14:textId="77777777" w:rsidR="00172D0C" w:rsidRPr="007E0B31" w:rsidRDefault="00172D0C" w:rsidP="00172D0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172D0C" w:rsidRPr="007E0B31" w14:paraId="6F54CDA0" w14:textId="77777777" w:rsidTr="490DE6A8">
        <w:trPr>
          <w:cantSplit/>
        </w:trPr>
        <w:tc>
          <w:tcPr>
            <w:tcW w:w="2884" w:type="dxa"/>
          </w:tcPr>
          <w:p w14:paraId="636AB71F" w14:textId="77777777" w:rsidR="00172D0C" w:rsidRPr="007E0B31" w:rsidRDefault="00172D0C" w:rsidP="00172D0C">
            <w:pPr>
              <w:pStyle w:val="Arial11Bold"/>
              <w:rPr>
                <w:rFonts w:cs="Arial"/>
              </w:rPr>
            </w:pPr>
            <w:r w:rsidRPr="007E0B31">
              <w:rPr>
                <w:rFonts w:cs="Arial"/>
              </w:rPr>
              <w:t>Site Common Drawings</w:t>
            </w:r>
          </w:p>
        </w:tc>
        <w:tc>
          <w:tcPr>
            <w:tcW w:w="6634" w:type="dxa"/>
          </w:tcPr>
          <w:p w14:paraId="10001C92" w14:textId="77777777" w:rsidR="00172D0C" w:rsidRPr="007E0B31" w:rsidRDefault="00172D0C" w:rsidP="00172D0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172D0C" w:rsidRPr="007E0B31" w14:paraId="5735D188" w14:textId="77777777" w:rsidTr="490DE6A8">
        <w:trPr>
          <w:cantSplit/>
        </w:trPr>
        <w:tc>
          <w:tcPr>
            <w:tcW w:w="2884" w:type="dxa"/>
          </w:tcPr>
          <w:p w14:paraId="236162FF" w14:textId="77777777" w:rsidR="00172D0C" w:rsidRPr="007E0B31" w:rsidRDefault="00172D0C" w:rsidP="00172D0C">
            <w:pPr>
              <w:pStyle w:val="Arial11Bold"/>
              <w:rPr>
                <w:rFonts w:cs="Arial"/>
              </w:rPr>
            </w:pPr>
            <w:r w:rsidRPr="007E0B31">
              <w:rPr>
                <w:rFonts w:cs="Arial"/>
              </w:rPr>
              <w:t xml:space="preserve">Site Responsibility Schedule </w:t>
            </w:r>
          </w:p>
        </w:tc>
        <w:tc>
          <w:tcPr>
            <w:tcW w:w="6634" w:type="dxa"/>
          </w:tcPr>
          <w:p w14:paraId="6A1F8B74" w14:textId="77777777" w:rsidR="00172D0C" w:rsidRPr="007E0B31" w:rsidRDefault="00172D0C" w:rsidP="00172D0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172D0C" w:rsidRPr="007E0B31" w14:paraId="45E94789" w14:textId="77777777" w:rsidTr="490DE6A8">
        <w:trPr>
          <w:cantSplit/>
        </w:trPr>
        <w:tc>
          <w:tcPr>
            <w:tcW w:w="2884" w:type="dxa"/>
          </w:tcPr>
          <w:p w14:paraId="46B439EE" w14:textId="77777777" w:rsidR="00172D0C" w:rsidRPr="007E0B31" w:rsidRDefault="00172D0C" w:rsidP="00172D0C">
            <w:pPr>
              <w:pStyle w:val="Arial11Bold"/>
              <w:rPr>
                <w:rFonts w:cs="Arial"/>
              </w:rPr>
            </w:pPr>
            <w:r w:rsidRPr="007E0B31">
              <w:rPr>
                <w:rFonts w:cs="Arial"/>
              </w:rPr>
              <w:t>Slope</w:t>
            </w:r>
          </w:p>
        </w:tc>
        <w:tc>
          <w:tcPr>
            <w:tcW w:w="6634" w:type="dxa"/>
          </w:tcPr>
          <w:p w14:paraId="0B1F2C0B" w14:textId="77777777" w:rsidR="00172D0C" w:rsidRPr="007E0B31" w:rsidRDefault="00172D0C" w:rsidP="00172D0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172D0C" w:rsidRPr="007E0B31" w14:paraId="37CB2940" w14:textId="77777777" w:rsidTr="490DE6A8">
        <w:trPr>
          <w:cantSplit/>
        </w:trPr>
        <w:tc>
          <w:tcPr>
            <w:tcW w:w="2884" w:type="dxa"/>
          </w:tcPr>
          <w:p w14:paraId="216A2CB0" w14:textId="77777777" w:rsidR="00172D0C" w:rsidRPr="007E0B31" w:rsidRDefault="00172D0C" w:rsidP="00172D0C">
            <w:pPr>
              <w:pStyle w:val="Arial11Bold"/>
              <w:rPr>
                <w:rFonts w:cs="Arial"/>
              </w:rPr>
            </w:pPr>
            <w:r w:rsidRPr="007E0B31">
              <w:rPr>
                <w:rFonts w:cs="Arial"/>
              </w:rPr>
              <w:t>Small Participant</w:t>
            </w:r>
          </w:p>
        </w:tc>
        <w:tc>
          <w:tcPr>
            <w:tcW w:w="6634" w:type="dxa"/>
          </w:tcPr>
          <w:p w14:paraId="01410E38" w14:textId="77777777" w:rsidR="00172D0C" w:rsidRPr="007E0B31" w:rsidRDefault="00172D0C" w:rsidP="00172D0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172D0C" w:rsidRPr="007E0B31" w14:paraId="1F395979" w14:textId="77777777" w:rsidTr="490DE6A8">
        <w:trPr>
          <w:cantSplit/>
        </w:trPr>
        <w:tc>
          <w:tcPr>
            <w:tcW w:w="2884" w:type="dxa"/>
          </w:tcPr>
          <w:p w14:paraId="07FA4ADB" w14:textId="77777777" w:rsidR="00172D0C" w:rsidRPr="007E0B31" w:rsidRDefault="00172D0C" w:rsidP="00172D0C">
            <w:pPr>
              <w:pStyle w:val="Arial11Bold"/>
              <w:rPr>
                <w:rFonts w:cs="Arial"/>
              </w:rPr>
            </w:pPr>
            <w:r w:rsidRPr="007E0B31">
              <w:rPr>
                <w:rFonts w:cs="Arial"/>
              </w:rPr>
              <w:t>Small Power Station</w:t>
            </w:r>
          </w:p>
        </w:tc>
        <w:tc>
          <w:tcPr>
            <w:tcW w:w="6634" w:type="dxa"/>
          </w:tcPr>
          <w:p w14:paraId="281660E4" w14:textId="77777777" w:rsidR="00172D0C" w:rsidRPr="007E0B31" w:rsidRDefault="00172D0C" w:rsidP="00172D0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directly connected to:</w:t>
            </w:r>
          </w:p>
          <w:p w14:paraId="13A62CE9" w14:textId="4218E8A6" w:rsidR="00172D0C" w:rsidRPr="007E0B31" w:rsidRDefault="00172D0C" w:rsidP="00172D0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172D0C" w:rsidRPr="007E0B31" w:rsidRDefault="00172D0C" w:rsidP="00172D0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172D0C" w:rsidRPr="007E0B31" w:rsidRDefault="00172D0C" w:rsidP="00172D0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172D0C" w:rsidRPr="007E0B31" w:rsidRDefault="00172D0C" w:rsidP="00172D0C">
            <w:pPr>
              <w:pStyle w:val="TableArial11"/>
              <w:ind w:left="567" w:hanging="567"/>
              <w:rPr>
                <w:rFonts w:cs="Arial"/>
              </w:rPr>
            </w:pPr>
            <w:r w:rsidRPr="007E0B31">
              <w:rPr>
                <w:rFonts w:cs="Arial"/>
              </w:rPr>
              <w:t>or,</w:t>
            </w:r>
          </w:p>
          <w:p w14:paraId="7EB0BBC3"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172D0C" w:rsidRPr="007E0B31" w:rsidRDefault="00172D0C" w:rsidP="00172D0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172D0C" w:rsidRPr="007E0B31" w:rsidRDefault="00172D0C" w:rsidP="00172D0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172D0C" w:rsidRPr="007E0B31" w:rsidRDefault="00172D0C" w:rsidP="00172D0C">
            <w:pPr>
              <w:pStyle w:val="TableArial11"/>
              <w:ind w:left="567" w:hanging="567"/>
              <w:rPr>
                <w:rFonts w:cs="Arial"/>
              </w:rPr>
            </w:pPr>
            <w:r w:rsidRPr="007E0B31">
              <w:rPr>
                <w:rFonts w:cs="Arial"/>
              </w:rPr>
              <w:t>or,</w:t>
            </w:r>
          </w:p>
          <w:p w14:paraId="6997783A"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172D0C" w:rsidRPr="007E0B31" w:rsidRDefault="00172D0C" w:rsidP="00172D0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172D0C" w:rsidRPr="007E0B31" w:rsidRDefault="00172D0C" w:rsidP="00172D0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172D0C" w:rsidRPr="007E0B31" w:rsidRDefault="00172D0C" w:rsidP="00172D0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172D0C" w:rsidRPr="007E0B31" w:rsidRDefault="00172D0C" w:rsidP="00172D0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172D0C" w:rsidRPr="007E0B31" w14:paraId="7573FBB9" w14:textId="77777777" w:rsidTr="490DE6A8">
        <w:trPr>
          <w:cantSplit/>
        </w:trPr>
        <w:tc>
          <w:tcPr>
            <w:tcW w:w="2884" w:type="dxa"/>
          </w:tcPr>
          <w:p w14:paraId="762A4B06" w14:textId="77777777" w:rsidR="00172D0C" w:rsidRPr="007E0B31" w:rsidRDefault="00172D0C" w:rsidP="00172D0C">
            <w:pPr>
              <w:pStyle w:val="Arial11Bold"/>
              <w:rPr>
                <w:rFonts w:cs="Arial"/>
              </w:rPr>
            </w:pPr>
            <w:r w:rsidRPr="007E0B31">
              <w:rPr>
                <w:rFonts w:cs="Arial"/>
              </w:rPr>
              <w:t>Speeder Motor Setting Range</w:t>
            </w:r>
          </w:p>
        </w:tc>
        <w:tc>
          <w:tcPr>
            <w:tcW w:w="6634" w:type="dxa"/>
          </w:tcPr>
          <w:p w14:paraId="4F8D293D" w14:textId="77777777" w:rsidR="00172D0C" w:rsidRPr="007E0B31" w:rsidRDefault="00172D0C" w:rsidP="00172D0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172D0C" w:rsidRPr="007E0B31" w14:paraId="04280D98" w14:textId="77777777" w:rsidTr="490DE6A8">
        <w:trPr>
          <w:cantSplit/>
        </w:trPr>
        <w:tc>
          <w:tcPr>
            <w:tcW w:w="2884" w:type="dxa"/>
          </w:tcPr>
          <w:p w14:paraId="7D8CDDFE" w14:textId="77777777" w:rsidR="00172D0C" w:rsidRPr="007E0B31" w:rsidRDefault="00172D0C" w:rsidP="00172D0C">
            <w:pPr>
              <w:pStyle w:val="Arial11Bold"/>
              <w:rPr>
                <w:rFonts w:cs="Arial"/>
              </w:rPr>
            </w:pPr>
            <w:r w:rsidRPr="007E0B31">
              <w:rPr>
                <w:rFonts w:cs="Arial"/>
              </w:rPr>
              <w:t>SPT</w:t>
            </w:r>
          </w:p>
        </w:tc>
        <w:tc>
          <w:tcPr>
            <w:tcW w:w="6634" w:type="dxa"/>
          </w:tcPr>
          <w:p w14:paraId="202D47CC" w14:textId="77777777" w:rsidR="00172D0C" w:rsidRPr="007E0B31" w:rsidRDefault="00172D0C" w:rsidP="00172D0C">
            <w:pPr>
              <w:pStyle w:val="TableArial11"/>
              <w:rPr>
                <w:rFonts w:cs="Arial"/>
              </w:rPr>
            </w:pPr>
            <w:r w:rsidRPr="007E0B31">
              <w:rPr>
                <w:rFonts w:cs="Arial"/>
              </w:rPr>
              <w:t>SP Transmission Limited</w:t>
            </w:r>
            <w:r>
              <w:rPr>
                <w:rFonts w:cs="Arial"/>
              </w:rPr>
              <w:t xml:space="preserve"> plc</w:t>
            </w:r>
          </w:p>
        </w:tc>
      </w:tr>
      <w:tr w:rsidR="00172D0C" w:rsidRPr="007E0B31" w14:paraId="2DA67376" w14:textId="77777777" w:rsidTr="490DE6A8">
        <w:trPr>
          <w:cantSplit/>
        </w:trPr>
        <w:tc>
          <w:tcPr>
            <w:tcW w:w="2884" w:type="dxa"/>
          </w:tcPr>
          <w:p w14:paraId="22F630E2" w14:textId="084D3F3B" w:rsidR="00172D0C" w:rsidRPr="004F1DF0" w:rsidRDefault="00172D0C" w:rsidP="00172D0C">
            <w:pPr>
              <w:rPr>
                <w:b/>
              </w:rPr>
            </w:pPr>
            <w:r w:rsidRPr="004F1DF0">
              <w:rPr>
                <w:rFonts w:cs="Arial"/>
                <w:b/>
              </w:rPr>
              <w:t>Standard Contract Terms</w:t>
            </w:r>
          </w:p>
        </w:tc>
        <w:tc>
          <w:tcPr>
            <w:tcW w:w="6634" w:type="dxa"/>
          </w:tcPr>
          <w:p w14:paraId="5D840AFD" w14:textId="4E3A5439" w:rsidR="00172D0C" w:rsidRPr="00DD7E1A" w:rsidRDefault="00172D0C" w:rsidP="00172D0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172D0C" w:rsidRPr="007E0B31" w14:paraId="67A0366B" w14:textId="77777777" w:rsidTr="490DE6A8">
        <w:trPr>
          <w:cantSplit/>
        </w:trPr>
        <w:tc>
          <w:tcPr>
            <w:tcW w:w="2884" w:type="dxa"/>
          </w:tcPr>
          <w:p w14:paraId="0F9E2157" w14:textId="5498E044" w:rsidR="00172D0C" w:rsidRDefault="00172D0C" w:rsidP="00172D0C">
            <w:pPr>
              <w:pStyle w:val="Arial11Bold"/>
              <w:rPr>
                <w:rFonts w:cs="Arial"/>
              </w:rPr>
            </w:pPr>
            <w:r w:rsidRPr="007E0B31">
              <w:rPr>
                <w:rFonts w:cs="Arial"/>
              </w:rPr>
              <w:t>Standard Modifications</w:t>
            </w:r>
          </w:p>
          <w:p w14:paraId="07E084EC" w14:textId="7E4794BD" w:rsidR="00172D0C" w:rsidRPr="00FB43E1" w:rsidRDefault="00172D0C" w:rsidP="00172D0C"/>
        </w:tc>
        <w:tc>
          <w:tcPr>
            <w:tcW w:w="6634" w:type="dxa"/>
          </w:tcPr>
          <w:p w14:paraId="46989946" w14:textId="77777777" w:rsidR="00172D0C" w:rsidRPr="005C20E3" w:rsidRDefault="00172D0C" w:rsidP="00172D0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172D0C" w:rsidRPr="007E0B31" w:rsidRDefault="00172D0C" w:rsidP="00172D0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172D0C" w:rsidRPr="007E0B31" w14:paraId="0BE680B8" w14:textId="77777777" w:rsidTr="490DE6A8">
        <w:trPr>
          <w:cantSplit/>
        </w:trPr>
        <w:tc>
          <w:tcPr>
            <w:tcW w:w="2884" w:type="dxa"/>
          </w:tcPr>
          <w:p w14:paraId="08548C67" w14:textId="77777777" w:rsidR="00172D0C" w:rsidRPr="007E0B31" w:rsidRDefault="00172D0C" w:rsidP="00172D0C">
            <w:pPr>
              <w:pStyle w:val="Arial11Bold"/>
              <w:rPr>
                <w:rFonts w:cs="Arial"/>
              </w:rPr>
            </w:pPr>
            <w:r w:rsidRPr="007E0B31">
              <w:rPr>
                <w:rFonts w:cs="Arial"/>
              </w:rPr>
              <w:t>Standard Planning Data</w:t>
            </w:r>
          </w:p>
        </w:tc>
        <w:tc>
          <w:tcPr>
            <w:tcW w:w="6634" w:type="dxa"/>
          </w:tcPr>
          <w:p w14:paraId="2E9B039E" w14:textId="4F20BEE7" w:rsidR="00172D0C" w:rsidRPr="007E0B31" w:rsidRDefault="00172D0C" w:rsidP="00172D0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172D0C" w:rsidRPr="007E0B31" w14:paraId="50C48905" w14:textId="77777777" w:rsidTr="490DE6A8">
        <w:trPr>
          <w:cantSplit/>
        </w:trPr>
        <w:tc>
          <w:tcPr>
            <w:tcW w:w="2884" w:type="dxa"/>
          </w:tcPr>
          <w:p w14:paraId="2AB06ACF" w14:textId="35A4C384" w:rsidR="00172D0C" w:rsidRPr="007E0B31" w:rsidRDefault="00172D0C" w:rsidP="00172D0C">
            <w:pPr>
              <w:pStyle w:val="Arial11Bold"/>
              <w:rPr>
                <w:rFonts w:cs="Arial"/>
              </w:rPr>
            </w:pPr>
            <w:r>
              <w:rPr>
                <w:rFonts w:cs="Arial"/>
              </w:rPr>
              <w:t>Standard Product</w:t>
            </w:r>
          </w:p>
        </w:tc>
        <w:tc>
          <w:tcPr>
            <w:tcW w:w="6634" w:type="dxa"/>
          </w:tcPr>
          <w:p w14:paraId="4CFE3F05" w14:textId="3648906A" w:rsidR="00172D0C" w:rsidRPr="007E0B31" w:rsidRDefault="00172D0C" w:rsidP="00172D0C">
            <w:pPr>
              <w:pStyle w:val="TableArial11"/>
              <w:rPr>
                <w:rFonts w:cs="Arial"/>
              </w:rPr>
            </w:pPr>
            <w:r>
              <w:rPr>
                <w:rFonts w:cs="Arial"/>
              </w:rPr>
              <w:t>Means a harmonised balancing product defined by all EU TSOs for the exchange of balance services.</w:t>
            </w:r>
          </w:p>
        </w:tc>
      </w:tr>
      <w:tr w:rsidR="00172D0C" w:rsidRPr="007E0B31" w14:paraId="4044E3F1" w14:textId="77777777" w:rsidTr="490DE6A8">
        <w:trPr>
          <w:cantSplit/>
        </w:trPr>
        <w:tc>
          <w:tcPr>
            <w:tcW w:w="2884" w:type="dxa"/>
          </w:tcPr>
          <w:p w14:paraId="1595BA77" w14:textId="0A36263B" w:rsidR="00172D0C" w:rsidRPr="007E0B31" w:rsidRDefault="00172D0C" w:rsidP="00172D0C">
            <w:pPr>
              <w:pStyle w:val="Arial11Bold"/>
              <w:rPr>
                <w:rFonts w:cs="Arial"/>
              </w:rPr>
            </w:pPr>
            <w:r>
              <w:rPr>
                <w:rFonts w:cs="Arial"/>
              </w:rPr>
              <w:t>Specific Product</w:t>
            </w:r>
          </w:p>
        </w:tc>
        <w:tc>
          <w:tcPr>
            <w:tcW w:w="6634" w:type="dxa"/>
          </w:tcPr>
          <w:p w14:paraId="2C1F1A68" w14:textId="18D90CF3" w:rsidR="00172D0C" w:rsidRPr="007E0B31" w:rsidRDefault="00172D0C" w:rsidP="00172D0C">
            <w:pPr>
              <w:pStyle w:val="TableArial11"/>
              <w:rPr>
                <w:rFonts w:cs="Arial"/>
              </w:rPr>
            </w:pPr>
            <w:r>
              <w:rPr>
                <w:rFonts w:cs="Arial"/>
              </w:rPr>
              <w:t>Means in the context of Balancing Services a product that is not a standard product.</w:t>
            </w:r>
          </w:p>
        </w:tc>
      </w:tr>
      <w:tr w:rsidR="00172D0C" w:rsidRPr="007E0B31" w14:paraId="72218AE6" w14:textId="77777777" w:rsidTr="490DE6A8">
        <w:trPr>
          <w:cantSplit/>
        </w:trPr>
        <w:tc>
          <w:tcPr>
            <w:tcW w:w="2884" w:type="dxa"/>
          </w:tcPr>
          <w:p w14:paraId="24E4CECA" w14:textId="77777777" w:rsidR="00172D0C" w:rsidRPr="007E0B31" w:rsidRDefault="00172D0C" w:rsidP="00172D0C">
            <w:pPr>
              <w:pStyle w:val="Arial11Bold"/>
              <w:rPr>
                <w:rFonts w:cs="Arial"/>
              </w:rPr>
            </w:pPr>
            <w:r w:rsidRPr="007E0B31">
              <w:rPr>
                <w:rFonts w:cs="Arial"/>
              </w:rPr>
              <w:t>Start Time</w:t>
            </w:r>
          </w:p>
        </w:tc>
        <w:tc>
          <w:tcPr>
            <w:tcW w:w="6634" w:type="dxa"/>
          </w:tcPr>
          <w:p w14:paraId="78DDDAD8" w14:textId="508DFE7C" w:rsidR="00172D0C" w:rsidRPr="007E0B31" w:rsidRDefault="00172D0C" w:rsidP="00172D0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172D0C" w:rsidRPr="007E0B31" w14:paraId="763B02FF" w14:textId="77777777" w:rsidTr="490DE6A8">
        <w:trPr>
          <w:cantSplit/>
        </w:trPr>
        <w:tc>
          <w:tcPr>
            <w:tcW w:w="2884" w:type="dxa"/>
          </w:tcPr>
          <w:p w14:paraId="0BDA9245" w14:textId="77777777" w:rsidR="00172D0C" w:rsidRPr="007E0B31" w:rsidRDefault="00172D0C" w:rsidP="00172D0C">
            <w:pPr>
              <w:pStyle w:val="Arial11Bold"/>
              <w:rPr>
                <w:rFonts w:cs="Arial"/>
              </w:rPr>
            </w:pPr>
            <w:r w:rsidRPr="007E0B31">
              <w:rPr>
                <w:rFonts w:cs="Arial"/>
              </w:rPr>
              <w:t>Start-Up</w:t>
            </w:r>
          </w:p>
        </w:tc>
        <w:tc>
          <w:tcPr>
            <w:tcW w:w="6634" w:type="dxa"/>
          </w:tcPr>
          <w:p w14:paraId="4FEE3525" w14:textId="0B945479" w:rsidR="00172D0C" w:rsidRPr="000B675D" w:rsidRDefault="00172D0C" w:rsidP="00172D0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172D0C" w:rsidRPr="00020048" w:rsidRDefault="00172D0C" w:rsidP="00172D0C">
            <w:pPr>
              <w:pStyle w:val="Default"/>
              <w:jc w:val="both"/>
              <w:rPr>
                <w:sz w:val="20"/>
                <w:szCs w:val="20"/>
              </w:rPr>
            </w:pPr>
          </w:p>
          <w:p w14:paraId="5B2A0628" w14:textId="4DE42AEA" w:rsidR="00172D0C" w:rsidRPr="00020048" w:rsidRDefault="00172D0C" w:rsidP="00172D0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172D0C" w:rsidRPr="007E0B31" w14:paraId="62345A33" w14:textId="77777777" w:rsidTr="490DE6A8">
        <w:trPr>
          <w:cantSplit/>
        </w:trPr>
        <w:tc>
          <w:tcPr>
            <w:tcW w:w="2884" w:type="dxa"/>
          </w:tcPr>
          <w:p w14:paraId="50EEE201" w14:textId="77777777" w:rsidR="00172D0C" w:rsidRPr="007E0B31" w:rsidRDefault="00172D0C" w:rsidP="00172D0C">
            <w:pPr>
              <w:pStyle w:val="Arial11Bold"/>
              <w:rPr>
                <w:rFonts w:cs="Arial"/>
              </w:rPr>
            </w:pPr>
            <w:r w:rsidRPr="007E0B31">
              <w:rPr>
                <w:rFonts w:cs="Arial"/>
              </w:rPr>
              <w:t>Statement of Readiness</w:t>
            </w:r>
          </w:p>
        </w:tc>
        <w:tc>
          <w:tcPr>
            <w:tcW w:w="6634" w:type="dxa"/>
          </w:tcPr>
          <w:p w14:paraId="77611375"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172D0C" w:rsidRPr="007E0B31" w14:paraId="1419E7F2" w14:textId="77777777" w:rsidTr="490DE6A8">
        <w:trPr>
          <w:cantSplit/>
        </w:trPr>
        <w:tc>
          <w:tcPr>
            <w:tcW w:w="2884" w:type="dxa"/>
          </w:tcPr>
          <w:p w14:paraId="0D75498C" w14:textId="77777777" w:rsidR="00172D0C" w:rsidRPr="007E0B31" w:rsidRDefault="00172D0C" w:rsidP="00172D0C">
            <w:pPr>
              <w:pStyle w:val="Arial11Bold"/>
              <w:rPr>
                <w:rFonts w:cs="Arial"/>
              </w:rPr>
            </w:pPr>
            <w:r w:rsidRPr="007E0B31">
              <w:rPr>
                <w:rFonts w:cs="Arial"/>
              </w:rPr>
              <w:t>Station Board</w:t>
            </w:r>
          </w:p>
        </w:tc>
        <w:tc>
          <w:tcPr>
            <w:tcW w:w="6634" w:type="dxa"/>
          </w:tcPr>
          <w:p w14:paraId="67932C5D" w14:textId="77777777" w:rsidR="00172D0C" w:rsidRPr="007E0B31" w:rsidRDefault="00172D0C" w:rsidP="00172D0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172D0C" w:rsidRPr="007E0B31" w14:paraId="600D28C8" w14:textId="77777777" w:rsidTr="490DE6A8">
        <w:trPr>
          <w:cantSplit/>
        </w:trPr>
        <w:tc>
          <w:tcPr>
            <w:tcW w:w="2884" w:type="dxa"/>
          </w:tcPr>
          <w:p w14:paraId="40E3E191" w14:textId="77777777" w:rsidR="00172D0C" w:rsidRPr="007E0B31" w:rsidRDefault="00172D0C" w:rsidP="00172D0C">
            <w:pPr>
              <w:pStyle w:val="Arial11Bold"/>
              <w:rPr>
                <w:rFonts w:cs="Arial"/>
              </w:rPr>
            </w:pPr>
            <w:r w:rsidRPr="007E0B31">
              <w:rPr>
                <w:rFonts w:cs="Arial"/>
              </w:rPr>
              <w:t>Station Transformer</w:t>
            </w:r>
          </w:p>
        </w:tc>
        <w:tc>
          <w:tcPr>
            <w:tcW w:w="6634" w:type="dxa"/>
          </w:tcPr>
          <w:p w14:paraId="0151496D" w14:textId="77777777" w:rsidR="00172D0C" w:rsidRPr="007E0B31" w:rsidRDefault="00172D0C" w:rsidP="00172D0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172D0C" w:rsidRPr="007E0B31" w14:paraId="7EF10FB5" w14:textId="77777777" w:rsidTr="490DE6A8">
        <w:trPr>
          <w:cantSplit/>
        </w:trPr>
        <w:tc>
          <w:tcPr>
            <w:tcW w:w="2884" w:type="dxa"/>
          </w:tcPr>
          <w:p w14:paraId="73E257B8" w14:textId="77777777" w:rsidR="00172D0C" w:rsidRPr="007E0B31" w:rsidRDefault="00172D0C" w:rsidP="00172D0C">
            <w:pPr>
              <w:pStyle w:val="Arial11Bold"/>
              <w:rPr>
                <w:rFonts w:cs="Arial"/>
              </w:rPr>
            </w:pPr>
            <w:r w:rsidRPr="007E0B31">
              <w:rPr>
                <w:rFonts w:cs="Arial"/>
              </w:rPr>
              <w:t>STC Committee</w:t>
            </w:r>
          </w:p>
        </w:tc>
        <w:tc>
          <w:tcPr>
            <w:tcW w:w="6634" w:type="dxa"/>
          </w:tcPr>
          <w:p w14:paraId="4D4C3098" w14:textId="77777777" w:rsidR="00172D0C" w:rsidRPr="007E0B31" w:rsidRDefault="00172D0C" w:rsidP="00172D0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172D0C" w:rsidRPr="007E0B31" w14:paraId="2E35A53F" w14:textId="77777777" w:rsidTr="490DE6A8">
        <w:trPr>
          <w:cantSplit/>
        </w:trPr>
        <w:tc>
          <w:tcPr>
            <w:tcW w:w="2884" w:type="dxa"/>
          </w:tcPr>
          <w:p w14:paraId="00F48074" w14:textId="77777777" w:rsidR="00172D0C" w:rsidRPr="007E0B31" w:rsidRDefault="00172D0C" w:rsidP="00172D0C">
            <w:pPr>
              <w:pStyle w:val="Arial11Bold"/>
              <w:rPr>
                <w:rFonts w:cs="Arial"/>
              </w:rPr>
            </w:pPr>
            <w:r w:rsidRPr="007E0B31">
              <w:rPr>
                <w:rFonts w:cs="Arial"/>
              </w:rPr>
              <w:t>Steam Unit</w:t>
            </w:r>
          </w:p>
        </w:tc>
        <w:tc>
          <w:tcPr>
            <w:tcW w:w="6634" w:type="dxa"/>
          </w:tcPr>
          <w:p w14:paraId="3EF0929F" w14:textId="77777777" w:rsidR="00172D0C" w:rsidRPr="007E0B31" w:rsidRDefault="00172D0C" w:rsidP="00172D0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172D0C" w:rsidRPr="007E0B31" w14:paraId="79BC204A" w14:textId="77777777" w:rsidTr="490DE6A8">
        <w:trPr>
          <w:cantSplit/>
        </w:trPr>
        <w:tc>
          <w:tcPr>
            <w:tcW w:w="2884" w:type="dxa"/>
          </w:tcPr>
          <w:p w14:paraId="6442283E" w14:textId="77777777" w:rsidR="00172D0C" w:rsidRPr="007E0B31" w:rsidRDefault="00172D0C" w:rsidP="00172D0C">
            <w:pPr>
              <w:pStyle w:val="Arial11Bold"/>
              <w:rPr>
                <w:rFonts w:cs="Arial"/>
              </w:rPr>
            </w:pPr>
            <w:r>
              <w:t>Storage User</w:t>
            </w:r>
          </w:p>
        </w:tc>
        <w:tc>
          <w:tcPr>
            <w:tcW w:w="6634" w:type="dxa"/>
          </w:tcPr>
          <w:p w14:paraId="590EC982" w14:textId="77777777" w:rsidR="00172D0C" w:rsidRDefault="00172D0C" w:rsidP="00172D0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172D0C" w:rsidRDefault="00172D0C" w:rsidP="00172D0C">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172D0C" w:rsidRPr="007E0B31" w:rsidRDefault="00172D0C" w:rsidP="00172D0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172D0C" w:rsidRPr="007E0B31" w14:paraId="00A4A935" w14:textId="77777777" w:rsidTr="490DE6A8">
        <w:trPr>
          <w:cantSplit/>
        </w:trPr>
        <w:tc>
          <w:tcPr>
            <w:tcW w:w="2884" w:type="dxa"/>
          </w:tcPr>
          <w:p w14:paraId="5B112BC4" w14:textId="77777777" w:rsidR="00172D0C" w:rsidRPr="007E0B31" w:rsidRDefault="00172D0C" w:rsidP="00172D0C">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172D0C" w:rsidRPr="007E0B31" w:rsidRDefault="00172D0C" w:rsidP="00172D0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172D0C" w:rsidRPr="007E0B31" w14:paraId="69833897" w14:textId="77777777" w:rsidTr="490DE6A8">
        <w:trPr>
          <w:cantSplit/>
        </w:trPr>
        <w:tc>
          <w:tcPr>
            <w:tcW w:w="2884" w:type="dxa"/>
          </w:tcPr>
          <w:p w14:paraId="47FBFB0B" w14:textId="77777777" w:rsidR="00172D0C" w:rsidRPr="007E0B31" w:rsidRDefault="00172D0C" w:rsidP="00172D0C">
            <w:pPr>
              <w:pStyle w:val="Arial11Bold"/>
              <w:rPr>
                <w:rFonts w:cs="Arial"/>
              </w:rPr>
            </w:pPr>
            <w:r w:rsidRPr="007E0B31">
              <w:rPr>
                <w:rFonts w:cs="Arial"/>
              </w:rPr>
              <w:t>Substantial Modification</w:t>
            </w:r>
          </w:p>
        </w:tc>
        <w:tc>
          <w:tcPr>
            <w:tcW w:w="6634" w:type="dxa"/>
          </w:tcPr>
          <w:p w14:paraId="28DAB5F5" w14:textId="1B8D727B" w:rsidR="00172D0C" w:rsidRPr="007E0B31" w:rsidRDefault="00172D0C" w:rsidP="00172D0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172D0C" w:rsidRPr="007E0B31" w14:paraId="3B41007D" w14:textId="77777777" w:rsidTr="490DE6A8">
        <w:trPr>
          <w:cantSplit/>
        </w:trPr>
        <w:tc>
          <w:tcPr>
            <w:tcW w:w="2884" w:type="dxa"/>
          </w:tcPr>
          <w:p w14:paraId="6A1EE8B9" w14:textId="77777777" w:rsidR="00172D0C" w:rsidRPr="007E0B31" w:rsidRDefault="00172D0C" w:rsidP="00172D0C">
            <w:pPr>
              <w:pStyle w:val="Arial11Bold"/>
              <w:rPr>
                <w:rFonts w:cs="Arial"/>
              </w:rPr>
            </w:pPr>
            <w:r w:rsidRPr="007E0B31">
              <w:rPr>
                <w:rFonts w:cs="Arial"/>
              </w:rPr>
              <w:t>Supergrid Voltage</w:t>
            </w:r>
          </w:p>
        </w:tc>
        <w:tc>
          <w:tcPr>
            <w:tcW w:w="6634" w:type="dxa"/>
          </w:tcPr>
          <w:p w14:paraId="3ED2E251" w14:textId="77777777" w:rsidR="00172D0C" w:rsidRPr="007E0B31" w:rsidRDefault="00172D0C" w:rsidP="00172D0C">
            <w:pPr>
              <w:pStyle w:val="TableArial11"/>
              <w:rPr>
                <w:rFonts w:cs="Arial"/>
              </w:rPr>
            </w:pPr>
            <w:r w:rsidRPr="007E0B31">
              <w:rPr>
                <w:rFonts w:cs="Arial"/>
              </w:rPr>
              <w:t>Any voltage greater than 200kV.</w:t>
            </w:r>
          </w:p>
        </w:tc>
      </w:tr>
      <w:tr w:rsidR="00172D0C" w:rsidRPr="007E0B31" w14:paraId="207CFB67" w14:textId="77777777" w:rsidTr="490DE6A8">
        <w:trPr>
          <w:cantSplit/>
        </w:trPr>
        <w:tc>
          <w:tcPr>
            <w:tcW w:w="2884" w:type="dxa"/>
          </w:tcPr>
          <w:p w14:paraId="47BC84B1" w14:textId="77777777" w:rsidR="00172D0C" w:rsidRPr="007E0B31" w:rsidRDefault="00172D0C" w:rsidP="00172D0C">
            <w:pPr>
              <w:pStyle w:val="Arial11Bold"/>
              <w:rPr>
                <w:rFonts w:cs="Arial"/>
              </w:rPr>
            </w:pPr>
            <w:r w:rsidRPr="007E0B31">
              <w:rPr>
                <w:rFonts w:cs="Arial"/>
              </w:rPr>
              <w:t>Supplier</w:t>
            </w:r>
          </w:p>
        </w:tc>
        <w:tc>
          <w:tcPr>
            <w:tcW w:w="6634" w:type="dxa"/>
          </w:tcPr>
          <w:p w14:paraId="263B4681"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172D0C" w:rsidRPr="00EE567A" w:rsidRDefault="00172D0C" w:rsidP="00172D0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172D0C" w:rsidRPr="007E0B31" w14:paraId="17F58A80" w14:textId="77777777" w:rsidTr="490DE6A8">
        <w:trPr>
          <w:cantSplit/>
        </w:trPr>
        <w:tc>
          <w:tcPr>
            <w:tcW w:w="2884" w:type="dxa"/>
          </w:tcPr>
          <w:p w14:paraId="75C55EEE" w14:textId="77777777" w:rsidR="00172D0C" w:rsidRPr="007E0B31" w:rsidRDefault="00172D0C" w:rsidP="00172D0C">
            <w:pPr>
              <w:pStyle w:val="Arial11Bold"/>
              <w:rPr>
                <w:rFonts w:cs="Arial"/>
              </w:rPr>
            </w:pPr>
            <w:r w:rsidRPr="007E0B31">
              <w:rPr>
                <w:rFonts w:cs="Arial"/>
              </w:rPr>
              <w:t>Surplus</w:t>
            </w:r>
          </w:p>
        </w:tc>
        <w:tc>
          <w:tcPr>
            <w:tcW w:w="6634" w:type="dxa"/>
          </w:tcPr>
          <w:p w14:paraId="2FD7B95D" w14:textId="421BC578" w:rsidR="00172D0C" w:rsidRPr="007E0B31" w:rsidRDefault="00172D0C" w:rsidP="00172D0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172D0C" w:rsidRPr="007E0B31" w14:paraId="7F14BA30" w14:textId="77777777" w:rsidTr="490DE6A8">
        <w:trPr>
          <w:cantSplit/>
          <w:trHeight w:val="2631"/>
        </w:trPr>
        <w:tc>
          <w:tcPr>
            <w:tcW w:w="2884" w:type="dxa"/>
          </w:tcPr>
          <w:p w14:paraId="41CEFC1C" w14:textId="77777777" w:rsidR="00172D0C" w:rsidRPr="007E0B31" w:rsidRDefault="00172D0C" w:rsidP="00172D0C">
            <w:pPr>
              <w:pStyle w:val="Arial11Bold"/>
              <w:rPr>
                <w:rFonts w:cs="Arial"/>
              </w:rPr>
            </w:pPr>
            <w:r w:rsidRPr="007E0B31">
              <w:rPr>
                <w:rFonts w:cs="Arial"/>
              </w:rPr>
              <w:t>Synchronised</w:t>
            </w:r>
          </w:p>
        </w:tc>
        <w:tc>
          <w:tcPr>
            <w:tcW w:w="6634" w:type="dxa"/>
          </w:tcPr>
          <w:p w14:paraId="3CAA8D12"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172D0C" w:rsidRDefault="00172D0C" w:rsidP="00172D0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172D0C" w:rsidRPr="000F734A" w:rsidRDefault="00172D0C" w:rsidP="00172D0C"/>
          <w:p w14:paraId="75F2CFA4" w14:textId="7AF4E47E" w:rsidR="00172D0C" w:rsidRPr="000F734A" w:rsidRDefault="00172D0C" w:rsidP="00172D0C">
            <w:pPr>
              <w:jc w:val="center"/>
            </w:pPr>
          </w:p>
        </w:tc>
      </w:tr>
      <w:tr w:rsidR="00172D0C" w:rsidRPr="007E0B31" w14:paraId="17661C2E" w14:textId="77777777" w:rsidTr="490DE6A8">
        <w:trPr>
          <w:cantSplit/>
        </w:trPr>
        <w:tc>
          <w:tcPr>
            <w:tcW w:w="2884" w:type="dxa"/>
          </w:tcPr>
          <w:p w14:paraId="36D58C8A" w14:textId="77777777" w:rsidR="00172D0C" w:rsidRPr="007E0B31" w:rsidRDefault="00172D0C" w:rsidP="00172D0C">
            <w:pPr>
              <w:pStyle w:val="Arial11Bold"/>
              <w:rPr>
                <w:rFonts w:cs="Arial"/>
              </w:rPr>
            </w:pPr>
            <w:r w:rsidRPr="00DB341C">
              <w:rPr>
                <w:rFonts w:cs="Arial"/>
              </w:rPr>
              <w:t>Synchronous Electricity Storage Module</w:t>
            </w:r>
          </w:p>
        </w:tc>
        <w:tc>
          <w:tcPr>
            <w:tcW w:w="6634" w:type="dxa"/>
          </w:tcPr>
          <w:p w14:paraId="397D4FAB" w14:textId="77777777" w:rsidR="00172D0C" w:rsidRPr="007E0B31" w:rsidRDefault="00172D0C" w:rsidP="00172D0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172D0C" w:rsidRPr="007E0B31" w14:paraId="52481EFC" w14:textId="77777777" w:rsidTr="490DE6A8">
        <w:trPr>
          <w:cantSplit/>
        </w:trPr>
        <w:tc>
          <w:tcPr>
            <w:tcW w:w="2884" w:type="dxa"/>
          </w:tcPr>
          <w:p w14:paraId="4353C802" w14:textId="77777777" w:rsidR="00172D0C" w:rsidRPr="007E0B31" w:rsidRDefault="00172D0C" w:rsidP="00172D0C">
            <w:pPr>
              <w:pStyle w:val="Arial11Bold"/>
              <w:rPr>
                <w:rFonts w:cs="Arial"/>
              </w:rPr>
            </w:pPr>
            <w:r w:rsidRPr="00DB341C">
              <w:rPr>
                <w:rFonts w:cs="Arial"/>
              </w:rPr>
              <w:t>Synchronous Electricity Storage Unit</w:t>
            </w:r>
          </w:p>
        </w:tc>
        <w:tc>
          <w:tcPr>
            <w:tcW w:w="6634" w:type="dxa"/>
          </w:tcPr>
          <w:p w14:paraId="002CD085" w14:textId="77777777" w:rsidR="00172D0C" w:rsidRPr="007E0B31" w:rsidRDefault="00172D0C" w:rsidP="00172D0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172D0C" w:rsidRPr="007E0B31" w14:paraId="07EE0535" w14:textId="77777777" w:rsidTr="490DE6A8">
        <w:trPr>
          <w:cantSplit/>
        </w:trPr>
        <w:tc>
          <w:tcPr>
            <w:tcW w:w="2884" w:type="dxa"/>
          </w:tcPr>
          <w:p w14:paraId="5937CE21" w14:textId="77777777" w:rsidR="00172D0C" w:rsidRPr="007E0B31" w:rsidRDefault="00172D0C" w:rsidP="00172D0C">
            <w:pPr>
              <w:pStyle w:val="Arial11Bold"/>
              <w:rPr>
                <w:rFonts w:cs="Arial"/>
              </w:rPr>
            </w:pPr>
            <w:r w:rsidRPr="007E0B31">
              <w:rPr>
                <w:rFonts w:cs="Arial"/>
              </w:rPr>
              <w:t>Synchronising Generation</w:t>
            </w:r>
          </w:p>
        </w:tc>
        <w:tc>
          <w:tcPr>
            <w:tcW w:w="6634" w:type="dxa"/>
          </w:tcPr>
          <w:p w14:paraId="4CEBAA38" w14:textId="77777777" w:rsidR="00172D0C" w:rsidRPr="007E0B31" w:rsidRDefault="00172D0C" w:rsidP="00172D0C">
            <w:pPr>
              <w:pStyle w:val="TableArial11"/>
              <w:rPr>
                <w:rFonts w:cs="Arial"/>
              </w:rPr>
            </w:pPr>
            <w:r w:rsidRPr="007E0B31">
              <w:rPr>
                <w:rFonts w:cs="Arial"/>
              </w:rPr>
              <w:t>The amount of MW (in whole MW) produced at the moment of synchronising.</w:t>
            </w:r>
          </w:p>
        </w:tc>
      </w:tr>
      <w:tr w:rsidR="00172D0C" w:rsidRPr="007E0B31" w14:paraId="25ADF21B" w14:textId="77777777" w:rsidTr="490DE6A8">
        <w:trPr>
          <w:cantSplit/>
        </w:trPr>
        <w:tc>
          <w:tcPr>
            <w:tcW w:w="2884" w:type="dxa"/>
          </w:tcPr>
          <w:p w14:paraId="514A7415" w14:textId="77777777" w:rsidR="00172D0C" w:rsidRPr="007E0B31" w:rsidRDefault="00172D0C" w:rsidP="00172D0C">
            <w:pPr>
              <w:pStyle w:val="Arial11Bold"/>
              <w:rPr>
                <w:rFonts w:cs="Arial"/>
              </w:rPr>
            </w:pPr>
            <w:r w:rsidRPr="007E0B31">
              <w:rPr>
                <w:rFonts w:cs="Arial"/>
              </w:rPr>
              <w:t>Synchronising Group</w:t>
            </w:r>
          </w:p>
        </w:tc>
        <w:tc>
          <w:tcPr>
            <w:tcW w:w="6634" w:type="dxa"/>
          </w:tcPr>
          <w:p w14:paraId="30541B74" w14:textId="77777777" w:rsidR="00172D0C" w:rsidRPr="007E0B31" w:rsidRDefault="00172D0C" w:rsidP="00172D0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172D0C" w:rsidRPr="007E0B31" w14:paraId="15108730" w14:textId="77777777" w:rsidTr="490DE6A8">
        <w:trPr>
          <w:cantSplit/>
        </w:trPr>
        <w:tc>
          <w:tcPr>
            <w:tcW w:w="2884" w:type="dxa"/>
          </w:tcPr>
          <w:p w14:paraId="1D2DBBCB" w14:textId="77777777" w:rsidR="00172D0C" w:rsidRPr="007E0B31" w:rsidRDefault="00172D0C" w:rsidP="00172D0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172D0C" w:rsidRPr="007E0B31" w:rsidRDefault="00172D0C" w:rsidP="00172D0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172D0C" w:rsidRPr="007E0B31" w14:paraId="5C3BD77A" w14:textId="77777777" w:rsidTr="490DE6A8">
        <w:trPr>
          <w:cantSplit/>
        </w:trPr>
        <w:tc>
          <w:tcPr>
            <w:tcW w:w="2884" w:type="dxa"/>
          </w:tcPr>
          <w:p w14:paraId="361EF41C" w14:textId="77777777" w:rsidR="00172D0C" w:rsidRPr="007E0B31" w:rsidRDefault="00172D0C" w:rsidP="00172D0C">
            <w:pPr>
              <w:pStyle w:val="Arial11Bold"/>
              <w:rPr>
                <w:rFonts w:cs="Arial"/>
              </w:rPr>
            </w:pPr>
            <w:r w:rsidRPr="007E0B31">
              <w:rPr>
                <w:rFonts w:cs="Arial"/>
              </w:rPr>
              <w:t>Synchronous Compensation</w:t>
            </w:r>
          </w:p>
        </w:tc>
        <w:tc>
          <w:tcPr>
            <w:tcW w:w="6634" w:type="dxa"/>
          </w:tcPr>
          <w:p w14:paraId="5C87AE70" w14:textId="77777777" w:rsidR="00172D0C" w:rsidRPr="007E0B31" w:rsidRDefault="00172D0C" w:rsidP="00172D0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172D0C" w:rsidRPr="007E0B31" w14:paraId="09E76574" w14:textId="77777777" w:rsidTr="490DE6A8">
        <w:trPr>
          <w:cantSplit/>
        </w:trPr>
        <w:tc>
          <w:tcPr>
            <w:tcW w:w="2884" w:type="dxa"/>
          </w:tcPr>
          <w:p w14:paraId="7AD1E9C5" w14:textId="20EE06FA" w:rsidR="00172D0C" w:rsidRPr="007E0B31" w:rsidRDefault="00172D0C" w:rsidP="00172D0C">
            <w:pPr>
              <w:pStyle w:val="Arial11Bold"/>
              <w:rPr>
                <w:rFonts w:cs="Arial"/>
              </w:rPr>
            </w:pPr>
            <w:r>
              <w:t>Synchronous Compensation Equipment</w:t>
            </w:r>
          </w:p>
        </w:tc>
        <w:tc>
          <w:tcPr>
            <w:tcW w:w="6634" w:type="dxa"/>
          </w:tcPr>
          <w:p w14:paraId="6202363B" w14:textId="06D11D6B" w:rsidR="00172D0C" w:rsidRPr="007E0B31" w:rsidRDefault="00172D0C" w:rsidP="00172D0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172D0C" w:rsidRPr="007E0B31" w14:paraId="44891D1E" w14:textId="77777777" w:rsidTr="490DE6A8">
        <w:trPr>
          <w:cantSplit/>
        </w:trPr>
        <w:tc>
          <w:tcPr>
            <w:tcW w:w="2884" w:type="dxa"/>
          </w:tcPr>
          <w:p w14:paraId="2C8F33FD" w14:textId="6717B83A" w:rsidR="00172D0C" w:rsidRPr="007E0B31" w:rsidRDefault="00172D0C" w:rsidP="00172D0C">
            <w:pPr>
              <w:pStyle w:val="Arial11Bold"/>
              <w:rPr>
                <w:rFonts w:cs="Arial"/>
              </w:rPr>
            </w:pPr>
            <w:r>
              <w:t>Synchronous Electricity Storage Module</w:t>
            </w:r>
          </w:p>
        </w:tc>
        <w:tc>
          <w:tcPr>
            <w:tcW w:w="6634" w:type="dxa"/>
          </w:tcPr>
          <w:p w14:paraId="0CCA3613" w14:textId="3A085331" w:rsidR="00172D0C" w:rsidRPr="007E0B31" w:rsidRDefault="00172D0C" w:rsidP="00172D0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172D0C" w:rsidRPr="007E0B31" w14:paraId="2D43A999" w14:textId="77777777" w:rsidTr="490DE6A8">
        <w:trPr>
          <w:cantSplit/>
        </w:trPr>
        <w:tc>
          <w:tcPr>
            <w:tcW w:w="2884" w:type="dxa"/>
          </w:tcPr>
          <w:p w14:paraId="4F1100D1" w14:textId="1B9A5EDA" w:rsidR="00172D0C" w:rsidRPr="007E0B31" w:rsidRDefault="00172D0C" w:rsidP="00172D0C">
            <w:pPr>
              <w:pStyle w:val="Arial11Bold"/>
              <w:rPr>
                <w:rFonts w:cs="Arial"/>
              </w:rPr>
            </w:pPr>
            <w:r>
              <w:t>Synchronous Electricity Storage Unit</w:t>
            </w:r>
          </w:p>
        </w:tc>
        <w:tc>
          <w:tcPr>
            <w:tcW w:w="6634" w:type="dxa"/>
          </w:tcPr>
          <w:p w14:paraId="5A5941F1" w14:textId="7A431EFA" w:rsidR="00172D0C" w:rsidRPr="007E0B31" w:rsidRDefault="00172D0C" w:rsidP="00172D0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172D0C" w:rsidRPr="007E0B31" w14:paraId="7B664425" w14:textId="77777777" w:rsidTr="490DE6A8">
        <w:trPr>
          <w:cantSplit/>
        </w:trPr>
        <w:tc>
          <w:tcPr>
            <w:tcW w:w="2884" w:type="dxa"/>
          </w:tcPr>
          <w:p w14:paraId="29B76C12" w14:textId="61773681" w:rsidR="00172D0C" w:rsidRPr="007E0B31" w:rsidRDefault="00172D0C" w:rsidP="00172D0C">
            <w:pPr>
              <w:pStyle w:val="Arial11Bold"/>
              <w:rPr>
                <w:rFonts w:cs="Arial"/>
              </w:rPr>
            </w:pPr>
            <w:r>
              <w:t>Synchronous Flywheel</w:t>
            </w:r>
          </w:p>
        </w:tc>
        <w:tc>
          <w:tcPr>
            <w:tcW w:w="6634" w:type="dxa"/>
          </w:tcPr>
          <w:p w14:paraId="7CB9B51E" w14:textId="65FF6627" w:rsidR="00172D0C" w:rsidRPr="007E0B31" w:rsidRDefault="00172D0C" w:rsidP="00172D0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172D0C" w:rsidRPr="007E0B31" w14:paraId="019A8B7A" w14:textId="77777777" w:rsidTr="490DE6A8">
        <w:trPr>
          <w:cantSplit/>
        </w:trPr>
        <w:tc>
          <w:tcPr>
            <w:tcW w:w="2884" w:type="dxa"/>
          </w:tcPr>
          <w:p w14:paraId="7EC64686" w14:textId="77777777" w:rsidR="00172D0C" w:rsidRPr="007E0B31" w:rsidRDefault="00172D0C" w:rsidP="00172D0C">
            <w:pPr>
              <w:pStyle w:val="Arial11Bold"/>
              <w:rPr>
                <w:rFonts w:cs="Arial"/>
              </w:rPr>
            </w:pPr>
            <w:r w:rsidRPr="007E0B31">
              <w:rPr>
                <w:rFonts w:cs="Arial"/>
              </w:rPr>
              <w:t>Synchronous Generating Unit</w:t>
            </w:r>
          </w:p>
        </w:tc>
        <w:tc>
          <w:tcPr>
            <w:tcW w:w="6634" w:type="dxa"/>
          </w:tcPr>
          <w:p w14:paraId="178C6F67" w14:textId="77777777" w:rsidR="00172D0C" w:rsidRPr="007E0B31" w:rsidRDefault="00172D0C" w:rsidP="00172D0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172D0C" w:rsidRPr="007E0B31" w14:paraId="27E5B6F9" w14:textId="77777777" w:rsidTr="490DE6A8">
        <w:trPr>
          <w:cantSplit/>
        </w:trPr>
        <w:tc>
          <w:tcPr>
            <w:tcW w:w="2884" w:type="dxa"/>
          </w:tcPr>
          <w:p w14:paraId="20E57E9F" w14:textId="77777777" w:rsidR="00172D0C" w:rsidRPr="007E0B31" w:rsidRDefault="00172D0C" w:rsidP="00172D0C">
            <w:pPr>
              <w:pStyle w:val="Arial11Bold"/>
              <w:rPr>
                <w:rFonts w:cs="Arial"/>
              </w:rPr>
            </w:pPr>
            <w:r w:rsidRPr="007E0B31">
              <w:rPr>
                <w:rFonts w:cs="Arial"/>
              </w:rPr>
              <w:t>Synchronous Generating Unit Performance Chart</w:t>
            </w:r>
          </w:p>
        </w:tc>
        <w:tc>
          <w:tcPr>
            <w:tcW w:w="6634" w:type="dxa"/>
          </w:tcPr>
          <w:p w14:paraId="1F374F30" w14:textId="4EB5627D" w:rsidR="00172D0C" w:rsidRPr="007E0B31" w:rsidRDefault="00172D0C" w:rsidP="00172D0C">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172D0C" w:rsidRPr="007E0B31" w14:paraId="4145DF38" w14:textId="77777777" w:rsidTr="490DE6A8">
        <w:trPr>
          <w:cantSplit/>
        </w:trPr>
        <w:tc>
          <w:tcPr>
            <w:tcW w:w="2884" w:type="dxa"/>
          </w:tcPr>
          <w:p w14:paraId="32A93813"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172D0C" w:rsidRPr="007E0B31" w:rsidRDefault="00172D0C" w:rsidP="00172D0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172D0C" w:rsidRPr="007E0B31" w14:paraId="4A56AE2F" w14:textId="77777777" w:rsidTr="490DE6A8">
        <w:trPr>
          <w:cantSplit/>
        </w:trPr>
        <w:tc>
          <w:tcPr>
            <w:tcW w:w="2884" w:type="dxa"/>
          </w:tcPr>
          <w:p w14:paraId="30913130"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172D0C" w:rsidRPr="007E0B31" w14:paraId="580C9961" w14:textId="77777777" w:rsidTr="490DE6A8">
        <w:trPr>
          <w:cantSplit/>
        </w:trPr>
        <w:tc>
          <w:tcPr>
            <w:tcW w:w="2884" w:type="dxa"/>
          </w:tcPr>
          <w:p w14:paraId="7A652147"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172D0C" w:rsidRPr="007E0B31" w14:paraId="2F063EF7" w14:textId="77777777" w:rsidTr="490DE6A8">
        <w:trPr>
          <w:cantSplit/>
        </w:trPr>
        <w:tc>
          <w:tcPr>
            <w:tcW w:w="2884" w:type="dxa"/>
          </w:tcPr>
          <w:p w14:paraId="76651346" w14:textId="77777777" w:rsidR="00172D0C" w:rsidRPr="007E0B31" w:rsidRDefault="00172D0C" w:rsidP="00172D0C">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172D0C" w:rsidRPr="007E0B31" w14:paraId="7CE97EC2" w14:textId="77777777" w:rsidTr="490DE6A8">
        <w:trPr>
          <w:cantSplit/>
        </w:trPr>
        <w:tc>
          <w:tcPr>
            <w:tcW w:w="2884" w:type="dxa"/>
          </w:tcPr>
          <w:p w14:paraId="1DAA4D78" w14:textId="77777777" w:rsidR="00172D0C" w:rsidRPr="007E0B31" w:rsidRDefault="00172D0C" w:rsidP="00172D0C">
            <w:pPr>
              <w:pStyle w:val="Arial11Bold"/>
              <w:rPr>
                <w:rFonts w:cs="Arial"/>
              </w:rPr>
            </w:pPr>
            <w:r w:rsidRPr="007E0B31">
              <w:rPr>
                <w:rFonts w:cs="Arial"/>
              </w:rPr>
              <w:t>Synchronous Speed</w:t>
            </w:r>
          </w:p>
        </w:tc>
        <w:tc>
          <w:tcPr>
            <w:tcW w:w="6634" w:type="dxa"/>
          </w:tcPr>
          <w:p w14:paraId="296AAFDD" w14:textId="77777777" w:rsidR="00172D0C" w:rsidRPr="007E0B31" w:rsidRDefault="00172D0C" w:rsidP="00172D0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172D0C" w:rsidRPr="007E0B31" w14:paraId="46A121A4" w14:textId="77777777" w:rsidTr="490DE6A8">
        <w:trPr>
          <w:cantSplit/>
        </w:trPr>
        <w:tc>
          <w:tcPr>
            <w:tcW w:w="2884" w:type="dxa"/>
          </w:tcPr>
          <w:p w14:paraId="24B0D1A3" w14:textId="77777777" w:rsidR="00172D0C" w:rsidRPr="007E0B31" w:rsidRDefault="00172D0C" w:rsidP="00172D0C">
            <w:pPr>
              <w:pStyle w:val="Arial11Bold"/>
              <w:rPr>
                <w:rFonts w:cs="Arial"/>
              </w:rPr>
            </w:pPr>
            <w:r w:rsidRPr="007E0B31">
              <w:rPr>
                <w:rFonts w:cs="Arial"/>
              </w:rPr>
              <w:t>System</w:t>
            </w:r>
          </w:p>
        </w:tc>
        <w:tc>
          <w:tcPr>
            <w:tcW w:w="6634" w:type="dxa"/>
          </w:tcPr>
          <w:p w14:paraId="2E67291E" w14:textId="77777777" w:rsidR="00172D0C" w:rsidRPr="007E0B31" w:rsidRDefault="00172D0C" w:rsidP="00172D0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172D0C" w:rsidRPr="007E0B31" w14:paraId="198C9C42" w14:textId="77777777" w:rsidTr="490DE6A8">
        <w:trPr>
          <w:cantSplit/>
        </w:trPr>
        <w:tc>
          <w:tcPr>
            <w:tcW w:w="2884" w:type="dxa"/>
          </w:tcPr>
          <w:p w14:paraId="2E945DD5" w14:textId="77777777" w:rsidR="00172D0C" w:rsidRPr="007E0B31" w:rsidRDefault="00172D0C" w:rsidP="00172D0C">
            <w:pPr>
              <w:pStyle w:val="Arial11Bold"/>
              <w:rPr>
                <w:rFonts w:cs="Arial"/>
              </w:rPr>
            </w:pPr>
            <w:r w:rsidRPr="007E0B31">
              <w:rPr>
                <w:rFonts w:cs="Arial"/>
              </w:rPr>
              <w:t>System Ancillary Services</w:t>
            </w:r>
          </w:p>
        </w:tc>
        <w:tc>
          <w:tcPr>
            <w:tcW w:w="6634" w:type="dxa"/>
          </w:tcPr>
          <w:p w14:paraId="0CE07246" w14:textId="77777777" w:rsidR="00172D0C" w:rsidRPr="007E0B31" w:rsidRDefault="00172D0C" w:rsidP="00172D0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172D0C" w:rsidRPr="007E0B31" w14:paraId="778725C7" w14:textId="77777777" w:rsidTr="490DE6A8">
        <w:trPr>
          <w:cantSplit/>
        </w:trPr>
        <w:tc>
          <w:tcPr>
            <w:tcW w:w="2884" w:type="dxa"/>
          </w:tcPr>
          <w:p w14:paraId="425345A0" w14:textId="77777777" w:rsidR="00172D0C" w:rsidRPr="007E0B31" w:rsidRDefault="00172D0C" w:rsidP="00172D0C">
            <w:pPr>
              <w:pStyle w:val="Arial11Bold"/>
              <w:rPr>
                <w:rFonts w:cs="Arial"/>
              </w:rPr>
            </w:pPr>
            <w:r w:rsidRPr="007E0B31">
              <w:rPr>
                <w:rFonts w:cs="Arial"/>
              </w:rPr>
              <w:t>System Constraint</w:t>
            </w:r>
          </w:p>
        </w:tc>
        <w:tc>
          <w:tcPr>
            <w:tcW w:w="6634" w:type="dxa"/>
          </w:tcPr>
          <w:p w14:paraId="0FA2E711" w14:textId="77777777" w:rsidR="00172D0C" w:rsidRPr="007E0B31" w:rsidRDefault="00172D0C" w:rsidP="00172D0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172D0C" w:rsidRPr="007E0B31" w14:paraId="6A6B0B8D" w14:textId="77777777" w:rsidTr="490DE6A8">
        <w:trPr>
          <w:cantSplit/>
        </w:trPr>
        <w:tc>
          <w:tcPr>
            <w:tcW w:w="2884" w:type="dxa"/>
          </w:tcPr>
          <w:p w14:paraId="16C142C0" w14:textId="77777777" w:rsidR="00172D0C" w:rsidRPr="007E0B31" w:rsidRDefault="00172D0C" w:rsidP="00172D0C">
            <w:pPr>
              <w:pStyle w:val="Arial11Bold"/>
              <w:rPr>
                <w:rFonts w:cs="Arial"/>
              </w:rPr>
            </w:pPr>
            <w:r w:rsidRPr="007E0B31">
              <w:rPr>
                <w:rFonts w:cs="Arial"/>
              </w:rPr>
              <w:t>System Constrained Capacity</w:t>
            </w:r>
          </w:p>
        </w:tc>
        <w:tc>
          <w:tcPr>
            <w:tcW w:w="6634" w:type="dxa"/>
          </w:tcPr>
          <w:p w14:paraId="0F2A722E" w14:textId="77777777" w:rsidR="00172D0C" w:rsidRPr="007E0B31" w:rsidRDefault="00172D0C" w:rsidP="00172D0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172D0C" w:rsidRPr="007E0B31" w14:paraId="2DCCEFE3" w14:textId="77777777" w:rsidTr="490DE6A8">
        <w:trPr>
          <w:cantSplit/>
        </w:trPr>
        <w:tc>
          <w:tcPr>
            <w:tcW w:w="2884" w:type="dxa"/>
          </w:tcPr>
          <w:p w14:paraId="27A70CF2" w14:textId="77777777" w:rsidR="00172D0C" w:rsidRPr="007E0B31" w:rsidRDefault="00172D0C" w:rsidP="00172D0C">
            <w:pPr>
              <w:pStyle w:val="Arial11Bold"/>
              <w:rPr>
                <w:rFonts w:cs="Arial"/>
              </w:rPr>
            </w:pPr>
            <w:r w:rsidRPr="007E0B31">
              <w:rPr>
                <w:rFonts w:cs="Arial"/>
              </w:rPr>
              <w:t>System Constraint Group</w:t>
            </w:r>
          </w:p>
        </w:tc>
        <w:tc>
          <w:tcPr>
            <w:tcW w:w="6634" w:type="dxa"/>
          </w:tcPr>
          <w:p w14:paraId="4EA868E5" w14:textId="77777777" w:rsidR="00172D0C" w:rsidRPr="007E0B31" w:rsidRDefault="00172D0C" w:rsidP="00172D0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172D0C" w:rsidRPr="007E0B31" w14:paraId="6A7E13AA" w14:textId="77777777" w:rsidTr="490DE6A8">
        <w:trPr>
          <w:cantSplit/>
        </w:trPr>
        <w:tc>
          <w:tcPr>
            <w:tcW w:w="2884" w:type="dxa"/>
          </w:tcPr>
          <w:p w14:paraId="58BAEEED" w14:textId="182D3352" w:rsidR="00172D0C" w:rsidRPr="007E0B31" w:rsidRDefault="00172D0C" w:rsidP="00172D0C">
            <w:pPr>
              <w:pStyle w:val="Arial11Bold"/>
              <w:rPr>
                <w:rFonts w:cs="Arial"/>
              </w:rPr>
            </w:pPr>
            <w:r w:rsidRPr="00636020">
              <w:rPr>
                <w:bCs/>
              </w:rPr>
              <w:t>System Defence Plan</w:t>
            </w:r>
          </w:p>
        </w:tc>
        <w:tc>
          <w:tcPr>
            <w:tcW w:w="6634" w:type="dxa"/>
          </w:tcPr>
          <w:p w14:paraId="166CE446" w14:textId="3D8DFA81" w:rsidR="00172D0C" w:rsidRPr="007E0B31" w:rsidRDefault="00172D0C" w:rsidP="00172D0C">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172D0C" w:rsidRPr="007E0B31" w14:paraId="4B0C4096" w14:textId="77777777" w:rsidTr="490DE6A8">
        <w:trPr>
          <w:cantSplit/>
        </w:trPr>
        <w:tc>
          <w:tcPr>
            <w:tcW w:w="2884" w:type="dxa"/>
          </w:tcPr>
          <w:p w14:paraId="2A1B9103" w14:textId="77777777" w:rsidR="00172D0C" w:rsidRPr="007E0B31" w:rsidRDefault="00172D0C" w:rsidP="00172D0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172D0C" w:rsidRPr="007E0B31" w:rsidRDefault="00172D0C" w:rsidP="00172D0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172D0C" w:rsidRPr="007E0B31" w:rsidRDefault="00172D0C" w:rsidP="00172D0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172D0C" w:rsidRPr="007E0B31" w:rsidRDefault="00172D0C" w:rsidP="00172D0C">
            <w:pPr>
              <w:pStyle w:val="TableArial11"/>
              <w:rPr>
                <w:rFonts w:cs="Arial"/>
              </w:rPr>
            </w:pPr>
            <w:r w:rsidRPr="007E0B31">
              <w:rPr>
                <w:rFonts w:cs="Arial"/>
              </w:rPr>
              <w:t>Where:</w:t>
            </w:r>
          </w:p>
          <w:p w14:paraId="1D419929" w14:textId="77777777" w:rsidR="00172D0C" w:rsidRPr="007E0B31" w:rsidRDefault="00172D0C" w:rsidP="00172D0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172D0C" w:rsidRPr="007E0B31" w:rsidRDefault="00172D0C" w:rsidP="00172D0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172D0C" w:rsidRPr="007E0B31" w14:paraId="4B14F526" w14:textId="77777777" w:rsidTr="001231D8">
        <w:trPr>
          <w:cantSplit/>
          <w:trHeight w:val="552"/>
        </w:trPr>
        <w:tc>
          <w:tcPr>
            <w:tcW w:w="2884" w:type="dxa"/>
          </w:tcPr>
          <w:p w14:paraId="3549E3D2" w14:textId="77777777" w:rsidR="00172D0C" w:rsidRPr="001231D8" w:rsidRDefault="00172D0C" w:rsidP="00172D0C">
            <w:pPr>
              <w:rPr>
                <w:b/>
                <w:bCs/>
              </w:rPr>
            </w:pPr>
            <w:r w:rsidRPr="001231D8">
              <w:rPr>
                <w:b/>
                <w:bCs/>
              </w:rPr>
              <w:t>System Incidents Report</w:t>
            </w:r>
          </w:p>
        </w:tc>
        <w:tc>
          <w:tcPr>
            <w:tcW w:w="6634" w:type="dxa"/>
          </w:tcPr>
          <w:p w14:paraId="6EB5AF5A" w14:textId="77777777" w:rsidR="00172D0C" w:rsidRPr="001231D8" w:rsidRDefault="00172D0C" w:rsidP="00172D0C">
            <w:r w:rsidRPr="001231D8">
              <w:t xml:space="preserve">A report submitted to the GCRP on a monthly basis, containing, but not limited to, a list of </w:t>
            </w:r>
            <w:r w:rsidRPr="001231D8">
              <w:rPr>
                <w:b/>
                <w:bCs/>
              </w:rPr>
              <w:t>Significant Events</w:t>
            </w:r>
            <w:r w:rsidRPr="001231D8">
              <w:t>, as detailed in OC3.4.1.</w:t>
            </w:r>
          </w:p>
        </w:tc>
      </w:tr>
      <w:tr w:rsidR="00172D0C" w:rsidRPr="007E0B31" w14:paraId="64E976F1" w14:textId="77777777" w:rsidTr="490DE6A8">
        <w:trPr>
          <w:cantSplit/>
        </w:trPr>
        <w:tc>
          <w:tcPr>
            <w:tcW w:w="2884" w:type="dxa"/>
          </w:tcPr>
          <w:p w14:paraId="3016A7F7" w14:textId="77777777" w:rsidR="00172D0C" w:rsidRPr="007E0B31" w:rsidRDefault="00172D0C" w:rsidP="00172D0C">
            <w:pPr>
              <w:pStyle w:val="Arial11Bold"/>
              <w:rPr>
                <w:rFonts w:cs="Arial"/>
              </w:rPr>
            </w:pPr>
            <w:r w:rsidRPr="007E0B31">
              <w:rPr>
                <w:rFonts w:cs="Arial"/>
              </w:rPr>
              <w:t>System Margin</w:t>
            </w:r>
          </w:p>
        </w:tc>
        <w:tc>
          <w:tcPr>
            <w:tcW w:w="6634" w:type="dxa"/>
          </w:tcPr>
          <w:p w14:paraId="703670AA" w14:textId="77777777" w:rsidR="00172D0C" w:rsidRPr="007E0B31" w:rsidRDefault="00172D0C" w:rsidP="00172D0C">
            <w:pPr>
              <w:pStyle w:val="TableArial11"/>
              <w:rPr>
                <w:rFonts w:cs="Arial"/>
              </w:rPr>
            </w:pPr>
            <w:r w:rsidRPr="007E0B31">
              <w:rPr>
                <w:rFonts w:cs="Arial"/>
              </w:rPr>
              <w:t xml:space="preserve">The margin in any period between </w:t>
            </w:r>
          </w:p>
          <w:p w14:paraId="738D23F7"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172D0C" w:rsidRPr="007E0B31" w:rsidRDefault="00172D0C" w:rsidP="00172D0C">
            <w:pPr>
              <w:pStyle w:val="TableArial11"/>
              <w:rPr>
                <w:rFonts w:cs="Arial"/>
                <w:b/>
              </w:rPr>
            </w:pPr>
            <w:r w:rsidRPr="007E0B31">
              <w:rPr>
                <w:rFonts w:cs="Arial"/>
              </w:rPr>
              <w:t>for that period.</w:t>
            </w:r>
          </w:p>
        </w:tc>
      </w:tr>
      <w:tr w:rsidR="00172D0C" w:rsidRPr="007E0B31" w14:paraId="3099E31F" w14:textId="77777777" w:rsidTr="490DE6A8">
        <w:trPr>
          <w:cantSplit/>
        </w:trPr>
        <w:tc>
          <w:tcPr>
            <w:tcW w:w="2884" w:type="dxa"/>
          </w:tcPr>
          <w:p w14:paraId="6B84F741" w14:textId="77777777" w:rsidR="00172D0C" w:rsidRPr="007E0B31" w:rsidRDefault="00172D0C" w:rsidP="00172D0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172D0C" w:rsidRPr="007E0B31" w:rsidRDefault="00172D0C" w:rsidP="00172D0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172D0C" w:rsidRPr="007E0B31" w14:paraId="3D29B4B3" w14:textId="77777777" w:rsidTr="490DE6A8">
        <w:trPr>
          <w:cantSplit/>
        </w:trPr>
        <w:tc>
          <w:tcPr>
            <w:tcW w:w="2884" w:type="dxa"/>
          </w:tcPr>
          <w:p w14:paraId="1AAAE1F3" w14:textId="77777777" w:rsidR="00172D0C" w:rsidRPr="007E0B31" w:rsidRDefault="00172D0C" w:rsidP="00172D0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172D0C" w:rsidRPr="007E0B31" w:rsidRDefault="00172D0C" w:rsidP="00172D0C">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172D0C" w:rsidRPr="007E0B31" w14:paraId="2E61AADE" w14:textId="77777777" w:rsidTr="490DE6A8">
        <w:trPr>
          <w:cantSplit/>
        </w:trPr>
        <w:tc>
          <w:tcPr>
            <w:tcW w:w="2884" w:type="dxa"/>
          </w:tcPr>
          <w:p w14:paraId="7FAE100E" w14:textId="5C92C90A" w:rsidR="00172D0C" w:rsidRPr="00636020" w:rsidRDefault="00172D0C" w:rsidP="00172D0C">
            <w:pPr>
              <w:pStyle w:val="Arial11Bold"/>
              <w:rPr>
                <w:bCs/>
              </w:rPr>
            </w:pPr>
            <w:r>
              <w:rPr>
                <w:rFonts w:cs="Arial"/>
              </w:rPr>
              <w:t>System Restoration</w:t>
            </w:r>
          </w:p>
        </w:tc>
        <w:tc>
          <w:tcPr>
            <w:tcW w:w="6634" w:type="dxa"/>
          </w:tcPr>
          <w:p w14:paraId="53AAEE62" w14:textId="15529814" w:rsidR="00172D0C" w:rsidRPr="00E00BC7" w:rsidRDefault="00172D0C" w:rsidP="00172D0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172D0C" w:rsidRPr="007E0B31" w14:paraId="2CF3A043" w14:textId="77777777" w:rsidTr="490DE6A8">
        <w:trPr>
          <w:cantSplit/>
        </w:trPr>
        <w:tc>
          <w:tcPr>
            <w:tcW w:w="2884" w:type="dxa"/>
          </w:tcPr>
          <w:p w14:paraId="0120BCB8" w14:textId="3A83B8E2" w:rsidR="00172D0C" w:rsidRDefault="00172D0C" w:rsidP="00172D0C">
            <w:pPr>
              <w:pStyle w:val="Arial11Bold"/>
              <w:rPr>
                <w:rFonts w:cs="Arial"/>
              </w:rPr>
            </w:pPr>
            <w:r>
              <w:rPr>
                <w:rFonts w:cs="Arial"/>
              </w:rPr>
              <w:t>System Restoration Region</w:t>
            </w:r>
          </w:p>
        </w:tc>
        <w:tc>
          <w:tcPr>
            <w:tcW w:w="6634" w:type="dxa"/>
          </w:tcPr>
          <w:p w14:paraId="5FF483DB" w14:textId="1B238D87" w:rsidR="00172D0C" w:rsidRPr="007E0B31" w:rsidRDefault="00172D0C" w:rsidP="00172D0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172D0C" w:rsidRPr="007E0B31" w14:paraId="3847C81E" w14:textId="77777777" w:rsidTr="490DE6A8">
        <w:trPr>
          <w:cantSplit/>
        </w:trPr>
        <w:tc>
          <w:tcPr>
            <w:tcW w:w="2884" w:type="dxa"/>
          </w:tcPr>
          <w:p w14:paraId="7FC4DAB5" w14:textId="7005E6F4" w:rsidR="00172D0C" w:rsidRPr="007E0B31" w:rsidRDefault="00172D0C" w:rsidP="00172D0C">
            <w:pPr>
              <w:pStyle w:val="Arial11Bold"/>
              <w:rPr>
                <w:rFonts w:cs="Arial"/>
              </w:rPr>
            </w:pPr>
            <w:r w:rsidRPr="00636020">
              <w:rPr>
                <w:bCs/>
              </w:rPr>
              <w:t>System Restoration Plan</w:t>
            </w:r>
          </w:p>
        </w:tc>
        <w:tc>
          <w:tcPr>
            <w:tcW w:w="6634" w:type="dxa"/>
          </w:tcPr>
          <w:p w14:paraId="3E074751" w14:textId="0B79F36A" w:rsidR="00172D0C" w:rsidRPr="007E0B31" w:rsidRDefault="00172D0C" w:rsidP="00172D0C">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172D0C" w:rsidRPr="007E0B31" w14:paraId="6694953E" w14:textId="77777777" w:rsidTr="490DE6A8">
        <w:trPr>
          <w:cantSplit/>
        </w:trPr>
        <w:tc>
          <w:tcPr>
            <w:tcW w:w="2884" w:type="dxa"/>
          </w:tcPr>
          <w:p w14:paraId="04061391" w14:textId="77777777" w:rsidR="00172D0C" w:rsidRPr="007E0B31" w:rsidRDefault="00172D0C" w:rsidP="00172D0C">
            <w:pPr>
              <w:pStyle w:val="Arial11Bold"/>
              <w:rPr>
                <w:rFonts w:cs="Arial"/>
              </w:rPr>
            </w:pPr>
            <w:r w:rsidRPr="007E0B31">
              <w:rPr>
                <w:rFonts w:cs="Arial"/>
              </w:rPr>
              <w:t>System Telephony</w:t>
            </w:r>
          </w:p>
        </w:tc>
        <w:tc>
          <w:tcPr>
            <w:tcW w:w="6634" w:type="dxa"/>
          </w:tcPr>
          <w:p w14:paraId="782961A9" w14:textId="0DAB7FEF" w:rsidR="00172D0C" w:rsidRPr="007E0B31" w:rsidRDefault="00172D0C" w:rsidP="00172D0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172D0C" w:rsidRPr="007E0B31" w14:paraId="7CE86D0C" w14:textId="77777777" w:rsidTr="490DE6A8">
        <w:trPr>
          <w:cantSplit/>
        </w:trPr>
        <w:tc>
          <w:tcPr>
            <w:tcW w:w="2884" w:type="dxa"/>
          </w:tcPr>
          <w:p w14:paraId="6D2E474F" w14:textId="77777777" w:rsidR="00172D0C" w:rsidRPr="007E0B31" w:rsidRDefault="00172D0C" w:rsidP="00172D0C">
            <w:pPr>
              <w:pStyle w:val="Arial11Bold"/>
              <w:rPr>
                <w:rFonts w:cs="Arial"/>
              </w:rPr>
            </w:pPr>
            <w:r w:rsidRPr="007E0B31">
              <w:rPr>
                <w:rFonts w:cs="Arial"/>
              </w:rPr>
              <w:t>System Tests</w:t>
            </w:r>
          </w:p>
        </w:tc>
        <w:tc>
          <w:tcPr>
            <w:tcW w:w="6634" w:type="dxa"/>
          </w:tcPr>
          <w:p w14:paraId="23728F19" w14:textId="77777777" w:rsidR="00172D0C" w:rsidRPr="007E0B31" w:rsidRDefault="00172D0C" w:rsidP="00172D0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172D0C" w:rsidRPr="007E0B31" w14:paraId="08C1037D" w14:textId="77777777" w:rsidTr="490DE6A8">
        <w:trPr>
          <w:cantSplit/>
        </w:trPr>
        <w:tc>
          <w:tcPr>
            <w:tcW w:w="2884" w:type="dxa"/>
          </w:tcPr>
          <w:p w14:paraId="7BAC63AF" w14:textId="77777777" w:rsidR="00172D0C" w:rsidRPr="007E0B31" w:rsidRDefault="00172D0C" w:rsidP="00172D0C">
            <w:pPr>
              <w:pStyle w:val="Arial11Bold"/>
              <w:rPr>
                <w:rFonts w:cs="Arial"/>
              </w:rPr>
            </w:pPr>
            <w:r w:rsidRPr="007E0B31">
              <w:rPr>
                <w:rFonts w:cs="Arial"/>
              </w:rPr>
              <w:t>System to Demand Intertrip Scheme</w:t>
            </w:r>
          </w:p>
        </w:tc>
        <w:tc>
          <w:tcPr>
            <w:tcW w:w="6634" w:type="dxa"/>
          </w:tcPr>
          <w:p w14:paraId="1F793A5F" w14:textId="77777777" w:rsidR="00172D0C" w:rsidRPr="007E0B31" w:rsidRDefault="00172D0C" w:rsidP="00172D0C">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172D0C" w:rsidRPr="007E0B31" w14:paraId="0CFD31AD" w14:textId="77777777" w:rsidTr="490DE6A8">
        <w:trPr>
          <w:cantSplit/>
        </w:trPr>
        <w:tc>
          <w:tcPr>
            <w:tcW w:w="2884" w:type="dxa"/>
          </w:tcPr>
          <w:p w14:paraId="6FAF95FE" w14:textId="77777777" w:rsidR="00172D0C" w:rsidRPr="007E0B31" w:rsidRDefault="00172D0C" w:rsidP="00172D0C">
            <w:pPr>
              <w:pStyle w:val="Arial11Bold"/>
              <w:rPr>
                <w:rFonts w:cs="Arial"/>
              </w:rPr>
            </w:pPr>
            <w:r w:rsidRPr="007E0B31">
              <w:rPr>
                <w:rFonts w:cs="Arial"/>
              </w:rPr>
              <w:t>System to Generator Operational Intertripping</w:t>
            </w:r>
          </w:p>
        </w:tc>
        <w:tc>
          <w:tcPr>
            <w:tcW w:w="6634" w:type="dxa"/>
          </w:tcPr>
          <w:p w14:paraId="3E1A2B55" w14:textId="61971953" w:rsidR="00172D0C" w:rsidRPr="007E0B31" w:rsidRDefault="00172D0C" w:rsidP="00172D0C">
            <w:pPr>
              <w:pStyle w:val="TableArial11"/>
              <w:rPr>
                <w:rFonts w:cs="Arial"/>
              </w:rPr>
            </w:pPr>
            <w:bookmarkStart w:id="182"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82"/>
            <w:r w:rsidRPr="007E0B31">
              <w:rPr>
                <w:rFonts w:cs="Arial"/>
              </w:rPr>
              <w:t>.</w:t>
            </w:r>
          </w:p>
        </w:tc>
      </w:tr>
      <w:tr w:rsidR="00172D0C" w:rsidRPr="007E0B31" w14:paraId="1DA61D3F" w14:textId="77777777" w:rsidTr="490DE6A8">
        <w:trPr>
          <w:cantSplit/>
        </w:trPr>
        <w:tc>
          <w:tcPr>
            <w:tcW w:w="2884" w:type="dxa"/>
          </w:tcPr>
          <w:p w14:paraId="68676C7F" w14:textId="77777777" w:rsidR="00172D0C" w:rsidRPr="007E0B31" w:rsidRDefault="00172D0C" w:rsidP="00172D0C">
            <w:pPr>
              <w:pStyle w:val="Arial11Bold"/>
              <w:rPr>
                <w:rFonts w:cs="Arial"/>
              </w:rPr>
            </w:pPr>
            <w:r w:rsidRPr="007E0B31">
              <w:rPr>
                <w:rFonts w:cs="Arial"/>
              </w:rPr>
              <w:t>System to Generator Operational Intertripping Scheme</w:t>
            </w:r>
          </w:p>
        </w:tc>
        <w:tc>
          <w:tcPr>
            <w:tcW w:w="6634" w:type="dxa"/>
          </w:tcPr>
          <w:p w14:paraId="62BA3C3F" w14:textId="7BBA8F9D" w:rsidR="00172D0C" w:rsidRPr="007E0B31" w:rsidRDefault="00172D0C" w:rsidP="00172D0C">
            <w:pPr>
              <w:pStyle w:val="TableArial11"/>
              <w:rPr>
                <w:rFonts w:cs="Arial"/>
              </w:rPr>
            </w:pPr>
            <w:bookmarkStart w:id="183"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183"/>
          </w:p>
        </w:tc>
      </w:tr>
      <w:tr w:rsidR="00172D0C" w:rsidRPr="007E0B31" w14:paraId="5E31ADD9" w14:textId="77777777" w:rsidTr="490DE6A8">
        <w:trPr>
          <w:cantSplit/>
        </w:trPr>
        <w:tc>
          <w:tcPr>
            <w:tcW w:w="2884" w:type="dxa"/>
          </w:tcPr>
          <w:p w14:paraId="0CFAE3A8" w14:textId="77777777" w:rsidR="00172D0C" w:rsidRPr="007E0B31" w:rsidRDefault="00172D0C" w:rsidP="00172D0C">
            <w:pPr>
              <w:pStyle w:val="Arial11Bold"/>
              <w:rPr>
                <w:rFonts w:cs="Arial"/>
              </w:rPr>
            </w:pPr>
            <w:r w:rsidRPr="0068623B">
              <w:rPr>
                <w:rFonts w:cs="Arial"/>
              </w:rPr>
              <w:t>Targe</w:t>
            </w:r>
            <w:r w:rsidRPr="00360F5B">
              <w:rPr>
                <w:rFonts w:cs="Arial"/>
              </w:rPr>
              <w:t>t Frequency</w:t>
            </w:r>
          </w:p>
        </w:tc>
        <w:tc>
          <w:tcPr>
            <w:tcW w:w="6634" w:type="dxa"/>
          </w:tcPr>
          <w:p w14:paraId="0FFC5410" w14:textId="4149A4DC" w:rsidR="00172D0C" w:rsidRPr="007E0B31" w:rsidRDefault="00172D0C" w:rsidP="00172D0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172D0C" w:rsidRPr="007E0B31" w14:paraId="33638CB5" w14:textId="77777777" w:rsidTr="490DE6A8">
        <w:trPr>
          <w:cantSplit/>
        </w:trPr>
        <w:tc>
          <w:tcPr>
            <w:tcW w:w="2884" w:type="dxa"/>
          </w:tcPr>
          <w:p w14:paraId="32E734FA" w14:textId="77777777" w:rsidR="00172D0C" w:rsidRPr="007E0B31" w:rsidRDefault="00172D0C" w:rsidP="00172D0C">
            <w:pPr>
              <w:pStyle w:val="Arial11Bold"/>
              <w:rPr>
                <w:rFonts w:cs="Arial"/>
              </w:rPr>
            </w:pPr>
            <w:r w:rsidRPr="007E0B31">
              <w:rPr>
                <w:rFonts w:cs="Arial"/>
              </w:rPr>
              <w:t>Technical Specification</w:t>
            </w:r>
          </w:p>
        </w:tc>
        <w:tc>
          <w:tcPr>
            <w:tcW w:w="6634" w:type="dxa"/>
          </w:tcPr>
          <w:p w14:paraId="6AE817CF" w14:textId="77777777" w:rsidR="00172D0C" w:rsidRPr="007E0B31" w:rsidRDefault="00172D0C" w:rsidP="00172D0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172D0C" w:rsidRPr="007E0B31" w:rsidRDefault="00172D0C" w:rsidP="00172D0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172D0C" w:rsidRPr="007E0B31" w14:paraId="4A337598" w14:textId="77777777" w:rsidTr="490DE6A8">
        <w:trPr>
          <w:cantSplit/>
        </w:trPr>
        <w:tc>
          <w:tcPr>
            <w:tcW w:w="2884" w:type="dxa"/>
          </w:tcPr>
          <w:p w14:paraId="39FDCA0F" w14:textId="51FF5C89" w:rsidR="00172D0C" w:rsidRPr="007E0B31" w:rsidRDefault="00172D0C" w:rsidP="00172D0C">
            <w:pPr>
              <w:pStyle w:val="Arial11Bold"/>
              <w:rPr>
                <w:rFonts w:cs="Arial"/>
              </w:rPr>
            </w:pPr>
            <w:r>
              <w:rPr>
                <w:rFonts w:cs="Arial"/>
              </w:rPr>
              <w:t>TERRE</w:t>
            </w:r>
          </w:p>
        </w:tc>
        <w:tc>
          <w:tcPr>
            <w:tcW w:w="6634" w:type="dxa"/>
          </w:tcPr>
          <w:p w14:paraId="583D7EB9" w14:textId="2F95AC51" w:rsidR="00172D0C" w:rsidRPr="007E0B31" w:rsidRDefault="00172D0C" w:rsidP="00172D0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172D0C" w:rsidRPr="007E0B31" w14:paraId="5926AD32" w14:textId="77777777" w:rsidTr="490DE6A8">
        <w:trPr>
          <w:cantSplit/>
        </w:trPr>
        <w:tc>
          <w:tcPr>
            <w:tcW w:w="2884" w:type="dxa"/>
          </w:tcPr>
          <w:p w14:paraId="567E2BEF" w14:textId="695F4B81" w:rsidR="00172D0C" w:rsidRDefault="00172D0C" w:rsidP="00172D0C">
            <w:pPr>
              <w:pStyle w:val="Arial11Bold"/>
              <w:rPr>
                <w:rFonts w:cs="Arial"/>
              </w:rPr>
            </w:pPr>
            <w:r w:rsidRPr="0081264E">
              <w:rPr>
                <w:rFonts w:cs="Arial"/>
              </w:rPr>
              <w:t>TERRE Activation Period</w:t>
            </w:r>
          </w:p>
        </w:tc>
        <w:tc>
          <w:tcPr>
            <w:tcW w:w="6634" w:type="dxa"/>
          </w:tcPr>
          <w:p w14:paraId="41684B89" w14:textId="1905B62B" w:rsidR="00172D0C" w:rsidRPr="0081264E" w:rsidRDefault="00172D0C" w:rsidP="00172D0C">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172D0C" w:rsidRPr="007E0B31" w14:paraId="49B52FEC" w14:textId="77777777" w:rsidTr="490DE6A8">
        <w:trPr>
          <w:cantSplit/>
        </w:trPr>
        <w:tc>
          <w:tcPr>
            <w:tcW w:w="2884" w:type="dxa"/>
          </w:tcPr>
          <w:p w14:paraId="1FED211F" w14:textId="533B6423" w:rsidR="00172D0C" w:rsidRPr="0081264E" w:rsidRDefault="00172D0C" w:rsidP="00172D0C">
            <w:pPr>
              <w:pStyle w:val="Arial11Bold"/>
              <w:rPr>
                <w:rFonts w:cs="Arial"/>
              </w:rPr>
            </w:pPr>
            <w:r w:rsidRPr="0081264E">
              <w:rPr>
                <w:rFonts w:cs="Arial"/>
              </w:rPr>
              <w:t>TERRE Auction Period</w:t>
            </w:r>
          </w:p>
        </w:tc>
        <w:tc>
          <w:tcPr>
            <w:tcW w:w="6634" w:type="dxa"/>
          </w:tcPr>
          <w:p w14:paraId="671C74AE" w14:textId="7274A881" w:rsidR="00172D0C" w:rsidRPr="0081264E" w:rsidRDefault="00172D0C" w:rsidP="00172D0C">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172D0C" w:rsidRPr="007E0B31" w14:paraId="65701A2F" w14:textId="77777777" w:rsidTr="490DE6A8">
        <w:trPr>
          <w:cantSplit/>
        </w:trPr>
        <w:tc>
          <w:tcPr>
            <w:tcW w:w="2884" w:type="dxa"/>
          </w:tcPr>
          <w:p w14:paraId="7DA4E9BF" w14:textId="53EC5DBC" w:rsidR="00172D0C" w:rsidRPr="0081264E" w:rsidRDefault="00172D0C" w:rsidP="00172D0C">
            <w:pPr>
              <w:pStyle w:val="Arial11Bold"/>
              <w:rPr>
                <w:rFonts w:cs="Arial"/>
              </w:rPr>
            </w:pPr>
            <w:r w:rsidRPr="0081264E">
              <w:rPr>
                <w:rFonts w:cs="Arial"/>
              </w:rPr>
              <w:t>TERRE Bid</w:t>
            </w:r>
          </w:p>
        </w:tc>
        <w:tc>
          <w:tcPr>
            <w:tcW w:w="6634" w:type="dxa"/>
          </w:tcPr>
          <w:p w14:paraId="3AA84BC8" w14:textId="59D282F8" w:rsidR="00172D0C" w:rsidRPr="0081264E" w:rsidRDefault="00172D0C" w:rsidP="00172D0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172D0C" w:rsidRPr="007E0B31" w14:paraId="55062C4A" w14:textId="77777777" w:rsidTr="490DE6A8">
        <w:trPr>
          <w:cantSplit/>
        </w:trPr>
        <w:tc>
          <w:tcPr>
            <w:tcW w:w="2884" w:type="dxa"/>
          </w:tcPr>
          <w:p w14:paraId="0E3BA98F" w14:textId="3DE6A8A3" w:rsidR="00172D0C" w:rsidRPr="0081264E" w:rsidRDefault="00172D0C" w:rsidP="00172D0C">
            <w:pPr>
              <w:pStyle w:val="Arial11Bold"/>
              <w:rPr>
                <w:rFonts w:cs="Arial"/>
              </w:rPr>
            </w:pPr>
            <w:r>
              <w:rPr>
                <w:rFonts w:cs="Arial"/>
              </w:rPr>
              <w:t>TERRE Central Platform</w:t>
            </w:r>
          </w:p>
        </w:tc>
        <w:tc>
          <w:tcPr>
            <w:tcW w:w="6634" w:type="dxa"/>
          </w:tcPr>
          <w:p w14:paraId="21E47917" w14:textId="46FA1734" w:rsidR="00172D0C" w:rsidRPr="0081264E" w:rsidRDefault="00172D0C" w:rsidP="00172D0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172D0C" w:rsidRPr="0079139F" w14:paraId="275B43EB" w14:textId="77777777" w:rsidTr="490DE6A8">
        <w:trPr>
          <w:cantSplit/>
        </w:trPr>
        <w:tc>
          <w:tcPr>
            <w:tcW w:w="2884" w:type="dxa"/>
          </w:tcPr>
          <w:p w14:paraId="2CEC27FA" w14:textId="6D73E446" w:rsidR="00172D0C" w:rsidRPr="0079139F" w:rsidRDefault="00172D0C" w:rsidP="00172D0C">
            <w:pPr>
              <w:pStyle w:val="Arial11Bold"/>
              <w:rPr>
                <w:rFonts w:cs="Arial"/>
              </w:rPr>
            </w:pPr>
            <w:r w:rsidRPr="0079139F">
              <w:rPr>
                <w:rFonts w:cs="Arial"/>
              </w:rPr>
              <w:t>TERRE Data Validation and Consistency Rules</w:t>
            </w:r>
          </w:p>
        </w:tc>
        <w:tc>
          <w:tcPr>
            <w:tcW w:w="6634" w:type="dxa"/>
          </w:tcPr>
          <w:p w14:paraId="7AC65FEF" w14:textId="12093011" w:rsidR="00172D0C" w:rsidRDefault="00172D0C" w:rsidP="00172D0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172D0C" w:rsidRPr="007E0B31" w14:paraId="377F57A2" w14:textId="77777777" w:rsidTr="490DE6A8">
        <w:trPr>
          <w:cantSplit/>
        </w:trPr>
        <w:tc>
          <w:tcPr>
            <w:tcW w:w="2884" w:type="dxa"/>
          </w:tcPr>
          <w:p w14:paraId="150333DE" w14:textId="33A1157A" w:rsidR="00172D0C" w:rsidRDefault="00172D0C" w:rsidP="00172D0C">
            <w:pPr>
              <w:pStyle w:val="Arial11Bold"/>
              <w:jc w:val="both"/>
              <w:rPr>
                <w:rFonts w:cs="Arial"/>
              </w:rPr>
            </w:pPr>
            <w:r w:rsidRPr="0081264E">
              <w:rPr>
                <w:rFonts w:cs="Arial"/>
              </w:rPr>
              <w:t>TERRE Gate Closure</w:t>
            </w:r>
          </w:p>
        </w:tc>
        <w:tc>
          <w:tcPr>
            <w:tcW w:w="6634" w:type="dxa"/>
          </w:tcPr>
          <w:p w14:paraId="36E98425" w14:textId="7BF742E0" w:rsidR="00172D0C" w:rsidRPr="0081264E" w:rsidRDefault="00172D0C" w:rsidP="00172D0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172D0C" w:rsidRPr="007E0B31" w14:paraId="162A65B2" w14:textId="77777777" w:rsidTr="490DE6A8">
        <w:trPr>
          <w:cantSplit/>
        </w:trPr>
        <w:tc>
          <w:tcPr>
            <w:tcW w:w="2884" w:type="dxa"/>
          </w:tcPr>
          <w:p w14:paraId="1E8AEB6A" w14:textId="77777777" w:rsidR="00172D0C" w:rsidRDefault="00172D0C" w:rsidP="00172D0C">
            <w:pPr>
              <w:pStyle w:val="Arial11Bold"/>
              <w:jc w:val="both"/>
              <w:rPr>
                <w:rFonts w:cs="Arial"/>
              </w:rPr>
            </w:pPr>
            <w:r>
              <w:rPr>
                <w:rFonts w:cs="Arial"/>
              </w:rPr>
              <w:t>TERRE Instruction</w:t>
            </w:r>
          </w:p>
          <w:p w14:paraId="6C90D26B" w14:textId="1F6FC951" w:rsidR="00172D0C" w:rsidRPr="0081264E" w:rsidRDefault="00172D0C" w:rsidP="00172D0C">
            <w:pPr>
              <w:pStyle w:val="Arial11Bold"/>
              <w:jc w:val="both"/>
              <w:rPr>
                <w:rFonts w:cs="Arial"/>
              </w:rPr>
            </w:pPr>
            <w:r w:rsidRPr="0081264E">
              <w:rPr>
                <w:rFonts w:cs="Arial"/>
              </w:rPr>
              <w:t>Guide</w:t>
            </w:r>
          </w:p>
        </w:tc>
        <w:tc>
          <w:tcPr>
            <w:tcW w:w="6634" w:type="dxa"/>
          </w:tcPr>
          <w:p w14:paraId="0AE534E2" w14:textId="203C4D64" w:rsidR="00172D0C" w:rsidRDefault="00172D0C" w:rsidP="00172D0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172D0C" w:rsidRPr="007E0B31" w14:paraId="3B8258A7" w14:textId="77777777" w:rsidTr="490DE6A8">
        <w:trPr>
          <w:cantSplit/>
        </w:trPr>
        <w:tc>
          <w:tcPr>
            <w:tcW w:w="2884" w:type="dxa"/>
          </w:tcPr>
          <w:p w14:paraId="0D19D080" w14:textId="77777777" w:rsidR="00172D0C" w:rsidRPr="007E0B31" w:rsidRDefault="00172D0C" w:rsidP="00172D0C">
            <w:pPr>
              <w:pStyle w:val="Arial11Bold"/>
              <w:rPr>
                <w:rFonts w:cs="Arial"/>
              </w:rPr>
            </w:pPr>
            <w:r w:rsidRPr="007E0B31">
              <w:rPr>
                <w:rFonts w:cs="Arial"/>
              </w:rPr>
              <w:t>Test Co-ordinator</w:t>
            </w:r>
          </w:p>
        </w:tc>
        <w:tc>
          <w:tcPr>
            <w:tcW w:w="6634" w:type="dxa"/>
          </w:tcPr>
          <w:p w14:paraId="326082B0" w14:textId="77777777" w:rsidR="00172D0C" w:rsidRPr="007E0B31" w:rsidRDefault="00172D0C" w:rsidP="00172D0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172D0C" w:rsidRPr="007E0B31" w14:paraId="01488D17" w14:textId="77777777" w:rsidTr="490DE6A8">
        <w:trPr>
          <w:cantSplit/>
        </w:trPr>
        <w:tc>
          <w:tcPr>
            <w:tcW w:w="2884" w:type="dxa"/>
          </w:tcPr>
          <w:p w14:paraId="128FD9C9" w14:textId="77777777" w:rsidR="00172D0C" w:rsidRPr="007E0B31" w:rsidRDefault="00172D0C" w:rsidP="00172D0C">
            <w:pPr>
              <w:pStyle w:val="Arial11Bold"/>
              <w:rPr>
                <w:rFonts w:cs="Arial"/>
              </w:rPr>
            </w:pPr>
            <w:r w:rsidRPr="007E0B31">
              <w:rPr>
                <w:rFonts w:cs="Arial"/>
              </w:rPr>
              <w:t>Test Panel</w:t>
            </w:r>
          </w:p>
        </w:tc>
        <w:tc>
          <w:tcPr>
            <w:tcW w:w="6634" w:type="dxa"/>
          </w:tcPr>
          <w:p w14:paraId="33A2A2B3" w14:textId="77777777" w:rsidR="00172D0C" w:rsidRPr="007E0B31" w:rsidRDefault="00172D0C" w:rsidP="00172D0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172D0C" w:rsidRPr="007E0B31" w14:paraId="2164A4E4" w14:textId="77777777" w:rsidTr="490DE6A8">
        <w:trPr>
          <w:cantSplit/>
        </w:trPr>
        <w:tc>
          <w:tcPr>
            <w:tcW w:w="2884" w:type="dxa"/>
          </w:tcPr>
          <w:p w14:paraId="1F60112F" w14:textId="41D5FEBC" w:rsidR="00172D0C" w:rsidRPr="00875FA6" w:rsidRDefault="00172D0C" w:rsidP="00172D0C">
            <w:pPr>
              <w:pStyle w:val="Arial11Bold"/>
            </w:pPr>
            <w:r w:rsidRPr="00875FA6">
              <w:t>Test Plan</w:t>
            </w:r>
          </w:p>
        </w:tc>
        <w:tc>
          <w:tcPr>
            <w:tcW w:w="6634" w:type="dxa"/>
          </w:tcPr>
          <w:p w14:paraId="438005A0" w14:textId="414669A8" w:rsidR="00172D0C" w:rsidRPr="00875FA6" w:rsidRDefault="00172D0C" w:rsidP="00172D0C">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172D0C" w:rsidRPr="007E0B31" w14:paraId="28AD5A3B" w14:textId="77777777" w:rsidTr="490DE6A8">
        <w:trPr>
          <w:cantSplit/>
        </w:trPr>
        <w:tc>
          <w:tcPr>
            <w:tcW w:w="2884" w:type="dxa"/>
          </w:tcPr>
          <w:p w14:paraId="57595996" w14:textId="77777777" w:rsidR="00172D0C" w:rsidRPr="007E0B31" w:rsidRDefault="00172D0C" w:rsidP="00172D0C">
            <w:pPr>
              <w:pStyle w:val="Arial11Bold"/>
              <w:rPr>
                <w:rFonts w:cs="Arial"/>
              </w:rPr>
            </w:pPr>
            <w:r w:rsidRPr="007E0B31">
              <w:rPr>
                <w:rFonts w:cs="Arial"/>
              </w:rPr>
              <w:t>Test Programme</w:t>
            </w:r>
          </w:p>
        </w:tc>
        <w:tc>
          <w:tcPr>
            <w:tcW w:w="6634" w:type="dxa"/>
          </w:tcPr>
          <w:p w14:paraId="19CEAC1B" w14:textId="77C128C1" w:rsidR="00172D0C" w:rsidRPr="007E0B31" w:rsidRDefault="00172D0C" w:rsidP="00172D0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172D0C" w:rsidRPr="007E0B31" w14:paraId="1328CFC6" w14:textId="77777777" w:rsidTr="490DE6A8">
        <w:trPr>
          <w:cantSplit/>
        </w:trPr>
        <w:tc>
          <w:tcPr>
            <w:tcW w:w="2884" w:type="dxa"/>
          </w:tcPr>
          <w:p w14:paraId="1D6B5BC8" w14:textId="77777777" w:rsidR="00172D0C" w:rsidRPr="007E0B31" w:rsidRDefault="00172D0C" w:rsidP="00172D0C">
            <w:pPr>
              <w:pStyle w:val="Arial11Bold"/>
              <w:rPr>
                <w:rFonts w:cs="Arial"/>
              </w:rPr>
            </w:pPr>
            <w:r w:rsidRPr="007E0B31">
              <w:rPr>
                <w:rFonts w:cs="Arial"/>
              </w:rPr>
              <w:t>Test Proposer</w:t>
            </w:r>
          </w:p>
        </w:tc>
        <w:tc>
          <w:tcPr>
            <w:tcW w:w="6634" w:type="dxa"/>
          </w:tcPr>
          <w:p w14:paraId="3AACD309" w14:textId="77777777" w:rsidR="00172D0C" w:rsidRPr="007E0B31" w:rsidRDefault="00172D0C" w:rsidP="00172D0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172D0C" w:rsidRPr="007E0B31" w14:paraId="316C92C8" w14:textId="77777777" w:rsidTr="490DE6A8">
        <w:trPr>
          <w:cantSplit/>
        </w:trPr>
        <w:tc>
          <w:tcPr>
            <w:tcW w:w="2884" w:type="dxa"/>
          </w:tcPr>
          <w:p w14:paraId="06874C34" w14:textId="30838C72" w:rsidR="00172D0C" w:rsidRPr="004C03CD" w:rsidRDefault="00172D0C" w:rsidP="00172D0C">
            <w:pPr>
              <w:pStyle w:val="Arial11Bold"/>
              <w:rPr>
                <w:rFonts w:cs="Arial"/>
              </w:rPr>
            </w:pPr>
            <w:r w:rsidRPr="002510FF">
              <w:rPr>
                <w:rFonts w:cs="Arial"/>
              </w:rPr>
              <w:t>Test Signal</w:t>
            </w:r>
          </w:p>
        </w:tc>
        <w:tc>
          <w:tcPr>
            <w:tcW w:w="6634" w:type="dxa"/>
          </w:tcPr>
          <w:p w14:paraId="0F830BE9" w14:textId="5C14D1D7" w:rsidR="00172D0C" w:rsidRPr="004C03CD" w:rsidRDefault="00172D0C" w:rsidP="00172D0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172D0C" w:rsidRPr="007E0B31" w14:paraId="1191920B" w14:textId="77777777" w:rsidTr="490DE6A8">
        <w:trPr>
          <w:cantSplit/>
        </w:trPr>
        <w:tc>
          <w:tcPr>
            <w:tcW w:w="2884" w:type="dxa"/>
          </w:tcPr>
          <w:p w14:paraId="1A32535D" w14:textId="3657B7C0" w:rsidR="00172D0C" w:rsidRPr="007E0B31" w:rsidRDefault="00172D0C" w:rsidP="00172D0C">
            <w:pPr>
              <w:pStyle w:val="Arial11Bold"/>
              <w:rPr>
                <w:rFonts w:cs="Arial"/>
              </w:rPr>
            </w:pPr>
            <w:r>
              <w:rPr>
                <w:rFonts w:cs="Arial"/>
              </w:rPr>
              <w:t>The Company</w:t>
            </w:r>
          </w:p>
        </w:tc>
        <w:tc>
          <w:tcPr>
            <w:tcW w:w="6634" w:type="dxa"/>
          </w:tcPr>
          <w:p w14:paraId="17B4E3BD" w14:textId="6C60723C" w:rsidR="00172D0C" w:rsidRPr="007E0B31" w:rsidRDefault="00172D0C" w:rsidP="00172D0C">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172D0C" w:rsidRPr="007E0B31" w14:paraId="100BAB28" w14:textId="77777777" w:rsidTr="490DE6A8">
        <w:trPr>
          <w:cantSplit/>
        </w:trPr>
        <w:tc>
          <w:tcPr>
            <w:tcW w:w="2884" w:type="dxa"/>
          </w:tcPr>
          <w:p w14:paraId="4F575092" w14:textId="1BAAF1FB" w:rsidR="00172D0C" w:rsidRPr="007E0B31" w:rsidRDefault="00172D0C" w:rsidP="00172D0C">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172D0C" w:rsidRPr="007E0B31" w:rsidRDefault="00172D0C" w:rsidP="00172D0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172D0C" w:rsidRPr="007E0B31" w14:paraId="07C21332" w14:textId="77777777" w:rsidTr="490DE6A8">
        <w:trPr>
          <w:cantSplit/>
        </w:trPr>
        <w:tc>
          <w:tcPr>
            <w:tcW w:w="2884" w:type="dxa"/>
          </w:tcPr>
          <w:p w14:paraId="46DE90D6" w14:textId="315D2376" w:rsidR="00172D0C" w:rsidRPr="007E0B31" w:rsidRDefault="00172D0C" w:rsidP="00172D0C">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172D0C" w:rsidRPr="007E0B31" w:rsidRDefault="00172D0C" w:rsidP="00172D0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172D0C" w:rsidRPr="007E0B31" w14:paraId="7E0C0F2F" w14:textId="77777777" w:rsidTr="490DE6A8">
        <w:trPr>
          <w:cantSplit/>
        </w:trPr>
        <w:tc>
          <w:tcPr>
            <w:tcW w:w="2884" w:type="dxa"/>
          </w:tcPr>
          <w:p w14:paraId="1E0D9CB3" w14:textId="157BEEAF" w:rsidR="00172D0C" w:rsidRPr="00A438EF" w:rsidRDefault="00172D0C" w:rsidP="00172D0C">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172D0C" w:rsidRPr="00CE4CCF" w:rsidRDefault="00172D0C" w:rsidP="00172D0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172D0C" w:rsidRPr="007E0B31" w14:paraId="051B9233" w14:textId="77777777" w:rsidTr="490DE6A8">
        <w:trPr>
          <w:cantSplit/>
        </w:trPr>
        <w:tc>
          <w:tcPr>
            <w:tcW w:w="2884" w:type="dxa"/>
          </w:tcPr>
          <w:p w14:paraId="2A8B99B3" w14:textId="592766FF" w:rsidR="00172D0C" w:rsidRPr="007E0B31" w:rsidRDefault="00172D0C" w:rsidP="00172D0C">
            <w:pPr>
              <w:pStyle w:val="Arial11Bold"/>
              <w:rPr>
                <w:rFonts w:cs="Arial"/>
              </w:rPr>
            </w:pPr>
            <w:r w:rsidRPr="0001102F">
              <w:rPr>
                <w:rFonts w:cs="Arial"/>
              </w:rPr>
              <w:t>Top Up Restoration Contract</w:t>
            </w:r>
          </w:p>
        </w:tc>
        <w:tc>
          <w:tcPr>
            <w:tcW w:w="6634" w:type="dxa"/>
          </w:tcPr>
          <w:p w14:paraId="48943893" w14:textId="224A59E7" w:rsidR="00172D0C" w:rsidRPr="007E0B31" w:rsidRDefault="00172D0C" w:rsidP="00172D0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172D0C" w:rsidRPr="007E0B31" w14:paraId="767E36DB" w14:textId="77777777" w:rsidTr="490DE6A8">
        <w:trPr>
          <w:cantSplit/>
        </w:trPr>
        <w:tc>
          <w:tcPr>
            <w:tcW w:w="2884" w:type="dxa"/>
          </w:tcPr>
          <w:p w14:paraId="130A2E6E" w14:textId="3CD6AF48" w:rsidR="00172D0C" w:rsidRPr="007E0B31" w:rsidRDefault="00172D0C" w:rsidP="00172D0C">
            <w:pPr>
              <w:pStyle w:val="Arial11Bold"/>
              <w:rPr>
                <w:rFonts w:cs="Arial"/>
              </w:rPr>
            </w:pPr>
            <w:r>
              <w:rPr>
                <w:rFonts w:cs="Arial"/>
              </w:rPr>
              <w:t>Top Up Restoration Contractor</w:t>
            </w:r>
          </w:p>
        </w:tc>
        <w:tc>
          <w:tcPr>
            <w:tcW w:w="6634" w:type="dxa"/>
          </w:tcPr>
          <w:p w14:paraId="08A3E597" w14:textId="5B2259FC" w:rsidR="00172D0C" w:rsidRPr="007E0B31" w:rsidRDefault="00172D0C" w:rsidP="00172D0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172D0C" w:rsidRPr="007E0B31" w14:paraId="7BDEB1D1" w14:textId="77777777" w:rsidTr="490DE6A8">
        <w:trPr>
          <w:cantSplit/>
        </w:trPr>
        <w:tc>
          <w:tcPr>
            <w:tcW w:w="2884" w:type="dxa"/>
          </w:tcPr>
          <w:p w14:paraId="6AAC9811" w14:textId="3492013A" w:rsidR="00172D0C" w:rsidRPr="007E0B31" w:rsidRDefault="00172D0C" w:rsidP="00172D0C">
            <w:pPr>
              <w:pStyle w:val="Arial11Bold"/>
              <w:rPr>
                <w:rFonts w:cs="Arial"/>
              </w:rPr>
            </w:pPr>
            <w:r>
              <w:rPr>
                <w:rFonts w:cs="Arial"/>
              </w:rPr>
              <w:t>Top Up Restoration Plant</w:t>
            </w:r>
          </w:p>
        </w:tc>
        <w:tc>
          <w:tcPr>
            <w:tcW w:w="6634" w:type="dxa"/>
          </w:tcPr>
          <w:p w14:paraId="7A52B53D" w14:textId="73F2688D" w:rsidR="00172D0C" w:rsidRPr="007E0B31" w:rsidRDefault="00172D0C" w:rsidP="00172D0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172D0C" w:rsidRPr="007E0B31" w14:paraId="616F93ED" w14:textId="77777777" w:rsidTr="490DE6A8">
        <w:trPr>
          <w:cantSplit/>
        </w:trPr>
        <w:tc>
          <w:tcPr>
            <w:tcW w:w="2884" w:type="dxa"/>
          </w:tcPr>
          <w:p w14:paraId="24BE8F65" w14:textId="7F0CB3AF" w:rsidR="00172D0C" w:rsidRPr="007E0B31" w:rsidRDefault="00172D0C" w:rsidP="00172D0C">
            <w:pPr>
              <w:pStyle w:val="Arial11Bold"/>
              <w:rPr>
                <w:rFonts w:cs="Arial"/>
              </w:rPr>
            </w:pPr>
            <w:r>
              <w:rPr>
                <w:rFonts w:cs="Arial"/>
              </w:rPr>
              <w:t>Top Up Restoration Plant Test</w:t>
            </w:r>
          </w:p>
        </w:tc>
        <w:tc>
          <w:tcPr>
            <w:tcW w:w="6634" w:type="dxa"/>
          </w:tcPr>
          <w:p w14:paraId="3D8FD0F6" w14:textId="218B9E06" w:rsidR="00172D0C" w:rsidRPr="007E0B31" w:rsidRDefault="00172D0C" w:rsidP="00172D0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172D0C" w:rsidRPr="007E0B31" w14:paraId="6E50222A" w14:textId="77777777" w:rsidTr="490DE6A8">
        <w:trPr>
          <w:cantSplit/>
        </w:trPr>
        <w:tc>
          <w:tcPr>
            <w:tcW w:w="2884" w:type="dxa"/>
          </w:tcPr>
          <w:p w14:paraId="1FB787B1" w14:textId="77777777" w:rsidR="00172D0C" w:rsidRPr="007E0B31" w:rsidRDefault="00172D0C" w:rsidP="00172D0C">
            <w:pPr>
              <w:pStyle w:val="Arial11Bold"/>
              <w:rPr>
                <w:rFonts w:cs="Arial"/>
              </w:rPr>
            </w:pPr>
            <w:r w:rsidRPr="007E0B31">
              <w:rPr>
                <w:rFonts w:cs="Arial"/>
              </w:rPr>
              <w:t>Total Shutdown</w:t>
            </w:r>
          </w:p>
        </w:tc>
        <w:tc>
          <w:tcPr>
            <w:tcW w:w="6634" w:type="dxa"/>
          </w:tcPr>
          <w:p w14:paraId="5EDD63F2" w14:textId="1C79CF52" w:rsidR="00172D0C" w:rsidRPr="007E0B31" w:rsidRDefault="00172D0C" w:rsidP="00172D0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172D0C" w:rsidRPr="007E0B31" w14:paraId="03665F8A" w14:textId="77777777" w:rsidTr="490DE6A8">
        <w:trPr>
          <w:cantSplit/>
        </w:trPr>
        <w:tc>
          <w:tcPr>
            <w:tcW w:w="2884" w:type="dxa"/>
          </w:tcPr>
          <w:p w14:paraId="133B8AA4" w14:textId="77777777" w:rsidR="00172D0C" w:rsidRPr="007E0B31" w:rsidRDefault="00172D0C" w:rsidP="00172D0C">
            <w:pPr>
              <w:pStyle w:val="Arial11Bold"/>
              <w:rPr>
                <w:rFonts w:cs="Arial"/>
              </w:rPr>
            </w:pPr>
            <w:r w:rsidRPr="007E0B31">
              <w:rPr>
                <w:rFonts w:cs="Arial"/>
              </w:rPr>
              <w:t>Total System</w:t>
            </w:r>
          </w:p>
        </w:tc>
        <w:tc>
          <w:tcPr>
            <w:tcW w:w="6634" w:type="dxa"/>
          </w:tcPr>
          <w:p w14:paraId="6E425FE9" w14:textId="77777777" w:rsidR="00172D0C" w:rsidRPr="007E0B31" w:rsidRDefault="00172D0C" w:rsidP="00172D0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172D0C" w:rsidRPr="007E0B31" w14:paraId="2CEA121D" w14:textId="77777777" w:rsidTr="490DE6A8">
        <w:trPr>
          <w:cantSplit/>
        </w:trPr>
        <w:tc>
          <w:tcPr>
            <w:tcW w:w="2884" w:type="dxa"/>
          </w:tcPr>
          <w:p w14:paraId="096BE835" w14:textId="77777777" w:rsidR="00172D0C" w:rsidRPr="007E0B31" w:rsidRDefault="00172D0C" w:rsidP="00172D0C">
            <w:pPr>
              <w:pStyle w:val="Arial11Bold"/>
              <w:rPr>
                <w:rFonts w:cs="Arial"/>
              </w:rPr>
            </w:pPr>
            <w:r w:rsidRPr="007E0B31">
              <w:rPr>
                <w:rFonts w:cs="Arial"/>
              </w:rPr>
              <w:t>Trading Point</w:t>
            </w:r>
          </w:p>
        </w:tc>
        <w:tc>
          <w:tcPr>
            <w:tcW w:w="6634" w:type="dxa"/>
          </w:tcPr>
          <w:p w14:paraId="0BB80024" w14:textId="6807865F" w:rsidR="00172D0C" w:rsidRPr="007E0B31" w:rsidRDefault="00172D0C" w:rsidP="00172D0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172D0C" w:rsidRPr="007E0B31" w14:paraId="6355B4EF" w14:textId="77777777" w:rsidTr="490DE6A8">
        <w:trPr>
          <w:cantSplit/>
        </w:trPr>
        <w:tc>
          <w:tcPr>
            <w:tcW w:w="2884" w:type="dxa"/>
          </w:tcPr>
          <w:p w14:paraId="2AC59C62" w14:textId="77777777" w:rsidR="00172D0C" w:rsidRPr="007E0B31" w:rsidRDefault="00172D0C" w:rsidP="00172D0C">
            <w:pPr>
              <w:pStyle w:val="Arial11Bold"/>
              <w:rPr>
                <w:rFonts w:cs="Arial"/>
              </w:rPr>
            </w:pPr>
            <w:r w:rsidRPr="007E0B31">
              <w:rPr>
                <w:rFonts w:cs="Arial"/>
              </w:rPr>
              <w:t>Transfer Date</w:t>
            </w:r>
          </w:p>
        </w:tc>
        <w:tc>
          <w:tcPr>
            <w:tcW w:w="6634" w:type="dxa"/>
          </w:tcPr>
          <w:p w14:paraId="7A0D17C4" w14:textId="77777777" w:rsidR="00172D0C" w:rsidRPr="007E0B31" w:rsidRDefault="00172D0C" w:rsidP="00172D0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172D0C" w:rsidRPr="007E0B31" w14:paraId="2FFD149D" w14:textId="77777777" w:rsidTr="490DE6A8">
        <w:trPr>
          <w:cantSplit/>
        </w:trPr>
        <w:tc>
          <w:tcPr>
            <w:tcW w:w="2884" w:type="dxa"/>
          </w:tcPr>
          <w:p w14:paraId="6A0B230B" w14:textId="77777777" w:rsidR="00172D0C" w:rsidRPr="007E0B31" w:rsidRDefault="00172D0C" w:rsidP="00172D0C">
            <w:pPr>
              <w:pStyle w:val="Arial11Bold"/>
              <w:rPr>
                <w:rFonts w:cs="Arial"/>
              </w:rPr>
            </w:pPr>
            <w:r w:rsidRPr="007E0B31">
              <w:rPr>
                <w:rFonts w:cs="Arial"/>
              </w:rPr>
              <w:t>Transmission</w:t>
            </w:r>
          </w:p>
        </w:tc>
        <w:tc>
          <w:tcPr>
            <w:tcW w:w="6634" w:type="dxa"/>
          </w:tcPr>
          <w:p w14:paraId="484C3E41" w14:textId="77777777" w:rsidR="00172D0C" w:rsidRPr="007E0B31" w:rsidRDefault="00172D0C" w:rsidP="00172D0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172D0C" w:rsidRPr="007E0B31" w14:paraId="369076F1" w14:textId="77777777" w:rsidTr="490DE6A8">
        <w:trPr>
          <w:cantSplit/>
        </w:trPr>
        <w:tc>
          <w:tcPr>
            <w:tcW w:w="2884" w:type="dxa"/>
          </w:tcPr>
          <w:p w14:paraId="1B0C8C13" w14:textId="77777777" w:rsidR="00172D0C" w:rsidRPr="007E0B31" w:rsidRDefault="00172D0C" w:rsidP="00172D0C">
            <w:pPr>
              <w:pStyle w:val="Arial11Bold"/>
              <w:rPr>
                <w:rFonts w:cs="Arial"/>
              </w:rPr>
            </w:pPr>
            <w:r w:rsidRPr="007E0B31">
              <w:rPr>
                <w:rFonts w:cs="Arial"/>
                <w:lang w:val="en-US"/>
              </w:rPr>
              <w:t>Transmission Area</w:t>
            </w:r>
          </w:p>
        </w:tc>
        <w:tc>
          <w:tcPr>
            <w:tcW w:w="6634" w:type="dxa"/>
          </w:tcPr>
          <w:p w14:paraId="4B6681DA"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172D0C" w:rsidRPr="007E0B31" w14:paraId="052C965A" w14:textId="77777777" w:rsidTr="490DE6A8">
        <w:trPr>
          <w:cantSplit/>
        </w:trPr>
        <w:tc>
          <w:tcPr>
            <w:tcW w:w="2884" w:type="dxa"/>
          </w:tcPr>
          <w:p w14:paraId="5F2FC0DC" w14:textId="77777777" w:rsidR="00172D0C" w:rsidRPr="007E0B31" w:rsidRDefault="00172D0C" w:rsidP="00172D0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172D0C" w:rsidRPr="007E0B31" w:rsidRDefault="00172D0C" w:rsidP="00172D0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172D0C" w:rsidRPr="007E0B31" w14:paraId="0DDE5639" w14:textId="77777777" w:rsidTr="490DE6A8">
        <w:trPr>
          <w:cantSplit/>
        </w:trPr>
        <w:tc>
          <w:tcPr>
            <w:tcW w:w="2884" w:type="dxa"/>
          </w:tcPr>
          <w:p w14:paraId="1A90AEFF" w14:textId="77777777" w:rsidR="00172D0C" w:rsidRPr="007E0B31" w:rsidRDefault="00172D0C" w:rsidP="00172D0C">
            <w:pPr>
              <w:pStyle w:val="Arial11Bold"/>
              <w:rPr>
                <w:rFonts w:cs="Arial"/>
              </w:rPr>
            </w:pPr>
            <w:r w:rsidRPr="007E0B31">
              <w:rPr>
                <w:rFonts w:cs="Arial"/>
              </w:rPr>
              <w:t>Transmission DC Converter</w:t>
            </w:r>
          </w:p>
        </w:tc>
        <w:tc>
          <w:tcPr>
            <w:tcW w:w="6634" w:type="dxa"/>
          </w:tcPr>
          <w:p w14:paraId="3B963E3C" w14:textId="77777777" w:rsidR="00172D0C" w:rsidRPr="007E0B31" w:rsidRDefault="00172D0C" w:rsidP="00172D0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172D0C" w:rsidRPr="007E0B31" w14:paraId="5F8263B5" w14:textId="77777777" w:rsidTr="490DE6A8">
        <w:trPr>
          <w:cantSplit/>
        </w:trPr>
        <w:tc>
          <w:tcPr>
            <w:tcW w:w="2884" w:type="dxa"/>
          </w:tcPr>
          <w:p w14:paraId="259E74B1" w14:textId="77777777" w:rsidR="00172D0C" w:rsidRPr="007E0B31" w:rsidRDefault="00172D0C" w:rsidP="00172D0C">
            <w:pPr>
              <w:pStyle w:val="Arial11Bold"/>
              <w:rPr>
                <w:rFonts w:cs="Arial"/>
              </w:rPr>
            </w:pPr>
            <w:r w:rsidRPr="007E0B31">
              <w:rPr>
                <w:rFonts w:cs="Arial"/>
              </w:rPr>
              <w:t>Transmission Entry Capacity</w:t>
            </w:r>
          </w:p>
        </w:tc>
        <w:tc>
          <w:tcPr>
            <w:tcW w:w="6634" w:type="dxa"/>
          </w:tcPr>
          <w:p w14:paraId="4AEF75AE" w14:textId="77777777" w:rsidR="00172D0C" w:rsidRPr="007E0B31" w:rsidRDefault="00172D0C" w:rsidP="00172D0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172D0C" w:rsidRPr="007E0B31" w14:paraId="01834965" w14:textId="77777777" w:rsidTr="490DE6A8">
        <w:trPr>
          <w:cantSplit/>
        </w:trPr>
        <w:tc>
          <w:tcPr>
            <w:tcW w:w="2884" w:type="dxa"/>
          </w:tcPr>
          <w:p w14:paraId="28380C3E" w14:textId="77777777" w:rsidR="00172D0C" w:rsidRPr="007E0B31" w:rsidRDefault="00172D0C" w:rsidP="00172D0C">
            <w:pPr>
              <w:pStyle w:val="Arial11Bold"/>
              <w:rPr>
                <w:rFonts w:cs="Arial"/>
              </w:rPr>
            </w:pPr>
            <w:r w:rsidRPr="007E0B31">
              <w:rPr>
                <w:rFonts w:cs="Arial"/>
              </w:rPr>
              <w:t>Transmission Interface Circuit</w:t>
            </w:r>
          </w:p>
        </w:tc>
        <w:tc>
          <w:tcPr>
            <w:tcW w:w="6634" w:type="dxa"/>
          </w:tcPr>
          <w:p w14:paraId="093A792C" w14:textId="73A7926F" w:rsidR="00172D0C" w:rsidRPr="007E0B31" w:rsidRDefault="00172D0C" w:rsidP="00172D0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172D0C" w:rsidRPr="007E0B31" w:rsidRDefault="00172D0C" w:rsidP="00172D0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172D0C" w:rsidRPr="007E0B31" w14:paraId="14A60B97" w14:textId="77777777" w:rsidTr="490DE6A8">
        <w:trPr>
          <w:cantSplit/>
        </w:trPr>
        <w:tc>
          <w:tcPr>
            <w:tcW w:w="2884" w:type="dxa"/>
          </w:tcPr>
          <w:p w14:paraId="24A351F4" w14:textId="77777777" w:rsidR="00172D0C" w:rsidRPr="007E0B31" w:rsidRDefault="00172D0C" w:rsidP="00172D0C">
            <w:pPr>
              <w:pStyle w:val="Arial11Bold"/>
              <w:rPr>
                <w:rFonts w:cs="Arial"/>
              </w:rPr>
            </w:pPr>
            <w:r w:rsidRPr="007E0B31">
              <w:rPr>
                <w:rFonts w:cs="Arial"/>
              </w:rPr>
              <w:t>Transmission Interface Point</w:t>
            </w:r>
          </w:p>
        </w:tc>
        <w:tc>
          <w:tcPr>
            <w:tcW w:w="6634" w:type="dxa"/>
          </w:tcPr>
          <w:p w14:paraId="288BC234" w14:textId="0940EB1B" w:rsidR="00172D0C" w:rsidRPr="007E0B31" w:rsidRDefault="00172D0C" w:rsidP="00172D0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172D0C" w:rsidRPr="007E0B31" w14:paraId="12E4E169" w14:textId="77777777" w:rsidTr="490DE6A8">
        <w:trPr>
          <w:cantSplit/>
        </w:trPr>
        <w:tc>
          <w:tcPr>
            <w:tcW w:w="2884" w:type="dxa"/>
          </w:tcPr>
          <w:p w14:paraId="41174EA6" w14:textId="77777777" w:rsidR="00172D0C" w:rsidRPr="007E0B31" w:rsidRDefault="00172D0C" w:rsidP="00172D0C">
            <w:pPr>
              <w:pStyle w:val="Arial11Bold"/>
              <w:rPr>
                <w:rFonts w:cs="Arial"/>
              </w:rPr>
            </w:pPr>
            <w:r w:rsidRPr="007E0B31">
              <w:rPr>
                <w:rFonts w:cs="Arial"/>
              </w:rPr>
              <w:t>Transmission Interface Site</w:t>
            </w:r>
          </w:p>
        </w:tc>
        <w:tc>
          <w:tcPr>
            <w:tcW w:w="6634" w:type="dxa"/>
          </w:tcPr>
          <w:p w14:paraId="36310DA2" w14:textId="1A88231F" w:rsidR="00172D0C" w:rsidRPr="007E0B31" w:rsidRDefault="00172D0C" w:rsidP="00172D0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172D0C" w:rsidRPr="007E0B31" w14:paraId="0B4F08F2" w14:textId="77777777" w:rsidTr="490DE6A8">
        <w:trPr>
          <w:cantSplit/>
        </w:trPr>
        <w:tc>
          <w:tcPr>
            <w:tcW w:w="2884" w:type="dxa"/>
          </w:tcPr>
          <w:p w14:paraId="71A83FA6" w14:textId="77777777" w:rsidR="00172D0C" w:rsidRPr="007E0B31" w:rsidRDefault="00172D0C" w:rsidP="00172D0C">
            <w:pPr>
              <w:pStyle w:val="Arial11Bold"/>
              <w:rPr>
                <w:rFonts w:cs="Arial"/>
              </w:rPr>
            </w:pPr>
            <w:r w:rsidRPr="007E0B31">
              <w:rPr>
                <w:rFonts w:cs="Arial"/>
              </w:rPr>
              <w:t>Transmission Licence</w:t>
            </w:r>
          </w:p>
        </w:tc>
        <w:tc>
          <w:tcPr>
            <w:tcW w:w="6634" w:type="dxa"/>
          </w:tcPr>
          <w:p w14:paraId="5E9EC095" w14:textId="77777777" w:rsidR="00172D0C" w:rsidRPr="007E0B31" w:rsidRDefault="00172D0C" w:rsidP="00172D0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172D0C" w:rsidRPr="007E0B31" w14:paraId="1F5A6A84" w14:textId="77777777" w:rsidTr="490DE6A8">
        <w:trPr>
          <w:cantSplit/>
        </w:trPr>
        <w:tc>
          <w:tcPr>
            <w:tcW w:w="2884" w:type="dxa"/>
          </w:tcPr>
          <w:p w14:paraId="7216E635" w14:textId="77777777" w:rsidR="00172D0C" w:rsidRPr="007E0B31" w:rsidRDefault="00172D0C" w:rsidP="00172D0C">
            <w:pPr>
              <w:pStyle w:val="Arial11Bold"/>
              <w:rPr>
                <w:rFonts w:cs="Arial"/>
              </w:rPr>
            </w:pPr>
            <w:r w:rsidRPr="007E0B31">
              <w:rPr>
                <w:rFonts w:cs="Arial"/>
              </w:rPr>
              <w:t>Transmission Licensee</w:t>
            </w:r>
          </w:p>
        </w:tc>
        <w:tc>
          <w:tcPr>
            <w:tcW w:w="6634" w:type="dxa"/>
          </w:tcPr>
          <w:p w14:paraId="738A653A" w14:textId="745338B5" w:rsidR="00172D0C" w:rsidRPr="007E0B31" w:rsidRDefault="00172D0C" w:rsidP="00172D0C">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172D0C" w:rsidRPr="007E0B31" w14:paraId="6ED18EA3" w14:textId="77777777" w:rsidTr="490DE6A8">
        <w:trPr>
          <w:cantSplit/>
        </w:trPr>
        <w:tc>
          <w:tcPr>
            <w:tcW w:w="2884" w:type="dxa"/>
          </w:tcPr>
          <w:p w14:paraId="6AB51AF3" w14:textId="77777777" w:rsidR="00172D0C" w:rsidRPr="007E0B31" w:rsidRDefault="00172D0C" w:rsidP="00172D0C">
            <w:pPr>
              <w:pStyle w:val="Arial11Bold"/>
              <w:rPr>
                <w:rFonts w:cs="Arial"/>
              </w:rPr>
            </w:pPr>
            <w:r w:rsidRPr="007E0B31">
              <w:rPr>
                <w:rFonts w:cs="Arial"/>
              </w:rPr>
              <w:t>Transmission Site</w:t>
            </w:r>
          </w:p>
        </w:tc>
        <w:tc>
          <w:tcPr>
            <w:tcW w:w="6634" w:type="dxa"/>
          </w:tcPr>
          <w:p w14:paraId="307AB72A" w14:textId="46F51AFD" w:rsidR="00172D0C" w:rsidRPr="007E0B31" w:rsidRDefault="00172D0C" w:rsidP="00172D0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172D0C" w:rsidRPr="007E0B31" w14:paraId="6581C4CA" w14:textId="77777777" w:rsidTr="490DE6A8">
        <w:trPr>
          <w:cantSplit/>
        </w:trPr>
        <w:tc>
          <w:tcPr>
            <w:tcW w:w="2884" w:type="dxa"/>
          </w:tcPr>
          <w:p w14:paraId="7859EEE2" w14:textId="77777777" w:rsidR="00172D0C" w:rsidRPr="007E0B31" w:rsidRDefault="00172D0C" w:rsidP="00172D0C">
            <w:pPr>
              <w:pStyle w:val="Arial11Bold"/>
              <w:rPr>
                <w:rFonts w:cs="Arial"/>
              </w:rPr>
            </w:pPr>
            <w:r w:rsidRPr="007E0B31">
              <w:rPr>
                <w:rFonts w:cs="Arial"/>
              </w:rPr>
              <w:t>Transmission System</w:t>
            </w:r>
          </w:p>
        </w:tc>
        <w:tc>
          <w:tcPr>
            <w:tcW w:w="6634" w:type="dxa"/>
          </w:tcPr>
          <w:p w14:paraId="2D2E550E" w14:textId="77777777" w:rsidR="00172D0C" w:rsidRPr="007E0B31" w:rsidRDefault="00172D0C" w:rsidP="00172D0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172D0C" w:rsidRPr="007E0B31" w14:paraId="6D673E45" w14:textId="77777777" w:rsidTr="490DE6A8">
        <w:trPr>
          <w:cantSplit/>
        </w:trPr>
        <w:tc>
          <w:tcPr>
            <w:tcW w:w="2884" w:type="dxa"/>
          </w:tcPr>
          <w:p w14:paraId="3E6756E5" w14:textId="77777777" w:rsidR="00172D0C" w:rsidRPr="007E0B31" w:rsidRDefault="00172D0C" w:rsidP="00172D0C">
            <w:pPr>
              <w:pStyle w:val="Arial11Bold"/>
              <w:rPr>
                <w:rFonts w:cs="Arial"/>
              </w:rPr>
            </w:pPr>
            <w:r w:rsidRPr="007E0B31">
              <w:rPr>
                <w:rFonts w:cs="Arial"/>
              </w:rPr>
              <w:t>Turbine Time Constant</w:t>
            </w:r>
          </w:p>
        </w:tc>
        <w:tc>
          <w:tcPr>
            <w:tcW w:w="6634" w:type="dxa"/>
          </w:tcPr>
          <w:p w14:paraId="1D7D5D0B" w14:textId="77777777" w:rsidR="00172D0C" w:rsidRPr="007E0B31" w:rsidRDefault="00172D0C" w:rsidP="00172D0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172D0C" w:rsidRPr="007E0B31" w14:paraId="69758B0F" w14:textId="77777777" w:rsidTr="490DE6A8">
        <w:trPr>
          <w:cantSplit/>
        </w:trPr>
        <w:tc>
          <w:tcPr>
            <w:tcW w:w="2884" w:type="dxa"/>
          </w:tcPr>
          <w:p w14:paraId="2CCCBDA7" w14:textId="77777777" w:rsidR="00172D0C" w:rsidRPr="007E0B31" w:rsidRDefault="00172D0C" w:rsidP="00172D0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172D0C" w:rsidRPr="007E0B31" w:rsidRDefault="00172D0C" w:rsidP="00172D0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172D0C" w:rsidRPr="007E0B31" w14:paraId="617806BC" w14:textId="77777777" w:rsidTr="490DE6A8">
        <w:trPr>
          <w:cantSplit/>
        </w:trPr>
        <w:tc>
          <w:tcPr>
            <w:tcW w:w="2884" w:type="dxa"/>
          </w:tcPr>
          <w:p w14:paraId="5D64AA45" w14:textId="77777777" w:rsidR="00172D0C" w:rsidRPr="007E0B31" w:rsidRDefault="00172D0C" w:rsidP="00172D0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172D0C" w:rsidRPr="007E0B31" w:rsidRDefault="00172D0C" w:rsidP="00172D0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172D0C" w:rsidRPr="007E0B31" w14:paraId="4DC46CF3" w14:textId="77777777" w:rsidTr="490DE6A8">
        <w:trPr>
          <w:cantSplit/>
        </w:trPr>
        <w:tc>
          <w:tcPr>
            <w:tcW w:w="2884" w:type="dxa"/>
          </w:tcPr>
          <w:p w14:paraId="54A735C9" w14:textId="77777777" w:rsidR="00172D0C" w:rsidRPr="007E0B31" w:rsidRDefault="00172D0C" w:rsidP="00172D0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172D0C" w:rsidRPr="007E0B31" w:rsidRDefault="00172D0C" w:rsidP="00172D0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172D0C" w:rsidRPr="007E0B31" w14:paraId="04971D97" w14:textId="77777777" w:rsidTr="490DE6A8">
        <w:trPr>
          <w:cantSplit/>
        </w:trPr>
        <w:tc>
          <w:tcPr>
            <w:tcW w:w="2884" w:type="dxa"/>
          </w:tcPr>
          <w:p w14:paraId="03947CC0" w14:textId="77777777" w:rsidR="00172D0C" w:rsidRPr="007E0B31" w:rsidRDefault="00172D0C" w:rsidP="00172D0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172D0C" w:rsidRPr="007E0B31" w:rsidRDefault="00172D0C" w:rsidP="00172D0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172D0C" w:rsidRPr="007E0B31" w:rsidRDefault="00172D0C" w:rsidP="00172D0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172D0C" w:rsidRPr="007E0B31" w:rsidRDefault="00172D0C" w:rsidP="00172D0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172D0C" w:rsidRPr="007E0B31" w14:paraId="23E68C54" w14:textId="77777777" w:rsidTr="490DE6A8">
        <w:trPr>
          <w:cantSplit/>
        </w:trPr>
        <w:tc>
          <w:tcPr>
            <w:tcW w:w="2884" w:type="dxa"/>
          </w:tcPr>
          <w:p w14:paraId="3456D5FD" w14:textId="77777777" w:rsidR="00172D0C" w:rsidRPr="007E0B31" w:rsidRDefault="00172D0C" w:rsidP="00172D0C">
            <w:pPr>
              <w:pStyle w:val="Arial11Bold"/>
              <w:rPr>
                <w:rFonts w:cs="Arial"/>
              </w:rPr>
            </w:pPr>
            <w:r w:rsidRPr="007E0B31">
              <w:rPr>
                <w:rFonts w:cs="Arial"/>
              </w:rPr>
              <w:t>Unbalanced Load</w:t>
            </w:r>
          </w:p>
        </w:tc>
        <w:tc>
          <w:tcPr>
            <w:tcW w:w="6634" w:type="dxa"/>
          </w:tcPr>
          <w:p w14:paraId="025C243B" w14:textId="77777777" w:rsidR="00172D0C" w:rsidRPr="007E0B31" w:rsidRDefault="00172D0C" w:rsidP="00172D0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172D0C" w:rsidRPr="007E0B31" w14:paraId="6D642429" w14:textId="77777777" w:rsidTr="490DE6A8">
        <w:trPr>
          <w:cantSplit/>
        </w:trPr>
        <w:tc>
          <w:tcPr>
            <w:tcW w:w="2884" w:type="dxa"/>
          </w:tcPr>
          <w:p w14:paraId="5EA24264" w14:textId="77777777" w:rsidR="00172D0C" w:rsidRPr="007E0B31" w:rsidRDefault="00172D0C" w:rsidP="00172D0C">
            <w:pPr>
              <w:pStyle w:val="Arial11Bold"/>
              <w:rPr>
                <w:rFonts w:cs="Arial"/>
              </w:rPr>
            </w:pPr>
            <w:r w:rsidRPr="007E0B31">
              <w:rPr>
                <w:rFonts w:cs="Arial"/>
              </w:rPr>
              <w:t>Under-excitation Limiter</w:t>
            </w:r>
          </w:p>
        </w:tc>
        <w:tc>
          <w:tcPr>
            <w:tcW w:w="6634" w:type="dxa"/>
          </w:tcPr>
          <w:p w14:paraId="11D9D8F0" w14:textId="73B80FD9" w:rsidR="00172D0C" w:rsidRPr="007E0B31" w:rsidRDefault="00172D0C" w:rsidP="00172D0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172D0C" w:rsidRPr="007E0B31" w14:paraId="0050BCB9" w14:textId="77777777" w:rsidTr="490DE6A8">
        <w:trPr>
          <w:cantSplit/>
        </w:trPr>
        <w:tc>
          <w:tcPr>
            <w:tcW w:w="2884" w:type="dxa"/>
          </w:tcPr>
          <w:p w14:paraId="35CC22D8" w14:textId="77777777" w:rsidR="00172D0C" w:rsidRPr="007E0B31" w:rsidRDefault="00172D0C" w:rsidP="00172D0C">
            <w:pPr>
              <w:pStyle w:val="Arial11Bold"/>
              <w:rPr>
                <w:rFonts w:cs="Arial"/>
              </w:rPr>
            </w:pPr>
            <w:r w:rsidRPr="007E0B31">
              <w:rPr>
                <w:rFonts w:cs="Arial"/>
              </w:rPr>
              <w:t>Under Frequency Relay</w:t>
            </w:r>
          </w:p>
        </w:tc>
        <w:tc>
          <w:tcPr>
            <w:tcW w:w="6634" w:type="dxa"/>
          </w:tcPr>
          <w:p w14:paraId="73618C50" w14:textId="77777777" w:rsidR="00172D0C" w:rsidRPr="007E0B31" w:rsidRDefault="00172D0C" w:rsidP="00172D0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172D0C" w:rsidRPr="007E0B31" w14:paraId="38841ED8" w14:textId="77777777" w:rsidTr="490DE6A8">
        <w:trPr>
          <w:cantSplit/>
        </w:trPr>
        <w:tc>
          <w:tcPr>
            <w:tcW w:w="2884" w:type="dxa"/>
          </w:tcPr>
          <w:p w14:paraId="3464A8CD" w14:textId="77777777" w:rsidR="00172D0C" w:rsidRPr="007E0B31" w:rsidRDefault="00172D0C" w:rsidP="00172D0C">
            <w:pPr>
              <w:pStyle w:val="Arial11Bold"/>
              <w:rPr>
                <w:rFonts w:cs="Arial"/>
              </w:rPr>
            </w:pPr>
            <w:r w:rsidRPr="007E0B31">
              <w:rPr>
                <w:rFonts w:cs="Arial"/>
              </w:rPr>
              <w:t>Unit Board</w:t>
            </w:r>
          </w:p>
        </w:tc>
        <w:tc>
          <w:tcPr>
            <w:tcW w:w="6634" w:type="dxa"/>
          </w:tcPr>
          <w:p w14:paraId="14AC7EAB" w14:textId="77777777" w:rsidR="00172D0C" w:rsidRPr="007E0B31" w:rsidRDefault="00172D0C" w:rsidP="00172D0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172D0C" w:rsidRPr="007E0B31" w14:paraId="50BA31C8" w14:textId="77777777" w:rsidTr="490DE6A8">
        <w:trPr>
          <w:cantSplit/>
        </w:trPr>
        <w:tc>
          <w:tcPr>
            <w:tcW w:w="2884" w:type="dxa"/>
          </w:tcPr>
          <w:p w14:paraId="3FA00B34" w14:textId="77777777" w:rsidR="00172D0C" w:rsidRPr="007E0B31" w:rsidRDefault="00172D0C" w:rsidP="00172D0C">
            <w:pPr>
              <w:pStyle w:val="Arial11Bold"/>
              <w:rPr>
                <w:rFonts w:cs="Arial"/>
              </w:rPr>
            </w:pPr>
            <w:r w:rsidRPr="007E0B31">
              <w:rPr>
                <w:rFonts w:cs="Arial"/>
              </w:rPr>
              <w:t>Unit Transformer</w:t>
            </w:r>
          </w:p>
        </w:tc>
        <w:tc>
          <w:tcPr>
            <w:tcW w:w="6634" w:type="dxa"/>
          </w:tcPr>
          <w:p w14:paraId="79DA8F59" w14:textId="7744E723" w:rsidR="00172D0C" w:rsidRPr="007E0B31" w:rsidRDefault="00172D0C" w:rsidP="00172D0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172D0C" w:rsidRPr="007E0B31" w14:paraId="423C36C8" w14:textId="77777777" w:rsidTr="490DE6A8">
        <w:trPr>
          <w:cantSplit/>
        </w:trPr>
        <w:tc>
          <w:tcPr>
            <w:tcW w:w="2884" w:type="dxa"/>
          </w:tcPr>
          <w:p w14:paraId="1214A797" w14:textId="77777777" w:rsidR="00172D0C" w:rsidRPr="007E0B31" w:rsidRDefault="00172D0C" w:rsidP="00172D0C">
            <w:pPr>
              <w:pStyle w:val="Arial11Bold"/>
              <w:rPr>
                <w:rFonts w:cs="Arial"/>
              </w:rPr>
            </w:pPr>
            <w:r w:rsidRPr="007E0B31">
              <w:rPr>
                <w:rFonts w:cs="Arial"/>
              </w:rPr>
              <w:t>Unit Load Controller Response Time Constant</w:t>
            </w:r>
          </w:p>
        </w:tc>
        <w:tc>
          <w:tcPr>
            <w:tcW w:w="6634" w:type="dxa"/>
          </w:tcPr>
          <w:p w14:paraId="3D6E0ED8" w14:textId="77777777" w:rsidR="00172D0C" w:rsidRPr="007E0B31" w:rsidRDefault="00172D0C" w:rsidP="00172D0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172D0C" w:rsidRPr="007E0B31" w14:paraId="720B1B79" w14:textId="77777777" w:rsidTr="490DE6A8">
        <w:trPr>
          <w:cantSplit/>
        </w:trPr>
        <w:tc>
          <w:tcPr>
            <w:tcW w:w="2884" w:type="dxa"/>
          </w:tcPr>
          <w:p w14:paraId="1B0E66FB" w14:textId="4F0E4CAC" w:rsidR="00172D0C" w:rsidRPr="007E0B31" w:rsidRDefault="00172D0C" w:rsidP="00172D0C">
            <w:pPr>
              <w:pStyle w:val="Arial11Bold"/>
              <w:rPr>
                <w:rFonts w:cs="Arial"/>
              </w:rPr>
            </w:pPr>
            <w:bookmarkStart w:id="184" w:name="_DV_C47"/>
            <w:r w:rsidRPr="007E0B31">
              <w:rPr>
                <w:rFonts w:cs="Arial"/>
              </w:rPr>
              <w:t>Unresolved Issues</w:t>
            </w:r>
            <w:bookmarkEnd w:id="184"/>
          </w:p>
        </w:tc>
        <w:tc>
          <w:tcPr>
            <w:tcW w:w="6634" w:type="dxa"/>
          </w:tcPr>
          <w:p w14:paraId="12917A3C" w14:textId="564B64BE" w:rsidR="00172D0C" w:rsidRPr="007E0B31" w:rsidRDefault="00172D0C" w:rsidP="00172D0C">
            <w:pPr>
              <w:pStyle w:val="TableArial11"/>
              <w:rPr>
                <w:rFonts w:cs="Arial"/>
              </w:rPr>
            </w:pPr>
            <w:bookmarkStart w:id="185"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85"/>
          </w:p>
        </w:tc>
      </w:tr>
      <w:tr w:rsidR="00172D0C" w:rsidRPr="007E0B31" w14:paraId="4EF10D55" w14:textId="77777777" w:rsidTr="490DE6A8">
        <w:trPr>
          <w:cantSplit/>
        </w:trPr>
        <w:tc>
          <w:tcPr>
            <w:tcW w:w="2884" w:type="dxa"/>
          </w:tcPr>
          <w:p w14:paraId="2F29DC55" w14:textId="77777777" w:rsidR="00172D0C" w:rsidRPr="007E0B31" w:rsidRDefault="00172D0C" w:rsidP="00172D0C">
            <w:pPr>
              <w:pStyle w:val="Arial11Bold"/>
              <w:rPr>
                <w:rFonts w:cs="Arial"/>
              </w:rPr>
            </w:pPr>
            <w:r w:rsidRPr="007E0B31">
              <w:rPr>
                <w:rFonts w:cs="Arial"/>
              </w:rPr>
              <w:t>Urgent Modification</w:t>
            </w:r>
          </w:p>
        </w:tc>
        <w:tc>
          <w:tcPr>
            <w:tcW w:w="6634" w:type="dxa"/>
          </w:tcPr>
          <w:p w14:paraId="73F66797" w14:textId="77777777" w:rsidR="00172D0C" w:rsidRPr="007E0B31" w:rsidRDefault="00172D0C" w:rsidP="00172D0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172D0C" w:rsidRPr="007E0B31" w14:paraId="0EBC8358" w14:textId="77777777" w:rsidTr="490DE6A8">
        <w:trPr>
          <w:cantSplit/>
        </w:trPr>
        <w:tc>
          <w:tcPr>
            <w:tcW w:w="2884" w:type="dxa"/>
          </w:tcPr>
          <w:p w14:paraId="10994AED" w14:textId="77777777" w:rsidR="00172D0C" w:rsidRPr="007E0B31" w:rsidRDefault="00172D0C" w:rsidP="00172D0C">
            <w:pPr>
              <w:pStyle w:val="Arial11Bold"/>
              <w:rPr>
                <w:rFonts w:cs="Arial"/>
              </w:rPr>
            </w:pPr>
            <w:r w:rsidRPr="007E0B31">
              <w:rPr>
                <w:rFonts w:cs="Arial"/>
              </w:rPr>
              <w:t>User</w:t>
            </w:r>
          </w:p>
        </w:tc>
        <w:tc>
          <w:tcPr>
            <w:tcW w:w="6634" w:type="dxa"/>
          </w:tcPr>
          <w:p w14:paraId="63DC1FCA" w14:textId="70173463" w:rsidR="00172D0C" w:rsidRPr="007E0B31" w:rsidRDefault="00172D0C" w:rsidP="00172D0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172D0C" w:rsidRPr="007E0B31" w14:paraId="1F55286A" w14:textId="77777777" w:rsidTr="490DE6A8">
        <w:trPr>
          <w:cantSplit/>
        </w:trPr>
        <w:tc>
          <w:tcPr>
            <w:tcW w:w="2884" w:type="dxa"/>
          </w:tcPr>
          <w:p w14:paraId="71077D37" w14:textId="33CFD5CB" w:rsidR="00172D0C" w:rsidRPr="007E0B31" w:rsidRDefault="00172D0C" w:rsidP="00172D0C">
            <w:pPr>
              <w:pStyle w:val="Arial11Bold"/>
              <w:rPr>
                <w:rFonts w:cs="Arial"/>
                <w:u w:val="single"/>
              </w:rPr>
            </w:pPr>
            <w:bookmarkStart w:id="186" w:name="_DV_C49"/>
            <w:r w:rsidRPr="007E0B31">
              <w:rPr>
                <w:rFonts w:cs="Arial"/>
              </w:rPr>
              <w:t>User Data File Structure</w:t>
            </w:r>
            <w:bookmarkEnd w:id="186"/>
          </w:p>
        </w:tc>
        <w:tc>
          <w:tcPr>
            <w:tcW w:w="6634" w:type="dxa"/>
          </w:tcPr>
          <w:p w14:paraId="475B944D" w14:textId="77258ADD" w:rsidR="00172D0C" w:rsidRPr="007E0B31" w:rsidRDefault="00172D0C" w:rsidP="00172D0C">
            <w:pPr>
              <w:pStyle w:val="TableArial11"/>
              <w:rPr>
                <w:rFonts w:cs="Arial"/>
              </w:rPr>
            </w:pPr>
            <w:bookmarkStart w:id="187"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87"/>
          </w:p>
        </w:tc>
      </w:tr>
      <w:tr w:rsidR="00172D0C" w:rsidRPr="007E0B31" w14:paraId="24C40449" w14:textId="77777777" w:rsidTr="490DE6A8">
        <w:trPr>
          <w:cantSplit/>
        </w:trPr>
        <w:tc>
          <w:tcPr>
            <w:tcW w:w="2884" w:type="dxa"/>
          </w:tcPr>
          <w:p w14:paraId="20FC2734" w14:textId="77777777" w:rsidR="00172D0C" w:rsidRPr="007E0B31" w:rsidRDefault="00172D0C" w:rsidP="00172D0C">
            <w:pPr>
              <w:pStyle w:val="Arial11Bold"/>
              <w:rPr>
                <w:rFonts w:cs="Arial"/>
              </w:rPr>
            </w:pPr>
            <w:r w:rsidRPr="007E0B31">
              <w:rPr>
                <w:rFonts w:cs="Arial"/>
              </w:rPr>
              <w:t>User Development</w:t>
            </w:r>
          </w:p>
        </w:tc>
        <w:tc>
          <w:tcPr>
            <w:tcW w:w="6634" w:type="dxa"/>
          </w:tcPr>
          <w:p w14:paraId="0478AE51" w14:textId="77777777" w:rsidR="00172D0C" w:rsidRPr="007E0B31" w:rsidRDefault="00172D0C" w:rsidP="00172D0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172D0C" w:rsidRPr="007E0B31" w14:paraId="3332ECCB" w14:textId="77777777" w:rsidTr="490DE6A8">
        <w:trPr>
          <w:cantSplit/>
        </w:trPr>
        <w:tc>
          <w:tcPr>
            <w:tcW w:w="2884" w:type="dxa"/>
          </w:tcPr>
          <w:p w14:paraId="0EE53A77" w14:textId="02AE4348" w:rsidR="00172D0C" w:rsidRPr="007E0B31" w:rsidRDefault="00172D0C" w:rsidP="00172D0C">
            <w:pPr>
              <w:pStyle w:val="Arial11Bold"/>
              <w:rPr>
                <w:rFonts w:cs="Arial"/>
              </w:rPr>
            </w:pPr>
            <w:bookmarkStart w:id="188" w:name="_DV_C51"/>
            <w:r w:rsidRPr="007E0B31">
              <w:rPr>
                <w:rFonts w:cs="Arial"/>
              </w:rPr>
              <w:t>User Self Certification of Compliance</w:t>
            </w:r>
            <w:bookmarkEnd w:id="188"/>
          </w:p>
        </w:tc>
        <w:tc>
          <w:tcPr>
            <w:tcW w:w="6634" w:type="dxa"/>
          </w:tcPr>
          <w:p w14:paraId="0B00A7D2" w14:textId="77777777" w:rsidR="00172D0C" w:rsidRPr="007E0B31" w:rsidRDefault="00172D0C" w:rsidP="00172D0C">
            <w:pPr>
              <w:pStyle w:val="TableArial11"/>
              <w:rPr>
                <w:rFonts w:cs="Arial"/>
              </w:rPr>
            </w:pPr>
            <w:bookmarkStart w:id="189" w:name="_DV_C52"/>
            <w:r w:rsidRPr="007E0B31">
              <w:rPr>
                <w:rFonts w:cs="Arial"/>
              </w:rPr>
              <w:t>A certificate, in the form attached at CP.A.2</w:t>
            </w:r>
            <w:bookmarkStart w:id="190" w:name="_DV_C53"/>
            <w:bookmarkEnd w:id="189"/>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91" w:name="_DV_C56"/>
            <w:bookmarkEnd w:id="190"/>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91"/>
          </w:p>
        </w:tc>
      </w:tr>
      <w:tr w:rsidR="00172D0C" w:rsidRPr="007E0B31" w14:paraId="1875D733" w14:textId="77777777" w:rsidTr="490DE6A8">
        <w:trPr>
          <w:cantSplit/>
        </w:trPr>
        <w:tc>
          <w:tcPr>
            <w:tcW w:w="2884" w:type="dxa"/>
          </w:tcPr>
          <w:p w14:paraId="43B308DA" w14:textId="77777777" w:rsidR="00172D0C" w:rsidRPr="007E0B31" w:rsidRDefault="00172D0C" w:rsidP="00172D0C">
            <w:pPr>
              <w:pStyle w:val="Arial11Bold"/>
              <w:rPr>
                <w:rFonts w:cs="Arial"/>
              </w:rPr>
            </w:pPr>
            <w:r w:rsidRPr="007E0B31">
              <w:rPr>
                <w:rFonts w:cs="Arial"/>
              </w:rPr>
              <w:t>User Site</w:t>
            </w:r>
          </w:p>
        </w:tc>
        <w:tc>
          <w:tcPr>
            <w:tcW w:w="6634" w:type="dxa"/>
          </w:tcPr>
          <w:p w14:paraId="0B24A90C" w14:textId="7ABB869F" w:rsidR="00172D0C" w:rsidRPr="007E0B31" w:rsidRDefault="00172D0C" w:rsidP="00172D0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172D0C" w:rsidRPr="007E0B31" w14:paraId="12D3AE6B" w14:textId="77777777" w:rsidTr="490DE6A8">
        <w:trPr>
          <w:cantSplit/>
        </w:trPr>
        <w:tc>
          <w:tcPr>
            <w:tcW w:w="2884" w:type="dxa"/>
          </w:tcPr>
          <w:p w14:paraId="7BCD8EF3" w14:textId="77777777" w:rsidR="00172D0C" w:rsidRPr="007E0B31" w:rsidRDefault="00172D0C" w:rsidP="00172D0C">
            <w:pPr>
              <w:pStyle w:val="Arial11Bold"/>
              <w:rPr>
                <w:rFonts w:cs="Arial"/>
              </w:rPr>
            </w:pPr>
            <w:r w:rsidRPr="007E0B31">
              <w:rPr>
                <w:rFonts w:cs="Arial"/>
              </w:rPr>
              <w:t>User System</w:t>
            </w:r>
          </w:p>
        </w:tc>
        <w:tc>
          <w:tcPr>
            <w:tcW w:w="6634" w:type="dxa"/>
          </w:tcPr>
          <w:p w14:paraId="17F1EECD" w14:textId="77777777" w:rsidR="00172D0C" w:rsidRPr="007E0B31" w:rsidRDefault="00172D0C" w:rsidP="00172D0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172D0C" w:rsidRPr="007E0B31" w:rsidRDefault="00172D0C" w:rsidP="00172D0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172D0C" w:rsidRPr="007E0B31" w:rsidRDefault="00172D0C" w:rsidP="00172D0C">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172D0C" w:rsidRPr="007E0B31" w:rsidRDefault="00172D0C" w:rsidP="00172D0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172D0C" w:rsidRPr="007E0B31" w:rsidRDefault="00172D0C" w:rsidP="00172D0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172D0C" w:rsidRPr="007E0B31" w:rsidRDefault="00172D0C" w:rsidP="00172D0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172D0C" w:rsidRPr="007E0B31" w:rsidRDefault="00172D0C" w:rsidP="00172D0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172D0C" w:rsidRPr="007E0B31" w:rsidRDefault="00172D0C" w:rsidP="00172D0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172D0C" w:rsidRPr="007E0B31" w14:paraId="2DEDB843" w14:textId="77777777" w:rsidTr="490DE6A8">
        <w:trPr>
          <w:cantSplit/>
        </w:trPr>
        <w:tc>
          <w:tcPr>
            <w:tcW w:w="2884" w:type="dxa"/>
          </w:tcPr>
          <w:p w14:paraId="5DD6FE55" w14:textId="77777777" w:rsidR="00172D0C" w:rsidRPr="007E0B31" w:rsidRDefault="00172D0C" w:rsidP="00172D0C">
            <w:pPr>
              <w:pStyle w:val="Arial11Bold"/>
              <w:rPr>
                <w:rFonts w:cs="Arial"/>
              </w:rPr>
            </w:pPr>
            <w:r w:rsidRPr="007E0B31">
              <w:rPr>
                <w:rFonts w:cs="Arial"/>
              </w:rPr>
              <w:t>User System Entry Point</w:t>
            </w:r>
          </w:p>
        </w:tc>
        <w:tc>
          <w:tcPr>
            <w:tcW w:w="6634" w:type="dxa"/>
          </w:tcPr>
          <w:p w14:paraId="6382FA56" w14:textId="266D53CF" w:rsidR="00172D0C" w:rsidRDefault="00172D0C" w:rsidP="00172D0C">
            <w:pPr>
              <w:pStyle w:val="TableArial11"/>
              <w:rPr>
                <w:rFonts w:cs="Arial"/>
              </w:rPr>
            </w:pPr>
            <w:r w:rsidRPr="007E0B31">
              <w:rPr>
                <w:rFonts w:cs="Arial"/>
              </w:rPr>
              <w:t>A point at which</w:t>
            </w:r>
            <w:r>
              <w:rPr>
                <w:rFonts w:cs="Arial"/>
              </w:rPr>
              <w:t>;</w:t>
            </w:r>
          </w:p>
          <w:p w14:paraId="08877A38" w14:textId="4B34FA20" w:rsidR="00172D0C" w:rsidRDefault="00172D0C" w:rsidP="00172D0C">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172D0C" w:rsidRDefault="00172D0C" w:rsidP="00172D0C">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172D0C" w:rsidRDefault="00172D0C" w:rsidP="00172D0C">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172D0C" w:rsidRDefault="00172D0C" w:rsidP="00172D0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172D0C" w:rsidRDefault="00172D0C" w:rsidP="00172D0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172D0C" w:rsidRDefault="00172D0C" w:rsidP="00172D0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172D0C" w:rsidRDefault="00172D0C" w:rsidP="00172D0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172D0C" w:rsidRDefault="00172D0C" w:rsidP="00172D0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172D0C" w:rsidRPr="002A73E9" w:rsidRDefault="00172D0C" w:rsidP="00172D0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172D0C" w:rsidRPr="007E0B31" w14:paraId="71382D54" w14:textId="77777777" w:rsidTr="490DE6A8">
        <w:trPr>
          <w:cantSplit/>
        </w:trPr>
        <w:tc>
          <w:tcPr>
            <w:tcW w:w="2884" w:type="dxa"/>
          </w:tcPr>
          <w:p w14:paraId="648F4727" w14:textId="0C0E36FB" w:rsidR="00172D0C" w:rsidRPr="003A2637" w:rsidRDefault="00172D0C" w:rsidP="00172D0C">
            <w:pPr>
              <w:pStyle w:val="Arial11Bold"/>
            </w:pPr>
            <w:r w:rsidRPr="003A2637">
              <w:t>Virtual Lead Party</w:t>
            </w:r>
          </w:p>
        </w:tc>
        <w:tc>
          <w:tcPr>
            <w:tcW w:w="6634" w:type="dxa"/>
          </w:tcPr>
          <w:p w14:paraId="67A99EA6" w14:textId="583435A8" w:rsidR="00172D0C" w:rsidRPr="003A2637" w:rsidRDefault="00172D0C" w:rsidP="00172D0C">
            <w:pPr>
              <w:pStyle w:val="TableArial11"/>
            </w:pPr>
            <w:r w:rsidRPr="003A2637">
              <w:t xml:space="preserve">As defined in the </w:t>
            </w:r>
            <w:r w:rsidRPr="003A2637">
              <w:rPr>
                <w:b/>
              </w:rPr>
              <w:t>BSC</w:t>
            </w:r>
            <w:r w:rsidRPr="003A2637">
              <w:t>.</w:t>
            </w:r>
          </w:p>
        </w:tc>
      </w:tr>
      <w:tr w:rsidR="00172D0C" w:rsidRPr="00C45ED9" w14:paraId="2DBF5F7B" w14:textId="77777777" w:rsidTr="490DE6A8">
        <w:trPr>
          <w:cantSplit/>
        </w:trPr>
        <w:tc>
          <w:tcPr>
            <w:tcW w:w="2884" w:type="dxa"/>
          </w:tcPr>
          <w:p w14:paraId="70F12CA8" w14:textId="3CBA11F6" w:rsidR="00172D0C" w:rsidRPr="00C45ED9" w:rsidRDefault="00172D0C" w:rsidP="00172D0C">
            <w:pPr>
              <w:pStyle w:val="Arial11Bold"/>
              <w:rPr>
                <w:rFonts w:cs="Arial"/>
              </w:rPr>
            </w:pPr>
            <w:r w:rsidRPr="002510FF">
              <w:rPr>
                <w:rFonts w:cs="Arial"/>
              </w:rPr>
              <w:t>Voltage Jump Reactive Power</w:t>
            </w:r>
          </w:p>
        </w:tc>
        <w:tc>
          <w:tcPr>
            <w:tcW w:w="6634" w:type="dxa"/>
          </w:tcPr>
          <w:p w14:paraId="494FF092" w14:textId="77777777" w:rsidR="00172D0C" w:rsidRPr="002510FF" w:rsidRDefault="00172D0C" w:rsidP="00172D0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172D0C" w:rsidRPr="002510FF" w:rsidRDefault="00172D0C" w:rsidP="00172D0C">
            <w:pPr>
              <w:pStyle w:val="Default"/>
              <w:jc w:val="both"/>
              <w:rPr>
                <w:color w:val="auto"/>
                <w:sz w:val="20"/>
                <w:szCs w:val="20"/>
              </w:rPr>
            </w:pPr>
          </w:p>
          <w:p w14:paraId="6F4B105B" w14:textId="40F71B72" w:rsidR="00172D0C" w:rsidRPr="00C45ED9" w:rsidRDefault="00172D0C" w:rsidP="00172D0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172D0C" w:rsidRPr="007E0B31" w14:paraId="28BB7E6E" w14:textId="77777777" w:rsidTr="490DE6A8">
        <w:trPr>
          <w:cantSplit/>
        </w:trPr>
        <w:tc>
          <w:tcPr>
            <w:tcW w:w="2884" w:type="dxa"/>
          </w:tcPr>
          <w:p w14:paraId="13C29FC9" w14:textId="77777777" w:rsidR="00172D0C" w:rsidRPr="007E0B31" w:rsidRDefault="00172D0C" w:rsidP="00172D0C">
            <w:pPr>
              <w:pStyle w:val="Arial11Bold"/>
              <w:rPr>
                <w:rFonts w:cs="Arial"/>
              </w:rPr>
            </w:pPr>
            <w:r w:rsidRPr="007E0B31">
              <w:rPr>
                <w:rFonts w:cs="Arial"/>
              </w:rPr>
              <w:t>Water Time Constant</w:t>
            </w:r>
          </w:p>
        </w:tc>
        <w:tc>
          <w:tcPr>
            <w:tcW w:w="6634" w:type="dxa"/>
          </w:tcPr>
          <w:p w14:paraId="2C789366" w14:textId="77777777" w:rsidR="00172D0C" w:rsidRPr="007E0B31" w:rsidRDefault="00172D0C" w:rsidP="00172D0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172D0C" w:rsidRPr="007E0B31" w14:paraId="10B4E60E" w14:textId="77777777" w:rsidTr="490DE6A8">
        <w:trPr>
          <w:cantSplit/>
        </w:trPr>
        <w:tc>
          <w:tcPr>
            <w:tcW w:w="2884" w:type="dxa"/>
          </w:tcPr>
          <w:p w14:paraId="3BEE1BA7" w14:textId="77777777" w:rsidR="00172D0C" w:rsidRPr="007E0B31" w:rsidRDefault="00172D0C" w:rsidP="00172D0C">
            <w:pPr>
              <w:pStyle w:val="Arial11Bold"/>
              <w:rPr>
                <w:rFonts w:cs="Arial"/>
              </w:rPr>
            </w:pPr>
            <w:r w:rsidRPr="007E0B31">
              <w:rPr>
                <w:rFonts w:cs="Arial"/>
              </w:rPr>
              <w:t>Website</w:t>
            </w:r>
          </w:p>
        </w:tc>
        <w:tc>
          <w:tcPr>
            <w:tcW w:w="6634" w:type="dxa"/>
          </w:tcPr>
          <w:p w14:paraId="38A79967" w14:textId="68B9F503" w:rsidR="00172D0C" w:rsidRPr="007E0B31" w:rsidRDefault="00172D0C" w:rsidP="00172D0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172D0C" w:rsidRPr="007E0B31" w14:paraId="16BFB7FB" w14:textId="77777777" w:rsidTr="490DE6A8">
        <w:trPr>
          <w:cantSplit/>
        </w:trPr>
        <w:tc>
          <w:tcPr>
            <w:tcW w:w="2884" w:type="dxa"/>
          </w:tcPr>
          <w:p w14:paraId="06EA4E34" w14:textId="77777777" w:rsidR="00172D0C" w:rsidRPr="007E0B31" w:rsidRDefault="00172D0C" w:rsidP="00172D0C">
            <w:pPr>
              <w:pStyle w:val="Arial11Bold"/>
              <w:rPr>
                <w:rFonts w:cs="Arial"/>
              </w:rPr>
            </w:pPr>
            <w:r w:rsidRPr="007E0B31">
              <w:rPr>
                <w:rFonts w:cs="Arial"/>
              </w:rPr>
              <w:t>Weekly ACS Conditions</w:t>
            </w:r>
          </w:p>
        </w:tc>
        <w:tc>
          <w:tcPr>
            <w:tcW w:w="6634" w:type="dxa"/>
          </w:tcPr>
          <w:p w14:paraId="65C6CD52" w14:textId="77777777" w:rsidR="00172D0C" w:rsidRPr="007E0B31" w:rsidRDefault="00172D0C" w:rsidP="00172D0C">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172D0C" w:rsidRPr="007E0B31" w14:paraId="52CA6CC1" w14:textId="77777777" w:rsidTr="490DE6A8">
        <w:trPr>
          <w:cantSplit/>
        </w:trPr>
        <w:tc>
          <w:tcPr>
            <w:tcW w:w="2884" w:type="dxa"/>
          </w:tcPr>
          <w:p w14:paraId="5401CEF5" w14:textId="77777777" w:rsidR="00172D0C" w:rsidRPr="007E0B31" w:rsidRDefault="00172D0C" w:rsidP="00172D0C">
            <w:pPr>
              <w:pStyle w:val="Arial11Bold"/>
              <w:rPr>
                <w:rFonts w:cs="Arial"/>
              </w:rPr>
            </w:pPr>
            <w:r w:rsidRPr="007E0B31">
              <w:rPr>
                <w:rFonts w:cs="Arial"/>
              </w:rPr>
              <w:t>WG Consultation Alternative Request</w:t>
            </w:r>
          </w:p>
        </w:tc>
        <w:tc>
          <w:tcPr>
            <w:tcW w:w="6634" w:type="dxa"/>
          </w:tcPr>
          <w:p w14:paraId="646D5E60" w14:textId="0ED4CB18" w:rsidR="00172D0C" w:rsidRPr="007E0B31" w:rsidRDefault="00172D0C" w:rsidP="00172D0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172D0C" w:rsidRPr="007E0B31" w14:paraId="77D7428B" w14:textId="77777777" w:rsidTr="490DE6A8">
        <w:trPr>
          <w:cantSplit/>
        </w:trPr>
        <w:tc>
          <w:tcPr>
            <w:tcW w:w="2884" w:type="dxa"/>
          </w:tcPr>
          <w:p w14:paraId="3ABB06D3" w14:textId="77777777" w:rsidR="00172D0C" w:rsidRPr="007E0B31" w:rsidRDefault="00172D0C" w:rsidP="00172D0C">
            <w:pPr>
              <w:pStyle w:val="Arial11Bold"/>
              <w:rPr>
                <w:rFonts w:cs="Arial"/>
              </w:rPr>
            </w:pPr>
            <w:r w:rsidRPr="007E0B31">
              <w:rPr>
                <w:rFonts w:cs="Arial"/>
              </w:rPr>
              <w:t>Workgroup</w:t>
            </w:r>
          </w:p>
        </w:tc>
        <w:tc>
          <w:tcPr>
            <w:tcW w:w="6634" w:type="dxa"/>
          </w:tcPr>
          <w:p w14:paraId="3C071C58" w14:textId="3E96F164" w:rsidR="00172D0C" w:rsidRPr="007E0B31" w:rsidRDefault="00172D0C" w:rsidP="00172D0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172D0C" w:rsidRPr="007E0B31" w14:paraId="0DB5431E" w14:textId="77777777" w:rsidTr="490DE6A8">
        <w:trPr>
          <w:cantSplit/>
        </w:trPr>
        <w:tc>
          <w:tcPr>
            <w:tcW w:w="2884" w:type="dxa"/>
          </w:tcPr>
          <w:p w14:paraId="1820C1E3" w14:textId="77777777" w:rsidR="00172D0C" w:rsidRPr="007E0B31" w:rsidRDefault="00172D0C" w:rsidP="00172D0C">
            <w:pPr>
              <w:pStyle w:val="Arial11Bold"/>
              <w:rPr>
                <w:rFonts w:cs="Arial"/>
              </w:rPr>
            </w:pPr>
            <w:r w:rsidRPr="007E0B31">
              <w:rPr>
                <w:rFonts w:cs="Arial"/>
              </w:rPr>
              <w:t>Workgroup Consultation</w:t>
            </w:r>
          </w:p>
        </w:tc>
        <w:tc>
          <w:tcPr>
            <w:tcW w:w="6634" w:type="dxa"/>
          </w:tcPr>
          <w:p w14:paraId="3BBAF0D1" w14:textId="4A8FF3F0" w:rsidR="00172D0C" w:rsidRPr="007E0B31" w:rsidRDefault="00172D0C" w:rsidP="00172D0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172D0C" w:rsidRPr="007E0B31" w14:paraId="5FE213B7" w14:textId="77777777" w:rsidTr="490DE6A8">
        <w:trPr>
          <w:cantSplit/>
        </w:trPr>
        <w:tc>
          <w:tcPr>
            <w:tcW w:w="2884" w:type="dxa"/>
          </w:tcPr>
          <w:p w14:paraId="7DDC8A6B" w14:textId="77777777" w:rsidR="00172D0C" w:rsidRPr="007E0B31" w:rsidRDefault="00172D0C" w:rsidP="00172D0C">
            <w:pPr>
              <w:pStyle w:val="Arial11Bold"/>
              <w:rPr>
                <w:rFonts w:cs="Arial"/>
              </w:rPr>
            </w:pPr>
            <w:r w:rsidRPr="007E0B31">
              <w:rPr>
                <w:rFonts w:cs="Arial"/>
              </w:rPr>
              <w:t>Workgroup Alternative Grid Code Modification</w:t>
            </w:r>
          </w:p>
        </w:tc>
        <w:tc>
          <w:tcPr>
            <w:tcW w:w="6634" w:type="dxa"/>
          </w:tcPr>
          <w:p w14:paraId="10B737BD" w14:textId="58EA8ECE" w:rsidR="00172D0C" w:rsidRPr="007E0B31" w:rsidRDefault="00172D0C" w:rsidP="00172D0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172D0C" w:rsidRPr="007E0B31" w14:paraId="0C414BA6" w14:textId="77777777" w:rsidTr="490DE6A8">
        <w:trPr>
          <w:cantSplit/>
        </w:trPr>
        <w:tc>
          <w:tcPr>
            <w:tcW w:w="2884" w:type="dxa"/>
          </w:tcPr>
          <w:p w14:paraId="7F1B4D4F" w14:textId="77777777" w:rsidR="00172D0C" w:rsidRPr="007E0B31" w:rsidRDefault="00172D0C" w:rsidP="00172D0C">
            <w:pPr>
              <w:pStyle w:val="Arial11Bold"/>
              <w:rPr>
                <w:rFonts w:cs="Arial"/>
              </w:rPr>
            </w:pPr>
            <w:r w:rsidRPr="007E0B31">
              <w:rPr>
                <w:rFonts w:cs="Arial"/>
              </w:rPr>
              <w:t>Zonal System Security Requirements</w:t>
            </w:r>
          </w:p>
        </w:tc>
        <w:tc>
          <w:tcPr>
            <w:tcW w:w="6634" w:type="dxa"/>
          </w:tcPr>
          <w:p w14:paraId="5571DD3D" w14:textId="77777777" w:rsidR="00172D0C" w:rsidRPr="007E0B31" w:rsidRDefault="00172D0C" w:rsidP="00172D0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92"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92"/>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FA347" w14:textId="77777777" w:rsidR="0075570B" w:rsidRDefault="0075570B" w:rsidP="008F1F3E">
      <w:pPr>
        <w:pStyle w:val="Header"/>
      </w:pPr>
      <w:r>
        <w:separator/>
      </w:r>
    </w:p>
  </w:endnote>
  <w:endnote w:type="continuationSeparator" w:id="0">
    <w:p w14:paraId="3AF01A11" w14:textId="77777777" w:rsidR="0075570B" w:rsidRDefault="0075570B" w:rsidP="008F1F3E">
      <w:pPr>
        <w:pStyle w:val="Header"/>
      </w:pPr>
      <w:r>
        <w:continuationSeparator/>
      </w:r>
    </w:p>
  </w:endnote>
  <w:endnote w:type="continuationNotice" w:id="1">
    <w:p w14:paraId="2832469E" w14:textId="77777777" w:rsidR="0075570B" w:rsidRDefault="007557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144F2C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052975">
      <w:rPr>
        <w:rStyle w:val="PageNumber"/>
        <w:sz w:val="16"/>
        <w:szCs w:val="16"/>
      </w:rPr>
      <w:t>3</w:t>
    </w:r>
    <w:r>
      <w:rPr>
        <w:rStyle w:val="PageNumber"/>
        <w:sz w:val="16"/>
        <w:szCs w:val="16"/>
      </w:rPr>
      <w:tab/>
      <w:t>GD</w:t>
    </w:r>
    <w:r w:rsidRPr="002B5019">
      <w:rPr>
        <w:rStyle w:val="PageNumber"/>
        <w:sz w:val="16"/>
        <w:szCs w:val="16"/>
      </w:rPr>
      <w:tab/>
    </w:r>
    <w:r w:rsidR="00052975">
      <w:rPr>
        <w:sz w:val="16"/>
        <w:szCs w:val="16"/>
      </w:rPr>
      <w:t>2</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7111E" w14:textId="77777777" w:rsidR="0075570B" w:rsidRDefault="0075570B" w:rsidP="008F1F3E">
      <w:pPr>
        <w:pStyle w:val="Header"/>
      </w:pPr>
      <w:r>
        <w:separator/>
      </w:r>
    </w:p>
  </w:footnote>
  <w:footnote w:type="continuationSeparator" w:id="0">
    <w:p w14:paraId="6DFBC676" w14:textId="77777777" w:rsidR="0075570B" w:rsidRDefault="0075570B" w:rsidP="008F1F3E">
      <w:pPr>
        <w:pStyle w:val="Header"/>
      </w:pPr>
      <w:r>
        <w:continuationSeparator/>
      </w:r>
    </w:p>
  </w:footnote>
  <w:footnote w:type="continuationNotice" w:id="1">
    <w:p w14:paraId="776AC01C" w14:textId="77777777" w:rsidR="0075570B" w:rsidRDefault="007557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306E720C"/>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7DB40250"/>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2048724172">
    <w:abstractNumId w:val="16"/>
  </w:num>
  <w:num w:numId="24" w16cid:durableId="1310130692">
    <w:abstractNumId w:val="2"/>
  </w:num>
  <w:num w:numId="25" w16cid:durableId="936986484">
    <w:abstractNumId w:val="2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Creighton, Alan (Northern Powergrid)">
    <w15:presenceInfo w15:providerId="AD" w15:userId="S::Alan.Creighton@northernpowergrid.com::255eb25e-e221-41cd-b20f-ccd106ec3c87"/>
  </w15:person>
  <w15:person w15:author="David Halford (ESO)">
    <w15:presenceInfo w15:providerId="AD" w15:userId="S::david.halford@uk.nationalgrid.com::c573fcee-f74c-4413-b2d4-2ec31e0f4c71"/>
  </w15:person>
  <w15:person w15:author="Tanmay Kadam (ESO)">
    <w15:presenceInfo w15:providerId="AD" w15:userId="S::Tanmay.Kadam@uk.nationalgrid.com::bd0b8041-88f6-46c1-92f8-c181d74168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R/FX5CplpYyeQepdib8pFXWYuasYTUBYF3sqehYl+pICQbj62XqY/MLK9L9+K/UZHSpvUXCx/MNaMSiLw2EuAA==" w:salt="xvzemg9USmVFMJHqrmvhew=="/>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178A8"/>
    <w:rsid w:val="00020048"/>
    <w:rsid w:val="0002075B"/>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1F17"/>
    <w:rsid w:val="0004236F"/>
    <w:rsid w:val="0004439C"/>
    <w:rsid w:val="00044A90"/>
    <w:rsid w:val="0004564C"/>
    <w:rsid w:val="00045E74"/>
    <w:rsid w:val="00046274"/>
    <w:rsid w:val="000469E0"/>
    <w:rsid w:val="00047345"/>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06BE"/>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1EBA"/>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2955"/>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8A2"/>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3F2"/>
    <w:rsid w:val="00124A50"/>
    <w:rsid w:val="00124C02"/>
    <w:rsid w:val="001259E4"/>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062"/>
    <w:rsid w:val="00167624"/>
    <w:rsid w:val="00167A20"/>
    <w:rsid w:val="00170058"/>
    <w:rsid w:val="001710CF"/>
    <w:rsid w:val="00171516"/>
    <w:rsid w:val="001715BC"/>
    <w:rsid w:val="00171D38"/>
    <w:rsid w:val="00172580"/>
    <w:rsid w:val="00172D0C"/>
    <w:rsid w:val="001731C5"/>
    <w:rsid w:val="0017375B"/>
    <w:rsid w:val="001738C9"/>
    <w:rsid w:val="001750CE"/>
    <w:rsid w:val="0017575F"/>
    <w:rsid w:val="00176A1D"/>
    <w:rsid w:val="001801CA"/>
    <w:rsid w:val="00180748"/>
    <w:rsid w:val="00180774"/>
    <w:rsid w:val="001812C8"/>
    <w:rsid w:val="0018137F"/>
    <w:rsid w:val="001816E5"/>
    <w:rsid w:val="00181929"/>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0A64"/>
    <w:rsid w:val="001A2383"/>
    <w:rsid w:val="001A30E2"/>
    <w:rsid w:val="001A3574"/>
    <w:rsid w:val="001A3645"/>
    <w:rsid w:val="001A36A8"/>
    <w:rsid w:val="001A3852"/>
    <w:rsid w:val="001A38EA"/>
    <w:rsid w:val="001A4103"/>
    <w:rsid w:val="001A5C69"/>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4CB"/>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8FD"/>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185F"/>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50B6"/>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D54"/>
    <w:rsid w:val="00286FFF"/>
    <w:rsid w:val="00287A76"/>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093C"/>
    <w:rsid w:val="00301BC9"/>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6FF5"/>
    <w:rsid w:val="003172CB"/>
    <w:rsid w:val="00317A9E"/>
    <w:rsid w:val="00320A03"/>
    <w:rsid w:val="00320B72"/>
    <w:rsid w:val="00320C84"/>
    <w:rsid w:val="00321E28"/>
    <w:rsid w:val="00323C0C"/>
    <w:rsid w:val="003247A3"/>
    <w:rsid w:val="00325486"/>
    <w:rsid w:val="0032641D"/>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5ED5"/>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12"/>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0EDF"/>
    <w:rsid w:val="003D1AD5"/>
    <w:rsid w:val="003D1E65"/>
    <w:rsid w:val="003D268D"/>
    <w:rsid w:val="003D2B77"/>
    <w:rsid w:val="003D2DEB"/>
    <w:rsid w:val="003D363F"/>
    <w:rsid w:val="003D5003"/>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586"/>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75C4A"/>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24F"/>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C16"/>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F94"/>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0436"/>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282"/>
    <w:rsid w:val="00632811"/>
    <w:rsid w:val="00632A06"/>
    <w:rsid w:val="00632E68"/>
    <w:rsid w:val="006334A8"/>
    <w:rsid w:val="0063389C"/>
    <w:rsid w:val="00634805"/>
    <w:rsid w:val="00635630"/>
    <w:rsid w:val="00635958"/>
    <w:rsid w:val="00635B53"/>
    <w:rsid w:val="00636F28"/>
    <w:rsid w:val="00637F94"/>
    <w:rsid w:val="006405E2"/>
    <w:rsid w:val="0064062F"/>
    <w:rsid w:val="00640DA2"/>
    <w:rsid w:val="00640FE9"/>
    <w:rsid w:val="006414D2"/>
    <w:rsid w:val="00641A52"/>
    <w:rsid w:val="00642879"/>
    <w:rsid w:val="00643EE8"/>
    <w:rsid w:val="00644655"/>
    <w:rsid w:val="00645392"/>
    <w:rsid w:val="00646A8C"/>
    <w:rsid w:val="00647138"/>
    <w:rsid w:val="00647650"/>
    <w:rsid w:val="006479A6"/>
    <w:rsid w:val="00650C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1BB6"/>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28A"/>
    <w:rsid w:val="006D272F"/>
    <w:rsid w:val="006D2784"/>
    <w:rsid w:val="006D3148"/>
    <w:rsid w:val="006D3FEF"/>
    <w:rsid w:val="006D4159"/>
    <w:rsid w:val="006D5C49"/>
    <w:rsid w:val="006D65CB"/>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4BAD"/>
    <w:rsid w:val="007369FA"/>
    <w:rsid w:val="00736BC1"/>
    <w:rsid w:val="00737AD2"/>
    <w:rsid w:val="00737D9B"/>
    <w:rsid w:val="00740627"/>
    <w:rsid w:val="007408C5"/>
    <w:rsid w:val="00742964"/>
    <w:rsid w:val="00742C85"/>
    <w:rsid w:val="00743FD6"/>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0B"/>
    <w:rsid w:val="0075579A"/>
    <w:rsid w:val="007557CA"/>
    <w:rsid w:val="00756550"/>
    <w:rsid w:val="007602C1"/>
    <w:rsid w:val="00760ADD"/>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77530"/>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6150"/>
    <w:rsid w:val="00797293"/>
    <w:rsid w:val="007978B5"/>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44A"/>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1563"/>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1FD"/>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54F1"/>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1FD"/>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6AA3"/>
    <w:rsid w:val="008B7803"/>
    <w:rsid w:val="008B7AB8"/>
    <w:rsid w:val="008B7BBE"/>
    <w:rsid w:val="008C04E2"/>
    <w:rsid w:val="008C0601"/>
    <w:rsid w:val="008C0C51"/>
    <w:rsid w:val="008C0FD0"/>
    <w:rsid w:val="008C1151"/>
    <w:rsid w:val="008C2034"/>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0F8"/>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76C"/>
    <w:rsid w:val="008F4FDB"/>
    <w:rsid w:val="008F5452"/>
    <w:rsid w:val="008F5ECD"/>
    <w:rsid w:val="00901962"/>
    <w:rsid w:val="00901BEC"/>
    <w:rsid w:val="00902B0F"/>
    <w:rsid w:val="00902D1A"/>
    <w:rsid w:val="00904F96"/>
    <w:rsid w:val="00905580"/>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37"/>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47D3"/>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4E3F"/>
    <w:rsid w:val="00A0568C"/>
    <w:rsid w:val="00A06140"/>
    <w:rsid w:val="00A0616A"/>
    <w:rsid w:val="00A06B99"/>
    <w:rsid w:val="00A06C17"/>
    <w:rsid w:val="00A070F8"/>
    <w:rsid w:val="00A071B5"/>
    <w:rsid w:val="00A07F79"/>
    <w:rsid w:val="00A1027A"/>
    <w:rsid w:val="00A11946"/>
    <w:rsid w:val="00A12032"/>
    <w:rsid w:val="00A13D11"/>
    <w:rsid w:val="00A14C19"/>
    <w:rsid w:val="00A14E2B"/>
    <w:rsid w:val="00A14FC5"/>
    <w:rsid w:val="00A1616C"/>
    <w:rsid w:val="00A16D00"/>
    <w:rsid w:val="00A17150"/>
    <w:rsid w:val="00A1744C"/>
    <w:rsid w:val="00A200D9"/>
    <w:rsid w:val="00A20623"/>
    <w:rsid w:val="00A2068F"/>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283A"/>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5B1"/>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5103"/>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02FB"/>
    <w:rsid w:val="00AA1379"/>
    <w:rsid w:val="00AA2343"/>
    <w:rsid w:val="00AA259D"/>
    <w:rsid w:val="00AA30A5"/>
    <w:rsid w:val="00AA31EC"/>
    <w:rsid w:val="00AA3BD4"/>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5B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CBE"/>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C60"/>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6A1E"/>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972E4"/>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625"/>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984"/>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2F99"/>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F8F"/>
    <w:rsid w:val="00CD3B63"/>
    <w:rsid w:val="00CD4A10"/>
    <w:rsid w:val="00CD5624"/>
    <w:rsid w:val="00CD5B33"/>
    <w:rsid w:val="00CD5E77"/>
    <w:rsid w:val="00CD68EB"/>
    <w:rsid w:val="00CE18FA"/>
    <w:rsid w:val="00CE235F"/>
    <w:rsid w:val="00CE3311"/>
    <w:rsid w:val="00CE348B"/>
    <w:rsid w:val="00CE3AC2"/>
    <w:rsid w:val="00CE4842"/>
    <w:rsid w:val="00CE4CCF"/>
    <w:rsid w:val="00CE6B74"/>
    <w:rsid w:val="00CF0BE2"/>
    <w:rsid w:val="00CF1AE6"/>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8CF"/>
    <w:rsid w:val="00D04BAC"/>
    <w:rsid w:val="00D05781"/>
    <w:rsid w:val="00D05A9D"/>
    <w:rsid w:val="00D05DEC"/>
    <w:rsid w:val="00D0602D"/>
    <w:rsid w:val="00D0664F"/>
    <w:rsid w:val="00D066AC"/>
    <w:rsid w:val="00D06B77"/>
    <w:rsid w:val="00D06F4C"/>
    <w:rsid w:val="00D0732D"/>
    <w:rsid w:val="00D10448"/>
    <w:rsid w:val="00D10787"/>
    <w:rsid w:val="00D10992"/>
    <w:rsid w:val="00D10A3A"/>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2D"/>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6BD"/>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681"/>
    <w:rsid w:val="00D55938"/>
    <w:rsid w:val="00D55B0E"/>
    <w:rsid w:val="00D564EC"/>
    <w:rsid w:val="00D56512"/>
    <w:rsid w:val="00D56EB7"/>
    <w:rsid w:val="00D5712D"/>
    <w:rsid w:val="00D601C4"/>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49EB"/>
    <w:rsid w:val="00DA53A2"/>
    <w:rsid w:val="00DA598F"/>
    <w:rsid w:val="00DA6C4D"/>
    <w:rsid w:val="00DA73B4"/>
    <w:rsid w:val="00DA741B"/>
    <w:rsid w:val="00DA7965"/>
    <w:rsid w:val="00DB0D86"/>
    <w:rsid w:val="00DB1E62"/>
    <w:rsid w:val="00DB3B14"/>
    <w:rsid w:val="00DB45D8"/>
    <w:rsid w:val="00DB5131"/>
    <w:rsid w:val="00DB5224"/>
    <w:rsid w:val="00DB53D5"/>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46EB"/>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64D"/>
    <w:rsid w:val="00E36ECF"/>
    <w:rsid w:val="00E370BB"/>
    <w:rsid w:val="00E3754C"/>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39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55"/>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4EBF"/>
    <w:rsid w:val="00E85256"/>
    <w:rsid w:val="00E86631"/>
    <w:rsid w:val="00E86FEA"/>
    <w:rsid w:val="00E87C29"/>
    <w:rsid w:val="00E951E5"/>
    <w:rsid w:val="00E9653D"/>
    <w:rsid w:val="00E96D23"/>
    <w:rsid w:val="00EA00FC"/>
    <w:rsid w:val="00EA04DD"/>
    <w:rsid w:val="00EA0874"/>
    <w:rsid w:val="00EA0F7E"/>
    <w:rsid w:val="00EA102C"/>
    <w:rsid w:val="00EA1124"/>
    <w:rsid w:val="00EA2760"/>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AF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B2B"/>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37D"/>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3507"/>
    <w:rsid w:val="00F13F0B"/>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EC0"/>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994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965090337">
      <w:bodyDiv w:val="1"/>
      <w:marLeft w:val="0"/>
      <w:marRight w:val="0"/>
      <w:marTop w:val="0"/>
      <w:marBottom w:val="0"/>
      <w:divBdr>
        <w:top w:val="none" w:sz="0" w:space="0" w:color="auto"/>
        <w:left w:val="none" w:sz="0" w:space="0" w:color="auto"/>
        <w:bottom w:val="none" w:sz="0" w:space="0" w:color="auto"/>
        <w:right w:val="none" w:sz="0" w:space="0" w:color="auto"/>
      </w:divBdr>
      <w:divsChild>
        <w:div w:id="1645937051">
          <w:marLeft w:val="360"/>
          <w:marRight w:val="0"/>
          <w:marTop w:val="120"/>
          <w:marBottom w:val="120"/>
          <w:divBdr>
            <w:top w:val="none" w:sz="0" w:space="0" w:color="auto"/>
            <w:left w:val="none" w:sz="0" w:space="0" w:color="auto"/>
            <w:bottom w:val="none" w:sz="0" w:space="0" w:color="auto"/>
            <w:right w:val="none" w:sz="0" w:space="0" w:color="auto"/>
          </w:divBdr>
        </w:div>
        <w:div w:id="1184396094">
          <w:marLeft w:val="360"/>
          <w:marRight w:val="0"/>
          <w:marTop w:val="120"/>
          <w:marBottom w:val="120"/>
          <w:divBdr>
            <w:top w:val="none" w:sz="0" w:space="0" w:color="auto"/>
            <w:left w:val="none" w:sz="0" w:space="0" w:color="auto"/>
            <w:bottom w:val="none" w:sz="0" w:space="0" w:color="auto"/>
            <w:right w:val="none" w:sz="0" w:space="0" w:color="auto"/>
          </w:divBdr>
        </w:div>
      </w:divsChild>
    </w:div>
    <w:div w:id="999236300">
      <w:bodyDiv w:val="1"/>
      <w:marLeft w:val="0"/>
      <w:marRight w:val="0"/>
      <w:marTop w:val="0"/>
      <w:marBottom w:val="0"/>
      <w:divBdr>
        <w:top w:val="none" w:sz="0" w:space="0" w:color="auto"/>
        <w:left w:val="none" w:sz="0" w:space="0" w:color="auto"/>
        <w:bottom w:val="none" w:sz="0" w:space="0" w:color="auto"/>
        <w:right w:val="none" w:sz="0" w:space="0" w:color="auto"/>
      </w:divBdr>
      <w:divsChild>
        <w:div w:id="6836844">
          <w:marLeft w:val="360"/>
          <w:marRight w:val="0"/>
          <w:marTop w:val="120"/>
          <w:marBottom w:val="120"/>
          <w:divBdr>
            <w:top w:val="none" w:sz="0" w:space="0" w:color="auto"/>
            <w:left w:val="none" w:sz="0" w:space="0" w:color="auto"/>
            <w:bottom w:val="none" w:sz="0" w:space="0" w:color="auto"/>
            <w:right w:val="none" w:sz="0" w:space="0" w:color="auto"/>
          </w:divBdr>
        </w:div>
        <w:div w:id="1559979400">
          <w:marLeft w:val="360"/>
          <w:marRight w:val="0"/>
          <w:marTop w:val="120"/>
          <w:marBottom w:val="12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043615">
      <w:bodyDiv w:val="1"/>
      <w:marLeft w:val="0"/>
      <w:marRight w:val="0"/>
      <w:marTop w:val="0"/>
      <w:marBottom w:val="0"/>
      <w:divBdr>
        <w:top w:val="none" w:sz="0" w:space="0" w:color="auto"/>
        <w:left w:val="none" w:sz="0" w:space="0" w:color="auto"/>
        <w:bottom w:val="none" w:sz="0" w:space="0" w:color="auto"/>
        <w:right w:val="none" w:sz="0" w:space="0" w:color="auto"/>
      </w:divBdr>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 w:id="214677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FD833217-E0FE-4067-92E8-714FA54A4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44</Pages>
  <Words>33427</Words>
  <Characters>190534</Characters>
  <Application>Microsoft Office Word</Application>
  <DocSecurity>8</DocSecurity>
  <Lines>1587</Lines>
  <Paragraphs>447</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24</cp:revision>
  <cp:lastPrinted>2022-02-02T23:54:00Z</cp:lastPrinted>
  <dcterms:created xsi:type="dcterms:W3CDTF">2024-05-24T12:36:00Z</dcterms:created>
  <dcterms:modified xsi:type="dcterms:W3CDTF">2024-06-03T11:59:00Z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