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r>
              <w:rPr>
                <w:rFonts w:cs="Arial"/>
                <w:b/>
              </w:rPr>
              <w:t xml:space="preserve">The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9871B0" w:rsidRPr="007E0B31" w:rsidRDefault="009871B0" w:rsidP="009871B0">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9871B0" w:rsidRPr="007E0B31" w:rsidRDefault="009871B0" w:rsidP="009871B0">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9871B0" w:rsidRPr="007E0B31" w:rsidRDefault="009871B0" w:rsidP="009871B0">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9871B0" w:rsidRPr="007E0B31" w:rsidRDefault="009871B0" w:rsidP="009871B0">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Governor Deadband</w:t>
            </w:r>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BC1.A.3.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EB1E5D" w:rsidRPr="007E0B31" w:rsidRDefault="00EB1E5D" w:rsidP="00EB1E5D">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
          </w:p>
          <w:p w14:paraId="2DAA1BCB" w14:textId="77777777" w:rsidR="00EB1E5D" w:rsidRPr="007E0B31" w:rsidRDefault="00EB1E5D" w:rsidP="00EB1E5D">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EB1E5D" w:rsidRPr="007E0B31" w:rsidRDefault="00EB1E5D" w:rsidP="00EB1E5D">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EB1E5D" w:rsidRPr="007E0B31" w:rsidRDefault="00EB1E5D" w:rsidP="00EB1E5D">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537AE46F" w:rsidR="00EB1E5D" w:rsidRDefault="00EB1E5D" w:rsidP="00EB1E5D">
            <w:pPr>
              <w:pStyle w:val="TableArial11"/>
              <w:rPr>
                <w:ins w:id="31" w:author="Lizzie Timmins (ESO)" w:date="2024-04-25T09:04:00Z"/>
                <w:rFonts w:cs="Arial"/>
              </w:rPr>
            </w:pPr>
            <w:r w:rsidRPr="002510FF">
              <w:rPr>
                <w:rFonts w:cs="Arial"/>
              </w:rPr>
              <w:t xml:space="preserve">For a </w:t>
            </w:r>
            <w:r w:rsidRPr="002510FF">
              <w:rPr>
                <w:rFonts w:cs="Arial"/>
                <w:b/>
                <w:bCs/>
              </w:rPr>
              <w:t>GBGF-I</w:t>
            </w:r>
            <w:r w:rsidRPr="002510FF">
              <w:rPr>
                <w:rFonts w:cs="Arial"/>
              </w:rPr>
              <w:t xml:space="preserve"> there must be an impedance</w:t>
            </w:r>
            <w:del w:id="32" w:author="Lizzie Timmins (ESO)" w:date="2024-04-25T09:03:00Z">
              <w:r w:rsidRPr="002510FF" w:rsidDel="008410A0">
                <w:rPr>
                  <w:rFonts w:cs="Arial"/>
                </w:rPr>
                <w:delText xml:space="preserve"> with only real physical values</w:delText>
              </w:r>
            </w:del>
            <w:del w:id="33" w:author="Lizzie Timmins (ESO)" w:date="2024-06-03T08:21:00Z">
              <w:r w:rsidRPr="002510FF" w:rsidDel="00C03482">
                <w:rPr>
                  <w:rFonts w:cs="Arial"/>
                </w:rPr>
                <w:delText>,</w:delText>
              </w:r>
            </w:del>
            <w:r w:rsidRPr="002510FF">
              <w:rPr>
                <w:rFonts w:cs="Arial"/>
              </w:rPr>
              <w:t xml:space="preserv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6ED38A57" w14:textId="7CAB05AE" w:rsidR="007E18A7" w:rsidRPr="002510FF" w:rsidDel="007E18A7" w:rsidRDefault="007E18A7" w:rsidP="009A6801">
            <w:pPr>
              <w:pStyle w:val="TableArial11"/>
              <w:ind w:left="9" w:hanging="9"/>
              <w:rPr>
                <w:del w:id="34" w:author="Lizzie Timmins (ESO)" w:date="2024-04-25T09:04:00Z"/>
                <w:rFonts w:cs="Arial"/>
              </w:rPr>
            </w:pPr>
            <w:ins w:id="35" w:author="Lizzie Timmins (ESO)" w:date="2024-04-25T09:04:00Z">
              <w:r>
                <w:rPr>
                  <w:rFonts w:cs="Arial"/>
                </w:rPr>
                <w:t xml:space="preserve">For the avoidance of doubt, the impedance between the </w:t>
              </w:r>
              <w:r w:rsidRPr="004D46B4">
                <w:rPr>
                  <w:rFonts w:cs="Arial"/>
                  <w:b/>
                  <w:bCs/>
                </w:rPr>
                <w:t>Internal Voltage Source</w:t>
              </w:r>
              <w:r>
                <w:rPr>
                  <w:rFonts w:cs="Arial"/>
                </w:rPr>
                <w:t xml:space="preserve"> and the </w:t>
              </w:r>
              <w:r w:rsidRPr="004D46B4">
                <w:rPr>
                  <w:rFonts w:cs="Arial"/>
                  <w:b/>
                  <w:bCs/>
                </w:rPr>
                <w:t>Grid Entry Point</w:t>
              </w:r>
              <w:r>
                <w:rPr>
                  <w:rFonts w:cs="Arial"/>
                </w:rPr>
                <w:t xml:space="preserve"> or </w:t>
              </w:r>
              <w:r w:rsidRPr="004D46B4">
                <w:rPr>
                  <w:rFonts w:cs="Arial"/>
                  <w:b/>
                  <w:bCs/>
                </w:rPr>
                <w:t>User System Entry Point</w:t>
              </w:r>
              <w:r>
                <w:rPr>
                  <w:rFonts w:cs="Arial"/>
                </w:rPr>
                <w:t xml:space="preserve"> could be virtual, real, or a combination of the two.</w:t>
              </w:r>
            </w:ins>
          </w:p>
          <w:p w14:paraId="4524A652" w14:textId="2BC7F4A1" w:rsidR="00EB1E5D" w:rsidDel="007E18A7" w:rsidRDefault="00EB1E5D" w:rsidP="009A6801">
            <w:pPr>
              <w:pStyle w:val="TableArial11"/>
              <w:rPr>
                <w:del w:id="36" w:author="Lizzie Timmins (ESO)" w:date="2024-04-25T09:04:00Z"/>
                <w:rFonts w:cs="Arial"/>
              </w:rPr>
            </w:pPr>
            <w:del w:id="37" w:author="Lizzie Timmins (ESO)" w:date="2024-04-25T09:04:00Z">
              <w:r w:rsidRPr="002510FF" w:rsidDel="007E18A7">
                <w:rPr>
                  <w:rFonts w:cs="Arial"/>
                </w:rPr>
                <w:delText>For the avoidance of doubt, a virtual impedance, is not permitted in</w:delText>
              </w:r>
            </w:del>
          </w:p>
          <w:p w14:paraId="77E7BAB6" w14:textId="7CC190F9" w:rsidR="00EB1E5D" w:rsidRPr="00865ADF" w:rsidRDefault="00EB1E5D" w:rsidP="009A6801">
            <w:pPr>
              <w:pStyle w:val="TableArial11"/>
              <w:ind w:left="9" w:hanging="9"/>
              <w:rPr>
                <w:rFonts w:cs="Arial"/>
              </w:rPr>
            </w:pPr>
            <w:del w:id="38" w:author="Lizzie Timmins (ESO)" w:date="2024-04-25T09:04:00Z">
              <w:r w:rsidRPr="002510FF" w:rsidDel="007E18A7">
                <w:rPr>
                  <w:rFonts w:cs="Arial"/>
                  <w:b/>
                  <w:bCs/>
                </w:rPr>
                <w:delText>GBGF-I</w:delText>
              </w:r>
              <w:r w:rsidRPr="002510FF" w:rsidDel="007E18A7">
                <w:rPr>
                  <w:rFonts w:cs="Arial"/>
                </w:rPr>
                <w:delText>.</w:delText>
              </w:r>
            </w:del>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r w:rsidRPr="007E0B31">
              <w:rPr>
                <w:rFonts w:cs="Arial"/>
              </w:rPr>
              <w:t>Intertrip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39" w:name="_DV_C34"/>
            <w:r w:rsidRPr="007E0B31">
              <w:rPr>
                <w:rFonts w:cs="Arial"/>
              </w:rPr>
              <w:t xml:space="preserve">Limited Operational Notification </w:t>
            </w:r>
            <w:r w:rsidRPr="007E0B31">
              <w:rPr>
                <w:rFonts w:cs="Arial"/>
                <w:b w:val="0"/>
              </w:rPr>
              <w:t>or</w:t>
            </w:r>
            <w:r w:rsidRPr="007E0B31">
              <w:rPr>
                <w:rFonts w:cs="Arial"/>
              </w:rPr>
              <w:t xml:space="preserve"> LON</w:t>
            </w:r>
            <w:bookmarkEnd w:id="39"/>
          </w:p>
        </w:tc>
        <w:tc>
          <w:tcPr>
            <w:tcW w:w="6634" w:type="dxa"/>
          </w:tcPr>
          <w:p w14:paraId="116937FB" w14:textId="55A25BAD" w:rsidR="00EB1E5D" w:rsidRPr="007E0B31" w:rsidRDefault="00EB1E5D" w:rsidP="00EB1E5D">
            <w:pPr>
              <w:pStyle w:val="TableArial11"/>
              <w:rPr>
                <w:rFonts w:cs="Arial"/>
              </w:rPr>
            </w:pPr>
            <w:bookmarkStart w:id="40"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0"/>
          </w:p>
          <w:p w14:paraId="0C9542F9" w14:textId="77777777" w:rsidR="00EB1E5D" w:rsidRPr="007E0B31" w:rsidRDefault="00EB1E5D" w:rsidP="00EB1E5D">
            <w:pPr>
              <w:pStyle w:val="TableArial11"/>
              <w:ind w:left="567" w:hanging="567"/>
              <w:rPr>
                <w:rFonts w:cs="Arial"/>
              </w:rPr>
            </w:pPr>
            <w:bookmarkStart w:id="41" w:name="_DV_C36"/>
            <w:r w:rsidRPr="007E0B31">
              <w:rPr>
                <w:rFonts w:cs="Arial"/>
              </w:rPr>
              <w:t>(a)</w:t>
            </w:r>
            <w:r w:rsidRPr="007E0B31">
              <w:rPr>
                <w:rFonts w:cs="Arial"/>
              </w:rPr>
              <w:tab/>
              <w:t xml:space="preserve">with the provisions of the Grid Code specified in the notice, and </w:t>
            </w:r>
            <w:bookmarkEnd w:id="41"/>
          </w:p>
          <w:p w14:paraId="5536F311" w14:textId="77777777" w:rsidR="00EB1E5D" w:rsidRPr="007E0B31" w:rsidRDefault="00EB1E5D" w:rsidP="00EB1E5D">
            <w:pPr>
              <w:pStyle w:val="TableArial11"/>
              <w:ind w:left="567" w:hanging="567"/>
              <w:rPr>
                <w:rFonts w:cs="Arial"/>
              </w:rPr>
            </w:pPr>
            <w:bookmarkStart w:id="42"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42"/>
          </w:p>
          <w:p w14:paraId="3817BE40" w14:textId="77777777" w:rsidR="00EB1E5D" w:rsidRPr="007E0B31" w:rsidRDefault="00EB1E5D" w:rsidP="00EB1E5D">
            <w:pPr>
              <w:pStyle w:val="TableArial11"/>
              <w:rPr>
                <w:rFonts w:cs="Arial"/>
              </w:rPr>
            </w:pPr>
            <w:bookmarkStart w:id="43" w:name="_DV_C38"/>
            <w:r w:rsidRPr="007E0B31">
              <w:rPr>
                <w:rFonts w:cs="Arial"/>
              </w:rPr>
              <w:t xml:space="preserve">and specifying the </w:t>
            </w:r>
            <w:r w:rsidRPr="007E0B31">
              <w:rPr>
                <w:rFonts w:cs="Arial"/>
                <w:b/>
              </w:rPr>
              <w:t>Unresolved Issues</w:t>
            </w:r>
            <w:r w:rsidRPr="007E0B31">
              <w:rPr>
                <w:rFonts w:cs="Arial"/>
              </w:rPr>
              <w:t xml:space="preserve">. </w:t>
            </w:r>
            <w:bookmarkEnd w:id="43"/>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44" w:name="_DV_C39"/>
            <w:r w:rsidRPr="007E0B31">
              <w:rPr>
                <w:rFonts w:cs="Arial"/>
              </w:rPr>
              <w:t>Manufacturer’s Data &amp; Performance Report</w:t>
            </w:r>
            <w:bookmarkEnd w:id="44"/>
          </w:p>
        </w:tc>
        <w:tc>
          <w:tcPr>
            <w:tcW w:w="6634" w:type="dxa"/>
          </w:tcPr>
          <w:p w14:paraId="671DA193" w14:textId="02EFD935" w:rsidR="00EB1E5D" w:rsidRPr="007E0B31" w:rsidRDefault="00EB1E5D" w:rsidP="00EB1E5D">
            <w:pPr>
              <w:pStyle w:val="TableArial11"/>
              <w:rPr>
                <w:rFonts w:cs="Arial"/>
              </w:rPr>
            </w:pPr>
            <w:bookmarkStart w:id="45"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5"/>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(PHmax)</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(PHmin)</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46" w:name="_DV_C45"/>
            <w:r w:rsidRPr="007E0B31">
              <w:rPr>
                <w:rFonts w:cs="Arial"/>
              </w:rPr>
              <w:t>Notification of User’s Intention to Synchronise</w:t>
            </w:r>
            <w:bookmarkEnd w:id="46"/>
          </w:p>
        </w:tc>
        <w:tc>
          <w:tcPr>
            <w:tcW w:w="6634" w:type="dxa"/>
          </w:tcPr>
          <w:p w14:paraId="6ADCBD35" w14:textId="0DA3F6C9" w:rsidR="00EB1E5D" w:rsidRPr="007E0B31" w:rsidRDefault="00EB1E5D" w:rsidP="00EB1E5D">
            <w:pPr>
              <w:pStyle w:val="TableArial11"/>
              <w:rPr>
                <w:rFonts w:cs="Arial"/>
              </w:rPr>
            </w:pPr>
            <w:bookmarkStart w:id="4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7"/>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634" w:type="dxa"/>
          </w:tcPr>
          <w:p w14:paraId="1A8EAFDB" w14:textId="77777777" w:rsidR="00EB1E5D" w:rsidRPr="007E0B31" w:rsidRDefault="00EB1E5D" w:rsidP="00EB1E5D">
            <w:pPr>
              <w:pStyle w:val="TableArial11"/>
              <w:rPr>
                <w:rFonts w:cs="Arial"/>
              </w:rPr>
            </w:pPr>
            <w:bookmarkStart w:id="48"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8"/>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49" w:name="_DV_C41"/>
            <w:r w:rsidRPr="007E0B31">
              <w:rPr>
                <w:rFonts w:cs="Arial"/>
              </w:rPr>
              <w:t>Operational Notifications</w:t>
            </w:r>
            <w:bookmarkEnd w:id="49"/>
          </w:p>
        </w:tc>
        <w:tc>
          <w:tcPr>
            <w:tcW w:w="6634" w:type="dxa"/>
          </w:tcPr>
          <w:p w14:paraId="7D98A808" w14:textId="07D64618" w:rsidR="00EB1E5D" w:rsidRPr="007E0B31" w:rsidRDefault="00EB1E5D" w:rsidP="00EB1E5D">
            <w:pPr>
              <w:pStyle w:val="TableArial11"/>
              <w:rPr>
                <w:rFonts w:cs="Arial"/>
              </w:rPr>
            </w:pPr>
            <w:bookmarkStart w:id="50"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0"/>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t>Quick Resynchronisation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Quick Resynchronisation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Reactive Despatch to Zero Mvar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EB1E5D" w:rsidRPr="007E0B31" w:rsidRDefault="00EB1E5D" w:rsidP="00EB1E5D">
            <w:pPr>
              <w:pStyle w:val="TableArial11"/>
              <w:rPr>
                <w:rFonts w:cs="Arial"/>
              </w:rPr>
            </w:pPr>
            <w:r w:rsidRPr="007E0B31">
              <w:rPr>
                <w:rFonts w:cs="Arial"/>
              </w:rPr>
              <w:t>1000 VAr = 1 kVAr</w:t>
            </w:r>
          </w:p>
          <w:p w14:paraId="0418F48E" w14:textId="31407A1D" w:rsidR="00EB1E5D" w:rsidRPr="007E0B31" w:rsidRDefault="00EB1E5D" w:rsidP="00EB1E5D">
            <w:pPr>
              <w:pStyle w:val="TableArial11"/>
              <w:rPr>
                <w:rFonts w:cs="Arial"/>
              </w:rPr>
            </w:pPr>
            <w:r w:rsidRPr="007E0B31">
              <w:rPr>
                <w:rFonts w:cs="Arial"/>
              </w:rPr>
              <w:t xml:space="preserve">1000 kVAr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Plant Capablity</w:t>
            </w:r>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r w:rsidRPr="007E0B31">
              <w:rPr>
                <w:rFonts w:cs="Arial"/>
              </w:rPr>
              <w:t>Subtransmission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System to Demand Intertrip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51"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1"/>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52"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2"/>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157BEEAF" w:rsidR="00EB1E5D" w:rsidRPr="00A438EF" w:rsidRDefault="00EB1E5D" w:rsidP="00EB1E5D">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B1E5D" w:rsidRPr="00CE4CCF" w:rsidRDefault="008D1AD0" w:rsidP="00AF6DF2">
            <w:pPr>
              <w:pStyle w:val="Default"/>
              <w:jc w:val="both"/>
            </w:pPr>
            <w:r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Pr="002A73E9">
              <w:rPr>
                <w:sz w:val="20"/>
                <w:szCs w:val="20"/>
              </w:rPr>
              <w:t xml:space="preserve">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Pr="002A73E9">
              <w:rPr>
                <w:sz w:val="20"/>
                <w:szCs w:val="20"/>
              </w:rPr>
              <w:t xml:space="preserve"> </w:t>
            </w:r>
            <w:r w:rsidR="00AF3052" w:rsidRPr="002A73E9">
              <w:rPr>
                <w:sz w:val="20"/>
                <w:szCs w:val="20"/>
              </w:rPr>
              <w:t xml:space="preserve">to </w:t>
            </w:r>
            <w:r w:rsidRPr="002A73E9">
              <w:rPr>
                <w:sz w:val="20"/>
                <w:szCs w:val="20"/>
              </w:rPr>
              <w:t xml:space="preserve">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s</w:t>
            </w:r>
            <w:r w:rsidR="001F10D3" w:rsidRPr="002A73E9">
              <w:rPr>
                <w:sz w:val="20"/>
                <w:szCs w:val="20"/>
              </w:rPr>
              <w:t>u</w:t>
            </w:r>
            <w:r w:rsidR="00BF0728" w:rsidRPr="002A73E9">
              <w:rPr>
                <w:sz w:val="20"/>
                <w:szCs w:val="20"/>
              </w:rPr>
              <w:t>ffic</w:t>
            </w:r>
            <w:r w:rsidR="00B91C7E">
              <w:rPr>
                <w:sz w:val="20"/>
                <w:szCs w:val="20"/>
              </w:rPr>
              <w:t>i</w:t>
            </w:r>
            <w:r w:rsidR="00BF0728" w:rsidRPr="002A73E9">
              <w:rPr>
                <w:sz w:val="20"/>
                <w:szCs w:val="20"/>
              </w:rPr>
              <w:t xml:space="preserve">ent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5B2259FC"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a</w:t>
            </w:r>
            <w:r w:rsidR="00793315">
              <w:t xml:space="preserve"> </w:t>
            </w:r>
            <w:r>
              <w:rPr>
                <w:b/>
                <w:bCs/>
              </w:rPr>
              <w:t>Top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53" w:name="_DV_C47"/>
            <w:r w:rsidRPr="007E0B31">
              <w:rPr>
                <w:rFonts w:cs="Arial"/>
              </w:rPr>
              <w:t>Unresolved Issues</w:t>
            </w:r>
            <w:bookmarkEnd w:id="53"/>
          </w:p>
        </w:tc>
        <w:tc>
          <w:tcPr>
            <w:tcW w:w="6634" w:type="dxa"/>
          </w:tcPr>
          <w:p w14:paraId="12917A3C" w14:textId="564B64BE" w:rsidR="00EB1E5D" w:rsidRPr="007E0B31" w:rsidRDefault="00EB1E5D" w:rsidP="00EB1E5D">
            <w:pPr>
              <w:pStyle w:val="TableArial11"/>
              <w:rPr>
                <w:rFonts w:cs="Arial"/>
              </w:rPr>
            </w:pPr>
            <w:bookmarkStart w:id="5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4"/>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55" w:name="_DV_C49"/>
            <w:r w:rsidRPr="007E0B31">
              <w:rPr>
                <w:rFonts w:cs="Arial"/>
              </w:rPr>
              <w:t>User Data File Structure</w:t>
            </w:r>
            <w:bookmarkEnd w:id="55"/>
          </w:p>
        </w:tc>
        <w:tc>
          <w:tcPr>
            <w:tcW w:w="6634" w:type="dxa"/>
          </w:tcPr>
          <w:p w14:paraId="475B944D" w14:textId="77258ADD" w:rsidR="00EB1E5D" w:rsidRPr="007E0B31" w:rsidRDefault="00EB1E5D" w:rsidP="00EB1E5D">
            <w:pPr>
              <w:pStyle w:val="TableArial11"/>
              <w:rPr>
                <w:rFonts w:cs="Arial"/>
              </w:rPr>
            </w:pPr>
            <w:bookmarkStart w:id="56"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6"/>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57" w:name="_DV_C51"/>
            <w:r w:rsidRPr="007E0B31">
              <w:rPr>
                <w:rFonts w:cs="Arial"/>
              </w:rPr>
              <w:t>User Self Certification of Compliance</w:t>
            </w:r>
            <w:bookmarkEnd w:id="57"/>
          </w:p>
        </w:tc>
        <w:tc>
          <w:tcPr>
            <w:tcW w:w="6634" w:type="dxa"/>
          </w:tcPr>
          <w:p w14:paraId="0B00A7D2" w14:textId="77777777" w:rsidR="00EB1E5D" w:rsidRPr="007E0B31" w:rsidRDefault="00EB1E5D" w:rsidP="00EB1E5D">
            <w:pPr>
              <w:pStyle w:val="TableArial11"/>
              <w:rPr>
                <w:rFonts w:cs="Arial"/>
              </w:rPr>
            </w:pPr>
            <w:bookmarkStart w:id="58" w:name="_DV_C52"/>
            <w:r w:rsidRPr="007E0B31">
              <w:rPr>
                <w:rFonts w:cs="Arial"/>
              </w:rPr>
              <w:t>A certificate, in the form attached at CP.A.2</w:t>
            </w:r>
            <w:bookmarkStart w:id="59" w:name="_DV_C53"/>
            <w:bookmarkEnd w:id="58"/>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0" w:name="_DV_C56"/>
            <w:bookmarkEnd w:id="59"/>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0"/>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1"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1"/>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662D4" w14:textId="77777777" w:rsidR="003A552D" w:rsidRDefault="003A552D" w:rsidP="008F1F3E">
      <w:pPr>
        <w:pStyle w:val="Header"/>
      </w:pPr>
      <w:r>
        <w:separator/>
      </w:r>
    </w:p>
  </w:endnote>
  <w:endnote w:type="continuationSeparator" w:id="0">
    <w:p w14:paraId="630209B7" w14:textId="77777777" w:rsidR="003A552D" w:rsidRDefault="003A552D" w:rsidP="008F1F3E">
      <w:pPr>
        <w:pStyle w:val="Header"/>
      </w:pPr>
      <w:r>
        <w:continuationSeparator/>
      </w:r>
    </w:p>
  </w:endnote>
  <w:endnote w:type="continuationNotice" w:id="1">
    <w:p w14:paraId="6779592A" w14:textId="77777777" w:rsidR="003A552D" w:rsidRDefault="003A5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2EEFA" w14:textId="77777777" w:rsidR="003A552D" w:rsidRDefault="003A552D" w:rsidP="008F1F3E">
      <w:pPr>
        <w:pStyle w:val="Header"/>
      </w:pPr>
      <w:r>
        <w:separator/>
      </w:r>
    </w:p>
  </w:footnote>
  <w:footnote w:type="continuationSeparator" w:id="0">
    <w:p w14:paraId="3AA8B6EE" w14:textId="77777777" w:rsidR="003A552D" w:rsidRDefault="003A552D" w:rsidP="008F1F3E">
      <w:pPr>
        <w:pStyle w:val="Header"/>
      </w:pPr>
      <w:r>
        <w:continuationSeparator/>
      </w:r>
    </w:p>
  </w:footnote>
  <w:footnote w:type="continuationNotice" w:id="1">
    <w:p w14:paraId="165BD331" w14:textId="77777777" w:rsidR="003A552D" w:rsidRDefault="003A55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PC+ADSq3otvb9uWi9HqfYuIhLnOdV1oCVnZU74o6zz8ibRPU2W06FOYOVBjzMmHxJLa+kb8CxQFt7nRV6mSqHA==" w:salt="B9i2AJUmL5KLAhHy3OHmWg=="/>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058D"/>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552D"/>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A77"/>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8A7"/>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0A0"/>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6801"/>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169"/>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482"/>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85</Pages>
  <Words>32965</Words>
  <Characters>187902</Characters>
  <Application>Microsoft Office Word</Application>
  <DocSecurity>8</DocSecurity>
  <Lines>1565</Lines>
  <Paragraphs>440</Paragraphs>
  <ScaleCrop>false</ScaleCrop>
  <Company>National Grid</Company>
  <LinksUpToDate>false</LinksUpToDate>
  <CharactersWithSpaces>220427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115</cp:revision>
  <cp:lastPrinted>2022-02-02T23:54:00Z</cp:lastPrinted>
  <dcterms:created xsi:type="dcterms:W3CDTF">2024-02-09T19:31:00Z</dcterms:created>
  <dcterms:modified xsi:type="dcterms:W3CDTF">2024-06-03T07:21:00Z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