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7C7FBA40"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8A4CF8">
        <w:rPr>
          <w:rFonts w:cs="Arial"/>
          <w:b/>
          <w:color w:val="F26522" w:themeColor="accent1"/>
          <w:sz w:val="28"/>
        </w:rPr>
        <w:t>434</w:t>
      </w:r>
      <w:r w:rsidR="001166C1">
        <w:rPr>
          <w:rFonts w:cs="Arial"/>
          <w:b/>
          <w:color w:val="F26522" w:themeColor="accent1"/>
          <w:sz w:val="28"/>
        </w:rPr>
        <w:t xml:space="preserve">: </w:t>
      </w:r>
      <w:r w:rsidR="008A4CF8" w:rsidRPr="008A4CF8">
        <w:rPr>
          <w:rFonts w:cs="Arial"/>
          <w:b/>
          <w:color w:val="F26522" w:themeColor="accent1"/>
          <w:sz w:val="28"/>
        </w:rPr>
        <w:t>Implementing Connections Reform</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9233332"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8A4CF8" w:rsidRPr="008A4CF8">
        <w:rPr>
          <w:b/>
          <w:sz w:val="24"/>
        </w:rPr>
        <w:t>CMP434: Implementing Connections Reform</w:t>
      </w:r>
      <w:r w:rsidR="008A4CF8">
        <w:rPr>
          <w:b/>
          <w:sz w:val="24"/>
        </w:rPr>
        <w:t xml:space="preserve"> </w:t>
      </w:r>
      <w:r w:rsidR="00E44F00" w:rsidRPr="00810B20">
        <w:rPr>
          <w:sz w:val="24"/>
        </w:rPr>
        <w:t>raised by</w:t>
      </w:r>
      <w:r w:rsidR="008A4CF8">
        <w:rPr>
          <w:sz w:val="24"/>
        </w:rPr>
        <w:t xml:space="preserve"> the</w:t>
      </w:r>
      <w:r w:rsidR="00E44F00" w:rsidRPr="00810B20">
        <w:rPr>
          <w:sz w:val="24"/>
        </w:rPr>
        <w:t xml:space="preserve"> </w:t>
      </w:r>
      <w:r w:rsidR="008A4CF8">
        <w:rPr>
          <w:b/>
          <w:sz w:val="24"/>
        </w:rPr>
        <w:t>ESO</w:t>
      </w:r>
      <w:r w:rsidR="00E44F00" w:rsidRPr="00810B20">
        <w:rPr>
          <w:sz w:val="24"/>
        </w:rPr>
        <w:t xml:space="preserve"> at the Modifications Panel meeting on </w:t>
      </w:r>
      <w:r w:rsidR="008A4CF8">
        <w:rPr>
          <w:b/>
          <w:sz w:val="24"/>
        </w:rPr>
        <w:t>26 April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The efficient discharge by the Licensee of the obligations imposed on it by the Act and the Transmission </w:t>
      </w:r>
      <w:proofErr w:type="gramStart"/>
      <w:r w:rsidRPr="00DE08D0">
        <w:rPr>
          <w:sz w:val="24"/>
        </w:rPr>
        <w:t>Licence;</w:t>
      </w:r>
      <w:proofErr w:type="gramEnd"/>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Facilitating effective competition in the generation and supply of electricity, and (so far as consistent therewith) facilitating such competition in the sale, distribution and purchase of </w:t>
      </w:r>
      <w:proofErr w:type="gramStart"/>
      <w:r w:rsidRPr="00DE08D0">
        <w:rPr>
          <w:sz w:val="24"/>
        </w:rPr>
        <w:t>electricity;</w:t>
      </w:r>
      <w:proofErr w:type="gramEnd"/>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69F35240">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1115B5" w:rsidDel="001115B5" w14:paraId="7CB55C08" w14:textId="77777777" w:rsidTr="69F35240">
        <w:trPr>
          <w:ins w:id="2" w:author="Lizzie Timmins (ESO)" w:date="2024-05-22T09:04:00Z"/>
        </w:trPr>
        <w:tc>
          <w:tcPr>
            <w:tcW w:w="5124" w:type="dxa"/>
          </w:tcPr>
          <w:p w14:paraId="7D1F82CE" w14:textId="1DDD8BFE" w:rsidR="001115B5" w:rsidRPr="00572954" w:rsidDel="001115B5" w:rsidRDefault="003B7E26" w:rsidP="001115B5">
            <w:pPr>
              <w:pStyle w:val="BodyText"/>
              <w:numPr>
                <w:ilvl w:val="0"/>
                <w:numId w:val="19"/>
              </w:numPr>
              <w:jc w:val="both"/>
              <w:rPr>
                <w:ins w:id="3" w:author="Lizzie Timmins (ESO)" w:date="2024-05-22T09:04:00Z"/>
                <w:sz w:val="24"/>
              </w:rPr>
            </w:pPr>
            <w:ins w:id="4" w:author="Claire Goult (ESO)" w:date="2024-05-22T13:16:00Z">
              <w:r>
                <w:rPr>
                  <w:sz w:val="24"/>
                </w:rPr>
                <w:t xml:space="preserve">Consider </w:t>
              </w:r>
            </w:ins>
            <w:ins w:id="5" w:author="Claire Goult (ESO)" w:date="2024-05-22T13:17:00Z">
              <w:r>
                <w:rPr>
                  <w:sz w:val="24"/>
                </w:rPr>
                <w:t>the i</w:t>
              </w:r>
            </w:ins>
            <w:ins w:id="6" w:author="Lizzie Timmins (ESO)" w:date="2024-05-22T09:04:00Z">
              <w:r w:rsidR="001115B5" w:rsidRPr="002D0F39">
                <w:rPr>
                  <w:sz w:val="24"/>
                </w:rPr>
                <w:t>mplementation</w:t>
              </w:r>
            </w:ins>
            <w:ins w:id="7" w:author="Claire Goult (ESO)" w:date="2024-05-22T13:17:00Z">
              <w:r>
                <w:rPr>
                  <w:sz w:val="24"/>
                </w:rPr>
                <w:t xml:space="preserve"> and transi</w:t>
              </w:r>
            </w:ins>
            <w:ins w:id="8" w:author="Claire Goult (ESO)" w:date="2024-05-22T13:18:00Z">
              <w:r w:rsidR="0010143A">
                <w:rPr>
                  <w:sz w:val="24"/>
                </w:rPr>
                <w:t>t</w:t>
              </w:r>
            </w:ins>
            <w:ins w:id="9" w:author="Claire Goult (ESO)" w:date="2024-05-22T13:17:00Z">
              <w:r>
                <w:rPr>
                  <w:sz w:val="24"/>
                </w:rPr>
                <w:t>ion</w:t>
              </w:r>
            </w:ins>
            <w:ins w:id="10" w:author="Claire Goult (ESO)" w:date="2024-05-22T13:19:00Z">
              <w:r w:rsidR="007E2410">
                <w:rPr>
                  <w:sz w:val="24"/>
                </w:rPr>
                <w:t>al</w:t>
              </w:r>
            </w:ins>
            <w:ins w:id="11" w:author="Claire Goult (ESO)" w:date="2024-05-22T13:17:00Z">
              <w:r>
                <w:rPr>
                  <w:sz w:val="24"/>
                </w:rPr>
                <w:t xml:space="preserve"> arrangements</w:t>
              </w:r>
            </w:ins>
          </w:p>
        </w:tc>
        <w:tc>
          <w:tcPr>
            <w:tcW w:w="4232" w:type="dxa"/>
          </w:tcPr>
          <w:p w14:paraId="3CEA1F08" w14:textId="77777777" w:rsidR="001115B5" w:rsidDel="001115B5" w:rsidRDefault="001115B5" w:rsidP="001115B5">
            <w:pPr>
              <w:pStyle w:val="BodyText"/>
              <w:jc w:val="both"/>
              <w:rPr>
                <w:ins w:id="12" w:author="Lizzie Timmins (ESO)" w:date="2024-05-22T09:04:00Z"/>
                <w:b/>
                <w:szCs w:val="22"/>
              </w:rPr>
            </w:pPr>
          </w:p>
        </w:tc>
      </w:tr>
      <w:tr w:rsidR="001115B5" w:rsidDel="001115B5" w14:paraId="25322C7E" w14:textId="77777777" w:rsidTr="69F35240">
        <w:trPr>
          <w:ins w:id="13" w:author="Lizzie Timmins (ESO)" w:date="2024-05-22T09:04:00Z"/>
        </w:trPr>
        <w:tc>
          <w:tcPr>
            <w:tcW w:w="5124" w:type="dxa"/>
          </w:tcPr>
          <w:p w14:paraId="1D394FFA" w14:textId="29F3E118" w:rsidR="001115B5" w:rsidRPr="00572954" w:rsidDel="001115B5" w:rsidRDefault="001115B5" w:rsidP="001115B5">
            <w:pPr>
              <w:pStyle w:val="BodyText"/>
              <w:numPr>
                <w:ilvl w:val="0"/>
                <w:numId w:val="19"/>
              </w:numPr>
              <w:jc w:val="both"/>
              <w:rPr>
                <w:ins w:id="14" w:author="Lizzie Timmins (ESO)" w:date="2024-05-22T09:04:00Z"/>
                <w:sz w:val="24"/>
              </w:rPr>
            </w:pPr>
            <w:ins w:id="15" w:author="Lizzie Timmins (ESO)" w:date="2024-05-22T09:04:00Z">
              <w:r w:rsidRPr="002D0F39">
                <w:rPr>
                  <w:sz w:val="24"/>
                  <w:lang w:val="en-GB"/>
                </w:rPr>
                <w:t xml:space="preserve">Review and support the legal text drafting; </w:t>
              </w:r>
            </w:ins>
          </w:p>
        </w:tc>
        <w:tc>
          <w:tcPr>
            <w:tcW w:w="4232" w:type="dxa"/>
          </w:tcPr>
          <w:p w14:paraId="3ABDFA25" w14:textId="77777777" w:rsidR="001115B5" w:rsidDel="001115B5" w:rsidRDefault="001115B5" w:rsidP="001115B5">
            <w:pPr>
              <w:pStyle w:val="BodyText"/>
              <w:jc w:val="both"/>
              <w:rPr>
                <w:ins w:id="16" w:author="Lizzie Timmins (ESO)" w:date="2024-05-22T09:04:00Z"/>
                <w:b/>
                <w:szCs w:val="22"/>
              </w:rPr>
            </w:pPr>
          </w:p>
        </w:tc>
      </w:tr>
      <w:tr w:rsidR="001115B5" w:rsidDel="001115B5" w14:paraId="616911AD" w14:textId="77777777" w:rsidTr="69F35240">
        <w:trPr>
          <w:ins w:id="17" w:author="Lizzie Timmins (ESO)" w:date="2024-05-22T09:04:00Z"/>
        </w:trPr>
        <w:tc>
          <w:tcPr>
            <w:tcW w:w="5124" w:type="dxa"/>
          </w:tcPr>
          <w:p w14:paraId="2CC5BB81" w14:textId="75C6F8BC" w:rsidR="001115B5" w:rsidRPr="00572954" w:rsidDel="001115B5" w:rsidRDefault="00E2583D" w:rsidP="001115B5">
            <w:pPr>
              <w:pStyle w:val="BodyText"/>
              <w:numPr>
                <w:ilvl w:val="0"/>
                <w:numId w:val="19"/>
              </w:numPr>
              <w:jc w:val="both"/>
              <w:rPr>
                <w:ins w:id="18" w:author="Lizzie Timmins (ESO)" w:date="2024-05-22T09:04:00Z"/>
                <w:sz w:val="24"/>
              </w:rPr>
            </w:pPr>
            <w:ins w:id="19" w:author="Claire Goult (ESO)" w:date="2024-05-22T13:32:00Z">
              <w:r>
                <w:rPr>
                  <w:sz w:val="24"/>
                </w:rPr>
                <w:t>Consider t</w:t>
              </w:r>
            </w:ins>
            <w:ins w:id="20" w:author="Lizzie Timmins (ESO)" w:date="2024-05-22T09:04:00Z">
              <w:r w:rsidR="001115B5">
                <w:rPr>
                  <w:sz w:val="24"/>
                </w:rPr>
                <w:t>he cross Code impacts this modification has, in particular the STC and distribution arrangements (</w:t>
              </w:r>
              <w:proofErr w:type="gramStart"/>
              <w:r w:rsidR="001115B5">
                <w:rPr>
                  <w:sz w:val="24"/>
                </w:rPr>
                <w:t>e.g.</w:t>
              </w:r>
              <w:proofErr w:type="gramEnd"/>
              <w:r w:rsidR="001115B5">
                <w:rPr>
                  <w:sz w:val="24"/>
                </w:rPr>
                <w:t xml:space="preserve"> DCUSA)</w:t>
              </w:r>
            </w:ins>
          </w:p>
        </w:tc>
        <w:tc>
          <w:tcPr>
            <w:tcW w:w="4232" w:type="dxa"/>
          </w:tcPr>
          <w:p w14:paraId="38B70C8B" w14:textId="77777777" w:rsidR="001115B5" w:rsidDel="001115B5" w:rsidRDefault="001115B5" w:rsidP="001115B5">
            <w:pPr>
              <w:pStyle w:val="BodyText"/>
              <w:jc w:val="both"/>
              <w:rPr>
                <w:ins w:id="21" w:author="Lizzie Timmins (ESO)" w:date="2024-05-22T09:04:00Z"/>
                <w:b/>
                <w:szCs w:val="22"/>
              </w:rPr>
            </w:pPr>
          </w:p>
        </w:tc>
      </w:tr>
      <w:tr w:rsidR="001115B5" w:rsidDel="001115B5" w14:paraId="34B2A109" w14:textId="77777777" w:rsidTr="69F35240">
        <w:trPr>
          <w:ins w:id="22" w:author="Lizzie Timmins (ESO)" w:date="2024-05-22T09:04:00Z"/>
        </w:trPr>
        <w:tc>
          <w:tcPr>
            <w:tcW w:w="5124" w:type="dxa"/>
          </w:tcPr>
          <w:p w14:paraId="01F08A94" w14:textId="33DF38A8" w:rsidR="001115B5" w:rsidRPr="00572954" w:rsidDel="001115B5" w:rsidRDefault="001115B5" w:rsidP="001115B5">
            <w:pPr>
              <w:pStyle w:val="BodyText"/>
              <w:numPr>
                <w:ilvl w:val="0"/>
                <w:numId w:val="19"/>
              </w:numPr>
              <w:jc w:val="both"/>
              <w:rPr>
                <w:ins w:id="23" w:author="Lizzie Timmins (ESO)" w:date="2024-05-22T09:04:00Z"/>
                <w:sz w:val="24"/>
              </w:rPr>
            </w:pPr>
            <w:ins w:id="24" w:author="Lizzie Timmins (ESO)" w:date="2024-05-22T09:04:00Z">
              <w:r>
                <w:rPr>
                  <w:sz w:val="24"/>
                </w:rPr>
                <w:t>Consider</w:t>
              </w:r>
            </w:ins>
            <w:ins w:id="25" w:author="Claire Goult (ESO)" w:date="2024-05-22T13:33:00Z">
              <w:r w:rsidR="0095703E">
                <w:rPr>
                  <w:sz w:val="24"/>
                </w:rPr>
                <w:t xml:space="preserve"> any</w:t>
              </w:r>
            </w:ins>
            <w:ins w:id="26" w:author="Lizzie Timmins (ESO)" w:date="2024-05-22T09:04:00Z">
              <w:r>
                <w:rPr>
                  <w:sz w:val="24"/>
                </w:rPr>
                <w:t xml:space="preserve"> potential licence changes which may be required, liaising with the Authority as required to discuss them.</w:t>
              </w:r>
            </w:ins>
          </w:p>
        </w:tc>
        <w:tc>
          <w:tcPr>
            <w:tcW w:w="4232" w:type="dxa"/>
          </w:tcPr>
          <w:p w14:paraId="0400FB3A" w14:textId="77777777" w:rsidR="001115B5" w:rsidDel="001115B5" w:rsidRDefault="001115B5" w:rsidP="001115B5">
            <w:pPr>
              <w:pStyle w:val="BodyText"/>
              <w:jc w:val="both"/>
              <w:rPr>
                <w:ins w:id="27" w:author="Lizzie Timmins (ESO)" w:date="2024-05-22T09:04:00Z"/>
                <w:b/>
                <w:szCs w:val="22"/>
              </w:rPr>
            </w:pPr>
          </w:p>
        </w:tc>
      </w:tr>
      <w:tr w:rsidR="001115B5" w:rsidDel="001115B5" w14:paraId="3CACEDC6" w14:textId="77777777" w:rsidTr="69F35240">
        <w:trPr>
          <w:ins w:id="28" w:author="Lizzie Timmins (ESO)" w:date="2024-05-22T09:04:00Z"/>
        </w:trPr>
        <w:tc>
          <w:tcPr>
            <w:tcW w:w="5124" w:type="dxa"/>
          </w:tcPr>
          <w:p w14:paraId="0683EF30" w14:textId="66C462A4" w:rsidR="001115B5" w:rsidRPr="00572954" w:rsidDel="001115B5" w:rsidRDefault="006714A2" w:rsidP="001115B5">
            <w:pPr>
              <w:pStyle w:val="BodyText"/>
              <w:numPr>
                <w:ilvl w:val="0"/>
                <w:numId w:val="19"/>
              </w:numPr>
              <w:jc w:val="both"/>
              <w:rPr>
                <w:ins w:id="29" w:author="Lizzie Timmins (ESO)" w:date="2024-05-22T09:04:00Z"/>
                <w:sz w:val="24"/>
              </w:rPr>
            </w:pPr>
            <w:ins w:id="30" w:author="Claire Goult (ESO)" w:date="2024-05-22T13:34:00Z">
              <w:r>
                <w:rPr>
                  <w:sz w:val="24"/>
                </w:rPr>
                <w:t>Consider</w:t>
              </w:r>
              <w:r w:rsidR="00754EA5">
                <w:rPr>
                  <w:sz w:val="24"/>
                </w:rPr>
                <w:t xml:space="preserve"> </w:t>
              </w:r>
            </w:ins>
            <w:ins w:id="31" w:author="Lizzie Timmins (ESO)" w:date="2024-05-22T09:04:00Z">
              <w:r w:rsidR="001115B5">
                <w:rPr>
                  <w:sz w:val="24"/>
                </w:rPr>
                <w:t>the scope of application for the proposed solution by technology/project type</w:t>
              </w:r>
            </w:ins>
            <w:ins w:id="32" w:author="Claire Goult (ESO)" w:date="2024-05-22T13:35:00Z">
              <w:r w:rsidR="002A333F">
                <w:rPr>
                  <w:sz w:val="24"/>
                </w:rPr>
                <w:t xml:space="preserve"> including </w:t>
              </w:r>
            </w:ins>
            <w:ins w:id="33" w:author="Claire Goult (ESO)" w:date="2024-05-22T13:37:00Z">
              <w:r w:rsidR="00846F4D">
                <w:rPr>
                  <w:sz w:val="24"/>
                </w:rPr>
                <w:t xml:space="preserve">changes </w:t>
              </w:r>
              <w:r w:rsidR="00C349A5">
                <w:rPr>
                  <w:sz w:val="24"/>
                </w:rPr>
                <w:t xml:space="preserve">to </w:t>
              </w:r>
            </w:ins>
            <w:ins w:id="34" w:author="Claire Goult (ESO)" w:date="2024-05-22T13:35:00Z">
              <w:r w:rsidR="002A333F">
                <w:rPr>
                  <w:sz w:val="24"/>
                </w:rPr>
                <w:t xml:space="preserve">existing </w:t>
              </w:r>
            </w:ins>
            <w:ins w:id="35" w:author="Claire Goult (ESO)" w:date="2024-05-22T13:37:00Z">
              <w:r w:rsidR="00E97939">
                <w:rPr>
                  <w:sz w:val="24"/>
                </w:rPr>
                <w:t xml:space="preserve">connected </w:t>
              </w:r>
              <w:r w:rsidR="00B41CB8">
                <w:rPr>
                  <w:sz w:val="24"/>
                </w:rPr>
                <w:t>U</w:t>
              </w:r>
              <w:r w:rsidR="00E97939">
                <w:rPr>
                  <w:sz w:val="24"/>
                </w:rPr>
                <w:t>sers</w:t>
              </w:r>
            </w:ins>
            <w:ins w:id="36" w:author="Claire Goult (ESO)" w:date="2024-05-22T13:35:00Z">
              <w:r w:rsidR="00976526">
                <w:rPr>
                  <w:sz w:val="24"/>
                </w:rPr>
                <w:t xml:space="preserve"> </w:t>
              </w:r>
            </w:ins>
            <w:ins w:id="37" w:author="Lizzie Timmins (ESO)" w:date="2024-05-22T14:11:00Z">
              <w:r w:rsidR="007B72CE">
                <w:rPr>
                  <w:sz w:val="24"/>
                </w:rPr>
                <w:t>and any</w:t>
              </w:r>
            </w:ins>
            <w:ins w:id="38" w:author="Lizzie Timmins (ESO)" w:date="2024-05-22T09:04:00Z">
              <w:r w:rsidR="001115B5">
                <w:rPr>
                  <w:sz w:val="24"/>
                </w:rPr>
                <w:t xml:space="preserve"> acceptable criteria for any exclusions or alternative approaches which may be needed.</w:t>
              </w:r>
            </w:ins>
          </w:p>
        </w:tc>
        <w:tc>
          <w:tcPr>
            <w:tcW w:w="4232" w:type="dxa"/>
          </w:tcPr>
          <w:p w14:paraId="0E7BC122" w14:textId="77777777" w:rsidR="001115B5" w:rsidDel="001115B5" w:rsidRDefault="001115B5" w:rsidP="001115B5">
            <w:pPr>
              <w:pStyle w:val="BodyText"/>
              <w:jc w:val="both"/>
              <w:rPr>
                <w:ins w:id="39" w:author="Lizzie Timmins (ESO)" w:date="2024-05-22T09:04:00Z"/>
                <w:b/>
                <w:szCs w:val="22"/>
              </w:rPr>
            </w:pPr>
          </w:p>
        </w:tc>
      </w:tr>
      <w:tr w:rsidR="001115B5" w:rsidDel="001115B5" w14:paraId="27EE1ACB" w14:textId="77777777" w:rsidTr="69F35240">
        <w:trPr>
          <w:ins w:id="40" w:author="Lizzie Timmins (ESO)" w:date="2024-05-22T09:04:00Z"/>
        </w:trPr>
        <w:tc>
          <w:tcPr>
            <w:tcW w:w="5124" w:type="dxa"/>
          </w:tcPr>
          <w:p w14:paraId="0FB971BE" w14:textId="2B1C9BE9" w:rsidR="001115B5" w:rsidRPr="00572954" w:rsidDel="001115B5" w:rsidRDefault="002A2432" w:rsidP="001115B5">
            <w:pPr>
              <w:pStyle w:val="BodyText"/>
              <w:numPr>
                <w:ilvl w:val="0"/>
                <w:numId w:val="19"/>
              </w:numPr>
              <w:jc w:val="both"/>
              <w:rPr>
                <w:ins w:id="41" w:author="Lizzie Timmins (ESO)" w:date="2024-05-22T09:04:00Z"/>
                <w:sz w:val="24"/>
              </w:rPr>
            </w:pPr>
            <w:ins w:id="42" w:author="Claire Goult (ESO)" w:date="2024-05-22T13:48:00Z">
              <w:r w:rsidRPr="002A2432">
                <w:rPr>
                  <w:sz w:val="24"/>
                </w:rPr>
                <w:t>Consider the interactions between the proposed solution(s) and distribution connection processes</w:t>
              </w:r>
            </w:ins>
            <w:ins w:id="43" w:author="Claire Goult (ESO)" w:date="2024-05-22T13:49:00Z">
              <w:r w:rsidR="00FB41B5">
                <w:rPr>
                  <w:sz w:val="24"/>
                </w:rPr>
                <w:t>.</w:t>
              </w:r>
            </w:ins>
          </w:p>
        </w:tc>
        <w:tc>
          <w:tcPr>
            <w:tcW w:w="4232" w:type="dxa"/>
          </w:tcPr>
          <w:p w14:paraId="584D48C9" w14:textId="77777777" w:rsidR="001115B5" w:rsidDel="001115B5" w:rsidRDefault="001115B5" w:rsidP="001115B5">
            <w:pPr>
              <w:pStyle w:val="BodyText"/>
              <w:jc w:val="both"/>
              <w:rPr>
                <w:ins w:id="44" w:author="Lizzie Timmins (ESO)" w:date="2024-05-22T09:04:00Z"/>
                <w:b/>
                <w:szCs w:val="22"/>
              </w:rPr>
            </w:pPr>
          </w:p>
        </w:tc>
      </w:tr>
      <w:tr w:rsidR="001115B5" w:rsidDel="001115B5" w14:paraId="39135998" w14:textId="77777777" w:rsidTr="69F35240">
        <w:trPr>
          <w:ins w:id="45" w:author="Lizzie Timmins (ESO)" w:date="2024-05-22T09:04:00Z"/>
        </w:trPr>
        <w:tc>
          <w:tcPr>
            <w:tcW w:w="5124" w:type="dxa"/>
          </w:tcPr>
          <w:p w14:paraId="065FFFEB" w14:textId="5677DD54" w:rsidR="001115B5" w:rsidRPr="00572954" w:rsidDel="001115B5" w:rsidRDefault="00E16A07" w:rsidP="001115B5">
            <w:pPr>
              <w:pStyle w:val="BodyText"/>
              <w:numPr>
                <w:ilvl w:val="0"/>
                <w:numId w:val="19"/>
              </w:numPr>
              <w:jc w:val="both"/>
              <w:rPr>
                <w:ins w:id="46" w:author="Lizzie Timmins (ESO)" w:date="2024-05-22T09:04:00Z"/>
                <w:sz w:val="24"/>
              </w:rPr>
            </w:pPr>
            <w:ins w:id="47" w:author="Claire Goult (ESO)" w:date="2024-05-22T13:34:00Z">
              <w:r>
                <w:rPr>
                  <w:sz w:val="24"/>
                </w:rPr>
                <w:t xml:space="preserve">Consider </w:t>
              </w:r>
            </w:ins>
            <w:ins w:id="48" w:author="Lizzie Timmins (ESO)" w:date="2024-05-22T09:04:00Z">
              <w:r w:rsidR="001115B5">
                <w:rPr>
                  <w:sz w:val="24"/>
                </w:rPr>
                <w:t>the accessibility and transparency of new processes for Users as much as possible, particularly new entrants.</w:t>
              </w:r>
            </w:ins>
          </w:p>
        </w:tc>
        <w:tc>
          <w:tcPr>
            <w:tcW w:w="4232" w:type="dxa"/>
          </w:tcPr>
          <w:p w14:paraId="2BE98801" w14:textId="77777777" w:rsidR="001115B5" w:rsidDel="001115B5" w:rsidRDefault="001115B5" w:rsidP="001115B5">
            <w:pPr>
              <w:pStyle w:val="BodyText"/>
              <w:jc w:val="both"/>
              <w:rPr>
                <w:ins w:id="49" w:author="Lizzie Timmins (ESO)" w:date="2024-05-22T09:04:00Z"/>
                <w:b/>
                <w:szCs w:val="22"/>
              </w:rPr>
            </w:pPr>
          </w:p>
        </w:tc>
      </w:tr>
      <w:tr w:rsidR="001115B5" w:rsidDel="001115B5" w14:paraId="2FD8A3FA" w14:textId="77777777" w:rsidTr="69F35240">
        <w:trPr>
          <w:ins w:id="50" w:author="Lizzie Timmins (ESO)" w:date="2024-05-22T09:04:00Z"/>
        </w:trPr>
        <w:tc>
          <w:tcPr>
            <w:tcW w:w="5124" w:type="dxa"/>
          </w:tcPr>
          <w:p w14:paraId="33FBCA2A" w14:textId="5906D52D" w:rsidR="001115B5" w:rsidRPr="00572954" w:rsidDel="001115B5" w:rsidRDefault="001115B5" w:rsidP="001115B5">
            <w:pPr>
              <w:pStyle w:val="BodyText"/>
              <w:numPr>
                <w:ilvl w:val="0"/>
                <w:numId w:val="19"/>
              </w:numPr>
              <w:jc w:val="both"/>
              <w:rPr>
                <w:ins w:id="51" w:author="Lizzie Timmins (ESO)" w:date="2024-05-22T09:04:00Z"/>
                <w:sz w:val="24"/>
              </w:rPr>
            </w:pPr>
            <w:ins w:id="52" w:author="Lizzie Timmins (ESO)" w:date="2024-05-22T09:04:00Z">
              <w:r>
                <w:rPr>
                  <w:sz w:val="24"/>
                </w:rPr>
                <w:t>Briefly consider any future policy development which may be beneficial to enhance the proposed ‘minimum viable product’ solutions.</w:t>
              </w:r>
            </w:ins>
          </w:p>
        </w:tc>
        <w:tc>
          <w:tcPr>
            <w:tcW w:w="4232" w:type="dxa"/>
          </w:tcPr>
          <w:p w14:paraId="5D876FCB" w14:textId="77777777" w:rsidR="001115B5" w:rsidDel="001115B5" w:rsidRDefault="001115B5" w:rsidP="001115B5">
            <w:pPr>
              <w:pStyle w:val="BodyText"/>
              <w:jc w:val="both"/>
              <w:rPr>
                <w:ins w:id="53" w:author="Lizzie Timmins (ESO)" w:date="2024-05-22T09:04:00Z"/>
                <w:b/>
                <w:szCs w:val="22"/>
              </w:rPr>
            </w:pPr>
          </w:p>
        </w:tc>
      </w:tr>
      <w:tr w:rsidR="001115B5" w:rsidDel="001115B5" w14:paraId="6B39B852" w14:textId="77777777" w:rsidTr="69F35240">
        <w:trPr>
          <w:ins w:id="54" w:author="Lizzie Timmins (ESO)" w:date="2024-05-22T09:04:00Z"/>
        </w:trPr>
        <w:tc>
          <w:tcPr>
            <w:tcW w:w="5124" w:type="dxa"/>
          </w:tcPr>
          <w:p w14:paraId="214738E3" w14:textId="762D1522" w:rsidR="001115B5" w:rsidRPr="00572954" w:rsidDel="001115B5" w:rsidRDefault="001115B5" w:rsidP="001115B5">
            <w:pPr>
              <w:pStyle w:val="BodyText"/>
              <w:numPr>
                <w:ilvl w:val="0"/>
                <w:numId w:val="19"/>
              </w:numPr>
              <w:jc w:val="both"/>
              <w:rPr>
                <w:ins w:id="55" w:author="Lizzie Timmins (ESO)" w:date="2024-05-22T09:04:00Z"/>
                <w:sz w:val="24"/>
              </w:rPr>
            </w:pPr>
            <w:ins w:id="56" w:author="Lizzie Timmins (ESO)" w:date="2024-05-22T09:04:00Z">
              <w:r w:rsidRPr="001D3A92">
                <w:rPr>
                  <w:sz w:val="24"/>
                </w:rPr>
                <w:t>Consider Electricity Balancing Regulation implications.</w:t>
              </w:r>
            </w:ins>
          </w:p>
        </w:tc>
        <w:tc>
          <w:tcPr>
            <w:tcW w:w="4232" w:type="dxa"/>
          </w:tcPr>
          <w:p w14:paraId="445E2838" w14:textId="77777777" w:rsidR="001115B5" w:rsidDel="001115B5" w:rsidRDefault="001115B5" w:rsidP="001115B5">
            <w:pPr>
              <w:pStyle w:val="BodyText"/>
              <w:jc w:val="both"/>
              <w:rPr>
                <w:ins w:id="57" w:author="Lizzie Timmins (ESO)" w:date="2024-05-22T09:04:00Z"/>
                <w:b/>
                <w:szCs w:val="22"/>
              </w:rPr>
            </w:pPr>
          </w:p>
        </w:tc>
      </w:tr>
      <w:tr w:rsidR="001115B5" w:rsidDel="001115B5" w14:paraId="6F07B0D6" w14:textId="77777777" w:rsidTr="69F35240">
        <w:trPr>
          <w:ins w:id="58" w:author="Lizzie Timmins (ESO)" w:date="2024-05-22T09:04:00Z"/>
        </w:trPr>
        <w:tc>
          <w:tcPr>
            <w:tcW w:w="5124" w:type="dxa"/>
          </w:tcPr>
          <w:p w14:paraId="2E5C36AB" w14:textId="7FE41679" w:rsidR="001115B5" w:rsidRPr="00572954" w:rsidDel="001115B5" w:rsidRDefault="00AC5F5A" w:rsidP="001115B5">
            <w:pPr>
              <w:pStyle w:val="BodyText"/>
              <w:numPr>
                <w:ilvl w:val="0"/>
                <w:numId w:val="19"/>
              </w:numPr>
              <w:jc w:val="both"/>
              <w:rPr>
                <w:ins w:id="59" w:author="Lizzie Timmins (ESO)" w:date="2024-05-22T09:04:00Z"/>
                <w:sz w:val="24"/>
              </w:rPr>
            </w:pPr>
            <w:ins w:id="60" w:author="Claire Goult (ESO)" w:date="2024-05-22T14:06:00Z">
              <w:r w:rsidRPr="00AC5F5A">
                <w:rPr>
                  <w:sz w:val="24"/>
                </w:rPr>
                <w:t>Consider mechanisms to ensure projects progress from Gate 1 to Gate 2</w:t>
              </w:r>
              <w:r w:rsidR="000F1D08">
                <w:rPr>
                  <w:sz w:val="24"/>
                </w:rPr>
                <w:t xml:space="preserve"> including financial instruments</w:t>
              </w:r>
            </w:ins>
          </w:p>
        </w:tc>
        <w:tc>
          <w:tcPr>
            <w:tcW w:w="4232" w:type="dxa"/>
          </w:tcPr>
          <w:p w14:paraId="22AA017C" w14:textId="77777777" w:rsidR="001115B5" w:rsidDel="001115B5" w:rsidRDefault="001115B5" w:rsidP="001115B5">
            <w:pPr>
              <w:pStyle w:val="BodyText"/>
              <w:jc w:val="both"/>
              <w:rPr>
                <w:ins w:id="61" w:author="Lizzie Timmins (ESO)" w:date="2024-05-22T09:04:00Z"/>
                <w:b/>
                <w:szCs w:val="22"/>
              </w:rPr>
            </w:pPr>
          </w:p>
        </w:tc>
      </w:tr>
      <w:tr w:rsidR="001115B5" w:rsidDel="001115B5" w14:paraId="39583333" w14:textId="77777777" w:rsidTr="69F35240">
        <w:trPr>
          <w:ins w:id="62" w:author="Lizzie Timmins (ESO)" w:date="2024-05-22T09:04:00Z"/>
        </w:trPr>
        <w:tc>
          <w:tcPr>
            <w:tcW w:w="5124" w:type="dxa"/>
          </w:tcPr>
          <w:p w14:paraId="75D23DFB" w14:textId="5A84ECDA" w:rsidR="001115B5" w:rsidRPr="00572954" w:rsidDel="001115B5" w:rsidRDefault="001115B5" w:rsidP="001115B5">
            <w:pPr>
              <w:pStyle w:val="BodyText"/>
              <w:numPr>
                <w:ilvl w:val="0"/>
                <w:numId w:val="19"/>
              </w:numPr>
              <w:jc w:val="both"/>
              <w:rPr>
                <w:ins w:id="63" w:author="Lizzie Timmins (ESO)" w:date="2024-05-22T09:04:00Z"/>
                <w:sz w:val="24"/>
              </w:rPr>
            </w:pPr>
            <w:ins w:id="64" w:author="Lizzie Timmins (ESO)" w:date="2024-05-22T09:04:00Z">
              <w:r w:rsidRPr="001D3A92">
                <w:rPr>
                  <w:sz w:val="24"/>
                </w:rPr>
                <w:t xml:space="preserve">Consider the impact of NESO designation of Gate 2 status, and ways to make this </w:t>
              </w:r>
              <w:proofErr w:type="spellStart"/>
              <w:r w:rsidRPr="001D3A92">
                <w:rPr>
                  <w:sz w:val="24"/>
                </w:rPr>
                <w:t>non discriminatory</w:t>
              </w:r>
              <w:proofErr w:type="spellEnd"/>
              <w:r w:rsidRPr="001D3A92">
                <w:rPr>
                  <w:sz w:val="24"/>
                </w:rPr>
                <w:t>.</w:t>
              </w:r>
            </w:ins>
          </w:p>
        </w:tc>
        <w:tc>
          <w:tcPr>
            <w:tcW w:w="4232" w:type="dxa"/>
          </w:tcPr>
          <w:p w14:paraId="1DA0B54E" w14:textId="77777777" w:rsidR="001115B5" w:rsidDel="001115B5" w:rsidRDefault="001115B5" w:rsidP="001115B5">
            <w:pPr>
              <w:pStyle w:val="BodyText"/>
              <w:jc w:val="both"/>
              <w:rPr>
                <w:ins w:id="65" w:author="Lizzie Timmins (ESO)" w:date="2024-05-22T09:04:00Z"/>
                <w:b/>
                <w:szCs w:val="22"/>
              </w:rPr>
            </w:pPr>
          </w:p>
        </w:tc>
      </w:tr>
      <w:tr w:rsidR="00D6616A" w:rsidDel="00F06DF8" w14:paraId="782562D1" w14:textId="1AA68158" w:rsidTr="69F35240">
        <w:trPr>
          <w:del w:id="66" w:author="Lizzie Timmins (ESO)" w:date="2024-05-22T14:22:00Z"/>
        </w:trPr>
        <w:tc>
          <w:tcPr>
            <w:tcW w:w="5124" w:type="dxa"/>
          </w:tcPr>
          <w:p w14:paraId="1E3C4F2A" w14:textId="2304A859" w:rsidR="00ED5C7C" w:rsidRPr="00572954" w:rsidDel="00F06DF8" w:rsidRDefault="00572954" w:rsidP="00572954">
            <w:pPr>
              <w:pStyle w:val="BodyText"/>
              <w:numPr>
                <w:ilvl w:val="0"/>
                <w:numId w:val="19"/>
              </w:numPr>
              <w:jc w:val="both"/>
              <w:rPr>
                <w:del w:id="67" w:author="Lizzie Timmins (ESO)" w:date="2024-05-22T14:22:00Z"/>
                <w:sz w:val="24"/>
              </w:rPr>
            </w:pPr>
            <w:del w:id="68" w:author="Lizzie Timmins (ESO)" w:date="2024-05-22T14:22:00Z">
              <w:r w:rsidRPr="00572954" w:rsidDel="00F06DF8">
                <w:rPr>
                  <w:sz w:val="24"/>
                </w:rPr>
                <w:delText>Consider EB</w:delText>
              </w:r>
              <w:r w:rsidR="00361694" w:rsidDel="00F06DF8">
                <w:rPr>
                  <w:sz w:val="24"/>
                </w:rPr>
                <w:delText>R</w:delText>
              </w:r>
              <w:r w:rsidRPr="00572954" w:rsidDel="00F06DF8">
                <w:rPr>
                  <w:sz w:val="24"/>
                </w:rPr>
                <w:delText xml:space="preserve"> implications</w:delText>
              </w:r>
              <w:r w:rsidR="00D17A02" w:rsidDel="00F06DF8">
                <w:rPr>
                  <w:sz w:val="24"/>
                </w:rPr>
                <w:delText>.</w:delText>
              </w:r>
            </w:del>
          </w:p>
        </w:tc>
        <w:tc>
          <w:tcPr>
            <w:tcW w:w="4232" w:type="dxa"/>
          </w:tcPr>
          <w:p w14:paraId="0AB5B675" w14:textId="04BB25D1" w:rsidR="00ED5C7C" w:rsidDel="00F06DF8" w:rsidRDefault="00ED5C7C" w:rsidP="00073540">
            <w:pPr>
              <w:pStyle w:val="BodyText"/>
              <w:jc w:val="both"/>
              <w:rPr>
                <w:del w:id="69" w:author="Lizzie Timmins (ESO)" w:date="2024-05-22T14:22:00Z"/>
                <w:b/>
                <w:szCs w:val="22"/>
              </w:rPr>
            </w:pPr>
          </w:p>
        </w:tc>
      </w:tr>
      <w:tr w:rsidR="00102E0B" w:rsidDel="00F06DF8" w14:paraId="2EC32004" w14:textId="4BF94920" w:rsidTr="69F35240">
        <w:trPr>
          <w:del w:id="70" w:author="Lizzie Timmins (ESO)" w:date="2024-05-22T14:22:00Z"/>
        </w:trPr>
        <w:tc>
          <w:tcPr>
            <w:tcW w:w="5124" w:type="dxa"/>
          </w:tcPr>
          <w:p w14:paraId="15D836BF" w14:textId="65F2F2C8" w:rsidR="00102E0B" w:rsidRPr="00102E0B" w:rsidDel="00F06DF8" w:rsidRDefault="00BF661E" w:rsidP="00102E0B">
            <w:pPr>
              <w:pStyle w:val="BodyText"/>
              <w:numPr>
                <w:ilvl w:val="0"/>
                <w:numId w:val="19"/>
              </w:numPr>
              <w:rPr>
                <w:del w:id="71" w:author="Lizzie Timmins (ESO)" w:date="2024-05-22T14:22:00Z"/>
                <w:bCs/>
                <w:sz w:val="24"/>
              </w:rPr>
            </w:pPr>
            <w:del w:id="72" w:author="Lizzie Timmins (ESO)" w:date="2024-05-22T14:22:00Z">
              <w:r w:rsidRPr="00320AC7" w:rsidDel="00F06DF8">
                <w:rPr>
                  <w:sz w:val="24"/>
                  <w:lang w:val="en-GB"/>
                </w:rPr>
                <w:delText>Consider the scope of work identified and whether this is achievable within the timeframe outlined in the Ofgem Urgency decision letter.</w:delText>
              </w:r>
            </w:del>
          </w:p>
        </w:tc>
        <w:tc>
          <w:tcPr>
            <w:tcW w:w="4232" w:type="dxa"/>
          </w:tcPr>
          <w:p w14:paraId="22B9035F" w14:textId="3458C138" w:rsidR="00102E0B" w:rsidDel="00F06DF8" w:rsidRDefault="00102E0B" w:rsidP="00D9152C">
            <w:pPr>
              <w:pStyle w:val="BodyText"/>
              <w:jc w:val="both"/>
              <w:rPr>
                <w:del w:id="73" w:author="Lizzie Timmins (ESO)" w:date="2024-05-22T14:22:00Z"/>
                <w:b/>
                <w:szCs w:val="22"/>
              </w:rPr>
            </w:pPr>
          </w:p>
        </w:tc>
      </w:tr>
      <w:tr w:rsidR="00482CC8" w:rsidDel="00F06DF8" w14:paraId="50420D6E" w14:textId="0FAF6FB6" w:rsidTr="69F35240">
        <w:trPr>
          <w:del w:id="74" w:author="Lizzie Timmins (ESO)" w:date="2024-05-22T14:22:00Z"/>
        </w:trPr>
        <w:tc>
          <w:tcPr>
            <w:tcW w:w="5124" w:type="dxa"/>
          </w:tcPr>
          <w:p w14:paraId="4D4CF498" w14:textId="26253A9D" w:rsidR="00482CC8" w:rsidRPr="004A58B0" w:rsidDel="00F06DF8" w:rsidRDefault="00D810CD" w:rsidP="00482CC8">
            <w:pPr>
              <w:pStyle w:val="BodyText"/>
              <w:numPr>
                <w:ilvl w:val="0"/>
                <w:numId w:val="19"/>
              </w:numPr>
              <w:rPr>
                <w:del w:id="75" w:author="Lizzie Timmins (ESO)" w:date="2024-05-22T14:22:00Z"/>
                <w:sz w:val="24"/>
                <w:lang w:val="en-GB"/>
              </w:rPr>
            </w:pPr>
            <w:del w:id="76" w:author="Lizzie Timmins (ESO)" w:date="2024-05-22T14:22:00Z">
              <w:r w:rsidDel="00F06DF8">
                <w:rPr>
                  <w:sz w:val="24"/>
                </w:rPr>
                <w:delText>Consider</w:delText>
              </w:r>
              <w:r w:rsidR="00482CC8" w:rsidDel="00F06DF8">
                <w:rPr>
                  <w:sz w:val="24"/>
                </w:rPr>
                <w:delText xml:space="preserve"> how to </w:delText>
              </w:r>
              <w:r w:rsidDel="00F06DF8">
                <w:rPr>
                  <w:sz w:val="24"/>
                </w:rPr>
                <w:delText>introduce</w:delText>
              </w:r>
              <w:r w:rsidR="00482CC8" w:rsidRPr="00482CC8" w:rsidDel="00F06DF8">
                <w:rPr>
                  <w:sz w:val="24"/>
                  <w:lang w:val="en-GB"/>
                </w:rPr>
                <w:delText xml:space="preserve"> an annual application window and two formal gates, which are known as Gate 1 and Gate 2 (i.e. the primary process).</w:delText>
              </w:r>
            </w:del>
          </w:p>
        </w:tc>
        <w:tc>
          <w:tcPr>
            <w:tcW w:w="4232" w:type="dxa"/>
          </w:tcPr>
          <w:p w14:paraId="1C50510C" w14:textId="7D465ECA" w:rsidR="00482CC8" w:rsidDel="00F06DF8" w:rsidRDefault="00482CC8" w:rsidP="00482CC8">
            <w:pPr>
              <w:pStyle w:val="BodyText"/>
              <w:jc w:val="both"/>
              <w:rPr>
                <w:del w:id="77" w:author="Lizzie Timmins (ESO)" w:date="2024-05-22T14:22:00Z"/>
                <w:b/>
                <w:szCs w:val="22"/>
              </w:rPr>
            </w:pPr>
          </w:p>
        </w:tc>
      </w:tr>
      <w:tr w:rsidR="00482CC8" w:rsidDel="00F06DF8" w14:paraId="3F8C53FC" w14:textId="2A8E3834" w:rsidTr="69F35240">
        <w:trPr>
          <w:del w:id="78" w:author="Lizzie Timmins (ESO)" w:date="2024-05-22T14:22:00Z"/>
        </w:trPr>
        <w:tc>
          <w:tcPr>
            <w:tcW w:w="5124" w:type="dxa"/>
          </w:tcPr>
          <w:p w14:paraId="110A0729" w14:textId="43BB63DC" w:rsidR="00482CC8" w:rsidRPr="002D0F39" w:rsidDel="00F06DF8" w:rsidRDefault="00D74100" w:rsidP="00482CC8">
            <w:pPr>
              <w:pStyle w:val="BodyText"/>
              <w:numPr>
                <w:ilvl w:val="0"/>
                <w:numId w:val="19"/>
              </w:numPr>
              <w:rPr>
                <w:del w:id="79" w:author="Lizzie Timmins (ESO)" w:date="2024-05-22T14:22:00Z"/>
                <w:sz w:val="24"/>
                <w:lang w:val="en-GB"/>
              </w:rPr>
            </w:pPr>
            <w:del w:id="80" w:author="Lizzie Timmins (ESO)" w:date="2024-05-22T14:22:00Z">
              <w:r w:rsidRPr="00482CC8" w:rsidDel="00F06DF8">
                <w:rPr>
                  <w:sz w:val="24"/>
                  <w:lang w:val="en-GB"/>
                </w:rPr>
                <w:delText>C</w:delText>
              </w:r>
              <w:r w:rsidDel="00F06DF8">
                <w:rPr>
                  <w:sz w:val="24"/>
                  <w:lang w:val="en-GB"/>
                </w:rPr>
                <w:delText>onsider</w:delText>
              </w:r>
              <w:r w:rsidR="00482CC8" w:rsidRPr="00482CC8" w:rsidDel="00F06DF8">
                <w:rPr>
                  <w:sz w:val="24"/>
                  <w:lang w:val="en-GB"/>
                </w:rPr>
                <w:delText xml:space="preserve"> which projects go through the primary process.</w:delText>
              </w:r>
            </w:del>
          </w:p>
        </w:tc>
        <w:tc>
          <w:tcPr>
            <w:tcW w:w="4232" w:type="dxa"/>
          </w:tcPr>
          <w:p w14:paraId="48C16D56" w14:textId="06F2C578" w:rsidR="00482CC8" w:rsidDel="00F06DF8" w:rsidRDefault="00482CC8" w:rsidP="00482CC8">
            <w:pPr>
              <w:pStyle w:val="BodyText"/>
              <w:jc w:val="both"/>
              <w:rPr>
                <w:del w:id="81" w:author="Lizzie Timmins (ESO)" w:date="2024-05-22T14:22:00Z"/>
                <w:b/>
                <w:szCs w:val="22"/>
              </w:rPr>
            </w:pPr>
          </w:p>
        </w:tc>
      </w:tr>
      <w:tr w:rsidR="00482CC8" w:rsidDel="00F06DF8" w14:paraId="4A218C55" w14:textId="5EF30FF4" w:rsidTr="69F35240">
        <w:trPr>
          <w:del w:id="82" w:author="Lizzie Timmins (ESO)" w:date="2024-05-22T14:22:00Z"/>
        </w:trPr>
        <w:tc>
          <w:tcPr>
            <w:tcW w:w="5124" w:type="dxa"/>
          </w:tcPr>
          <w:p w14:paraId="057EB8ED" w14:textId="26650C7F" w:rsidR="00482CC8" w:rsidRPr="002D0F39" w:rsidDel="00F06DF8" w:rsidRDefault="00D74100" w:rsidP="00482CC8">
            <w:pPr>
              <w:pStyle w:val="BodyText"/>
              <w:numPr>
                <w:ilvl w:val="0"/>
                <w:numId w:val="19"/>
              </w:numPr>
              <w:rPr>
                <w:del w:id="83" w:author="Lizzie Timmins (ESO)" w:date="2024-05-22T14:22:00Z"/>
                <w:sz w:val="24"/>
                <w:lang w:val="en-GB"/>
              </w:rPr>
            </w:pPr>
            <w:del w:id="84" w:author="Lizzie Timmins (ESO)" w:date="2024-05-22T14:22:00Z">
              <w:r w:rsidRPr="00482CC8" w:rsidDel="00F06DF8">
                <w:rPr>
                  <w:sz w:val="24"/>
                  <w:lang w:val="en-GB"/>
                </w:rPr>
                <w:delText>C</w:delText>
              </w:r>
              <w:r w:rsidDel="00F06DF8">
                <w:rPr>
                  <w:sz w:val="24"/>
                  <w:lang w:val="en-GB"/>
                </w:rPr>
                <w:delText>onsider</w:delText>
              </w:r>
              <w:r w:rsidRPr="00482CC8" w:rsidDel="00F06DF8">
                <w:rPr>
                  <w:sz w:val="24"/>
                  <w:lang w:val="en-GB"/>
                </w:rPr>
                <w:delText xml:space="preserve"> </w:delText>
              </w:r>
              <w:r w:rsidR="00482CC8" w:rsidRPr="00482CC8" w:rsidDel="00F06DF8">
                <w:rPr>
                  <w:sz w:val="24"/>
                  <w:lang w:val="en-GB"/>
                </w:rPr>
                <w:delText>any deviations from primary process e.g. for certain technologies.</w:delText>
              </w:r>
            </w:del>
          </w:p>
        </w:tc>
        <w:tc>
          <w:tcPr>
            <w:tcW w:w="4232" w:type="dxa"/>
          </w:tcPr>
          <w:p w14:paraId="69890F6C" w14:textId="0D9D19CA" w:rsidR="00482CC8" w:rsidDel="00F06DF8" w:rsidRDefault="00482CC8" w:rsidP="00482CC8">
            <w:pPr>
              <w:pStyle w:val="BodyText"/>
              <w:jc w:val="both"/>
              <w:rPr>
                <w:del w:id="85" w:author="Lizzie Timmins (ESO)" w:date="2024-05-22T14:22:00Z"/>
                <w:b/>
                <w:szCs w:val="22"/>
              </w:rPr>
            </w:pPr>
          </w:p>
        </w:tc>
      </w:tr>
      <w:tr w:rsidR="00482CC8" w:rsidDel="00F06DF8" w14:paraId="56D4C5BE" w14:textId="34CCF1C7" w:rsidTr="69F35240">
        <w:trPr>
          <w:del w:id="86" w:author="Lizzie Timmins (ESO)" w:date="2024-05-22T14:22:00Z"/>
        </w:trPr>
        <w:tc>
          <w:tcPr>
            <w:tcW w:w="5124" w:type="dxa"/>
          </w:tcPr>
          <w:p w14:paraId="0EA0D61C" w14:textId="66632734" w:rsidR="00482CC8" w:rsidRPr="00482CC8" w:rsidDel="00F06DF8" w:rsidRDefault="00DC332D" w:rsidP="00482CC8">
            <w:pPr>
              <w:pStyle w:val="BodyText"/>
              <w:numPr>
                <w:ilvl w:val="0"/>
                <w:numId w:val="19"/>
              </w:numPr>
              <w:rPr>
                <w:del w:id="87" w:author="Lizzie Timmins (ESO)" w:date="2024-05-22T14:22:00Z"/>
                <w:sz w:val="24"/>
                <w:lang w:val="en-GB"/>
              </w:rPr>
            </w:pPr>
            <w:del w:id="88" w:author="Lizzie Timmins (ESO)" w:date="2024-05-22T14:22:00Z">
              <w:r w:rsidDel="00F06DF8">
                <w:rPr>
                  <w:sz w:val="24"/>
                  <w:lang w:val="en-GB"/>
                </w:rPr>
                <w:delText>C</w:delText>
              </w:r>
              <w:r w:rsidR="00D74100" w:rsidDel="00F06DF8">
                <w:rPr>
                  <w:sz w:val="24"/>
                  <w:lang w:val="en-GB"/>
                </w:rPr>
                <w:delText>onsider</w:delText>
              </w:r>
              <w:r w:rsidR="00482CC8" w:rsidRPr="00482CC8" w:rsidDel="00F06DF8">
                <w:rPr>
                  <w:sz w:val="24"/>
                  <w:lang w:val="en-GB"/>
                </w:rPr>
                <w:delText xml:space="preserve"> the process and criteria in relation to Application Windows and Gate 1, including introducing an offshore Letter of Authority equivalent as an application window entry requirement for offshore projects</w:delText>
              </w:r>
              <w:r w:rsidR="00D17A02" w:rsidDel="00F06DF8">
                <w:rPr>
                  <w:sz w:val="24"/>
                  <w:lang w:val="en-GB"/>
                </w:rPr>
                <w:delText>.</w:delText>
              </w:r>
            </w:del>
          </w:p>
        </w:tc>
        <w:tc>
          <w:tcPr>
            <w:tcW w:w="4232" w:type="dxa"/>
          </w:tcPr>
          <w:p w14:paraId="4B42A585" w14:textId="04E3DE1F" w:rsidR="00482CC8" w:rsidDel="00F06DF8" w:rsidRDefault="00482CC8" w:rsidP="00482CC8">
            <w:pPr>
              <w:pStyle w:val="BodyText"/>
              <w:jc w:val="both"/>
              <w:rPr>
                <w:del w:id="89" w:author="Lizzie Timmins (ESO)" w:date="2024-05-22T14:22:00Z"/>
                <w:b/>
                <w:szCs w:val="22"/>
              </w:rPr>
            </w:pPr>
          </w:p>
        </w:tc>
      </w:tr>
      <w:tr w:rsidR="00482CC8" w:rsidDel="00F06DF8" w14:paraId="5F08BB72" w14:textId="29FC9DFC" w:rsidTr="69F35240">
        <w:trPr>
          <w:del w:id="90" w:author="Lizzie Timmins (ESO)" w:date="2024-05-22T14:22:00Z"/>
        </w:trPr>
        <w:tc>
          <w:tcPr>
            <w:tcW w:w="5124" w:type="dxa"/>
          </w:tcPr>
          <w:p w14:paraId="3BB2EF7A" w14:textId="299CC72A" w:rsidR="00482CC8" w:rsidRPr="00482CC8" w:rsidDel="00F06DF8" w:rsidRDefault="00236DA3" w:rsidP="00482CC8">
            <w:pPr>
              <w:pStyle w:val="BodyText"/>
              <w:numPr>
                <w:ilvl w:val="0"/>
                <w:numId w:val="19"/>
              </w:numPr>
              <w:rPr>
                <w:del w:id="91" w:author="Lizzie Timmins (ESO)" w:date="2024-05-22T14:22:00Z"/>
                <w:sz w:val="24"/>
                <w:lang w:val="en-GB"/>
              </w:rPr>
            </w:pPr>
            <w:del w:id="92" w:author="Lizzie Timmins (ESO)" w:date="2024-05-22T14:22:00Z">
              <w:r w:rsidDel="00F06DF8">
                <w:rPr>
                  <w:sz w:val="24"/>
                  <w:lang w:val="en-GB"/>
                </w:rPr>
                <w:delText>C</w:delText>
              </w:r>
              <w:r w:rsidR="00D74100" w:rsidDel="00F06DF8">
                <w:rPr>
                  <w:sz w:val="24"/>
                  <w:lang w:val="en-GB"/>
                </w:rPr>
                <w:delText>onsider</w:delText>
              </w:r>
              <w:r w:rsidR="00482CC8" w:rsidRPr="00482CC8" w:rsidDel="00F06DF8">
                <w:rPr>
                  <w:sz w:val="24"/>
                  <w:lang w:val="en-GB"/>
                </w:rPr>
                <w:delText xml:space="preserve"> the criteria for demonstrating Gate 2 has been achieved and setting out the obligations imposed once Gate 2 has been achieved.</w:delText>
              </w:r>
            </w:del>
          </w:p>
        </w:tc>
        <w:tc>
          <w:tcPr>
            <w:tcW w:w="4232" w:type="dxa"/>
          </w:tcPr>
          <w:p w14:paraId="5A99F2E9" w14:textId="7E915F29" w:rsidR="00482CC8" w:rsidDel="00F06DF8" w:rsidRDefault="00482CC8" w:rsidP="00482CC8">
            <w:pPr>
              <w:pStyle w:val="BodyText"/>
              <w:jc w:val="both"/>
              <w:rPr>
                <w:del w:id="93" w:author="Lizzie Timmins (ESO)" w:date="2024-05-22T14:22:00Z"/>
                <w:b/>
                <w:szCs w:val="22"/>
              </w:rPr>
            </w:pPr>
          </w:p>
        </w:tc>
      </w:tr>
      <w:tr w:rsidR="006A31EF" w:rsidDel="00F06DF8" w14:paraId="546FB740" w14:textId="10BFCF55" w:rsidTr="69F35240">
        <w:trPr>
          <w:del w:id="94" w:author="Lizzie Timmins (ESO)" w:date="2024-05-22T14:22:00Z"/>
        </w:trPr>
        <w:tc>
          <w:tcPr>
            <w:tcW w:w="5124" w:type="dxa"/>
          </w:tcPr>
          <w:p w14:paraId="6D0BE658" w14:textId="671F6DE8" w:rsidR="006A31EF" w:rsidRPr="006A31EF" w:rsidDel="00F06DF8" w:rsidRDefault="00820A6C" w:rsidP="006A31EF">
            <w:pPr>
              <w:pStyle w:val="BodyText"/>
              <w:numPr>
                <w:ilvl w:val="0"/>
                <w:numId w:val="19"/>
              </w:numPr>
              <w:rPr>
                <w:del w:id="95" w:author="Lizzie Timmins (ESO)" w:date="2024-05-22T14:22:00Z"/>
                <w:sz w:val="24"/>
                <w:lang w:val="en-GB"/>
              </w:rPr>
            </w:pPr>
            <w:del w:id="96" w:author="Lizzie Timmins (ESO)" w:date="2024-05-22T14:22:00Z">
              <w:r w:rsidDel="00F06DF8">
                <w:rPr>
                  <w:sz w:val="24"/>
                  <w:lang w:val="en-GB"/>
                </w:rPr>
                <w:delText>Consider u</w:delText>
              </w:r>
              <w:r w:rsidR="006A31EF" w:rsidRPr="006A31EF" w:rsidDel="00F06DF8">
                <w:rPr>
                  <w:sz w:val="24"/>
                  <w:lang w:val="en-GB"/>
                </w:rPr>
                <w:delText>pdating</w:delText>
              </w:r>
              <w:r w:rsidR="0097569A" w:rsidDel="00F06DF8">
                <w:rPr>
                  <w:sz w:val="24"/>
                  <w:lang w:val="en-GB"/>
                </w:rPr>
                <w:delText xml:space="preserve"> the</w:delText>
              </w:r>
              <w:r w:rsidR="006A31EF" w:rsidRPr="006A31EF" w:rsidDel="00F06DF8">
                <w:rPr>
                  <w:sz w:val="24"/>
                  <w:lang w:val="en-GB"/>
                </w:rPr>
                <w:delText xml:space="preserve"> LoA process</w:delText>
              </w:r>
              <w:r w:rsidR="00D17A02" w:rsidDel="00F06DF8">
                <w:rPr>
                  <w:sz w:val="24"/>
                  <w:lang w:val="en-GB"/>
                </w:rPr>
                <w:delText>.</w:delText>
              </w:r>
            </w:del>
          </w:p>
        </w:tc>
        <w:tc>
          <w:tcPr>
            <w:tcW w:w="4232" w:type="dxa"/>
          </w:tcPr>
          <w:p w14:paraId="7C90A751" w14:textId="3BC85DB5" w:rsidR="006A31EF" w:rsidDel="00F06DF8" w:rsidRDefault="006A31EF" w:rsidP="006A31EF">
            <w:pPr>
              <w:pStyle w:val="BodyText"/>
              <w:jc w:val="both"/>
              <w:rPr>
                <w:del w:id="97" w:author="Lizzie Timmins (ESO)" w:date="2024-05-22T14:22:00Z"/>
                <w:b/>
                <w:szCs w:val="22"/>
              </w:rPr>
            </w:pPr>
          </w:p>
        </w:tc>
      </w:tr>
      <w:tr w:rsidR="006A31EF" w:rsidDel="00F06DF8" w14:paraId="6140C14A" w14:textId="69B98135" w:rsidTr="69F35240">
        <w:trPr>
          <w:del w:id="98" w:author="Lizzie Timmins (ESO)" w:date="2024-05-22T14:22:00Z"/>
        </w:trPr>
        <w:tc>
          <w:tcPr>
            <w:tcW w:w="5124" w:type="dxa"/>
          </w:tcPr>
          <w:p w14:paraId="3700B05B" w14:textId="2108E990" w:rsidR="006A31EF" w:rsidRPr="006A31EF" w:rsidDel="00F06DF8" w:rsidRDefault="00820A6C" w:rsidP="006A31EF">
            <w:pPr>
              <w:pStyle w:val="BodyText"/>
              <w:numPr>
                <w:ilvl w:val="0"/>
                <w:numId w:val="19"/>
              </w:numPr>
              <w:rPr>
                <w:del w:id="99" w:author="Lizzie Timmins (ESO)" w:date="2024-05-22T14:22:00Z"/>
                <w:sz w:val="24"/>
                <w:lang w:val="en-GB"/>
              </w:rPr>
            </w:pPr>
            <w:del w:id="100" w:author="Lizzie Timmins (ESO)" w:date="2024-05-22T14:22:00Z">
              <w:r w:rsidDel="00F06DF8">
                <w:rPr>
                  <w:sz w:val="24"/>
                  <w:lang w:val="en-GB"/>
                </w:rPr>
                <w:delText>C</w:delText>
              </w:r>
              <w:r w:rsidR="00D74100" w:rsidDel="00F06DF8">
                <w:rPr>
                  <w:sz w:val="24"/>
                  <w:lang w:val="en-GB"/>
                </w:rPr>
                <w:delText>onsider</w:delText>
              </w:r>
              <w:r w:rsidR="006A31EF" w:rsidRPr="006A31EF" w:rsidDel="00F06DF8">
                <w:rPr>
                  <w:sz w:val="24"/>
                  <w:lang w:val="en-GB"/>
                </w:rPr>
                <w:delText xml:space="preserve"> the general arrangements in relation to Gate 2</w:delText>
              </w:r>
              <w:r w:rsidR="00D17A02" w:rsidDel="00F06DF8">
                <w:rPr>
                  <w:sz w:val="24"/>
                  <w:lang w:val="en-GB"/>
                </w:rPr>
                <w:delText>.</w:delText>
              </w:r>
            </w:del>
          </w:p>
        </w:tc>
        <w:tc>
          <w:tcPr>
            <w:tcW w:w="4232" w:type="dxa"/>
          </w:tcPr>
          <w:p w14:paraId="307A5CA4" w14:textId="6DF4F720" w:rsidR="006A31EF" w:rsidDel="00F06DF8" w:rsidRDefault="006A31EF" w:rsidP="006A31EF">
            <w:pPr>
              <w:pStyle w:val="BodyText"/>
              <w:jc w:val="both"/>
              <w:rPr>
                <w:del w:id="101" w:author="Lizzie Timmins (ESO)" w:date="2024-05-22T14:22:00Z"/>
                <w:b/>
                <w:szCs w:val="22"/>
              </w:rPr>
            </w:pPr>
          </w:p>
        </w:tc>
      </w:tr>
      <w:tr w:rsidR="006A31EF" w:rsidDel="00F06DF8" w14:paraId="6729A943" w14:textId="272BFF91" w:rsidTr="69F35240">
        <w:trPr>
          <w:del w:id="102" w:author="Lizzie Timmins (ESO)" w:date="2024-05-22T14:22:00Z"/>
        </w:trPr>
        <w:tc>
          <w:tcPr>
            <w:tcW w:w="5124" w:type="dxa"/>
          </w:tcPr>
          <w:p w14:paraId="77813165" w14:textId="3F43DD4A" w:rsidR="006A31EF" w:rsidRPr="006A31EF" w:rsidDel="00F06DF8" w:rsidRDefault="00E45761" w:rsidP="006A31EF">
            <w:pPr>
              <w:pStyle w:val="BodyText"/>
              <w:numPr>
                <w:ilvl w:val="0"/>
                <w:numId w:val="19"/>
              </w:numPr>
              <w:rPr>
                <w:del w:id="103" w:author="Lizzie Timmins (ESO)" w:date="2024-05-22T14:22:00Z"/>
                <w:sz w:val="24"/>
                <w:lang w:val="en-GB"/>
              </w:rPr>
            </w:pPr>
            <w:del w:id="104" w:author="Lizzie Timmins (ESO)" w:date="2024-05-22T14:22:00Z">
              <w:r w:rsidDel="00F06DF8">
                <w:rPr>
                  <w:sz w:val="24"/>
                  <w:lang w:val="en-GB"/>
                </w:rPr>
                <w:delText>Consider c</w:delText>
              </w:r>
              <w:r w:rsidR="006A31EF" w:rsidRPr="006A31EF" w:rsidDel="00F06DF8">
                <w:rPr>
                  <w:sz w:val="24"/>
                  <w:lang w:val="en-GB"/>
                </w:rPr>
                <w:delText>hanging the offer and acceptance timescales to align with the primary process timescales (e.g. a move away from three months for making licenced offers)</w:delText>
              </w:r>
              <w:r w:rsidR="00D17A02" w:rsidDel="00F06DF8">
                <w:rPr>
                  <w:sz w:val="24"/>
                  <w:lang w:val="en-GB"/>
                </w:rPr>
                <w:delText>.</w:delText>
              </w:r>
            </w:del>
          </w:p>
        </w:tc>
        <w:tc>
          <w:tcPr>
            <w:tcW w:w="4232" w:type="dxa"/>
          </w:tcPr>
          <w:p w14:paraId="3250F73D" w14:textId="298D275E" w:rsidR="006A31EF" w:rsidDel="00F06DF8" w:rsidRDefault="006A31EF" w:rsidP="006A31EF">
            <w:pPr>
              <w:pStyle w:val="BodyText"/>
              <w:jc w:val="both"/>
              <w:rPr>
                <w:del w:id="105" w:author="Lizzie Timmins (ESO)" w:date="2024-05-22T14:22:00Z"/>
                <w:b/>
                <w:szCs w:val="22"/>
              </w:rPr>
            </w:pPr>
          </w:p>
        </w:tc>
      </w:tr>
      <w:tr w:rsidR="006A31EF" w:rsidDel="00F06DF8" w14:paraId="38EC0E05" w14:textId="7ED8625D" w:rsidTr="69F35240">
        <w:trPr>
          <w:del w:id="106" w:author="Lizzie Timmins (ESO)" w:date="2024-05-22T14:22:00Z"/>
        </w:trPr>
        <w:tc>
          <w:tcPr>
            <w:tcW w:w="5124" w:type="dxa"/>
          </w:tcPr>
          <w:p w14:paraId="444F61D5" w14:textId="765E3931" w:rsidR="006A31EF" w:rsidRPr="006A31EF" w:rsidDel="00F06DF8" w:rsidRDefault="00E45761" w:rsidP="006A31EF">
            <w:pPr>
              <w:pStyle w:val="BodyText"/>
              <w:numPr>
                <w:ilvl w:val="0"/>
                <w:numId w:val="19"/>
              </w:numPr>
              <w:rPr>
                <w:del w:id="107" w:author="Lizzie Timmins (ESO)" w:date="2024-05-22T14:22:00Z"/>
                <w:sz w:val="24"/>
                <w:lang w:val="en-GB"/>
              </w:rPr>
            </w:pPr>
            <w:del w:id="108" w:author="Lizzie Timmins (ESO)" w:date="2024-05-22T14:22:00Z">
              <w:r w:rsidDel="00F06DF8">
                <w:rPr>
                  <w:sz w:val="24"/>
                  <w:lang w:val="en-GB"/>
                </w:rPr>
                <w:delText>Consider i</w:delText>
              </w:r>
              <w:r w:rsidR="006A31EF" w:rsidRPr="006A31EF" w:rsidDel="00F06DF8">
                <w:rPr>
                  <w:sz w:val="24"/>
                  <w:lang w:val="en-GB"/>
                </w:rPr>
                <w:delText>ntroducing the concept of a Connections Network Design Methodology (the content and any approvals of this to be covered outside Code Modification process)</w:delText>
              </w:r>
              <w:r w:rsidR="00D17A02" w:rsidDel="00F06DF8">
                <w:rPr>
                  <w:sz w:val="24"/>
                  <w:lang w:val="en-GB"/>
                </w:rPr>
                <w:delText>.</w:delText>
              </w:r>
              <w:r w:rsidR="006A31EF" w:rsidRPr="006A31EF" w:rsidDel="00F06DF8">
                <w:rPr>
                  <w:sz w:val="24"/>
                  <w:lang w:val="en-GB"/>
                </w:rPr>
                <w:delText> </w:delText>
              </w:r>
            </w:del>
          </w:p>
        </w:tc>
        <w:tc>
          <w:tcPr>
            <w:tcW w:w="4232" w:type="dxa"/>
          </w:tcPr>
          <w:p w14:paraId="3468F0D6" w14:textId="17C5158C" w:rsidR="006A31EF" w:rsidDel="00F06DF8" w:rsidRDefault="006A31EF" w:rsidP="006A31EF">
            <w:pPr>
              <w:pStyle w:val="BodyText"/>
              <w:jc w:val="both"/>
              <w:rPr>
                <w:del w:id="109" w:author="Lizzie Timmins (ESO)" w:date="2024-05-22T14:22:00Z"/>
                <w:b/>
                <w:szCs w:val="22"/>
              </w:rPr>
            </w:pPr>
          </w:p>
        </w:tc>
      </w:tr>
      <w:tr w:rsidR="006A31EF" w:rsidDel="00F06DF8" w14:paraId="582B9BE1" w14:textId="3A0C29FF" w:rsidTr="69F35240">
        <w:trPr>
          <w:del w:id="110" w:author="Lizzie Timmins (ESO)" w:date="2024-05-22T14:22:00Z"/>
        </w:trPr>
        <w:tc>
          <w:tcPr>
            <w:tcW w:w="5124" w:type="dxa"/>
          </w:tcPr>
          <w:p w14:paraId="4B3078CF" w14:textId="5B0115B0" w:rsidR="006A31EF" w:rsidRPr="006A31EF" w:rsidDel="00F06DF8" w:rsidRDefault="00E45761" w:rsidP="006A31EF">
            <w:pPr>
              <w:pStyle w:val="BodyText"/>
              <w:numPr>
                <w:ilvl w:val="0"/>
                <w:numId w:val="19"/>
              </w:numPr>
              <w:rPr>
                <w:del w:id="111" w:author="Lizzie Timmins (ESO)" w:date="2024-05-22T14:22:00Z"/>
                <w:sz w:val="24"/>
                <w:lang w:val="en-GB"/>
              </w:rPr>
            </w:pPr>
            <w:del w:id="112" w:author="Lizzie Timmins (ESO)" w:date="2024-05-22T14:22:00Z">
              <w:r w:rsidDel="00F06DF8">
                <w:rPr>
                  <w:sz w:val="24"/>
                  <w:lang w:val="en-GB"/>
                </w:rPr>
                <w:delText>Consider i</w:delText>
              </w:r>
              <w:r w:rsidR="006A31EF" w:rsidRPr="006A31EF" w:rsidDel="00F06DF8">
                <w:rPr>
                  <w:sz w:val="24"/>
                  <w:lang w:val="en-GB"/>
                </w:rPr>
                <w:delText>ntroducing the concept of a Distribution Forecasted Transmission Capacity (DFTC) submission process for Distribution Network Operator’s (DNOs) to forecast capacity on an anticipatory basis for Relevant Embedded Small Power Stations or Relevant Embedded Medium Power Stations in the Application Window</w:delText>
              </w:r>
              <w:r w:rsidR="6577CC6B" w:rsidRPr="2A755316" w:rsidDel="00F06DF8">
                <w:rPr>
                  <w:sz w:val="24"/>
                  <w:lang w:val="en-GB"/>
                </w:rPr>
                <w:delText>.</w:delText>
              </w:r>
              <w:r w:rsidR="00BA097A" w:rsidDel="00F06DF8">
                <w:rPr>
                  <w:sz w:val="24"/>
                  <w:lang w:val="en-GB"/>
                </w:rPr>
                <w:delText xml:space="preserve"> </w:delText>
              </w:r>
            </w:del>
          </w:p>
        </w:tc>
        <w:tc>
          <w:tcPr>
            <w:tcW w:w="4232" w:type="dxa"/>
          </w:tcPr>
          <w:p w14:paraId="1D97808E" w14:textId="53A9F440" w:rsidR="006A31EF" w:rsidDel="00F06DF8" w:rsidRDefault="006A31EF" w:rsidP="006A31EF">
            <w:pPr>
              <w:pStyle w:val="BodyText"/>
              <w:jc w:val="both"/>
              <w:rPr>
                <w:del w:id="113" w:author="Lizzie Timmins (ESO)" w:date="2024-05-22T14:22:00Z"/>
                <w:b/>
                <w:szCs w:val="22"/>
              </w:rPr>
            </w:pPr>
          </w:p>
        </w:tc>
      </w:tr>
      <w:tr w:rsidR="00236DA3" w:rsidDel="00F06DF8" w14:paraId="59EC5BB9" w14:textId="14B9F268" w:rsidTr="69F35240">
        <w:trPr>
          <w:del w:id="114" w:author="Lizzie Timmins (ESO)" w:date="2024-05-22T14:22:00Z"/>
        </w:trPr>
        <w:tc>
          <w:tcPr>
            <w:tcW w:w="5124" w:type="dxa"/>
          </w:tcPr>
          <w:p w14:paraId="1C07EDD8" w14:textId="70587F6C" w:rsidR="00236DA3" w:rsidRPr="009E777D" w:rsidDel="00F06DF8" w:rsidRDefault="009E777D" w:rsidP="009E777D">
            <w:pPr>
              <w:pStyle w:val="BodyText"/>
              <w:numPr>
                <w:ilvl w:val="0"/>
                <w:numId w:val="19"/>
              </w:numPr>
              <w:rPr>
                <w:del w:id="115" w:author="Lizzie Timmins (ESO)" w:date="2024-05-22T14:22:00Z"/>
                <w:sz w:val="24"/>
                <w:lang w:val="en-GB"/>
              </w:rPr>
            </w:pPr>
            <w:del w:id="116" w:author="Lizzie Timmins (ESO)" w:date="2024-05-22T14:22:00Z">
              <w:r w:rsidDel="00F06DF8">
                <w:rPr>
                  <w:sz w:val="24"/>
                  <w:lang w:val="en-GB"/>
                </w:rPr>
                <w:delText>C</w:delText>
              </w:r>
              <w:r w:rsidR="00D74100" w:rsidDel="00F06DF8">
                <w:rPr>
                  <w:sz w:val="24"/>
                  <w:lang w:val="en-GB"/>
                </w:rPr>
                <w:delText>onsider</w:delText>
              </w:r>
              <w:r w:rsidRPr="009E777D" w:rsidDel="00F06DF8">
                <w:rPr>
                  <w:sz w:val="24"/>
                  <w:lang w:val="en-GB"/>
                </w:rPr>
                <w:delText xml:space="preserve"> the process for how DNOs notify the ESO of Relevant Embedded Small Power Stations or Relevant Embedded Medium Power Stations which meet Gate 2 criteria. </w:delText>
              </w:r>
            </w:del>
          </w:p>
        </w:tc>
        <w:tc>
          <w:tcPr>
            <w:tcW w:w="4232" w:type="dxa"/>
          </w:tcPr>
          <w:p w14:paraId="773C288B" w14:textId="0E1D4A59" w:rsidR="00236DA3" w:rsidDel="00F06DF8" w:rsidRDefault="00236DA3" w:rsidP="00D9152C">
            <w:pPr>
              <w:pStyle w:val="BodyText"/>
              <w:jc w:val="both"/>
              <w:rPr>
                <w:del w:id="117" w:author="Lizzie Timmins (ESO)" w:date="2024-05-22T14:22:00Z"/>
                <w:b/>
                <w:szCs w:val="22"/>
              </w:rPr>
            </w:pPr>
          </w:p>
        </w:tc>
      </w:tr>
      <w:tr w:rsidR="0097569A" w:rsidDel="00F06DF8" w14:paraId="4C6353DF" w14:textId="4F804768" w:rsidTr="69F35240">
        <w:trPr>
          <w:del w:id="118" w:author="Lizzie Timmins (ESO)" w:date="2024-05-22T14:22:00Z"/>
        </w:trPr>
        <w:tc>
          <w:tcPr>
            <w:tcW w:w="5124" w:type="dxa"/>
          </w:tcPr>
          <w:p w14:paraId="709AF4F9" w14:textId="2FE1207D" w:rsidR="0097569A" w:rsidDel="00F06DF8" w:rsidRDefault="00364295" w:rsidP="009E777D">
            <w:pPr>
              <w:pStyle w:val="BodyText"/>
              <w:numPr>
                <w:ilvl w:val="0"/>
                <w:numId w:val="19"/>
              </w:numPr>
              <w:rPr>
                <w:del w:id="119" w:author="Lizzie Timmins (ESO)" w:date="2024-05-22T14:22:00Z"/>
                <w:sz w:val="24"/>
              </w:rPr>
            </w:pPr>
            <w:del w:id="120" w:author="Lizzie Timmins (ESO)" w:date="2024-05-22T14:22:00Z">
              <w:r w:rsidDel="00F06DF8">
                <w:rPr>
                  <w:sz w:val="24"/>
                </w:rPr>
                <w:delText xml:space="preserve">Consider the application of the User Commitment methodology to projects in Gate 1 and Gate 2 and how the changes will be implemented to align with the 6 monthly User Commitment cycle. </w:delText>
              </w:r>
            </w:del>
          </w:p>
        </w:tc>
        <w:tc>
          <w:tcPr>
            <w:tcW w:w="4232" w:type="dxa"/>
          </w:tcPr>
          <w:p w14:paraId="03B4DBDD" w14:textId="6AA8242A" w:rsidR="0097569A" w:rsidDel="00F06DF8" w:rsidRDefault="0097569A" w:rsidP="00D9152C">
            <w:pPr>
              <w:pStyle w:val="BodyText"/>
              <w:jc w:val="both"/>
              <w:rPr>
                <w:del w:id="121" w:author="Lizzie Timmins (ESO)" w:date="2024-05-22T14:22:00Z"/>
                <w:b/>
                <w:szCs w:val="22"/>
              </w:rPr>
            </w:pPr>
          </w:p>
        </w:tc>
      </w:tr>
      <w:tr w:rsidR="00D74100" w:rsidDel="00F06DF8" w14:paraId="4425311F" w14:textId="08354931" w:rsidTr="69F35240">
        <w:trPr>
          <w:del w:id="122" w:author="Lizzie Timmins (ESO)" w:date="2024-05-22T14:22:00Z"/>
        </w:trPr>
        <w:tc>
          <w:tcPr>
            <w:tcW w:w="5124" w:type="dxa"/>
          </w:tcPr>
          <w:p w14:paraId="6E976EA5" w14:textId="189CAA97" w:rsidR="00D74100" w:rsidDel="00F06DF8" w:rsidRDefault="00D74100" w:rsidP="009E777D">
            <w:pPr>
              <w:pStyle w:val="BodyText"/>
              <w:numPr>
                <w:ilvl w:val="0"/>
                <w:numId w:val="19"/>
              </w:numPr>
              <w:rPr>
                <w:del w:id="123" w:author="Lizzie Timmins (ESO)" w:date="2024-05-22T14:22:00Z"/>
                <w:sz w:val="24"/>
              </w:rPr>
            </w:pPr>
            <w:del w:id="124" w:author="Lizzie Timmins (ESO)" w:date="2024-05-22T14:22:00Z">
              <w:r w:rsidRPr="00460A0C" w:rsidDel="00F06DF8">
                <w:rPr>
                  <w:sz w:val="24"/>
                  <w:lang w:val="en-GB"/>
                </w:rPr>
                <w:delText>Consider how a harmonised GB approach to DFTC application can be achieved</w:delText>
              </w:r>
              <w:r w:rsidDel="00F06DF8">
                <w:rPr>
                  <w:sz w:val="24"/>
                  <w:lang w:val="en-GB"/>
                </w:rPr>
                <w:delText xml:space="preserve"> and consider how DFTC will interact with existing processes between DNOs and NESO including Technical (planning) Limits and Project Progression.</w:delText>
              </w:r>
            </w:del>
          </w:p>
        </w:tc>
        <w:tc>
          <w:tcPr>
            <w:tcW w:w="4232" w:type="dxa"/>
          </w:tcPr>
          <w:p w14:paraId="427CADD2" w14:textId="4D491847" w:rsidR="00D74100" w:rsidDel="00F06DF8" w:rsidRDefault="00D74100" w:rsidP="00D9152C">
            <w:pPr>
              <w:pStyle w:val="BodyText"/>
              <w:jc w:val="both"/>
              <w:rPr>
                <w:del w:id="125" w:author="Lizzie Timmins (ESO)" w:date="2024-05-22T14:22:00Z"/>
                <w:b/>
                <w:szCs w:val="22"/>
              </w:rPr>
            </w:pPr>
          </w:p>
        </w:tc>
      </w:tr>
      <w:tr w:rsidR="00D74100" w:rsidDel="00F06DF8" w14:paraId="2D8E7A85" w14:textId="4CEC9E58" w:rsidTr="69F35240">
        <w:trPr>
          <w:del w:id="126" w:author="Lizzie Timmins (ESO)" w:date="2024-05-22T14:22:00Z"/>
        </w:trPr>
        <w:tc>
          <w:tcPr>
            <w:tcW w:w="5124" w:type="dxa"/>
          </w:tcPr>
          <w:p w14:paraId="73D41F1D" w14:textId="3A719CD6" w:rsidR="00D74100" w:rsidRPr="00460A0C" w:rsidDel="00F06DF8" w:rsidRDefault="00D74100" w:rsidP="009E777D">
            <w:pPr>
              <w:pStyle w:val="BodyText"/>
              <w:numPr>
                <w:ilvl w:val="0"/>
                <w:numId w:val="19"/>
              </w:numPr>
              <w:rPr>
                <w:del w:id="127" w:author="Lizzie Timmins (ESO)" w:date="2024-05-22T14:22:00Z"/>
                <w:sz w:val="24"/>
                <w:lang w:val="en-GB"/>
              </w:rPr>
            </w:pPr>
            <w:del w:id="128" w:author="Lizzie Timmins (ESO)" w:date="2024-05-22T14:22:00Z">
              <w:r w:rsidRPr="00460A0C" w:rsidDel="00F06DF8">
                <w:rPr>
                  <w:sz w:val="24"/>
                  <w:lang w:val="en-GB"/>
                </w:rPr>
                <w:delText xml:space="preserve">Consider how any new financial instruments associated with connections </w:delText>
              </w:r>
              <w:r w:rsidR="0025061B" w:rsidDel="00F06DF8">
                <w:rPr>
                  <w:sz w:val="24"/>
                  <w:lang w:val="en-GB"/>
                </w:rPr>
                <w:delText>are</w:delText>
              </w:r>
              <w:r w:rsidRPr="00460A0C" w:rsidDel="00F06DF8">
                <w:rPr>
                  <w:sz w:val="24"/>
                  <w:lang w:val="en-GB"/>
                </w:rPr>
                <w:delText xml:space="preserve"> cost reflective and predictable.</w:delText>
              </w:r>
            </w:del>
          </w:p>
        </w:tc>
        <w:tc>
          <w:tcPr>
            <w:tcW w:w="4232" w:type="dxa"/>
          </w:tcPr>
          <w:p w14:paraId="2BBA8509" w14:textId="339A9902" w:rsidR="00D74100" w:rsidDel="00F06DF8" w:rsidRDefault="00D74100" w:rsidP="00D9152C">
            <w:pPr>
              <w:pStyle w:val="BodyText"/>
              <w:jc w:val="both"/>
              <w:rPr>
                <w:del w:id="129" w:author="Lizzie Timmins (ESO)" w:date="2024-05-22T14:22:00Z"/>
                <w:b/>
                <w:szCs w:val="22"/>
              </w:rPr>
            </w:pPr>
          </w:p>
        </w:tc>
      </w:tr>
      <w:tr w:rsidR="00D74100" w14:paraId="4DC7EA0D" w14:textId="47FC946A" w:rsidTr="69F35240">
        <w:tc>
          <w:tcPr>
            <w:tcW w:w="5124" w:type="dxa"/>
          </w:tcPr>
          <w:p w14:paraId="0B6FA558" w14:textId="60D42BBA" w:rsidR="00D74100" w:rsidRPr="00460A0C" w:rsidRDefault="00D74100" w:rsidP="009E777D">
            <w:pPr>
              <w:pStyle w:val="BodyText"/>
              <w:numPr>
                <w:ilvl w:val="0"/>
                <w:numId w:val="19"/>
              </w:numPr>
              <w:rPr>
                <w:sz w:val="24"/>
                <w:lang w:val="en-GB"/>
              </w:rPr>
            </w:pPr>
            <w:r w:rsidRPr="00460A0C" w:rsidDel="001115B5">
              <w:rPr>
                <w:sz w:val="24"/>
                <w:lang w:val="en-GB"/>
              </w:rPr>
              <w:t>Consider how the solution</w:t>
            </w:r>
            <w:r w:rsidR="00015CEF" w:rsidDel="001115B5">
              <w:rPr>
                <w:sz w:val="24"/>
                <w:lang w:val="en-GB"/>
              </w:rPr>
              <w:t>(s)</w:t>
            </w:r>
            <w:r w:rsidRPr="00460A0C" w:rsidDel="001115B5">
              <w:rPr>
                <w:sz w:val="24"/>
                <w:lang w:val="en-GB"/>
              </w:rPr>
              <w:t xml:space="preserve"> conforms with the statutory rights with respect to terms and conditions for connection</w:t>
            </w:r>
            <w:r w:rsidR="00D17A02" w:rsidDel="001115B5">
              <w:rPr>
                <w:sz w:val="24"/>
                <w:lang w:val="en-GB"/>
              </w:rPr>
              <w:t>.</w:t>
            </w:r>
          </w:p>
        </w:tc>
        <w:tc>
          <w:tcPr>
            <w:tcW w:w="4232" w:type="dxa"/>
          </w:tcPr>
          <w:p w14:paraId="5526D50B" w14:textId="469E7508" w:rsidR="00D74100" w:rsidRDefault="00D74100" w:rsidP="00D9152C">
            <w:pPr>
              <w:pStyle w:val="BodyText"/>
              <w:jc w:val="both"/>
              <w:rPr>
                <w:b/>
                <w:szCs w:val="22"/>
              </w:rPr>
            </w:pPr>
          </w:p>
        </w:tc>
      </w:tr>
      <w:tr w:rsidR="00D74100" w:rsidDel="00F06DF8" w14:paraId="1D7645C2" w14:textId="6171D41E" w:rsidTr="69F35240">
        <w:trPr>
          <w:del w:id="130" w:author="Lizzie Timmins (ESO)" w:date="2024-05-22T14:22:00Z"/>
        </w:trPr>
        <w:tc>
          <w:tcPr>
            <w:tcW w:w="5124" w:type="dxa"/>
          </w:tcPr>
          <w:p w14:paraId="23B84F20" w14:textId="7A9649AC" w:rsidR="00D74100" w:rsidRPr="00460A0C" w:rsidDel="00F06DF8" w:rsidRDefault="00D74100" w:rsidP="009E777D">
            <w:pPr>
              <w:pStyle w:val="BodyText"/>
              <w:numPr>
                <w:ilvl w:val="0"/>
                <w:numId w:val="19"/>
              </w:numPr>
              <w:rPr>
                <w:del w:id="131" w:author="Lizzie Timmins (ESO)" w:date="2024-05-22T14:22:00Z"/>
                <w:sz w:val="24"/>
                <w:lang w:val="en-GB"/>
              </w:rPr>
            </w:pPr>
            <w:del w:id="132" w:author="Lizzie Timmins (ESO)" w:date="2024-05-22T14:22:00Z">
              <w:r w:rsidRPr="00460A0C" w:rsidDel="00F06DF8">
                <w:rPr>
                  <w:sz w:val="24"/>
                  <w:lang w:val="en-GB"/>
                </w:rPr>
                <w:delText>Consider how to ensure that the NESO designation of Gate 2 status is not discriminatory</w:delText>
              </w:r>
              <w:r w:rsidR="00D17A02" w:rsidDel="00F06DF8">
                <w:rPr>
                  <w:sz w:val="24"/>
                  <w:lang w:val="en-GB"/>
                </w:rPr>
                <w:delText>.</w:delText>
              </w:r>
            </w:del>
          </w:p>
        </w:tc>
        <w:tc>
          <w:tcPr>
            <w:tcW w:w="4232" w:type="dxa"/>
          </w:tcPr>
          <w:p w14:paraId="70C0547D" w14:textId="72953727" w:rsidR="00D74100" w:rsidDel="00F06DF8" w:rsidRDefault="00D74100" w:rsidP="00D9152C">
            <w:pPr>
              <w:pStyle w:val="BodyText"/>
              <w:jc w:val="both"/>
              <w:rPr>
                <w:del w:id="133" w:author="Lizzie Timmins (ESO)" w:date="2024-05-22T14:22:00Z"/>
                <w:b/>
                <w:szCs w:val="22"/>
              </w:rPr>
            </w:pPr>
          </w:p>
        </w:tc>
      </w:tr>
      <w:tr w:rsidR="00D74100" w:rsidDel="00F06DF8" w14:paraId="50F5E3D4" w14:textId="4F27DC63" w:rsidTr="69F35240">
        <w:trPr>
          <w:del w:id="134" w:author="Lizzie Timmins (ESO)" w:date="2024-05-22T14:22:00Z"/>
        </w:trPr>
        <w:tc>
          <w:tcPr>
            <w:tcW w:w="5124" w:type="dxa"/>
          </w:tcPr>
          <w:p w14:paraId="7487CFEA" w14:textId="6517205F" w:rsidR="00D74100" w:rsidRPr="00460A0C" w:rsidDel="00F06DF8" w:rsidRDefault="00D944C4" w:rsidP="009E777D">
            <w:pPr>
              <w:pStyle w:val="BodyText"/>
              <w:numPr>
                <w:ilvl w:val="0"/>
                <w:numId w:val="19"/>
              </w:numPr>
              <w:rPr>
                <w:del w:id="135" w:author="Lizzie Timmins (ESO)" w:date="2024-05-22T14:22:00Z"/>
                <w:sz w:val="24"/>
                <w:lang w:val="en-GB"/>
              </w:rPr>
            </w:pPr>
            <w:del w:id="136" w:author="Lizzie Timmins (ESO)" w:date="2024-05-22T14:22:00Z">
              <w:r w:rsidRPr="00460A0C" w:rsidDel="00F06DF8">
                <w:rPr>
                  <w:sz w:val="24"/>
                  <w:lang w:val="en-GB"/>
                </w:rPr>
                <w:delText>Consider what criteria will apply to the NESO designation of Gate 2 status</w:delText>
              </w:r>
              <w:r w:rsidR="00D17A02" w:rsidDel="00F06DF8">
                <w:rPr>
                  <w:sz w:val="24"/>
                  <w:lang w:val="en-GB"/>
                </w:rPr>
                <w:delText>.</w:delText>
              </w:r>
            </w:del>
          </w:p>
        </w:tc>
        <w:tc>
          <w:tcPr>
            <w:tcW w:w="4232" w:type="dxa"/>
          </w:tcPr>
          <w:p w14:paraId="19404077" w14:textId="4341D226" w:rsidR="00D74100" w:rsidDel="00F06DF8" w:rsidRDefault="00D74100" w:rsidP="00D9152C">
            <w:pPr>
              <w:pStyle w:val="BodyText"/>
              <w:jc w:val="both"/>
              <w:rPr>
                <w:del w:id="137" w:author="Lizzie Timmins (ESO)" w:date="2024-05-22T14:22:00Z"/>
                <w:b/>
                <w:szCs w:val="22"/>
              </w:rPr>
            </w:pPr>
          </w:p>
        </w:tc>
      </w:tr>
      <w:tr w:rsidR="00D2486D" w14:paraId="04744914" w14:textId="1CB01D82" w:rsidTr="69F35240">
        <w:tc>
          <w:tcPr>
            <w:tcW w:w="5124" w:type="dxa"/>
          </w:tcPr>
          <w:p w14:paraId="7F020320" w14:textId="401FD317" w:rsidR="00D2486D" w:rsidRPr="00460A0C" w:rsidRDefault="00EB412D" w:rsidP="009E777D">
            <w:pPr>
              <w:pStyle w:val="BodyText"/>
              <w:numPr>
                <w:ilvl w:val="0"/>
                <w:numId w:val="19"/>
              </w:numPr>
              <w:rPr>
                <w:sz w:val="24"/>
              </w:rPr>
            </w:pPr>
            <w:r w:rsidDel="001115B5">
              <w:rPr>
                <w:sz w:val="24"/>
              </w:rPr>
              <w:t>Consider the relevant content of Annex B of the Open letter on connections reform publication</w:t>
            </w:r>
            <w:r w:rsidR="00804C83" w:rsidDel="001115B5">
              <w:rPr>
                <w:sz w:val="24"/>
              </w:rPr>
              <w:t>.</w:t>
            </w:r>
          </w:p>
        </w:tc>
        <w:tc>
          <w:tcPr>
            <w:tcW w:w="4232" w:type="dxa"/>
          </w:tcPr>
          <w:p w14:paraId="0B3ED4BF" w14:textId="1FF1DCCB" w:rsidR="00D2486D" w:rsidRDefault="00D2486D"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trPr>
          <w:trHeight w:val="345"/>
          <w:jc w:val="center"/>
        </w:trPr>
        <w:tc>
          <w:tcPr>
            <w:tcW w:w="846" w:type="dxa"/>
            <w:vAlign w:val="center"/>
          </w:tcPr>
          <w:p w14:paraId="31976339" w14:textId="77777777" w:rsidR="007918C2" w:rsidRPr="005C1BCC" w:rsidRDefault="007918C2">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trPr>
          <w:jc w:val="center"/>
        </w:trPr>
        <w:tc>
          <w:tcPr>
            <w:tcW w:w="846" w:type="dxa"/>
            <w:vAlign w:val="center"/>
          </w:tcPr>
          <w:p w14:paraId="14356BB8" w14:textId="77777777" w:rsidR="007918C2" w:rsidRPr="000A4963" w:rsidRDefault="007918C2">
            <w:pPr>
              <w:spacing w:after="0" w:line="240" w:lineRule="auto"/>
              <w:jc w:val="center"/>
              <w:rPr>
                <w:sz w:val="16"/>
                <w:szCs w:val="20"/>
              </w:rPr>
            </w:pPr>
            <w:r w:rsidRPr="000A4963">
              <w:rPr>
                <w:sz w:val="16"/>
                <w:szCs w:val="20"/>
              </w:rPr>
              <w:t>1</w:t>
            </w:r>
          </w:p>
        </w:tc>
        <w:tc>
          <w:tcPr>
            <w:tcW w:w="1276" w:type="dxa"/>
            <w:vAlign w:val="center"/>
          </w:tcPr>
          <w:p w14:paraId="607228D7" w14:textId="4D135E0B" w:rsidR="007918C2" w:rsidRPr="000A4963" w:rsidRDefault="000A4963">
            <w:pPr>
              <w:spacing w:after="0" w:line="240" w:lineRule="auto"/>
              <w:jc w:val="center"/>
              <w:rPr>
                <w:sz w:val="16"/>
                <w:szCs w:val="20"/>
              </w:rPr>
            </w:pPr>
            <w:r w:rsidRPr="000A4963">
              <w:rPr>
                <w:sz w:val="16"/>
                <w:szCs w:val="20"/>
              </w:rPr>
              <w:t>19</w:t>
            </w:r>
            <w:r w:rsidR="007918C2" w:rsidRPr="000A4963">
              <w:rPr>
                <w:sz w:val="16"/>
                <w:szCs w:val="20"/>
              </w:rPr>
              <w:t>/</w:t>
            </w:r>
            <w:r w:rsidRPr="000A4963">
              <w:rPr>
                <w:sz w:val="16"/>
                <w:szCs w:val="20"/>
              </w:rPr>
              <w:t>04</w:t>
            </w:r>
            <w:r w:rsidR="007918C2" w:rsidRPr="000A4963">
              <w:rPr>
                <w:sz w:val="16"/>
                <w:szCs w:val="20"/>
              </w:rPr>
              <w:t>/20</w:t>
            </w:r>
            <w:r w:rsidRPr="000A4963">
              <w:rPr>
                <w:sz w:val="16"/>
                <w:szCs w:val="20"/>
              </w:rPr>
              <w:t>24</w:t>
            </w:r>
          </w:p>
        </w:tc>
        <w:tc>
          <w:tcPr>
            <w:tcW w:w="4233" w:type="dxa"/>
            <w:vAlign w:val="center"/>
          </w:tcPr>
          <w:p w14:paraId="1695A663" w14:textId="6BF0813D" w:rsidR="007918C2" w:rsidRPr="000A4963" w:rsidRDefault="007918C2">
            <w:pPr>
              <w:spacing w:after="0" w:line="240" w:lineRule="auto"/>
              <w:jc w:val="center"/>
              <w:rPr>
                <w:sz w:val="16"/>
                <w:szCs w:val="20"/>
              </w:rPr>
            </w:pPr>
            <w:r w:rsidRPr="000A4963">
              <w:rPr>
                <w:sz w:val="16"/>
                <w:szCs w:val="20"/>
              </w:rPr>
              <w:t>Panel approved Terms of Reference ahead of nominations</w:t>
            </w:r>
          </w:p>
        </w:tc>
        <w:tc>
          <w:tcPr>
            <w:tcW w:w="2666" w:type="dxa"/>
            <w:vAlign w:val="center"/>
          </w:tcPr>
          <w:p w14:paraId="061CD51F" w14:textId="097EFC78" w:rsidR="007918C2" w:rsidRPr="000A4963" w:rsidRDefault="000A4963">
            <w:pPr>
              <w:spacing w:after="0" w:line="240" w:lineRule="auto"/>
              <w:jc w:val="center"/>
              <w:rPr>
                <w:sz w:val="16"/>
                <w:szCs w:val="20"/>
              </w:rPr>
            </w:pPr>
            <w:r w:rsidRPr="000A4963">
              <w:rPr>
                <w:sz w:val="16"/>
                <w:szCs w:val="20"/>
              </w:rPr>
              <w:t>26</w:t>
            </w:r>
            <w:r w:rsidR="0011038A" w:rsidRPr="000A4963">
              <w:rPr>
                <w:sz w:val="16"/>
                <w:szCs w:val="20"/>
              </w:rPr>
              <w:t>/</w:t>
            </w:r>
            <w:r w:rsidRPr="000A4963">
              <w:rPr>
                <w:sz w:val="16"/>
                <w:szCs w:val="20"/>
              </w:rPr>
              <w:t>04</w:t>
            </w:r>
            <w:r w:rsidR="0011038A" w:rsidRPr="000A4963">
              <w:rPr>
                <w:sz w:val="16"/>
                <w:szCs w:val="20"/>
              </w:rPr>
              <w:t>/20</w:t>
            </w:r>
            <w:r w:rsidRPr="000A4963">
              <w:rPr>
                <w:sz w:val="16"/>
                <w:szCs w:val="20"/>
              </w:rPr>
              <w:t>24</w:t>
            </w:r>
          </w:p>
        </w:tc>
      </w:tr>
      <w:tr w:rsidR="00DD6A38" w:rsidRPr="00826BB5" w14:paraId="5CCA9831" w14:textId="77777777">
        <w:trPr>
          <w:jc w:val="center"/>
          <w:ins w:id="138" w:author="Lizzie Timmins (ESO)" w:date="2024-05-22T09:05:00Z"/>
        </w:trPr>
        <w:tc>
          <w:tcPr>
            <w:tcW w:w="846" w:type="dxa"/>
            <w:vAlign w:val="center"/>
          </w:tcPr>
          <w:p w14:paraId="30A5D752" w14:textId="3FB9FC35" w:rsidR="00DD6A38" w:rsidRPr="000A4963" w:rsidRDefault="00DD6A38">
            <w:pPr>
              <w:spacing w:after="0" w:line="240" w:lineRule="auto"/>
              <w:jc w:val="center"/>
              <w:rPr>
                <w:ins w:id="139" w:author="Lizzie Timmins (ESO)" w:date="2024-05-22T09:05:00Z"/>
                <w:sz w:val="16"/>
                <w:szCs w:val="20"/>
              </w:rPr>
            </w:pPr>
            <w:ins w:id="140" w:author="Lizzie Timmins (ESO)" w:date="2024-05-22T09:05:00Z">
              <w:r>
                <w:rPr>
                  <w:sz w:val="16"/>
                  <w:szCs w:val="20"/>
                </w:rPr>
                <w:t>2</w:t>
              </w:r>
            </w:ins>
          </w:p>
        </w:tc>
        <w:tc>
          <w:tcPr>
            <w:tcW w:w="1276" w:type="dxa"/>
            <w:vAlign w:val="center"/>
          </w:tcPr>
          <w:p w14:paraId="65421F62" w14:textId="52E20E7D" w:rsidR="00DD6A38" w:rsidRPr="000A4963" w:rsidRDefault="00C444A3">
            <w:pPr>
              <w:spacing w:after="0" w:line="240" w:lineRule="auto"/>
              <w:jc w:val="center"/>
              <w:rPr>
                <w:ins w:id="141" w:author="Lizzie Timmins (ESO)" w:date="2024-05-22T09:05:00Z"/>
                <w:sz w:val="16"/>
                <w:szCs w:val="20"/>
              </w:rPr>
            </w:pPr>
            <w:ins w:id="142" w:author="Lizzie Timmins (ESO)" w:date="2024-05-22T09:05:00Z">
              <w:r>
                <w:rPr>
                  <w:sz w:val="16"/>
                  <w:szCs w:val="20"/>
                </w:rPr>
                <w:t>22/05/2024</w:t>
              </w:r>
            </w:ins>
          </w:p>
        </w:tc>
        <w:tc>
          <w:tcPr>
            <w:tcW w:w="4233" w:type="dxa"/>
            <w:vAlign w:val="center"/>
          </w:tcPr>
          <w:p w14:paraId="34BACE17" w14:textId="57256D69" w:rsidR="00DD6A38" w:rsidRPr="000A4963" w:rsidRDefault="00C444A3">
            <w:pPr>
              <w:spacing w:after="0" w:line="240" w:lineRule="auto"/>
              <w:jc w:val="center"/>
              <w:rPr>
                <w:ins w:id="143" w:author="Lizzie Timmins (ESO)" w:date="2024-05-22T09:05:00Z"/>
                <w:sz w:val="16"/>
                <w:szCs w:val="20"/>
              </w:rPr>
            </w:pPr>
            <w:ins w:id="144" w:author="Lizzie Timmins (ESO)" w:date="2024-05-22T09:06:00Z">
              <w:r>
                <w:rPr>
                  <w:sz w:val="16"/>
                  <w:szCs w:val="20"/>
                </w:rPr>
                <w:t>TBC</w:t>
              </w:r>
            </w:ins>
          </w:p>
        </w:tc>
        <w:tc>
          <w:tcPr>
            <w:tcW w:w="2666" w:type="dxa"/>
            <w:vAlign w:val="center"/>
          </w:tcPr>
          <w:p w14:paraId="7D8119E0" w14:textId="0FD0EDA5" w:rsidR="00DD6A38" w:rsidRPr="000A4963" w:rsidRDefault="00C444A3">
            <w:pPr>
              <w:spacing w:after="0" w:line="240" w:lineRule="auto"/>
              <w:jc w:val="center"/>
              <w:rPr>
                <w:ins w:id="145" w:author="Lizzie Timmins (ESO)" w:date="2024-05-22T09:05:00Z"/>
                <w:sz w:val="16"/>
                <w:szCs w:val="20"/>
              </w:rPr>
            </w:pPr>
            <w:ins w:id="146" w:author="Lizzie Timmins (ESO)" w:date="2024-05-22T09:06:00Z">
              <w:r>
                <w:rPr>
                  <w:sz w:val="16"/>
                  <w:szCs w:val="20"/>
                </w:rPr>
                <w:t>31/05/2024</w:t>
              </w:r>
            </w:ins>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EA386A">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3584" w14:textId="77777777" w:rsidR="00313109" w:rsidRDefault="00313109" w:rsidP="00D06DC4">
      <w:pPr>
        <w:spacing w:before="0" w:after="0" w:line="240" w:lineRule="auto"/>
      </w:pPr>
      <w:r>
        <w:separator/>
      </w:r>
    </w:p>
  </w:endnote>
  <w:endnote w:type="continuationSeparator" w:id="0">
    <w:p w14:paraId="4C80C351" w14:textId="77777777" w:rsidR="00313109" w:rsidRDefault="00313109" w:rsidP="00D06DC4">
      <w:pPr>
        <w:spacing w:before="0" w:after="0" w:line="240" w:lineRule="auto"/>
      </w:pPr>
      <w:r>
        <w:continuationSeparator/>
      </w:r>
    </w:p>
  </w:endnote>
  <w:endnote w:type="continuationNotice" w:id="1">
    <w:p w14:paraId="49278B16" w14:textId="77777777" w:rsidR="00313109" w:rsidRDefault="0031310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71A54" w14:textId="77777777" w:rsidR="00313109" w:rsidRDefault="00313109" w:rsidP="00D06DC4">
      <w:pPr>
        <w:spacing w:before="0" w:after="0" w:line="240" w:lineRule="auto"/>
      </w:pPr>
      <w:r>
        <w:separator/>
      </w:r>
    </w:p>
  </w:footnote>
  <w:footnote w:type="continuationSeparator" w:id="0">
    <w:p w14:paraId="404C4127" w14:textId="77777777" w:rsidR="00313109" w:rsidRDefault="00313109" w:rsidP="00D06DC4">
      <w:pPr>
        <w:spacing w:before="0" w:after="0" w:line="240" w:lineRule="auto"/>
      </w:pPr>
      <w:r>
        <w:continuationSeparator/>
      </w:r>
    </w:p>
  </w:footnote>
  <w:footnote w:type="continuationNotice" w:id="1">
    <w:p w14:paraId="7B6550D2" w14:textId="77777777" w:rsidR="00313109" w:rsidRDefault="0031310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138F28E" w:rsidR="00B8588F" w:rsidRDefault="00DB7D81" w:rsidP="000C711B">
    <w:pPr>
      <w:pStyle w:val="Header"/>
      <w:ind w:left="720" w:firstLine="720"/>
      <w:jc w:val="right"/>
    </w:pPr>
    <w:bookmarkStart w:id="147" w:name="_Hlk31876634"/>
    <w:bookmarkStart w:id="148"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147"/>
    <w:bookmarkEnd w:id="148"/>
    <w:r w:rsidR="008F63EC">
      <w:t>434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6928"/>
    <w:rsid w:val="00007098"/>
    <w:rsid w:val="00007585"/>
    <w:rsid w:val="00007D62"/>
    <w:rsid w:val="00010D3D"/>
    <w:rsid w:val="000118E5"/>
    <w:rsid w:val="00014338"/>
    <w:rsid w:val="0001453C"/>
    <w:rsid w:val="00015CEF"/>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4963"/>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5E80"/>
    <w:rsid w:val="000D70F3"/>
    <w:rsid w:val="000E05C7"/>
    <w:rsid w:val="000E0EA1"/>
    <w:rsid w:val="000E147B"/>
    <w:rsid w:val="000E2452"/>
    <w:rsid w:val="000E3729"/>
    <w:rsid w:val="000F0A75"/>
    <w:rsid w:val="000F1A70"/>
    <w:rsid w:val="000F1D08"/>
    <w:rsid w:val="000F2FC3"/>
    <w:rsid w:val="000F4990"/>
    <w:rsid w:val="000F7DBD"/>
    <w:rsid w:val="000F7DE1"/>
    <w:rsid w:val="001001FD"/>
    <w:rsid w:val="001010DC"/>
    <w:rsid w:val="00101348"/>
    <w:rsid w:val="0010143A"/>
    <w:rsid w:val="001018FF"/>
    <w:rsid w:val="00102E0B"/>
    <w:rsid w:val="0010339F"/>
    <w:rsid w:val="001034CD"/>
    <w:rsid w:val="00105605"/>
    <w:rsid w:val="00105DE3"/>
    <w:rsid w:val="00106915"/>
    <w:rsid w:val="00106E46"/>
    <w:rsid w:val="0010791D"/>
    <w:rsid w:val="00107D66"/>
    <w:rsid w:val="0011038A"/>
    <w:rsid w:val="001108B5"/>
    <w:rsid w:val="001115B5"/>
    <w:rsid w:val="00111CBD"/>
    <w:rsid w:val="0011337C"/>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546"/>
    <w:rsid w:val="00155A85"/>
    <w:rsid w:val="001605E9"/>
    <w:rsid w:val="00161C50"/>
    <w:rsid w:val="0016229D"/>
    <w:rsid w:val="00163518"/>
    <w:rsid w:val="00163C72"/>
    <w:rsid w:val="001644D6"/>
    <w:rsid w:val="00164976"/>
    <w:rsid w:val="00167859"/>
    <w:rsid w:val="0017054E"/>
    <w:rsid w:val="0017092A"/>
    <w:rsid w:val="00173901"/>
    <w:rsid w:val="00173F0A"/>
    <w:rsid w:val="00174391"/>
    <w:rsid w:val="00174C95"/>
    <w:rsid w:val="00175C02"/>
    <w:rsid w:val="00184853"/>
    <w:rsid w:val="001853F8"/>
    <w:rsid w:val="00185632"/>
    <w:rsid w:val="0019086A"/>
    <w:rsid w:val="00190CC5"/>
    <w:rsid w:val="00194981"/>
    <w:rsid w:val="00194B25"/>
    <w:rsid w:val="00195E8B"/>
    <w:rsid w:val="00196CF5"/>
    <w:rsid w:val="001A21EE"/>
    <w:rsid w:val="001A29D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5662"/>
    <w:rsid w:val="001D741E"/>
    <w:rsid w:val="001E1149"/>
    <w:rsid w:val="001E477B"/>
    <w:rsid w:val="001E4B96"/>
    <w:rsid w:val="001E4DE3"/>
    <w:rsid w:val="001E53E8"/>
    <w:rsid w:val="001E5706"/>
    <w:rsid w:val="001E7485"/>
    <w:rsid w:val="001F10F4"/>
    <w:rsid w:val="001F33F0"/>
    <w:rsid w:val="001F51F0"/>
    <w:rsid w:val="001F62CE"/>
    <w:rsid w:val="00202174"/>
    <w:rsid w:val="00204E96"/>
    <w:rsid w:val="00205410"/>
    <w:rsid w:val="00207706"/>
    <w:rsid w:val="002131BA"/>
    <w:rsid w:val="00213F7A"/>
    <w:rsid w:val="00214C0B"/>
    <w:rsid w:val="002153B2"/>
    <w:rsid w:val="00216E4F"/>
    <w:rsid w:val="00217A69"/>
    <w:rsid w:val="00221806"/>
    <w:rsid w:val="002229C9"/>
    <w:rsid w:val="00224DC9"/>
    <w:rsid w:val="002251C0"/>
    <w:rsid w:val="002321BA"/>
    <w:rsid w:val="00232757"/>
    <w:rsid w:val="00233594"/>
    <w:rsid w:val="002342A0"/>
    <w:rsid w:val="0023461A"/>
    <w:rsid w:val="0023575D"/>
    <w:rsid w:val="002362B6"/>
    <w:rsid w:val="00236DA3"/>
    <w:rsid w:val="00240571"/>
    <w:rsid w:val="00242D19"/>
    <w:rsid w:val="00244A90"/>
    <w:rsid w:val="0025061B"/>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4BBC"/>
    <w:rsid w:val="00295110"/>
    <w:rsid w:val="002966CC"/>
    <w:rsid w:val="0029671C"/>
    <w:rsid w:val="002971BF"/>
    <w:rsid w:val="002A0454"/>
    <w:rsid w:val="002A1AD0"/>
    <w:rsid w:val="002A2432"/>
    <w:rsid w:val="002A333F"/>
    <w:rsid w:val="002A36FC"/>
    <w:rsid w:val="002A51AD"/>
    <w:rsid w:val="002A69BC"/>
    <w:rsid w:val="002B1B29"/>
    <w:rsid w:val="002B335D"/>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2F4B8C"/>
    <w:rsid w:val="003055A9"/>
    <w:rsid w:val="00305EE2"/>
    <w:rsid w:val="003104C8"/>
    <w:rsid w:val="00313073"/>
    <w:rsid w:val="00313109"/>
    <w:rsid w:val="00314414"/>
    <w:rsid w:val="00317BE9"/>
    <w:rsid w:val="00317CC7"/>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295"/>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E26"/>
    <w:rsid w:val="003B7F0D"/>
    <w:rsid w:val="003C2A0A"/>
    <w:rsid w:val="003C377B"/>
    <w:rsid w:val="003C5A93"/>
    <w:rsid w:val="003C64B1"/>
    <w:rsid w:val="003C6695"/>
    <w:rsid w:val="003D510E"/>
    <w:rsid w:val="003E0DC9"/>
    <w:rsid w:val="003E1C63"/>
    <w:rsid w:val="003E21DF"/>
    <w:rsid w:val="003E2E08"/>
    <w:rsid w:val="003E344B"/>
    <w:rsid w:val="003E7160"/>
    <w:rsid w:val="003E7C0A"/>
    <w:rsid w:val="003F129C"/>
    <w:rsid w:val="003F2AEE"/>
    <w:rsid w:val="003F3009"/>
    <w:rsid w:val="003F52F8"/>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09C4"/>
    <w:rsid w:val="00431412"/>
    <w:rsid w:val="00431464"/>
    <w:rsid w:val="00432083"/>
    <w:rsid w:val="004327FA"/>
    <w:rsid w:val="00432F11"/>
    <w:rsid w:val="004341A4"/>
    <w:rsid w:val="004343FD"/>
    <w:rsid w:val="00440402"/>
    <w:rsid w:val="00441626"/>
    <w:rsid w:val="0044253C"/>
    <w:rsid w:val="0044405D"/>
    <w:rsid w:val="0044518C"/>
    <w:rsid w:val="004451FE"/>
    <w:rsid w:val="00450B7C"/>
    <w:rsid w:val="00453E26"/>
    <w:rsid w:val="004544AD"/>
    <w:rsid w:val="00456405"/>
    <w:rsid w:val="00457BE7"/>
    <w:rsid w:val="00460894"/>
    <w:rsid w:val="00460A0C"/>
    <w:rsid w:val="00460D0C"/>
    <w:rsid w:val="00463AC0"/>
    <w:rsid w:val="00464D4A"/>
    <w:rsid w:val="00466C22"/>
    <w:rsid w:val="00466ED7"/>
    <w:rsid w:val="00466F83"/>
    <w:rsid w:val="0047269F"/>
    <w:rsid w:val="004729F2"/>
    <w:rsid w:val="00473898"/>
    <w:rsid w:val="00473DF7"/>
    <w:rsid w:val="00476CE7"/>
    <w:rsid w:val="00477368"/>
    <w:rsid w:val="00481E9F"/>
    <w:rsid w:val="00482CC8"/>
    <w:rsid w:val="0048479C"/>
    <w:rsid w:val="004854A8"/>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25FA"/>
    <w:rsid w:val="004F4F17"/>
    <w:rsid w:val="004F55B5"/>
    <w:rsid w:val="0050141C"/>
    <w:rsid w:val="005022D2"/>
    <w:rsid w:val="00505637"/>
    <w:rsid w:val="00505912"/>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2A48"/>
    <w:rsid w:val="00544703"/>
    <w:rsid w:val="005470C8"/>
    <w:rsid w:val="00550A8D"/>
    <w:rsid w:val="00550B94"/>
    <w:rsid w:val="00554445"/>
    <w:rsid w:val="005561A2"/>
    <w:rsid w:val="00556C2B"/>
    <w:rsid w:val="00560248"/>
    <w:rsid w:val="0056190C"/>
    <w:rsid w:val="005625BF"/>
    <w:rsid w:val="005642E3"/>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A42B0"/>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4CF9"/>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1DA"/>
    <w:rsid w:val="0063660B"/>
    <w:rsid w:val="006370B8"/>
    <w:rsid w:val="00637799"/>
    <w:rsid w:val="00641BDA"/>
    <w:rsid w:val="00643587"/>
    <w:rsid w:val="006478AC"/>
    <w:rsid w:val="0065046D"/>
    <w:rsid w:val="006520B6"/>
    <w:rsid w:val="00653999"/>
    <w:rsid w:val="00654D58"/>
    <w:rsid w:val="00663B2B"/>
    <w:rsid w:val="006714A2"/>
    <w:rsid w:val="00671E4D"/>
    <w:rsid w:val="00677E55"/>
    <w:rsid w:val="006822C4"/>
    <w:rsid w:val="00685E30"/>
    <w:rsid w:val="00685EB8"/>
    <w:rsid w:val="0068647B"/>
    <w:rsid w:val="00691688"/>
    <w:rsid w:val="00691C72"/>
    <w:rsid w:val="00695014"/>
    <w:rsid w:val="00695934"/>
    <w:rsid w:val="00695CB4"/>
    <w:rsid w:val="0069683B"/>
    <w:rsid w:val="00696E5F"/>
    <w:rsid w:val="006A04AE"/>
    <w:rsid w:val="006A086C"/>
    <w:rsid w:val="006A31EF"/>
    <w:rsid w:val="006A726B"/>
    <w:rsid w:val="006A7F32"/>
    <w:rsid w:val="006B0BA5"/>
    <w:rsid w:val="006B0F2D"/>
    <w:rsid w:val="006B7455"/>
    <w:rsid w:val="006C107E"/>
    <w:rsid w:val="006C111A"/>
    <w:rsid w:val="006C1D32"/>
    <w:rsid w:val="006C3E98"/>
    <w:rsid w:val="006C66F4"/>
    <w:rsid w:val="006C6DC5"/>
    <w:rsid w:val="006C72B8"/>
    <w:rsid w:val="006D0A37"/>
    <w:rsid w:val="006D0EBA"/>
    <w:rsid w:val="006D7A67"/>
    <w:rsid w:val="006E0DC0"/>
    <w:rsid w:val="006E11DD"/>
    <w:rsid w:val="006E1C12"/>
    <w:rsid w:val="006E2018"/>
    <w:rsid w:val="006E27B8"/>
    <w:rsid w:val="006E5C07"/>
    <w:rsid w:val="006E67E4"/>
    <w:rsid w:val="006F04A0"/>
    <w:rsid w:val="006F1DF3"/>
    <w:rsid w:val="00700043"/>
    <w:rsid w:val="00701EB8"/>
    <w:rsid w:val="007047FA"/>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4EA5"/>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2CE"/>
    <w:rsid w:val="007B7ABB"/>
    <w:rsid w:val="007C197D"/>
    <w:rsid w:val="007C208F"/>
    <w:rsid w:val="007C34A2"/>
    <w:rsid w:val="007D241F"/>
    <w:rsid w:val="007D2A46"/>
    <w:rsid w:val="007D4E1B"/>
    <w:rsid w:val="007D4EE8"/>
    <w:rsid w:val="007D5451"/>
    <w:rsid w:val="007E0122"/>
    <w:rsid w:val="007E2410"/>
    <w:rsid w:val="007E4370"/>
    <w:rsid w:val="007E470D"/>
    <w:rsid w:val="007E6040"/>
    <w:rsid w:val="007F1F4B"/>
    <w:rsid w:val="007F7AFF"/>
    <w:rsid w:val="008006B5"/>
    <w:rsid w:val="00800BB4"/>
    <w:rsid w:val="00804C83"/>
    <w:rsid w:val="00806211"/>
    <w:rsid w:val="008077BF"/>
    <w:rsid w:val="00807B7C"/>
    <w:rsid w:val="00810B20"/>
    <w:rsid w:val="008127CA"/>
    <w:rsid w:val="008161BE"/>
    <w:rsid w:val="00817E75"/>
    <w:rsid w:val="0082039C"/>
    <w:rsid w:val="00820A6C"/>
    <w:rsid w:val="00821D05"/>
    <w:rsid w:val="00823AA8"/>
    <w:rsid w:val="0082678D"/>
    <w:rsid w:val="00827EC1"/>
    <w:rsid w:val="00830744"/>
    <w:rsid w:val="008348E1"/>
    <w:rsid w:val="008370AF"/>
    <w:rsid w:val="008405D1"/>
    <w:rsid w:val="0084069F"/>
    <w:rsid w:val="00841C8A"/>
    <w:rsid w:val="00842397"/>
    <w:rsid w:val="00843D6B"/>
    <w:rsid w:val="00845B7F"/>
    <w:rsid w:val="00846BCC"/>
    <w:rsid w:val="00846F4D"/>
    <w:rsid w:val="0085014A"/>
    <w:rsid w:val="00850434"/>
    <w:rsid w:val="00851B70"/>
    <w:rsid w:val="00852E94"/>
    <w:rsid w:val="00854AF2"/>
    <w:rsid w:val="008568D0"/>
    <w:rsid w:val="0086075C"/>
    <w:rsid w:val="00860D5B"/>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359C"/>
    <w:rsid w:val="008A4CF8"/>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3D51"/>
    <w:rsid w:val="008E5550"/>
    <w:rsid w:val="008E78D3"/>
    <w:rsid w:val="008F06A6"/>
    <w:rsid w:val="008F0CAC"/>
    <w:rsid w:val="008F0CB6"/>
    <w:rsid w:val="008F3132"/>
    <w:rsid w:val="008F3BB1"/>
    <w:rsid w:val="008F63EC"/>
    <w:rsid w:val="008F6964"/>
    <w:rsid w:val="008F7C9B"/>
    <w:rsid w:val="00901D4C"/>
    <w:rsid w:val="0090734D"/>
    <w:rsid w:val="009077E0"/>
    <w:rsid w:val="00907C7F"/>
    <w:rsid w:val="00912A60"/>
    <w:rsid w:val="0091322A"/>
    <w:rsid w:val="009147FB"/>
    <w:rsid w:val="00914EED"/>
    <w:rsid w:val="0091591F"/>
    <w:rsid w:val="009208CA"/>
    <w:rsid w:val="00924233"/>
    <w:rsid w:val="00924FF8"/>
    <w:rsid w:val="00926C17"/>
    <w:rsid w:val="00930E16"/>
    <w:rsid w:val="009313C8"/>
    <w:rsid w:val="00934ABE"/>
    <w:rsid w:val="0093552D"/>
    <w:rsid w:val="00935A79"/>
    <w:rsid w:val="00937D02"/>
    <w:rsid w:val="00941EBE"/>
    <w:rsid w:val="00943569"/>
    <w:rsid w:val="00950BAA"/>
    <w:rsid w:val="00950FC5"/>
    <w:rsid w:val="00951B5C"/>
    <w:rsid w:val="0095596B"/>
    <w:rsid w:val="0095703E"/>
    <w:rsid w:val="009572DD"/>
    <w:rsid w:val="00962EB2"/>
    <w:rsid w:val="00965A79"/>
    <w:rsid w:val="0097161E"/>
    <w:rsid w:val="0097569A"/>
    <w:rsid w:val="00976526"/>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0371"/>
    <w:rsid w:val="009B261D"/>
    <w:rsid w:val="009B78A3"/>
    <w:rsid w:val="009C1E77"/>
    <w:rsid w:val="009C3888"/>
    <w:rsid w:val="009D0F0F"/>
    <w:rsid w:val="009D119A"/>
    <w:rsid w:val="009D2901"/>
    <w:rsid w:val="009D3BEA"/>
    <w:rsid w:val="009D5301"/>
    <w:rsid w:val="009D5D0F"/>
    <w:rsid w:val="009D7B3A"/>
    <w:rsid w:val="009E0389"/>
    <w:rsid w:val="009E2AC7"/>
    <w:rsid w:val="009E3333"/>
    <w:rsid w:val="009E4825"/>
    <w:rsid w:val="009E777D"/>
    <w:rsid w:val="009F01AE"/>
    <w:rsid w:val="009F1FFF"/>
    <w:rsid w:val="009F259B"/>
    <w:rsid w:val="009F49A9"/>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4F74"/>
    <w:rsid w:val="00A2633E"/>
    <w:rsid w:val="00A33AB4"/>
    <w:rsid w:val="00A3611A"/>
    <w:rsid w:val="00A362E3"/>
    <w:rsid w:val="00A412AA"/>
    <w:rsid w:val="00A423E3"/>
    <w:rsid w:val="00A460EF"/>
    <w:rsid w:val="00A46421"/>
    <w:rsid w:val="00A5007D"/>
    <w:rsid w:val="00A515F0"/>
    <w:rsid w:val="00A54D12"/>
    <w:rsid w:val="00A6159E"/>
    <w:rsid w:val="00A61985"/>
    <w:rsid w:val="00A632A3"/>
    <w:rsid w:val="00A665C2"/>
    <w:rsid w:val="00A70302"/>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A5ABF"/>
    <w:rsid w:val="00AB0BE7"/>
    <w:rsid w:val="00AB2FC7"/>
    <w:rsid w:val="00AB3BA3"/>
    <w:rsid w:val="00AB3D20"/>
    <w:rsid w:val="00AB5BD6"/>
    <w:rsid w:val="00AB7DB8"/>
    <w:rsid w:val="00AC0146"/>
    <w:rsid w:val="00AC04D3"/>
    <w:rsid w:val="00AC09DF"/>
    <w:rsid w:val="00AC159B"/>
    <w:rsid w:val="00AC180D"/>
    <w:rsid w:val="00AC5562"/>
    <w:rsid w:val="00AC5F5A"/>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1CB8"/>
    <w:rsid w:val="00B42CB2"/>
    <w:rsid w:val="00B43A70"/>
    <w:rsid w:val="00B443FB"/>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097A"/>
    <w:rsid w:val="00BA2E46"/>
    <w:rsid w:val="00BA4C5D"/>
    <w:rsid w:val="00BA67DA"/>
    <w:rsid w:val="00BA7B39"/>
    <w:rsid w:val="00BB1D0F"/>
    <w:rsid w:val="00BB20E6"/>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3715"/>
    <w:rsid w:val="00BE434D"/>
    <w:rsid w:val="00BE5334"/>
    <w:rsid w:val="00BF3947"/>
    <w:rsid w:val="00BF4C9B"/>
    <w:rsid w:val="00BF4F04"/>
    <w:rsid w:val="00BF5875"/>
    <w:rsid w:val="00BF59BA"/>
    <w:rsid w:val="00BF661E"/>
    <w:rsid w:val="00C001B0"/>
    <w:rsid w:val="00C047A8"/>
    <w:rsid w:val="00C049E1"/>
    <w:rsid w:val="00C0519B"/>
    <w:rsid w:val="00C0755A"/>
    <w:rsid w:val="00C0785A"/>
    <w:rsid w:val="00C110EF"/>
    <w:rsid w:val="00C11231"/>
    <w:rsid w:val="00C11C43"/>
    <w:rsid w:val="00C12CF1"/>
    <w:rsid w:val="00C1307F"/>
    <w:rsid w:val="00C140BA"/>
    <w:rsid w:val="00C16A9D"/>
    <w:rsid w:val="00C179B0"/>
    <w:rsid w:val="00C21CA3"/>
    <w:rsid w:val="00C23E99"/>
    <w:rsid w:val="00C26A3E"/>
    <w:rsid w:val="00C2733D"/>
    <w:rsid w:val="00C3242F"/>
    <w:rsid w:val="00C33B5E"/>
    <w:rsid w:val="00C349A5"/>
    <w:rsid w:val="00C34EB5"/>
    <w:rsid w:val="00C35E05"/>
    <w:rsid w:val="00C35F16"/>
    <w:rsid w:val="00C3745A"/>
    <w:rsid w:val="00C37C4F"/>
    <w:rsid w:val="00C4017B"/>
    <w:rsid w:val="00C40430"/>
    <w:rsid w:val="00C42102"/>
    <w:rsid w:val="00C427A7"/>
    <w:rsid w:val="00C444A3"/>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297"/>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B45C6"/>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022"/>
    <w:rsid w:val="00D00751"/>
    <w:rsid w:val="00D00DEA"/>
    <w:rsid w:val="00D037F9"/>
    <w:rsid w:val="00D039FA"/>
    <w:rsid w:val="00D04F8B"/>
    <w:rsid w:val="00D05B6A"/>
    <w:rsid w:val="00D06DC4"/>
    <w:rsid w:val="00D119F7"/>
    <w:rsid w:val="00D1500A"/>
    <w:rsid w:val="00D1564F"/>
    <w:rsid w:val="00D1747B"/>
    <w:rsid w:val="00D17A02"/>
    <w:rsid w:val="00D20123"/>
    <w:rsid w:val="00D203DF"/>
    <w:rsid w:val="00D2048D"/>
    <w:rsid w:val="00D21429"/>
    <w:rsid w:val="00D21679"/>
    <w:rsid w:val="00D22FFD"/>
    <w:rsid w:val="00D23DDE"/>
    <w:rsid w:val="00D23F23"/>
    <w:rsid w:val="00D2486D"/>
    <w:rsid w:val="00D32A56"/>
    <w:rsid w:val="00D33247"/>
    <w:rsid w:val="00D33D03"/>
    <w:rsid w:val="00D343F9"/>
    <w:rsid w:val="00D3626D"/>
    <w:rsid w:val="00D36B87"/>
    <w:rsid w:val="00D407AB"/>
    <w:rsid w:val="00D4093F"/>
    <w:rsid w:val="00D426E5"/>
    <w:rsid w:val="00D43EDE"/>
    <w:rsid w:val="00D4500C"/>
    <w:rsid w:val="00D456F0"/>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4100"/>
    <w:rsid w:val="00D76089"/>
    <w:rsid w:val="00D76E0D"/>
    <w:rsid w:val="00D7794C"/>
    <w:rsid w:val="00D80258"/>
    <w:rsid w:val="00D810CD"/>
    <w:rsid w:val="00D8190E"/>
    <w:rsid w:val="00D83AEE"/>
    <w:rsid w:val="00D853A4"/>
    <w:rsid w:val="00D869C7"/>
    <w:rsid w:val="00D9152C"/>
    <w:rsid w:val="00D91573"/>
    <w:rsid w:val="00D923AA"/>
    <w:rsid w:val="00D92A45"/>
    <w:rsid w:val="00D92D3F"/>
    <w:rsid w:val="00D93B1C"/>
    <w:rsid w:val="00D93DB5"/>
    <w:rsid w:val="00D944C4"/>
    <w:rsid w:val="00D94E8D"/>
    <w:rsid w:val="00D95250"/>
    <w:rsid w:val="00DA0400"/>
    <w:rsid w:val="00DA07BA"/>
    <w:rsid w:val="00DA1407"/>
    <w:rsid w:val="00DA3705"/>
    <w:rsid w:val="00DA3894"/>
    <w:rsid w:val="00DA3D41"/>
    <w:rsid w:val="00DA6F8F"/>
    <w:rsid w:val="00DA6FDF"/>
    <w:rsid w:val="00DA7A32"/>
    <w:rsid w:val="00DB21A5"/>
    <w:rsid w:val="00DB447A"/>
    <w:rsid w:val="00DB7101"/>
    <w:rsid w:val="00DB7D81"/>
    <w:rsid w:val="00DC15DF"/>
    <w:rsid w:val="00DC20D5"/>
    <w:rsid w:val="00DC29D1"/>
    <w:rsid w:val="00DC2BBD"/>
    <w:rsid w:val="00DC332D"/>
    <w:rsid w:val="00DC6638"/>
    <w:rsid w:val="00DD1C0B"/>
    <w:rsid w:val="00DD6295"/>
    <w:rsid w:val="00DD6A38"/>
    <w:rsid w:val="00DE08D0"/>
    <w:rsid w:val="00DE0E8D"/>
    <w:rsid w:val="00DE200A"/>
    <w:rsid w:val="00DE4B0B"/>
    <w:rsid w:val="00DE6532"/>
    <w:rsid w:val="00DF2887"/>
    <w:rsid w:val="00DF2F42"/>
    <w:rsid w:val="00DF3EDE"/>
    <w:rsid w:val="00DF414A"/>
    <w:rsid w:val="00DF6303"/>
    <w:rsid w:val="00E015EA"/>
    <w:rsid w:val="00E02E80"/>
    <w:rsid w:val="00E03496"/>
    <w:rsid w:val="00E04A73"/>
    <w:rsid w:val="00E0553F"/>
    <w:rsid w:val="00E05F2F"/>
    <w:rsid w:val="00E075CE"/>
    <w:rsid w:val="00E11A30"/>
    <w:rsid w:val="00E11E76"/>
    <w:rsid w:val="00E125AD"/>
    <w:rsid w:val="00E144E0"/>
    <w:rsid w:val="00E16138"/>
    <w:rsid w:val="00E16797"/>
    <w:rsid w:val="00E16A07"/>
    <w:rsid w:val="00E16D72"/>
    <w:rsid w:val="00E20F8D"/>
    <w:rsid w:val="00E21608"/>
    <w:rsid w:val="00E23223"/>
    <w:rsid w:val="00E23D9F"/>
    <w:rsid w:val="00E2583D"/>
    <w:rsid w:val="00E25874"/>
    <w:rsid w:val="00E2799A"/>
    <w:rsid w:val="00E3000F"/>
    <w:rsid w:val="00E31A50"/>
    <w:rsid w:val="00E3329D"/>
    <w:rsid w:val="00E33527"/>
    <w:rsid w:val="00E35941"/>
    <w:rsid w:val="00E364C6"/>
    <w:rsid w:val="00E41CB2"/>
    <w:rsid w:val="00E431A1"/>
    <w:rsid w:val="00E434B4"/>
    <w:rsid w:val="00E44F00"/>
    <w:rsid w:val="00E45761"/>
    <w:rsid w:val="00E45C8C"/>
    <w:rsid w:val="00E4750A"/>
    <w:rsid w:val="00E53781"/>
    <w:rsid w:val="00E5421D"/>
    <w:rsid w:val="00E57180"/>
    <w:rsid w:val="00E608F8"/>
    <w:rsid w:val="00E61905"/>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131"/>
    <w:rsid w:val="00E9621D"/>
    <w:rsid w:val="00E9668E"/>
    <w:rsid w:val="00E96804"/>
    <w:rsid w:val="00E97939"/>
    <w:rsid w:val="00EA29A0"/>
    <w:rsid w:val="00EA2C87"/>
    <w:rsid w:val="00EA364B"/>
    <w:rsid w:val="00EA386A"/>
    <w:rsid w:val="00EA6DEA"/>
    <w:rsid w:val="00EB0615"/>
    <w:rsid w:val="00EB412D"/>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EF6877"/>
    <w:rsid w:val="00F01AD2"/>
    <w:rsid w:val="00F05939"/>
    <w:rsid w:val="00F06DF8"/>
    <w:rsid w:val="00F075F6"/>
    <w:rsid w:val="00F07AE6"/>
    <w:rsid w:val="00F17B86"/>
    <w:rsid w:val="00F21FCF"/>
    <w:rsid w:val="00F27A74"/>
    <w:rsid w:val="00F30901"/>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64D"/>
    <w:rsid w:val="00F60A51"/>
    <w:rsid w:val="00F66F52"/>
    <w:rsid w:val="00F67DEA"/>
    <w:rsid w:val="00F70344"/>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41B5"/>
    <w:rsid w:val="00FB5C71"/>
    <w:rsid w:val="00FB6F98"/>
    <w:rsid w:val="00FB760D"/>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2A755316"/>
    <w:rsid w:val="3B32BB00"/>
    <w:rsid w:val="3EB478DB"/>
    <w:rsid w:val="40E82369"/>
    <w:rsid w:val="41176CBD"/>
    <w:rsid w:val="4820553E"/>
    <w:rsid w:val="4B16B229"/>
    <w:rsid w:val="4BF0C104"/>
    <w:rsid w:val="4CB601AF"/>
    <w:rsid w:val="57A5673D"/>
    <w:rsid w:val="5B7B2041"/>
    <w:rsid w:val="5BB53481"/>
    <w:rsid w:val="6577CC6B"/>
    <w:rsid w:val="69F35240"/>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BB03F"/>
  <w15:docId w15:val="{FA0D6C06-1536-4B22-B331-A8FA40BAF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 w:type="character" w:customStyle="1" w:styleId="ui-provider">
    <w:name w:val="ui-provider"/>
    <w:basedOn w:val="DefaultParagraphFont"/>
    <w:rsid w:val="00D74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9017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225739E9-0D24-4419-8671-639B7A768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46</TotalTime>
  <Pages>1</Pages>
  <Words>1721</Words>
  <Characters>9810</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Terms of Reference</vt:lpstr>
    </vt:vector>
  </TitlesOfParts>
  <Company>CE Electric UK</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Guidance</dc:creator>
  <cp:keywords/>
  <cp:lastModifiedBy>Lizzie Timmins (ESO)</cp:lastModifiedBy>
  <cp:revision>46</cp:revision>
  <cp:lastPrinted>2024-05-02T16:37:00Z</cp:lastPrinted>
  <dcterms:created xsi:type="dcterms:W3CDTF">2024-05-22T07:54:00Z</dcterms:created>
  <dcterms:modified xsi:type="dcterms:W3CDTF">2024-05-22T13:24:00Z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y fmtid="{D5CDD505-2E9C-101B-9397-08002B2CF9AE}" pid="5" name="GrammarlyDocumentId">
    <vt:lpwstr>d03f8081c244f1adbe67eb48e365bd2a5e8e9dd979f78286220471215a6d9c76</vt:lpwstr>
  </property>
</Properties>
</file>