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E3BE12" w14:textId="77777777" w:rsidR="00D06DC4" w:rsidRPr="00EB32BB" w:rsidRDefault="00D06DC4" w:rsidP="009D5301">
      <w:pPr>
        <w:pStyle w:val="Header"/>
        <w:spacing w:before="0" w:after="0"/>
        <w:rPr>
          <w:rFonts w:cs="Arial"/>
        </w:rPr>
      </w:pPr>
    </w:p>
    <w:tbl>
      <w:tblPr>
        <w:tblpPr w:leftFromText="180" w:rightFromText="180" w:vertAnchor="page" w:horzAnchor="page" w:tblpX="775" w:tblpY="1474"/>
        <w:tblW w:w="10070"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10070"/>
      </w:tblGrid>
      <w:tr w:rsidR="00627D47" w:rsidRPr="00EB32BB" w14:paraId="5EEB46CC" w14:textId="77777777">
        <w:trPr>
          <w:trHeight w:val="826"/>
        </w:trPr>
        <w:tc>
          <w:tcPr>
            <w:tcW w:w="10070" w:type="dxa"/>
            <w:shd w:val="clear" w:color="auto" w:fill="F26522" w:themeFill="accent1"/>
          </w:tcPr>
          <w:p w14:paraId="137A8920" w14:textId="3EDCDF0F" w:rsidR="00627D47" w:rsidRPr="00EB32BB" w:rsidRDefault="00627D47" w:rsidP="002342A0">
            <w:pPr>
              <w:pStyle w:val="BlockText"/>
              <w:spacing w:before="0" w:after="0" w:line="240" w:lineRule="auto"/>
              <w:rPr>
                <w:rFonts w:cs="Arial"/>
                <w:sz w:val="20"/>
                <w:szCs w:val="20"/>
              </w:rPr>
            </w:pPr>
            <w:r w:rsidRPr="00627D47">
              <w:rPr>
                <w:rFonts w:cs="Arial"/>
                <w:b/>
                <w:sz w:val="28"/>
                <w:szCs w:val="28"/>
              </w:rPr>
              <w:t>Workgroup Terms of Reference and Membership</w:t>
            </w:r>
          </w:p>
        </w:tc>
      </w:tr>
    </w:tbl>
    <w:p w14:paraId="7D2164F8" w14:textId="6586BC63" w:rsidR="00250A22" w:rsidRDefault="00250A22">
      <w:pPr>
        <w:spacing w:before="0" w:after="160" w:line="259" w:lineRule="auto"/>
        <w:rPr>
          <w:rFonts w:cs="Arial"/>
          <w:b/>
          <w:bCs/>
          <w:color w:val="FFFFFF" w:themeColor="background1"/>
          <w:kern w:val="32"/>
          <w:sz w:val="28"/>
          <w:szCs w:val="32"/>
        </w:rPr>
      </w:pPr>
      <w:bookmarkStart w:id="0" w:name="_Executive_Summary"/>
      <w:bookmarkStart w:id="1" w:name="_Workgroup_Consultation_Introduction"/>
      <w:bookmarkEnd w:id="0"/>
      <w:bookmarkEnd w:id="1"/>
    </w:p>
    <w:p w14:paraId="11FBF759" w14:textId="17B85396" w:rsidR="00F566A7" w:rsidRPr="00F566A7" w:rsidRDefault="00000000" w:rsidP="00F566A7">
      <w:pPr>
        <w:pStyle w:val="Footer"/>
        <w:tabs>
          <w:tab w:val="left" w:pos="720"/>
        </w:tabs>
        <w:rPr>
          <w:rFonts w:cs="Arial"/>
          <w:b/>
          <w:color w:val="F26522" w:themeColor="accent1"/>
          <w:sz w:val="28"/>
        </w:rPr>
      </w:pPr>
      <w:sdt>
        <w:sdtPr>
          <w:rPr>
            <w:rFonts w:cs="Arial"/>
            <w:b/>
            <w:color w:val="F26522" w:themeColor="accent1"/>
            <w:sz w:val="28"/>
          </w:rPr>
          <w:id w:val="-1635167212"/>
          <w:placeholder>
            <w:docPart w:val="61D8AFA3A6A54832A7374C583FB5937F"/>
          </w:placeholder>
        </w:sdtPr>
        <w:sdtContent>
          <w:r w:rsidR="00131173" w:rsidRPr="00131173">
            <w:rPr>
              <w:rFonts w:cs="Arial"/>
              <w:b/>
              <w:color w:val="F26522" w:themeColor="accent1"/>
              <w:sz w:val="28"/>
            </w:rPr>
            <w:t>CM09</w:t>
          </w:r>
          <w:r w:rsidR="006378E4">
            <w:rPr>
              <w:rFonts w:cs="Arial"/>
              <w:b/>
              <w:color w:val="F26522" w:themeColor="accent1"/>
              <w:sz w:val="28"/>
            </w:rPr>
            <w:t>6</w:t>
          </w:r>
          <w:r w:rsidR="00131173" w:rsidRPr="00131173">
            <w:rPr>
              <w:rFonts w:cs="Arial"/>
              <w:b/>
              <w:color w:val="F26522" w:themeColor="accent1"/>
              <w:sz w:val="28"/>
            </w:rPr>
            <w:t xml:space="preserve"> - </w:t>
          </w:r>
          <w:r w:rsidR="006378E4" w:rsidRPr="006378E4">
            <w:rPr>
              <w:rFonts w:cs="Arial"/>
              <w:b/>
              <w:bCs/>
              <w:color w:val="F26522" w:themeColor="accent1"/>
              <w:sz w:val="28"/>
            </w:rPr>
            <w:t>Application of Gate 2 Criteria to existing contracted background</w:t>
          </w:r>
          <w:r w:rsidR="006378E4">
            <w:rPr>
              <w:rFonts w:cs="Arial"/>
              <w:b/>
              <w:color w:val="F26522" w:themeColor="accent1"/>
              <w:sz w:val="28"/>
            </w:rPr>
            <w:t xml:space="preserve"> </w:t>
          </w:r>
        </w:sdtContent>
      </w:sdt>
    </w:p>
    <w:p w14:paraId="7CF60DDC" w14:textId="77777777" w:rsidR="00DD6295" w:rsidRDefault="00DD6295">
      <w:pPr>
        <w:spacing w:before="0" w:after="160" w:line="259" w:lineRule="auto"/>
        <w:rPr>
          <w:rFonts w:cs="Arial"/>
          <w:b/>
          <w:bCs/>
          <w:color w:val="FFFFFF" w:themeColor="background1"/>
          <w:kern w:val="32"/>
          <w:sz w:val="28"/>
          <w:szCs w:val="32"/>
        </w:rPr>
      </w:pPr>
    </w:p>
    <w:p w14:paraId="052B8006" w14:textId="626B3593" w:rsidR="003C5A93" w:rsidRDefault="00174391" w:rsidP="00077D7B">
      <w:pPr>
        <w:pStyle w:val="Checklist"/>
      </w:pPr>
      <w:r>
        <w:t>Responsibilities</w:t>
      </w:r>
    </w:p>
    <w:p w14:paraId="439C667F" w14:textId="0E5D9789" w:rsidR="00E44F00" w:rsidRPr="00CB363E" w:rsidRDefault="003B6E37" w:rsidP="003E3F33">
      <w:pPr>
        <w:pStyle w:val="TOCMOD"/>
        <w:framePr w:hSpace="0" w:vSpace="0" w:wrap="auto" w:vAnchor="margin" w:yAlign="inline"/>
        <w:numPr>
          <w:ilvl w:val="0"/>
          <w:numId w:val="5"/>
        </w:numPr>
        <w:rPr>
          <w:b w:val="0"/>
          <w:bCs w:val="0"/>
          <w:noProof w:val="0"/>
          <w:color w:val="auto"/>
        </w:rPr>
      </w:pPr>
      <w:r w:rsidRPr="003B6E37">
        <w:rPr>
          <w:b w:val="0"/>
          <w:bCs w:val="0"/>
          <w:noProof w:val="0"/>
          <w:color w:val="auto"/>
        </w:rPr>
        <w:t xml:space="preserve">The Workgroup is responsible for assisting the STC Modification Panel in the evaluation of STC Modification Proposal </w:t>
      </w:r>
      <w:r w:rsidR="006378E4" w:rsidRPr="006378E4">
        <w:rPr>
          <w:bCs w:val="0"/>
          <w:noProof w:val="0"/>
          <w:color w:val="auto"/>
        </w:rPr>
        <w:t xml:space="preserve">CM096 - Application of Gate 2 Criteria to existing contracted background </w:t>
      </w:r>
      <w:r w:rsidR="00E44F00">
        <w:rPr>
          <w:b w:val="0"/>
          <w:bCs w:val="0"/>
          <w:noProof w:val="0"/>
          <w:color w:val="auto"/>
        </w:rPr>
        <w:t xml:space="preserve">raised by </w:t>
      </w:r>
      <w:r w:rsidR="0040616B">
        <w:rPr>
          <w:bCs w:val="0"/>
          <w:noProof w:val="0"/>
          <w:color w:val="auto"/>
        </w:rPr>
        <w:t>ESO</w:t>
      </w:r>
      <w:r w:rsidR="00E44F00">
        <w:rPr>
          <w:b w:val="0"/>
          <w:bCs w:val="0"/>
          <w:noProof w:val="0"/>
          <w:color w:val="auto"/>
        </w:rPr>
        <w:t xml:space="preserve"> at the Modifications Panel meeting on </w:t>
      </w:r>
      <w:r w:rsidR="0040616B">
        <w:rPr>
          <w:bCs w:val="0"/>
          <w:noProof w:val="0"/>
          <w:color w:val="auto"/>
        </w:rPr>
        <w:t>24 April 2024</w:t>
      </w:r>
      <w:r w:rsidR="00C734C2">
        <w:rPr>
          <w:b w:val="0"/>
          <w:bCs w:val="0"/>
          <w:noProof w:val="0"/>
          <w:color w:val="auto"/>
        </w:rPr>
        <w:t xml:space="preserve"> </w:t>
      </w:r>
      <w:proofErr w:type="gramStart"/>
      <w:r w:rsidRPr="003B6E37">
        <w:rPr>
          <w:b w:val="0"/>
          <w:bCs w:val="0"/>
          <w:noProof w:val="0"/>
          <w:color w:val="auto"/>
        </w:rPr>
        <w:t>The</w:t>
      </w:r>
      <w:proofErr w:type="gramEnd"/>
      <w:r w:rsidRPr="003B6E37">
        <w:rPr>
          <w:b w:val="0"/>
          <w:bCs w:val="0"/>
          <w:noProof w:val="0"/>
          <w:color w:val="auto"/>
        </w:rPr>
        <w:t xml:space="preserve"> proposal must be evaluated to consider whether it better facilitates achievement of the Applicable STC Objectives. </w:t>
      </w:r>
    </w:p>
    <w:p w14:paraId="3599118A" w14:textId="59E9FE06" w:rsidR="00174391" w:rsidRDefault="00E44F00" w:rsidP="00E44F00">
      <w:pPr>
        <w:pStyle w:val="Checklist"/>
      </w:pPr>
      <w:r>
        <w:t>Applicable STC Objectives</w:t>
      </w:r>
    </w:p>
    <w:p w14:paraId="200AC31C" w14:textId="77777777" w:rsidR="00460D0C" w:rsidRDefault="00460D0C" w:rsidP="00460D0C">
      <w:pPr>
        <w:pStyle w:val="ListParagraph"/>
        <w:spacing w:before="0" w:after="160" w:line="259" w:lineRule="auto"/>
        <w:rPr>
          <w:sz w:val="24"/>
        </w:rPr>
      </w:pPr>
    </w:p>
    <w:p w14:paraId="6E05AEEC" w14:textId="493C0EA6" w:rsidR="00190CC5" w:rsidRPr="00190CC5" w:rsidRDefault="00190CC5" w:rsidP="007149A4">
      <w:pPr>
        <w:pStyle w:val="ListParagraph"/>
        <w:numPr>
          <w:ilvl w:val="0"/>
          <w:numId w:val="1"/>
        </w:numPr>
        <w:spacing w:before="0" w:after="160" w:line="259" w:lineRule="auto"/>
        <w:rPr>
          <w:sz w:val="24"/>
        </w:rPr>
      </w:pPr>
      <w:r w:rsidRPr="00190CC5">
        <w:rPr>
          <w:sz w:val="24"/>
        </w:rPr>
        <w:t xml:space="preserve">Efficient discharge of the obligations imposed upon transmission licensees by transmission licences and the </w:t>
      </w:r>
      <w:proofErr w:type="gramStart"/>
      <w:r w:rsidRPr="00190CC5">
        <w:rPr>
          <w:sz w:val="24"/>
        </w:rPr>
        <w:t>Act</w:t>
      </w:r>
      <w:proofErr w:type="gramEnd"/>
    </w:p>
    <w:p w14:paraId="0AF2E42F" w14:textId="11F4D502" w:rsidR="00190CC5" w:rsidRPr="00190CC5" w:rsidRDefault="00190CC5" w:rsidP="007149A4">
      <w:pPr>
        <w:pStyle w:val="ListParagraph"/>
        <w:numPr>
          <w:ilvl w:val="0"/>
          <w:numId w:val="1"/>
        </w:numPr>
        <w:spacing w:before="0" w:after="160" w:line="259" w:lineRule="auto"/>
        <w:rPr>
          <w:sz w:val="24"/>
        </w:rPr>
      </w:pPr>
      <w:r w:rsidRPr="00190CC5">
        <w:rPr>
          <w:sz w:val="24"/>
        </w:rPr>
        <w:t xml:space="preserve">Development, </w:t>
      </w:r>
      <w:proofErr w:type="gramStart"/>
      <w:r w:rsidRPr="00190CC5">
        <w:rPr>
          <w:sz w:val="24"/>
        </w:rPr>
        <w:t>maintenance</w:t>
      </w:r>
      <w:proofErr w:type="gramEnd"/>
      <w:r w:rsidRPr="00190CC5">
        <w:rPr>
          <w:sz w:val="24"/>
        </w:rPr>
        <w:t xml:space="preserve"> and operation of an efficient, economical and coordinated system of electricity transmission</w:t>
      </w:r>
    </w:p>
    <w:p w14:paraId="69D25721" w14:textId="750C7B5C" w:rsidR="00190CC5" w:rsidRPr="00190CC5" w:rsidRDefault="00190CC5" w:rsidP="007149A4">
      <w:pPr>
        <w:pStyle w:val="ListParagraph"/>
        <w:numPr>
          <w:ilvl w:val="0"/>
          <w:numId w:val="1"/>
        </w:numPr>
        <w:spacing w:before="0" w:after="160" w:line="259" w:lineRule="auto"/>
        <w:rPr>
          <w:sz w:val="24"/>
        </w:rPr>
      </w:pPr>
      <w:r w:rsidRPr="00190CC5">
        <w:rPr>
          <w:sz w:val="24"/>
        </w:rPr>
        <w:t>Facilitating effective competition in the generation and supply of electricity, and (so far as consistent therewith) facilitating such competition in the distribution of electricity</w:t>
      </w:r>
    </w:p>
    <w:p w14:paraId="61B8BB8F" w14:textId="092E4185" w:rsidR="00190CC5" w:rsidRPr="00190CC5" w:rsidRDefault="00190CC5" w:rsidP="007149A4">
      <w:pPr>
        <w:pStyle w:val="ListParagraph"/>
        <w:numPr>
          <w:ilvl w:val="0"/>
          <w:numId w:val="1"/>
        </w:numPr>
        <w:spacing w:before="0" w:after="160" w:line="259" w:lineRule="auto"/>
        <w:rPr>
          <w:sz w:val="24"/>
        </w:rPr>
      </w:pPr>
      <w:r w:rsidRPr="00190CC5">
        <w:rPr>
          <w:sz w:val="24"/>
        </w:rPr>
        <w:t xml:space="preserve">Protection of the security and quality of supply and safe operation of the national electricity transmission system insofar as it relates to interactions between transmission </w:t>
      </w:r>
      <w:proofErr w:type="gramStart"/>
      <w:r w:rsidRPr="00190CC5">
        <w:rPr>
          <w:sz w:val="24"/>
        </w:rPr>
        <w:t>licensees</w:t>
      </w:r>
      <w:proofErr w:type="gramEnd"/>
    </w:p>
    <w:p w14:paraId="33057E39" w14:textId="1C57BAE7" w:rsidR="00190CC5" w:rsidRPr="00190CC5" w:rsidRDefault="00190CC5" w:rsidP="007149A4">
      <w:pPr>
        <w:pStyle w:val="ListParagraph"/>
        <w:numPr>
          <w:ilvl w:val="0"/>
          <w:numId w:val="1"/>
        </w:numPr>
        <w:spacing w:before="0" w:after="160" w:line="259" w:lineRule="auto"/>
        <w:rPr>
          <w:sz w:val="24"/>
        </w:rPr>
      </w:pPr>
      <w:r w:rsidRPr="00190CC5">
        <w:rPr>
          <w:sz w:val="24"/>
        </w:rPr>
        <w:t>Promotion of good industry practice and efficiency in the implementation and administration of the arrangements described in the STC.</w:t>
      </w:r>
    </w:p>
    <w:p w14:paraId="3ADEF385" w14:textId="418CD5E0" w:rsidR="00190CC5" w:rsidRPr="00190CC5" w:rsidRDefault="00190CC5" w:rsidP="007149A4">
      <w:pPr>
        <w:pStyle w:val="ListParagraph"/>
        <w:numPr>
          <w:ilvl w:val="0"/>
          <w:numId w:val="1"/>
        </w:numPr>
        <w:spacing w:before="0" w:after="160" w:line="259" w:lineRule="auto"/>
        <w:rPr>
          <w:sz w:val="24"/>
        </w:rPr>
      </w:pPr>
      <w:r w:rsidRPr="00190CC5">
        <w:rPr>
          <w:sz w:val="24"/>
        </w:rPr>
        <w:t xml:space="preserve">Facilitation of access to the national electricity transmission system for generation not yet connected to the national electricity transmission system or distribution </w:t>
      </w:r>
      <w:proofErr w:type="gramStart"/>
      <w:r w:rsidRPr="00190CC5">
        <w:rPr>
          <w:sz w:val="24"/>
        </w:rPr>
        <w:t>system;</w:t>
      </w:r>
      <w:proofErr w:type="gramEnd"/>
    </w:p>
    <w:p w14:paraId="334B66FB" w14:textId="5947F756" w:rsidR="00174391" w:rsidRPr="00CB363E" w:rsidRDefault="00190CC5" w:rsidP="00174391">
      <w:pPr>
        <w:pStyle w:val="ListParagraph"/>
        <w:numPr>
          <w:ilvl w:val="0"/>
          <w:numId w:val="1"/>
        </w:numPr>
        <w:spacing w:before="0" w:after="160" w:line="259" w:lineRule="auto"/>
        <w:rPr>
          <w:sz w:val="24"/>
        </w:rPr>
      </w:pPr>
      <w:r w:rsidRPr="00190CC5">
        <w:rPr>
          <w:sz w:val="24"/>
        </w:rPr>
        <w:t xml:space="preserve">Compliance with the Electricity Regulation and any relevant legally binding decision of the European Commission and/or the Agency. </w:t>
      </w:r>
    </w:p>
    <w:p w14:paraId="49D46844" w14:textId="1A8817A1" w:rsidR="00077D7B" w:rsidRPr="00190CC5" w:rsidRDefault="00077D7B" w:rsidP="00077D7B">
      <w:pPr>
        <w:pStyle w:val="Checklist"/>
      </w:pPr>
      <w:r>
        <w:t>Scope of work</w:t>
      </w:r>
    </w:p>
    <w:p w14:paraId="10FCA688" w14:textId="594B2907" w:rsidR="00073540" w:rsidRDefault="00073540" w:rsidP="003E3F33">
      <w:pPr>
        <w:pStyle w:val="BodyText"/>
        <w:numPr>
          <w:ilvl w:val="0"/>
          <w:numId w:val="5"/>
        </w:numPr>
        <w:spacing w:before="0" w:after="0" w:line="240" w:lineRule="auto"/>
        <w:jc w:val="both"/>
        <w:rPr>
          <w:sz w:val="24"/>
        </w:rPr>
      </w:pPr>
      <w:r w:rsidRPr="00782F0E">
        <w:rPr>
          <w:sz w:val="24"/>
        </w:rPr>
        <w:t>The Workgroup must consider the issues raised by the Modification Proposal and consider if the proposal identified better facilitates achievement of the Applicable STC Objectives.</w:t>
      </w:r>
    </w:p>
    <w:p w14:paraId="3371CFF4" w14:textId="77777777" w:rsidR="00ED5C7C" w:rsidRPr="00ED5C7C" w:rsidRDefault="00ED5C7C" w:rsidP="00ED5C7C">
      <w:pPr>
        <w:pStyle w:val="BodyText"/>
        <w:spacing w:before="0" w:after="0" w:line="240" w:lineRule="auto"/>
        <w:ind w:left="720"/>
        <w:jc w:val="both"/>
        <w:rPr>
          <w:sz w:val="24"/>
        </w:rPr>
      </w:pPr>
    </w:p>
    <w:p w14:paraId="651C7BF8" w14:textId="0016E07C" w:rsidR="00ED5C7C" w:rsidRPr="00ED5C7C" w:rsidRDefault="00073540" w:rsidP="003E3F33">
      <w:pPr>
        <w:pStyle w:val="BodyText"/>
        <w:numPr>
          <w:ilvl w:val="0"/>
          <w:numId w:val="5"/>
        </w:numPr>
        <w:spacing w:before="0" w:after="0" w:line="240" w:lineRule="auto"/>
        <w:jc w:val="both"/>
        <w:rPr>
          <w:sz w:val="24"/>
        </w:rPr>
      </w:pPr>
      <w:r w:rsidRPr="00ED5C7C">
        <w:rPr>
          <w:sz w:val="24"/>
        </w:rPr>
        <w:t xml:space="preserve">In addition, the Workgroup shall consider and report on the following specific issues: </w:t>
      </w:r>
    </w:p>
    <w:p w14:paraId="2D95C111" w14:textId="77777777" w:rsidR="00ED5C7C" w:rsidRPr="00ED5C7C" w:rsidRDefault="00ED5C7C" w:rsidP="00ED5C7C">
      <w:pPr>
        <w:pStyle w:val="BodyText"/>
        <w:spacing w:before="0" w:after="0" w:line="240" w:lineRule="auto"/>
        <w:ind w:left="720"/>
        <w:jc w:val="both"/>
        <w:rPr>
          <w:sz w:val="24"/>
        </w:rPr>
      </w:pPr>
    </w:p>
    <w:tbl>
      <w:tblPr>
        <w:tblStyle w:val="TableGrid"/>
        <w:tblW w:w="0" w:type="auto"/>
        <w:tblInd w:w="720"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4A0" w:firstRow="1" w:lastRow="0" w:firstColumn="1" w:lastColumn="0" w:noHBand="0" w:noVBand="1"/>
      </w:tblPr>
      <w:tblGrid>
        <w:gridCol w:w="4433"/>
        <w:gridCol w:w="4333"/>
      </w:tblGrid>
      <w:tr w:rsidR="00ED5C7C" w14:paraId="64239E80" w14:textId="77777777" w:rsidTr="61A312C1">
        <w:tc>
          <w:tcPr>
            <w:tcW w:w="4433" w:type="dxa"/>
            <w:shd w:val="clear" w:color="auto" w:fill="F26522" w:themeFill="accent1"/>
          </w:tcPr>
          <w:p w14:paraId="0C5D779F" w14:textId="4C92AAD3" w:rsidR="00ED5C7C" w:rsidRPr="002D0F39" w:rsidRDefault="002D0F39" w:rsidP="00073540">
            <w:pPr>
              <w:pStyle w:val="BodyText"/>
              <w:jc w:val="both"/>
              <w:rPr>
                <w:b/>
                <w:sz w:val="24"/>
              </w:rPr>
            </w:pPr>
            <w:r w:rsidRPr="002D0F39">
              <w:rPr>
                <w:b/>
                <w:color w:val="FFFFFF" w:themeColor="background1"/>
                <w:sz w:val="24"/>
              </w:rPr>
              <w:t>Workgroup Term of Reference</w:t>
            </w:r>
          </w:p>
        </w:tc>
        <w:tc>
          <w:tcPr>
            <w:tcW w:w="4333" w:type="dxa"/>
            <w:shd w:val="clear" w:color="auto" w:fill="F26522" w:themeFill="accent1"/>
          </w:tcPr>
          <w:p w14:paraId="78C2CC46" w14:textId="42426B81" w:rsidR="00ED5C7C" w:rsidRDefault="00194B25" w:rsidP="00073540">
            <w:pPr>
              <w:pStyle w:val="BodyText"/>
              <w:jc w:val="both"/>
              <w:rPr>
                <w:b/>
                <w:szCs w:val="22"/>
              </w:rPr>
            </w:pPr>
            <w:r w:rsidRPr="00194B25">
              <w:rPr>
                <w:b/>
                <w:color w:val="FFFFFF" w:themeColor="background1"/>
                <w:sz w:val="24"/>
                <w:szCs w:val="22"/>
              </w:rPr>
              <w:t>Location in Workgroup Report (to be completed at Workgroup Report stage)</w:t>
            </w:r>
          </w:p>
        </w:tc>
      </w:tr>
      <w:tr w:rsidR="00ED5C7C" w14:paraId="782562D1" w14:textId="77777777" w:rsidTr="61A312C1">
        <w:tc>
          <w:tcPr>
            <w:tcW w:w="4433" w:type="dxa"/>
          </w:tcPr>
          <w:p w14:paraId="1E3C4F2A" w14:textId="2FD1A608" w:rsidR="00ED5C7C" w:rsidRPr="002D0F39" w:rsidRDefault="002D0F39" w:rsidP="61A312C1">
            <w:pPr>
              <w:pStyle w:val="BodyText"/>
              <w:numPr>
                <w:ilvl w:val="1"/>
                <w:numId w:val="5"/>
              </w:numPr>
              <w:ind w:left="436"/>
              <w:jc w:val="both"/>
              <w:rPr>
                <w:sz w:val="24"/>
              </w:rPr>
            </w:pPr>
            <w:r w:rsidRPr="61A312C1">
              <w:rPr>
                <w:sz w:val="24"/>
              </w:rPr>
              <w:lastRenderedPageBreak/>
              <w:t>I</w:t>
            </w:r>
            <w:r w:rsidR="00ED5C7C" w:rsidRPr="61A312C1">
              <w:rPr>
                <w:sz w:val="24"/>
              </w:rPr>
              <w:t>mplementation</w:t>
            </w:r>
            <w:ins w:id="2" w:author="Steve Baker (ESO)" w:date="2024-05-20T16:24:00Z">
              <w:r w:rsidR="164ADA29" w:rsidRPr="61A312C1">
                <w:rPr>
                  <w:sz w:val="24"/>
                </w:rPr>
                <w:t>.</w:t>
              </w:r>
            </w:ins>
          </w:p>
        </w:tc>
        <w:tc>
          <w:tcPr>
            <w:tcW w:w="4333" w:type="dxa"/>
          </w:tcPr>
          <w:p w14:paraId="0AB5B675" w14:textId="77777777" w:rsidR="00ED5C7C" w:rsidRDefault="00ED5C7C" w:rsidP="00073540">
            <w:pPr>
              <w:pStyle w:val="BodyText"/>
              <w:jc w:val="both"/>
              <w:rPr>
                <w:b/>
                <w:szCs w:val="22"/>
              </w:rPr>
            </w:pPr>
          </w:p>
        </w:tc>
      </w:tr>
      <w:tr w:rsidR="00ED5C7C" w14:paraId="50420D6E" w14:textId="77777777" w:rsidTr="61A312C1">
        <w:tc>
          <w:tcPr>
            <w:tcW w:w="4433" w:type="dxa"/>
          </w:tcPr>
          <w:p w14:paraId="4D4CF498" w14:textId="428682CF" w:rsidR="00ED5C7C" w:rsidRPr="006567CB" w:rsidRDefault="00ED5C7C" w:rsidP="006567CB">
            <w:pPr>
              <w:pStyle w:val="BodyText"/>
              <w:numPr>
                <w:ilvl w:val="1"/>
                <w:numId w:val="5"/>
              </w:numPr>
              <w:spacing w:before="0" w:after="0" w:line="240" w:lineRule="auto"/>
              <w:ind w:left="436"/>
              <w:rPr>
                <w:sz w:val="24"/>
                <w:lang w:val="en-GB"/>
              </w:rPr>
            </w:pPr>
            <w:r w:rsidRPr="002D0F39">
              <w:rPr>
                <w:sz w:val="24"/>
                <w:lang w:val="en-GB"/>
              </w:rPr>
              <w:t xml:space="preserve">Review and support the legal text drafting; </w:t>
            </w:r>
          </w:p>
        </w:tc>
        <w:tc>
          <w:tcPr>
            <w:tcW w:w="4333" w:type="dxa"/>
          </w:tcPr>
          <w:p w14:paraId="1C50510C" w14:textId="77777777" w:rsidR="00ED5C7C" w:rsidRDefault="00ED5C7C" w:rsidP="00073540">
            <w:pPr>
              <w:pStyle w:val="BodyText"/>
              <w:jc w:val="both"/>
              <w:rPr>
                <w:b/>
                <w:szCs w:val="22"/>
              </w:rPr>
            </w:pPr>
          </w:p>
        </w:tc>
      </w:tr>
      <w:tr w:rsidR="00ED5C7C" w14:paraId="3F8C53FC" w14:textId="77777777" w:rsidTr="61A312C1">
        <w:tc>
          <w:tcPr>
            <w:tcW w:w="4433" w:type="dxa"/>
          </w:tcPr>
          <w:p w14:paraId="110A0729" w14:textId="578F4853" w:rsidR="00ED5C7C" w:rsidRPr="00CC6131" w:rsidRDefault="004A5D14" w:rsidP="61A312C1">
            <w:pPr>
              <w:pStyle w:val="BodyText"/>
              <w:numPr>
                <w:ilvl w:val="1"/>
                <w:numId w:val="5"/>
              </w:numPr>
              <w:spacing w:before="0" w:after="0" w:line="240" w:lineRule="auto"/>
              <w:ind w:left="436"/>
              <w:rPr>
                <w:sz w:val="24"/>
                <w:lang w:val="en-GB"/>
              </w:rPr>
            </w:pPr>
            <w:r w:rsidRPr="61A312C1">
              <w:rPr>
                <w:sz w:val="24"/>
              </w:rPr>
              <w:t xml:space="preserve">Ensure the appropriate Industry experts or stakeholders are engaged in the Workgroup to ensure that all potentially affected stakeholders </w:t>
            </w:r>
            <w:proofErr w:type="gramStart"/>
            <w:r w:rsidRPr="61A312C1">
              <w:rPr>
                <w:sz w:val="24"/>
              </w:rPr>
              <w:t>have the opportunity to</w:t>
            </w:r>
            <w:proofErr w:type="gramEnd"/>
            <w:r w:rsidRPr="61A312C1">
              <w:rPr>
                <w:sz w:val="24"/>
              </w:rPr>
              <w:t xml:space="preserve"> be represented in the Workgroup</w:t>
            </w:r>
            <w:ins w:id="3" w:author="Steve Baker (ESO)" w:date="2024-05-20T16:24:00Z">
              <w:r w:rsidR="4D3F6881" w:rsidRPr="61A312C1">
                <w:rPr>
                  <w:sz w:val="24"/>
                </w:rPr>
                <w:t>.</w:t>
              </w:r>
            </w:ins>
          </w:p>
        </w:tc>
        <w:tc>
          <w:tcPr>
            <w:tcW w:w="4333" w:type="dxa"/>
          </w:tcPr>
          <w:p w14:paraId="48C16D56" w14:textId="77777777" w:rsidR="00ED5C7C" w:rsidRDefault="00ED5C7C" w:rsidP="00073540">
            <w:pPr>
              <w:pStyle w:val="BodyText"/>
              <w:jc w:val="both"/>
              <w:rPr>
                <w:b/>
                <w:szCs w:val="22"/>
              </w:rPr>
            </w:pPr>
          </w:p>
        </w:tc>
      </w:tr>
      <w:tr w:rsidR="00ED5C7C" w14:paraId="4A218C55" w14:textId="77777777" w:rsidTr="61A312C1">
        <w:tc>
          <w:tcPr>
            <w:tcW w:w="4433" w:type="dxa"/>
          </w:tcPr>
          <w:p w14:paraId="057EB8ED" w14:textId="190EA7B3" w:rsidR="00ED5C7C" w:rsidRPr="00CC6131" w:rsidRDefault="00F5312E" w:rsidP="61A312C1">
            <w:pPr>
              <w:pStyle w:val="BodyText"/>
              <w:numPr>
                <w:ilvl w:val="1"/>
                <w:numId w:val="5"/>
              </w:numPr>
              <w:spacing w:before="0" w:after="0" w:line="240" w:lineRule="auto"/>
              <w:ind w:left="436"/>
              <w:rPr>
                <w:sz w:val="24"/>
                <w:lang w:val="en-GB"/>
              </w:rPr>
            </w:pPr>
            <w:r w:rsidRPr="61A312C1">
              <w:rPr>
                <w:sz w:val="24"/>
              </w:rPr>
              <w:t>The cross Code impacts this modification has, in particular the CUSC and distribution arrangements (</w:t>
            </w:r>
            <w:proofErr w:type="gramStart"/>
            <w:r w:rsidRPr="61A312C1">
              <w:rPr>
                <w:sz w:val="24"/>
              </w:rPr>
              <w:t>e.g.</w:t>
            </w:r>
            <w:proofErr w:type="gramEnd"/>
            <w:r w:rsidRPr="61A312C1">
              <w:rPr>
                <w:sz w:val="24"/>
              </w:rPr>
              <w:t xml:space="preserve"> DCUSA)</w:t>
            </w:r>
            <w:ins w:id="4" w:author="Steve Baker (ESO)" w:date="2024-05-20T16:24:00Z">
              <w:r w:rsidR="0C98CB43" w:rsidRPr="61A312C1">
                <w:rPr>
                  <w:sz w:val="24"/>
                </w:rPr>
                <w:t>.</w:t>
              </w:r>
            </w:ins>
          </w:p>
        </w:tc>
        <w:tc>
          <w:tcPr>
            <w:tcW w:w="4333" w:type="dxa"/>
          </w:tcPr>
          <w:p w14:paraId="69890F6C" w14:textId="77777777" w:rsidR="00ED5C7C" w:rsidRDefault="00ED5C7C" w:rsidP="00073540">
            <w:pPr>
              <w:pStyle w:val="BodyText"/>
              <w:jc w:val="both"/>
              <w:rPr>
                <w:b/>
                <w:szCs w:val="22"/>
              </w:rPr>
            </w:pPr>
          </w:p>
        </w:tc>
      </w:tr>
      <w:tr w:rsidR="006567CB" w14:paraId="06B835AB" w14:textId="77777777" w:rsidTr="61A312C1">
        <w:tc>
          <w:tcPr>
            <w:tcW w:w="4433" w:type="dxa"/>
          </w:tcPr>
          <w:p w14:paraId="38B8BB0B" w14:textId="62CA0421" w:rsidR="006567CB" w:rsidRPr="006378E4" w:rsidRDefault="0070769B" w:rsidP="006567CB">
            <w:pPr>
              <w:pStyle w:val="BodyText"/>
              <w:numPr>
                <w:ilvl w:val="1"/>
                <w:numId w:val="5"/>
              </w:numPr>
              <w:spacing w:before="0" w:after="0" w:line="240" w:lineRule="auto"/>
              <w:ind w:left="436"/>
              <w:rPr>
                <w:sz w:val="24"/>
                <w:lang w:val="en-GB"/>
              </w:rPr>
            </w:pPr>
            <w:r>
              <w:rPr>
                <w:sz w:val="24"/>
              </w:rPr>
              <w:t>Consider potential licence changes which may be required, liaising with The Authority as required to discuss them.</w:t>
            </w:r>
          </w:p>
        </w:tc>
        <w:tc>
          <w:tcPr>
            <w:tcW w:w="4333" w:type="dxa"/>
          </w:tcPr>
          <w:p w14:paraId="21EC7103" w14:textId="77777777" w:rsidR="006567CB" w:rsidRDefault="006567CB" w:rsidP="00073540">
            <w:pPr>
              <w:pStyle w:val="BodyText"/>
              <w:jc w:val="both"/>
              <w:rPr>
                <w:b/>
                <w:szCs w:val="22"/>
              </w:rPr>
            </w:pPr>
          </w:p>
        </w:tc>
      </w:tr>
      <w:tr w:rsidR="006378E4" w14:paraId="46CF686E" w14:textId="77777777" w:rsidTr="61A312C1">
        <w:tc>
          <w:tcPr>
            <w:tcW w:w="4433" w:type="dxa"/>
          </w:tcPr>
          <w:p w14:paraId="66D53D7A" w14:textId="37597060" w:rsidR="006378E4" w:rsidRPr="006378E4" w:rsidRDefault="002A18B9" w:rsidP="61A312C1">
            <w:pPr>
              <w:pStyle w:val="BodyText"/>
              <w:numPr>
                <w:ilvl w:val="1"/>
                <w:numId w:val="5"/>
              </w:numPr>
              <w:spacing w:before="0" w:after="0" w:line="240" w:lineRule="auto"/>
              <w:ind w:left="436"/>
              <w:rPr>
                <w:sz w:val="24"/>
                <w:lang w:val="en-GB"/>
              </w:rPr>
            </w:pPr>
            <w:r w:rsidRPr="61A312C1">
              <w:rPr>
                <w:sz w:val="24"/>
              </w:rPr>
              <w:t>Confirm the scope of application for the proposed solution by technology/project type, including any acceptable criteria for any exclusions or alternative approaches which may be needed</w:t>
            </w:r>
            <w:ins w:id="5" w:author="Steve Baker (ESO)" w:date="2024-05-20T16:24:00Z">
              <w:r w:rsidR="562EA0D4" w:rsidRPr="61A312C1">
                <w:rPr>
                  <w:sz w:val="24"/>
                </w:rPr>
                <w:t>.</w:t>
              </w:r>
            </w:ins>
          </w:p>
        </w:tc>
        <w:tc>
          <w:tcPr>
            <w:tcW w:w="4333" w:type="dxa"/>
          </w:tcPr>
          <w:p w14:paraId="1DA46550" w14:textId="77777777" w:rsidR="006378E4" w:rsidRDefault="006378E4" w:rsidP="006378E4">
            <w:pPr>
              <w:pStyle w:val="BodyText"/>
              <w:jc w:val="both"/>
              <w:rPr>
                <w:b/>
                <w:szCs w:val="22"/>
              </w:rPr>
            </w:pPr>
          </w:p>
        </w:tc>
      </w:tr>
      <w:tr w:rsidR="006378E4" w14:paraId="1186A528" w14:textId="77777777" w:rsidTr="61A312C1">
        <w:tc>
          <w:tcPr>
            <w:tcW w:w="4433" w:type="dxa"/>
          </w:tcPr>
          <w:p w14:paraId="4898C5F3" w14:textId="3A80A79E" w:rsidR="006378E4" w:rsidRPr="006378E4" w:rsidRDefault="002A18B9" w:rsidP="61A312C1">
            <w:pPr>
              <w:pStyle w:val="BodyText"/>
              <w:numPr>
                <w:ilvl w:val="1"/>
                <w:numId w:val="5"/>
              </w:numPr>
              <w:spacing w:before="0" w:after="0" w:line="240" w:lineRule="auto"/>
              <w:ind w:left="436"/>
              <w:rPr>
                <w:sz w:val="24"/>
                <w:lang w:val="en-GB"/>
              </w:rPr>
            </w:pPr>
            <w:r w:rsidRPr="61A312C1">
              <w:rPr>
                <w:sz w:val="24"/>
              </w:rPr>
              <w:t>Ensure adequate whole system consideration of the proposed solution</w:t>
            </w:r>
            <w:ins w:id="6" w:author="Steve Baker (ESO)" w:date="2024-05-20T16:24:00Z">
              <w:r w:rsidR="710E4264" w:rsidRPr="61A312C1">
                <w:rPr>
                  <w:sz w:val="24"/>
                </w:rPr>
                <w:t>.</w:t>
              </w:r>
            </w:ins>
          </w:p>
        </w:tc>
        <w:tc>
          <w:tcPr>
            <w:tcW w:w="4333" w:type="dxa"/>
          </w:tcPr>
          <w:p w14:paraId="27EEDC50" w14:textId="77777777" w:rsidR="006378E4" w:rsidRDefault="006378E4" w:rsidP="006378E4">
            <w:pPr>
              <w:pStyle w:val="BodyText"/>
              <w:jc w:val="both"/>
              <w:rPr>
                <w:b/>
                <w:szCs w:val="22"/>
              </w:rPr>
            </w:pPr>
          </w:p>
        </w:tc>
      </w:tr>
      <w:tr w:rsidR="006378E4" w14:paraId="5956D582" w14:textId="77777777" w:rsidTr="61A312C1">
        <w:tc>
          <w:tcPr>
            <w:tcW w:w="4433" w:type="dxa"/>
          </w:tcPr>
          <w:p w14:paraId="6899A3ED" w14:textId="0ACD01D3" w:rsidR="006378E4" w:rsidRPr="006378E4" w:rsidRDefault="009D58F0" w:rsidP="61A312C1">
            <w:pPr>
              <w:pStyle w:val="BodyText"/>
              <w:numPr>
                <w:ilvl w:val="1"/>
                <w:numId w:val="5"/>
              </w:numPr>
              <w:spacing w:before="0" w:after="0" w:line="240" w:lineRule="auto"/>
              <w:ind w:left="436"/>
              <w:rPr>
                <w:sz w:val="24"/>
                <w:lang w:val="en-GB"/>
              </w:rPr>
            </w:pPr>
            <w:r w:rsidRPr="61A312C1">
              <w:rPr>
                <w:sz w:val="24"/>
                <w:lang w:val="en-GB"/>
              </w:rPr>
              <w:t>Consider extending the Gate 2 concept to apply to existing connection contracts</w:t>
            </w:r>
            <w:ins w:id="7" w:author="Steve Baker (ESO)" w:date="2024-05-20T16:24:00Z">
              <w:r w:rsidR="3F7144F4" w:rsidRPr="61A312C1">
                <w:rPr>
                  <w:sz w:val="24"/>
                  <w:lang w:val="en-GB"/>
                </w:rPr>
                <w:t>.</w:t>
              </w:r>
            </w:ins>
          </w:p>
        </w:tc>
        <w:tc>
          <w:tcPr>
            <w:tcW w:w="4333" w:type="dxa"/>
          </w:tcPr>
          <w:p w14:paraId="6932B501" w14:textId="77777777" w:rsidR="006378E4" w:rsidRDefault="006378E4" w:rsidP="006378E4">
            <w:pPr>
              <w:pStyle w:val="BodyText"/>
              <w:jc w:val="both"/>
              <w:rPr>
                <w:b/>
                <w:szCs w:val="22"/>
              </w:rPr>
            </w:pPr>
          </w:p>
        </w:tc>
      </w:tr>
      <w:tr w:rsidR="000167BA" w14:paraId="65F6A0AA" w14:textId="77777777" w:rsidTr="61A312C1">
        <w:tc>
          <w:tcPr>
            <w:tcW w:w="4433" w:type="dxa"/>
          </w:tcPr>
          <w:p w14:paraId="38B26EEA" w14:textId="30263BA8" w:rsidR="000167BA" w:rsidRDefault="009D58F0" w:rsidP="61A312C1">
            <w:pPr>
              <w:pStyle w:val="BodyText"/>
              <w:numPr>
                <w:ilvl w:val="1"/>
                <w:numId w:val="5"/>
              </w:numPr>
              <w:spacing w:before="0" w:after="0" w:line="240" w:lineRule="auto"/>
              <w:ind w:left="436"/>
              <w:rPr>
                <w:sz w:val="24"/>
              </w:rPr>
            </w:pPr>
            <w:r w:rsidRPr="61A312C1">
              <w:rPr>
                <w:sz w:val="24"/>
                <w:lang w:val="en-GB"/>
              </w:rPr>
              <w:t>Consider changes to the contractual arrangements for those existing contracted parties that have not met the Gate 2 criteria by the Go-Live Date of 1 January 2025</w:t>
            </w:r>
            <w:ins w:id="8" w:author="Steve Baker (ESO)" w:date="2024-05-20T16:24:00Z">
              <w:r w:rsidR="225C963D" w:rsidRPr="61A312C1">
                <w:rPr>
                  <w:sz w:val="24"/>
                  <w:lang w:val="en-GB"/>
                </w:rPr>
                <w:t>.</w:t>
              </w:r>
            </w:ins>
          </w:p>
        </w:tc>
        <w:tc>
          <w:tcPr>
            <w:tcW w:w="4333" w:type="dxa"/>
          </w:tcPr>
          <w:p w14:paraId="3055C86C" w14:textId="77777777" w:rsidR="000167BA" w:rsidRDefault="000167BA" w:rsidP="006378E4">
            <w:pPr>
              <w:pStyle w:val="BodyText"/>
              <w:jc w:val="both"/>
              <w:rPr>
                <w:b/>
                <w:szCs w:val="22"/>
              </w:rPr>
            </w:pPr>
          </w:p>
        </w:tc>
      </w:tr>
      <w:tr w:rsidR="009D58F0" w14:paraId="18BB92F5" w14:textId="77777777" w:rsidTr="61A312C1">
        <w:tc>
          <w:tcPr>
            <w:tcW w:w="4433" w:type="dxa"/>
          </w:tcPr>
          <w:p w14:paraId="26372AFE" w14:textId="3962DA47" w:rsidR="009D58F0" w:rsidRDefault="009D58F0" w:rsidP="0A2821AE">
            <w:pPr>
              <w:pStyle w:val="BodyText"/>
              <w:numPr>
                <w:ilvl w:val="1"/>
                <w:numId w:val="5"/>
              </w:numPr>
              <w:spacing w:before="0" w:after="0" w:line="240" w:lineRule="auto"/>
              <w:ind w:left="436"/>
              <w:rPr>
                <w:rFonts w:eastAsia="Arial" w:cs="Arial"/>
                <w:sz w:val="24"/>
                <w:lang w:val="en-GB"/>
              </w:rPr>
            </w:pPr>
            <w:r w:rsidRPr="2643E991">
              <w:rPr>
                <w:sz w:val="24"/>
                <w:lang w:val="en-GB"/>
              </w:rPr>
              <w:t>C</w:t>
            </w:r>
            <w:commentRangeStart w:id="9"/>
            <w:commentRangeStart w:id="10"/>
            <w:r w:rsidRPr="2643E991">
              <w:rPr>
                <w:sz w:val="24"/>
                <w:lang w:val="en-GB"/>
              </w:rPr>
              <w:t>onsider the transitional arrangements in relation to changes to the contractual arrangements</w:t>
            </w:r>
            <w:ins w:id="11" w:author="Steve Baker (ESO)" w:date="2024-05-20T16:13:00Z">
              <w:r w:rsidR="3DB15586" w:rsidRPr="331859AE">
                <w:rPr>
                  <w:sz w:val="24"/>
                  <w:lang w:val="en-GB"/>
                </w:rPr>
                <w:t xml:space="preserve"> </w:t>
              </w:r>
            </w:ins>
            <w:commentRangeEnd w:id="9"/>
            <w:r>
              <w:rPr>
                <w:rStyle w:val="CommentReference"/>
              </w:rPr>
              <w:commentReference w:id="9"/>
            </w:r>
            <w:commentRangeEnd w:id="10"/>
            <w:r w:rsidR="00CB4B05">
              <w:rPr>
                <w:rStyle w:val="CommentReference"/>
                <w:lang w:val="en-GB"/>
              </w:rPr>
              <w:commentReference w:id="10"/>
            </w:r>
            <w:ins w:id="12" w:author="Steve Baker (ESO)" w:date="2024-05-20T16:13:00Z">
              <w:r w:rsidR="3DB15586" w:rsidRPr="7C2EA1EF">
                <w:rPr>
                  <w:rFonts w:eastAsia="Arial" w:cs="Arial"/>
                  <w:sz w:val="24"/>
                  <w:lang w:val="en-GB"/>
                </w:rPr>
                <w:t xml:space="preserve">and any associated costs.  </w:t>
              </w:r>
            </w:ins>
          </w:p>
        </w:tc>
        <w:tc>
          <w:tcPr>
            <w:tcW w:w="4333" w:type="dxa"/>
          </w:tcPr>
          <w:p w14:paraId="2D791230" w14:textId="77777777" w:rsidR="009D58F0" w:rsidRDefault="009D58F0" w:rsidP="006378E4">
            <w:pPr>
              <w:pStyle w:val="BodyText"/>
              <w:jc w:val="both"/>
              <w:rPr>
                <w:b/>
                <w:szCs w:val="22"/>
              </w:rPr>
            </w:pPr>
          </w:p>
        </w:tc>
      </w:tr>
    </w:tbl>
    <w:p w14:paraId="708CAF96" w14:textId="77777777" w:rsidR="00073540" w:rsidRDefault="00073540" w:rsidP="00073540">
      <w:pPr>
        <w:pStyle w:val="BodyText"/>
        <w:rPr>
          <w:b/>
          <w:color w:val="000000"/>
          <w:szCs w:val="20"/>
        </w:rPr>
      </w:pPr>
    </w:p>
    <w:p w14:paraId="60390932" w14:textId="77777777" w:rsidR="00073540" w:rsidRPr="00194B25" w:rsidRDefault="00073540" w:rsidP="003E3F33">
      <w:pPr>
        <w:numPr>
          <w:ilvl w:val="0"/>
          <w:numId w:val="5"/>
        </w:numPr>
        <w:spacing w:before="0" w:after="0" w:line="240" w:lineRule="auto"/>
        <w:jc w:val="both"/>
        <w:rPr>
          <w:color w:val="FF0000"/>
          <w:sz w:val="24"/>
        </w:rPr>
      </w:pPr>
      <w:r w:rsidRPr="00194B25">
        <w:rPr>
          <w:sz w:val="24"/>
        </w:rPr>
        <w:t xml:space="preserve">The Workgroup is responsible for the formulation and evaluation of any </w:t>
      </w:r>
      <w:r w:rsidRPr="00194B25">
        <w:rPr>
          <w:color w:val="000000"/>
          <w:sz w:val="24"/>
        </w:rPr>
        <w:t>Workgroup</w:t>
      </w:r>
      <w:r w:rsidRPr="00194B25">
        <w:rPr>
          <w:sz w:val="24"/>
        </w:rPr>
        <w:t xml:space="preserve"> Alternative STC Modifications arising from Group discussions which would, as compared with the Modification Proposal or the current version of </w:t>
      </w:r>
      <w:proofErr w:type="spellStart"/>
      <w:r w:rsidRPr="00194B25">
        <w:rPr>
          <w:sz w:val="24"/>
        </w:rPr>
        <w:t>th</w:t>
      </w:r>
      <w:proofErr w:type="spellEnd"/>
      <w:del w:id="13" w:author="Steve Baker (ESO)" w:date="2024-05-20T16:13:00Z">
        <w:r w:rsidRPr="00194B25">
          <w:rPr>
            <w:sz w:val="24"/>
          </w:rPr>
          <w:delText>e</w:delText>
        </w:r>
      </w:del>
      <w:r w:rsidRPr="00194B25">
        <w:rPr>
          <w:sz w:val="24"/>
        </w:rPr>
        <w:t xml:space="preserve"> STC, better facilitate achieving the Applicable STC Objectives in relation to the issue or defect identified. </w:t>
      </w:r>
    </w:p>
    <w:p w14:paraId="0722BF2D" w14:textId="77777777" w:rsidR="00073540" w:rsidRPr="00194B25" w:rsidRDefault="00073540" w:rsidP="00073540">
      <w:pPr>
        <w:jc w:val="both"/>
        <w:rPr>
          <w:color w:val="FF0000"/>
          <w:sz w:val="24"/>
        </w:rPr>
      </w:pPr>
    </w:p>
    <w:p w14:paraId="5B0CC610" w14:textId="77777777" w:rsidR="00073540" w:rsidRPr="00194B25" w:rsidRDefault="00073540" w:rsidP="003E3F33">
      <w:pPr>
        <w:pStyle w:val="BodyText"/>
        <w:numPr>
          <w:ilvl w:val="0"/>
          <w:numId w:val="5"/>
        </w:numPr>
        <w:spacing w:before="0" w:after="0" w:line="240" w:lineRule="auto"/>
        <w:jc w:val="both"/>
        <w:rPr>
          <w:color w:val="000000"/>
          <w:sz w:val="24"/>
        </w:rPr>
      </w:pPr>
      <w:r w:rsidRPr="00194B25">
        <w:rPr>
          <w:b/>
          <w:color w:val="000000"/>
          <w:sz w:val="24"/>
        </w:rPr>
        <w:t>The extent of the support for the Modification Proposal or any alternative arising from the Workgroup’s discussions should be clearly described in the final Workgroup Report to the STC Modification Panel.</w:t>
      </w:r>
    </w:p>
    <w:p w14:paraId="14172DCE" w14:textId="6207DFA9" w:rsidR="00073540" w:rsidRPr="00194B25" w:rsidRDefault="00C734C2" w:rsidP="00073540">
      <w:pPr>
        <w:pStyle w:val="BodyText"/>
        <w:jc w:val="both"/>
        <w:rPr>
          <w:b/>
          <w:color w:val="000000"/>
          <w:sz w:val="24"/>
        </w:rPr>
      </w:pPr>
      <w:r>
        <w:rPr>
          <w:b/>
          <w:color w:val="000000"/>
          <w:sz w:val="24"/>
        </w:rPr>
        <w:lastRenderedPageBreak/>
        <w:t xml:space="preserve">  </w:t>
      </w:r>
    </w:p>
    <w:p w14:paraId="5844F114" w14:textId="77777777" w:rsidR="00073540" w:rsidRPr="00194B25" w:rsidRDefault="00073540" w:rsidP="003E3F33">
      <w:pPr>
        <w:numPr>
          <w:ilvl w:val="0"/>
          <w:numId w:val="5"/>
        </w:numPr>
        <w:spacing w:before="0" w:after="0" w:line="240" w:lineRule="auto"/>
        <w:jc w:val="both"/>
        <w:rPr>
          <w:sz w:val="24"/>
        </w:rPr>
      </w:pPr>
      <w:r w:rsidRPr="00194B25">
        <w:rPr>
          <w:sz w:val="24"/>
        </w:rPr>
        <w:t>Workgroup members should be mindful of efficiency and propose the fewest number of alternatives possible.</w:t>
      </w:r>
    </w:p>
    <w:p w14:paraId="67E183C6" w14:textId="77777777" w:rsidR="00073540" w:rsidRPr="00194B25" w:rsidRDefault="00073540" w:rsidP="00073540">
      <w:pPr>
        <w:jc w:val="both"/>
        <w:rPr>
          <w:sz w:val="24"/>
        </w:rPr>
      </w:pPr>
    </w:p>
    <w:p w14:paraId="51893844" w14:textId="77777777" w:rsidR="00073540" w:rsidRPr="00194B25" w:rsidRDefault="00073540" w:rsidP="003E3F33">
      <w:pPr>
        <w:numPr>
          <w:ilvl w:val="0"/>
          <w:numId w:val="5"/>
        </w:numPr>
        <w:spacing w:before="0" w:after="0" w:line="240" w:lineRule="auto"/>
        <w:jc w:val="both"/>
        <w:rPr>
          <w:sz w:val="24"/>
        </w:rPr>
      </w:pPr>
      <w:r w:rsidRPr="00194B25">
        <w:rPr>
          <w:sz w:val="24"/>
        </w:rPr>
        <w:t xml:space="preserve">All proposed alternatives should include the Proposer(s)'s details within the final Workgroup report, for the avoidance of doubt this includes alternatives which are proposed by the entire Workgroup or subset of members. </w:t>
      </w:r>
    </w:p>
    <w:p w14:paraId="184073C7" w14:textId="77777777" w:rsidR="00073540" w:rsidRPr="00194B25" w:rsidRDefault="00073540" w:rsidP="00073540">
      <w:pPr>
        <w:jc w:val="both"/>
        <w:rPr>
          <w:sz w:val="24"/>
        </w:rPr>
      </w:pPr>
    </w:p>
    <w:p w14:paraId="7BA6626B" w14:textId="4FF9AB5A" w:rsidR="00073540" w:rsidRPr="00194B25" w:rsidRDefault="00073540" w:rsidP="003E3F33">
      <w:pPr>
        <w:numPr>
          <w:ilvl w:val="0"/>
          <w:numId w:val="5"/>
        </w:numPr>
        <w:spacing w:before="0" w:after="0" w:line="240" w:lineRule="auto"/>
        <w:jc w:val="both"/>
        <w:rPr>
          <w:sz w:val="24"/>
        </w:rPr>
      </w:pPr>
      <w:r w:rsidRPr="00194B25">
        <w:rPr>
          <w:sz w:val="24"/>
        </w:rPr>
        <w:t>Following the Consultation period</w:t>
      </w:r>
      <w:r w:rsidR="004327FA">
        <w:rPr>
          <w:sz w:val="24"/>
        </w:rPr>
        <w:t>,</w:t>
      </w:r>
      <w:r w:rsidRPr="00194B25">
        <w:rPr>
          <w:sz w:val="24"/>
        </w:rPr>
        <w:t xml:space="preserve"> the Workgroup is required to consider all responses including any WG Consultation Alternative Requests.</w:t>
      </w:r>
      <w:r w:rsidR="00C734C2">
        <w:rPr>
          <w:sz w:val="24"/>
        </w:rPr>
        <w:t xml:space="preserve"> </w:t>
      </w:r>
      <w:r w:rsidRPr="00194B25">
        <w:rPr>
          <w:sz w:val="24"/>
        </w:rPr>
        <w:t>In undertaking an assessment of any WG Consultation Alternative Request, the Workgroup should consider whether it better facilitates the Applicable STC Objectives than the current version of the STC.</w:t>
      </w:r>
    </w:p>
    <w:p w14:paraId="391AADDD" w14:textId="77777777" w:rsidR="00073540" w:rsidRPr="00194B25" w:rsidRDefault="00073540" w:rsidP="00073540">
      <w:pPr>
        <w:jc w:val="both"/>
        <w:rPr>
          <w:sz w:val="24"/>
        </w:rPr>
      </w:pPr>
    </w:p>
    <w:p w14:paraId="4F8CCF07" w14:textId="198E9E3F" w:rsidR="00073540" w:rsidRPr="00194B25" w:rsidRDefault="00073540" w:rsidP="00073540">
      <w:pPr>
        <w:ind w:left="720"/>
        <w:jc w:val="both"/>
        <w:rPr>
          <w:sz w:val="24"/>
        </w:rPr>
      </w:pPr>
      <w:r w:rsidRPr="00194B25">
        <w:rPr>
          <w:sz w:val="24"/>
        </w:rPr>
        <w:t>As appropriate, the Workgroup will be required to undertake any further analysis and update the original Modification Proposal and/or alternatives.</w:t>
      </w:r>
      <w:r w:rsidR="00C734C2">
        <w:rPr>
          <w:sz w:val="24"/>
        </w:rPr>
        <w:t xml:space="preserve"> </w:t>
      </w:r>
      <w:r w:rsidRPr="00194B25">
        <w:rPr>
          <w:sz w:val="24"/>
        </w:rPr>
        <w:t>All responses including any WG Consultation Alternative Requests shall be included within the final report including a summary of the Workgroup's deliberations and conclusions.</w:t>
      </w:r>
      <w:r w:rsidR="00C734C2">
        <w:rPr>
          <w:sz w:val="24"/>
        </w:rPr>
        <w:t xml:space="preserve"> </w:t>
      </w:r>
      <w:r w:rsidRPr="00194B25">
        <w:rPr>
          <w:sz w:val="24"/>
        </w:rPr>
        <w:t>The report should make it clear where and why the Workgroup chair</w:t>
      </w:r>
      <w:r w:rsidR="00B0166F">
        <w:rPr>
          <w:sz w:val="24"/>
        </w:rPr>
        <w:t>person</w:t>
      </w:r>
      <w:r w:rsidRPr="00194B25">
        <w:rPr>
          <w:sz w:val="24"/>
        </w:rPr>
        <w:t xml:space="preserve"> has exercised </w:t>
      </w:r>
      <w:r w:rsidR="001179AF">
        <w:rPr>
          <w:sz w:val="24"/>
        </w:rPr>
        <w:t>their</w:t>
      </w:r>
      <w:r w:rsidRPr="00194B25">
        <w:rPr>
          <w:sz w:val="24"/>
        </w:rPr>
        <w:t xml:space="preserve"> right under the STC to progress a WG Consultation Alternative Request or </w:t>
      </w:r>
      <w:proofErr w:type="spellStart"/>
      <w:proofErr w:type="gramStart"/>
      <w:r w:rsidRPr="00194B25">
        <w:rPr>
          <w:sz w:val="24"/>
        </w:rPr>
        <w:t>a</w:t>
      </w:r>
      <w:proofErr w:type="spellEnd"/>
      <w:proofErr w:type="gramEnd"/>
      <w:r w:rsidRPr="00194B25">
        <w:rPr>
          <w:sz w:val="24"/>
        </w:rPr>
        <w:t xml:space="preserve"> alternative against the majority views of Workgroup members.</w:t>
      </w:r>
      <w:r w:rsidR="00C734C2">
        <w:rPr>
          <w:sz w:val="24"/>
        </w:rPr>
        <w:t xml:space="preserve"> </w:t>
      </w:r>
      <w:r w:rsidRPr="00194B25">
        <w:rPr>
          <w:sz w:val="24"/>
        </w:rPr>
        <w:t>It should also be explicitly stated where, under these circumstances, the Workgroup chair</w:t>
      </w:r>
      <w:r w:rsidR="00B0166F">
        <w:rPr>
          <w:sz w:val="24"/>
        </w:rPr>
        <w:t>person</w:t>
      </w:r>
      <w:r w:rsidRPr="00194B25">
        <w:rPr>
          <w:sz w:val="24"/>
        </w:rPr>
        <w:t xml:space="preserve"> is employed by the same organisation who submitted the WG Consultation Alternative Request.</w:t>
      </w:r>
    </w:p>
    <w:p w14:paraId="67EF0DEA" w14:textId="77777777" w:rsidR="00073540" w:rsidRPr="00194B25" w:rsidRDefault="00073540" w:rsidP="00073540">
      <w:pPr>
        <w:jc w:val="both"/>
        <w:rPr>
          <w:sz w:val="24"/>
        </w:rPr>
      </w:pPr>
    </w:p>
    <w:p w14:paraId="58F5CA0F" w14:textId="6DA6873D" w:rsidR="00073540" w:rsidRPr="00B5047E" w:rsidRDefault="00073540" w:rsidP="003E3F33">
      <w:pPr>
        <w:numPr>
          <w:ilvl w:val="0"/>
          <w:numId w:val="5"/>
        </w:numPr>
        <w:spacing w:before="0" w:after="0" w:line="240" w:lineRule="auto"/>
        <w:jc w:val="both"/>
        <w:rPr>
          <w:sz w:val="24"/>
        </w:rPr>
      </w:pPr>
      <w:r w:rsidRPr="00194B25">
        <w:rPr>
          <w:sz w:val="24"/>
        </w:rPr>
        <w:t xml:space="preserve">The Workgroup is to submit its final </w:t>
      </w:r>
      <w:r w:rsidR="00AF1AA0">
        <w:rPr>
          <w:sz w:val="24"/>
        </w:rPr>
        <w:t>Workgroup R</w:t>
      </w:r>
      <w:r w:rsidRPr="00194B25">
        <w:rPr>
          <w:sz w:val="24"/>
        </w:rPr>
        <w:t xml:space="preserve">eport to the Modifications Panel Secretary on </w:t>
      </w:r>
      <w:r w:rsidRPr="00194B25">
        <w:rPr>
          <w:b/>
          <w:sz w:val="24"/>
        </w:rPr>
        <w:t xml:space="preserve">TBC </w:t>
      </w:r>
      <w:r w:rsidRPr="00194B25">
        <w:rPr>
          <w:sz w:val="24"/>
        </w:rPr>
        <w:t>for circulation to Panel Members.</w:t>
      </w:r>
      <w:r w:rsidR="00C734C2">
        <w:rPr>
          <w:sz w:val="24"/>
        </w:rPr>
        <w:t xml:space="preserve"> </w:t>
      </w:r>
      <w:r w:rsidRPr="00194B25">
        <w:rPr>
          <w:sz w:val="24"/>
        </w:rPr>
        <w:t xml:space="preserve">The final </w:t>
      </w:r>
      <w:r w:rsidR="00AF1AA0">
        <w:rPr>
          <w:sz w:val="24"/>
        </w:rPr>
        <w:t>Workgroup R</w:t>
      </w:r>
      <w:r w:rsidR="00AF1AA0" w:rsidRPr="00194B25">
        <w:rPr>
          <w:sz w:val="24"/>
        </w:rPr>
        <w:t>eport</w:t>
      </w:r>
      <w:r w:rsidRPr="00194B25">
        <w:rPr>
          <w:sz w:val="24"/>
        </w:rPr>
        <w:t xml:space="preserve"> conclusions will be presented to the STC Modification Panel meeting on </w:t>
      </w:r>
      <w:r w:rsidRPr="00194B25">
        <w:rPr>
          <w:b/>
          <w:sz w:val="24"/>
        </w:rPr>
        <w:t xml:space="preserve">TBC. </w:t>
      </w:r>
    </w:p>
    <w:p w14:paraId="13D5FEAE" w14:textId="77777777" w:rsidR="00B5047E" w:rsidRPr="00194B25" w:rsidRDefault="00B5047E" w:rsidP="00B5047E">
      <w:pPr>
        <w:spacing w:before="0" w:after="0" w:line="240" w:lineRule="auto"/>
        <w:jc w:val="both"/>
        <w:rPr>
          <w:sz w:val="24"/>
        </w:rPr>
      </w:pPr>
    </w:p>
    <w:p w14:paraId="0060B8F7" w14:textId="018BB0E6" w:rsidR="00174391" w:rsidRPr="00B5047E" w:rsidRDefault="00073540" w:rsidP="00B5047E">
      <w:pPr>
        <w:pStyle w:val="Checklist"/>
      </w:pPr>
      <w:r w:rsidRPr="00194B25">
        <w:t>Membership</w:t>
      </w:r>
    </w:p>
    <w:p w14:paraId="570B9039" w14:textId="77777777" w:rsidR="00340100" w:rsidRPr="00194B25" w:rsidRDefault="00340100" w:rsidP="003E3F33">
      <w:pPr>
        <w:numPr>
          <w:ilvl w:val="0"/>
          <w:numId w:val="5"/>
        </w:numPr>
        <w:spacing w:before="0" w:after="0" w:line="240" w:lineRule="auto"/>
        <w:jc w:val="both"/>
        <w:rPr>
          <w:rFonts w:cs="Arial"/>
          <w:sz w:val="24"/>
        </w:rPr>
      </w:pPr>
      <w:r w:rsidRPr="00194B25">
        <w:rPr>
          <w:sz w:val="24"/>
        </w:rPr>
        <w:t xml:space="preserve">It is recommended that the Workgroup has the following members: </w:t>
      </w:r>
    </w:p>
    <w:p w14:paraId="71A8AD0D" w14:textId="77777777" w:rsidR="00340100" w:rsidRPr="00194B25" w:rsidRDefault="00340100" w:rsidP="00340100">
      <w:pPr>
        <w:ind w:left="720"/>
        <w:jc w:val="both"/>
        <w:rPr>
          <w:rFonts w:cs="Arial"/>
          <w:sz w:val="24"/>
        </w:rPr>
      </w:pPr>
    </w:p>
    <w:tbl>
      <w:tblPr>
        <w:tblW w:w="8820" w:type="dxa"/>
        <w:tblInd w:w="108"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1E0" w:firstRow="1" w:lastRow="1" w:firstColumn="1" w:lastColumn="1" w:noHBand="0" w:noVBand="0"/>
      </w:tblPr>
      <w:tblGrid>
        <w:gridCol w:w="2864"/>
        <w:gridCol w:w="3119"/>
        <w:gridCol w:w="2837"/>
      </w:tblGrid>
      <w:tr w:rsidR="00340100" w:rsidRPr="00194B25" w14:paraId="08EF9BD3" w14:textId="77777777" w:rsidTr="002A69BC">
        <w:tc>
          <w:tcPr>
            <w:tcW w:w="2864" w:type="dxa"/>
            <w:shd w:val="clear" w:color="auto" w:fill="F26522" w:themeFill="accent1"/>
            <w:hideMark/>
          </w:tcPr>
          <w:p w14:paraId="6F03BD76" w14:textId="77777777" w:rsidR="00340100" w:rsidRPr="00194B25" w:rsidRDefault="00340100">
            <w:pPr>
              <w:jc w:val="both"/>
              <w:rPr>
                <w:rFonts w:cs="Arial"/>
                <w:b/>
                <w:color w:val="FFFFFF"/>
                <w:sz w:val="24"/>
              </w:rPr>
            </w:pPr>
            <w:r w:rsidRPr="00194B25">
              <w:rPr>
                <w:rFonts w:cs="Arial"/>
                <w:b/>
                <w:color w:val="FFFFFF"/>
                <w:sz w:val="24"/>
              </w:rPr>
              <w:t>Role</w:t>
            </w:r>
          </w:p>
        </w:tc>
        <w:tc>
          <w:tcPr>
            <w:tcW w:w="3119" w:type="dxa"/>
            <w:shd w:val="clear" w:color="auto" w:fill="F26522" w:themeFill="accent1"/>
            <w:hideMark/>
          </w:tcPr>
          <w:p w14:paraId="7D884DE0" w14:textId="77777777" w:rsidR="00340100" w:rsidRPr="00194B25" w:rsidRDefault="00340100">
            <w:pPr>
              <w:jc w:val="both"/>
              <w:rPr>
                <w:rFonts w:cs="Arial"/>
                <w:b/>
                <w:color w:val="FFFFFF"/>
                <w:sz w:val="24"/>
              </w:rPr>
            </w:pPr>
            <w:r w:rsidRPr="00194B25">
              <w:rPr>
                <w:rFonts w:cs="Arial"/>
                <w:b/>
                <w:color w:val="FFFFFF"/>
                <w:sz w:val="24"/>
              </w:rPr>
              <w:t>Name</w:t>
            </w:r>
          </w:p>
        </w:tc>
        <w:tc>
          <w:tcPr>
            <w:tcW w:w="2837" w:type="dxa"/>
            <w:shd w:val="clear" w:color="auto" w:fill="F26522" w:themeFill="accent1"/>
            <w:hideMark/>
          </w:tcPr>
          <w:p w14:paraId="71208DDF" w14:textId="77777777" w:rsidR="00340100" w:rsidRPr="00194B25" w:rsidRDefault="00340100">
            <w:pPr>
              <w:jc w:val="both"/>
              <w:rPr>
                <w:rFonts w:cs="Arial"/>
                <w:b/>
                <w:color w:val="FFFFFF"/>
                <w:sz w:val="24"/>
              </w:rPr>
            </w:pPr>
            <w:r w:rsidRPr="00194B25">
              <w:rPr>
                <w:rFonts w:cs="Arial"/>
                <w:b/>
                <w:color w:val="FFFFFF"/>
                <w:sz w:val="24"/>
              </w:rPr>
              <w:t>Representing</w:t>
            </w:r>
          </w:p>
        </w:tc>
      </w:tr>
      <w:tr w:rsidR="00340100" w:rsidRPr="00194B25" w14:paraId="3E5F5738" w14:textId="77777777" w:rsidTr="002A69BC">
        <w:tc>
          <w:tcPr>
            <w:tcW w:w="2864" w:type="dxa"/>
            <w:hideMark/>
          </w:tcPr>
          <w:p w14:paraId="6B39B236" w14:textId="77777777" w:rsidR="00340100" w:rsidRPr="00194B25" w:rsidRDefault="00340100" w:rsidP="002A69BC">
            <w:pPr>
              <w:rPr>
                <w:rFonts w:cs="Arial"/>
                <w:sz w:val="24"/>
              </w:rPr>
            </w:pPr>
            <w:r w:rsidRPr="00194B25">
              <w:rPr>
                <w:rFonts w:cs="Arial"/>
                <w:sz w:val="24"/>
              </w:rPr>
              <w:t>Chair</w:t>
            </w:r>
          </w:p>
        </w:tc>
        <w:tc>
          <w:tcPr>
            <w:tcW w:w="3119" w:type="dxa"/>
          </w:tcPr>
          <w:p w14:paraId="1F76A32D" w14:textId="2FAD6400" w:rsidR="00340100" w:rsidRPr="00194B25" w:rsidRDefault="00340100" w:rsidP="002A69BC">
            <w:pPr>
              <w:rPr>
                <w:rFonts w:cs="Arial"/>
                <w:sz w:val="24"/>
              </w:rPr>
            </w:pPr>
          </w:p>
        </w:tc>
        <w:tc>
          <w:tcPr>
            <w:tcW w:w="2837" w:type="dxa"/>
          </w:tcPr>
          <w:p w14:paraId="255EBC02" w14:textId="3B0E53B0" w:rsidR="00340100" w:rsidRPr="00194B25" w:rsidRDefault="00340100" w:rsidP="002A69BC">
            <w:pPr>
              <w:rPr>
                <w:rFonts w:cs="Arial"/>
                <w:sz w:val="24"/>
              </w:rPr>
            </w:pPr>
          </w:p>
        </w:tc>
      </w:tr>
      <w:tr w:rsidR="00340100" w:rsidRPr="00194B25" w14:paraId="32A61C65" w14:textId="77777777" w:rsidTr="002A69BC">
        <w:tc>
          <w:tcPr>
            <w:tcW w:w="2864" w:type="dxa"/>
            <w:hideMark/>
          </w:tcPr>
          <w:p w14:paraId="6AA1C58D" w14:textId="77777777" w:rsidR="00340100" w:rsidRPr="00194B25" w:rsidRDefault="00340100" w:rsidP="002A69BC">
            <w:pPr>
              <w:rPr>
                <w:rFonts w:cs="Arial"/>
                <w:sz w:val="24"/>
              </w:rPr>
            </w:pPr>
            <w:r w:rsidRPr="00194B25">
              <w:rPr>
                <w:rFonts w:cs="Arial"/>
                <w:sz w:val="24"/>
              </w:rPr>
              <w:t>Technical Secretary</w:t>
            </w:r>
          </w:p>
        </w:tc>
        <w:tc>
          <w:tcPr>
            <w:tcW w:w="3119" w:type="dxa"/>
          </w:tcPr>
          <w:p w14:paraId="5B2493A1" w14:textId="62B53D6B" w:rsidR="00340100" w:rsidRPr="00194B25" w:rsidRDefault="00340100" w:rsidP="002A69BC">
            <w:pPr>
              <w:rPr>
                <w:rFonts w:cs="Arial"/>
                <w:sz w:val="24"/>
              </w:rPr>
            </w:pPr>
          </w:p>
        </w:tc>
        <w:tc>
          <w:tcPr>
            <w:tcW w:w="2837" w:type="dxa"/>
          </w:tcPr>
          <w:p w14:paraId="2540666D" w14:textId="29E21E68" w:rsidR="00340100" w:rsidRPr="00194B25" w:rsidRDefault="00340100" w:rsidP="002A69BC">
            <w:pPr>
              <w:rPr>
                <w:rFonts w:cs="Arial"/>
                <w:sz w:val="24"/>
              </w:rPr>
            </w:pPr>
          </w:p>
        </w:tc>
      </w:tr>
      <w:tr w:rsidR="00340100" w:rsidRPr="00194B25" w14:paraId="57B18568" w14:textId="77777777" w:rsidTr="002A69BC">
        <w:tc>
          <w:tcPr>
            <w:tcW w:w="2864" w:type="dxa"/>
            <w:hideMark/>
          </w:tcPr>
          <w:p w14:paraId="299C1C65" w14:textId="77777777" w:rsidR="00340100" w:rsidRPr="00194B25" w:rsidRDefault="00340100" w:rsidP="002A69BC">
            <w:pPr>
              <w:rPr>
                <w:rFonts w:cs="Arial"/>
                <w:sz w:val="24"/>
              </w:rPr>
            </w:pPr>
            <w:r w:rsidRPr="00194B25">
              <w:rPr>
                <w:rFonts w:cs="Arial"/>
                <w:sz w:val="24"/>
              </w:rPr>
              <w:t>Proposer</w:t>
            </w:r>
          </w:p>
        </w:tc>
        <w:tc>
          <w:tcPr>
            <w:tcW w:w="3119" w:type="dxa"/>
          </w:tcPr>
          <w:p w14:paraId="64FA1007" w14:textId="10348F08" w:rsidR="00340100" w:rsidRPr="00194B25" w:rsidRDefault="00340100" w:rsidP="002A69BC">
            <w:pPr>
              <w:rPr>
                <w:rFonts w:cs="Arial"/>
                <w:sz w:val="24"/>
              </w:rPr>
            </w:pPr>
          </w:p>
        </w:tc>
        <w:tc>
          <w:tcPr>
            <w:tcW w:w="2837" w:type="dxa"/>
          </w:tcPr>
          <w:p w14:paraId="6845C55E" w14:textId="5E021034" w:rsidR="00340100" w:rsidRPr="00194B25" w:rsidRDefault="00340100" w:rsidP="002A69BC">
            <w:pPr>
              <w:rPr>
                <w:rFonts w:cs="Arial"/>
                <w:sz w:val="24"/>
              </w:rPr>
            </w:pPr>
          </w:p>
        </w:tc>
      </w:tr>
      <w:tr w:rsidR="00340100" w:rsidRPr="00194B25" w14:paraId="00560B06" w14:textId="77777777" w:rsidTr="002A69BC">
        <w:tc>
          <w:tcPr>
            <w:tcW w:w="2864" w:type="dxa"/>
            <w:hideMark/>
          </w:tcPr>
          <w:p w14:paraId="5057D3F3" w14:textId="77777777" w:rsidR="00340100" w:rsidRPr="00194B25" w:rsidRDefault="00340100" w:rsidP="002A69BC">
            <w:pPr>
              <w:rPr>
                <w:rFonts w:cs="Arial"/>
                <w:sz w:val="24"/>
              </w:rPr>
            </w:pPr>
            <w:r w:rsidRPr="00194B25">
              <w:rPr>
                <w:rFonts w:cs="Arial"/>
                <w:sz w:val="24"/>
              </w:rPr>
              <w:t>Workgroup Member</w:t>
            </w:r>
          </w:p>
        </w:tc>
        <w:tc>
          <w:tcPr>
            <w:tcW w:w="3119" w:type="dxa"/>
          </w:tcPr>
          <w:p w14:paraId="546B0411" w14:textId="3A427252" w:rsidR="00340100" w:rsidRPr="00194B25" w:rsidRDefault="00340100" w:rsidP="002A69BC">
            <w:pPr>
              <w:rPr>
                <w:rFonts w:cs="Arial"/>
                <w:sz w:val="24"/>
              </w:rPr>
            </w:pPr>
          </w:p>
        </w:tc>
        <w:tc>
          <w:tcPr>
            <w:tcW w:w="2837" w:type="dxa"/>
          </w:tcPr>
          <w:p w14:paraId="2887E482" w14:textId="4B5FEE36" w:rsidR="00340100" w:rsidRPr="00194B25" w:rsidRDefault="00340100" w:rsidP="002A69BC">
            <w:pPr>
              <w:rPr>
                <w:rFonts w:cs="Arial"/>
                <w:sz w:val="24"/>
              </w:rPr>
            </w:pPr>
          </w:p>
        </w:tc>
      </w:tr>
      <w:tr w:rsidR="00340100" w:rsidRPr="00194B25" w14:paraId="740838DA" w14:textId="77777777" w:rsidTr="002A69BC">
        <w:tc>
          <w:tcPr>
            <w:tcW w:w="2864" w:type="dxa"/>
            <w:hideMark/>
          </w:tcPr>
          <w:p w14:paraId="7FF196B4" w14:textId="2F014618" w:rsidR="00340100" w:rsidRPr="00194B25" w:rsidRDefault="00340100" w:rsidP="002A69BC">
            <w:pPr>
              <w:rPr>
                <w:rFonts w:cs="Arial"/>
                <w:sz w:val="24"/>
              </w:rPr>
            </w:pPr>
            <w:r w:rsidRPr="00194B25">
              <w:rPr>
                <w:rFonts w:cs="Arial"/>
                <w:sz w:val="24"/>
              </w:rPr>
              <w:t>Workgroup</w:t>
            </w:r>
            <w:r w:rsidR="002A69BC">
              <w:rPr>
                <w:rFonts w:cs="Arial"/>
                <w:sz w:val="24"/>
              </w:rPr>
              <w:t xml:space="preserve"> </w:t>
            </w:r>
            <w:r w:rsidRPr="00194B25">
              <w:rPr>
                <w:rFonts w:cs="Arial"/>
                <w:sz w:val="24"/>
              </w:rPr>
              <w:t>Member (Alternate)</w:t>
            </w:r>
          </w:p>
        </w:tc>
        <w:tc>
          <w:tcPr>
            <w:tcW w:w="3119" w:type="dxa"/>
          </w:tcPr>
          <w:p w14:paraId="722F7A10" w14:textId="098622E3" w:rsidR="00340100" w:rsidRPr="00194B25" w:rsidRDefault="00340100" w:rsidP="002A69BC">
            <w:pPr>
              <w:rPr>
                <w:rFonts w:cs="Arial"/>
                <w:sz w:val="24"/>
              </w:rPr>
            </w:pPr>
          </w:p>
        </w:tc>
        <w:tc>
          <w:tcPr>
            <w:tcW w:w="2837" w:type="dxa"/>
          </w:tcPr>
          <w:p w14:paraId="226ABE03" w14:textId="2228926D" w:rsidR="00340100" w:rsidRPr="00194B25" w:rsidRDefault="00340100" w:rsidP="002A69BC">
            <w:pPr>
              <w:rPr>
                <w:rFonts w:cs="Arial"/>
                <w:sz w:val="24"/>
              </w:rPr>
            </w:pPr>
          </w:p>
        </w:tc>
      </w:tr>
      <w:tr w:rsidR="00340100" w:rsidRPr="00194B25" w14:paraId="3328B43F" w14:textId="77777777" w:rsidTr="002A69BC">
        <w:trPr>
          <w:trHeight w:val="131"/>
        </w:trPr>
        <w:tc>
          <w:tcPr>
            <w:tcW w:w="2864" w:type="dxa"/>
            <w:hideMark/>
          </w:tcPr>
          <w:p w14:paraId="7A79F323" w14:textId="77777777" w:rsidR="00340100" w:rsidRPr="00194B25" w:rsidRDefault="00340100" w:rsidP="002A69BC">
            <w:pPr>
              <w:rPr>
                <w:rFonts w:cs="Arial"/>
                <w:sz w:val="24"/>
              </w:rPr>
            </w:pPr>
            <w:r w:rsidRPr="00194B25">
              <w:rPr>
                <w:rFonts w:cs="Arial"/>
                <w:sz w:val="24"/>
              </w:rPr>
              <w:t>Workgroup Member</w:t>
            </w:r>
          </w:p>
        </w:tc>
        <w:tc>
          <w:tcPr>
            <w:tcW w:w="3119" w:type="dxa"/>
          </w:tcPr>
          <w:p w14:paraId="33716DF1" w14:textId="4A64D4B9" w:rsidR="00340100" w:rsidRPr="00194B25" w:rsidRDefault="00340100" w:rsidP="002A69BC">
            <w:pPr>
              <w:rPr>
                <w:rFonts w:cs="Arial"/>
                <w:sz w:val="24"/>
              </w:rPr>
            </w:pPr>
          </w:p>
        </w:tc>
        <w:tc>
          <w:tcPr>
            <w:tcW w:w="2837" w:type="dxa"/>
          </w:tcPr>
          <w:p w14:paraId="21938381" w14:textId="79F51649" w:rsidR="00340100" w:rsidRPr="00194B25" w:rsidRDefault="00340100" w:rsidP="002A69BC">
            <w:pPr>
              <w:rPr>
                <w:rFonts w:cs="Arial"/>
                <w:sz w:val="24"/>
              </w:rPr>
            </w:pPr>
          </w:p>
        </w:tc>
      </w:tr>
      <w:tr w:rsidR="00340100" w:rsidRPr="00194B25" w14:paraId="34451DAD" w14:textId="77777777" w:rsidTr="002A69BC">
        <w:tc>
          <w:tcPr>
            <w:tcW w:w="2864" w:type="dxa"/>
            <w:hideMark/>
          </w:tcPr>
          <w:p w14:paraId="3B979A32" w14:textId="77777777" w:rsidR="00340100" w:rsidRPr="00194B25" w:rsidRDefault="00340100" w:rsidP="002A69BC">
            <w:pPr>
              <w:rPr>
                <w:rFonts w:cs="Arial"/>
                <w:sz w:val="24"/>
              </w:rPr>
            </w:pPr>
            <w:r w:rsidRPr="00194B25">
              <w:rPr>
                <w:rFonts w:cs="Arial"/>
                <w:sz w:val="24"/>
              </w:rPr>
              <w:lastRenderedPageBreak/>
              <w:t>Workgroup Member</w:t>
            </w:r>
          </w:p>
        </w:tc>
        <w:tc>
          <w:tcPr>
            <w:tcW w:w="3119" w:type="dxa"/>
          </w:tcPr>
          <w:p w14:paraId="42034AAD" w14:textId="02E80912" w:rsidR="00340100" w:rsidRPr="00194B25" w:rsidRDefault="00340100" w:rsidP="002A69BC">
            <w:pPr>
              <w:rPr>
                <w:rFonts w:cs="Arial"/>
                <w:sz w:val="24"/>
              </w:rPr>
            </w:pPr>
          </w:p>
        </w:tc>
        <w:tc>
          <w:tcPr>
            <w:tcW w:w="2837" w:type="dxa"/>
          </w:tcPr>
          <w:p w14:paraId="1354B8E0" w14:textId="19418DC2" w:rsidR="00340100" w:rsidRPr="00194B25" w:rsidRDefault="00340100" w:rsidP="002A69BC">
            <w:pPr>
              <w:rPr>
                <w:rFonts w:cs="Arial"/>
                <w:sz w:val="24"/>
              </w:rPr>
            </w:pPr>
          </w:p>
        </w:tc>
      </w:tr>
      <w:tr w:rsidR="00340100" w:rsidRPr="00194B25" w14:paraId="5C85D3CF" w14:textId="77777777" w:rsidTr="002A69BC">
        <w:tc>
          <w:tcPr>
            <w:tcW w:w="2864" w:type="dxa"/>
            <w:hideMark/>
          </w:tcPr>
          <w:p w14:paraId="5A904771" w14:textId="77777777" w:rsidR="00340100" w:rsidRPr="00194B25" w:rsidRDefault="00340100" w:rsidP="002A69BC">
            <w:pPr>
              <w:rPr>
                <w:rFonts w:cs="Arial"/>
                <w:sz w:val="24"/>
              </w:rPr>
            </w:pPr>
            <w:r w:rsidRPr="00194B25">
              <w:rPr>
                <w:rFonts w:cs="Arial"/>
                <w:sz w:val="24"/>
              </w:rPr>
              <w:t>Workgroup Member (Alternate)</w:t>
            </w:r>
          </w:p>
        </w:tc>
        <w:tc>
          <w:tcPr>
            <w:tcW w:w="3119" w:type="dxa"/>
          </w:tcPr>
          <w:p w14:paraId="6C11B2D5" w14:textId="0863B5B3" w:rsidR="00340100" w:rsidRPr="00194B25" w:rsidRDefault="00340100" w:rsidP="002A69BC">
            <w:pPr>
              <w:rPr>
                <w:rFonts w:cs="Arial"/>
                <w:sz w:val="24"/>
              </w:rPr>
            </w:pPr>
          </w:p>
        </w:tc>
        <w:tc>
          <w:tcPr>
            <w:tcW w:w="2837" w:type="dxa"/>
          </w:tcPr>
          <w:p w14:paraId="7E068E16" w14:textId="1AB0B6DB" w:rsidR="00340100" w:rsidRPr="00194B25" w:rsidRDefault="00340100" w:rsidP="002A69BC">
            <w:pPr>
              <w:rPr>
                <w:rFonts w:cs="Arial"/>
                <w:sz w:val="24"/>
              </w:rPr>
            </w:pPr>
          </w:p>
        </w:tc>
      </w:tr>
      <w:tr w:rsidR="00340100" w:rsidRPr="00194B25" w14:paraId="218EE0E0" w14:textId="77777777" w:rsidTr="002A69BC">
        <w:tc>
          <w:tcPr>
            <w:tcW w:w="2864" w:type="dxa"/>
            <w:hideMark/>
          </w:tcPr>
          <w:p w14:paraId="151B82BF" w14:textId="77777777" w:rsidR="00340100" w:rsidRPr="00194B25" w:rsidRDefault="00340100" w:rsidP="002A69BC">
            <w:pPr>
              <w:rPr>
                <w:rFonts w:cs="Arial"/>
                <w:sz w:val="24"/>
              </w:rPr>
            </w:pPr>
            <w:r w:rsidRPr="00194B25">
              <w:rPr>
                <w:rFonts w:cs="Arial"/>
                <w:sz w:val="24"/>
              </w:rPr>
              <w:t xml:space="preserve">Authority Representative </w:t>
            </w:r>
          </w:p>
        </w:tc>
        <w:tc>
          <w:tcPr>
            <w:tcW w:w="3119" w:type="dxa"/>
          </w:tcPr>
          <w:p w14:paraId="5B7384FE" w14:textId="1213AB04" w:rsidR="00340100" w:rsidRPr="00194B25" w:rsidRDefault="00340100" w:rsidP="002A69BC">
            <w:pPr>
              <w:rPr>
                <w:rFonts w:cs="Arial"/>
                <w:sz w:val="24"/>
              </w:rPr>
            </w:pPr>
          </w:p>
        </w:tc>
        <w:tc>
          <w:tcPr>
            <w:tcW w:w="2837" w:type="dxa"/>
          </w:tcPr>
          <w:p w14:paraId="79C1F988" w14:textId="743E38BD" w:rsidR="00340100" w:rsidRPr="00194B25" w:rsidRDefault="00340100" w:rsidP="002A69BC">
            <w:pPr>
              <w:rPr>
                <w:rFonts w:cs="Arial"/>
                <w:sz w:val="24"/>
              </w:rPr>
            </w:pPr>
          </w:p>
        </w:tc>
      </w:tr>
    </w:tbl>
    <w:p w14:paraId="0155BEA1" w14:textId="77777777" w:rsidR="00340100" w:rsidRPr="00194B25" w:rsidRDefault="00340100" w:rsidP="00340100">
      <w:pPr>
        <w:jc w:val="both"/>
        <w:rPr>
          <w:rFonts w:cs="Arial"/>
          <w:sz w:val="24"/>
        </w:rPr>
      </w:pPr>
    </w:p>
    <w:p w14:paraId="517EE461" w14:textId="735BD15C" w:rsidR="00340100" w:rsidRPr="00C96F70" w:rsidRDefault="00340100" w:rsidP="00340100">
      <w:pPr>
        <w:pStyle w:val="BodyText"/>
        <w:rPr>
          <w:sz w:val="24"/>
        </w:rPr>
      </w:pPr>
      <w:r w:rsidRPr="00C96F70">
        <w:rPr>
          <w:sz w:val="24"/>
        </w:rPr>
        <w:t>NB: A Workgroup must comprise at least 3 members (who may be Panel Members).</w:t>
      </w:r>
      <w:r w:rsidR="00C734C2" w:rsidRPr="00C96F70">
        <w:rPr>
          <w:sz w:val="24"/>
        </w:rPr>
        <w:t xml:space="preserve"> </w:t>
      </w:r>
      <w:r w:rsidRPr="00C96F70">
        <w:rPr>
          <w:sz w:val="24"/>
        </w:rPr>
        <w:t>The roles identified with an asterisk in the table above contribute toward the required quorum, determined in accordance with paragraph 14 below.</w:t>
      </w:r>
    </w:p>
    <w:p w14:paraId="0C0C386E" w14:textId="77777777" w:rsidR="00340100" w:rsidRPr="00194B25" w:rsidRDefault="00340100" w:rsidP="00340100">
      <w:pPr>
        <w:pStyle w:val="BodyText"/>
        <w:rPr>
          <w:b/>
          <w:sz w:val="24"/>
        </w:rPr>
      </w:pPr>
    </w:p>
    <w:p w14:paraId="4BDD9513" w14:textId="7D5BFAF1" w:rsidR="00340100" w:rsidRPr="00194B25" w:rsidRDefault="00340100" w:rsidP="003E3F33">
      <w:pPr>
        <w:numPr>
          <w:ilvl w:val="0"/>
          <w:numId w:val="5"/>
        </w:numPr>
        <w:spacing w:before="0" w:after="0" w:line="240" w:lineRule="auto"/>
        <w:jc w:val="both"/>
        <w:rPr>
          <w:color w:val="0000FF"/>
          <w:sz w:val="24"/>
        </w:rPr>
      </w:pPr>
      <w:r w:rsidRPr="00194B25">
        <w:rPr>
          <w:sz w:val="24"/>
        </w:rPr>
        <w:t xml:space="preserve">The </w:t>
      </w:r>
      <w:r w:rsidR="00AF1AA0">
        <w:rPr>
          <w:sz w:val="24"/>
        </w:rPr>
        <w:t>C</w:t>
      </w:r>
      <w:r w:rsidRPr="00194B25">
        <w:rPr>
          <w:sz w:val="24"/>
        </w:rPr>
        <w:t>hair</w:t>
      </w:r>
      <w:r w:rsidR="00B0166F">
        <w:rPr>
          <w:sz w:val="24"/>
        </w:rPr>
        <w:t>person</w:t>
      </w:r>
      <w:r w:rsidRPr="00194B25">
        <w:rPr>
          <w:sz w:val="24"/>
        </w:rPr>
        <w:t xml:space="preserve"> of the Workgroup and the Modifications Panel Chair</w:t>
      </w:r>
      <w:r w:rsidR="00B0166F">
        <w:rPr>
          <w:sz w:val="24"/>
        </w:rPr>
        <w:t>person</w:t>
      </w:r>
      <w:r w:rsidRPr="00194B25">
        <w:rPr>
          <w:sz w:val="24"/>
        </w:rPr>
        <w:t xml:space="preserve"> must agree a number that will be quorum for each Workgroup meeting.</w:t>
      </w:r>
      <w:r w:rsidR="00C734C2">
        <w:rPr>
          <w:sz w:val="24"/>
        </w:rPr>
        <w:t xml:space="preserve"> </w:t>
      </w:r>
      <w:r w:rsidRPr="00194B25">
        <w:rPr>
          <w:sz w:val="24"/>
        </w:rPr>
        <w:t xml:space="preserve">The agreed figure for </w:t>
      </w:r>
      <w:r w:rsidR="004B72AE">
        <w:rPr>
          <w:sz w:val="24"/>
        </w:rPr>
        <w:t>this modification</w:t>
      </w:r>
      <w:r w:rsidRPr="00194B25">
        <w:rPr>
          <w:sz w:val="24"/>
        </w:rPr>
        <w:t xml:space="preserve"> is that at least 3 Workgroup members must participate in a meeting for quorum to be met.</w:t>
      </w:r>
    </w:p>
    <w:p w14:paraId="0EACCDD3" w14:textId="77777777" w:rsidR="00340100" w:rsidRPr="00194B25" w:rsidRDefault="00340100" w:rsidP="00340100">
      <w:pPr>
        <w:jc w:val="both"/>
        <w:rPr>
          <w:color w:val="0000FF"/>
          <w:sz w:val="24"/>
        </w:rPr>
      </w:pPr>
    </w:p>
    <w:p w14:paraId="1660DBEA" w14:textId="2C8B905A" w:rsidR="00340100" w:rsidRPr="00194B25" w:rsidRDefault="00340100" w:rsidP="003E3F33">
      <w:pPr>
        <w:numPr>
          <w:ilvl w:val="0"/>
          <w:numId w:val="5"/>
        </w:numPr>
        <w:spacing w:before="0" w:after="0" w:line="240" w:lineRule="auto"/>
        <w:jc w:val="both"/>
        <w:rPr>
          <w:sz w:val="24"/>
        </w:rPr>
      </w:pPr>
      <w:r w:rsidRPr="00194B25">
        <w:rPr>
          <w:sz w:val="24"/>
        </w:rPr>
        <w:t>A vote is to take place by all eligible Workgroup members on the Modification Proposal and each alternative.</w:t>
      </w:r>
      <w:r w:rsidR="00C734C2">
        <w:rPr>
          <w:sz w:val="24"/>
        </w:rPr>
        <w:t xml:space="preserve"> </w:t>
      </w:r>
      <w:r w:rsidRPr="00194B25">
        <w:rPr>
          <w:sz w:val="24"/>
        </w:rPr>
        <w:t>The vote shall be decided by simple majority of those present at the meeting at which the vote takes place (whether in person or by teleconference). The Workgroup chair</w:t>
      </w:r>
      <w:r w:rsidR="00F012B8">
        <w:rPr>
          <w:sz w:val="24"/>
        </w:rPr>
        <w:t>person</w:t>
      </w:r>
      <w:r w:rsidRPr="00194B25">
        <w:rPr>
          <w:sz w:val="24"/>
        </w:rPr>
        <w:t xml:space="preserve"> shall not have a vote, casting or otherwise].</w:t>
      </w:r>
      <w:r w:rsidR="00C734C2">
        <w:rPr>
          <w:sz w:val="24"/>
        </w:rPr>
        <w:t xml:space="preserve"> </w:t>
      </w:r>
      <w:r w:rsidRPr="00194B25">
        <w:rPr>
          <w:sz w:val="24"/>
        </w:rPr>
        <w:t>There may be up to three rounds of voting, as follows:</w:t>
      </w:r>
    </w:p>
    <w:p w14:paraId="1CE165B2" w14:textId="77777777" w:rsidR="00340100" w:rsidRPr="00194B25" w:rsidRDefault="00340100" w:rsidP="00340100">
      <w:pPr>
        <w:jc w:val="both"/>
        <w:rPr>
          <w:sz w:val="24"/>
        </w:rPr>
      </w:pPr>
    </w:p>
    <w:p w14:paraId="0E070E4C" w14:textId="77777777" w:rsidR="00340100" w:rsidRPr="00194B25" w:rsidRDefault="00340100" w:rsidP="007149A4">
      <w:pPr>
        <w:numPr>
          <w:ilvl w:val="0"/>
          <w:numId w:val="3"/>
        </w:numPr>
        <w:tabs>
          <w:tab w:val="clear" w:pos="780"/>
          <w:tab w:val="left" w:pos="1276"/>
        </w:tabs>
        <w:spacing w:before="0" w:after="0" w:line="240" w:lineRule="auto"/>
        <w:ind w:left="1276" w:hanging="567"/>
        <w:jc w:val="both"/>
        <w:rPr>
          <w:sz w:val="24"/>
        </w:rPr>
      </w:pPr>
      <w:r w:rsidRPr="00194B25">
        <w:rPr>
          <w:sz w:val="24"/>
        </w:rPr>
        <w:t xml:space="preserve">Vote 1: whether each proposal better facilitates the Applicable STC </w:t>
      </w:r>
      <w:proofErr w:type="gramStart"/>
      <w:r w:rsidRPr="00194B25">
        <w:rPr>
          <w:sz w:val="24"/>
        </w:rPr>
        <w:t>Objectives;</w:t>
      </w:r>
      <w:proofErr w:type="gramEnd"/>
    </w:p>
    <w:p w14:paraId="3FBC28AA" w14:textId="77777777" w:rsidR="00340100" w:rsidRPr="00194B25" w:rsidRDefault="00340100" w:rsidP="007149A4">
      <w:pPr>
        <w:numPr>
          <w:ilvl w:val="0"/>
          <w:numId w:val="3"/>
        </w:numPr>
        <w:spacing w:before="0" w:after="0" w:line="240" w:lineRule="auto"/>
        <w:ind w:left="1276" w:hanging="567"/>
        <w:jc w:val="both"/>
        <w:rPr>
          <w:sz w:val="24"/>
        </w:rPr>
      </w:pPr>
      <w:r w:rsidRPr="00194B25">
        <w:rPr>
          <w:sz w:val="24"/>
        </w:rPr>
        <w:t xml:space="preserve">Vote 2: where one or more alternatives exist, whether each alternative better facilitates the Applicable STC Objectives than the original Modification </w:t>
      </w:r>
      <w:proofErr w:type="gramStart"/>
      <w:r w:rsidRPr="00194B25">
        <w:rPr>
          <w:sz w:val="24"/>
        </w:rPr>
        <w:t>Proposal</w:t>
      </w:r>
      <w:r w:rsidRPr="00194B25">
        <w:rPr>
          <w:i/>
          <w:sz w:val="24"/>
        </w:rPr>
        <w:t>;</w:t>
      </w:r>
      <w:proofErr w:type="gramEnd"/>
    </w:p>
    <w:p w14:paraId="3070DE4C" w14:textId="6FB9B20F" w:rsidR="00340100" w:rsidRPr="00194B25" w:rsidRDefault="00340100" w:rsidP="007149A4">
      <w:pPr>
        <w:numPr>
          <w:ilvl w:val="0"/>
          <w:numId w:val="3"/>
        </w:numPr>
        <w:spacing w:before="0" w:after="0" w:line="240" w:lineRule="auto"/>
        <w:ind w:left="1276" w:hanging="567"/>
        <w:jc w:val="both"/>
        <w:rPr>
          <w:sz w:val="24"/>
        </w:rPr>
      </w:pPr>
      <w:r w:rsidRPr="00194B25">
        <w:rPr>
          <w:sz w:val="24"/>
        </w:rPr>
        <w:t>Vote 3: which option is considered to BEST facilitate achievement of the Applicable STC Objectives.</w:t>
      </w:r>
      <w:r w:rsidR="00C734C2">
        <w:rPr>
          <w:sz w:val="24"/>
        </w:rPr>
        <w:t xml:space="preserve"> </w:t>
      </w:r>
      <w:r w:rsidRPr="00194B25">
        <w:rPr>
          <w:sz w:val="24"/>
        </w:rPr>
        <w:t>For the avoidance of doubt, this vote should include the existing STC baseline as an option.</w:t>
      </w:r>
    </w:p>
    <w:p w14:paraId="750CC998" w14:textId="77777777" w:rsidR="00340100" w:rsidRPr="00194B25" w:rsidRDefault="00340100" w:rsidP="00340100">
      <w:pPr>
        <w:ind w:left="420"/>
        <w:jc w:val="both"/>
        <w:rPr>
          <w:sz w:val="24"/>
        </w:rPr>
      </w:pPr>
    </w:p>
    <w:p w14:paraId="069ED112" w14:textId="77777777" w:rsidR="00340100" w:rsidRPr="00194B25" w:rsidRDefault="00340100" w:rsidP="00340100">
      <w:pPr>
        <w:ind w:left="720"/>
        <w:jc w:val="both"/>
        <w:rPr>
          <w:sz w:val="24"/>
        </w:rPr>
      </w:pPr>
      <w:r w:rsidRPr="00194B25">
        <w:rPr>
          <w:sz w:val="24"/>
        </w:rPr>
        <w:t>The results from the vote and the reasons for such voting shall be recorded in the Workgroup report in as much detail as practicable.</w:t>
      </w:r>
    </w:p>
    <w:p w14:paraId="15C754F7" w14:textId="77777777" w:rsidR="00340100" w:rsidRPr="00194B25" w:rsidRDefault="00340100" w:rsidP="00340100">
      <w:pPr>
        <w:jc w:val="both"/>
        <w:rPr>
          <w:sz w:val="24"/>
        </w:rPr>
      </w:pPr>
    </w:p>
    <w:p w14:paraId="1B134EC4" w14:textId="10D3853F" w:rsidR="00340100" w:rsidRPr="00194B25" w:rsidRDefault="00340100" w:rsidP="003E3F33">
      <w:pPr>
        <w:numPr>
          <w:ilvl w:val="0"/>
          <w:numId w:val="5"/>
        </w:numPr>
        <w:spacing w:before="0" w:after="0" w:line="240" w:lineRule="auto"/>
        <w:jc w:val="both"/>
        <w:rPr>
          <w:sz w:val="24"/>
        </w:rPr>
      </w:pPr>
      <w:r w:rsidRPr="00194B25">
        <w:rPr>
          <w:sz w:val="24"/>
        </w:rPr>
        <w:t>It is expected that Workgroup members would only abstain from voting under limited circumstances, for example where a member feels that a proposal has been insufficiently developed.</w:t>
      </w:r>
      <w:r w:rsidR="00C734C2">
        <w:rPr>
          <w:sz w:val="24"/>
        </w:rPr>
        <w:t xml:space="preserve"> </w:t>
      </w:r>
      <w:r w:rsidRPr="00194B25">
        <w:rPr>
          <w:sz w:val="24"/>
        </w:rPr>
        <w:t>Where a member has such concerns, they should raise these with the Workgroup chair</w:t>
      </w:r>
      <w:r w:rsidR="00F012B8">
        <w:rPr>
          <w:sz w:val="24"/>
        </w:rPr>
        <w:t>person</w:t>
      </w:r>
      <w:r w:rsidRPr="00194B25">
        <w:rPr>
          <w:sz w:val="24"/>
        </w:rPr>
        <w:t xml:space="preserve"> at the earliest possible opportunity and certainly before the Workgroup vote takes place.</w:t>
      </w:r>
      <w:r w:rsidR="00C734C2">
        <w:rPr>
          <w:sz w:val="24"/>
        </w:rPr>
        <w:t xml:space="preserve"> </w:t>
      </w:r>
      <w:r w:rsidRPr="00194B25">
        <w:rPr>
          <w:sz w:val="24"/>
        </w:rPr>
        <w:t>Where abstention occurs, the reason should be recorded in the Workgroup report.</w:t>
      </w:r>
    </w:p>
    <w:p w14:paraId="4EC1702C" w14:textId="77777777" w:rsidR="00340100" w:rsidRPr="00194B25" w:rsidRDefault="00340100" w:rsidP="00340100">
      <w:pPr>
        <w:jc w:val="both"/>
        <w:rPr>
          <w:sz w:val="24"/>
        </w:rPr>
      </w:pPr>
    </w:p>
    <w:p w14:paraId="6DF91FF3" w14:textId="77777777" w:rsidR="00340100" w:rsidRPr="00194B25" w:rsidRDefault="00340100" w:rsidP="003E3F33">
      <w:pPr>
        <w:numPr>
          <w:ilvl w:val="0"/>
          <w:numId w:val="5"/>
        </w:numPr>
        <w:spacing w:before="0" w:after="0" w:line="240" w:lineRule="auto"/>
        <w:jc w:val="both"/>
        <w:rPr>
          <w:sz w:val="24"/>
        </w:rPr>
      </w:pPr>
      <w:r w:rsidRPr="00194B25">
        <w:rPr>
          <w:sz w:val="24"/>
        </w:rPr>
        <w:t>Workgroup members or their appointed alternate are required to attend a minimum of 50% of the Workgroup meetings to be eligible to participate in the Workgroup vote.</w:t>
      </w:r>
    </w:p>
    <w:p w14:paraId="094B9090" w14:textId="77777777" w:rsidR="00340100" w:rsidRPr="00194B25" w:rsidRDefault="00340100" w:rsidP="00340100">
      <w:pPr>
        <w:jc w:val="both"/>
        <w:rPr>
          <w:sz w:val="24"/>
        </w:rPr>
      </w:pPr>
    </w:p>
    <w:p w14:paraId="32F58B5A" w14:textId="7F28ABDD" w:rsidR="00340100" w:rsidRPr="00194B25" w:rsidRDefault="00340100" w:rsidP="003E3F33">
      <w:pPr>
        <w:numPr>
          <w:ilvl w:val="0"/>
          <w:numId w:val="5"/>
        </w:numPr>
        <w:spacing w:before="0" w:after="0" w:line="240" w:lineRule="auto"/>
        <w:jc w:val="both"/>
        <w:rPr>
          <w:sz w:val="24"/>
        </w:rPr>
      </w:pPr>
      <w:r w:rsidRPr="00194B25">
        <w:rPr>
          <w:sz w:val="24"/>
        </w:rPr>
        <w:lastRenderedPageBreak/>
        <w:t>The Technical Secretary shall keep an Attendance Record for the Workgroup meetings and circulate the Attendance Record with the Action Notes after each meeting.</w:t>
      </w:r>
      <w:r w:rsidR="00C734C2">
        <w:rPr>
          <w:sz w:val="24"/>
        </w:rPr>
        <w:t xml:space="preserve"> </w:t>
      </w:r>
      <w:r w:rsidRPr="00194B25">
        <w:rPr>
          <w:sz w:val="24"/>
        </w:rPr>
        <w:t>This will be attached to the final Workgroup report.</w:t>
      </w:r>
    </w:p>
    <w:p w14:paraId="10EFC787" w14:textId="77777777" w:rsidR="00340100" w:rsidRPr="00194B25" w:rsidRDefault="00340100" w:rsidP="00340100">
      <w:pPr>
        <w:jc w:val="both"/>
        <w:rPr>
          <w:sz w:val="24"/>
        </w:rPr>
      </w:pPr>
    </w:p>
    <w:p w14:paraId="59C632A0" w14:textId="77777777" w:rsidR="00340100" w:rsidRPr="00194B25" w:rsidRDefault="00340100" w:rsidP="003E3F33">
      <w:pPr>
        <w:numPr>
          <w:ilvl w:val="0"/>
          <w:numId w:val="5"/>
        </w:numPr>
        <w:spacing w:before="0" w:after="0" w:line="240" w:lineRule="auto"/>
        <w:jc w:val="both"/>
        <w:rPr>
          <w:sz w:val="24"/>
        </w:rPr>
      </w:pPr>
      <w:r w:rsidRPr="00194B25">
        <w:rPr>
          <w:sz w:val="24"/>
        </w:rPr>
        <w:t>The Workgroup membership can be amended from time to time by the STC Modifications Panel.</w:t>
      </w:r>
    </w:p>
    <w:p w14:paraId="239100E3" w14:textId="77777777" w:rsidR="00340100" w:rsidRPr="00194B25" w:rsidRDefault="00340100" w:rsidP="00340100">
      <w:pPr>
        <w:jc w:val="both"/>
        <w:rPr>
          <w:rFonts w:cs="Arial"/>
          <w:sz w:val="24"/>
        </w:rPr>
      </w:pPr>
    </w:p>
    <w:p w14:paraId="6F22F2AD" w14:textId="77777777" w:rsidR="001906FD" w:rsidRPr="00D45B26" w:rsidRDefault="001906FD" w:rsidP="001906FD">
      <w:pPr>
        <w:ind w:left="-851" w:right="-613"/>
        <w:jc w:val="center"/>
        <w:rPr>
          <w:b/>
        </w:rPr>
      </w:pPr>
      <w:r>
        <w:rPr>
          <w:b/>
        </w:rPr>
        <w:t>Terms of Reference Version Control</w:t>
      </w:r>
    </w:p>
    <w:tbl>
      <w:tblPr>
        <w:tblW w:w="9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46"/>
        <w:gridCol w:w="1276"/>
        <w:gridCol w:w="4233"/>
        <w:gridCol w:w="2666"/>
      </w:tblGrid>
      <w:tr w:rsidR="001906FD" w:rsidRPr="00826BB5" w14:paraId="0BA33392" w14:textId="77777777">
        <w:trPr>
          <w:trHeight w:val="345"/>
          <w:jc w:val="center"/>
        </w:trPr>
        <w:tc>
          <w:tcPr>
            <w:tcW w:w="846" w:type="dxa"/>
            <w:vAlign w:val="center"/>
          </w:tcPr>
          <w:p w14:paraId="2AC4D33B" w14:textId="77777777" w:rsidR="001906FD" w:rsidRPr="005C1BCC" w:rsidRDefault="001906FD">
            <w:pPr>
              <w:spacing w:after="0" w:line="240" w:lineRule="auto"/>
              <w:jc w:val="center"/>
              <w:rPr>
                <w:b/>
                <w:szCs w:val="20"/>
              </w:rPr>
            </w:pPr>
            <w:r>
              <w:rPr>
                <w:b/>
                <w:szCs w:val="20"/>
              </w:rPr>
              <w:t>Issue</w:t>
            </w:r>
          </w:p>
        </w:tc>
        <w:tc>
          <w:tcPr>
            <w:tcW w:w="1276" w:type="dxa"/>
            <w:vAlign w:val="center"/>
          </w:tcPr>
          <w:p w14:paraId="5BE845FD" w14:textId="77777777" w:rsidR="001906FD" w:rsidRPr="005C1BCC" w:rsidRDefault="001906FD">
            <w:pPr>
              <w:spacing w:after="0" w:line="240" w:lineRule="auto"/>
              <w:jc w:val="center"/>
              <w:rPr>
                <w:b/>
                <w:szCs w:val="20"/>
              </w:rPr>
            </w:pPr>
            <w:r w:rsidRPr="005C1BCC">
              <w:rPr>
                <w:b/>
                <w:szCs w:val="20"/>
              </w:rPr>
              <w:t>Date</w:t>
            </w:r>
          </w:p>
        </w:tc>
        <w:tc>
          <w:tcPr>
            <w:tcW w:w="4233" w:type="dxa"/>
            <w:vAlign w:val="center"/>
          </w:tcPr>
          <w:p w14:paraId="78D1E6A7" w14:textId="77777777" w:rsidR="001906FD" w:rsidRPr="005C1BCC" w:rsidRDefault="001906FD">
            <w:pPr>
              <w:spacing w:after="0" w:line="240" w:lineRule="auto"/>
              <w:jc w:val="center"/>
              <w:rPr>
                <w:b/>
                <w:szCs w:val="20"/>
              </w:rPr>
            </w:pPr>
            <w:r w:rsidRPr="005C1BCC">
              <w:rPr>
                <w:b/>
                <w:szCs w:val="20"/>
              </w:rPr>
              <w:t>Summary of Changes / Reasons</w:t>
            </w:r>
          </w:p>
        </w:tc>
        <w:tc>
          <w:tcPr>
            <w:tcW w:w="2666" w:type="dxa"/>
            <w:vAlign w:val="center"/>
          </w:tcPr>
          <w:p w14:paraId="278A9C84" w14:textId="77777777" w:rsidR="001906FD" w:rsidRPr="005C1BCC" w:rsidRDefault="001906FD">
            <w:pPr>
              <w:spacing w:after="0" w:line="240" w:lineRule="auto"/>
              <w:jc w:val="center"/>
              <w:rPr>
                <w:b/>
                <w:szCs w:val="20"/>
              </w:rPr>
            </w:pPr>
            <w:r>
              <w:rPr>
                <w:b/>
                <w:szCs w:val="20"/>
              </w:rPr>
              <w:t xml:space="preserve">Panel </w:t>
            </w:r>
            <w:r w:rsidRPr="005C1BCC">
              <w:rPr>
                <w:b/>
                <w:szCs w:val="20"/>
              </w:rPr>
              <w:t>Approv</w:t>
            </w:r>
            <w:r>
              <w:rPr>
                <w:b/>
                <w:szCs w:val="20"/>
              </w:rPr>
              <w:t>al Date</w:t>
            </w:r>
          </w:p>
        </w:tc>
      </w:tr>
      <w:tr w:rsidR="001906FD" w:rsidRPr="00826BB5" w14:paraId="7FD694AE" w14:textId="77777777">
        <w:trPr>
          <w:jc w:val="center"/>
        </w:trPr>
        <w:tc>
          <w:tcPr>
            <w:tcW w:w="846" w:type="dxa"/>
            <w:vAlign w:val="center"/>
          </w:tcPr>
          <w:p w14:paraId="0EFE23AF" w14:textId="77777777" w:rsidR="001906FD" w:rsidRPr="0011038A" w:rsidRDefault="001906FD">
            <w:pPr>
              <w:spacing w:after="0" w:line="240" w:lineRule="auto"/>
              <w:jc w:val="center"/>
              <w:rPr>
                <w:sz w:val="16"/>
                <w:szCs w:val="20"/>
                <w:highlight w:val="yellow"/>
              </w:rPr>
            </w:pPr>
            <w:r w:rsidRPr="0011038A">
              <w:rPr>
                <w:sz w:val="16"/>
                <w:szCs w:val="20"/>
                <w:highlight w:val="yellow"/>
              </w:rPr>
              <w:t>1</w:t>
            </w:r>
          </w:p>
        </w:tc>
        <w:tc>
          <w:tcPr>
            <w:tcW w:w="1276" w:type="dxa"/>
            <w:vAlign w:val="center"/>
          </w:tcPr>
          <w:p w14:paraId="46ABBA87" w14:textId="77777777" w:rsidR="001906FD" w:rsidRPr="0011038A" w:rsidRDefault="001906FD">
            <w:pPr>
              <w:spacing w:after="0" w:line="240" w:lineRule="auto"/>
              <w:jc w:val="center"/>
              <w:rPr>
                <w:sz w:val="16"/>
                <w:szCs w:val="20"/>
                <w:highlight w:val="yellow"/>
              </w:rPr>
            </w:pPr>
            <w:r w:rsidRPr="0011038A">
              <w:rPr>
                <w:sz w:val="16"/>
                <w:szCs w:val="20"/>
                <w:highlight w:val="yellow"/>
              </w:rPr>
              <w:t>XX/XX/20XX</w:t>
            </w:r>
          </w:p>
        </w:tc>
        <w:tc>
          <w:tcPr>
            <w:tcW w:w="4233" w:type="dxa"/>
            <w:vAlign w:val="center"/>
          </w:tcPr>
          <w:p w14:paraId="451FB199" w14:textId="77777777" w:rsidR="001906FD" w:rsidRPr="0011038A" w:rsidRDefault="001906FD">
            <w:pPr>
              <w:spacing w:after="0" w:line="240" w:lineRule="auto"/>
              <w:jc w:val="center"/>
              <w:rPr>
                <w:sz w:val="16"/>
                <w:szCs w:val="20"/>
                <w:highlight w:val="yellow"/>
              </w:rPr>
            </w:pPr>
            <w:r w:rsidRPr="0011038A">
              <w:rPr>
                <w:sz w:val="16"/>
                <w:szCs w:val="20"/>
                <w:highlight w:val="yellow"/>
              </w:rPr>
              <w:t>Panel approved Terms of Reference ahead of nominations</w:t>
            </w:r>
          </w:p>
        </w:tc>
        <w:tc>
          <w:tcPr>
            <w:tcW w:w="2666" w:type="dxa"/>
            <w:vAlign w:val="center"/>
          </w:tcPr>
          <w:p w14:paraId="6BED0B47" w14:textId="77777777" w:rsidR="001906FD" w:rsidRPr="0011038A" w:rsidRDefault="001906FD">
            <w:pPr>
              <w:spacing w:after="0" w:line="240" w:lineRule="auto"/>
              <w:jc w:val="center"/>
              <w:rPr>
                <w:sz w:val="16"/>
                <w:szCs w:val="20"/>
                <w:highlight w:val="yellow"/>
              </w:rPr>
            </w:pPr>
            <w:r w:rsidRPr="0011038A">
              <w:rPr>
                <w:sz w:val="16"/>
                <w:szCs w:val="20"/>
                <w:highlight w:val="yellow"/>
              </w:rPr>
              <w:t>XX/XX/20XX</w:t>
            </w:r>
          </w:p>
        </w:tc>
      </w:tr>
    </w:tbl>
    <w:p w14:paraId="5D9F7490" w14:textId="77777777" w:rsidR="00340100" w:rsidRPr="00174391" w:rsidRDefault="00340100" w:rsidP="00174391">
      <w:pPr>
        <w:pStyle w:val="TOCMOD"/>
        <w:framePr w:hSpace="0" w:vSpace="0" w:wrap="auto" w:vAnchor="margin" w:yAlign="inline"/>
        <w:tabs>
          <w:tab w:val="clear" w:pos="382"/>
        </w:tabs>
        <w:rPr>
          <w:rFonts w:cs="Arial"/>
          <w:color w:val="6A2C91" w:themeColor="accent5"/>
        </w:rPr>
      </w:pPr>
    </w:p>
    <w:sectPr w:rsidR="00340100" w:rsidRPr="00174391" w:rsidSect="003B11AC">
      <w:headerReference w:type="default" r:id="rId15"/>
      <w:footerReference w:type="default" r:id="rId16"/>
      <w:type w:val="continuous"/>
      <w:pgSz w:w="11906" w:h="16838"/>
      <w:pgMar w:top="1111" w:right="1418" w:bottom="567" w:left="992" w:header="142" w:footer="47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9" w:author="Milly Lewis (ESO)" w:date="2024-05-07T15:05:00Z" w:initials="M(">
    <w:p w14:paraId="00908D92" w14:textId="2668B6D4" w:rsidR="772549CC" w:rsidRDefault="772549CC">
      <w:pPr>
        <w:pStyle w:val="CommentText"/>
      </w:pPr>
      <w:r>
        <w:t>See CUSC edits</w:t>
      </w:r>
      <w:r>
        <w:rPr>
          <w:rStyle w:val="CommentReference"/>
        </w:rPr>
        <w:annotationRef/>
      </w:r>
    </w:p>
  </w:comment>
  <w:comment w:id="10" w:author="Steve Baker (ESO)" w:date="2024-05-20T17:14:00Z" w:initials="SB(">
    <w:p w14:paraId="02CFF631" w14:textId="77777777" w:rsidR="00CB4B05" w:rsidRDefault="00CB4B05">
      <w:pPr>
        <w:pStyle w:val="CommentText"/>
      </w:pPr>
      <w:r>
        <w:rPr>
          <w:rStyle w:val="CommentReference"/>
        </w:rPr>
        <w:annotationRef/>
      </w:r>
      <w:r>
        <w:t>done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0908D92" w15:done="0"/>
  <w15:commentEx w15:paraId="02CFF631" w15:paraIdParent="00908D9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4F452076" w16cex:dateUtc="2024-05-07T14:05:00Z"/>
  <w16cex:commentExtensible w16cex:durableId="29F6037E" w16cex:dateUtc="2024-05-20T16: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0908D92" w16cid:durableId="4F452076"/>
  <w16cid:commentId w16cid:paraId="02CFF631" w16cid:durableId="29F6037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3F1B85" w14:textId="77777777" w:rsidR="002C0D4F" w:rsidRDefault="002C0D4F" w:rsidP="00D06DC4">
      <w:pPr>
        <w:spacing w:before="0" w:after="0" w:line="240" w:lineRule="auto"/>
      </w:pPr>
      <w:r>
        <w:separator/>
      </w:r>
    </w:p>
  </w:endnote>
  <w:endnote w:type="continuationSeparator" w:id="0">
    <w:p w14:paraId="6FBE81D1" w14:textId="77777777" w:rsidR="002C0D4F" w:rsidRDefault="002C0D4F" w:rsidP="00D06DC4">
      <w:pPr>
        <w:spacing w:before="0" w:after="0" w:line="240" w:lineRule="auto"/>
      </w:pPr>
      <w:r>
        <w:continuationSeparator/>
      </w:r>
    </w:p>
  </w:endnote>
  <w:endnote w:type="continuationNotice" w:id="1">
    <w:p w14:paraId="2CEEB058" w14:textId="77777777" w:rsidR="002C0D4F" w:rsidRDefault="002C0D4F">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F1E49" w14:textId="77777777" w:rsidR="00B8588F" w:rsidRPr="00A33AB4" w:rsidRDefault="00B8588F" w:rsidP="0090734D">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rPr>
    </w:pP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sidR="0065046D">
      <w:rPr>
        <w:rFonts w:cs="Arial"/>
        <w:noProof/>
        <w:sz w:val="16"/>
        <w:szCs w:val="16"/>
        <w:lang w:val="en-US"/>
      </w:rPr>
      <w:t>3</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sidR="0065046D">
      <w:rPr>
        <w:rFonts w:cs="Arial"/>
        <w:noProof/>
        <w:sz w:val="16"/>
        <w:szCs w:val="16"/>
        <w:lang w:val="en-US"/>
      </w:rPr>
      <w:t>8</w:t>
    </w:r>
    <w:r w:rsidRPr="000660DF">
      <w:rPr>
        <w:rFonts w:cs="Arial"/>
        <w:sz w:val="16"/>
        <w:szCs w:val="16"/>
        <w:lang w:val="en-US"/>
      </w:rPr>
      <w:fldChar w:fldCharType="end"/>
    </w:r>
    <w:r>
      <w:rPr>
        <w:rFonts w:cs="Arial"/>
        <w:sz w:val="16"/>
        <w:szCs w:val="16"/>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EAC10A" w14:textId="77777777" w:rsidR="002C0D4F" w:rsidRDefault="002C0D4F" w:rsidP="00D06DC4">
      <w:pPr>
        <w:spacing w:before="0" w:after="0" w:line="240" w:lineRule="auto"/>
      </w:pPr>
      <w:r>
        <w:separator/>
      </w:r>
    </w:p>
  </w:footnote>
  <w:footnote w:type="continuationSeparator" w:id="0">
    <w:p w14:paraId="5A50DAFF" w14:textId="77777777" w:rsidR="002C0D4F" w:rsidRDefault="002C0D4F" w:rsidP="00D06DC4">
      <w:pPr>
        <w:spacing w:before="0" w:after="0" w:line="240" w:lineRule="auto"/>
      </w:pPr>
      <w:r>
        <w:continuationSeparator/>
      </w:r>
    </w:p>
  </w:footnote>
  <w:footnote w:type="continuationNotice" w:id="1">
    <w:p w14:paraId="528FE772" w14:textId="77777777" w:rsidR="002C0D4F" w:rsidRDefault="002C0D4F">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8547B" w14:textId="24501A1E" w:rsidR="00B8588F" w:rsidRDefault="00F84B21" w:rsidP="000C711B">
    <w:pPr>
      <w:pStyle w:val="Header"/>
      <w:ind w:left="720" w:firstLine="720"/>
      <w:jc w:val="right"/>
    </w:pPr>
    <w:bookmarkStart w:id="14" w:name="_Hlk31876634"/>
    <w:bookmarkStart w:id="15" w:name="_Hlk31876635"/>
    <w:r w:rsidRPr="00F84B21">
      <w:rPr>
        <w:noProof/>
      </w:rPr>
      <w:drawing>
        <wp:anchor distT="0" distB="0" distL="114300" distR="114300" simplePos="0" relativeHeight="251658240" behindDoc="1" locked="0" layoutInCell="1" allowOverlap="1" wp14:anchorId="7A37D32D" wp14:editId="10391036">
          <wp:simplePos x="0" y="0"/>
          <wp:positionH relativeFrom="margin">
            <wp:align>left</wp:align>
          </wp:positionH>
          <wp:positionV relativeFrom="paragraph">
            <wp:posOffset>134620</wp:posOffset>
          </wp:positionV>
          <wp:extent cx="485775" cy="295275"/>
          <wp:effectExtent l="0" t="0" r="9525" b="9525"/>
          <wp:wrapTight wrapText="bothSides">
            <wp:wrapPolygon edited="0">
              <wp:start x="0" y="0"/>
              <wp:lineTo x="0" y="20903"/>
              <wp:lineTo x="21176" y="20903"/>
              <wp:lineTo x="2117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85775" cy="295275"/>
                  </a:xfrm>
                  <a:prstGeom prst="rect">
                    <a:avLst/>
                  </a:prstGeom>
                </pic:spPr>
              </pic:pic>
            </a:graphicData>
          </a:graphic>
        </wp:anchor>
      </w:drawing>
    </w:r>
    <w:r w:rsidR="00B8588F">
      <w:tab/>
    </w:r>
    <w:r w:rsidR="00B8588F">
      <w:tab/>
    </w:r>
    <w:r w:rsidR="62DFA8DF">
      <w:t>Terms of Reference CM</w:t>
    </w:r>
    <w:bookmarkEnd w:id="14"/>
    <w:bookmarkEnd w:id="15"/>
    <w:r w:rsidR="62DFA8DF">
      <w:t>096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D03E9"/>
    <w:multiLevelType w:val="hybridMultilevel"/>
    <w:tmpl w:val="5A52946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22BA7625"/>
    <w:multiLevelType w:val="multilevel"/>
    <w:tmpl w:val="39EC6B5C"/>
    <w:lvl w:ilvl="0">
      <w:start w:val="1"/>
      <w:numFmt w:val="decimal"/>
      <w:lvlText w:val="%1."/>
      <w:lvlJc w:val="left"/>
      <w:pPr>
        <w:tabs>
          <w:tab w:val="num" w:pos="720"/>
        </w:tabs>
        <w:ind w:left="720" w:hanging="720"/>
      </w:pPr>
      <w:rPr>
        <w:rFonts w:ascii="Arial" w:hAnsi="Arial" w:cs="Arial" w:hint="default"/>
        <w:b w:val="0"/>
        <w:i w:val="0"/>
        <w:color w:val="auto"/>
        <w:sz w:val="24"/>
        <w:szCs w:val="24"/>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47802F7D"/>
    <w:multiLevelType w:val="hybridMultilevel"/>
    <w:tmpl w:val="123E1246"/>
    <w:lvl w:ilvl="0" w:tplc="2FCAA170">
      <w:start w:val="1"/>
      <w:numFmt w:val="bullet"/>
      <w:lvlText w:val=""/>
      <w:lvlJc w:val="left"/>
      <w:pPr>
        <w:tabs>
          <w:tab w:val="num" w:pos="780"/>
        </w:tabs>
        <w:ind w:left="780" w:hanging="360"/>
      </w:pPr>
      <w:rPr>
        <w:rFonts w:ascii="Symbol" w:hAnsi="Symbol" w:hint="default"/>
        <w:color w:val="auto"/>
      </w:rPr>
    </w:lvl>
    <w:lvl w:ilvl="1" w:tplc="08090003">
      <w:start w:val="1"/>
      <w:numFmt w:val="bullet"/>
      <w:lvlText w:val="o"/>
      <w:lvlJc w:val="left"/>
      <w:pPr>
        <w:tabs>
          <w:tab w:val="num" w:pos="1500"/>
        </w:tabs>
        <w:ind w:left="1500" w:hanging="360"/>
      </w:pPr>
      <w:rPr>
        <w:rFonts w:ascii="Courier New" w:hAnsi="Courier New" w:cs="Courier New" w:hint="default"/>
      </w:rPr>
    </w:lvl>
    <w:lvl w:ilvl="2" w:tplc="08090005">
      <w:start w:val="1"/>
      <w:numFmt w:val="bullet"/>
      <w:lvlText w:val=""/>
      <w:lvlJc w:val="left"/>
      <w:pPr>
        <w:tabs>
          <w:tab w:val="num" w:pos="2220"/>
        </w:tabs>
        <w:ind w:left="2220" w:hanging="360"/>
      </w:pPr>
      <w:rPr>
        <w:rFonts w:ascii="Wingdings" w:hAnsi="Wingdings" w:hint="default"/>
      </w:rPr>
    </w:lvl>
    <w:lvl w:ilvl="3" w:tplc="08090001">
      <w:start w:val="1"/>
      <w:numFmt w:val="bullet"/>
      <w:lvlText w:val=""/>
      <w:lvlJc w:val="left"/>
      <w:pPr>
        <w:tabs>
          <w:tab w:val="num" w:pos="2940"/>
        </w:tabs>
        <w:ind w:left="2940" w:hanging="360"/>
      </w:pPr>
      <w:rPr>
        <w:rFonts w:ascii="Symbol" w:hAnsi="Symbol" w:hint="default"/>
      </w:rPr>
    </w:lvl>
    <w:lvl w:ilvl="4" w:tplc="08090003">
      <w:start w:val="1"/>
      <w:numFmt w:val="bullet"/>
      <w:lvlText w:val="o"/>
      <w:lvlJc w:val="left"/>
      <w:pPr>
        <w:tabs>
          <w:tab w:val="num" w:pos="3660"/>
        </w:tabs>
        <w:ind w:left="3660" w:hanging="360"/>
      </w:pPr>
      <w:rPr>
        <w:rFonts w:ascii="Courier New" w:hAnsi="Courier New" w:cs="Courier New" w:hint="default"/>
      </w:rPr>
    </w:lvl>
    <w:lvl w:ilvl="5" w:tplc="08090005">
      <w:start w:val="1"/>
      <w:numFmt w:val="bullet"/>
      <w:lvlText w:val=""/>
      <w:lvlJc w:val="left"/>
      <w:pPr>
        <w:tabs>
          <w:tab w:val="num" w:pos="4380"/>
        </w:tabs>
        <w:ind w:left="4380" w:hanging="360"/>
      </w:pPr>
      <w:rPr>
        <w:rFonts w:ascii="Wingdings" w:hAnsi="Wingdings" w:hint="default"/>
      </w:rPr>
    </w:lvl>
    <w:lvl w:ilvl="6" w:tplc="08090001">
      <w:start w:val="1"/>
      <w:numFmt w:val="bullet"/>
      <w:lvlText w:val=""/>
      <w:lvlJc w:val="left"/>
      <w:pPr>
        <w:tabs>
          <w:tab w:val="num" w:pos="5100"/>
        </w:tabs>
        <w:ind w:left="5100" w:hanging="360"/>
      </w:pPr>
      <w:rPr>
        <w:rFonts w:ascii="Symbol" w:hAnsi="Symbol" w:hint="default"/>
      </w:rPr>
    </w:lvl>
    <w:lvl w:ilvl="7" w:tplc="08090003">
      <w:start w:val="1"/>
      <w:numFmt w:val="bullet"/>
      <w:lvlText w:val="o"/>
      <w:lvlJc w:val="left"/>
      <w:pPr>
        <w:tabs>
          <w:tab w:val="num" w:pos="5820"/>
        </w:tabs>
        <w:ind w:left="5820" w:hanging="360"/>
      </w:pPr>
      <w:rPr>
        <w:rFonts w:ascii="Courier New" w:hAnsi="Courier New" w:cs="Courier New" w:hint="default"/>
      </w:rPr>
    </w:lvl>
    <w:lvl w:ilvl="8" w:tplc="08090005">
      <w:start w:val="1"/>
      <w:numFmt w:val="bullet"/>
      <w:lvlText w:val=""/>
      <w:lvlJc w:val="left"/>
      <w:pPr>
        <w:tabs>
          <w:tab w:val="num" w:pos="6540"/>
        </w:tabs>
        <w:ind w:left="6540" w:hanging="360"/>
      </w:pPr>
      <w:rPr>
        <w:rFonts w:ascii="Wingdings" w:hAnsi="Wingdings" w:hint="default"/>
      </w:rPr>
    </w:lvl>
  </w:abstractNum>
  <w:abstractNum w:abstractNumId="3" w15:restartNumberingAfterBreak="0">
    <w:nsid w:val="4D050B3C"/>
    <w:multiLevelType w:val="multilevel"/>
    <w:tmpl w:val="39EC6B5C"/>
    <w:lvl w:ilvl="0">
      <w:start w:val="1"/>
      <w:numFmt w:val="decimal"/>
      <w:lvlText w:val="%1."/>
      <w:lvlJc w:val="left"/>
      <w:pPr>
        <w:tabs>
          <w:tab w:val="num" w:pos="720"/>
        </w:tabs>
        <w:ind w:left="720" w:hanging="720"/>
      </w:pPr>
      <w:rPr>
        <w:rFonts w:ascii="Arial" w:hAnsi="Arial" w:cs="Arial" w:hint="default"/>
        <w:b w:val="0"/>
        <w:i w:val="0"/>
        <w:color w:val="auto"/>
        <w:sz w:val="24"/>
        <w:szCs w:val="24"/>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7F664120"/>
    <w:multiLevelType w:val="hybridMultilevel"/>
    <w:tmpl w:val="67B4C96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26816130">
    <w:abstractNumId w:val="4"/>
  </w:num>
  <w:num w:numId="2" w16cid:durableId="703870793">
    <w:abstractNumId w:val="3"/>
  </w:num>
  <w:num w:numId="3" w16cid:durableId="1015769100">
    <w:abstractNumId w:val="2"/>
  </w:num>
  <w:num w:numId="4" w16cid:durableId="2000765105">
    <w:abstractNumId w:val="0"/>
  </w:num>
  <w:num w:numId="5" w16cid:durableId="2109080049">
    <w:abstractNumId w:val="1"/>
  </w:num>
  <w:numIdMacAtCleanup w:val="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eve Baker (ESO)">
    <w15:presenceInfo w15:providerId="AD" w15:userId="S::stephen.baker@uk.nationalgrid.com::9743341d-a617-4c2a-a18e-dd1df1776676"/>
  </w15:person>
  <w15:person w15:author="Milly Lewis (ESO)">
    <w15:presenceInfo w15:providerId="AD" w15:userId="S::milly.lewis@uk.nationalgrid.com::4ee69361-a738-4b4b-886e-3aedf3acfef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9B9"/>
    <w:rsid w:val="000008A4"/>
    <w:rsid w:val="00007098"/>
    <w:rsid w:val="00007585"/>
    <w:rsid w:val="00010D3D"/>
    <w:rsid w:val="000118E5"/>
    <w:rsid w:val="00014338"/>
    <w:rsid w:val="0001453C"/>
    <w:rsid w:val="000167BA"/>
    <w:rsid w:val="00021712"/>
    <w:rsid w:val="00021A5C"/>
    <w:rsid w:val="000247E7"/>
    <w:rsid w:val="00027DF5"/>
    <w:rsid w:val="00027F1E"/>
    <w:rsid w:val="0003112E"/>
    <w:rsid w:val="000327A9"/>
    <w:rsid w:val="00032AB3"/>
    <w:rsid w:val="00043CA8"/>
    <w:rsid w:val="00044372"/>
    <w:rsid w:val="00044C49"/>
    <w:rsid w:val="00046C6B"/>
    <w:rsid w:val="00046C95"/>
    <w:rsid w:val="00046CCE"/>
    <w:rsid w:val="00046F03"/>
    <w:rsid w:val="00051A86"/>
    <w:rsid w:val="00052326"/>
    <w:rsid w:val="000544C2"/>
    <w:rsid w:val="000544FA"/>
    <w:rsid w:val="000570EE"/>
    <w:rsid w:val="00057671"/>
    <w:rsid w:val="000675C2"/>
    <w:rsid w:val="00067ACE"/>
    <w:rsid w:val="00071870"/>
    <w:rsid w:val="00073139"/>
    <w:rsid w:val="00073540"/>
    <w:rsid w:val="00073685"/>
    <w:rsid w:val="000740A7"/>
    <w:rsid w:val="000745B7"/>
    <w:rsid w:val="00074D0E"/>
    <w:rsid w:val="00077D7B"/>
    <w:rsid w:val="00081650"/>
    <w:rsid w:val="0008165C"/>
    <w:rsid w:val="0008489B"/>
    <w:rsid w:val="000862C8"/>
    <w:rsid w:val="00094AC2"/>
    <w:rsid w:val="00095D82"/>
    <w:rsid w:val="0009607F"/>
    <w:rsid w:val="000A10E8"/>
    <w:rsid w:val="000A2D90"/>
    <w:rsid w:val="000A3750"/>
    <w:rsid w:val="000A6E2E"/>
    <w:rsid w:val="000B1E99"/>
    <w:rsid w:val="000B1F6E"/>
    <w:rsid w:val="000B3BCD"/>
    <w:rsid w:val="000B6AB0"/>
    <w:rsid w:val="000B6ADA"/>
    <w:rsid w:val="000B6FBD"/>
    <w:rsid w:val="000C1630"/>
    <w:rsid w:val="000C1A6E"/>
    <w:rsid w:val="000C1F3F"/>
    <w:rsid w:val="000C26E5"/>
    <w:rsid w:val="000C27B2"/>
    <w:rsid w:val="000C417E"/>
    <w:rsid w:val="000C711B"/>
    <w:rsid w:val="000C780A"/>
    <w:rsid w:val="000C7F44"/>
    <w:rsid w:val="000D3105"/>
    <w:rsid w:val="000D31CA"/>
    <w:rsid w:val="000D37F9"/>
    <w:rsid w:val="000D47CE"/>
    <w:rsid w:val="000D5889"/>
    <w:rsid w:val="000D70F3"/>
    <w:rsid w:val="000E05C7"/>
    <w:rsid w:val="000E0EA1"/>
    <w:rsid w:val="000E2452"/>
    <w:rsid w:val="000E3729"/>
    <w:rsid w:val="000F0A75"/>
    <w:rsid w:val="000F1A70"/>
    <w:rsid w:val="000F2FC3"/>
    <w:rsid w:val="000F4990"/>
    <w:rsid w:val="000F7DBD"/>
    <w:rsid w:val="000F7DE1"/>
    <w:rsid w:val="001001FD"/>
    <w:rsid w:val="001010DC"/>
    <w:rsid w:val="00101348"/>
    <w:rsid w:val="001018FF"/>
    <w:rsid w:val="0010339F"/>
    <w:rsid w:val="00105605"/>
    <w:rsid w:val="00105DE3"/>
    <w:rsid w:val="00106E46"/>
    <w:rsid w:val="0010791D"/>
    <w:rsid w:val="00107D66"/>
    <w:rsid w:val="00111CBD"/>
    <w:rsid w:val="001166C1"/>
    <w:rsid w:val="001179AF"/>
    <w:rsid w:val="001236C0"/>
    <w:rsid w:val="0012453D"/>
    <w:rsid w:val="0012463C"/>
    <w:rsid w:val="00124EAA"/>
    <w:rsid w:val="00126C8E"/>
    <w:rsid w:val="00131173"/>
    <w:rsid w:val="00132609"/>
    <w:rsid w:val="00134089"/>
    <w:rsid w:val="001349AB"/>
    <w:rsid w:val="001349CB"/>
    <w:rsid w:val="00134F5B"/>
    <w:rsid w:val="00141901"/>
    <w:rsid w:val="0014402B"/>
    <w:rsid w:val="0014530C"/>
    <w:rsid w:val="00147694"/>
    <w:rsid w:val="00150256"/>
    <w:rsid w:val="001521C5"/>
    <w:rsid w:val="00152FBB"/>
    <w:rsid w:val="00155A85"/>
    <w:rsid w:val="001605E9"/>
    <w:rsid w:val="00160C90"/>
    <w:rsid w:val="00161C50"/>
    <w:rsid w:val="00163518"/>
    <w:rsid w:val="001644D6"/>
    <w:rsid w:val="00164976"/>
    <w:rsid w:val="00167859"/>
    <w:rsid w:val="0017054E"/>
    <w:rsid w:val="0017092A"/>
    <w:rsid w:val="00173901"/>
    <w:rsid w:val="00173F0A"/>
    <w:rsid w:val="00174391"/>
    <w:rsid w:val="00174C95"/>
    <w:rsid w:val="00175C02"/>
    <w:rsid w:val="00184853"/>
    <w:rsid w:val="001853F8"/>
    <w:rsid w:val="001906FD"/>
    <w:rsid w:val="0019086A"/>
    <w:rsid w:val="00190CC5"/>
    <w:rsid w:val="00190F76"/>
    <w:rsid w:val="00194981"/>
    <w:rsid w:val="00194B25"/>
    <w:rsid w:val="001A21EE"/>
    <w:rsid w:val="001A5284"/>
    <w:rsid w:val="001A77D1"/>
    <w:rsid w:val="001B0673"/>
    <w:rsid w:val="001B13B5"/>
    <w:rsid w:val="001B1677"/>
    <w:rsid w:val="001B18BC"/>
    <w:rsid w:val="001B2928"/>
    <w:rsid w:val="001B7104"/>
    <w:rsid w:val="001C0212"/>
    <w:rsid w:val="001C05F7"/>
    <w:rsid w:val="001C0A4C"/>
    <w:rsid w:val="001C22BD"/>
    <w:rsid w:val="001C6B13"/>
    <w:rsid w:val="001C7125"/>
    <w:rsid w:val="001D1369"/>
    <w:rsid w:val="001D150E"/>
    <w:rsid w:val="001D3A73"/>
    <w:rsid w:val="001D435E"/>
    <w:rsid w:val="001D48A3"/>
    <w:rsid w:val="001D741E"/>
    <w:rsid w:val="001E1149"/>
    <w:rsid w:val="001E477B"/>
    <w:rsid w:val="001E4B96"/>
    <w:rsid w:val="001E53E8"/>
    <w:rsid w:val="001E5706"/>
    <w:rsid w:val="001E7BF4"/>
    <w:rsid w:val="001F10F4"/>
    <w:rsid w:val="001F33F0"/>
    <w:rsid w:val="001F51F0"/>
    <w:rsid w:val="001F62CE"/>
    <w:rsid w:val="001F6D3D"/>
    <w:rsid w:val="00204E96"/>
    <w:rsid w:val="00207706"/>
    <w:rsid w:val="002131BA"/>
    <w:rsid w:val="00213F7A"/>
    <w:rsid w:val="00214C0B"/>
    <w:rsid w:val="002153B2"/>
    <w:rsid w:val="00217A69"/>
    <w:rsid w:val="00221806"/>
    <w:rsid w:val="002229C9"/>
    <w:rsid w:val="00224DC9"/>
    <w:rsid w:val="00232757"/>
    <w:rsid w:val="00233594"/>
    <w:rsid w:val="002342A0"/>
    <w:rsid w:val="0023461A"/>
    <w:rsid w:val="0023575D"/>
    <w:rsid w:val="002362B6"/>
    <w:rsid w:val="00240571"/>
    <w:rsid w:val="00242D19"/>
    <w:rsid w:val="00244A90"/>
    <w:rsid w:val="00244CCD"/>
    <w:rsid w:val="00250A22"/>
    <w:rsid w:val="00254599"/>
    <w:rsid w:val="00254CB4"/>
    <w:rsid w:val="002569A0"/>
    <w:rsid w:val="002571BD"/>
    <w:rsid w:val="0025735E"/>
    <w:rsid w:val="00262EA3"/>
    <w:rsid w:val="0026367B"/>
    <w:rsid w:val="00264D0F"/>
    <w:rsid w:val="00270A32"/>
    <w:rsid w:val="00270FBC"/>
    <w:rsid w:val="00271241"/>
    <w:rsid w:val="00275264"/>
    <w:rsid w:val="002778EB"/>
    <w:rsid w:val="00280C54"/>
    <w:rsid w:val="002814F4"/>
    <w:rsid w:val="00282BD2"/>
    <w:rsid w:val="00282BE7"/>
    <w:rsid w:val="0028684F"/>
    <w:rsid w:val="00286869"/>
    <w:rsid w:val="002905C2"/>
    <w:rsid w:val="00290D47"/>
    <w:rsid w:val="00290E73"/>
    <w:rsid w:val="002924FF"/>
    <w:rsid w:val="00293837"/>
    <w:rsid w:val="00294971"/>
    <w:rsid w:val="00295110"/>
    <w:rsid w:val="002966CC"/>
    <w:rsid w:val="002970AC"/>
    <w:rsid w:val="002971BF"/>
    <w:rsid w:val="002A0454"/>
    <w:rsid w:val="002A18B9"/>
    <w:rsid w:val="002A1AD0"/>
    <w:rsid w:val="002A51AD"/>
    <w:rsid w:val="002A69BC"/>
    <w:rsid w:val="002B3381"/>
    <w:rsid w:val="002B4673"/>
    <w:rsid w:val="002B5ADD"/>
    <w:rsid w:val="002B6174"/>
    <w:rsid w:val="002C042C"/>
    <w:rsid w:val="002C0D4F"/>
    <w:rsid w:val="002C14D3"/>
    <w:rsid w:val="002C5585"/>
    <w:rsid w:val="002D0F39"/>
    <w:rsid w:val="002D28D8"/>
    <w:rsid w:val="002D725D"/>
    <w:rsid w:val="002E02F4"/>
    <w:rsid w:val="002E64AD"/>
    <w:rsid w:val="002E79AB"/>
    <w:rsid w:val="002E7DE1"/>
    <w:rsid w:val="002F23E3"/>
    <w:rsid w:val="002F2473"/>
    <w:rsid w:val="002F3293"/>
    <w:rsid w:val="002F3D4C"/>
    <w:rsid w:val="002F3D6A"/>
    <w:rsid w:val="003055A9"/>
    <w:rsid w:val="00305EE2"/>
    <w:rsid w:val="003104C8"/>
    <w:rsid w:val="00313073"/>
    <w:rsid w:val="00314414"/>
    <w:rsid w:val="00317BE9"/>
    <w:rsid w:val="00321AC9"/>
    <w:rsid w:val="00322D36"/>
    <w:rsid w:val="00324130"/>
    <w:rsid w:val="0032765F"/>
    <w:rsid w:val="003277D1"/>
    <w:rsid w:val="00331C2F"/>
    <w:rsid w:val="003335DA"/>
    <w:rsid w:val="0033533D"/>
    <w:rsid w:val="003376EF"/>
    <w:rsid w:val="003378C3"/>
    <w:rsid w:val="00340100"/>
    <w:rsid w:val="0034026E"/>
    <w:rsid w:val="0034296D"/>
    <w:rsid w:val="00343534"/>
    <w:rsid w:val="003435F0"/>
    <w:rsid w:val="0034387B"/>
    <w:rsid w:val="003450CE"/>
    <w:rsid w:val="003476D6"/>
    <w:rsid w:val="00347C7C"/>
    <w:rsid w:val="003559D2"/>
    <w:rsid w:val="0035711D"/>
    <w:rsid w:val="00360977"/>
    <w:rsid w:val="0036430D"/>
    <w:rsid w:val="00367F32"/>
    <w:rsid w:val="00374DE0"/>
    <w:rsid w:val="00376580"/>
    <w:rsid w:val="00377CF0"/>
    <w:rsid w:val="00386F89"/>
    <w:rsid w:val="003875B7"/>
    <w:rsid w:val="00390E5A"/>
    <w:rsid w:val="00392884"/>
    <w:rsid w:val="003944DD"/>
    <w:rsid w:val="00394B90"/>
    <w:rsid w:val="00397E6E"/>
    <w:rsid w:val="003A1FE6"/>
    <w:rsid w:val="003A2CAB"/>
    <w:rsid w:val="003A3B88"/>
    <w:rsid w:val="003A64F5"/>
    <w:rsid w:val="003A6D0C"/>
    <w:rsid w:val="003B01DE"/>
    <w:rsid w:val="003B11AC"/>
    <w:rsid w:val="003B16F2"/>
    <w:rsid w:val="003B2155"/>
    <w:rsid w:val="003B269E"/>
    <w:rsid w:val="003B2F6C"/>
    <w:rsid w:val="003B641E"/>
    <w:rsid w:val="003B6E37"/>
    <w:rsid w:val="003B7F0D"/>
    <w:rsid w:val="003C2A0A"/>
    <w:rsid w:val="003C5A93"/>
    <w:rsid w:val="003C64B1"/>
    <w:rsid w:val="003C6695"/>
    <w:rsid w:val="003D510E"/>
    <w:rsid w:val="003E0DC9"/>
    <w:rsid w:val="003E1C63"/>
    <w:rsid w:val="003E2E08"/>
    <w:rsid w:val="003E344B"/>
    <w:rsid w:val="003E3F33"/>
    <w:rsid w:val="003E4D3D"/>
    <w:rsid w:val="003E7160"/>
    <w:rsid w:val="003E7C0A"/>
    <w:rsid w:val="003F129C"/>
    <w:rsid w:val="003F2AEE"/>
    <w:rsid w:val="003F4F71"/>
    <w:rsid w:val="003F6FB7"/>
    <w:rsid w:val="00400916"/>
    <w:rsid w:val="004009B8"/>
    <w:rsid w:val="004057AA"/>
    <w:rsid w:val="00405F32"/>
    <w:rsid w:val="00405F4B"/>
    <w:rsid w:val="0040616B"/>
    <w:rsid w:val="00411EF7"/>
    <w:rsid w:val="00414917"/>
    <w:rsid w:val="00416ACC"/>
    <w:rsid w:val="0042272E"/>
    <w:rsid w:val="00423F67"/>
    <w:rsid w:val="0042450B"/>
    <w:rsid w:val="00424B27"/>
    <w:rsid w:val="0042709F"/>
    <w:rsid w:val="004307DC"/>
    <w:rsid w:val="00431412"/>
    <w:rsid w:val="00432165"/>
    <w:rsid w:val="004327FA"/>
    <w:rsid w:val="00432F11"/>
    <w:rsid w:val="004341A4"/>
    <w:rsid w:val="004342B0"/>
    <w:rsid w:val="004342F5"/>
    <w:rsid w:val="004343FD"/>
    <w:rsid w:val="00434F5B"/>
    <w:rsid w:val="00440402"/>
    <w:rsid w:val="00441626"/>
    <w:rsid w:val="0044253C"/>
    <w:rsid w:val="0044405D"/>
    <w:rsid w:val="0044518C"/>
    <w:rsid w:val="00450B7C"/>
    <w:rsid w:val="00453E26"/>
    <w:rsid w:val="004544AD"/>
    <w:rsid w:val="00454BCC"/>
    <w:rsid w:val="00456405"/>
    <w:rsid w:val="00457BE7"/>
    <w:rsid w:val="00460894"/>
    <w:rsid w:val="00460D0C"/>
    <w:rsid w:val="00463AC0"/>
    <w:rsid w:val="00464D4A"/>
    <w:rsid w:val="00466C22"/>
    <w:rsid w:val="00466ED7"/>
    <w:rsid w:val="00466F83"/>
    <w:rsid w:val="004729F2"/>
    <w:rsid w:val="00473898"/>
    <w:rsid w:val="00473DF7"/>
    <w:rsid w:val="00477368"/>
    <w:rsid w:val="00481E9F"/>
    <w:rsid w:val="00486612"/>
    <w:rsid w:val="004875AA"/>
    <w:rsid w:val="0048771C"/>
    <w:rsid w:val="004902CA"/>
    <w:rsid w:val="00490C99"/>
    <w:rsid w:val="0049139C"/>
    <w:rsid w:val="004968CB"/>
    <w:rsid w:val="00496FB3"/>
    <w:rsid w:val="004972D4"/>
    <w:rsid w:val="00497D66"/>
    <w:rsid w:val="004A0A40"/>
    <w:rsid w:val="004A1267"/>
    <w:rsid w:val="004A5D14"/>
    <w:rsid w:val="004B2F60"/>
    <w:rsid w:val="004B4697"/>
    <w:rsid w:val="004B471C"/>
    <w:rsid w:val="004B72AE"/>
    <w:rsid w:val="004C08EB"/>
    <w:rsid w:val="004C24CD"/>
    <w:rsid w:val="004C3B99"/>
    <w:rsid w:val="004C445F"/>
    <w:rsid w:val="004D1867"/>
    <w:rsid w:val="004D1EA3"/>
    <w:rsid w:val="004D3FD7"/>
    <w:rsid w:val="004D4D9C"/>
    <w:rsid w:val="004E1F61"/>
    <w:rsid w:val="004E211D"/>
    <w:rsid w:val="004E2A51"/>
    <w:rsid w:val="004E36D6"/>
    <w:rsid w:val="004E568A"/>
    <w:rsid w:val="004E6EDC"/>
    <w:rsid w:val="004F070F"/>
    <w:rsid w:val="004F0A0A"/>
    <w:rsid w:val="004F4F17"/>
    <w:rsid w:val="004F55B5"/>
    <w:rsid w:val="0050141C"/>
    <w:rsid w:val="005022D2"/>
    <w:rsid w:val="00505637"/>
    <w:rsid w:val="005072CD"/>
    <w:rsid w:val="005077FD"/>
    <w:rsid w:val="00510815"/>
    <w:rsid w:val="005134C4"/>
    <w:rsid w:val="0051689B"/>
    <w:rsid w:val="00517846"/>
    <w:rsid w:val="00521671"/>
    <w:rsid w:val="005218A5"/>
    <w:rsid w:val="00522984"/>
    <w:rsid w:val="00522CC4"/>
    <w:rsid w:val="00524BBD"/>
    <w:rsid w:val="00527F79"/>
    <w:rsid w:val="005316C2"/>
    <w:rsid w:val="0053279C"/>
    <w:rsid w:val="00532B22"/>
    <w:rsid w:val="005356A7"/>
    <w:rsid w:val="005376E1"/>
    <w:rsid w:val="00537CF1"/>
    <w:rsid w:val="00542298"/>
    <w:rsid w:val="00544703"/>
    <w:rsid w:val="005470C8"/>
    <w:rsid w:val="00550B94"/>
    <w:rsid w:val="00554445"/>
    <w:rsid w:val="005561A2"/>
    <w:rsid w:val="00556C2B"/>
    <w:rsid w:val="00560248"/>
    <w:rsid w:val="0056190C"/>
    <w:rsid w:val="005625BF"/>
    <w:rsid w:val="0056563A"/>
    <w:rsid w:val="00566539"/>
    <w:rsid w:val="00570354"/>
    <w:rsid w:val="005717C5"/>
    <w:rsid w:val="005722D1"/>
    <w:rsid w:val="005729D1"/>
    <w:rsid w:val="0057547B"/>
    <w:rsid w:val="0057656F"/>
    <w:rsid w:val="00577E90"/>
    <w:rsid w:val="00583762"/>
    <w:rsid w:val="00583B7A"/>
    <w:rsid w:val="00587460"/>
    <w:rsid w:val="005947E2"/>
    <w:rsid w:val="00597266"/>
    <w:rsid w:val="005A12C5"/>
    <w:rsid w:val="005A24E4"/>
    <w:rsid w:val="005A2BDD"/>
    <w:rsid w:val="005A3938"/>
    <w:rsid w:val="005B0297"/>
    <w:rsid w:val="005B0E60"/>
    <w:rsid w:val="005B15C4"/>
    <w:rsid w:val="005B5D5C"/>
    <w:rsid w:val="005C06B0"/>
    <w:rsid w:val="005C3D47"/>
    <w:rsid w:val="005D2AEF"/>
    <w:rsid w:val="005D471B"/>
    <w:rsid w:val="005D4914"/>
    <w:rsid w:val="005E09BC"/>
    <w:rsid w:val="005E3C02"/>
    <w:rsid w:val="005E51BF"/>
    <w:rsid w:val="005F1298"/>
    <w:rsid w:val="005F2A9F"/>
    <w:rsid w:val="005F3075"/>
    <w:rsid w:val="005F5EAE"/>
    <w:rsid w:val="005F667A"/>
    <w:rsid w:val="005F78B9"/>
    <w:rsid w:val="00606E70"/>
    <w:rsid w:val="00607646"/>
    <w:rsid w:val="00611611"/>
    <w:rsid w:val="006128B2"/>
    <w:rsid w:val="006137B8"/>
    <w:rsid w:val="00614E49"/>
    <w:rsid w:val="00617BBF"/>
    <w:rsid w:val="00622027"/>
    <w:rsid w:val="006227CA"/>
    <w:rsid w:val="00622DE5"/>
    <w:rsid w:val="00625705"/>
    <w:rsid w:val="00626E38"/>
    <w:rsid w:val="00626EE8"/>
    <w:rsid w:val="00627299"/>
    <w:rsid w:val="006277B0"/>
    <w:rsid w:val="00627D47"/>
    <w:rsid w:val="00632EE1"/>
    <w:rsid w:val="006333C1"/>
    <w:rsid w:val="0063660B"/>
    <w:rsid w:val="006370B8"/>
    <w:rsid w:val="00637799"/>
    <w:rsid w:val="006378E4"/>
    <w:rsid w:val="00643587"/>
    <w:rsid w:val="006478AC"/>
    <w:rsid w:val="0065046D"/>
    <w:rsid w:val="006520B6"/>
    <w:rsid w:val="00653999"/>
    <w:rsid w:val="006567CB"/>
    <w:rsid w:val="00663B2B"/>
    <w:rsid w:val="00671E4D"/>
    <w:rsid w:val="00677E55"/>
    <w:rsid w:val="006822C4"/>
    <w:rsid w:val="00685E30"/>
    <w:rsid w:val="00685EB8"/>
    <w:rsid w:val="0068647B"/>
    <w:rsid w:val="00691688"/>
    <w:rsid w:val="00693C34"/>
    <w:rsid w:val="00695014"/>
    <w:rsid w:val="00695934"/>
    <w:rsid w:val="00696E5F"/>
    <w:rsid w:val="006A04AE"/>
    <w:rsid w:val="006A086C"/>
    <w:rsid w:val="006A726B"/>
    <w:rsid w:val="006A7F32"/>
    <w:rsid w:val="006B0BA5"/>
    <w:rsid w:val="006B7455"/>
    <w:rsid w:val="006C107E"/>
    <w:rsid w:val="006C1D32"/>
    <w:rsid w:val="006C3E98"/>
    <w:rsid w:val="006C66F4"/>
    <w:rsid w:val="006C6DC5"/>
    <w:rsid w:val="006C72B8"/>
    <w:rsid w:val="006D0EBA"/>
    <w:rsid w:val="006D7A67"/>
    <w:rsid w:val="006E0DC0"/>
    <w:rsid w:val="006E11DD"/>
    <w:rsid w:val="006E1C12"/>
    <w:rsid w:val="006E2018"/>
    <w:rsid w:val="006E27B8"/>
    <w:rsid w:val="006E5C07"/>
    <w:rsid w:val="006E67E4"/>
    <w:rsid w:val="006F04A0"/>
    <w:rsid w:val="006F1DF3"/>
    <w:rsid w:val="00700043"/>
    <w:rsid w:val="00701EB8"/>
    <w:rsid w:val="00702E8A"/>
    <w:rsid w:val="0070769B"/>
    <w:rsid w:val="00710C46"/>
    <w:rsid w:val="00712172"/>
    <w:rsid w:val="007138BA"/>
    <w:rsid w:val="00713918"/>
    <w:rsid w:val="00713B5F"/>
    <w:rsid w:val="00713F16"/>
    <w:rsid w:val="007149A4"/>
    <w:rsid w:val="00715FEA"/>
    <w:rsid w:val="00720A4F"/>
    <w:rsid w:val="007239D2"/>
    <w:rsid w:val="0072535F"/>
    <w:rsid w:val="00726C06"/>
    <w:rsid w:val="007274D5"/>
    <w:rsid w:val="00727E02"/>
    <w:rsid w:val="00736C35"/>
    <w:rsid w:val="0074203B"/>
    <w:rsid w:val="007458C6"/>
    <w:rsid w:val="007467D5"/>
    <w:rsid w:val="00751B0B"/>
    <w:rsid w:val="00754610"/>
    <w:rsid w:val="007556FC"/>
    <w:rsid w:val="00755708"/>
    <w:rsid w:val="00755E00"/>
    <w:rsid w:val="007570DA"/>
    <w:rsid w:val="00757112"/>
    <w:rsid w:val="007574C1"/>
    <w:rsid w:val="00760223"/>
    <w:rsid w:val="00760F7B"/>
    <w:rsid w:val="0076220E"/>
    <w:rsid w:val="00762BAD"/>
    <w:rsid w:val="00764479"/>
    <w:rsid w:val="007645EF"/>
    <w:rsid w:val="00767F64"/>
    <w:rsid w:val="007704DE"/>
    <w:rsid w:val="00770AD1"/>
    <w:rsid w:val="0077174F"/>
    <w:rsid w:val="00772928"/>
    <w:rsid w:val="0077307E"/>
    <w:rsid w:val="007756AD"/>
    <w:rsid w:val="007760F3"/>
    <w:rsid w:val="007772C6"/>
    <w:rsid w:val="00777A55"/>
    <w:rsid w:val="00782F0E"/>
    <w:rsid w:val="007833FE"/>
    <w:rsid w:val="00785417"/>
    <w:rsid w:val="00785A16"/>
    <w:rsid w:val="007A159A"/>
    <w:rsid w:val="007A3AAD"/>
    <w:rsid w:val="007A4186"/>
    <w:rsid w:val="007A5084"/>
    <w:rsid w:val="007A536A"/>
    <w:rsid w:val="007A6096"/>
    <w:rsid w:val="007A675B"/>
    <w:rsid w:val="007B5272"/>
    <w:rsid w:val="007B7ABB"/>
    <w:rsid w:val="007C197D"/>
    <w:rsid w:val="007C208F"/>
    <w:rsid w:val="007C34A2"/>
    <w:rsid w:val="007D241F"/>
    <w:rsid w:val="007D4E1B"/>
    <w:rsid w:val="007D4EE8"/>
    <w:rsid w:val="007D5451"/>
    <w:rsid w:val="007E0122"/>
    <w:rsid w:val="007E2788"/>
    <w:rsid w:val="007E4370"/>
    <w:rsid w:val="007E470D"/>
    <w:rsid w:val="007E6040"/>
    <w:rsid w:val="007F1F4B"/>
    <w:rsid w:val="007F7AFF"/>
    <w:rsid w:val="008006B5"/>
    <w:rsid w:val="00800BB4"/>
    <w:rsid w:val="008016D2"/>
    <w:rsid w:val="00805A50"/>
    <w:rsid w:val="008161BE"/>
    <w:rsid w:val="00817E75"/>
    <w:rsid w:val="00823AA8"/>
    <w:rsid w:val="0082678D"/>
    <w:rsid w:val="00827EC1"/>
    <w:rsid w:val="00830744"/>
    <w:rsid w:val="008348E1"/>
    <w:rsid w:val="008370AF"/>
    <w:rsid w:val="008405D1"/>
    <w:rsid w:val="0084069F"/>
    <w:rsid w:val="00841C8A"/>
    <w:rsid w:val="00842397"/>
    <w:rsid w:val="00843D6B"/>
    <w:rsid w:val="00845B7F"/>
    <w:rsid w:val="00846BCC"/>
    <w:rsid w:val="0085014A"/>
    <w:rsid w:val="00851B70"/>
    <w:rsid w:val="00852E94"/>
    <w:rsid w:val="00854AF2"/>
    <w:rsid w:val="008568D0"/>
    <w:rsid w:val="0086075C"/>
    <w:rsid w:val="008618A1"/>
    <w:rsid w:val="00862863"/>
    <w:rsid w:val="00863580"/>
    <w:rsid w:val="00864CCA"/>
    <w:rsid w:val="0086504D"/>
    <w:rsid w:val="0086636E"/>
    <w:rsid w:val="008666B3"/>
    <w:rsid w:val="0086691A"/>
    <w:rsid w:val="008701D8"/>
    <w:rsid w:val="00873137"/>
    <w:rsid w:val="00874574"/>
    <w:rsid w:val="00875DF7"/>
    <w:rsid w:val="008760A2"/>
    <w:rsid w:val="00876919"/>
    <w:rsid w:val="00881170"/>
    <w:rsid w:val="00885C2D"/>
    <w:rsid w:val="0088753F"/>
    <w:rsid w:val="00890E91"/>
    <w:rsid w:val="00891400"/>
    <w:rsid w:val="00893DAB"/>
    <w:rsid w:val="00893FA7"/>
    <w:rsid w:val="008943FF"/>
    <w:rsid w:val="008A5463"/>
    <w:rsid w:val="008A71B5"/>
    <w:rsid w:val="008A79F3"/>
    <w:rsid w:val="008A7B92"/>
    <w:rsid w:val="008B0EEC"/>
    <w:rsid w:val="008B2057"/>
    <w:rsid w:val="008B32B1"/>
    <w:rsid w:val="008B503F"/>
    <w:rsid w:val="008B6ADF"/>
    <w:rsid w:val="008C3972"/>
    <w:rsid w:val="008C54A0"/>
    <w:rsid w:val="008C5DFD"/>
    <w:rsid w:val="008C69B9"/>
    <w:rsid w:val="008D263A"/>
    <w:rsid w:val="008D2C18"/>
    <w:rsid w:val="008D431E"/>
    <w:rsid w:val="008D43D5"/>
    <w:rsid w:val="008D5532"/>
    <w:rsid w:val="008D6D24"/>
    <w:rsid w:val="008D7DCF"/>
    <w:rsid w:val="008E1D28"/>
    <w:rsid w:val="008E5550"/>
    <w:rsid w:val="008E78D3"/>
    <w:rsid w:val="008F06A6"/>
    <w:rsid w:val="008F0CAC"/>
    <w:rsid w:val="008F0CB6"/>
    <w:rsid w:val="008F3132"/>
    <w:rsid w:val="008F6964"/>
    <w:rsid w:val="00902D51"/>
    <w:rsid w:val="0090734D"/>
    <w:rsid w:val="009077E0"/>
    <w:rsid w:val="00907C7F"/>
    <w:rsid w:val="00912A60"/>
    <w:rsid w:val="0091322A"/>
    <w:rsid w:val="0091591F"/>
    <w:rsid w:val="009208CA"/>
    <w:rsid w:val="00926C17"/>
    <w:rsid w:val="00930E16"/>
    <w:rsid w:val="009313C8"/>
    <w:rsid w:val="0093552D"/>
    <w:rsid w:val="00935A79"/>
    <w:rsid w:val="00937D02"/>
    <w:rsid w:val="00941EBE"/>
    <w:rsid w:val="00943569"/>
    <w:rsid w:val="00950BAA"/>
    <w:rsid w:val="00950FC5"/>
    <w:rsid w:val="00951B5C"/>
    <w:rsid w:val="00951C10"/>
    <w:rsid w:val="0095596B"/>
    <w:rsid w:val="009572DD"/>
    <w:rsid w:val="00965119"/>
    <w:rsid w:val="00965A79"/>
    <w:rsid w:val="00974947"/>
    <w:rsid w:val="00976D98"/>
    <w:rsid w:val="00977314"/>
    <w:rsid w:val="00977EC9"/>
    <w:rsid w:val="00982F2A"/>
    <w:rsid w:val="00985E5A"/>
    <w:rsid w:val="00986892"/>
    <w:rsid w:val="00990979"/>
    <w:rsid w:val="00992E72"/>
    <w:rsid w:val="00995C69"/>
    <w:rsid w:val="009960C2"/>
    <w:rsid w:val="00997013"/>
    <w:rsid w:val="009A4515"/>
    <w:rsid w:val="009A72EF"/>
    <w:rsid w:val="009B0212"/>
    <w:rsid w:val="009B261D"/>
    <w:rsid w:val="009B5D6C"/>
    <w:rsid w:val="009B78A3"/>
    <w:rsid w:val="009C1E77"/>
    <w:rsid w:val="009C3888"/>
    <w:rsid w:val="009D0F0F"/>
    <w:rsid w:val="009D2901"/>
    <w:rsid w:val="009D3BEA"/>
    <w:rsid w:val="009D5301"/>
    <w:rsid w:val="009D58F0"/>
    <w:rsid w:val="009D7B3A"/>
    <w:rsid w:val="009E0389"/>
    <w:rsid w:val="009E2AC7"/>
    <w:rsid w:val="009E3333"/>
    <w:rsid w:val="009F01AE"/>
    <w:rsid w:val="009F1FFF"/>
    <w:rsid w:val="009F5426"/>
    <w:rsid w:val="00A00A7E"/>
    <w:rsid w:val="00A02D8E"/>
    <w:rsid w:val="00A02F5B"/>
    <w:rsid w:val="00A06CF9"/>
    <w:rsid w:val="00A072E7"/>
    <w:rsid w:val="00A07EED"/>
    <w:rsid w:val="00A1036A"/>
    <w:rsid w:val="00A109F4"/>
    <w:rsid w:val="00A11D4D"/>
    <w:rsid w:val="00A122C8"/>
    <w:rsid w:val="00A142D0"/>
    <w:rsid w:val="00A15441"/>
    <w:rsid w:val="00A16311"/>
    <w:rsid w:val="00A16B4D"/>
    <w:rsid w:val="00A2057F"/>
    <w:rsid w:val="00A26181"/>
    <w:rsid w:val="00A2633E"/>
    <w:rsid w:val="00A33AB4"/>
    <w:rsid w:val="00A3611A"/>
    <w:rsid w:val="00A412AA"/>
    <w:rsid w:val="00A423E3"/>
    <w:rsid w:val="00A46421"/>
    <w:rsid w:val="00A5007D"/>
    <w:rsid w:val="00A515F0"/>
    <w:rsid w:val="00A54D12"/>
    <w:rsid w:val="00A6159E"/>
    <w:rsid w:val="00A61985"/>
    <w:rsid w:val="00A632A3"/>
    <w:rsid w:val="00A71218"/>
    <w:rsid w:val="00A722AE"/>
    <w:rsid w:val="00A7443D"/>
    <w:rsid w:val="00A75365"/>
    <w:rsid w:val="00A77C9C"/>
    <w:rsid w:val="00A84E71"/>
    <w:rsid w:val="00A85925"/>
    <w:rsid w:val="00A86BE7"/>
    <w:rsid w:val="00A91A8E"/>
    <w:rsid w:val="00A9296A"/>
    <w:rsid w:val="00A92D73"/>
    <w:rsid w:val="00A93530"/>
    <w:rsid w:val="00A943FF"/>
    <w:rsid w:val="00A94CE4"/>
    <w:rsid w:val="00A96D46"/>
    <w:rsid w:val="00AA0864"/>
    <w:rsid w:val="00AA372B"/>
    <w:rsid w:val="00AA4D22"/>
    <w:rsid w:val="00AB0BE7"/>
    <w:rsid w:val="00AB2FC7"/>
    <w:rsid w:val="00AB3BA3"/>
    <w:rsid w:val="00AB3D20"/>
    <w:rsid w:val="00AB7DB8"/>
    <w:rsid w:val="00AC0146"/>
    <w:rsid w:val="00AC04D3"/>
    <w:rsid w:val="00AC09DF"/>
    <w:rsid w:val="00AC159B"/>
    <w:rsid w:val="00AC180D"/>
    <w:rsid w:val="00AC5562"/>
    <w:rsid w:val="00AD15BF"/>
    <w:rsid w:val="00AD2140"/>
    <w:rsid w:val="00AD5031"/>
    <w:rsid w:val="00AE117D"/>
    <w:rsid w:val="00AE335E"/>
    <w:rsid w:val="00AE5F98"/>
    <w:rsid w:val="00AF1AA0"/>
    <w:rsid w:val="00AF3DFA"/>
    <w:rsid w:val="00AF4357"/>
    <w:rsid w:val="00AF5EE4"/>
    <w:rsid w:val="00AF62D1"/>
    <w:rsid w:val="00B00090"/>
    <w:rsid w:val="00B0166F"/>
    <w:rsid w:val="00B016B2"/>
    <w:rsid w:val="00B02BAC"/>
    <w:rsid w:val="00B04009"/>
    <w:rsid w:val="00B05C4A"/>
    <w:rsid w:val="00B06DD9"/>
    <w:rsid w:val="00B13224"/>
    <w:rsid w:val="00B14437"/>
    <w:rsid w:val="00B158BE"/>
    <w:rsid w:val="00B174B8"/>
    <w:rsid w:val="00B175BD"/>
    <w:rsid w:val="00B20B3A"/>
    <w:rsid w:val="00B25544"/>
    <w:rsid w:val="00B255BA"/>
    <w:rsid w:val="00B3091D"/>
    <w:rsid w:val="00B31506"/>
    <w:rsid w:val="00B340AE"/>
    <w:rsid w:val="00B37551"/>
    <w:rsid w:val="00B4029D"/>
    <w:rsid w:val="00B41AC8"/>
    <w:rsid w:val="00B41B20"/>
    <w:rsid w:val="00B43A70"/>
    <w:rsid w:val="00B46E58"/>
    <w:rsid w:val="00B5047E"/>
    <w:rsid w:val="00B51A27"/>
    <w:rsid w:val="00B52323"/>
    <w:rsid w:val="00B52754"/>
    <w:rsid w:val="00B538AB"/>
    <w:rsid w:val="00B5540A"/>
    <w:rsid w:val="00B56B61"/>
    <w:rsid w:val="00B56D4E"/>
    <w:rsid w:val="00B577E3"/>
    <w:rsid w:val="00B608AE"/>
    <w:rsid w:val="00B61EB0"/>
    <w:rsid w:val="00B644ED"/>
    <w:rsid w:val="00B713F8"/>
    <w:rsid w:val="00B72194"/>
    <w:rsid w:val="00B74654"/>
    <w:rsid w:val="00B82816"/>
    <w:rsid w:val="00B83C5B"/>
    <w:rsid w:val="00B8588F"/>
    <w:rsid w:val="00B86C58"/>
    <w:rsid w:val="00B90EF7"/>
    <w:rsid w:val="00B91C9E"/>
    <w:rsid w:val="00B934D4"/>
    <w:rsid w:val="00B95500"/>
    <w:rsid w:val="00B96805"/>
    <w:rsid w:val="00BA67DA"/>
    <w:rsid w:val="00BA7B39"/>
    <w:rsid w:val="00BB1D0F"/>
    <w:rsid w:val="00BB2970"/>
    <w:rsid w:val="00BB33F6"/>
    <w:rsid w:val="00BB508D"/>
    <w:rsid w:val="00BB7DB1"/>
    <w:rsid w:val="00BC2E51"/>
    <w:rsid w:val="00BC42F7"/>
    <w:rsid w:val="00BC5F63"/>
    <w:rsid w:val="00BC6934"/>
    <w:rsid w:val="00BD020A"/>
    <w:rsid w:val="00BD0AB5"/>
    <w:rsid w:val="00BD4EE4"/>
    <w:rsid w:val="00BD5234"/>
    <w:rsid w:val="00BD5E5E"/>
    <w:rsid w:val="00BE0BA4"/>
    <w:rsid w:val="00BE183E"/>
    <w:rsid w:val="00BE5334"/>
    <w:rsid w:val="00BF3947"/>
    <w:rsid w:val="00BF4C9B"/>
    <w:rsid w:val="00BF4F04"/>
    <w:rsid w:val="00BF5256"/>
    <w:rsid w:val="00BF5875"/>
    <w:rsid w:val="00C049E1"/>
    <w:rsid w:val="00C0755A"/>
    <w:rsid w:val="00C0785A"/>
    <w:rsid w:val="00C110EF"/>
    <w:rsid w:val="00C11231"/>
    <w:rsid w:val="00C11C43"/>
    <w:rsid w:val="00C13482"/>
    <w:rsid w:val="00C140BA"/>
    <w:rsid w:val="00C16638"/>
    <w:rsid w:val="00C179B0"/>
    <w:rsid w:val="00C21CA3"/>
    <w:rsid w:val="00C23E99"/>
    <w:rsid w:val="00C26A3E"/>
    <w:rsid w:val="00C2733D"/>
    <w:rsid w:val="00C3242F"/>
    <w:rsid w:val="00C33B5E"/>
    <w:rsid w:val="00C34EB5"/>
    <w:rsid w:val="00C35E05"/>
    <w:rsid w:val="00C35F16"/>
    <w:rsid w:val="00C3745A"/>
    <w:rsid w:val="00C37C4F"/>
    <w:rsid w:val="00C4017B"/>
    <w:rsid w:val="00C40430"/>
    <w:rsid w:val="00C40F74"/>
    <w:rsid w:val="00C42102"/>
    <w:rsid w:val="00C445F2"/>
    <w:rsid w:val="00C45A1E"/>
    <w:rsid w:val="00C46FE6"/>
    <w:rsid w:val="00C50F91"/>
    <w:rsid w:val="00C51F05"/>
    <w:rsid w:val="00C54FFF"/>
    <w:rsid w:val="00C55B7A"/>
    <w:rsid w:val="00C5640D"/>
    <w:rsid w:val="00C564A1"/>
    <w:rsid w:val="00C57ECA"/>
    <w:rsid w:val="00C60770"/>
    <w:rsid w:val="00C61D2F"/>
    <w:rsid w:val="00C648C0"/>
    <w:rsid w:val="00C66C68"/>
    <w:rsid w:val="00C66D7F"/>
    <w:rsid w:val="00C67871"/>
    <w:rsid w:val="00C734C2"/>
    <w:rsid w:val="00C736D5"/>
    <w:rsid w:val="00C73CBB"/>
    <w:rsid w:val="00C759D1"/>
    <w:rsid w:val="00C75DAF"/>
    <w:rsid w:val="00C77D3F"/>
    <w:rsid w:val="00C80567"/>
    <w:rsid w:val="00C84422"/>
    <w:rsid w:val="00C92950"/>
    <w:rsid w:val="00C96F70"/>
    <w:rsid w:val="00CA4BBD"/>
    <w:rsid w:val="00CA77DA"/>
    <w:rsid w:val="00CB355F"/>
    <w:rsid w:val="00CB35C5"/>
    <w:rsid w:val="00CB363E"/>
    <w:rsid w:val="00CB3A02"/>
    <w:rsid w:val="00CB4B05"/>
    <w:rsid w:val="00CC177A"/>
    <w:rsid w:val="00CC1A0B"/>
    <w:rsid w:val="00CC23AB"/>
    <w:rsid w:val="00CC5737"/>
    <w:rsid w:val="00CC5BF4"/>
    <w:rsid w:val="00CC6131"/>
    <w:rsid w:val="00CD017A"/>
    <w:rsid w:val="00CD1204"/>
    <w:rsid w:val="00CD297F"/>
    <w:rsid w:val="00CD2D59"/>
    <w:rsid w:val="00CD39BC"/>
    <w:rsid w:val="00CD3EBE"/>
    <w:rsid w:val="00CD79BF"/>
    <w:rsid w:val="00CE58B0"/>
    <w:rsid w:val="00CE5FF5"/>
    <w:rsid w:val="00CE6F64"/>
    <w:rsid w:val="00CE7473"/>
    <w:rsid w:val="00CF049A"/>
    <w:rsid w:val="00CF249D"/>
    <w:rsid w:val="00CF6005"/>
    <w:rsid w:val="00CF61D8"/>
    <w:rsid w:val="00D00751"/>
    <w:rsid w:val="00D00DEA"/>
    <w:rsid w:val="00D037F9"/>
    <w:rsid w:val="00D039FA"/>
    <w:rsid w:val="00D05B6A"/>
    <w:rsid w:val="00D06DC4"/>
    <w:rsid w:val="00D119F7"/>
    <w:rsid w:val="00D1500A"/>
    <w:rsid w:val="00D1564F"/>
    <w:rsid w:val="00D1747B"/>
    <w:rsid w:val="00D20123"/>
    <w:rsid w:val="00D203DF"/>
    <w:rsid w:val="00D2048D"/>
    <w:rsid w:val="00D21429"/>
    <w:rsid w:val="00D21679"/>
    <w:rsid w:val="00D22FFD"/>
    <w:rsid w:val="00D23DDE"/>
    <w:rsid w:val="00D23F23"/>
    <w:rsid w:val="00D32A56"/>
    <w:rsid w:val="00D33247"/>
    <w:rsid w:val="00D33D03"/>
    <w:rsid w:val="00D3626D"/>
    <w:rsid w:val="00D36B87"/>
    <w:rsid w:val="00D407AB"/>
    <w:rsid w:val="00D4093F"/>
    <w:rsid w:val="00D426E5"/>
    <w:rsid w:val="00D42C27"/>
    <w:rsid w:val="00D43EDE"/>
    <w:rsid w:val="00D4500C"/>
    <w:rsid w:val="00D523ED"/>
    <w:rsid w:val="00D52E90"/>
    <w:rsid w:val="00D54525"/>
    <w:rsid w:val="00D54D51"/>
    <w:rsid w:val="00D55605"/>
    <w:rsid w:val="00D56403"/>
    <w:rsid w:val="00D6038A"/>
    <w:rsid w:val="00D60AF8"/>
    <w:rsid w:val="00D614FB"/>
    <w:rsid w:val="00D620AD"/>
    <w:rsid w:val="00D62B5F"/>
    <w:rsid w:val="00D63B94"/>
    <w:rsid w:val="00D66F94"/>
    <w:rsid w:val="00D706F5"/>
    <w:rsid w:val="00D76089"/>
    <w:rsid w:val="00D76E0D"/>
    <w:rsid w:val="00D7794C"/>
    <w:rsid w:val="00D8190E"/>
    <w:rsid w:val="00D83AEE"/>
    <w:rsid w:val="00D853A4"/>
    <w:rsid w:val="00D91573"/>
    <w:rsid w:val="00D923AA"/>
    <w:rsid w:val="00D92682"/>
    <w:rsid w:val="00D92A45"/>
    <w:rsid w:val="00D92D3F"/>
    <w:rsid w:val="00D93B1C"/>
    <w:rsid w:val="00D93DB5"/>
    <w:rsid w:val="00D94E8D"/>
    <w:rsid w:val="00D95250"/>
    <w:rsid w:val="00DA0400"/>
    <w:rsid w:val="00DA07BA"/>
    <w:rsid w:val="00DA3894"/>
    <w:rsid w:val="00DA3D41"/>
    <w:rsid w:val="00DA40A4"/>
    <w:rsid w:val="00DA6E47"/>
    <w:rsid w:val="00DA6F8F"/>
    <w:rsid w:val="00DA7A32"/>
    <w:rsid w:val="00DB21A5"/>
    <w:rsid w:val="00DB447A"/>
    <w:rsid w:val="00DC15DF"/>
    <w:rsid w:val="00DC20D5"/>
    <w:rsid w:val="00DC2BBD"/>
    <w:rsid w:val="00DC6638"/>
    <w:rsid w:val="00DD1C0B"/>
    <w:rsid w:val="00DD6295"/>
    <w:rsid w:val="00DE0E8D"/>
    <w:rsid w:val="00DE4B0B"/>
    <w:rsid w:val="00DE6532"/>
    <w:rsid w:val="00DF2887"/>
    <w:rsid w:val="00DF2F42"/>
    <w:rsid w:val="00DF414A"/>
    <w:rsid w:val="00E02E80"/>
    <w:rsid w:val="00E03496"/>
    <w:rsid w:val="00E04A73"/>
    <w:rsid w:val="00E0553F"/>
    <w:rsid w:val="00E11A30"/>
    <w:rsid w:val="00E144E0"/>
    <w:rsid w:val="00E16138"/>
    <w:rsid w:val="00E16797"/>
    <w:rsid w:val="00E16D72"/>
    <w:rsid w:val="00E20F8D"/>
    <w:rsid w:val="00E23223"/>
    <w:rsid w:val="00E25874"/>
    <w:rsid w:val="00E2799A"/>
    <w:rsid w:val="00E3000F"/>
    <w:rsid w:val="00E30824"/>
    <w:rsid w:val="00E31A50"/>
    <w:rsid w:val="00E3329D"/>
    <w:rsid w:val="00E3631F"/>
    <w:rsid w:val="00E364C6"/>
    <w:rsid w:val="00E41CB2"/>
    <w:rsid w:val="00E431A1"/>
    <w:rsid w:val="00E434B4"/>
    <w:rsid w:val="00E44F00"/>
    <w:rsid w:val="00E4750A"/>
    <w:rsid w:val="00E53781"/>
    <w:rsid w:val="00E540E3"/>
    <w:rsid w:val="00E5421D"/>
    <w:rsid w:val="00E57180"/>
    <w:rsid w:val="00E623F7"/>
    <w:rsid w:val="00E64901"/>
    <w:rsid w:val="00E65195"/>
    <w:rsid w:val="00E65196"/>
    <w:rsid w:val="00E65367"/>
    <w:rsid w:val="00E6555D"/>
    <w:rsid w:val="00E65863"/>
    <w:rsid w:val="00E660F9"/>
    <w:rsid w:val="00E67535"/>
    <w:rsid w:val="00E719BC"/>
    <w:rsid w:val="00E71A8B"/>
    <w:rsid w:val="00E724E1"/>
    <w:rsid w:val="00E72AD1"/>
    <w:rsid w:val="00E739C0"/>
    <w:rsid w:val="00E76C00"/>
    <w:rsid w:val="00E815A6"/>
    <w:rsid w:val="00E825A1"/>
    <w:rsid w:val="00E83167"/>
    <w:rsid w:val="00E857BB"/>
    <w:rsid w:val="00E868CA"/>
    <w:rsid w:val="00E9206B"/>
    <w:rsid w:val="00E93667"/>
    <w:rsid w:val="00E944B2"/>
    <w:rsid w:val="00E96804"/>
    <w:rsid w:val="00EA29A0"/>
    <w:rsid w:val="00EA2C87"/>
    <w:rsid w:val="00EA364B"/>
    <w:rsid w:val="00EA6DEA"/>
    <w:rsid w:val="00EB6131"/>
    <w:rsid w:val="00EC1553"/>
    <w:rsid w:val="00EC6465"/>
    <w:rsid w:val="00EC6DD1"/>
    <w:rsid w:val="00ED0188"/>
    <w:rsid w:val="00ED0395"/>
    <w:rsid w:val="00ED1C9E"/>
    <w:rsid w:val="00ED5C7C"/>
    <w:rsid w:val="00ED625D"/>
    <w:rsid w:val="00EE0F70"/>
    <w:rsid w:val="00EE1826"/>
    <w:rsid w:val="00EE1FB6"/>
    <w:rsid w:val="00EE2409"/>
    <w:rsid w:val="00EE3E2C"/>
    <w:rsid w:val="00EE7321"/>
    <w:rsid w:val="00EE74ED"/>
    <w:rsid w:val="00EE782B"/>
    <w:rsid w:val="00EE7D60"/>
    <w:rsid w:val="00EE7E76"/>
    <w:rsid w:val="00EE7EF4"/>
    <w:rsid w:val="00EF3CEC"/>
    <w:rsid w:val="00EF5AB4"/>
    <w:rsid w:val="00EF5D4D"/>
    <w:rsid w:val="00F012B8"/>
    <w:rsid w:val="00F057CF"/>
    <w:rsid w:val="00F05939"/>
    <w:rsid w:val="00F075F6"/>
    <w:rsid w:val="00F17B86"/>
    <w:rsid w:val="00F21FCF"/>
    <w:rsid w:val="00F27A74"/>
    <w:rsid w:val="00F32DCD"/>
    <w:rsid w:val="00F343C7"/>
    <w:rsid w:val="00F351C5"/>
    <w:rsid w:val="00F35E8F"/>
    <w:rsid w:val="00F36EBC"/>
    <w:rsid w:val="00F371D0"/>
    <w:rsid w:val="00F375DB"/>
    <w:rsid w:val="00F3767D"/>
    <w:rsid w:val="00F37A2D"/>
    <w:rsid w:val="00F40FCD"/>
    <w:rsid w:val="00F410E7"/>
    <w:rsid w:val="00F41C41"/>
    <w:rsid w:val="00F41F8F"/>
    <w:rsid w:val="00F43C5E"/>
    <w:rsid w:val="00F444BD"/>
    <w:rsid w:val="00F44CA7"/>
    <w:rsid w:val="00F460A5"/>
    <w:rsid w:val="00F473B1"/>
    <w:rsid w:val="00F479B0"/>
    <w:rsid w:val="00F47BC3"/>
    <w:rsid w:val="00F52EF7"/>
    <w:rsid w:val="00F53061"/>
    <w:rsid w:val="00F5312E"/>
    <w:rsid w:val="00F566A7"/>
    <w:rsid w:val="00F57CAF"/>
    <w:rsid w:val="00F60A51"/>
    <w:rsid w:val="00F66F52"/>
    <w:rsid w:val="00F67DEA"/>
    <w:rsid w:val="00F72BBD"/>
    <w:rsid w:val="00F74493"/>
    <w:rsid w:val="00F74E34"/>
    <w:rsid w:val="00F75BD1"/>
    <w:rsid w:val="00F76CA9"/>
    <w:rsid w:val="00F77DBA"/>
    <w:rsid w:val="00F8052C"/>
    <w:rsid w:val="00F81A70"/>
    <w:rsid w:val="00F81EB1"/>
    <w:rsid w:val="00F82254"/>
    <w:rsid w:val="00F84197"/>
    <w:rsid w:val="00F84524"/>
    <w:rsid w:val="00F84B21"/>
    <w:rsid w:val="00F864C7"/>
    <w:rsid w:val="00F87B64"/>
    <w:rsid w:val="00F905F8"/>
    <w:rsid w:val="00F92DA9"/>
    <w:rsid w:val="00F93C54"/>
    <w:rsid w:val="00F951A0"/>
    <w:rsid w:val="00FA4A94"/>
    <w:rsid w:val="00FB0E51"/>
    <w:rsid w:val="00FB22E3"/>
    <w:rsid w:val="00FB2E05"/>
    <w:rsid w:val="00FB6F98"/>
    <w:rsid w:val="00FC0ADE"/>
    <w:rsid w:val="00FC56D3"/>
    <w:rsid w:val="00FD0516"/>
    <w:rsid w:val="00FD1271"/>
    <w:rsid w:val="00FD238D"/>
    <w:rsid w:val="00FD4641"/>
    <w:rsid w:val="00FD606B"/>
    <w:rsid w:val="00FD7C3C"/>
    <w:rsid w:val="00FE4E78"/>
    <w:rsid w:val="00FF28E9"/>
    <w:rsid w:val="00FF2CD4"/>
    <w:rsid w:val="00FF5797"/>
    <w:rsid w:val="00FF6A09"/>
    <w:rsid w:val="00FF6B8F"/>
    <w:rsid w:val="00FF7434"/>
    <w:rsid w:val="0A2821AE"/>
    <w:rsid w:val="0C98CB43"/>
    <w:rsid w:val="0E60787B"/>
    <w:rsid w:val="13934949"/>
    <w:rsid w:val="14C8B368"/>
    <w:rsid w:val="164ADA29"/>
    <w:rsid w:val="225C963D"/>
    <w:rsid w:val="23845545"/>
    <w:rsid w:val="24F1D1F6"/>
    <w:rsid w:val="2643E991"/>
    <w:rsid w:val="331859AE"/>
    <w:rsid w:val="3A1EF3A7"/>
    <w:rsid w:val="3DB15586"/>
    <w:rsid w:val="3EB478DB"/>
    <w:rsid w:val="3F7144F4"/>
    <w:rsid w:val="40E82369"/>
    <w:rsid w:val="41176CBD"/>
    <w:rsid w:val="46451A58"/>
    <w:rsid w:val="4820553E"/>
    <w:rsid w:val="4B16B229"/>
    <w:rsid w:val="4BF0C104"/>
    <w:rsid w:val="4C04B12C"/>
    <w:rsid w:val="4CB601AF"/>
    <w:rsid w:val="4D3F6881"/>
    <w:rsid w:val="562EA0D4"/>
    <w:rsid w:val="56577FFE"/>
    <w:rsid w:val="57A5673D"/>
    <w:rsid w:val="5B7B2041"/>
    <w:rsid w:val="5BB53481"/>
    <w:rsid w:val="61A312C1"/>
    <w:rsid w:val="62DFA8DF"/>
    <w:rsid w:val="659F91C0"/>
    <w:rsid w:val="68215C5C"/>
    <w:rsid w:val="6A85E0EE"/>
    <w:rsid w:val="6DC9E538"/>
    <w:rsid w:val="6DCF3398"/>
    <w:rsid w:val="6FD9122A"/>
    <w:rsid w:val="710E4264"/>
    <w:rsid w:val="772549CC"/>
    <w:rsid w:val="7C2EA1E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BB03F"/>
  <w15:docId w15:val="{538DF781-6D7B-4680-A859-18BECA175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6DC4"/>
    <w:pPr>
      <w:spacing w:before="120" w:after="120" w:line="300" w:lineRule="atLeast"/>
    </w:pPr>
    <w:rPr>
      <w:rFonts w:ascii="Arial" w:eastAsia="Times New Roman" w:hAnsi="Arial" w:cs="Times New Roman"/>
      <w:sz w:val="20"/>
      <w:szCs w:val="24"/>
      <w:lang w:eastAsia="en-GB"/>
    </w:rPr>
  </w:style>
  <w:style w:type="paragraph" w:styleId="Heading1">
    <w:name w:val="heading 1"/>
    <w:basedOn w:val="Normal"/>
    <w:next w:val="Normal"/>
    <w:link w:val="Heading1Char"/>
    <w:uiPriority w:val="9"/>
    <w:qFormat/>
    <w:rsid w:val="00F93C54"/>
    <w:pPr>
      <w:keepNext/>
      <w:keepLines/>
      <w:spacing w:before="240" w:after="0"/>
      <w:outlineLvl w:val="0"/>
    </w:pPr>
    <w:rPr>
      <w:rFonts w:asciiTheme="majorHAnsi" w:eastAsiaTheme="majorEastAsia" w:hAnsiTheme="majorHAnsi" w:cstheme="majorBidi"/>
      <w:color w:val="C3460B" w:themeColor="accent1" w:themeShade="BF"/>
      <w:sz w:val="32"/>
      <w:szCs w:val="32"/>
    </w:rPr>
  </w:style>
  <w:style w:type="paragraph" w:styleId="Heading2">
    <w:name w:val="heading 2"/>
    <w:basedOn w:val="Normal"/>
    <w:next w:val="Normal"/>
    <w:link w:val="Heading2Char"/>
    <w:uiPriority w:val="9"/>
    <w:unhideWhenUsed/>
    <w:qFormat/>
    <w:rsid w:val="004F0A0A"/>
    <w:pPr>
      <w:keepNext/>
      <w:keepLines/>
      <w:spacing w:before="40" w:after="0"/>
      <w:outlineLvl w:val="1"/>
    </w:pPr>
    <w:rPr>
      <w:rFonts w:asciiTheme="majorHAnsi" w:eastAsiaTheme="majorEastAsia" w:hAnsiTheme="majorHAnsi" w:cstheme="majorBidi"/>
      <w:color w:val="C3460B" w:themeColor="accent1" w:themeShade="BF"/>
      <w:sz w:val="26"/>
      <w:szCs w:val="26"/>
    </w:rPr>
  </w:style>
  <w:style w:type="paragraph" w:styleId="Heading4">
    <w:name w:val="heading 4"/>
    <w:basedOn w:val="Normal"/>
    <w:next w:val="Normal"/>
    <w:link w:val="Heading4Char"/>
    <w:uiPriority w:val="9"/>
    <w:semiHidden/>
    <w:unhideWhenUsed/>
    <w:qFormat/>
    <w:rsid w:val="00622027"/>
    <w:pPr>
      <w:keepNext/>
      <w:keepLines/>
      <w:spacing w:before="40" w:after="0"/>
      <w:outlineLvl w:val="3"/>
    </w:pPr>
    <w:rPr>
      <w:rFonts w:asciiTheme="majorHAnsi" w:eastAsiaTheme="majorEastAsia" w:hAnsiTheme="majorHAnsi" w:cstheme="majorBidi"/>
      <w:i/>
      <w:iCs/>
      <w:color w:val="C3460B" w:themeColor="accent1" w:themeShade="BF"/>
    </w:rPr>
  </w:style>
  <w:style w:type="paragraph" w:styleId="Heading8">
    <w:name w:val="heading 8"/>
    <w:basedOn w:val="Normal"/>
    <w:next w:val="Normal"/>
    <w:link w:val="Heading8Char"/>
    <w:uiPriority w:val="9"/>
    <w:semiHidden/>
    <w:unhideWhenUsed/>
    <w:qFormat/>
    <w:rsid w:val="00D06DC4"/>
    <w:pPr>
      <w:keepNext/>
      <w:keepLines/>
      <w:spacing w:before="40" w:after="0"/>
      <w:outlineLvl w:val="7"/>
    </w:pPr>
    <w:rPr>
      <w:rFonts w:asciiTheme="majorHAnsi" w:eastAsiaTheme="majorEastAsia" w:hAnsiTheme="majorHAnsi" w:cstheme="majorBidi"/>
      <w:color w:val="6161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D06DC4"/>
    <w:pPr>
      <w:tabs>
        <w:tab w:val="center" w:pos="4320"/>
        <w:tab w:val="right" w:pos="8640"/>
      </w:tabs>
    </w:pPr>
  </w:style>
  <w:style w:type="character" w:customStyle="1" w:styleId="FooterChar">
    <w:name w:val="Footer Char"/>
    <w:basedOn w:val="DefaultParagraphFont"/>
    <w:link w:val="Footer"/>
    <w:rsid w:val="00D06DC4"/>
    <w:rPr>
      <w:rFonts w:ascii="Arial" w:eastAsia="Times New Roman" w:hAnsi="Arial" w:cs="Times New Roman"/>
      <w:sz w:val="20"/>
      <w:szCs w:val="24"/>
      <w:lang w:eastAsia="en-GB"/>
    </w:rPr>
  </w:style>
  <w:style w:type="paragraph" w:styleId="BlockText">
    <w:name w:val="Block Text"/>
    <w:basedOn w:val="Footer"/>
    <w:link w:val="BlockTextChar"/>
    <w:rsid w:val="00D06DC4"/>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D06DC4"/>
    <w:rPr>
      <w:rFonts w:ascii="Arial" w:eastAsia="Times New Roman" w:hAnsi="Arial" w:cs="Times New Roman"/>
      <w:color w:val="FFFFFF"/>
      <w:sz w:val="18"/>
      <w:szCs w:val="24"/>
      <w:lang w:eastAsia="en-GB"/>
    </w:rPr>
  </w:style>
  <w:style w:type="paragraph" w:styleId="BodyText2">
    <w:name w:val="Body Text 2"/>
    <w:basedOn w:val="Normal"/>
    <w:link w:val="BodyText2Char"/>
    <w:rsid w:val="00D06DC4"/>
    <w:pPr>
      <w:spacing w:line="360" w:lineRule="atLeast"/>
    </w:pPr>
    <w:rPr>
      <w:sz w:val="28"/>
    </w:rPr>
  </w:style>
  <w:style w:type="character" w:customStyle="1" w:styleId="BodyText2Char">
    <w:name w:val="Body Text 2 Char"/>
    <w:basedOn w:val="DefaultParagraphFont"/>
    <w:link w:val="BodyText2"/>
    <w:rsid w:val="00D06DC4"/>
    <w:rPr>
      <w:rFonts w:ascii="Arial" w:eastAsia="Times New Roman" w:hAnsi="Arial" w:cs="Times New Roman"/>
      <w:sz w:val="28"/>
      <w:szCs w:val="24"/>
      <w:lang w:eastAsia="en-GB"/>
    </w:rPr>
  </w:style>
  <w:style w:type="paragraph" w:styleId="BodyText">
    <w:name w:val="Body Text"/>
    <w:basedOn w:val="Normal"/>
    <w:link w:val="BodyTextChar"/>
    <w:rsid w:val="00D06DC4"/>
  </w:style>
  <w:style w:type="character" w:customStyle="1" w:styleId="BodyTextChar">
    <w:name w:val="Body Text Char"/>
    <w:basedOn w:val="DefaultParagraphFont"/>
    <w:link w:val="BodyText"/>
    <w:rsid w:val="00D06DC4"/>
    <w:rPr>
      <w:rFonts w:ascii="Arial" w:eastAsia="Times New Roman" w:hAnsi="Arial" w:cs="Times New Roman"/>
      <w:sz w:val="20"/>
      <w:szCs w:val="24"/>
      <w:lang w:eastAsia="en-GB"/>
    </w:rPr>
  </w:style>
  <w:style w:type="paragraph" w:customStyle="1" w:styleId="TOCMOD">
    <w:name w:val="TOC MOD"/>
    <w:basedOn w:val="Normal"/>
    <w:qFormat/>
    <w:rsid w:val="00D06DC4"/>
    <w:pPr>
      <w:framePr w:hSpace="181" w:vSpace="181" w:wrap="around" w:vAnchor="text" w:hAnchor="text" w:y="1"/>
      <w:tabs>
        <w:tab w:val="left" w:pos="382"/>
        <w:tab w:val="right" w:pos="7655"/>
      </w:tabs>
      <w:ind w:right="318"/>
    </w:pPr>
    <w:rPr>
      <w:b/>
      <w:bCs/>
      <w:noProof/>
      <w:color w:val="008576"/>
      <w:sz w:val="24"/>
    </w:rPr>
  </w:style>
  <w:style w:type="paragraph" w:customStyle="1" w:styleId="Contents01">
    <w:name w:val="Contents 01"/>
    <w:basedOn w:val="Heading8"/>
    <w:link w:val="Contents01Char"/>
    <w:rsid w:val="00D06DC4"/>
    <w:pPr>
      <w:keepLines w:val="0"/>
      <w:numPr>
        <w:ilvl w:val="7"/>
      </w:numPr>
      <w:pBdr>
        <w:top w:val="single" w:sz="48" w:space="1" w:color="00B274"/>
        <w:left w:val="single" w:sz="48" w:space="4" w:color="00B274"/>
        <w:bottom w:val="single" w:sz="48" w:space="1" w:color="00B274"/>
        <w:right w:val="single" w:sz="48" w:space="4" w:color="00B274"/>
      </w:pBdr>
      <w:shd w:val="clear" w:color="auto" w:fill="00B274"/>
      <w:spacing w:before="0" w:after="120" w:line="240" w:lineRule="auto"/>
      <w:ind w:right="238"/>
    </w:pPr>
    <w:rPr>
      <w:rFonts w:ascii="Arial" w:eastAsia="Times New Roman" w:hAnsi="Arial" w:cs="Arial"/>
      <w:bCs/>
      <w:color w:val="FFFFFF"/>
      <w:kern w:val="32"/>
      <w:sz w:val="28"/>
      <w:szCs w:val="32"/>
    </w:rPr>
  </w:style>
  <w:style w:type="paragraph" w:styleId="BodyTextFirstIndent">
    <w:name w:val="Body Text First Indent"/>
    <w:basedOn w:val="BodyText"/>
    <w:link w:val="BodyTextFirstIndentChar"/>
    <w:rsid w:val="00D06DC4"/>
    <w:pPr>
      <w:spacing w:after="0"/>
      <w:ind w:firstLine="210"/>
    </w:pPr>
  </w:style>
  <w:style w:type="character" w:customStyle="1" w:styleId="BodyTextFirstIndentChar">
    <w:name w:val="Body Text First Indent Char"/>
    <w:basedOn w:val="BodyTextChar"/>
    <w:link w:val="BodyTextFirstIndent"/>
    <w:rsid w:val="00D06DC4"/>
    <w:rPr>
      <w:rFonts w:ascii="Arial" w:eastAsia="Times New Roman" w:hAnsi="Arial" w:cs="Times New Roman"/>
      <w:sz w:val="20"/>
      <w:szCs w:val="24"/>
      <w:lang w:eastAsia="en-GB"/>
    </w:rPr>
  </w:style>
  <w:style w:type="character" w:styleId="Hyperlink">
    <w:name w:val="Hyperlink"/>
    <w:rsid w:val="00D06DC4"/>
    <w:rPr>
      <w:color w:val="0000FF"/>
      <w:u w:val="single"/>
    </w:rPr>
  </w:style>
  <w:style w:type="character" w:styleId="CommentReference">
    <w:name w:val="annotation reference"/>
    <w:uiPriority w:val="99"/>
    <w:rsid w:val="00D06DC4"/>
    <w:rPr>
      <w:sz w:val="16"/>
      <w:szCs w:val="16"/>
    </w:rPr>
  </w:style>
  <w:style w:type="paragraph" w:styleId="CommentText">
    <w:name w:val="annotation text"/>
    <w:basedOn w:val="Normal"/>
    <w:link w:val="CommentTextChar"/>
    <w:uiPriority w:val="99"/>
    <w:rsid w:val="00D06DC4"/>
    <w:rPr>
      <w:szCs w:val="20"/>
    </w:rPr>
  </w:style>
  <w:style w:type="character" w:customStyle="1" w:styleId="CommentTextChar">
    <w:name w:val="Comment Text Char"/>
    <w:basedOn w:val="DefaultParagraphFont"/>
    <w:link w:val="CommentText"/>
    <w:uiPriority w:val="99"/>
    <w:rsid w:val="00D06DC4"/>
    <w:rPr>
      <w:rFonts w:ascii="Arial" w:eastAsia="Times New Roman" w:hAnsi="Arial" w:cs="Times New Roman"/>
      <w:sz w:val="20"/>
      <w:szCs w:val="20"/>
      <w:lang w:eastAsia="en-GB"/>
    </w:rPr>
  </w:style>
  <w:style w:type="paragraph" w:styleId="Header">
    <w:name w:val="header"/>
    <w:basedOn w:val="Normal"/>
    <w:link w:val="HeaderChar"/>
    <w:uiPriority w:val="99"/>
    <w:rsid w:val="00D06DC4"/>
    <w:pPr>
      <w:tabs>
        <w:tab w:val="center" w:pos="4320"/>
        <w:tab w:val="right" w:pos="8640"/>
      </w:tabs>
    </w:pPr>
  </w:style>
  <w:style w:type="character" w:customStyle="1" w:styleId="HeaderChar">
    <w:name w:val="Header Char"/>
    <w:basedOn w:val="DefaultParagraphFont"/>
    <w:link w:val="Header"/>
    <w:uiPriority w:val="99"/>
    <w:rsid w:val="00D06DC4"/>
    <w:rPr>
      <w:rFonts w:ascii="Arial" w:eastAsia="Times New Roman" w:hAnsi="Arial" w:cs="Times New Roman"/>
      <w:sz w:val="20"/>
      <w:szCs w:val="24"/>
      <w:lang w:eastAsia="en-GB"/>
    </w:rPr>
  </w:style>
  <w:style w:type="paragraph" w:customStyle="1" w:styleId="Checklist">
    <w:name w:val="Checklist"/>
    <w:basedOn w:val="Contents01"/>
    <w:link w:val="ChecklistChar"/>
    <w:qFormat/>
    <w:rsid w:val="00D06DC4"/>
    <w:pPr>
      <w:pBdr>
        <w:top w:val="none" w:sz="0" w:space="0" w:color="auto"/>
        <w:left w:val="none" w:sz="0" w:space="0" w:color="auto"/>
        <w:bottom w:val="none" w:sz="0" w:space="0" w:color="auto"/>
        <w:right w:val="none" w:sz="0" w:space="0" w:color="auto"/>
      </w:pBdr>
      <w:shd w:val="clear" w:color="auto" w:fill="F26522" w:themeFill="accent1"/>
    </w:pPr>
    <w:rPr>
      <w:b/>
      <w:color w:val="FFFFFF" w:themeColor="background1"/>
    </w:rPr>
  </w:style>
  <w:style w:type="paragraph" w:customStyle="1" w:styleId="Level1Text">
    <w:name w:val="Level 1 Text"/>
    <w:basedOn w:val="Normal"/>
    <w:link w:val="Level1TextChar"/>
    <w:rsid w:val="00D06DC4"/>
    <w:pPr>
      <w:keepLines/>
      <w:widowControl w:val="0"/>
      <w:tabs>
        <w:tab w:val="left" w:pos="1418"/>
      </w:tabs>
      <w:spacing w:before="0" w:line="264" w:lineRule="auto"/>
      <w:ind w:left="1418" w:hanging="1418"/>
      <w:jc w:val="both"/>
    </w:pPr>
    <w:rPr>
      <w:snapToGrid w:val="0"/>
      <w:color w:val="000000"/>
      <w:szCs w:val="20"/>
      <w:lang w:eastAsia="en-US"/>
    </w:rPr>
  </w:style>
  <w:style w:type="character" w:customStyle="1" w:styleId="Level1TextChar">
    <w:name w:val="Level 1 Text Char"/>
    <w:link w:val="Level1Text"/>
    <w:rsid w:val="00D06DC4"/>
    <w:rPr>
      <w:rFonts w:ascii="Arial" w:eastAsia="Times New Roman" w:hAnsi="Arial" w:cs="Times New Roman"/>
      <w:snapToGrid w:val="0"/>
      <w:color w:val="000000"/>
      <w:sz w:val="20"/>
      <w:szCs w:val="20"/>
    </w:rPr>
  </w:style>
  <w:style w:type="paragraph" w:styleId="FootnoteText">
    <w:name w:val="footnote text"/>
    <w:basedOn w:val="Normal"/>
    <w:link w:val="FootnoteTextChar"/>
    <w:rsid w:val="00D06DC4"/>
    <w:rPr>
      <w:szCs w:val="20"/>
    </w:rPr>
  </w:style>
  <w:style w:type="character" w:customStyle="1" w:styleId="FootnoteTextChar">
    <w:name w:val="Footnote Text Char"/>
    <w:basedOn w:val="DefaultParagraphFont"/>
    <w:link w:val="FootnoteText"/>
    <w:rsid w:val="00D06DC4"/>
    <w:rPr>
      <w:rFonts w:ascii="Arial" w:eastAsia="Times New Roman" w:hAnsi="Arial" w:cs="Times New Roman"/>
      <w:sz w:val="20"/>
      <w:szCs w:val="20"/>
      <w:lang w:eastAsia="en-GB"/>
    </w:rPr>
  </w:style>
  <w:style w:type="character" w:customStyle="1" w:styleId="Heading8Char">
    <w:name w:val="Heading 8 Char"/>
    <w:basedOn w:val="DefaultParagraphFont"/>
    <w:link w:val="Heading8"/>
    <w:uiPriority w:val="9"/>
    <w:semiHidden/>
    <w:rsid w:val="00D06DC4"/>
    <w:rPr>
      <w:rFonts w:asciiTheme="majorHAnsi" w:eastAsiaTheme="majorEastAsia" w:hAnsiTheme="majorHAnsi" w:cstheme="majorBidi"/>
      <w:color w:val="616161" w:themeColor="text1" w:themeTint="D8"/>
      <w:sz w:val="21"/>
      <w:szCs w:val="21"/>
      <w:lang w:eastAsia="en-GB"/>
    </w:rPr>
  </w:style>
  <w:style w:type="paragraph" w:styleId="BalloonText">
    <w:name w:val="Balloon Text"/>
    <w:basedOn w:val="Normal"/>
    <w:link w:val="BalloonTextChar"/>
    <w:uiPriority w:val="99"/>
    <w:semiHidden/>
    <w:unhideWhenUsed/>
    <w:rsid w:val="00D06DC4"/>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6DC4"/>
    <w:rPr>
      <w:rFonts w:ascii="Segoe UI" w:eastAsia="Times New Roman" w:hAnsi="Segoe UI" w:cs="Segoe UI"/>
      <w:sz w:val="18"/>
      <w:szCs w:val="18"/>
      <w:lang w:eastAsia="en-GB"/>
    </w:rPr>
  </w:style>
  <w:style w:type="table" w:customStyle="1" w:styleId="GridTable1Light-Accent11">
    <w:name w:val="Grid Table 1 Light - Accent 11"/>
    <w:basedOn w:val="TableNormal"/>
    <w:uiPriority w:val="46"/>
    <w:rsid w:val="00BD5E5E"/>
    <w:pPr>
      <w:spacing w:after="0" w:line="240" w:lineRule="auto"/>
    </w:pPr>
    <w:tblPr>
      <w:tblStyleRowBandSize w:val="1"/>
      <w:tblStyleColBandSize w:val="1"/>
      <w:tblBorders>
        <w:top w:val="single" w:sz="4" w:space="0" w:color="F9C1A6" w:themeColor="accent1" w:themeTint="66"/>
        <w:left w:val="single" w:sz="4" w:space="0" w:color="F9C1A6" w:themeColor="accent1" w:themeTint="66"/>
        <w:bottom w:val="single" w:sz="4" w:space="0" w:color="F9C1A6" w:themeColor="accent1" w:themeTint="66"/>
        <w:right w:val="single" w:sz="4" w:space="0" w:color="F9C1A6" w:themeColor="accent1" w:themeTint="66"/>
        <w:insideH w:val="single" w:sz="4" w:space="0" w:color="F9C1A6" w:themeColor="accent1" w:themeTint="66"/>
        <w:insideV w:val="single" w:sz="4" w:space="0" w:color="F9C1A6" w:themeColor="accent1" w:themeTint="66"/>
      </w:tblBorders>
    </w:tblPr>
    <w:tblStylePr w:type="firstRow">
      <w:rPr>
        <w:b/>
        <w:bCs/>
      </w:rPr>
      <w:tblPr/>
      <w:tcPr>
        <w:tcBorders>
          <w:bottom w:val="single" w:sz="12" w:space="0" w:color="F7A27A" w:themeColor="accent1" w:themeTint="99"/>
        </w:tcBorders>
      </w:tcPr>
    </w:tblStylePr>
    <w:tblStylePr w:type="lastRow">
      <w:rPr>
        <w:b/>
        <w:bCs/>
      </w:rPr>
      <w:tblPr/>
      <w:tcPr>
        <w:tcBorders>
          <w:top w:val="double" w:sz="2" w:space="0" w:color="F7A27A" w:themeColor="accent1" w:themeTint="99"/>
        </w:tcBorders>
      </w:tcPr>
    </w:tblStylePr>
    <w:tblStylePr w:type="firstCol">
      <w:rPr>
        <w:b/>
        <w:bCs/>
      </w:rPr>
    </w:tblStylePr>
    <w:tblStylePr w:type="lastCol">
      <w:rPr>
        <w:b/>
        <w:bCs/>
      </w:rPr>
    </w:tblStylePr>
  </w:style>
  <w:style w:type="table" w:styleId="TableGrid">
    <w:name w:val="Table Grid"/>
    <w:basedOn w:val="TableNormal"/>
    <w:uiPriority w:val="39"/>
    <w:rsid w:val="00C33B5E"/>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A3B88"/>
    <w:pPr>
      <w:ind w:left="720"/>
      <w:contextualSpacing/>
    </w:pPr>
  </w:style>
  <w:style w:type="character" w:customStyle="1" w:styleId="Heading1Char">
    <w:name w:val="Heading 1 Char"/>
    <w:basedOn w:val="DefaultParagraphFont"/>
    <w:link w:val="Heading1"/>
    <w:uiPriority w:val="9"/>
    <w:rsid w:val="00F93C54"/>
    <w:rPr>
      <w:rFonts w:asciiTheme="majorHAnsi" w:eastAsiaTheme="majorEastAsia" w:hAnsiTheme="majorHAnsi" w:cstheme="majorBidi"/>
      <w:color w:val="C3460B" w:themeColor="accent1" w:themeShade="BF"/>
      <w:sz w:val="32"/>
      <w:szCs w:val="32"/>
      <w:lang w:eastAsia="en-GB"/>
    </w:rPr>
  </w:style>
  <w:style w:type="character" w:customStyle="1" w:styleId="Heading2Char">
    <w:name w:val="Heading 2 Char"/>
    <w:basedOn w:val="DefaultParagraphFont"/>
    <w:link w:val="Heading2"/>
    <w:uiPriority w:val="9"/>
    <w:rsid w:val="004F0A0A"/>
    <w:rPr>
      <w:rFonts w:asciiTheme="majorHAnsi" w:eastAsiaTheme="majorEastAsia" w:hAnsiTheme="majorHAnsi" w:cstheme="majorBidi"/>
      <w:color w:val="C3460B" w:themeColor="accent1" w:themeShade="BF"/>
      <w:sz w:val="26"/>
      <w:szCs w:val="26"/>
      <w:lang w:eastAsia="en-GB"/>
    </w:rPr>
  </w:style>
  <w:style w:type="paragraph" w:styleId="CommentSubject">
    <w:name w:val="annotation subject"/>
    <w:basedOn w:val="CommentText"/>
    <w:next w:val="CommentText"/>
    <w:link w:val="CommentSubjectChar"/>
    <w:uiPriority w:val="99"/>
    <w:semiHidden/>
    <w:unhideWhenUsed/>
    <w:rsid w:val="00E6555D"/>
    <w:pPr>
      <w:spacing w:line="240" w:lineRule="auto"/>
    </w:pPr>
    <w:rPr>
      <w:b/>
      <w:bCs/>
    </w:rPr>
  </w:style>
  <w:style w:type="character" w:customStyle="1" w:styleId="CommentSubjectChar">
    <w:name w:val="Comment Subject Char"/>
    <w:basedOn w:val="CommentTextChar"/>
    <w:link w:val="CommentSubject"/>
    <w:uiPriority w:val="99"/>
    <w:semiHidden/>
    <w:rsid w:val="00E6555D"/>
    <w:rPr>
      <w:rFonts w:ascii="Arial" w:eastAsia="Times New Roman" w:hAnsi="Arial" w:cs="Times New Roman"/>
      <w:b/>
      <w:bCs/>
      <w:sz w:val="20"/>
      <w:szCs w:val="20"/>
      <w:lang w:eastAsia="en-GB"/>
    </w:rPr>
  </w:style>
  <w:style w:type="character" w:customStyle="1" w:styleId="Mention1">
    <w:name w:val="Mention1"/>
    <w:basedOn w:val="DefaultParagraphFont"/>
    <w:uiPriority w:val="99"/>
    <w:semiHidden/>
    <w:unhideWhenUsed/>
    <w:rsid w:val="00AB2FC7"/>
    <w:rPr>
      <w:color w:val="2B579A"/>
      <w:shd w:val="clear" w:color="auto" w:fill="E6E6E6"/>
    </w:rPr>
  </w:style>
  <w:style w:type="character" w:styleId="FollowedHyperlink">
    <w:name w:val="FollowedHyperlink"/>
    <w:basedOn w:val="DefaultParagraphFont"/>
    <w:uiPriority w:val="99"/>
    <w:semiHidden/>
    <w:unhideWhenUsed/>
    <w:rsid w:val="00AB2FC7"/>
    <w:rPr>
      <w:color w:val="FFBF22" w:themeColor="followedHyperlink"/>
      <w:u w:val="single"/>
    </w:rPr>
  </w:style>
  <w:style w:type="paragraph" w:customStyle="1" w:styleId="TableHeading">
    <w:name w:val="Table Heading"/>
    <w:basedOn w:val="Normal"/>
    <w:rsid w:val="00691688"/>
    <w:pPr>
      <w:spacing w:line="240" w:lineRule="auto"/>
      <w:ind w:left="113"/>
    </w:pPr>
    <w:rPr>
      <w:color w:val="008576"/>
    </w:rPr>
  </w:style>
  <w:style w:type="paragraph" w:customStyle="1" w:styleId="Tablebodycopy">
    <w:name w:val="Table body copy"/>
    <w:basedOn w:val="Normal"/>
    <w:rsid w:val="00691688"/>
    <w:pPr>
      <w:spacing w:before="40"/>
      <w:ind w:left="113"/>
    </w:pPr>
    <w:rPr>
      <w:color w:val="008576"/>
    </w:rPr>
  </w:style>
  <w:style w:type="paragraph" w:styleId="NormalWeb">
    <w:name w:val="Normal (Web)"/>
    <w:basedOn w:val="Normal"/>
    <w:uiPriority w:val="99"/>
    <w:unhideWhenUsed/>
    <w:rsid w:val="0051689B"/>
    <w:pPr>
      <w:spacing w:before="100" w:beforeAutospacing="1" w:after="100" w:afterAutospacing="1" w:line="240" w:lineRule="auto"/>
    </w:pPr>
    <w:rPr>
      <w:rFonts w:ascii="Times New Roman" w:eastAsiaTheme="minorEastAsia" w:hAnsi="Times New Roman"/>
      <w:sz w:val="24"/>
      <w:lang w:val="en-US" w:eastAsia="en-US"/>
    </w:rPr>
  </w:style>
  <w:style w:type="character" w:customStyle="1" w:styleId="UnresolvedMention1">
    <w:name w:val="Unresolved Mention1"/>
    <w:basedOn w:val="DefaultParagraphFont"/>
    <w:uiPriority w:val="99"/>
    <w:semiHidden/>
    <w:unhideWhenUsed/>
    <w:rsid w:val="00E364C6"/>
    <w:rPr>
      <w:color w:val="605E5C"/>
      <w:shd w:val="clear" w:color="auto" w:fill="E1DFDD"/>
    </w:rPr>
  </w:style>
  <w:style w:type="paragraph" w:customStyle="1" w:styleId="Style1">
    <w:name w:val="Style1"/>
    <w:basedOn w:val="Checklist"/>
    <w:link w:val="Style1Char"/>
    <w:autoRedefine/>
    <w:qFormat/>
    <w:rsid w:val="00625705"/>
    <w:pPr>
      <w:shd w:val="clear" w:color="auto" w:fill="6A2C91" w:themeFill="accent5"/>
    </w:pPr>
  </w:style>
  <w:style w:type="paragraph" w:customStyle="1" w:styleId="Style3">
    <w:name w:val="Style3"/>
    <w:basedOn w:val="Checklist"/>
    <w:link w:val="Style3Char"/>
    <w:qFormat/>
    <w:rsid w:val="00625705"/>
    <w:pPr>
      <w:shd w:val="clear" w:color="auto" w:fill="5BCBF5" w:themeFill="accent3"/>
    </w:pPr>
  </w:style>
  <w:style w:type="character" w:customStyle="1" w:styleId="Contents01Char">
    <w:name w:val="Contents 01 Char"/>
    <w:basedOn w:val="Heading8Char"/>
    <w:link w:val="Contents01"/>
    <w:rsid w:val="00625705"/>
    <w:rPr>
      <w:rFonts w:ascii="Arial" w:eastAsia="Times New Roman" w:hAnsi="Arial" w:cs="Arial"/>
      <w:bCs/>
      <w:color w:val="FFFFFF"/>
      <w:kern w:val="32"/>
      <w:sz w:val="28"/>
      <w:szCs w:val="32"/>
      <w:shd w:val="clear" w:color="auto" w:fill="00B274"/>
      <w:lang w:eastAsia="en-GB"/>
    </w:rPr>
  </w:style>
  <w:style w:type="character" w:customStyle="1" w:styleId="ChecklistChar">
    <w:name w:val="Checklist Char"/>
    <w:basedOn w:val="Contents01Char"/>
    <w:link w:val="Checklist"/>
    <w:rsid w:val="00625705"/>
    <w:rPr>
      <w:rFonts w:ascii="Arial" w:eastAsia="Times New Roman" w:hAnsi="Arial" w:cs="Arial"/>
      <w:b/>
      <w:bCs/>
      <w:color w:val="FFFFFF" w:themeColor="background1"/>
      <w:kern w:val="32"/>
      <w:sz w:val="28"/>
      <w:szCs w:val="32"/>
      <w:shd w:val="clear" w:color="auto" w:fill="F26522" w:themeFill="accent1"/>
      <w:lang w:eastAsia="en-GB"/>
    </w:rPr>
  </w:style>
  <w:style w:type="character" w:customStyle="1" w:styleId="Style1Char">
    <w:name w:val="Style1 Char"/>
    <w:basedOn w:val="ChecklistChar"/>
    <w:link w:val="Style1"/>
    <w:rsid w:val="00625705"/>
    <w:rPr>
      <w:rFonts w:ascii="Arial" w:eastAsia="Times New Roman" w:hAnsi="Arial" w:cs="Arial"/>
      <w:b/>
      <w:bCs/>
      <w:color w:val="FFFFFF" w:themeColor="background1"/>
      <w:kern w:val="32"/>
      <w:sz w:val="28"/>
      <w:szCs w:val="32"/>
      <w:shd w:val="clear" w:color="auto" w:fill="6A2C91" w:themeFill="accent5"/>
      <w:lang w:eastAsia="en-GB"/>
    </w:rPr>
  </w:style>
  <w:style w:type="paragraph" w:customStyle="1" w:styleId="Style4">
    <w:name w:val="Style4"/>
    <w:basedOn w:val="Checklist"/>
    <w:link w:val="Style4Char"/>
    <w:qFormat/>
    <w:rsid w:val="00625705"/>
    <w:pPr>
      <w:shd w:val="clear" w:color="auto" w:fill="0079C1" w:themeFill="accent2"/>
    </w:pPr>
  </w:style>
  <w:style w:type="character" w:customStyle="1" w:styleId="Style3Char">
    <w:name w:val="Style3 Char"/>
    <w:basedOn w:val="ChecklistChar"/>
    <w:link w:val="Style3"/>
    <w:rsid w:val="00625705"/>
    <w:rPr>
      <w:rFonts w:ascii="Arial" w:eastAsia="Times New Roman" w:hAnsi="Arial" w:cs="Arial"/>
      <w:b/>
      <w:bCs/>
      <w:color w:val="FFFFFF" w:themeColor="background1"/>
      <w:kern w:val="32"/>
      <w:sz w:val="28"/>
      <w:szCs w:val="32"/>
      <w:shd w:val="clear" w:color="auto" w:fill="5BCBF5" w:themeFill="accent3"/>
      <w:lang w:eastAsia="en-GB"/>
    </w:rPr>
  </w:style>
  <w:style w:type="paragraph" w:customStyle="1" w:styleId="e">
    <w:name w:val="e"/>
    <w:basedOn w:val="Checklist"/>
    <w:link w:val="eChar"/>
    <w:autoRedefine/>
    <w:qFormat/>
    <w:rsid w:val="00077D7B"/>
    <w:pPr>
      <w:shd w:val="clear" w:color="auto" w:fill="C2CD23" w:themeFill="accent4"/>
      <w:tabs>
        <w:tab w:val="left" w:pos="9214"/>
      </w:tabs>
      <w:spacing w:before="360"/>
    </w:pPr>
  </w:style>
  <w:style w:type="character" w:customStyle="1" w:styleId="Style4Char">
    <w:name w:val="Style4 Char"/>
    <w:basedOn w:val="ChecklistChar"/>
    <w:link w:val="Style4"/>
    <w:rsid w:val="00625705"/>
    <w:rPr>
      <w:rFonts w:ascii="Arial" w:eastAsia="Times New Roman" w:hAnsi="Arial" w:cs="Arial"/>
      <w:b/>
      <w:bCs/>
      <w:color w:val="FFFFFF" w:themeColor="background1"/>
      <w:kern w:val="32"/>
      <w:sz w:val="28"/>
      <w:szCs w:val="32"/>
      <w:shd w:val="clear" w:color="auto" w:fill="0079C1" w:themeFill="accent2"/>
      <w:lang w:eastAsia="en-GB"/>
    </w:rPr>
  </w:style>
  <w:style w:type="paragraph" w:customStyle="1" w:styleId="Style6">
    <w:name w:val="Style6"/>
    <w:basedOn w:val="Checklist"/>
    <w:link w:val="Style6Char"/>
    <w:qFormat/>
    <w:rsid w:val="00976D98"/>
    <w:pPr>
      <w:shd w:val="clear" w:color="auto" w:fill="727274" w:themeFill="text2"/>
      <w:tabs>
        <w:tab w:val="left" w:pos="9214"/>
      </w:tabs>
    </w:pPr>
  </w:style>
  <w:style w:type="character" w:customStyle="1" w:styleId="eChar">
    <w:name w:val="e Char"/>
    <w:basedOn w:val="ChecklistChar"/>
    <w:link w:val="e"/>
    <w:rsid w:val="00077D7B"/>
    <w:rPr>
      <w:rFonts w:ascii="Arial" w:eastAsia="Times New Roman" w:hAnsi="Arial" w:cs="Arial"/>
      <w:b/>
      <w:bCs/>
      <w:color w:val="FFFFFF" w:themeColor="background1"/>
      <w:kern w:val="32"/>
      <w:sz w:val="28"/>
      <w:szCs w:val="32"/>
      <w:shd w:val="clear" w:color="auto" w:fill="C2CD23" w:themeFill="accent4"/>
      <w:lang w:eastAsia="en-GB"/>
    </w:rPr>
  </w:style>
  <w:style w:type="character" w:styleId="FootnoteReference">
    <w:name w:val="footnote reference"/>
    <w:basedOn w:val="DefaultParagraphFont"/>
    <w:rsid w:val="00A86BE7"/>
    <w:rPr>
      <w:vertAlign w:val="superscript"/>
    </w:rPr>
  </w:style>
  <w:style w:type="character" w:customStyle="1" w:styleId="Style6Char">
    <w:name w:val="Style6 Char"/>
    <w:basedOn w:val="ChecklistChar"/>
    <w:link w:val="Style6"/>
    <w:rsid w:val="00976D98"/>
    <w:rPr>
      <w:rFonts w:ascii="Arial" w:eastAsia="Times New Roman" w:hAnsi="Arial" w:cs="Arial"/>
      <w:b/>
      <w:bCs/>
      <w:color w:val="FFFFFF" w:themeColor="background1"/>
      <w:kern w:val="32"/>
      <w:sz w:val="28"/>
      <w:szCs w:val="32"/>
      <w:shd w:val="clear" w:color="auto" w:fill="727274" w:themeFill="text2"/>
      <w:lang w:eastAsia="en-GB"/>
    </w:rPr>
  </w:style>
  <w:style w:type="paragraph" w:styleId="NoSpacing">
    <w:name w:val="No Spacing"/>
    <w:uiPriority w:val="1"/>
    <w:qFormat/>
    <w:rsid w:val="00754610"/>
    <w:pPr>
      <w:spacing w:after="0" w:line="240" w:lineRule="auto"/>
    </w:pPr>
    <w:rPr>
      <w:rFonts w:ascii="Arial" w:eastAsia="Times New Roman" w:hAnsi="Arial" w:cs="Times New Roman"/>
      <w:sz w:val="20"/>
      <w:szCs w:val="24"/>
      <w:lang w:eastAsia="en-GB"/>
    </w:rPr>
  </w:style>
  <w:style w:type="paragraph" w:styleId="Revision">
    <w:name w:val="Revision"/>
    <w:hidden/>
    <w:uiPriority w:val="99"/>
    <w:semiHidden/>
    <w:rsid w:val="00B90EF7"/>
    <w:pPr>
      <w:spacing w:after="0" w:line="240" w:lineRule="auto"/>
    </w:pPr>
    <w:rPr>
      <w:rFonts w:ascii="Arial" w:eastAsia="Times New Roman" w:hAnsi="Arial" w:cs="Times New Roman"/>
      <w:sz w:val="20"/>
      <w:szCs w:val="24"/>
      <w:lang w:eastAsia="en-GB"/>
    </w:rPr>
  </w:style>
  <w:style w:type="table" w:styleId="GridTable1Light-Accent1">
    <w:name w:val="Grid Table 1 Light Accent 1"/>
    <w:basedOn w:val="TableNormal"/>
    <w:uiPriority w:val="46"/>
    <w:rsid w:val="00DA6F8F"/>
    <w:pPr>
      <w:spacing w:after="0" w:line="240" w:lineRule="auto"/>
    </w:pPr>
    <w:tblPr>
      <w:tblStyleRowBandSize w:val="1"/>
      <w:tblStyleColBandSize w:val="1"/>
      <w:tblBorders>
        <w:top w:val="single" w:sz="4" w:space="0" w:color="F9C1A6" w:themeColor="accent1" w:themeTint="66"/>
        <w:left w:val="single" w:sz="4" w:space="0" w:color="F9C1A6" w:themeColor="accent1" w:themeTint="66"/>
        <w:bottom w:val="single" w:sz="4" w:space="0" w:color="F9C1A6" w:themeColor="accent1" w:themeTint="66"/>
        <w:right w:val="single" w:sz="4" w:space="0" w:color="F9C1A6" w:themeColor="accent1" w:themeTint="66"/>
        <w:insideH w:val="single" w:sz="4" w:space="0" w:color="F9C1A6" w:themeColor="accent1" w:themeTint="66"/>
        <w:insideV w:val="single" w:sz="4" w:space="0" w:color="F9C1A6" w:themeColor="accent1" w:themeTint="66"/>
      </w:tblBorders>
    </w:tblPr>
    <w:tblStylePr w:type="firstRow">
      <w:rPr>
        <w:b/>
        <w:bCs/>
      </w:rPr>
      <w:tblPr/>
      <w:tcPr>
        <w:tcBorders>
          <w:bottom w:val="single" w:sz="12" w:space="0" w:color="F7A27A" w:themeColor="accent1" w:themeTint="99"/>
        </w:tcBorders>
      </w:tcPr>
    </w:tblStylePr>
    <w:tblStylePr w:type="lastRow">
      <w:rPr>
        <w:b/>
        <w:bCs/>
      </w:rPr>
      <w:tblPr/>
      <w:tcPr>
        <w:tcBorders>
          <w:top w:val="double" w:sz="2" w:space="0" w:color="F7A27A" w:themeColor="accent1" w:themeTint="99"/>
        </w:tcBorders>
      </w:tcPr>
    </w:tblStylePr>
    <w:tblStylePr w:type="firstCol">
      <w:rPr>
        <w:b/>
        <w:bCs/>
      </w:rPr>
    </w:tblStylePr>
    <w:tblStylePr w:type="lastCol">
      <w:rPr>
        <w:b/>
        <w:bCs/>
      </w:rPr>
    </w:tblStylePr>
  </w:style>
  <w:style w:type="character" w:styleId="Mention">
    <w:name w:val="Mention"/>
    <w:basedOn w:val="DefaultParagraphFont"/>
    <w:uiPriority w:val="99"/>
    <w:semiHidden/>
    <w:unhideWhenUsed/>
    <w:rsid w:val="00DA6F8F"/>
    <w:rPr>
      <w:color w:val="2B579A"/>
      <w:shd w:val="clear" w:color="auto" w:fill="E6E6E6"/>
    </w:rPr>
  </w:style>
  <w:style w:type="paragraph" w:customStyle="1" w:styleId="Style5">
    <w:name w:val="Style5"/>
    <w:basedOn w:val="e"/>
    <w:link w:val="Style5Char"/>
    <w:qFormat/>
    <w:rsid w:val="008C54A0"/>
    <w:pPr>
      <w:shd w:val="clear" w:color="auto" w:fill="FFBF22" w:themeFill="accent6"/>
    </w:pPr>
    <w:rPr>
      <w:snapToGrid w:val="0"/>
      <w:lang w:eastAsia="en-US"/>
    </w:rPr>
  </w:style>
  <w:style w:type="character" w:customStyle="1" w:styleId="Style5Char">
    <w:name w:val="Style5 Char"/>
    <w:basedOn w:val="eChar"/>
    <w:link w:val="Style5"/>
    <w:rsid w:val="008C54A0"/>
    <w:rPr>
      <w:rFonts w:ascii="Arial" w:eastAsia="Times New Roman" w:hAnsi="Arial" w:cs="Arial"/>
      <w:b/>
      <w:bCs/>
      <w:snapToGrid w:val="0"/>
      <w:color w:val="FFFFFF" w:themeColor="background1"/>
      <w:kern w:val="32"/>
      <w:sz w:val="28"/>
      <w:szCs w:val="32"/>
      <w:shd w:val="clear" w:color="auto" w:fill="FFBF22" w:themeFill="accent6"/>
      <w:lang w:eastAsia="en-GB"/>
    </w:rPr>
  </w:style>
  <w:style w:type="character" w:styleId="UnresolvedMention">
    <w:name w:val="Unresolved Mention"/>
    <w:basedOn w:val="DefaultParagraphFont"/>
    <w:uiPriority w:val="99"/>
    <w:semiHidden/>
    <w:unhideWhenUsed/>
    <w:rsid w:val="00A77C9C"/>
    <w:rPr>
      <w:color w:val="605E5C"/>
      <w:shd w:val="clear" w:color="auto" w:fill="E1DFDD"/>
    </w:rPr>
  </w:style>
  <w:style w:type="character" w:styleId="PlaceholderText">
    <w:name w:val="Placeholder Text"/>
    <w:basedOn w:val="DefaultParagraphFont"/>
    <w:uiPriority w:val="99"/>
    <w:semiHidden/>
    <w:rsid w:val="00D76089"/>
    <w:rPr>
      <w:color w:val="808080"/>
    </w:rPr>
  </w:style>
  <w:style w:type="character" w:customStyle="1" w:styleId="Heading4Char">
    <w:name w:val="Heading 4 Char"/>
    <w:basedOn w:val="DefaultParagraphFont"/>
    <w:link w:val="Heading4"/>
    <w:uiPriority w:val="9"/>
    <w:semiHidden/>
    <w:rsid w:val="00622027"/>
    <w:rPr>
      <w:rFonts w:asciiTheme="majorHAnsi" w:eastAsiaTheme="majorEastAsia" w:hAnsiTheme="majorHAnsi" w:cstheme="majorBidi"/>
      <w:i/>
      <w:iCs/>
      <w:color w:val="C3460B" w:themeColor="accent1" w:themeShade="BF"/>
      <w:sz w:val="20"/>
      <w:szCs w:val="24"/>
      <w:lang w:eastAsia="en-GB"/>
    </w:rPr>
  </w:style>
  <w:style w:type="paragraph" w:styleId="Title">
    <w:name w:val="Title"/>
    <w:basedOn w:val="Normal"/>
    <w:next w:val="Normal"/>
    <w:link w:val="TitleChar"/>
    <w:uiPriority w:val="10"/>
    <w:qFormat/>
    <w:rsid w:val="00F566A7"/>
    <w:pPr>
      <w:spacing w:before="0"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566A7"/>
    <w:rPr>
      <w:rFonts w:asciiTheme="majorHAnsi" w:eastAsiaTheme="majorEastAsia" w:hAnsiTheme="majorHAnsi" w:cstheme="majorBidi"/>
      <w:spacing w:val="-10"/>
      <w:kern w:val="28"/>
      <w:sz w:val="56"/>
      <w:szCs w:val="5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155682">
      <w:bodyDiv w:val="1"/>
      <w:marLeft w:val="0"/>
      <w:marRight w:val="0"/>
      <w:marTop w:val="0"/>
      <w:marBottom w:val="0"/>
      <w:divBdr>
        <w:top w:val="none" w:sz="0" w:space="0" w:color="auto"/>
        <w:left w:val="none" w:sz="0" w:space="0" w:color="auto"/>
        <w:bottom w:val="none" w:sz="0" w:space="0" w:color="auto"/>
        <w:right w:val="none" w:sz="0" w:space="0" w:color="auto"/>
      </w:divBdr>
    </w:div>
    <w:div w:id="164831070">
      <w:bodyDiv w:val="1"/>
      <w:marLeft w:val="0"/>
      <w:marRight w:val="0"/>
      <w:marTop w:val="0"/>
      <w:marBottom w:val="0"/>
      <w:divBdr>
        <w:top w:val="none" w:sz="0" w:space="0" w:color="auto"/>
        <w:left w:val="none" w:sz="0" w:space="0" w:color="auto"/>
        <w:bottom w:val="none" w:sz="0" w:space="0" w:color="auto"/>
        <w:right w:val="none" w:sz="0" w:space="0" w:color="auto"/>
      </w:divBdr>
    </w:div>
    <w:div w:id="199326449">
      <w:bodyDiv w:val="1"/>
      <w:marLeft w:val="0"/>
      <w:marRight w:val="0"/>
      <w:marTop w:val="0"/>
      <w:marBottom w:val="0"/>
      <w:divBdr>
        <w:top w:val="none" w:sz="0" w:space="0" w:color="auto"/>
        <w:left w:val="none" w:sz="0" w:space="0" w:color="auto"/>
        <w:bottom w:val="none" w:sz="0" w:space="0" w:color="auto"/>
        <w:right w:val="none" w:sz="0" w:space="0" w:color="auto"/>
      </w:divBdr>
    </w:div>
    <w:div w:id="310257476">
      <w:bodyDiv w:val="1"/>
      <w:marLeft w:val="0"/>
      <w:marRight w:val="0"/>
      <w:marTop w:val="0"/>
      <w:marBottom w:val="0"/>
      <w:divBdr>
        <w:top w:val="none" w:sz="0" w:space="0" w:color="auto"/>
        <w:left w:val="none" w:sz="0" w:space="0" w:color="auto"/>
        <w:bottom w:val="none" w:sz="0" w:space="0" w:color="auto"/>
        <w:right w:val="none" w:sz="0" w:space="0" w:color="auto"/>
      </w:divBdr>
    </w:div>
    <w:div w:id="410007952">
      <w:bodyDiv w:val="1"/>
      <w:marLeft w:val="0"/>
      <w:marRight w:val="0"/>
      <w:marTop w:val="0"/>
      <w:marBottom w:val="0"/>
      <w:divBdr>
        <w:top w:val="none" w:sz="0" w:space="0" w:color="auto"/>
        <w:left w:val="none" w:sz="0" w:space="0" w:color="auto"/>
        <w:bottom w:val="none" w:sz="0" w:space="0" w:color="auto"/>
        <w:right w:val="none" w:sz="0" w:space="0" w:color="auto"/>
      </w:divBdr>
    </w:div>
    <w:div w:id="540442251">
      <w:bodyDiv w:val="1"/>
      <w:marLeft w:val="0"/>
      <w:marRight w:val="0"/>
      <w:marTop w:val="0"/>
      <w:marBottom w:val="0"/>
      <w:divBdr>
        <w:top w:val="none" w:sz="0" w:space="0" w:color="auto"/>
        <w:left w:val="none" w:sz="0" w:space="0" w:color="auto"/>
        <w:bottom w:val="none" w:sz="0" w:space="0" w:color="auto"/>
        <w:right w:val="none" w:sz="0" w:space="0" w:color="auto"/>
      </w:divBdr>
    </w:div>
    <w:div w:id="656567428">
      <w:bodyDiv w:val="1"/>
      <w:marLeft w:val="0"/>
      <w:marRight w:val="0"/>
      <w:marTop w:val="0"/>
      <w:marBottom w:val="0"/>
      <w:divBdr>
        <w:top w:val="none" w:sz="0" w:space="0" w:color="auto"/>
        <w:left w:val="none" w:sz="0" w:space="0" w:color="auto"/>
        <w:bottom w:val="none" w:sz="0" w:space="0" w:color="auto"/>
        <w:right w:val="none" w:sz="0" w:space="0" w:color="auto"/>
      </w:divBdr>
    </w:div>
    <w:div w:id="713046891">
      <w:bodyDiv w:val="1"/>
      <w:marLeft w:val="0"/>
      <w:marRight w:val="0"/>
      <w:marTop w:val="0"/>
      <w:marBottom w:val="0"/>
      <w:divBdr>
        <w:top w:val="none" w:sz="0" w:space="0" w:color="auto"/>
        <w:left w:val="none" w:sz="0" w:space="0" w:color="auto"/>
        <w:bottom w:val="none" w:sz="0" w:space="0" w:color="auto"/>
        <w:right w:val="none" w:sz="0" w:space="0" w:color="auto"/>
      </w:divBdr>
    </w:div>
    <w:div w:id="725373264">
      <w:bodyDiv w:val="1"/>
      <w:marLeft w:val="0"/>
      <w:marRight w:val="0"/>
      <w:marTop w:val="0"/>
      <w:marBottom w:val="0"/>
      <w:divBdr>
        <w:top w:val="none" w:sz="0" w:space="0" w:color="auto"/>
        <w:left w:val="none" w:sz="0" w:space="0" w:color="auto"/>
        <w:bottom w:val="none" w:sz="0" w:space="0" w:color="auto"/>
        <w:right w:val="none" w:sz="0" w:space="0" w:color="auto"/>
      </w:divBdr>
      <w:divsChild>
        <w:div w:id="1139957561">
          <w:marLeft w:val="547"/>
          <w:marRight w:val="0"/>
          <w:marTop w:val="0"/>
          <w:marBottom w:val="0"/>
          <w:divBdr>
            <w:top w:val="none" w:sz="0" w:space="0" w:color="auto"/>
            <w:left w:val="none" w:sz="0" w:space="0" w:color="auto"/>
            <w:bottom w:val="none" w:sz="0" w:space="0" w:color="auto"/>
            <w:right w:val="none" w:sz="0" w:space="0" w:color="auto"/>
          </w:divBdr>
        </w:div>
      </w:divsChild>
    </w:div>
    <w:div w:id="810682331">
      <w:bodyDiv w:val="1"/>
      <w:marLeft w:val="0"/>
      <w:marRight w:val="0"/>
      <w:marTop w:val="0"/>
      <w:marBottom w:val="0"/>
      <w:divBdr>
        <w:top w:val="none" w:sz="0" w:space="0" w:color="auto"/>
        <w:left w:val="none" w:sz="0" w:space="0" w:color="auto"/>
        <w:bottom w:val="none" w:sz="0" w:space="0" w:color="auto"/>
        <w:right w:val="none" w:sz="0" w:space="0" w:color="auto"/>
      </w:divBdr>
    </w:div>
    <w:div w:id="882014797">
      <w:bodyDiv w:val="1"/>
      <w:marLeft w:val="0"/>
      <w:marRight w:val="0"/>
      <w:marTop w:val="0"/>
      <w:marBottom w:val="0"/>
      <w:divBdr>
        <w:top w:val="none" w:sz="0" w:space="0" w:color="auto"/>
        <w:left w:val="none" w:sz="0" w:space="0" w:color="auto"/>
        <w:bottom w:val="none" w:sz="0" w:space="0" w:color="auto"/>
        <w:right w:val="none" w:sz="0" w:space="0" w:color="auto"/>
      </w:divBdr>
    </w:div>
    <w:div w:id="981352726">
      <w:bodyDiv w:val="1"/>
      <w:marLeft w:val="0"/>
      <w:marRight w:val="0"/>
      <w:marTop w:val="0"/>
      <w:marBottom w:val="0"/>
      <w:divBdr>
        <w:top w:val="none" w:sz="0" w:space="0" w:color="auto"/>
        <w:left w:val="none" w:sz="0" w:space="0" w:color="auto"/>
        <w:bottom w:val="none" w:sz="0" w:space="0" w:color="auto"/>
        <w:right w:val="none" w:sz="0" w:space="0" w:color="auto"/>
      </w:divBdr>
    </w:div>
    <w:div w:id="1239634845">
      <w:bodyDiv w:val="1"/>
      <w:marLeft w:val="0"/>
      <w:marRight w:val="0"/>
      <w:marTop w:val="0"/>
      <w:marBottom w:val="0"/>
      <w:divBdr>
        <w:top w:val="none" w:sz="0" w:space="0" w:color="auto"/>
        <w:left w:val="none" w:sz="0" w:space="0" w:color="auto"/>
        <w:bottom w:val="none" w:sz="0" w:space="0" w:color="auto"/>
        <w:right w:val="none" w:sz="0" w:space="0" w:color="auto"/>
      </w:divBdr>
      <w:divsChild>
        <w:div w:id="202988576">
          <w:marLeft w:val="547"/>
          <w:marRight w:val="0"/>
          <w:marTop w:val="0"/>
          <w:marBottom w:val="0"/>
          <w:divBdr>
            <w:top w:val="none" w:sz="0" w:space="0" w:color="auto"/>
            <w:left w:val="none" w:sz="0" w:space="0" w:color="auto"/>
            <w:bottom w:val="none" w:sz="0" w:space="0" w:color="auto"/>
            <w:right w:val="none" w:sz="0" w:space="0" w:color="auto"/>
          </w:divBdr>
        </w:div>
      </w:divsChild>
    </w:div>
    <w:div w:id="1256594249">
      <w:bodyDiv w:val="1"/>
      <w:marLeft w:val="0"/>
      <w:marRight w:val="0"/>
      <w:marTop w:val="0"/>
      <w:marBottom w:val="0"/>
      <w:divBdr>
        <w:top w:val="none" w:sz="0" w:space="0" w:color="auto"/>
        <w:left w:val="none" w:sz="0" w:space="0" w:color="auto"/>
        <w:bottom w:val="none" w:sz="0" w:space="0" w:color="auto"/>
        <w:right w:val="none" w:sz="0" w:space="0" w:color="auto"/>
      </w:divBdr>
    </w:div>
    <w:div w:id="1258052905">
      <w:bodyDiv w:val="1"/>
      <w:marLeft w:val="0"/>
      <w:marRight w:val="0"/>
      <w:marTop w:val="0"/>
      <w:marBottom w:val="0"/>
      <w:divBdr>
        <w:top w:val="none" w:sz="0" w:space="0" w:color="auto"/>
        <w:left w:val="none" w:sz="0" w:space="0" w:color="auto"/>
        <w:bottom w:val="none" w:sz="0" w:space="0" w:color="auto"/>
        <w:right w:val="none" w:sz="0" w:space="0" w:color="auto"/>
      </w:divBdr>
    </w:div>
    <w:div w:id="1261141027">
      <w:bodyDiv w:val="1"/>
      <w:marLeft w:val="0"/>
      <w:marRight w:val="0"/>
      <w:marTop w:val="0"/>
      <w:marBottom w:val="0"/>
      <w:divBdr>
        <w:top w:val="none" w:sz="0" w:space="0" w:color="auto"/>
        <w:left w:val="none" w:sz="0" w:space="0" w:color="auto"/>
        <w:bottom w:val="none" w:sz="0" w:space="0" w:color="auto"/>
        <w:right w:val="none" w:sz="0" w:space="0" w:color="auto"/>
      </w:divBdr>
    </w:div>
    <w:div w:id="1368064917">
      <w:bodyDiv w:val="1"/>
      <w:marLeft w:val="0"/>
      <w:marRight w:val="0"/>
      <w:marTop w:val="0"/>
      <w:marBottom w:val="0"/>
      <w:divBdr>
        <w:top w:val="none" w:sz="0" w:space="0" w:color="auto"/>
        <w:left w:val="none" w:sz="0" w:space="0" w:color="auto"/>
        <w:bottom w:val="none" w:sz="0" w:space="0" w:color="auto"/>
        <w:right w:val="none" w:sz="0" w:space="0" w:color="auto"/>
      </w:divBdr>
    </w:div>
    <w:div w:id="1415976947">
      <w:bodyDiv w:val="1"/>
      <w:marLeft w:val="0"/>
      <w:marRight w:val="0"/>
      <w:marTop w:val="0"/>
      <w:marBottom w:val="0"/>
      <w:divBdr>
        <w:top w:val="none" w:sz="0" w:space="0" w:color="auto"/>
        <w:left w:val="none" w:sz="0" w:space="0" w:color="auto"/>
        <w:bottom w:val="none" w:sz="0" w:space="0" w:color="auto"/>
        <w:right w:val="none" w:sz="0" w:space="0" w:color="auto"/>
      </w:divBdr>
    </w:div>
    <w:div w:id="1469669381">
      <w:bodyDiv w:val="1"/>
      <w:marLeft w:val="0"/>
      <w:marRight w:val="0"/>
      <w:marTop w:val="0"/>
      <w:marBottom w:val="0"/>
      <w:divBdr>
        <w:top w:val="none" w:sz="0" w:space="0" w:color="auto"/>
        <w:left w:val="none" w:sz="0" w:space="0" w:color="auto"/>
        <w:bottom w:val="none" w:sz="0" w:space="0" w:color="auto"/>
        <w:right w:val="none" w:sz="0" w:space="0" w:color="auto"/>
      </w:divBdr>
    </w:div>
    <w:div w:id="1566062383">
      <w:bodyDiv w:val="1"/>
      <w:marLeft w:val="0"/>
      <w:marRight w:val="0"/>
      <w:marTop w:val="0"/>
      <w:marBottom w:val="0"/>
      <w:divBdr>
        <w:top w:val="none" w:sz="0" w:space="0" w:color="auto"/>
        <w:left w:val="none" w:sz="0" w:space="0" w:color="auto"/>
        <w:bottom w:val="none" w:sz="0" w:space="0" w:color="auto"/>
        <w:right w:val="none" w:sz="0" w:space="0" w:color="auto"/>
      </w:divBdr>
      <w:divsChild>
        <w:div w:id="966668721">
          <w:marLeft w:val="1022"/>
          <w:marRight w:val="0"/>
          <w:marTop w:val="0"/>
          <w:marBottom w:val="120"/>
          <w:divBdr>
            <w:top w:val="none" w:sz="0" w:space="0" w:color="auto"/>
            <w:left w:val="none" w:sz="0" w:space="0" w:color="auto"/>
            <w:bottom w:val="none" w:sz="0" w:space="0" w:color="auto"/>
            <w:right w:val="none" w:sz="0" w:space="0" w:color="auto"/>
          </w:divBdr>
        </w:div>
        <w:div w:id="1482190568">
          <w:marLeft w:val="446"/>
          <w:marRight w:val="0"/>
          <w:marTop w:val="0"/>
          <w:marBottom w:val="120"/>
          <w:divBdr>
            <w:top w:val="none" w:sz="0" w:space="0" w:color="auto"/>
            <w:left w:val="none" w:sz="0" w:space="0" w:color="auto"/>
            <w:bottom w:val="none" w:sz="0" w:space="0" w:color="auto"/>
            <w:right w:val="none" w:sz="0" w:space="0" w:color="auto"/>
          </w:divBdr>
        </w:div>
      </w:divsChild>
    </w:div>
    <w:div w:id="1700231942">
      <w:bodyDiv w:val="1"/>
      <w:marLeft w:val="0"/>
      <w:marRight w:val="0"/>
      <w:marTop w:val="0"/>
      <w:marBottom w:val="0"/>
      <w:divBdr>
        <w:top w:val="none" w:sz="0" w:space="0" w:color="auto"/>
        <w:left w:val="none" w:sz="0" w:space="0" w:color="auto"/>
        <w:bottom w:val="none" w:sz="0" w:space="0" w:color="auto"/>
        <w:right w:val="none" w:sz="0" w:space="0" w:color="auto"/>
      </w:divBdr>
    </w:div>
    <w:div w:id="1733380299">
      <w:bodyDiv w:val="1"/>
      <w:marLeft w:val="0"/>
      <w:marRight w:val="0"/>
      <w:marTop w:val="0"/>
      <w:marBottom w:val="0"/>
      <w:divBdr>
        <w:top w:val="none" w:sz="0" w:space="0" w:color="auto"/>
        <w:left w:val="none" w:sz="0" w:space="0" w:color="auto"/>
        <w:bottom w:val="none" w:sz="0" w:space="0" w:color="auto"/>
        <w:right w:val="none" w:sz="0" w:space="0" w:color="auto"/>
      </w:divBdr>
    </w:div>
    <w:div w:id="1959529251">
      <w:bodyDiv w:val="1"/>
      <w:marLeft w:val="0"/>
      <w:marRight w:val="0"/>
      <w:marTop w:val="0"/>
      <w:marBottom w:val="0"/>
      <w:divBdr>
        <w:top w:val="none" w:sz="0" w:space="0" w:color="auto"/>
        <w:left w:val="none" w:sz="0" w:space="0" w:color="auto"/>
        <w:bottom w:val="none" w:sz="0" w:space="0" w:color="auto"/>
        <w:right w:val="none" w:sz="0" w:space="0" w:color="auto"/>
      </w:divBdr>
      <w:divsChild>
        <w:div w:id="1083183141">
          <w:marLeft w:val="547"/>
          <w:marRight w:val="0"/>
          <w:marTop w:val="0"/>
          <w:marBottom w:val="0"/>
          <w:divBdr>
            <w:top w:val="none" w:sz="0" w:space="0" w:color="auto"/>
            <w:left w:val="none" w:sz="0" w:space="0" w:color="auto"/>
            <w:bottom w:val="none" w:sz="0" w:space="0" w:color="auto"/>
            <w:right w:val="none" w:sz="0" w:space="0" w:color="auto"/>
          </w:divBdr>
        </w:div>
      </w:divsChild>
    </w:div>
    <w:div w:id="1959675542">
      <w:bodyDiv w:val="1"/>
      <w:marLeft w:val="0"/>
      <w:marRight w:val="0"/>
      <w:marTop w:val="0"/>
      <w:marBottom w:val="0"/>
      <w:divBdr>
        <w:top w:val="none" w:sz="0" w:space="0" w:color="auto"/>
        <w:left w:val="none" w:sz="0" w:space="0" w:color="auto"/>
        <w:bottom w:val="none" w:sz="0" w:space="0" w:color="auto"/>
        <w:right w:val="none" w:sz="0" w:space="0" w:color="auto"/>
      </w:divBdr>
      <w:divsChild>
        <w:div w:id="104079288">
          <w:marLeft w:val="547"/>
          <w:marRight w:val="0"/>
          <w:marTop w:val="0"/>
          <w:marBottom w:val="0"/>
          <w:divBdr>
            <w:top w:val="none" w:sz="0" w:space="0" w:color="auto"/>
            <w:left w:val="none" w:sz="0" w:space="0" w:color="auto"/>
            <w:bottom w:val="none" w:sz="0" w:space="0" w:color="auto"/>
            <w:right w:val="none" w:sz="0" w:space="0" w:color="auto"/>
          </w:divBdr>
        </w:div>
      </w:divsChild>
    </w:div>
    <w:div w:id="1974407795">
      <w:bodyDiv w:val="1"/>
      <w:marLeft w:val="0"/>
      <w:marRight w:val="0"/>
      <w:marTop w:val="0"/>
      <w:marBottom w:val="0"/>
      <w:divBdr>
        <w:top w:val="none" w:sz="0" w:space="0" w:color="auto"/>
        <w:left w:val="none" w:sz="0" w:space="0" w:color="auto"/>
        <w:bottom w:val="none" w:sz="0" w:space="0" w:color="auto"/>
        <w:right w:val="none" w:sz="0" w:space="0" w:color="auto"/>
      </w:divBdr>
    </w:div>
    <w:div w:id="2011371445">
      <w:bodyDiv w:val="1"/>
      <w:marLeft w:val="0"/>
      <w:marRight w:val="0"/>
      <w:marTop w:val="0"/>
      <w:marBottom w:val="0"/>
      <w:divBdr>
        <w:top w:val="none" w:sz="0" w:space="0" w:color="auto"/>
        <w:left w:val="none" w:sz="0" w:space="0" w:color="auto"/>
        <w:bottom w:val="none" w:sz="0" w:space="0" w:color="auto"/>
        <w:right w:val="none" w:sz="0" w:space="0" w:color="auto"/>
      </w:divBdr>
    </w:div>
    <w:div w:id="2045053654">
      <w:bodyDiv w:val="1"/>
      <w:marLeft w:val="0"/>
      <w:marRight w:val="0"/>
      <w:marTop w:val="0"/>
      <w:marBottom w:val="0"/>
      <w:divBdr>
        <w:top w:val="none" w:sz="0" w:space="0" w:color="auto"/>
        <w:left w:val="none" w:sz="0" w:space="0" w:color="auto"/>
        <w:bottom w:val="none" w:sz="0" w:space="0" w:color="auto"/>
        <w:right w:val="none" w:sz="0" w:space="0" w:color="auto"/>
      </w:divBdr>
    </w:div>
    <w:div w:id="2063433589">
      <w:bodyDiv w:val="1"/>
      <w:marLeft w:val="0"/>
      <w:marRight w:val="0"/>
      <w:marTop w:val="0"/>
      <w:marBottom w:val="0"/>
      <w:divBdr>
        <w:top w:val="none" w:sz="0" w:space="0" w:color="auto"/>
        <w:left w:val="none" w:sz="0" w:space="0" w:color="auto"/>
        <w:bottom w:val="none" w:sz="0" w:space="0" w:color="auto"/>
        <w:right w:val="none" w:sz="0" w:space="0" w:color="auto"/>
      </w:divBdr>
      <w:divsChild>
        <w:div w:id="2083870209">
          <w:marLeft w:val="547"/>
          <w:marRight w:val="0"/>
          <w:marTop w:val="0"/>
          <w:marBottom w:val="0"/>
          <w:divBdr>
            <w:top w:val="none" w:sz="0" w:space="0" w:color="auto"/>
            <w:left w:val="none" w:sz="0" w:space="0" w:color="auto"/>
            <w:bottom w:val="none" w:sz="0" w:space="0" w:color="auto"/>
            <w:right w:val="none" w:sz="0" w:space="0" w:color="auto"/>
          </w:divBdr>
        </w:div>
      </w:divsChild>
    </w:div>
    <w:div w:id="210522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fer.groome\National%20Grid\Code%20Administrator%20-%20Team%20documents\SOPs\7.%20New%20modification%20templates%20March%202020\2.%20Workgroup%20Consultation%20and%20Response%20Proforma\GENERIC%20Workgroup%20Consultation%20template%20"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1D8AFA3A6A54832A7374C583FB5937F"/>
        <w:category>
          <w:name w:val="General"/>
          <w:gallery w:val="placeholder"/>
        </w:category>
        <w:types>
          <w:type w:val="bbPlcHdr"/>
        </w:types>
        <w:behaviors>
          <w:behavior w:val="content"/>
        </w:behaviors>
        <w:guid w:val="{C34FDC15-B245-4798-A53D-36D4280A2052}"/>
      </w:docPartPr>
      <w:docPartBody>
        <w:p w:rsidR="003A4F43" w:rsidRDefault="009A72EF" w:rsidP="009A72EF">
          <w:pPr>
            <w:pStyle w:val="61D8AFA3A6A54832A7374C583FB5937F"/>
          </w:pPr>
          <w:r w:rsidRPr="00625C74">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72EF"/>
    <w:rsid w:val="00075085"/>
    <w:rsid w:val="00186A73"/>
    <w:rsid w:val="003A4F43"/>
    <w:rsid w:val="007073BE"/>
    <w:rsid w:val="007570DA"/>
    <w:rsid w:val="009A72EF"/>
    <w:rsid w:val="00A07B1D"/>
    <w:rsid w:val="00A35614"/>
    <w:rsid w:val="00B25BA3"/>
    <w:rsid w:val="00CD5E8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A72EF"/>
    <w:rPr>
      <w:color w:val="808080"/>
    </w:rPr>
  </w:style>
  <w:style w:type="paragraph" w:customStyle="1" w:styleId="61D8AFA3A6A54832A7374C583FB5937F">
    <w:name w:val="61D8AFA3A6A54832A7374C583FB5937F"/>
    <w:rsid w:val="009A72E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ESO word template">
  <a:themeElements>
    <a:clrScheme name="Custom 11">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haredWithUsers xmlns="ada98f5a-a740-4799-8252-5a3f447098bc">
      <UserInfo>
        <DisplayName>Alice Taylor (ESO)</DisplayName>
        <AccountId>161</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9FB1FD9B337A144B7059180F2ABC3C5" ma:contentTypeVersion="6" ma:contentTypeDescription="Create a new document." ma:contentTypeScope="" ma:versionID="6f3237a526c0b14c9dc4f8aae3d1ff0f">
  <xsd:schema xmlns:xsd="http://www.w3.org/2001/XMLSchema" xmlns:xs="http://www.w3.org/2001/XMLSchema" xmlns:p="http://schemas.microsoft.com/office/2006/metadata/properties" xmlns:ns2="ada98f5a-a740-4799-8252-5a3f447098bc" xmlns:ns3="078c64e4-11bb-4ff2-b0a2-5b59cfae4977" targetNamespace="http://schemas.microsoft.com/office/2006/metadata/properties" ma:root="true" ma:fieldsID="41420a67dc9c0a02d6beff4928b6060f" ns2:_="" ns3:_="">
    <xsd:import namespace="ada98f5a-a740-4799-8252-5a3f447098bc"/>
    <xsd:import namespace="078c64e4-11bb-4ff2-b0a2-5b59cfae497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a98f5a-a740-4799-8252-5a3f447098b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78c64e4-11bb-4ff2-b0a2-5b59cfae497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A080565-0EFB-49DC-ACAE-A393A5A380B7}">
  <ds:schemaRefs>
    <ds:schemaRef ds:uri="http://schemas.openxmlformats.org/officeDocument/2006/bibliography"/>
  </ds:schemaRefs>
</ds:datastoreItem>
</file>

<file path=customXml/itemProps2.xml><?xml version="1.0" encoding="utf-8"?>
<ds:datastoreItem xmlns:ds="http://schemas.openxmlformats.org/officeDocument/2006/customXml" ds:itemID="{1356D85B-5292-4A73-B3AC-733E4B1FF33F}">
  <ds:schemaRefs>
    <ds:schemaRef ds:uri="http://schemas.microsoft.com/office/2006/metadata/properties"/>
    <ds:schemaRef ds:uri="http://schemas.microsoft.com/office/infopath/2007/PartnerControls"/>
    <ds:schemaRef ds:uri="ada98f5a-a740-4799-8252-5a3f447098bc"/>
  </ds:schemaRefs>
</ds:datastoreItem>
</file>

<file path=customXml/itemProps3.xml><?xml version="1.0" encoding="utf-8"?>
<ds:datastoreItem xmlns:ds="http://schemas.openxmlformats.org/officeDocument/2006/customXml" ds:itemID="{E581014A-647A-4EB3-8BE8-07D2475BA8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a98f5a-a740-4799-8252-5a3f447098bc"/>
    <ds:schemaRef ds:uri="078c64e4-11bb-4ff2-b0a2-5b59cfae49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BBCCDAD-415F-4E29-A296-B8CE3E724D1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GENERIC Workgroup Consultation template </Template>
  <TotalTime>1</TotalTime>
  <Pages>5</Pages>
  <Words>1214</Words>
  <Characters>6924</Characters>
  <Application>Microsoft Office Word</Application>
  <DocSecurity>0</DocSecurity>
  <Lines>57</Lines>
  <Paragraphs>16</Paragraphs>
  <ScaleCrop>false</ScaleCrop>
  <Company>CE Electric UK</Company>
  <LinksUpToDate>false</LinksUpToDate>
  <CharactersWithSpaces>8122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Terms of Reference</dc:title>
  <dc:subject/>
  <dc:creator>Guidance</dc:creator>
  <cp:keywords/>
  <cp:lastModifiedBy>Author</cp:lastModifiedBy>
  <cp:revision>16</cp:revision>
  <cp:lastPrinted>2020-02-06T21:28:00Z</cp:lastPrinted>
  <dcterms:created xsi:type="dcterms:W3CDTF">2024-05-07T20:42:00Z</dcterms:created>
  <dcterms:modified xsi:type="dcterms:W3CDTF">2024-05-22T13:36:00Z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0x010100A9FB1FD9B337A144B7059180F2ABC3C5</vt:lpwstr>
  </property>
  <property fmtid="{D5CDD505-2E9C-101B-9397-08002B2CF9AE}" pid="3" name="_NewReviewCycle">
    <vt:lpwstr/>
  </property>
  <property fmtid="{D5CDD505-2E9C-101B-9397-08002B2CF9AE}" pid="4" name="MediaServiceImageTags">
    <vt:lpwstr/>
  </property>
</Properties>
</file>