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415682">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3ACF11CF" w:rsidR="001166C1" w:rsidRDefault="00BF59BA" w:rsidP="001166C1">
      <w:pPr>
        <w:pStyle w:val="Footer"/>
        <w:tabs>
          <w:tab w:val="left" w:pos="720"/>
        </w:tabs>
        <w:rPr>
          <w:rFonts w:cs="Arial"/>
          <w:b/>
          <w:color w:val="F26522" w:themeColor="accent1"/>
          <w:sz w:val="28"/>
        </w:rPr>
      </w:pPr>
      <w:r>
        <w:rPr>
          <w:rFonts w:cs="Arial"/>
          <w:b/>
          <w:color w:val="F26522" w:themeColor="accent1"/>
          <w:sz w:val="28"/>
        </w:rPr>
        <w:t>CMP</w:t>
      </w:r>
      <w:r w:rsidR="008A4CF8">
        <w:rPr>
          <w:rFonts w:cs="Arial"/>
          <w:b/>
          <w:color w:val="F26522" w:themeColor="accent1"/>
          <w:sz w:val="28"/>
        </w:rPr>
        <w:t>43</w:t>
      </w:r>
      <w:r w:rsidR="00D3738D">
        <w:rPr>
          <w:rFonts w:cs="Arial"/>
          <w:b/>
          <w:color w:val="F26522" w:themeColor="accent1"/>
          <w:sz w:val="28"/>
        </w:rPr>
        <w:t>5</w:t>
      </w:r>
      <w:r w:rsidR="001166C1">
        <w:rPr>
          <w:rFonts w:cs="Arial"/>
          <w:b/>
          <w:color w:val="F26522" w:themeColor="accent1"/>
          <w:sz w:val="28"/>
        </w:rPr>
        <w:t xml:space="preserve">: </w:t>
      </w:r>
      <w:r w:rsidR="00D3738D" w:rsidRPr="00D3738D">
        <w:rPr>
          <w:rFonts w:cs="Arial"/>
          <w:b/>
          <w:color w:val="F26522" w:themeColor="accent1"/>
          <w:sz w:val="28"/>
        </w:rPr>
        <w:t>Application of Gate 2 Criteria to existing contracted background</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53F73C9F"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8A4CF8" w:rsidRPr="008A4CF8">
        <w:rPr>
          <w:b/>
          <w:sz w:val="24"/>
        </w:rPr>
        <w:t>CMP43</w:t>
      </w:r>
      <w:r w:rsidR="006D3793">
        <w:rPr>
          <w:b/>
          <w:sz w:val="24"/>
        </w:rPr>
        <w:t>5</w:t>
      </w:r>
      <w:r w:rsidR="008A4CF8" w:rsidRPr="008A4CF8">
        <w:rPr>
          <w:b/>
          <w:sz w:val="24"/>
        </w:rPr>
        <w:t xml:space="preserve">: </w:t>
      </w:r>
      <w:r w:rsidR="00786785" w:rsidRPr="00786785">
        <w:rPr>
          <w:b/>
          <w:sz w:val="24"/>
        </w:rPr>
        <w:t>Application of Gate 2 Criteria to existing contracted background</w:t>
      </w:r>
      <w:r w:rsidR="008A4CF8">
        <w:rPr>
          <w:b/>
          <w:sz w:val="24"/>
        </w:rPr>
        <w:t xml:space="preserve"> </w:t>
      </w:r>
      <w:r w:rsidR="00E44F00" w:rsidRPr="00810B20">
        <w:rPr>
          <w:sz w:val="24"/>
        </w:rPr>
        <w:t>raised by</w:t>
      </w:r>
      <w:r w:rsidR="008A4CF8">
        <w:rPr>
          <w:sz w:val="24"/>
        </w:rPr>
        <w:t xml:space="preserve"> the</w:t>
      </w:r>
      <w:r w:rsidR="00E44F00" w:rsidRPr="00810B20">
        <w:rPr>
          <w:sz w:val="24"/>
        </w:rPr>
        <w:t xml:space="preserve"> </w:t>
      </w:r>
      <w:r w:rsidR="008A4CF8">
        <w:rPr>
          <w:b/>
          <w:sz w:val="24"/>
        </w:rPr>
        <w:t>ESO</w:t>
      </w:r>
      <w:r w:rsidR="00E44F00" w:rsidRPr="00810B20">
        <w:rPr>
          <w:sz w:val="24"/>
        </w:rPr>
        <w:t xml:space="preserve"> at the Modifications Panel meeting on </w:t>
      </w:r>
      <w:r w:rsidR="008A4CF8">
        <w:rPr>
          <w:b/>
          <w:sz w:val="24"/>
        </w:rPr>
        <w:t>26 April 2024</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7E9151F4" w14:textId="0E0428B9" w:rsidR="00FD2295" w:rsidRDefault="00FD2295" w:rsidP="00E11E76">
      <w:pPr>
        <w:pStyle w:val="BodyText"/>
        <w:spacing w:before="0" w:after="0" w:line="240" w:lineRule="auto"/>
        <w:jc w:val="both"/>
        <w:rPr>
          <w:sz w:val="24"/>
        </w:rPr>
      </w:pPr>
    </w:p>
    <w:p w14:paraId="6190276E" w14:textId="77777777" w:rsidR="00B13F32" w:rsidRPr="004F1A02" w:rsidRDefault="00B13F32" w:rsidP="00B13F32">
      <w:pPr>
        <w:pStyle w:val="Checklist"/>
      </w:pPr>
      <w:r>
        <w:t>Applicable CUSC (non-charging) Objectives</w:t>
      </w:r>
    </w:p>
    <w:p w14:paraId="1577E2F1" w14:textId="4A79107C" w:rsidR="00E015EA" w:rsidRPr="00DE08D0" w:rsidRDefault="00E015EA" w:rsidP="00DE08D0">
      <w:pPr>
        <w:pStyle w:val="ListParagraph"/>
        <w:numPr>
          <w:ilvl w:val="0"/>
          <w:numId w:val="20"/>
        </w:numPr>
        <w:spacing w:before="0" w:after="160" w:line="256" w:lineRule="auto"/>
        <w:jc w:val="both"/>
        <w:rPr>
          <w:sz w:val="24"/>
        </w:rPr>
      </w:pPr>
      <w:r w:rsidRPr="00DE08D0">
        <w:rPr>
          <w:sz w:val="24"/>
        </w:rPr>
        <w:t xml:space="preserve">The efficient discharge by the Licensee of the obligations imposed on it by the Act and the Transmission </w:t>
      </w:r>
      <w:proofErr w:type="gramStart"/>
      <w:r w:rsidRPr="00DE08D0">
        <w:rPr>
          <w:sz w:val="24"/>
        </w:rPr>
        <w:t>Licence;</w:t>
      </w:r>
      <w:proofErr w:type="gramEnd"/>
    </w:p>
    <w:p w14:paraId="3349FE5C"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 xml:space="preserve">Facilitating effective competition in the generation and supply of electricity, and (so far as consistent therewith) facilitating such competition in the sale, distribution and purchase of </w:t>
      </w:r>
      <w:proofErr w:type="gramStart"/>
      <w:r w:rsidRPr="00DE08D0">
        <w:rPr>
          <w:sz w:val="24"/>
        </w:rPr>
        <w:t>electricity;</w:t>
      </w:r>
      <w:proofErr w:type="gramEnd"/>
    </w:p>
    <w:p w14:paraId="38AFDBD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Compliance with the Electricity Regulation and any relevant legally binding decision of the European Commission and/or the Agency *; and</w:t>
      </w:r>
    </w:p>
    <w:p w14:paraId="4D91F82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Promoting efficiency in the implementation and administration of the CUSC arrangements.</w:t>
      </w:r>
    </w:p>
    <w:p w14:paraId="509AE6AC" w14:textId="6E6A66FB" w:rsidR="00B13F32" w:rsidRPr="00DE08D0" w:rsidRDefault="00067F08" w:rsidP="00E015EA">
      <w:pPr>
        <w:pStyle w:val="BodyText"/>
        <w:spacing w:before="0" w:after="0" w:line="240" w:lineRule="auto"/>
        <w:jc w:val="both"/>
        <w:rPr>
          <w:sz w:val="24"/>
        </w:rPr>
      </w:pPr>
      <w:r w:rsidRPr="00067F08">
        <w:rPr>
          <w:sz w:val="24"/>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13AF9753">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13AF9753">
        <w:tc>
          <w:tcPr>
            <w:tcW w:w="5124" w:type="dxa"/>
          </w:tcPr>
          <w:p w14:paraId="1E3C4F2A" w14:textId="45E04C7F" w:rsidR="00ED5C7C" w:rsidRPr="00572954" w:rsidRDefault="00572954" w:rsidP="00572954">
            <w:pPr>
              <w:pStyle w:val="BodyText"/>
              <w:numPr>
                <w:ilvl w:val="0"/>
                <w:numId w:val="19"/>
              </w:numPr>
              <w:jc w:val="both"/>
              <w:rPr>
                <w:sz w:val="24"/>
              </w:rPr>
            </w:pPr>
            <w:r w:rsidRPr="00572954">
              <w:rPr>
                <w:sz w:val="24"/>
              </w:rPr>
              <w:t xml:space="preserve">Consider </w:t>
            </w:r>
            <w:r w:rsidRPr="430ECB79">
              <w:rPr>
                <w:sz w:val="24"/>
              </w:rPr>
              <w:t>E</w:t>
            </w:r>
            <w:ins w:id="2" w:author="Alice Taylor (ESO)" w:date="2024-05-21T10:41:00Z">
              <w:r w:rsidR="3D86F49F" w:rsidRPr="430ECB79">
                <w:rPr>
                  <w:sz w:val="24"/>
                </w:rPr>
                <w:t xml:space="preserve">lectricity </w:t>
              </w:r>
            </w:ins>
            <w:r w:rsidRPr="430ECB79">
              <w:rPr>
                <w:sz w:val="24"/>
              </w:rPr>
              <w:t>B</w:t>
            </w:r>
            <w:ins w:id="3" w:author="Alice Taylor (ESO)" w:date="2024-05-21T10:41:00Z">
              <w:r w:rsidR="04FF62F7" w:rsidRPr="430ECB79">
                <w:rPr>
                  <w:sz w:val="24"/>
                </w:rPr>
                <w:t xml:space="preserve">alancing </w:t>
              </w:r>
            </w:ins>
            <w:r w:rsidR="00361694" w:rsidRPr="430ECB79">
              <w:rPr>
                <w:sz w:val="24"/>
              </w:rPr>
              <w:t>R</w:t>
            </w:r>
            <w:ins w:id="4" w:author="Alice Taylor (ESO)" w:date="2024-05-21T10:41:00Z">
              <w:r w:rsidR="7EA9F856" w:rsidRPr="430ECB79">
                <w:rPr>
                  <w:sz w:val="24"/>
                </w:rPr>
                <w:t>egulation</w:t>
              </w:r>
            </w:ins>
            <w:r w:rsidRPr="00572954">
              <w:rPr>
                <w:sz w:val="24"/>
              </w:rPr>
              <w:t xml:space="preserve"> implications</w:t>
            </w:r>
            <w:r w:rsidR="00786785">
              <w:rPr>
                <w:sz w:val="24"/>
              </w:rPr>
              <w:t>.</w:t>
            </w:r>
          </w:p>
        </w:tc>
        <w:tc>
          <w:tcPr>
            <w:tcW w:w="4232" w:type="dxa"/>
          </w:tcPr>
          <w:p w14:paraId="0AB5B675" w14:textId="77777777" w:rsidR="00ED5C7C" w:rsidRDefault="00ED5C7C" w:rsidP="00073540">
            <w:pPr>
              <w:pStyle w:val="BodyText"/>
              <w:jc w:val="both"/>
              <w:rPr>
                <w:b/>
                <w:szCs w:val="22"/>
              </w:rPr>
            </w:pPr>
          </w:p>
        </w:tc>
      </w:tr>
      <w:tr w:rsidR="00102E0B" w14:paraId="2EC32004" w14:textId="77777777" w:rsidTr="13AF9753">
        <w:tc>
          <w:tcPr>
            <w:tcW w:w="5124" w:type="dxa"/>
          </w:tcPr>
          <w:p w14:paraId="15D836BF" w14:textId="2334507B" w:rsidR="00102E0B" w:rsidRPr="00102E0B" w:rsidRDefault="00BF661E" w:rsidP="00102E0B">
            <w:pPr>
              <w:pStyle w:val="BodyText"/>
              <w:numPr>
                <w:ilvl w:val="0"/>
                <w:numId w:val="19"/>
              </w:numPr>
              <w:rPr>
                <w:bCs/>
                <w:sz w:val="24"/>
              </w:rPr>
            </w:pPr>
            <w:r w:rsidRPr="00320AC7">
              <w:rPr>
                <w:sz w:val="24"/>
                <w:lang w:val="en-GB"/>
              </w:rPr>
              <w:t>Consider the scope of work identified and whether this is achievable within the timeframe outlined in the Ofgem Urgency decision letter.</w:t>
            </w:r>
          </w:p>
        </w:tc>
        <w:tc>
          <w:tcPr>
            <w:tcW w:w="4232" w:type="dxa"/>
          </w:tcPr>
          <w:p w14:paraId="22B9035F" w14:textId="77777777" w:rsidR="00102E0B" w:rsidRDefault="00102E0B" w:rsidP="00D9152C">
            <w:pPr>
              <w:pStyle w:val="BodyText"/>
              <w:jc w:val="both"/>
              <w:rPr>
                <w:b/>
                <w:szCs w:val="22"/>
              </w:rPr>
            </w:pPr>
          </w:p>
        </w:tc>
      </w:tr>
      <w:tr w:rsidR="00ED597D" w14:paraId="50420D6E" w14:textId="77777777" w:rsidTr="13AF9753">
        <w:tc>
          <w:tcPr>
            <w:tcW w:w="5124" w:type="dxa"/>
          </w:tcPr>
          <w:p w14:paraId="4D4CF498" w14:textId="3A1A45F9" w:rsidR="00ED597D" w:rsidRPr="004A58B0" w:rsidRDefault="00ED597D" w:rsidP="00ED597D">
            <w:pPr>
              <w:pStyle w:val="BodyText"/>
              <w:numPr>
                <w:ilvl w:val="0"/>
                <w:numId w:val="19"/>
              </w:numPr>
              <w:rPr>
                <w:sz w:val="24"/>
                <w:lang w:val="en-GB"/>
              </w:rPr>
            </w:pPr>
            <w:commentRangeStart w:id="5"/>
            <w:del w:id="6" w:author="Alice Taylor (ESO)" w:date="2024-05-21T10:42:00Z">
              <w:r>
                <w:rPr>
                  <w:sz w:val="24"/>
                  <w:lang w:val="en-GB"/>
                </w:rPr>
                <w:delText xml:space="preserve">Consider </w:delText>
              </w:r>
              <w:r w:rsidR="007D7A27">
                <w:rPr>
                  <w:sz w:val="24"/>
                  <w:lang w:val="en-GB"/>
                </w:rPr>
                <w:delText>e</w:delText>
              </w:r>
              <w:r w:rsidRPr="00ED597D">
                <w:rPr>
                  <w:sz w:val="24"/>
                  <w:lang w:val="en-GB"/>
                </w:rPr>
                <w:delText>xtending the Gate 2 concept to apply to existing connection contracts</w:delText>
              </w:r>
              <w:r w:rsidR="00786785">
                <w:rPr>
                  <w:sz w:val="24"/>
                  <w:lang w:val="en-GB"/>
                </w:rPr>
                <w:delText>.</w:delText>
              </w:r>
            </w:del>
            <w:commentRangeEnd w:id="5"/>
            <w:r>
              <w:rPr>
                <w:rStyle w:val="CommentReference"/>
              </w:rPr>
              <w:commentReference w:id="5"/>
            </w:r>
          </w:p>
        </w:tc>
        <w:tc>
          <w:tcPr>
            <w:tcW w:w="4232" w:type="dxa"/>
          </w:tcPr>
          <w:p w14:paraId="1C50510C" w14:textId="77777777" w:rsidR="00ED597D" w:rsidRDefault="00ED597D" w:rsidP="00ED597D">
            <w:pPr>
              <w:pStyle w:val="BodyText"/>
              <w:jc w:val="both"/>
              <w:rPr>
                <w:b/>
                <w:szCs w:val="22"/>
              </w:rPr>
            </w:pPr>
          </w:p>
        </w:tc>
      </w:tr>
      <w:tr w:rsidR="00ED597D" w14:paraId="3F8C53FC" w14:textId="77777777" w:rsidTr="13AF9753">
        <w:tc>
          <w:tcPr>
            <w:tcW w:w="5124" w:type="dxa"/>
          </w:tcPr>
          <w:p w14:paraId="110A0729" w14:textId="0BBA5280" w:rsidR="00ED597D" w:rsidRPr="002D0F39" w:rsidRDefault="007D7A27" w:rsidP="00ED597D">
            <w:pPr>
              <w:pStyle w:val="BodyText"/>
              <w:numPr>
                <w:ilvl w:val="0"/>
                <w:numId w:val="19"/>
              </w:numPr>
              <w:rPr>
                <w:sz w:val="24"/>
                <w:lang w:val="en-GB"/>
              </w:rPr>
            </w:pPr>
            <w:r>
              <w:rPr>
                <w:sz w:val="24"/>
                <w:lang w:val="en-GB"/>
              </w:rPr>
              <w:t>Consider c</w:t>
            </w:r>
            <w:r w:rsidR="00ED597D" w:rsidRPr="00ED597D">
              <w:rPr>
                <w:sz w:val="24"/>
                <w:lang w:val="en-GB"/>
              </w:rPr>
              <w:t>hanges to the contractual arrangements for those existing contracted parties that have not met the Gate 2 criteria by the Go-Live Date of 1 January 2025</w:t>
            </w:r>
            <w:r w:rsidR="00786785">
              <w:rPr>
                <w:sz w:val="24"/>
                <w:lang w:val="en-GB"/>
              </w:rPr>
              <w:t>.</w:t>
            </w:r>
          </w:p>
        </w:tc>
        <w:tc>
          <w:tcPr>
            <w:tcW w:w="4232" w:type="dxa"/>
          </w:tcPr>
          <w:p w14:paraId="48C16D56" w14:textId="77777777" w:rsidR="00ED597D" w:rsidRDefault="00ED597D" w:rsidP="00ED597D">
            <w:pPr>
              <w:pStyle w:val="BodyText"/>
              <w:jc w:val="both"/>
              <w:rPr>
                <w:b/>
                <w:szCs w:val="22"/>
              </w:rPr>
            </w:pPr>
          </w:p>
        </w:tc>
      </w:tr>
      <w:tr w:rsidR="00ED597D" w14:paraId="4A218C55" w14:textId="77777777" w:rsidTr="13AF9753">
        <w:tc>
          <w:tcPr>
            <w:tcW w:w="5124" w:type="dxa"/>
          </w:tcPr>
          <w:p w14:paraId="057EB8ED" w14:textId="064A6AC7" w:rsidR="00ED597D" w:rsidRPr="002D0F39" w:rsidRDefault="007D7A27" w:rsidP="13AF9753">
            <w:pPr>
              <w:pStyle w:val="BodyText"/>
              <w:numPr>
                <w:ilvl w:val="0"/>
                <w:numId w:val="19"/>
              </w:numPr>
              <w:rPr>
                <w:sz w:val="24"/>
                <w:lang w:val="en-GB"/>
              </w:rPr>
            </w:pPr>
            <w:r w:rsidRPr="13AF9753">
              <w:rPr>
                <w:sz w:val="24"/>
                <w:lang w:val="en-GB"/>
              </w:rPr>
              <w:t>Review t</w:t>
            </w:r>
            <w:r w:rsidR="00ED597D" w:rsidRPr="13AF9753">
              <w:rPr>
                <w:sz w:val="24"/>
                <w:lang w:val="en-GB"/>
              </w:rPr>
              <w:t>he transitional arrangements in relation to changes to the contractual arrangements</w:t>
            </w:r>
            <w:ins w:id="7" w:author="Milly Lewis (ESO)" w:date="2024-05-07T13:54:00Z">
              <w:r w:rsidR="4ADE1870" w:rsidRPr="13AF9753">
                <w:rPr>
                  <w:sz w:val="24"/>
                  <w:lang w:val="en-GB"/>
                </w:rPr>
                <w:t xml:space="preserve"> and any associated costs</w:t>
              </w:r>
            </w:ins>
            <w:ins w:id="8" w:author="james.devriendt@ukpowernetworks.co.uk" w:date="2024-05-07T14:01:00Z">
              <w:r w:rsidR="3D2284A7" w:rsidRPr="13AF9753">
                <w:rPr>
                  <w:sz w:val="24"/>
                  <w:lang w:val="en-GB"/>
                </w:rPr>
                <w:t xml:space="preserve">.  </w:t>
              </w:r>
              <w:commentRangeStart w:id="9"/>
              <w:commentRangeStart w:id="10"/>
              <w:r w:rsidR="3D2284A7" w:rsidRPr="003B68BE">
                <w:rPr>
                  <w:strike/>
                  <w:sz w:val="24"/>
                  <w:lang w:val="en-GB"/>
                </w:rPr>
                <w:t xml:space="preserve">Associated costs may include, and are not limited to, capital contributions already paid for transmission </w:t>
              </w:r>
            </w:ins>
            <w:ins w:id="11" w:author="james.devriendt@ukpowernetworks.co.uk" w:date="2024-05-07T14:02:00Z">
              <w:r w:rsidR="341FB5E9" w:rsidRPr="003B68BE">
                <w:rPr>
                  <w:strike/>
                  <w:sz w:val="24"/>
                  <w:lang w:val="en-GB"/>
                </w:rPr>
                <w:t xml:space="preserve">and/or distribution </w:t>
              </w:r>
            </w:ins>
            <w:ins w:id="12" w:author="james.devriendt@ukpowernetworks.co.uk" w:date="2024-05-07T14:01:00Z">
              <w:r w:rsidR="3D2284A7" w:rsidRPr="003B68BE">
                <w:rPr>
                  <w:strike/>
                  <w:sz w:val="24"/>
                  <w:lang w:val="en-GB"/>
                </w:rPr>
                <w:t>works</w:t>
              </w:r>
            </w:ins>
            <w:ins w:id="13" w:author="james.devriendt@ukpowernetworks.co.uk" w:date="2024-05-07T14:02:00Z">
              <w:r w:rsidR="51DF4CB3" w:rsidRPr="003B68BE">
                <w:rPr>
                  <w:strike/>
                  <w:sz w:val="24"/>
                  <w:lang w:val="en-GB"/>
                </w:rPr>
                <w:t xml:space="preserve">, interest on payments already made, costs incurred </w:t>
              </w:r>
            </w:ins>
            <w:ins w:id="14" w:author="james.devriendt@ukpowernetworks.co.uk" w:date="2024-05-07T14:04:00Z">
              <w:r w:rsidR="5261B612" w:rsidRPr="003B68BE">
                <w:rPr>
                  <w:strike/>
                  <w:sz w:val="24"/>
                  <w:lang w:val="en-GB"/>
                </w:rPr>
                <w:t>in the provision of</w:t>
              </w:r>
            </w:ins>
            <w:ins w:id="15" w:author="james.devriendt@ukpowernetworks.co.uk" w:date="2024-05-07T14:02:00Z">
              <w:r w:rsidR="51DF4CB3" w:rsidRPr="003B68BE">
                <w:rPr>
                  <w:strike/>
                  <w:sz w:val="24"/>
                  <w:lang w:val="en-GB"/>
                </w:rPr>
                <w:t xml:space="preserve"> secu</w:t>
              </w:r>
            </w:ins>
            <w:ins w:id="16" w:author="james.devriendt@ukpowernetworks.co.uk" w:date="2024-05-07T14:03:00Z">
              <w:r w:rsidR="51DF4CB3" w:rsidRPr="003B68BE">
                <w:rPr>
                  <w:strike/>
                  <w:sz w:val="24"/>
                  <w:lang w:val="en-GB"/>
                </w:rPr>
                <w:t>rities aligned to t</w:t>
              </w:r>
              <w:r w:rsidR="369AA628" w:rsidRPr="003B68BE">
                <w:rPr>
                  <w:strike/>
                  <w:sz w:val="24"/>
                  <w:lang w:val="en-GB"/>
                </w:rPr>
                <w:t>ransmission contracts to date)</w:t>
              </w:r>
            </w:ins>
            <w:ins w:id="17" w:author="luke.scott@northernpowergrid.com" w:date="2024-05-08T07:32:00Z">
              <w:r w:rsidR="3818AA36" w:rsidRPr="003B68BE">
                <w:rPr>
                  <w:strike/>
                  <w:sz w:val="24"/>
                  <w:lang w:val="en-GB"/>
                </w:rPr>
                <w:t>, third party costs such as surveys</w:t>
              </w:r>
            </w:ins>
            <w:ins w:id="18" w:author="luke.scott@northernpowergrid.com" w:date="2024-05-08T07:33:00Z">
              <w:r w:rsidR="3818AA36" w:rsidRPr="003B68BE">
                <w:rPr>
                  <w:strike/>
                  <w:sz w:val="24"/>
                  <w:lang w:val="en-GB"/>
                </w:rPr>
                <w:t>, OEM costs</w:t>
              </w:r>
            </w:ins>
            <w:ins w:id="19" w:author="luke.scott@northernpowergrid.com" w:date="2024-05-08T07:34:00Z">
              <w:r w:rsidR="6139AEEC" w:rsidRPr="003B68BE">
                <w:rPr>
                  <w:strike/>
                  <w:sz w:val="24"/>
                  <w:lang w:val="en-GB"/>
                </w:rPr>
                <w:t>, design costs</w:t>
              </w:r>
            </w:ins>
            <w:commentRangeEnd w:id="9"/>
            <w:r w:rsidRPr="003B68BE">
              <w:rPr>
                <w:rStyle w:val="CommentReference"/>
                <w:strike/>
              </w:rPr>
              <w:commentReference w:id="9"/>
            </w:r>
            <w:ins w:id="20" w:author="luke.scott@northernpowergrid.com" w:date="2024-05-08T07:34:00Z">
              <w:r w:rsidR="5005F154" w:rsidRPr="003B68BE">
                <w:rPr>
                  <w:strike/>
                  <w:sz w:val="24"/>
                  <w:lang w:val="en-GB"/>
                </w:rPr>
                <w:t>.</w:t>
              </w:r>
            </w:ins>
            <w:del w:id="21" w:author="james.devriendt@ukpowernetworks.co.uk" w:date="2024-05-07T14:01:00Z">
              <w:r w:rsidRPr="003B68BE" w:rsidDel="007D7A27">
                <w:rPr>
                  <w:strike/>
                  <w:sz w:val="24"/>
                  <w:lang w:val="en-GB"/>
                </w:rPr>
                <w:delText>.</w:delText>
              </w:r>
            </w:del>
            <w:commentRangeEnd w:id="10"/>
            <w:r w:rsidRPr="003B68BE">
              <w:rPr>
                <w:rStyle w:val="CommentReference"/>
                <w:strike/>
              </w:rPr>
              <w:commentReference w:id="10"/>
            </w:r>
          </w:p>
        </w:tc>
        <w:tc>
          <w:tcPr>
            <w:tcW w:w="4232" w:type="dxa"/>
          </w:tcPr>
          <w:p w14:paraId="69890F6C" w14:textId="53221EA6" w:rsidR="00ED597D" w:rsidRDefault="00ED597D" w:rsidP="00ED597D">
            <w:pPr>
              <w:pStyle w:val="BodyText"/>
              <w:jc w:val="both"/>
              <w:rPr>
                <w:b/>
                <w:szCs w:val="22"/>
              </w:rPr>
            </w:pPr>
          </w:p>
        </w:tc>
      </w:tr>
      <w:tr w:rsidR="00185ECD" w14:paraId="531C1DC2" w14:textId="77777777" w:rsidTr="13AF9753">
        <w:tc>
          <w:tcPr>
            <w:tcW w:w="5124" w:type="dxa"/>
          </w:tcPr>
          <w:p w14:paraId="2FBAA0AC" w14:textId="32250224" w:rsidR="00185ECD" w:rsidRDefault="00185ECD" w:rsidP="00ED597D">
            <w:pPr>
              <w:pStyle w:val="BodyText"/>
              <w:numPr>
                <w:ilvl w:val="0"/>
                <w:numId w:val="19"/>
              </w:numPr>
              <w:rPr>
                <w:sz w:val="24"/>
              </w:rPr>
            </w:pPr>
            <w:r>
              <w:rPr>
                <w:sz w:val="24"/>
              </w:rPr>
              <w:t>Consider the application of the User Commitment methodology to projects in Gate 1 and Gate 2 and the transitional arrangements that may be required for existing connections.</w:t>
            </w:r>
          </w:p>
        </w:tc>
        <w:tc>
          <w:tcPr>
            <w:tcW w:w="4232" w:type="dxa"/>
          </w:tcPr>
          <w:p w14:paraId="25B2B024" w14:textId="77777777" w:rsidR="00185ECD" w:rsidRDefault="00185ECD" w:rsidP="00ED597D">
            <w:pPr>
              <w:pStyle w:val="BodyText"/>
              <w:jc w:val="both"/>
              <w:rPr>
                <w:b/>
                <w:szCs w:val="22"/>
              </w:rPr>
            </w:pPr>
          </w:p>
        </w:tc>
      </w:tr>
      <w:tr w:rsidR="00272A05" w14:paraId="47080EF5" w14:textId="77777777" w:rsidTr="13AF9753">
        <w:tc>
          <w:tcPr>
            <w:tcW w:w="5124" w:type="dxa"/>
          </w:tcPr>
          <w:p w14:paraId="63100BF9" w14:textId="7F9777DB" w:rsidR="00272A05" w:rsidRPr="00016CCC" w:rsidRDefault="00272A05" w:rsidP="00272A05">
            <w:pPr>
              <w:pStyle w:val="BodyText"/>
              <w:numPr>
                <w:ilvl w:val="0"/>
                <w:numId w:val="19"/>
              </w:numPr>
              <w:rPr>
                <w:sz w:val="24"/>
                <w:lang w:val="en-GB"/>
              </w:rPr>
            </w:pPr>
            <w:r w:rsidRPr="00016CCC">
              <w:rPr>
                <w:sz w:val="24"/>
                <w:lang w:val="en-GB"/>
              </w:rPr>
              <w:t xml:space="preserve">Consider how any new financial instruments associated with connections </w:t>
            </w:r>
            <w:r w:rsidR="00125E2B">
              <w:rPr>
                <w:sz w:val="24"/>
                <w:lang w:val="en-GB"/>
              </w:rPr>
              <w:t>are</w:t>
            </w:r>
            <w:r w:rsidRPr="00016CCC">
              <w:rPr>
                <w:sz w:val="24"/>
                <w:lang w:val="en-GB"/>
              </w:rPr>
              <w:t xml:space="preserve"> cost reflective and predictable.</w:t>
            </w:r>
          </w:p>
        </w:tc>
        <w:tc>
          <w:tcPr>
            <w:tcW w:w="4232" w:type="dxa"/>
          </w:tcPr>
          <w:p w14:paraId="79A84265" w14:textId="77777777" w:rsidR="00272A05" w:rsidRDefault="00272A05" w:rsidP="00272A05">
            <w:pPr>
              <w:pStyle w:val="BodyText"/>
              <w:jc w:val="both"/>
              <w:rPr>
                <w:b/>
                <w:szCs w:val="22"/>
              </w:rPr>
            </w:pPr>
          </w:p>
        </w:tc>
      </w:tr>
      <w:tr w:rsidR="00272A05" w14:paraId="6F5FA972" w14:textId="77777777" w:rsidTr="13AF9753">
        <w:tc>
          <w:tcPr>
            <w:tcW w:w="5124" w:type="dxa"/>
          </w:tcPr>
          <w:p w14:paraId="5D949B22" w14:textId="381CE870" w:rsidR="00272A05" w:rsidRPr="00016CCC" w:rsidRDefault="00272A05" w:rsidP="176279F0">
            <w:pPr>
              <w:pStyle w:val="BodyText"/>
              <w:numPr>
                <w:ilvl w:val="0"/>
                <w:numId w:val="19"/>
              </w:numPr>
              <w:rPr>
                <w:sz w:val="24"/>
                <w:highlight w:val="yellow"/>
                <w:lang w:val="en-GB"/>
                <w:rPrChange w:id="22" w:author="Milly Lewis (ESO)" w:date="2024-05-07T12:38:00Z">
                  <w:rPr>
                    <w:sz w:val="24"/>
                    <w:lang w:val="en-GB"/>
                  </w:rPr>
                </w:rPrChange>
              </w:rPr>
            </w:pPr>
            <w:r w:rsidRPr="00C86CED">
              <w:rPr>
                <w:sz w:val="24"/>
              </w:rPr>
              <w:t>Consider how the solution</w:t>
            </w:r>
            <w:r w:rsidR="00925DCC" w:rsidRPr="00C86CED">
              <w:rPr>
                <w:sz w:val="24"/>
              </w:rPr>
              <w:t>(s)</w:t>
            </w:r>
            <w:r w:rsidRPr="00C86CED">
              <w:rPr>
                <w:sz w:val="24"/>
              </w:rPr>
              <w:t xml:space="preserve"> conforms with</w:t>
            </w:r>
            <w:r w:rsidRPr="430ECB79">
              <w:rPr>
                <w:sz w:val="24"/>
              </w:rPr>
              <w:t xml:space="preserve"> the statutory rights </w:t>
            </w:r>
            <w:ins w:id="23" w:author="Alice Taylor (ESO)" w:date="2024-05-21T10:38:00Z">
              <w:r w:rsidR="7264820E" w:rsidRPr="430ECB79">
                <w:rPr>
                  <w:sz w:val="24"/>
                </w:rPr>
                <w:t>in</w:t>
              </w:r>
            </w:ins>
            <w:r w:rsidR="0080038E">
              <w:rPr>
                <w:sz w:val="24"/>
              </w:rPr>
              <w:t xml:space="preserve"> </w:t>
            </w:r>
            <w:del w:id="24" w:author="Alice Taylor (ESO)" w:date="2024-05-21T10:38:00Z">
              <w:r w:rsidRPr="430ECB79">
                <w:rPr>
                  <w:sz w:val="24"/>
                </w:rPr>
                <w:delText xml:space="preserve">with </w:delText>
              </w:r>
            </w:del>
            <w:r w:rsidRPr="430ECB79">
              <w:rPr>
                <w:sz w:val="24"/>
              </w:rPr>
              <w:t xml:space="preserve">respect </w:t>
            </w:r>
            <w:del w:id="25" w:author="Alice Taylor (ESO)" w:date="2024-05-21T10:38:00Z">
              <w:r w:rsidRPr="430ECB79">
                <w:rPr>
                  <w:sz w:val="24"/>
                </w:rPr>
                <w:delText xml:space="preserve">to </w:delText>
              </w:r>
            </w:del>
            <w:ins w:id="26" w:author="Alice Taylor (ESO)" w:date="2024-05-21T10:38:00Z">
              <w:r w:rsidR="679ECE96" w:rsidRPr="430ECB79">
                <w:rPr>
                  <w:sz w:val="24"/>
                </w:rPr>
                <w:t xml:space="preserve">of </w:t>
              </w:r>
            </w:ins>
            <w:r w:rsidRPr="430ECB79">
              <w:rPr>
                <w:sz w:val="24"/>
              </w:rPr>
              <w:t>terms and conditions for connection</w:t>
            </w:r>
            <w:commentRangeStart w:id="27"/>
            <w:ins w:id="28" w:author="Alice Taylor (ESO)" w:date="2024-05-21T10:38:00Z">
              <w:r w:rsidR="24490E0E" w:rsidRPr="430ECB79">
                <w:rPr>
                  <w:sz w:val="24"/>
                </w:rPr>
                <w:t>.</w:t>
              </w:r>
            </w:ins>
            <w:ins w:id="29" w:author="Milly Lewis (ESO)" w:date="2024-05-07T13:52:00Z">
              <w:del w:id="30" w:author="Alice Taylor (ESO)" w:date="2024-05-21T10:38:00Z">
                <w:r w:rsidR="6810911F" w:rsidRPr="176279F0">
                  <w:rPr>
                    <w:sz w:val="24"/>
                    <w:highlight w:val="yellow"/>
                  </w:rPr>
                  <w:delText xml:space="preserve"> (e.g.</w:delText>
                </w:r>
                <w:r w:rsidR="6810911F" w:rsidRPr="176279F0">
                  <w:rPr>
                    <w:lang w:val="en-GB"/>
                  </w:rPr>
                  <w:delText xml:space="preserve"> to '</w:delText>
                </w:r>
                <w:commentRangeStart w:id="31"/>
                <w:r w:rsidR="6810911F" w:rsidRPr="176279F0">
                  <w:rPr>
                    <w:lang w:val="en-GB"/>
                  </w:rPr>
                  <w:delText>Bilateral Connection Agreements (BCA), Construction Agreement, CUSC Accesssion and Transmission Related Agreement (TRA) terms and conditions'</w:delText>
                </w:r>
              </w:del>
            </w:ins>
            <w:commentRangeEnd w:id="31"/>
            <w:r w:rsidR="004E04A3">
              <w:rPr>
                <w:rStyle w:val="CommentReference"/>
              </w:rPr>
              <w:commentReference w:id="31"/>
            </w:r>
            <w:ins w:id="32" w:author="Milly Lewis (ESO)" w:date="2024-05-07T13:52:00Z">
              <w:del w:id="33" w:author="Alice Taylor (ESO)" w:date="2024-05-21T10:38:00Z">
                <w:r w:rsidR="004E04A3" w:rsidRPr="430ECB79" w:rsidDel="196C2F5C">
                  <w:rPr>
                    <w:lang w:val="en-GB"/>
                  </w:rPr>
                  <w:delText>)</w:delText>
                </w:r>
              </w:del>
            </w:ins>
            <w:del w:id="34" w:author="Alice Taylor (ESO)" w:date="2024-05-21T10:38:00Z">
              <w:r w:rsidR="004E04A3" w:rsidRPr="430ECB79" w:rsidDel="00272A05">
                <w:rPr>
                  <w:sz w:val="24"/>
                  <w:highlight w:val="yellow"/>
                  <w:rPrChange w:id="35" w:author="Milly Lewis (ESO)" w:date="2024-05-07T12:38:00Z">
                    <w:rPr>
                      <w:sz w:val="24"/>
                    </w:rPr>
                  </w:rPrChange>
                </w:rPr>
                <w:delText>.</w:delText>
              </w:r>
            </w:del>
            <w:commentRangeEnd w:id="27"/>
            <w:r w:rsidR="004E04A3">
              <w:rPr>
                <w:rStyle w:val="CommentReference"/>
              </w:rPr>
              <w:commentReference w:id="27"/>
            </w:r>
          </w:p>
        </w:tc>
        <w:tc>
          <w:tcPr>
            <w:tcW w:w="4232" w:type="dxa"/>
          </w:tcPr>
          <w:p w14:paraId="29103F78" w14:textId="77777777" w:rsidR="00272A05" w:rsidRDefault="00272A05" w:rsidP="00272A05">
            <w:pPr>
              <w:pStyle w:val="BodyText"/>
              <w:jc w:val="both"/>
              <w:rPr>
                <w:b/>
                <w:szCs w:val="22"/>
              </w:rPr>
            </w:pPr>
          </w:p>
        </w:tc>
      </w:tr>
      <w:tr w:rsidR="00272A05" w14:paraId="3D45D51F" w14:textId="77777777" w:rsidTr="13AF9753">
        <w:tc>
          <w:tcPr>
            <w:tcW w:w="5124" w:type="dxa"/>
          </w:tcPr>
          <w:p w14:paraId="67D1808F" w14:textId="02621323" w:rsidR="00272A05" w:rsidRPr="00016CCC" w:rsidRDefault="00272A05" w:rsidP="00272A05">
            <w:pPr>
              <w:pStyle w:val="BodyText"/>
              <w:numPr>
                <w:ilvl w:val="0"/>
                <w:numId w:val="19"/>
              </w:numPr>
              <w:rPr>
                <w:sz w:val="24"/>
                <w:lang w:val="en-GB"/>
              </w:rPr>
            </w:pPr>
            <w:commentRangeStart w:id="36"/>
            <w:r w:rsidRPr="176279F0">
              <w:rPr>
                <w:sz w:val="24"/>
                <w:lang w:val="en-GB"/>
              </w:rPr>
              <w:t xml:space="preserve">Consider </w:t>
            </w:r>
            <w:del w:id="37" w:author="Alice Taylor (ESO)" w:date="2024-05-21T10:36:00Z">
              <w:r w:rsidRPr="176279F0">
                <w:rPr>
                  <w:sz w:val="24"/>
                  <w:lang w:val="en-GB"/>
                </w:rPr>
                <w:delText>how to ensure that</w:delText>
              </w:r>
            </w:del>
            <w:r w:rsidRPr="176279F0">
              <w:rPr>
                <w:sz w:val="24"/>
                <w:lang w:val="en-GB"/>
              </w:rPr>
              <w:t xml:space="preserve"> the </w:t>
            </w:r>
            <w:ins w:id="38" w:author="Alice Taylor (ESO)" w:date="2024-05-21T10:36:00Z">
              <w:r w:rsidR="04D2ACCA" w:rsidRPr="430ECB79">
                <w:rPr>
                  <w:sz w:val="24"/>
                  <w:lang w:val="en-GB"/>
                </w:rPr>
                <w:t xml:space="preserve">impact of </w:t>
              </w:r>
            </w:ins>
            <w:r w:rsidRPr="176279F0">
              <w:rPr>
                <w:sz w:val="24"/>
                <w:lang w:val="en-GB"/>
              </w:rPr>
              <w:t>NESO designation of Gate 2 status</w:t>
            </w:r>
            <w:ins w:id="39" w:author="Alice Taylor (ESO)" w:date="2024-05-21T10:36:00Z">
              <w:r w:rsidR="3DC39F81" w:rsidRPr="430ECB79">
                <w:rPr>
                  <w:sz w:val="24"/>
                  <w:lang w:val="en-GB"/>
                </w:rPr>
                <w:t>, and ways to make this non-discriminatory.</w:t>
              </w:r>
            </w:ins>
            <w:del w:id="40" w:author="Alice Taylor (ESO)" w:date="2024-05-21T10:36:00Z">
              <w:r w:rsidRPr="176279F0">
                <w:rPr>
                  <w:sz w:val="24"/>
                  <w:lang w:val="en-GB"/>
                </w:rPr>
                <w:delText xml:space="preserve"> is not discriminatory</w:delText>
              </w:r>
              <w:r w:rsidR="00786785" w:rsidRPr="176279F0">
                <w:rPr>
                  <w:sz w:val="24"/>
                  <w:lang w:val="en-GB"/>
                </w:rPr>
                <w:delText>.</w:delText>
              </w:r>
            </w:del>
            <w:commentRangeEnd w:id="36"/>
            <w:r>
              <w:rPr>
                <w:rStyle w:val="CommentReference"/>
              </w:rPr>
              <w:commentReference w:id="36"/>
            </w:r>
          </w:p>
        </w:tc>
        <w:tc>
          <w:tcPr>
            <w:tcW w:w="4232" w:type="dxa"/>
          </w:tcPr>
          <w:p w14:paraId="5D03452A" w14:textId="3DE37840" w:rsidR="00272A05" w:rsidRDefault="00272A05" w:rsidP="2C6502D7">
            <w:pPr>
              <w:pStyle w:val="BodyText"/>
              <w:jc w:val="both"/>
              <w:rPr>
                <w:ins w:id="41" w:author="Alice Taylor (ESO)" w:date="2024-05-21T09:14:00Z"/>
                <w:b/>
                <w:bCs/>
              </w:rPr>
            </w:pPr>
          </w:p>
          <w:p w14:paraId="6B3DCF47" w14:textId="77777777" w:rsidR="00272A05" w:rsidRDefault="00272A05" w:rsidP="00272A05">
            <w:pPr>
              <w:pStyle w:val="BodyText"/>
              <w:jc w:val="both"/>
              <w:rPr>
                <w:b/>
                <w:szCs w:val="22"/>
              </w:rPr>
            </w:pPr>
          </w:p>
        </w:tc>
      </w:tr>
      <w:tr w:rsidR="00272A05" w14:paraId="68DD25D0" w14:textId="77777777" w:rsidTr="13AF9753">
        <w:tc>
          <w:tcPr>
            <w:tcW w:w="5124" w:type="dxa"/>
          </w:tcPr>
          <w:p w14:paraId="7208FD75" w14:textId="52E91323" w:rsidR="00272A05" w:rsidRPr="00016CCC" w:rsidRDefault="00272A05" w:rsidP="00272A05">
            <w:pPr>
              <w:pStyle w:val="BodyText"/>
              <w:numPr>
                <w:ilvl w:val="0"/>
                <w:numId w:val="19"/>
              </w:numPr>
              <w:rPr>
                <w:sz w:val="24"/>
                <w:lang w:val="en-GB"/>
              </w:rPr>
            </w:pPr>
            <w:commentRangeStart w:id="42"/>
            <w:del w:id="43" w:author="Alice Taylor (ESO)" w:date="2024-05-21T10:40:00Z">
              <w:r w:rsidRPr="176279F0">
                <w:rPr>
                  <w:sz w:val="24"/>
                  <w:lang w:val="en-GB"/>
                </w:rPr>
                <w:delText>Consider what criteria will apply to the NESO designation of Gate 2 status</w:delText>
              </w:r>
              <w:r w:rsidR="00786785" w:rsidRPr="176279F0">
                <w:rPr>
                  <w:sz w:val="24"/>
                  <w:lang w:val="en-GB"/>
                </w:rPr>
                <w:delText>.</w:delText>
              </w:r>
            </w:del>
            <w:commentRangeEnd w:id="42"/>
            <w:r>
              <w:rPr>
                <w:rStyle w:val="CommentReference"/>
              </w:rPr>
              <w:commentReference w:id="42"/>
            </w:r>
          </w:p>
        </w:tc>
        <w:tc>
          <w:tcPr>
            <w:tcW w:w="4232" w:type="dxa"/>
          </w:tcPr>
          <w:p w14:paraId="5DF05AED" w14:textId="77777777" w:rsidR="00272A05" w:rsidRDefault="00272A05" w:rsidP="00272A05">
            <w:pPr>
              <w:pStyle w:val="BodyText"/>
              <w:jc w:val="both"/>
              <w:rPr>
                <w:b/>
                <w:szCs w:val="22"/>
              </w:rPr>
            </w:pPr>
          </w:p>
        </w:tc>
      </w:tr>
      <w:tr w:rsidR="00272A05" w14:paraId="60B5373D" w14:textId="77777777" w:rsidTr="13AF9753">
        <w:trPr>
          <w:trHeight w:val="1045"/>
        </w:trPr>
        <w:tc>
          <w:tcPr>
            <w:tcW w:w="5124" w:type="dxa"/>
          </w:tcPr>
          <w:p w14:paraId="5ADA7CD9" w14:textId="292C96B1" w:rsidR="00272A05" w:rsidRDefault="00272A05" w:rsidP="000B3411">
            <w:pPr>
              <w:pStyle w:val="BodyText"/>
              <w:numPr>
                <w:ilvl w:val="0"/>
                <w:numId w:val="19"/>
              </w:numPr>
              <w:rPr>
                <w:rStyle w:val="ui-provider"/>
              </w:rPr>
            </w:pPr>
            <w:r w:rsidRPr="176279F0">
              <w:rPr>
                <w:sz w:val="24"/>
                <w:lang w:val="en-GB"/>
              </w:rPr>
              <w:t xml:space="preserve">Consider the </w:t>
            </w:r>
            <w:r w:rsidR="00D13B2E" w:rsidRPr="176279F0">
              <w:rPr>
                <w:sz w:val="24"/>
                <w:lang w:val="en-GB"/>
              </w:rPr>
              <w:t xml:space="preserve">relevant </w:t>
            </w:r>
            <w:r w:rsidRPr="176279F0">
              <w:rPr>
                <w:sz w:val="24"/>
                <w:lang w:val="en-GB"/>
              </w:rPr>
              <w:t>content of</w:t>
            </w:r>
            <w:r w:rsidR="00E75096" w:rsidRPr="176279F0">
              <w:rPr>
                <w:sz w:val="24"/>
                <w:lang w:val="en-GB"/>
              </w:rPr>
              <w:t xml:space="preserve"> </w:t>
            </w:r>
            <w:r w:rsidR="00600B6D" w:rsidRPr="176279F0">
              <w:rPr>
                <w:sz w:val="24"/>
                <w:lang w:val="en-GB"/>
              </w:rPr>
              <w:t>Annex B of the</w:t>
            </w:r>
            <w:ins w:id="44" w:author="Alice Taylor (ESO)" w:date="2024-05-21T10:37:00Z">
              <w:r w:rsidR="00600B6D" w:rsidRPr="176279F0">
                <w:rPr>
                  <w:sz w:val="24"/>
                  <w:lang w:val="en-GB"/>
                </w:rPr>
                <w:t xml:space="preserve"> </w:t>
              </w:r>
              <w:r w:rsidR="7BF79D2E" w:rsidRPr="430ECB79">
                <w:rPr>
                  <w:sz w:val="24"/>
                  <w:lang w:val="en-GB"/>
                </w:rPr>
                <w:t>Ofgem</w:t>
              </w:r>
            </w:ins>
            <w:r w:rsidR="00600B6D" w:rsidRPr="430ECB79">
              <w:rPr>
                <w:sz w:val="24"/>
                <w:lang w:val="en-GB"/>
              </w:rPr>
              <w:t xml:space="preserve"> </w:t>
            </w:r>
            <w:hyperlink r:id="rId15">
              <w:r w:rsidR="00600B6D" w:rsidRPr="176279F0">
                <w:rPr>
                  <w:rStyle w:val="Hyperlink"/>
                  <w:sz w:val="24"/>
                  <w:lang w:val="en-GB"/>
                </w:rPr>
                <w:t>Open letter on connections reform publication</w:t>
              </w:r>
            </w:hyperlink>
            <w:r w:rsidR="00786785" w:rsidRPr="176279F0">
              <w:rPr>
                <w:rStyle w:val="Hyperlink"/>
                <w:sz w:val="24"/>
              </w:rPr>
              <w:t>.</w:t>
            </w:r>
          </w:p>
        </w:tc>
        <w:tc>
          <w:tcPr>
            <w:tcW w:w="4232" w:type="dxa"/>
          </w:tcPr>
          <w:p w14:paraId="0AF47EE8" w14:textId="77777777" w:rsidR="00272A05" w:rsidRDefault="00272A05" w:rsidP="00272A05">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6417CE16"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w:t>
      </w:r>
      <w:r w:rsidR="00CC6B32">
        <w:rPr>
          <w:sz w:val="24"/>
        </w:rPr>
        <w:t xml:space="preserve">Workgroup </w:t>
      </w:r>
      <w:r w:rsidR="000E147B">
        <w:rPr>
          <w:sz w:val="24"/>
        </w:rPr>
        <w:t>R</w:t>
      </w:r>
      <w:r w:rsidRPr="00E35941">
        <w:rPr>
          <w:sz w:val="24"/>
        </w:rPr>
        <w:t xml:space="preserve">eport to the Modifications Panel Secretary on </w:t>
      </w:r>
      <w:r w:rsidRPr="00E35941">
        <w:rPr>
          <w:b/>
          <w:sz w:val="24"/>
        </w:rPr>
        <w:t>XX Month XXXX</w:t>
      </w:r>
      <w:r w:rsidRPr="00E35941">
        <w:rPr>
          <w:sz w:val="24"/>
        </w:rPr>
        <w:t xml:space="preserve"> for circulation to Panel Members. The final</w:t>
      </w:r>
      <w:r w:rsidR="000E147B">
        <w:rPr>
          <w:sz w:val="24"/>
        </w:rPr>
        <w:t xml:space="preserve"> Workgroup</w:t>
      </w:r>
      <w:r w:rsidRPr="00E35941">
        <w:rPr>
          <w:sz w:val="24"/>
        </w:rPr>
        <w:t xml:space="preserve"> </w:t>
      </w:r>
      <w:r w:rsidR="000E147B">
        <w:rPr>
          <w:sz w:val="24"/>
        </w:rPr>
        <w:t>R</w:t>
      </w:r>
      <w:r w:rsidRPr="00E35941">
        <w:rPr>
          <w:sz w:val="24"/>
        </w:rPr>
        <w:t xml:space="preserve">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C7A69F" w:rsidR="00C72699" w:rsidRPr="00C72699" w:rsidRDefault="00C72699" w:rsidP="00C72699">
      <w:pPr>
        <w:pStyle w:val="ListParagraph"/>
        <w:numPr>
          <w:ilvl w:val="0"/>
          <w:numId w:val="15"/>
        </w:numPr>
        <w:jc w:val="both"/>
        <w:rPr>
          <w:sz w:val="24"/>
        </w:rPr>
      </w:pPr>
      <w:r w:rsidRPr="00C72699">
        <w:rPr>
          <w:sz w:val="24"/>
        </w:rPr>
        <w:t xml:space="preserve">The </w:t>
      </w:r>
      <w:r w:rsidR="000E147B">
        <w:rPr>
          <w:sz w:val="24"/>
        </w:rPr>
        <w:t>C</w:t>
      </w:r>
      <w:r w:rsidRPr="00C72699">
        <w:rPr>
          <w:sz w:val="24"/>
        </w:rPr>
        <w:t>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2D83BA86" w14:textId="77777777" w:rsidR="007918C2" w:rsidRPr="00D45B26" w:rsidRDefault="007918C2" w:rsidP="007918C2">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7918C2" w:rsidRPr="00826BB5" w14:paraId="3D30CD01" w14:textId="77777777" w:rsidTr="00415682">
        <w:trPr>
          <w:trHeight w:val="345"/>
          <w:jc w:val="center"/>
        </w:trPr>
        <w:tc>
          <w:tcPr>
            <w:tcW w:w="846" w:type="dxa"/>
            <w:vAlign w:val="center"/>
          </w:tcPr>
          <w:p w14:paraId="31976339" w14:textId="77777777" w:rsidR="007918C2" w:rsidRPr="005C1BCC" w:rsidRDefault="007918C2" w:rsidP="00415682">
            <w:pPr>
              <w:spacing w:after="0" w:line="240" w:lineRule="auto"/>
              <w:jc w:val="center"/>
              <w:rPr>
                <w:b/>
                <w:szCs w:val="20"/>
              </w:rPr>
            </w:pPr>
            <w:r>
              <w:rPr>
                <w:b/>
                <w:szCs w:val="20"/>
              </w:rPr>
              <w:t>Issue</w:t>
            </w:r>
          </w:p>
        </w:tc>
        <w:tc>
          <w:tcPr>
            <w:tcW w:w="1276" w:type="dxa"/>
            <w:vAlign w:val="center"/>
          </w:tcPr>
          <w:p w14:paraId="17C6528F" w14:textId="77777777" w:rsidR="007918C2" w:rsidRPr="005C1BCC" w:rsidRDefault="007918C2" w:rsidP="00415682">
            <w:pPr>
              <w:spacing w:after="0" w:line="240" w:lineRule="auto"/>
              <w:jc w:val="center"/>
              <w:rPr>
                <w:b/>
                <w:szCs w:val="20"/>
              </w:rPr>
            </w:pPr>
            <w:r w:rsidRPr="005C1BCC">
              <w:rPr>
                <w:b/>
                <w:szCs w:val="20"/>
              </w:rPr>
              <w:t>Date</w:t>
            </w:r>
          </w:p>
        </w:tc>
        <w:tc>
          <w:tcPr>
            <w:tcW w:w="4233" w:type="dxa"/>
            <w:vAlign w:val="center"/>
          </w:tcPr>
          <w:p w14:paraId="2E59EB0D" w14:textId="77777777" w:rsidR="007918C2" w:rsidRPr="005C1BCC" w:rsidRDefault="007918C2" w:rsidP="00415682">
            <w:pPr>
              <w:spacing w:after="0" w:line="240" w:lineRule="auto"/>
              <w:jc w:val="center"/>
              <w:rPr>
                <w:b/>
                <w:szCs w:val="20"/>
              </w:rPr>
            </w:pPr>
            <w:r w:rsidRPr="005C1BCC">
              <w:rPr>
                <w:b/>
                <w:szCs w:val="20"/>
              </w:rPr>
              <w:t>Summary of Changes / Reasons</w:t>
            </w:r>
          </w:p>
        </w:tc>
        <w:tc>
          <w:tcPr>
            <w:tcW w:w="2666" w:type="dxa"/>
            <w:vAlign w:val="center"/>
          </w:tcPr>
          <w:p w14:paraId="4A9B26EA" w14:textId="77777777" w:rsidR="007918C2" w:rsidRPr="005C1BCC" w:rsidRDefault="007918C2" w:rsidP="00415682">
            <w:pPr>
              <w:spacing w:after="0" w:line="240" w:lineRule="auto"/>
              <w:jc w:val="center"/>
              <w:rPr>
                <w:b/>
                <w:szCs w:val="20"/>
              </w:rPr>
            </w:pPr>
            <w:r>
              <w:rPr>
                <w:b/>
                <w:szCs w:val="20"/>
              </w:rPr>
              <w:t xml:space="preserve">Panel </w:t>
            </w:r>
            <w:r w:rsidRPr="005C1BCC">
              <w:rPr>
                <w:b/>
                <w:szCs w:val="20"/>
              </w:rPr>
              <w:t>Approv</w:t>
            </w:r>
            <w:r>
              <w:rPr>
                <w:b/>
                <w:szCs w:val="20"/>
              </w:rPr>
              <w:t>al Date</w:t>
            </w:r>
          </w:p>
        </w:tc>
      </w:tr>
      <w:tr w:rsidR="007918C2" w:rsidRPr="00826BB5" w14:paraId="1B28BFBC" w14:textId="77777777" w:rsidTr="00415682">
        <w:trPr>
          <w:jc w:val="center"/>
        </w:trPr>
        <w:tc>
          <w:tcPr>
            <w:tcW w:w="846" w:type="dxa"/>
            <w:vAlign w:val="center"/>
          </w:tcPr>
          <w:p w14:paraId="14356BB8" w14:textId="77777777" w:rsidR="007918C2" w:rsidRPr="000B3411" w:rsidRDefault="007918C2" w:rsidP="00415682">
            <w:pPr>
              <w:spacing w:after="0" w:line="240" w:lineRule="auto"/>
              <w:jc w:val="center"/>
              <w:rPr>
                <w:sz w:val="16"/>
                <w:szCs w:val="20"/>
              </w:rPr>
            </w:pPr>
            <w:r w:rsidRPr="000B3411">
              <w:rPr>
                <w:sz w:val="16"/>
                <w:szCs w:val="20"/>
              </w:rPr>
              <w:t>1</w:t>
            </w:r>
          </w:p>
        </w:tc>
        <w:tc>
          <w:tcPr>
            <w:tcW w:w="1276" w:type="dxa"/>
            <w:vAlign w:val="center"/>
          </w:tcPr>
          <w:p w14:paraId="607228D7" w14:textId="124BB974" w:rsidR="007918C2" w:rsidRPr="000B3411" w:rsidRDefault="000B3411" w:rsidP="00415682">
            <w:pPr>
              <w:spacing w:after="0" w:line="240" w:lineRule="auto"/>
              <w:jc w:val="center"/>
              <w:rPr>
                <w:sz w:val="16"/>
                <w:szCs w:val="20"/>
              </w:rPr>
            </w:pPr>
            <w:r w:rsidRPr="000B3411">
              <w:rPr>
                <w:sz w:val="16"/>
                <w:szCs w:val="20"/>
              </w:rPr>
              <w:t>19/04/2024</w:t>
            </w:r>
          </w:p>
        </w:tc>
        <w:tc>
          <w:tcPr>
            <w:tcW w:w="4233" w:type="dxa"/>
            <w:vAlign w:val="center"/>
          </w:tcPr>
          <w:p w14:paraId="1695A663" w14:textId="6BF0813D" w:rsidR="007918C2" w:rsidRPr="000B3411" w:rsidRDefault="007918C2" w:rsidP="00415682">
            <w:pPr>
              <w:spacing w:after="0" w:line="240" w:lineRule="auto"/>
              <w:jc w:val="center"/>
              <w:rPr>
                <w:sz w:val="16"/>
                <w:szCs w:val="20"/>
              </w:rPr>
            </w:pPr>
            <w:r w:rsidRPr="000B3411">
              <w:rPr>
                <w:sz w:val="16"/>
                <w:szCs w:val="20"/>
              </w:rPr>
              <w:t>Panel approved Terms of Reference ahead of nominations</w:t>
            </w:r>
          </w:p>
        </w:tc>
        <w:tc>
          <w:tcPr>
            <w:tcW w:w="2666" w:type="dxa"/>
            <w:vAlign w:val="center"/>
          </w:tcPr>
          <w:p w14:paraId="061CD51F" w14:textId="7E1664FD" w:rsidR="007918C2" w:rsidRPr="000B3411" w:rsidRDefault="000B3411" w:rsidP="00415682">
            <w:pPr>
              <w:spacing w:after="0" w:line="240" w:lineRule="auto"/>
              <w:jc w:val="center"/>
              <w:rPr>
                <w:sz w:val="16"/>
                <w:szCs w:val="20"/>
              </w:rPr>
            </w:pPr>
            <w:r w:rsidRPr="000B3411">
              <w:rPr>
                <w:sz w:val="16"/>
                <w:szCs w:val="20"/>
              </w:rPr>
              <w:t>26/04/2024</w:t>
            </w:r>
          </w:p>
        </w:tc>
      </w:tr>
      <w:tr w:rsidR="00477DEE" w:rsidRPr="00826BB5" w14:paraId="02ACB3A4" w14:textId="77777777" w:rsidTr="00415682">
        <w:trPr>
          <w:jc w:val="center"/>
          <w:ins w:id="45" w:author="Author" w:date="2024-05-22T08:54:00Z"/>
        </w:trPr>
        <w:tc>
          <w:tcPr>
            <w:tcW w:w="846" w:type="dxa"/>
            <w:vAlign w:val="center"/>
          </w:tcPr>
          <w:p w14:paraId="385E6974" w14:textId="2DFBFFEA" w:rsidR="00477DEE" w:rsidRPr="000B3411" w:rsidRDefault="00477DEE" w:rsidP="00415682">
            <w:pPr>
              <w:spacing w:after="0" w:line="240" w:lineRule="auto"/>
              <w:jc w:val="center"/>
              <w:rPr>
                <w:ins w:id="46" w:author="Author" w:date="2024-05-22T08:54:00Z"/>
                <w:sz w:val="16"/>
                <w:szCs w:val="20"/>
              </w:rPr>
            </w:pPr>
            <w:ins w:id="47" w:author="Author" w:date="2024-05-22T08:54:00Z">
              <w:r>
                <w:rPr>
                  <w:sz w:val="16"/>
                  <w:szCs w:val="20"/>
                </w:rPr>
                <w:t>2</w:t>
              </w:r>
            </w:ins>
          </w:p>
        </w:tc>
        <w:tc>
          <w:tcPr>
            <w:tcW w:w="1276" w:type="dxa"/>
            <w:vAlign w:val="center"/>
          </w:tcPr>
          <w:p w14:paraId="19005F2F" w14:textId="4FDB398C" w:rsidR="00477DEE" w:rsidRPr="000B3411" w:rsidRDefault="00477DEE" w:rsidP="00415682">
            <w:pPr>
              <w:spacing w:after="0" w:line="240" w:lineRule="auto"/>
              <w:jc w:val="center"/>
              <w:rPr>
                <w:ins w:id="48" w:author="Author" w:date="2024-05-22T08:54:00Z"/>
                <w:sz w:val="16"/>
                <w:szCs w:val="20"/>
              </w:rPr>
            </w:pPr>
            <w:ins w:id="49" w:author="Author" w:date="2024-05-22T08:54:00Z">
              <w:r>
                <w:rPr>
                  <w:sz w:val="16"/>
                  <w:szCs w:val="20"/>
                </w:rPr>
                <w:t>22/05/</w:t>
              </w:r>
              <w:r w:rsidR="008623AF">
                <w:rPr>
                  <w:sz w:val="16"/>
                  <w:szCs w:val="20"/>
                </w:rPr>
                <w:t>24</w:t>
              </w:r>
            </w:ins>
          </w:p>
        </w:tc>
        <w:tc>
          <w:tcPr>
            <w:tcW w:w="4233" w:type="dxa"/>
            <w:vAlign w:val="center"/>
          </w:tcPr>
          <w:p w14:paraId="3E5051F6" w14:textId="46A8FC8A" w:rsidR="00477DEE" w:rsidRPr="000B3411" w:rsidRDefault="008623AF" w:rsidP="00415682">
            <w:pPr>
              <w:spacing w:after="0" w:line="240" w:lineRule="auto"/>
              <w:jc w:val="center"/>
              <w:rPr>
                <w:ins w:id="50" w:author="Author" w:date="2024-05-22T08:54:00Z"/>
                <w:sz w:val="16"/>
                <w:szCs w:val="20"/>
              </w:rPr>
            </w:pPr>
            <w:ins w:id="51" w:author="Author" w:date="2024-05-22T08:54:00Z">
              <w:r>
                <w:rPr>
                  <w:sz w:val="16"/>
                  <w:szCs w:val="20"/>
                </w:rPr>
                <w:t>Adjustments post WG1</w:t>
              </w:r>
            </w:ins>
          </w:p>
        </w:tc>
        <w:tc>
          <w:tcPr>
            <w:tcW w:w="2666" w:type="dxa"/>
            <w:vAlign w:val="center"/>
          </w:tcPr>
          <w:p w14:paraId="2A651393" w14:textId="77777777" w:rsidR="00477DEE" w:rsidRPr="000B3411" w:rsidRDefault="00477DEE" w:rsidP="00415682">
            <w:pPr>
              <w:spacing w:after="0" w:line="240" w:lineRule="auto"/>
              <w:jc w:val="center"/>
              <w:rPr>
                <w:ins w:id="52" w:author="Author" w:date="2024-05-22T08:54:00Z"/>
                <w:sz w:val="16"/>
                <w:szCs w:val="20"/>
              </w:rPr>
            </w:pP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8036E8">
      <w:headerReference w:type="default" r:id="rId16"/>
      <w:footerReference w:type="default" r:id="rId17"/>
      <w:type w:val="continuous"/>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 w:author="Alice Taylor (ESO)" w:date="2024-05-21T10:15:00Z" w:initials="A(">
    <w:p w14:paraId="288A6F58" w14:textId="02CC9AAE" w:rsidR="430ECB79" w:rsidRDefault="430ECB79">
      <w:pPr>
        <w:pStyle w:val="CommentText"/>
      </w:pPr>
      <w:r>
        <w:t>This was discussed at the first WG that this forms part of the solution and therefore will be covered throughout. We recommend removing (c)</w:t>
      </w:r>
      <w:r>
        <w:rPr>
          <w:rStyle w:val="CommentReference"/>
        </w:rPr>
        <w:annotationRef/>
      </w:r>
    </w:p>
  </w:comment>
  <w:comment w:id="9" w:author="Graham, Garth" w:date="2024-05-13T14:59:00Z" w:initials="GG">
    <w:p w14:paraId="2342D990" w14:textId="5B32CD27" w:rsidR="21902A72" w:rsidRDefault="21902A72">
      <w:pPr>
        <w:pStyle w:val="CommentText"/>
      </w:pPr>
      <w:r>
        <w:t xml:space="preserve">Relevant, but not for the </w:t>
      </w:r>
      <w:proofErr w:type="spellStart"/>
      <w:r>
        <w:t>ToR</w:t>
      </w:r>
      <w:proofErr w:type="spellEnd"/>
      <w:r>
        <w:t xml:space="preserve"> which are high level, in this case 'any associated costs' is sufficient.</w:t>
      </w:r>
      <w:r>
        <w:rPr>
          <w:rStyle w:val="CommentReference"/>
        </w:rPr>
        <w:annotationRef/>
      </w:r>
    </w:p>
  </w:comment>
  <w:comment w:id="10" w:author="Alice Taylor (ESO)" w:date="2024-05-20T16:16:00Z" w:initials="A(">
    <w:p w14:paraId="3C8D95B3" w14:textId="76FF9CA9" w:rsidR="273F9449" w:rsidRDefault="273F9449">
      <w:pPr>
        <w:pStyle w:val="CommentText"/>
      </w:pPr>
      <w:r>
        <w:t>Would propose to remove as covered under "associated costs"</w:t>
      </w:r>
      <w:r>
        <w:rPr>
          <w:rStyle w:val="CommentReference"/>
        </w:rPr>
        <w:annotationRef/>
      </w:r>
    </w:p>
  </w:comment>
  <w:comment w:id="31" w:author="Graham, Garth" w:date="2024-05-13T15:02:00Z" w:initials="GG">
    <w:p w14:paraId="78EE015F" w14:textId="54ACAC8E" w:rsidR="21902A72" w:rsidRDefault="21902A72">
      <w:pPr>
        <w:pStyle w:val="CommentText"/>
      </w:pPr>
      <w:r>
        <w:t>the statutory rights sit above these agreements - these agreements need to conform with those rights (as would any future changes, such as might come from a CMP435 change).</w:t>
      </w:r>
      <w:r>
        <w:rPr>
          <w:rStyle w:val="CommentReference"/>
        </w:rPr>
        <w:annotationRef/>
      </w:r>
    </w:p>
  </w:comment>
  <w:comment w:id="27" w:author="Alice Taylor (ESO)" w:date="2024-05-21T11:40:00Z" w:initials="A(">
    <w:p w14:paraId="631E7B25" w14:textId="4A8EB6DB" w:rsidR="430ECB79" w:rsidRDefault="430ECB79">
      <w:pPr>
        <w:pStyle w:val="CommentText"/>
      </w:pPr>
      <w:r>
        <w:t>Suggest removing the excess detail</w:t>
      </w:r>
      <w:r w:rsidR="0080038E">
        <w:t xml:space="preserve"> as this is not required within the </w:t>
      </w:r>
      <w:proofErr w:type="spellStart"/>
      <w:r w:rsidR="0080038E">
        <w:t>ToR</w:t>
      </w:r>
      <w:proofErr w:type="spellEnd"/>
    </w:p>
  </w:comment>
  <w:comment w:id="36" w:author="Alice Taylor (ESO)" w:date="2024-05-21T11:37:00Z" w:initials="A(">
    <w:p w14:paraId="4911CD63" w14:textId="1134FDF6" w:rsidR="430ECB79" w:rsidRDefault="430ECB79">
      <w:pPr>
        <w:pStyle w:val="CommentText"/>
      </w:pPr>
      <w:r>
        <w:t xml:space="preserve">Changed to be aligned with CMP434 </w:t>
      </w:r>
      <w:proofErr w:type="spellStart"/>
      <w:r>
        <w:t>ToR</w:t>
      </w:r>
      <w:proofErr w:type="spellEnd"/>
      <w:r>
        <w:rPr>
          <w:rStyle w:val="CommentReference"/>
        </w:rPr>
        <w:annotationRef/>
      </w:r>
    </w:p>
  </w:comment>
  <w:comment w:id="42" w:author="Alice Taylor (ESO)" w:date="2024-05-21T11:40:00Z" w:initials="A(">
    <w:p w14:paraId="474CA296" w14:textId="43C7A02E" w:rsidR="430ECB79" w:rsidRDefault="430ECB79">
      <w:pPr>
        <w:pStyle w:val="CommentText"/>
      </w:pPr>
      <w:r>
        <w:t>Suggest removing to align with CMP434</w:t>
      </w:r>
      <w:r>
        <w:rPr>
          <w:rStyle w:val="CommentReference"/>
        </w:rPr>
        <w:annotationRef/>
      </w:r>
      <w:r w:rsidR="00757054">
        <w:t xml:space="preserve"> as criteria to be discussed in CMP434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88A6F58" w15:done="0"/>
  <w15:commentEx w15:paraId="2342D990" w15:done="0"/>
  <w15:commentEx w15:paraId="3C8D95B3" w15:done="0"/>
  <w15:commentEx w15:paraId="78EE015F" w15:done="0"/>
  <w15:commentEx w15:paraId="631E7B25" w15:done="0"/>
  <w15:commentEx w15:paraId="4911CD63" w15:done="0"/>
  <w15:commentEx w15:paraId="474CA2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CC16D77" w16cex:dateUtc="2024-05-21T09:15:00Z"/>
  <w16cex:commentExtensible w16cex:durableId="6BD2D1BB" w16cex:dateUtc="2024-05-13T13:59:00Z"/>
  <w16cex:commentExtensible w16cex:durableId="1EF2BEEF" w16cex:dateUtc="2024-05-20T15:16:00Z"/>
  <w16cex:commentExtensible w16cex:durableId="6B76103E" w16cex:dateUtc="2024-05-13T14:02:00Z"/>
  <w16cex:commentExtensible w16cex:durableId="32CF2B92" w16cex:dateUtc="2024-05-21T10:40:00Z"/>
  <w16cex:commentExtensible w16cex:durableId="22C5A0FC" w16cex:dateUtc="2024-05-21T10:37:00Z"/>
  <w16cex:commentExtensible w16cex:durableId="0BFD7109" w16cex:dateUtc="2024-05-21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8A6F58" w16cid:durableId="7CC16D77"/>
  <w16cid:commentId w16cid:paraId="2342D990" w16cid:durableId="6BD2D1BB"/>
  <w16cid:commentId w16cid:paraId="3C8D95B3" w16cid:durableId="1EF2BEEF"/>
  <w16cid:commentId w16cid:paraId="78EE015F" w16cid:durableId="6B76103E"/>
  <w16cid:commentId w16cid:paraId="631E7B25" w16cid:durableId="32CF2B92"/>
  <w16cid:commentId w16cid:paraId="4911CD63" w16cid:durableId="22C5A0FC"/>
  <w16cid:commentId w16cid:paraId="474CA296" w16cid:durableId="0BFD71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888E0" w14:textId="77777777" w:rsidR="00220BAE" w:rsidRDefault="00220BAE" w:rsidP="00D06DC4">
      <w:pPr>
        <w:spacing w:before="0" w:after="0" w:line="240" w:lineRule="auto"/>
      </w:pPr>
      <w:r>
        <w:separator/>
      </w:r>
    </w:p>
  </w:endnote>
  <w:endnote w:type="continuationSeparator" w:id="0">
    <w:p w14:paraId="64EAD39F" w14:textId="77777777" w:rsidR="00220BAE" w:rsidRDefault="00220BAE" w:rsidP="00D06DC4">
      <w:pPr>
        <w:spacing w:before="0" w:after="0" w:line="240" w:lineRule="auto"/>
      </w:pPr>
      <w:r>
        <w:continuationSeparator/>
      </w:r>
    </w:p>
  </w:endnote>
  <w:endnote w:type="continuationNotice" w:id="1">
    <w:p w14:paraId="70962641" w14:textId="77777777" w:rsidR="00220BAE" w:rsidRDefault="00220BA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23D20" w14:textId="77777777" w:rsidR="00220BAE" w:rsidRDefault="00220BAE" w:rsidP="00D06DC4">
      <w:pPr>
        <w:spacing w:before="0" w:after="0" w:line="240" w:lineRule="auto"/>
      </w:pPr>
      <w:r>
        <w:separator/>
      </w:r>
    </w:p>
  </w:footnote>
  <w:footnote w:type="continuationSeparator" w:id="0">
    <w:p w14:paraId="1AEBFC63" w14:textId="77777777" w:rsidR="00220BAE" w:rsidRDefault="00220BAE" w:rsidP="00D06DC4">
      <w:pPr>
        <w:spacing w:before="0" w:after="0" w:line="240" w:lineRule="auto"/>
      </w:pPr>
      <w:r>
        <w:continuationSeparator/>
      </w:r>
    </w:p>
  </w:footnote>
  <w:footnote w:type="continuationNotice" w:id="1">
    <w:p w14:paraId="6DFF7CBC" w14:textId="77777777" w:rsidR="00220BAE" w:rsidRDefault="00220BA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8547B" w14:textId="59802DAC" w:rsidR="00B8588F" w:rsidRDefault="00DB7D81" w:rsidP="000C711B">
    <w:pPr>
      <w:pStyle w:val="Header"/>
      <w:ind w:left="720" w:firstLine="720"/>
      <w:jc w:val="right"/>
    </w:pPr>
    <w:bookmarkStart w:id="53" w:name="_Hlk31876634"/>
    <w:bookmarkStart w:id="54" w:name="_Hlk31876635"/>
    <w:r w:rsidRPr="00DB7D81">
      <w:rPr>
        <w:noProof/>
      </w:rPr>
      <w:drawing>
        <wp:anchor distT="0" distB="0" distL="114300" distR="114300" simplePos="0" relativeHeight="25165824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bookmarkEnd w:id="53"/>
    <w:bookmarkEnd w:id="54"/>
    <w:r w:rsidR="008F63EC">
      <w:t>43</w:t>
    </w:r>
    <w:r w:rsidR="00D3738D">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66C9A"/>
    <w:multiLevelType w:val="hybridMultilevel"/>
    <w:tmpl w:val="4BB283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E337FB"/>
    <w:multiLevelType w:val="hybridMultilevel"/>
    <w:tmpl w:val="6DAA85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6"/>
  </w:num>
  <w:num w:numId="2" w16cid:durableId="2083675879">
    <w:abstractNumId w:val="8"/>
  </w:num>
  <w:num w:numId="3" w16cid:durableId="1127358968">
    <w:abstractNumId w:val="6"/>
  </w:num>
  <w:num w:numId="4" w16cid:durableId="1866137757">
    <w:abstractNumId w:val="1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8"/>
  </w:num>
  <w:num w:numId="6" w16cid:durableId="741491041">
    <w:abstractNumId w:val="6"/>
  </w:num>
  <w:num w:numId="7" w16cid:durableId="44986282">
    <w:abstractNumId w:val="14"/>
  </w:num>
  <w:num w:numId="8" w16cid:durableId="521820874">
    <w:abstractNumId w:val="1"/>
  </w:num>
  <w:num w:numId="9" w16cid:durableId="1061558791">
    <w:abstractNumId w:val="15"/>
  </w:num>
  <w:num w:numId="10" w16cid:durableId="290328685">
    <w:abstractNumId w:val="10"/>
  </w:num>
  <w:num w:numId="11" w16cid:durableId="1368917680">
    <w:abstractNumId w:val="5"/>
  </w:num>
  <w:num w:numId="12" w16cid:durableId="2054041007">
    <w:abstractNumId w:val="13"/>
  </w:num>
  <w:num w:numId="13" w16cid:durableId="405880387">
    <w:abstractNumId w:val="7"/>
  </w:num>
  <w:num w:numId="14" w16cid:durableId="106435952">
    <w:abstractNumId w:val="2"/>
  </w:num>
  <w:num w:numId="15" w16cid:durableId="972322984">
    <w:abstractNumId w:val="9"/>
  </w:num>
  <w:num w:numId="16" w16cid:durableId="2066562529">
    <w:abstractNumId w:val="8"/>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2"/>
  </w:num>
  <w:num w:numId="18" w16cid:durableId="1671327448">
    <w:abstractNumId w:val="3"/>
  </w:num>
  <w:num w:numId="19" w16cid:durableId="525212309">
    <w:abstractNumId w:val="4"/>
  </w:num>
  <w:num w:numId="20" w16cid:durableId="12155036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62153255">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ice Taylor (ESO)">
    <w15:presenceInfo w15:providerId="AD" w15:userId="S::alice.taylor@uk.nationalgrid.com::e1711239-42c9-44ef-ba04-575fea90417b"/>
  </w15:person>
  <w15:person w15:author="Graham, Garth">
    <w15:presenceInfo w15:providerId="AD" w15:userId="S::garth.graham_sse.com#ext#@nationalgridplc.onmicrosoft.com::478729c1-e908-4b0b-a619-792b1ed9cf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A58"/>
    <w:rsid w:val="00010D3D"/>
    <w:rsid w:val="000118E5"/>
    <w:rsid w:val="00011D48"/>
    <w:rsid w:val="00013DCB"/>
    <w:rsid w:val="00014338"/>
    <w:rsid w:val="0001453C"/>
    <w:rsid w:val="00016CCC"/>
    <w:rsid w:val="00021A5C"/>
    <w:rsid w:val="000247E7"/>
    <w:rsid w:val="00027DF5"/>
    <w:rsid w:val="00027F1E"/>
    <w:rsid w:val="0003112E"/>
    <w:rsid w:val="000327A9"/>
    <w:rsid w:val="00032AB3"/>
    <w:rsid w:val="000332D2"/>
    <w:rsid w:val="0003342E"/>
    <w:rsid w:val="00040B6A"/>
    <w:rsid w:val="00043CA8"/>
    <w:rsid w:val="00044C49"/>
    <w:rsid w:val="00046C6B"/>
    <w:rsid w:val="00046C95"/>
    <w:rsid w:val="00046CCE"/>
    <w:rsid w:val="00046F03"/>
    <w:rsid w:val="00051A86"/>
    <w:rsid w:val="00052326"/>
    <w:rsid w:val="000544C2"/>
    <w:rsid w:val="000544FA"/>
    <w:rsid w:val="00054BA5"/>
    <w:rsid w:val="00054D48"/>
    <w:rsid w:val="00056589"/>
    <w:rsid w:val="000570EE"/>
    <w:rsid w:val="00057671"/>
    <w:rsid w:val="000629D3"/>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489B"/>
    <w:rsid w:val="00085A45"/>
    <w:rsid w:val="000862C8"/>
    <w:rsid w:val="00086C10"/>
    <w:rsid w:val="00094AC2"/>
    <w:rsid w:val="00095D82"/>
    <w:rsid w:val="0009607F"/>
    <w:rsid w:val="000A10E8"/>
    <w:rsid w:val="000A1EE2"/>
    <w:rsid w:val="000A2D90"/>
    <w:rsid w:val="000A3750"/>
    <w:rsid w:val="000A6E2E"/>
    <w:rsid w:val="000B1E99"/>
    <w:rsid w:val="000B1F6E"/>
    <w:rsid w:val="000B3411"/>
    <w:rsid w:val="000B6AB0"/>
    <w:rsid w:val="000B6ADA"/>
    <w:rsid w:val="000B6FBD"/>
    <w:rsid w:val="000C1630"/>
    <w:rsid w:val="000C1A6E"/>
    <w:rsid w:val="000C1F3F"/>
    <w:rsid w:val="000C26E5"/>
    <w:rsid w:val="000C27B2"/>
    <w:rsid w:val="000C672C"/>
    <w:rsid w:val="000C711B"/>
    <w:rsid w:val="000C780A"/>
    <w:rsid w:val="000C7F44"/>
    <w:rsid w:val="000D26D9"/>
    <w:rsid w:val="000D30B6"/>
    <w:rsid w:val="000D3105"/>
    <w:rsid w:val="000D37F9"/>
    <w:rsid w:val="000D47CE"/>
    <w:rsid w:val="000D4978"/>
    <w:rsid w:val="000D5889"/>
    <w:rsid w:val="000D5E80"/>
    <w:rsid w:val="000D70F3"/>
    <w:rsid w:val="000E05C7"/>
    <w:rsid w:val="000E0EA1"/>
    <w:rsid w:val="000E147B"/>
    <w:rsid w:val="000E2452"/>
    <w:rsid w:val="000E3729"/>
    <w:rsid w:val="000E71F0"/>
    <w:rsid w:val="000F0A75"/>
    <w:rsid w:val="000F1A70"/>
    <w:rsid w:val="000F2FC3"/>
    <w:rsid w:val="000F4990"/>
    <w:rsid w:val="000F7DBD"/>
    <w:rsid w:val="000F7DE1"/>
    <w:rsid w:val="001001FD"/>
    <w:rsid w:val="001010DC"/>
    <w:rsid w:val="00101348"/>
    <w:rsid w:val="00101481"/>
    <w:rsid w:val="001018FF"/>
    <w:rsid w:val="00102E0B"/>
    <w:rsid w:val="0010339F"/>
    <w:rsid w:val="00105605"/>
    <w:rsid w:val="00105DE3"/>
    <w:rsid w:val="00106E46"/>
    <w:rsid w:val="0010791D"/>
    <w:rsid w:val="00107D66"/>
    <w:rsid w:val="0011038A"/>
    <w:rsid w:val="00111CBD"/>
    <w:rsid w:val="001166C1"/>
    <w:rsid w:val="00122BD5"/>
    <w:rsid w:val="001236C0"/>
    <w:rsid w:val="0012453D"/>
    <w:rsid w:val="0012463C"/>
    <w:rsid w:val="00125E2B"/>
    <w:rsid w:val="00126C8E"/>
    <w:rsid w:val="00132609"/>
    <w:rsid w:val="001349AB"/>
    <w:rsid w:val="001349CB"/>
    <w:rsid w:val="00134F5B"/>
    <w:rsid w:val="00140FE9"/>
    <w:rsid w:val="00141901"/>
    <w:rsid w:val="0014402B"/>
    <w:rsid w:val="0014530C"/>
    <w:rsid w:val="00147694"/>
    <w:rsid w:val="00150256"/>
    <w:rsid w:val="001521C5"/>
    <w:rsid w:val="0015247E"/>
    <w:rsid w:val="00152FBB"/>
    <w:rsid w:val="00155A73"/>
    <w:rsid w:val="00155A85"/>
    <w:rsid w:val="001605E9"/>
    <w:rsid w:val="00161C50"/>
    <w:rsid w:val="00163518"/>
    <w:rsid w:val="001644D6"/>
    <w:rsid w:val="00164976"/>
    <w:rsid w:val="00166A8F"/>
    <w:rsid w:val="00167859"/>
    <w:rsid w:val="0017054E"/>
    <w:rsid w:val="0017092A"/>
    <w:rsid w:val="00172473"/>
    <w:rsid w:val="00173901"/>
    <w:rsid w:val="00173F0A"/>
    <w:rsid w:val="00174391"/>
    <w:rsid w:val="00174C95"/>
    <w:rsid w:val="00175C02"/>
    <w:rsid w:val="00180157"/>
    <w:rsid w:val="0018470F"/>
    <w:rsid w:val="00184853"/>
    <w:rsid w:val="001853F8"/>
    <w:rsid w:val="00185ECD"/>
    <w:rsid w:val="0019086A"/>
    <w:rsid w:val="00190CC5"/>
    <w:rsid w:val="00194429"/>
    <w:rsid w:val="00194981"/>
    <w:rsid w:val="00194B25"/>
    <w:rsid w:val="00195E8B"/>
    <w:rsid w:val="001A21EE"/>
    <w:rsid w:val="001A2395"/>
    <w:rsid w:val="001A5284"/>
    <w:rsid w:val="001A77D1"/>
    <w:rsid w:val="001B0673"/>
    <w:rsid w:val="001B13B5"/>
    <w:rsid w:val="001B1677"/>
    <w:rsid w:val="001B18BC"/>
    <w:rsid w:val="001B1AE1"/>
    <w:rsid w:val="001B2928"/>
    <w:rsid w:val="001B3D52"/>
    <w:rsid w:val="001B7104"/>
    <w:rsid w:val="001C0212"/>
    <w:rsid w:val="001C05F7"/>
    <w:rsid w:val="001C0A4C"/>
    <w:rsid w:val="001C22BD"/>
    <w:rsid w:val="001C6B13"/>
    <w:rsid w:val="001C7125"/>
    <w:rsid w:val="001C7923"/>
    <w:rsid w:val="001D1369"/>
    <w:rsid w:val="001D150E"/>
    <w:rsid w:val="001D3A73"/>
    <w:rsid w:val="001D435E"/>
    <w:rsid w:val="001D48A3"/>
    <w:rsid w:val="001D6799"/>
    <w:rsid w:val="001D741E"/>
    <w:rsid w:val="001E1149"/>
    <w:rsid w:val="001E11EE"/>
    <w:rsid w:val="001E477B"/>
    <w:rsid w:val="001E4B96"/>
    <w:rsid w:val="001E53E8"/>
    <w:rsid w:val="001E5706"/>
    <w:rsid w:val="001F10F4"/>
    <w:rsid w:val="001F33F0"/>
    <w:rsid w:val="001F51F0"/>
    <w:rsid w:val="001F62CE"/>
    <w:rsid w:val="00204E96"/>
    <w:rsid w:val="0020698A"/>
    <w:rsid w:val="00207706"/>
    <w:rsid w:val="002131BA"/>
    <w:rsid w:val="00213F7A"/>
    <w:rsid w:val="00214C0B"/>
    <w:rsid w:val="002153B2"/>
    <w:rsid w:val="00217A69"/>
    <w:rsid w:val="00220BAE"/>
    <w:rsid w:val="00220E0C"/>
    <w:rsid w:val="00221806"/>
    <w:rsid w:val="00221A94"/>
    <w:rsid w:val="002229C9"/>
    <w:rsid w:val="00224DC9"/>
    <w:rsid w:val="002319CF"/>
    <w:rsid w:val="00232757"/>
    <w:rsid w:val="00233594"/>
    <w:rsid w:val="002342A0"/>
    <w:rsid w:val="0023461A"/>
    <w:rsid w:val="0023575D"/>
    <w:rsid w:val="002362B6"/>
    <w:rsid w:val="00236382"/>
    <w:rsid w:val="00236DA3"/>
    <w:rsid w:val="00240571"/>
    <w:rsid w:val="0024249A"/>
    <w:rsid w:val="00242D19"/>
    <w:rsid w:val="00244A90"/>
    <w:rsid w:val="00250A22"/>
    <w:rsid w:val="00254599"/>
    <w:rsid w:val="00254CB4"/>
    <w:rsid w:val="002569A0"/>
    <w:rsid w:val="002571BD"/>
    <w:rsid w:val="0025735E"/>
    <w:rsid w:val="00257AAA"/>
    <w:rsid w:val="00262EA3"/>
    <w:rsid w:val="0026367B"/>
    <w:rsid w:val="00264D0F"/>
    <w:rsid w:val="00270A32"/>
    <w:rsid w:val="00270FBC"/>
    <w:rsid w:val="00271241"/>
    <w:rsid w:val="00272A05"/>
    <w:rsid w:val="00275264"/>
    <w:rsid w:val="002778EB"/>
    <w:rsid w:val="00280C54"/>
    <w:rsid w:val="002814F4"/>
    <w:rsid w:val="00281F54"/>
    <w:rsid w:val="00282BD2"/>
    <w:rsid w:val="00282BE7"/>
    <w:rsid w:val="002837AF"/>
    <w:rsid w:val="00283B6E"/>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3D2"/>
    <w:rsid w:val="002B4673"/>
    <w:rsid w:val="002B5ADD"/>
    <w:rsid w:val="002B5B46"/>
    <w:rsid w:val="002B6174"/>
    <w:rsid w:val="002B6A54"/>
    <w:rsid w:val="002C13C8"/>
    <w:rsid w:val="002C14D3"/>
    <w:rsid w:val="002C3BE9"/>
    <w:rsid w:val="002C4F30"/>
    <w:rsid w:val="002C5585"/>
    <w:rsid w:val="002D0F39"/>
    <w:rsid w:val="002D28D8"/>
    <w:rsid w:val="002D483F"/>
    <w:rsid w:val="002D725D"/>
    <w:rsid w:val="002E02F4"/>
    <w:rsid w:val="002E516D"/>
    <w:rsid w:val="002E5496"/>
    <w:rsid w:val="002E64AD"/>
    <w:rsid w:val="002E6F6F"/>
    <w:rsid w:val="002E79AB"/>
    <w:rsid w:val="002E7DE1"/>
    <w:rsid w:val="002F23E3"/>
    <w:rsid w:val="002F2473"/>
    <w:rsid w:val="002F3293"/>
    <w:rsid w:val="002F3D4C"/>
    <w:rsid w:val="002F3D6A"/>
    <w:rsid w:val="0030125B"/>
    <w:rsid w:val="003050C3"/>
    <w:rsid w:val="003055A9"/>
    <w:rsid w:val="00305EE2"/>
    <w:rsid w:val="0030785B"/>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05B2"/>
    <w:rsid w:val="003428F2"/>
    <w:rsid w:val="0034296D"/>
    <w:rsid w:val="00343534"/>
    <w:rsid w:val="003435F0"/>
    <w:rsid w:val="0034387B"/>
    <w:rsid w:val="003450CE"/>
    <w:rsid w:val="003476D6"/>
    <w:rsid w:val="00347C7C"/>
    <w:rsid w:val="00351978"/>
    <w:rsid w:val="003559D2"/>
    <w:rsid w:val="0035711D"/>
    <w:rsid w:val="00360977"/>
    <w:rsid w:val="00361565"/>
    <w:rsid w:val="00361694"/>
    <w:rsid w:val="0036430D"/>
    <w:rsid w:val="003654B1"/>
    <w:rsid w:val="00367F32"/>
    <w:rsid w:val="00373EE4"/>
    <w:rsid w:val="00374DE0"/>
    <w:rsid w:val="00376580"/>
    <w:rsid w:val="0037775C"/>
    <w:rsid w:val="00377CF0"/>
    <w:rsid w:val="00385DA9"/>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8BE"/>
    <w:rsid w:val="003B6E37"/>
    <w:rsid w:val="003B7F0D"/>
    <w:rsid w:val="003C1AD7"/>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3009"/>
    <w:rsid w:val="003F60A6"/>
    <w:rsid w:val="003F6FB7"/>
    <w:rsid w:val="00400916"/>
    <w:rsid w:val="004009B8"/>
    <w:rsid w:val="004057AA"/>
    <w:rsid w:val="00405F32"/>
    <w:rsid w:val="00405F4B"/>
    <w:rsid w:val="00411EF7"/>
    <w:rsid w:val="00412986"/>
    <w:rsid w:val="00414917"/>
    <w:rsid w:val="00415682"/>
    <w:rsid w:val="00416ACC"/>
    <w:rsid w:val="0042243E"/>
    <w:rsid w:val="0042272E"/>
    <w:rsid w:val="00423F67"/>
    <w:rsid w:val="0042450B"/>
    <w:rsid w:val="00424B27"/>
    <w:rsid w:val="004268D2"/>
    <w:rsid w:val="0042709F"/>
    <w:rsid w:val="004307DC"/>
    <w:rsid w:val="00431412"/>
    <w:rsid w:val="00431464"/>
    <w:rsid w:val="004327FA"/>
    <w:rsid w:val="00432F11"/>
    <w:rsid w:val="004341A4"/>
    <w:rsid w:val="004343FD"/>
    <w:rsid w:val="00440402"/>
    <w:rsid w:val="00441626"/>
    <w:rsid w:val="0044253C"/>
    <w:rsid w:val="0044405D"/>
    <w:rsid w:val="0044518C"/>
    <w:rsid w:val="00450B7C"/>
    <w:rsid w:val="00453E26"/>
    <w:rsid w:val="004544AD"/>
    <w:rsid w:val="00455C7B"/>
    <w:rsid w:val="00456405"/>
    <w:rsid w:val="00457BE7"/>
    <w:rsid w:val="00460894"/>
    <w:rsid w:val="00460D0C"/>
    <w:rsid w:val="004632C3"/>
    <w:rsid w:val="00463AC0"/>
    <w:rsid w:val="00464D4A"/>
    <w:rsid w:val="00466C22"/>
    <w:rsid w:val="00466ED7"/>
    <w:rsid w:val="00466F83"/>
    <w:rsid w:val="004729F2"/>
    <w:rsid w:val="00473898"/>
    <w:rsid w:val="00473DF7"/>
    <w:rsid w:val="00477368"/>
    <w:rsid w:val="00477DEE"/>
    <w:rsid w:val="00481E9F"/>
    <w:rsid w:val="00482CC8"/>
    <w:rsid w:val="00483D10"/>
    <w:rsid w:val="00485D20"/>
    <w:rsid w:val="00486612"/>
    <w:rsid w:val="004875AA"/>
    <w:rsid w:val="0048771C"/>
    <w:rsid w:val="00487BB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04A3"/>
    <w:rsid w:val="004E1F61"/>
    <w:rsid w:val="004E2A51"/>
    <w:rsid w:val="004E36D6"/>
    <w:rsid w:val="004E568A"/>
    <w:rsid w:val="004E68BB"/>
    <w:rsid w:val="004E6EDC"/>
    <w:rsid w:val="004F070F"/>
    <w:rsid w:val="004F0A0A"/>
    <w:rsid w:val="004F1A02"/>
    <w:rsid w:val="004F4F17"/>
    <w:rsid w:val="004F55B5"/>
    <w:rsid w:val="0050141C"/>
    <w:rsid w:val="005022D2"/>
    <w:rsid w:val="00504759"/>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37F9E"/>
    <w:rsid w:val="00542298"/>
    <w:rsid w:val="00544703"/>
    <w:rsid w:val="005470C8"/>
    <w:rsid w:val="00550B94"/>
    <w:rsid w:val="00554445"/>
    <w:rsid w:val="005554D9"/>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185D"/>
    <w:rsid w:val="00583762"/>
    <w:rsid w:val="00583B7A"/>
    <w:rsid w:val="00586480"/>
    <w:rsid w:val="005947E2"/>
    <w:rsid w:val="00597266"/>
    <w:rsid w:val="00597E62"/>
    <w:rsid w:val="005A12C5"/>
    <w:rsid w:val="005A24E4"/>
    <w:rsid w:val="005A2BDD"/>
    <w:rsid w:val="005A3938"/>
    <w:rsid w:val="005B01E9"/>
    <w:rsid w:val="005B0297"/>
    <w:rsid w:val="005B15C4"/>
    <w:rsid w:val="005B5D5C"/>
    <w:rsid w:val="005C06B0"/>
    <w:rsid w:val="005C216A"/>
    <w:rsid w:val="005C3D47"/>
    <w:rsid w:val="005D0E1C"/>
    <w:rsid w:val="005D2AEF"/>
    <w:rsid w:val="005D471B"/>
    <w:rsid w:val="005D4914"/>
    <w:rsid w:val="005E09BC"/>
    <w:rsid w:val="005E3C02"/>
    <w:rsid w:val="005E51BF"/>
    <w:rsid w:val="005F1298"/>
    <w:rsid w:val="005F247D"/>
    <w:rsid w:val="005F2A9F"/>
    <w:rsid w:val="005F3075"/>
    <w:rsid w:val="005F5EAE"/>
    <w:rsid w:val="005F667A"/>
    <w:rsid w:val="005F78B9"/>
    <w:rsid w:val="00600B6D"/>
    <w:rsid w:val="006058F5"/>
    <w:rsid w:val="00606E70"/>
    <w:rsid w:val="00607646"/>
    <w:rsid w:val="00611611"/>
    <w:rsid w:val="006128B2"/>
    <w:rsid w:val="006137B8"/>
    <w:rsid w:val="00614E49"/>
    <w:rsid w:val="00616A04"/>
    <w:rsid w:val="00617BBF"/>
    <w:rsid w:val="00622027"/>
    <w:rsid w:val="006227CA"/>
    <w:rsid w:val="00622DE5"/>
    <w:rsid w:val="00623A3C"/>
    <w:rsid w:val="00625705"/>
    <w:rsid w:val="00625F4C"/>
    <w:rsid w:val="00626EE8"/>
    <w:rsid w:val="00627299"/>
    <w:rsid w:val="006277B0"/>
    <w:rsid w:val="00627D47"/>
    <w:rsid w:val="00630A45"/>
    <w:rsid w:val="00632EE1"/>
    <w:rsid w:val="006333C1"/>
    <w:rsid w:val="006351DA"/>
    <w:rsid w:val="00636377"/>
    <w:rsid w:val="0063660B"/>
    <w:rsid w:val="006370B8"/>
    <w:rsid w:val="00637799"/>
    <w:rsid w:val="00643587"/>
    <w:rsid w:val="006478AC"/>
    <w:rsid w:val="0065035D"/>
    <w:rsid w:val="0065046D"/>
    <w:rsid w:val="006520B6"/>
    <w:rsid w:val="00653952"/>
    <w:rsid w:val="00653999"/>
    <w:rsid w:val="00654D58"/>
    <w:rsid w:val="006558D6"/>
    <w:rsid w:val="00663649"/>
    <w:rsid w:val="00663B2B"/>
    <w:rsid w:val="00665112"/>
    <w:rsid w:val="00671E4D"/>
    <w:rsid w:val="00677E55"/>
    <w:rsid w:val="00681CA9"/>
    <w:rsid w:val="006822C4"/>
    <w:rsid w:val="00685E30"/>
    <w:rsid w:val="00685EB8"/>
    <w:rsid w:val="0068647B"/>
    <w:rsid w:val="00691688"/>
    <w:rsid w:val="00695014"/>
    <w:rsid w:val="00695934"/>
    <w:rsid w:val="00696E5F"/>
    <w:rsid w:val="006A04AE"/>
    <w:rsid w:val="006A086C"/>
    <w:rsid w:val="006A1ED0"/>
    <w:rsid w:val="006A31EF"/>
    <w:rsid w:val="006A4106"/>
    <w:rsid w:val="006A726B"/>
    <w:rsid w:val="006A7F32"/>
    <w:rsid w:val="006B0BA5"/>
    <w:rsid w:val="006B7455"/>
    <w:rsid w:val="006C0E95"/>
    <w:rsid w:val="006C107E"/>
    <w:rsid w:val="006C111A"/>
    <w:rsid w:val="006C1D32"/>
    <w:rsid w:val="006C3E98"/>
    <w:rsid w:val="006C66F4"/>
    <w:rsid w:val="006C6DC5"/>
    <w:rsid w:val="006C72B8"/>
    <w:rsid w:val="006D0EBA"/>
    <w:rsid w:val="006D3793"/>
    <w:rsid w:val="006D7A67"/>
    <w:rsid w:val="006E0DC0"/>
    <w:rsid w:val="006E11DD"/>
    <w:rsid w:val="006E1C12"/>
    <w:rsid w:val="006E2018"/>
    <w:rsid w:val="006E27B8"/>
    <w:rsid w:val="006E317D"/>
    <w:rsid w:val="006E3C80"/>
    <w:rsid w:val="006E5C07"/>
    <w:rsid w:val="006E67E4"/>
    <w:rsid w:val="006F04A0"/>
    <w:rsid w:val="006F1DF3"/>
    <w:rsid w:val="006F2F2E"/>
    <w:rsid w:val="00700043"/>
    <w:rsid w:val="00701EB8"/>
    <w:rsid w:val="00710C46"/>
    <w:rsid w:val="00712172"/>
    <w:rsid w:val="0071277D"/>
    <w:rsid w:val="007138BA"/>
    <w:rsid w:val="00713918"/>
    <w:rsid w:val="00713B5F"/>
    <w:rsid w:val="00713F16"/>
    <w:rsid w:val="00715074"/>
    <w:rsid w:val="00715FEA"/>
    <w:rsid w:val="00720A4F"/>
    <w:rsid w:val="007239D2"/>
    <w:rsid w:val="00724AE1"/>
    <w:rsid w:val="0072535F"/>
    <w:rsid w:val="00726C06"/>
    <w:rsid w:val="007274D5"/>
    <w:rsid w:val="00727E02"/>
    <w:rsid w:val="00736C35"/>
    <w:rsid w:val="00736FE3"/>
    <w:rsid w:val="0074203B"/>
    <w:rsid w:val="007458C6"/>
    <w:rsid w:val="007467D5"/>
    <w:rsid w:val="00747E11"/>
    <w:rsid w:val="00754610"/>
    <w:rsid w:val="007556FC"/>
    <w:rsid w:val="00755708"/>
    <w:rsid w:val="00755E00"/>
    <w:rsid w:val="00757054"/>
    <w:rsid w:val="00757112"/>
    <w:rsid w:val="007574C1"/>
    <w:rsid w:val="00760223"/>
    <w:rsid w:val="00760F7B"/>
    <w:rsid w:val="0076220E"/>
    <w:rsid w:val="00762B67"/>
    <w:rsid w:val="00762BAD"/>
    <w:rsid w:val="00764479"/>
    <w:rsid w:val="007645EF"/>
    <w:rsid w:val="00764C41"/>
    <w:rsid w:val="00767F64"/>
    <w:rsid w:val="007704DE"/>
    <w:rsid w:val="00770AD1"/>
    <w:rsid w:val="0077174F"/>
    <w:rsid w:val="00772928"/>
    <w:rsid w:val="007756AD"/>
    <w:rsid w:val="007760F3"/>
    <w:rsid w:val="007772C6"/>
    <w:rsid w:val="00777A55"/>
    <w:rsid w:val="00782F0E"/>
    <w:rsid w:val="007833FE"/>
    <w:rsid w:val="00785417"/>
    <w:rsid w:val="00785A16"/>
    <w:rsid w:val="00786785"/>
    <w:rsid w:val="007918C2"/>
    <w:rsid w:val="00792425"/>
    <w:rsid w:val="007A159A"/>
    <w:rsid w:val="007A3AAD"/>
    <w:rsid w:val="007A4186"/>
    <w:rsid w:val="007A5084"/>
    <w:rsid w:val="007A536A"/>
    <w:rsid w:val="007A6096"/>
    <w:rsid w:val="007A675B"/>
    <w:rsid w:val="007B0276"/>
    <w:rsid w:val="007B0FC6"/>
    <w:rsid w:val="007B3AB0"/>
    <w:rsid w:val="007B5272"/>
    <w:rsid w:val="007B66DA"/>
    <w:rsid w:val="007B7ABB"/>
    <w:rsid w:val="007C197D"/>
    <w:rsid w:val="007C208F"/>
    <w:rsid w:val="007C34A2"/>
    <w:rsid w:val="007D137A"/>
    <w:rsid w:val="007D241F"/>
    <w:rsid w:val="007D4E1B"/>
    <w:rsid w:val="007D4EE8"/>
    <w:rsid w:val="007D5451"/>
    <w:rsid w:val="007D6047"/>
    <w:rsid w:val="007D7A27"/>
    <w:rsid w:val="007E0122"/>
    <w:rsid w:val="007E0D4F"/>
    <w:rsid w:val="007E105C"/>
    <w:rsid w:val="007E4370"/>
    <w:rsid w:val="007E470D"/>
    <w:rsid w:val="007E6040"/>
    <w:rsid w:val="007F1F4B"/>
    <w:rsid w:val="007F700C"/>
    <w:rsid w:val="007F7AFF"/>
    <w:rsid w:val="0080038E"/>
    <w:rsid w:val="008006B5"/>
    <w:rsid w:val="00800BB4"/>
    <w:rsid w:val="008036E8"/>
    <w:rsid w:val="00806211"/>
    <w:rsid w:val="00810B20"/>
    <w:rsid w:val="008161BE"/>
    <w:rsid w:val="00817645"/>
    <w:rsid w:val="00817E75"/>
    <w:rsid w:val="00820A6C"/>
    <w:rsid w:val="008214A0"/>
    <w:rsid w:val="00823AA8"/>
    <w:rsid w:val="00826175"/>
    <w:rsid w:val="0082678D"/>
    <w:rsid w:val="00827EC1"/>
    <w:rsid w:val="00830744"/>
    <w:rsid w:val="008348E1"/>
    <w:rsid w:val="008370AF"/>
    <w:rsid w:val="008405D1"/>
    <w:rsid w:val="0084069F"/>
    <w:rsid w:val="00841C8A"/>
    <w:rsid w:val="00842397"/>
    <w:rsid w:val="00843D6B"/>
    <w:rsid w:val="008454B4"/>
    <w:rsid w:val="00845B7F"/>
    <w:rsid w:val="008462D4"/>
    <w:rsid w:val="00846BCC"/>
    <w:rsid w:val="0085014A"/>
    <w:rsid w:val="008501D2"/>
    <w:rsid w:val="00850434"/>
    <w:rsid w:val="00851B70"/>
    <w:rsid w:val="00852E94"/>
    <w:rsid w:val="00854AF2"/>
    <w:rsid w:val="00854CFD"/>
    <w:rsid w:val="008568D0"/>
    <w:rsid w:val="0086075C"/>
    <w:rsid w:val="00861D49"/>
    <w:rsid w:val="008623AF"/>
    <w:rsid w:val="00863580"/>
    <w:rsid w:val="00864CCA"/>
    <w:rsid w:val="0086504D"/>
    <w:rsid w:val="0086636E"/>
    <w:rsid w:val="008666B3"/>
    <w:rsid w:val="0086691A"/>
    <w:rsid w:val="008701D8"/>
    <w:rsid w:val="00870AD8"/>
    <w:rsid w:val="00873137"/>
    <w:rsid w:val="00874574"/>
    <w:rsid w:val="00875DF7"/>
    <w:rsid w:val="008760A2"/>
    <w:rsid w:val="00876919"/>
    <w:rsid w:val="00876C75"/>
    <w:rsid w:val="00880E85"/>
    <w:rsid w:val="00881170"/>
    <w:rsid w:val="00885C2D"/>
    <w:rsid w:val="0088753F"/>
    <w:rsid w:val="00890E91"/>
    <w:rsid w:val="00891400"/>
    <w:rsid w:val="00893DAB"/>
    <w:rsid w:val="00893FA7"/>
    <w:rsid w:val="008943FF"/>
    <w:rsid w:val="008A1C35"/>
    <w:rsid w:val="008A4CF8"/>
    <w:rsid w:val="008A5463"/>
    <w:rsid w:val="008A71B5"/>
    <w:rsid w:val="008A79F3"/>
    <w:rsid w:val="008A7B92"/>
    <w:rsid w:val="008B0EEC"/>
    <w:rsid w:val="008B2057"/>
    <w:rsid w:val="008B32B1"/>
    <w:rsid w:val="008B503F"/>
    <w:rsid w:val="008B5637"/>
    <w:rsid w:val="008B6ADF"/>
    <w:rsid w:val="008C2009"/>
    <w:rsid w:val="008C3972"/>
    <w:rsid w:val="008C3DF8"/>
    <w:rsid w:val="008C54A0"/>
    <w:rsid w:val="008C5DFD"/>
    <w:rsid w:val="008C69B9"/>
    <w:rsid w:val="008D1810"/>
    <w:rsid w:val="008D263A"/>
    <w:rsid w:val="008D2C18"/>
    <w:rsid w:val="008D431E"/>
    <w:rsid w:val="008D43D5"/>
    <w:rsid w:val="008D5532"/>
    <w:rsid w:val="008D6D24"/>
    <w:rsid w:val="008D7DCF"/>
    <w:rsid w:val="008E10F1"/>
    <w:rsid w:val="008E1D28"/>
    <w:rsid w:val="008E4958"/>
    <w:rsid w:val="008E5550"/>
    <w:rsid w:val="008E65FE"/>
    <w:rsid w:val="008E78D3"/>
    <w:rsid w:val="008F06A6"/>
    <w:rsid w:val="008F0CAC"/>
    <w:rsid w:val="008F0CB6"/>
    <w:rsid w:val="008F19A1"/>
    <w:rsid w:val="008F3132"/>
    <w:rsid w:val="008F63EC"/>
    <w:rsid w:val="008F6964"/>
    <w:rsid w:val="00906E4A"/>
    <w:rsid w:val="0090734D"/>
    <w:rsid w:val="009077E0"/>
    <w:rsid w:val="00907C7F"/>
    <w:rsid w:val="009121F4"/>
    <w:rsid w:val="00912A60"/>
    <w:rsid w:val="0091322A"/>
    <w:rsid w:val="0091591F"/>
    <w:rsid w:val="00916849"/>
    <w:rsid w:val="009208CA"/>
    <w:rsid w:val="00923862"/>
    <w:rsid w:val="00925DCC"/>
    <w:rsid w:val="00926C17"/>
    <w:rsid w:val="00930E16"/>
    <w:rsid w:val="009313C8"/>
    <w:rsid w:val="0093552D"/>
    <w:rsid w:val="00935A79"/>
    <w:rsid w:val="00937D02"/>
    <w:rsid w:val="00941EBE"/>
    <w:rsid w:val="00943569"/>
    <w:rsid w:val="00950BAA"/>
    <w:rsid w:val="00950F0D"/>
    <w:rsid w:val="00950FC5"/>
    <w:rsid w:val="00951B5C"/>
    <w:rsid w:val="00951BB9"/>
    <w:rsid w:val="009529F3"/>
    <w:rsid w:val="0095596B"/>
    <w:rsid w:val="009572DD"/>
    <w:rsid w:val="0096369F"/>
    <w:rsid w:val="00965A79"/>
    <w:rsid w:val="0097138C"/>
    <w:rsid w:val="0097161E"/>
    <w:rsid w:val="00976C0C"/>
    <w:rsid w:val="00976D98"/>
    <w:rsid w:val="00977314"/>
    <w:rsid w:val="00977EC9"/>
    <w:rsid w:val="009806DC"/>
    <w:rsid w:val="00982F2A"/>
    <w:rsid w:val="00985E5A"/>
    <w:rsid w:val="00986892"/>
    <w:rsid w:val="00987C11"/>
    <w:rsid w:val="00990646"/>
    <w:rsid w:val="00990979"/>
    <w:rsid w:val="00992E72"/>
    <w:rsid w:val="009946B2"/>
    <w:rsid w:val="00995C69"/>
    <w:rsid w:val="009960C2"/>
    <w:rsid w:val="0099644B"/>
    <w:rsid w:val="00997013"/>
    <w:rsid w:val="009A34D5"/>
    <w:rsid w:val="009A36BE"/>
    <w:rsid w:val="009A4515"/>
    <w:rsid w:val="009A7C66"/>
    <w:rsid w:val="009B0212"/>
    <w:rsid w:val="009B261D"/>
    <w:rsid w:val="009B78A3"/>
    <w:rsid w:val="009C1E77"/>
    <w:rsid w:val="009C3888"/>
    <w:rsid w:val="009D0F0F"/>
    <w:rsid w:val="009D119A"/>
    <w:rsid w:val="009D18E9"/>
    <w:rsid w:val="009D2901"/>
    <w:rsid w:val="009D3BEA"/>
    <w:rsid w:val="009D5301"/>
    <w:rsid w:val="009D7B3A"/>
    <w:rsid w:val="009E0389"/>
    <w:rsid w:val="009E2AC7"/>
    <w:rsid w:val="009E3333"/>
    <w:rsid w:val="009E777D"/>
    <w:rsid w:val="009F01AE"/>
    <w:rsid w:val="009F1FFF"/>
    <w:rsid w:val="009F5426"/>
    <w:rsid w:val="009F7312"/>
    <w:rsid w:val="00A00A7E"/>
    <w:rsid w:val="00A02D8E"/>
    <w:rsid w:val="00A02F5B"/>
    <w:rsid w:val="00A067AD"/>
    <w:rsid w:val="00A06CF9"/>
    <w:rsid w:val="00A072E7"/>
    <w:rsid w:val="00A07EED"/>
    <w:rsid w:val="00A1036A"/>
    <w:rsid w:val="00A1060F"/>
    <w:rsid w:val="00A109F4"/>
    <w:rsid w:val="00A11D4D"/>
    <w:rsid w:val="00A122C8"/>
    <w:rsid w:val="00A142D0"/>
    <w:rsid w:val="00A15441"/>
    <w:rsid w:val="00A16B4D"/>
    <w:rsid w:val="00A2057F"/>
    <w:rsid w:val="00A25D12"/>
    <w:rsid w:val="00A2633E"/>
    <w:rsid w:val="00A332E7"/>
    <w:rsid w:val="00A33AB4"/>
    <w:rsid w:val="00A34F17"/>
    <w:rsid w:val="00A3611A"/>
    <w:rsid w:val="00A412AA"/>
    <w:rsid w:val="00A423E3"/>
    <w:rsid w:val="00A42D47"/>
    <w:rsid w:val="00A44046"/>
    <w:rsid w:val="00A46421"/>
    <w:rsid w:val="00A5007D"/>
    <w:rsid w:val="00A515F0"/>
    <w:rsid w:val="00A54D12"/>
    <w:rsid w:val="00A6159E"/>
    <w:rsid w:val="00A61985"/>
    <w:rsid w:val="00A632A3"/>
    <w:rsid w:val="00A635C8"/>
    <w:rsid w:val="00A70565"/>
    <w:rsid w:val="00A711B0"/>
    <w:rsid w:val="00A71218"/>
    <w:rsid w:val="00A722AE"/>
    <w:rsid w:val="00A72EC5"/>
    <w:rsid w:val="00A7443D"/>
    <w:rsid w:val="00A75365"/>
    <w:rsid w:val="00A77C9C"/>
    <w:rsid w:val="00A84E71"/>
    <w:rsid w:val="00A85925"/>
    <w:rsid w:val="00A86BE7"/>
    <w:rsid w:val="00A87FFA"/>
    <w:rsid w:val="00A91A8E"/>
    <w:rsid w:val="00A9296A"/>
    <w:rsid w:val="00A92D73"/>
    <w:rsid w:val="00A93530"/>
    <w:rsid w:val="00A943FF"/>
    <w:rsid w:val="00A94CE4"/>
    <w:rsid w:val="00A96D46"/>
    <w:rsid w:val="00A97688"/>
    <w:rsid w:val="00AA0864"/>
    <w:rsid w:val="00AA372B"/>
    <w:rsid w:val="00AA45F1"/>
    <w:rsid w:val="00AA4D22"/>
    <w:rsid w:val="00AB0B78"/>
    <w:rsid w:val="00AB0BE7"/>
    <w:rsid w:val="00AB2FC7"/>
    <w:rsid w:val="00AB3BA3"/>
    <w:rsid w:val="00AB3D20"/>
    <w:rsid w:val="00AB5BD6"/>
    <w:rsid w:val="00AB64B6"/>
    <w:rsid w:val="00AB7DB8"/>
    <w:rsid w:val="00AC0146"/>
    <w:rsid w:val="00AC04D3"/>
    <w:rsid w:val="00AC09DF"/>
    <w:rsid w:val="00AC159B"/>
    <w:rsid w:val="00AC180D"/>
    <w:rsid w:val="00AC5562"/>
    <w:rsid w:val="00AD15BF"/>
    <w:rsid w:val="00AD2140"/>
    <w:rsid w:val="00AD5031"/>
    <w:rsid w:val="00AD7E09"/>
    <w:rsid w:val="00AE117D"/>
    <w:rsid w:val="00AE1998"/>
    <w:rsid w:val="00AE335E"/>
    <w:rsid w:val="00AE5F98"/>
    <w:rsid w:val="00AF3DFA"/>
    <w:rsid w:val="00AF4357"/>
    <w:rsid w:val="00AF5EE4"/>
    <w:rsid w:val="00AF62D1"/>
    <w:rsid w:val="00B00090"/>
    <w:rsid w:val="00B016B2"/>
    <w:rsid w:val="00B02BAC"/>
    <w:rsid w:val="00B04009"/>
    <w:rsid w:val="00B05C4A"/>
    <w:rsid w:val="00B06DD9"/>
    <w:rsid w:val="00B130A6"/>
    <w:rsid w:val="00B13224"/>
    <w:rsid w:val="00B13F32"/>
    <w:rsid w:val="00B14437"/>
    <w:rsid w:val="00B158BE"/>
    <w:rsid w:val="00B174B8"/>
    <w:rsid w:val="00B17BD9"/>
    <w:rsid w:val="00B23801"/>
    <w:rsid w:val="00B25544"/>
    <w:rsid w:val="00B255BA"/>
    <w:rsid w:val="00B26537"/>
    <w:rsid w:val="00B3091D"/>
    <w:rsid w:val="00B31305"/>
    <w:rsid w:val="00B31506"/>
    <w:rsid w:val="00B315A0"/>
    <w:rsid w:val="00B33C0B"/>
    <w:rsid w:val="00B340AE"/>
    <w:rsid w:val="00B36341"/>
    <w:rsid w:val="00B37551"/>
    <w:rsid w:val="00B37A3C"/>
    <w:rsid w:val="00B4029D"/>
    <w:rsid w:val="00B41AC8"/>
    <w:rsid w:val="00B41B20"/>
    <w:rsid w:val="00B42A6B"/>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35AD"/>
    <w:rsid w:val="00B74654"/>
    <w:rsid w:val="00B74999"/>
    <w:rsid w:val="00B82816"/>
    <w:rsid w:val="00B83C5B"/>
    <w:rsid w:val="00B845D7"/>
    <w:rsid w:val="00B8588F"/>
    <w:rsid w:val="00B86A3D"/>
    <w:rsid w:val="00B86C58"/>
    <w:rsid w:val="00B90EF7"/>
    <w:rsid w:val="00B91C9E"/>
    <w:rsid w:val="00B934D4"/>
    <w:rsid w:val="00B95500"/>
    <w:rsid w:val="00B9569B"/>
    <w:rsid w:val="00B96805"/>
    <w:rsid w:val="00B978DE"/>
    <w:rsid w:val="00BA2E46"/>
    <w:rsid w:val="00BA54F8"/>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2A26"/>
    <w:rsid w:val="00BD2F81"/>
    <w:rsid w:val="00BD4EE4"/>
    <w:rsid w:val="00BD5234"/>
    <w:rsid w:val="00BD5E5E"/>
    <w:rsid w:val="00BE1005"/>
    <w:rsid w:val="00BE183E"/>
    <w:rsid w:val="00BE3715"/>
    <w:rsid w:val="00BE515C"/>
    <w:rsid w:val="00BE5334"/>
    <w:rsid w:val="00BF3947"/>
    <w:rsid w:val="00BF4C9B"/>
    <w:rsid w:val="00BF4F04"/>
    <w:rsid w:val="00BF5875"/>
    <w:rsid w:val="00BF59BA"/>
    <w:rsid w:val="00BF661E"/>
    <w:rsid w:val="00BF72DF"/>
    <w:rsid w:val="00C001B0"/>
    <w:rsid w:val="00C047A8"/>
    <w:rsid w:val="00C049E1"/>
    <w:rsid w:val="00C0755A"/>
    <w:rsid w:val="00C0785A"/>
    <w:rsid w:val="00C110EF"/>
    <w:rsid w:val="00C11231"/>
    <w:rsid w:val="00C11C43"/>
    <w:rsid w:val="00C140BA"/>
    <w:rsid w:val="00C14B9E"/>
    <w:rsid w:val="00C179B0"/>
    <w:rsid w:val="00C20588"/>
    <w:rsid w:val="00C21CA3"/>
    <w:rsid w:val="00C23850"/>
    <w:rsid w:val="00C23E99"/>
    <w:rsid w:val="00C26A3E"/>
    <w:rsid w:val="00C26A85"/>
    <w:rsid w:val="00C2733D"/>
    <w:rsid w:val="00C3242F"/>
    <w:rsid w:val="00C3323A"/>
    <w:rsid w:val="00C33B5E"/>
    <w:rsid w:val="00C34EB5"/>
    <w:rsid w:val="00C35E05"/>
    <w:rsid w:val="00C35F16"/>
    <w:rsid w:val="00C362BC"/>
    <w:rsid w:val="00C3745A"/>
    <w:rsid w:val="00C37C4F"/>
    <w:rsid w:val="00C4017B"/>
    <w:rsid w:val="00C40430"/>
    <w:rsid w:val="00C42102"/>
    <w:rsid w:val="00C425D5"/>
    <w:rsid w:val="00C427A7"/>
    <w:rsid w:val="00C43358"/>
    <w:rsid w:val="00C43426"/>
    <w:rsid w:val="00C4440F"/>
    <w:rsid w:val="00C445F2"/>
    <w:rsid w:val="00C45A1E"/>
    <w:rsid w:val="00C46FE6"/>
    <w:rsid w:val="00C50F91"/>
    <w:rsid w:val="00C51F05"/>
    <w:rsid w:val="00C54FFF"/>
    <w:rsid w:val="00C55B7A"/>
    <w:rsid w:val="00C5640D"/>
    <w:rsid w:val="00C564A1"/>
    <w:rsid w:val="00C57ECA"/>
    <w:rsid w:val="00C60770"/>
    <w:rsid w:val="00C60B2F"/>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86CED"/>
    <w:rsid w:val="00C92950"/>
    <w:rsid w:val="00C96B65"/>
    <w:rsid w:val="00CA4BBD"/>
    <w:rsid w:val="00CA77DA"/>
    <w:rsid w:val="00CB355F"/>
    <w:rsid w:val="00CB35C5"/>
    <w:rsid w:val="00CB3A02"/>
    <w:rsid w:val="00CC177A"/>
    <w:rsid w:val="00CC1A0B"/>
    <w:rsid w:val="00CC23AB"/>
    <w:rsid w:val="00CC5737"/>
    <w:rsid w:val="00CC5BF4"/>
    <w:rsid w:val="00CC6B32"/>
    <w:rsid w:val="00CD017A"/>
    <w:rsid w:val="00CD1204"/>
    <w:rsid w:val="00CD297F"/>
    <w:rsid w:val="00CD2D59"/>
    <w:rsid w:val="00CD39BC"/>
    <w:rsid w:val="00CD3EBE"/>
    <w:rsid w:val="00CD79BF"/>
    <w:rsid w:val="00CD7E88"/>
    <w:rsid w:val="00CE3CF0"/>
    <w:rsid w:val="00CE58B0"/>
    <w:rsid w:val="00CE5FF5"/>
    <w:rsid w:val="00CE6F64"/>
    <w:rsid w:val="00CE7473"/>
    <w:rsid w:val="00CF049A"/>
    <w:rsid w:val="00CF09C8"/>
    <w:rsid w:val="00CF249D"/>
    <w:rsid w:val="00CF6005"/>
    <w:rsid w:val="00D00751"/>
    <w:rsid w:val="00D00DEA"/>
    <w:rsid w:val="00D037F9"/>
    <w:rsid w:val="00D039FA"/>
    <w:rsid w:val="00D04F8B"/>
    <w:rsid w:val="00D05243"/>
    <w:rsid w:val="00D05B6A"/>
    <w:rsid w:val="00D05C85"/>
    <w:rsid w:val="00D06DC4"/>
    <w:rsid w:val="00D119F7"/>
    <w:rsid w:val="00D13B2E"/>
    <w:rsid w:val="00D14501"/>
    <w:rsid w:val="00D1500A"/>
    <w:rsid w:val="00D1564F"/>
    <w:rsid w:val="00D1747B"/>
    <w:rsid w:val="00D20123"/>
    <w:rsid w:val="00D20255"/>
    <w:rsid w:val="00D203DF"/>
    <w:rsid w:val="00D2048D"/>
    <w:rsid w:val="00D21429"/>
    <w:rsid w:val="00D21679"/>
    <w:rsid w:val="00D22FFD"/>
    <w:rsid w:val="00D23DDE"/>
    <w:rsid w:val="00D23F23"/>
    <w:rsid w:val="00D27685"/>
    <w:rsid w:val="00D30D9B"/>
    <w:rsid w:val="00D32A56"/>
    <w:rsid w:val="00D33247"/>
    <w:rsid w:val="00D33D03"/>
    <w:rsid w:val="00D3626D"/>
    <w:rsid w:val="00D36B87"/>
    <w:rsid w:val="00D3738D"/>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49F1"/>
    <w:rsid w:val="00D6616A"/>
    <w:rsid w:val="00D66F94"/>
    <w:rsid w:val="00D67D30"/>
    <w:rsid w:val="00D706F5"/>
    <w:rsid w:val="00D76089"/>
    <w:rsid w:val="00D76A51"/>
    <w:rsid w:val="00D76E0D"/>
    <w:rsid w:val="00D7794C"/>
    <w:rsid w:val="00D8190E"/>
    <w:rsid w:val="00D83AEE"/>
    <w:rsid w:val="00D853A4"/>
    <w:rsid w:val="00D86216"/>
    <w:rsid w:val="00D9152C"/>
    <w:rsid w:val="00D91573"/>
    <w:rsid w:val="00D923AA"/>
    <w:rsid w:val="00D92A45"/>
    <w:rsid w:val="00D92D3F"/>
    <w:rsid w:val="00D93B1C"/>
    <w:rsid w:val="00D93CD3"/>
    <w:rsid w:val="00D93DB5"/>
    <w:rsid w:val="00D94E8D"/>
    <w:rsid w:val="00D95250"/>
    <w:rsid w:val="00DA0400"/>
    <w:rsid w:val="00DA07BA"/>
    <w:rsid w:val="00DA1407"/>
    <w:rsid w:val="00DA3894"/>
    <w:rsid w:val="00DA3D41"/>
    <w:rsid w:val="00DA6F8F"/>
    <w:rsid w:val="00DA793E"/>
    <w:rsid w:val="00DA7A32"/>
    <w:rsid w:val="00DB21A5"/>
    <w:rsid w:val="00DB447A"/>
    <w:rsid w:val="00DB7D81"/>
    <w:rsid w:val="00DC15DF"/>
    <w:rsid w:val="00DC20D5"/>
    <w:rsid w:val="00DC29D1"/>
    <w:rsid w:val="00DC2BBD"/>
    <w:rsid w:val="00DC332D"/>
    <w:rsid w:val="00DC6638"/>
    <w:rsid w:val="00DD1C0B"/>
    <w:rsid w:val="00DD4093"/>
    <w:rsid w:val="00DD6295"/>
    <w:rsid w:val="00DE08D0"/>
    <w:rsid w:val="00DE0E2A"/>
    <w:rsid w:val="00DE0E8D"/>
    <w:rsid w:val="00DE4B0B"/>
    <w:rsid w:val="00DE6532"/>
    <w:rsid w:val="00DF2887"/>
    <w:rsid w:val="00DF2F42"/>
    <w:rsid w:val="00DF3EDE"/>
    <w:rsid w:val="00DF414A"/>
    <w:rsid w:val="00DF60BF"/>
    <w:rsid w:val="00DF6303"/>
    <w:rsid w:val="00DF7053"/>
    <w:rsid w:val="00E015EA"/>
    <w:rsid w:val="00E02E80"/>
    <w:rsid w:val="00E03496"/>
    <w:rsid w:val="00E04A73"/>
    <w:rsid w:val="00E0553F"/>
    <w:rsid w:val="00E05809"/>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4ABE"/>
    <w:rsid w:val="00E35941"/>
    <w:rsid w:val="00E364C6"/>
    <w:rsid w:val="00E40689"/>
    <w:rsid w:val="00E41CB2"/>
    <w:rsid w:val="00E431A1"/>
    <w:rsid w:val="00E434B4"/>
    <w:rsid w:val="00E44F00"/>
    <w:rsid w:val="00E45761"/>
    <w:rsid w:val="00E4750A"/>
    <w:rsid w:val="00E5205F"/>
    <w:rsid w:val="00E53781"/>
    <w:rsid w:val="00E53CB1"/>
    <w:rsid w:val="00E5421D"/>
    <w:rsid w:val="00E55495"/>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5096"/>
    <w:rsid w:val="00E76C00"/>
    <w:rsid w:val="00E815A6"/>
    <w:rsid w:val="00E825A1"/>
    <w:rsid w:val="00E83167"/>
    <w:rsid w:val="00E857BB"/>
    <w:rsid w:val="00E868CA"/>
    <w:rsid w:val="00E9206B"/>
    <w:rsid w:val="00E93667"/>
    <w:rsid w:val="00E944B2"/>
    <w:rsid w:val="00E9540A"/>
    <w:rsid w:val="00E95FDF"/>
    <w:rsid w:val="00E9621D"/>
    <w:rsid w:val="00E96804"/>
    <w:rsid w:val="00EA29A0"/>
    <w:rsid w:val="00EA2C87"/>
    <w:rsid w:val="00EA2E88"/>
    <w:rsid w:val="00EA364B"/>
    <w:rsid w:val="00EA6811"/>
    <w:rsid w:val="00EA6DEA"/>
    <w:rsid w:val="00EB6131"/>
    <w:rsid w:val="00EC1553"/>
    <w:rsid w:val="00EC56C5"/>
    <w:rsid w:val="00EC6465"/>
    <w:rsid w:val="00EC6DD1"/>
    <w:rsid w:val="00ED0188"/>
    <w:rsid w:val="00ED0395"/>
    <w:rsid w:val="00ED1C9E"/>
    <w:rsid w:val="00ED4B3B"/>
    <w:rsid w:val="00ED5828"/>
    <w:rsid w:val="00ED597D"/>
    <w:rsid w:val="00ED5C7C"/>
    <w:rsid w:val="00ED625D"/>
    <w:rsid w:val="00ED6DF6"/>
    <w:rsid w:val="00EE0F70"/>
    <w:rsid w:val="00EE1826"/>
    <w:rsid w:val="00EE1FB6"/>
    <w:rsid w:val="00EE2409"/>
    <w:rsid w:val="00EE2E4A"/>
    <w:rsid w:val="00EE3E2C"/>
    <w:rsid w:val="00EE7321"/>
    <w:rsid w:val="00EE74ED"/>
    <w:rsid w:val="00EE782B"/>
    <w:rsid w:val="00EE7D60"/>
    <w:rsid w:val="00EE7E76"/>
    <w:rsid w:val="00EE7EF4"/>
    <w:rsid w:val="00EF09C9"/>
    <w:rsid w:val="00EF3CEC"/>
    <w:rsid w:val="00EF5AB4"/>
    <w:rsid w:val="00EF5D4D"/>
    <w:rsid w:val="00F002A7"/>
    <w:rsid w:val="00F05939"/>
    <w:rsid w:val="00F075F6"/>
    <w:rsid w:val="00F12407"/>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4EAB"/>
    <w:rsid w:val="00F453CF"/>
    <w:rsid w:val="00F45601"/>
    <w:rsid w:val="00F460A5"/>
    <w:rsid w:val="00F473B1"/>
    <w:rsid w:val="00F479B0"/>
    <w:rsid w:val="00F47BC3"/>
    <w:rsid w:val="00F52EF7"/>
    <w:rsid w:val="00F53061"/>
    <w:rsid w:val="00F57934"/>
    <w:rsid w:val="00F60A51"/>
    <w:rsid w:val="00F65B0B"/>
    <w:rsid w:val="00F66F52"/>
    <w:rsid w:val="00F67DEA"/>
    <w:rsid w:val="00F72BBD"/>
    <w:rsid w:val="00F74493"/>
    <w:rsid w:val="00F74E34"/>
    <w:rsid w:val="00F75BD1"/>
    <w:rsid w:val="00F76CA9"/>
    <w:rsid w:val="00F77DBA"/>
    <w:rsid w:val="00F81A70"/>
    <w:rsid w:val="00F81EB1"/>
    <w:rsid w:val="00F82254"/>
    <w:rsid w:val="00F84197"/>
    <w:rsid w:val="00F84524"/>
    <w:rsid w:val="00F8500A"/>
    <w:rsid w:val="00F864C7"/>
    <w:rsid w:val="00F87B64"/>
    <w:rsid w:val="00F905F8"/>
    <w:rsid w:val="00F92DA9"/>
    <w:rsid w:val="00F93C54"/>
    <w:rsid w:val="00F951A0"/>
    <w:rsid w:val="00FB0E51"/>
    <w:rsid w:val="00FB22E3"/>
    <w:rsid w:val="00FB2E05"/>
    <w:rsid w:val="00FB5C71"/>
    <w:rsid w:val="00FB6F98"/>
    <w:rsid w:val="00FB7449"/>
    <w:rsid w:val="00FB7DDD"/>
    <w:rsid w:val="00FC0ADE"/>
    <w:rsid w:val="00FC0FA7"/>
    <w:rsid w:val="00FC56D3"/>
    <w:rsid w:val="00FD0516"/>
    <w:rsid w:val="00FD1271"/>
    <w:rsid w:val="00FD1AF8"/>
    <w:rsid w:val="00FD2295"/>
    <w:rsid w:val="00FD238D"/>
    <w:rsid w:val="00FD4641"/>
    <w:rsid w:val="00FD606B"/>
    <w:rsid w:val="00FD7C3C"/>
    <w:rsid w:val="00FD7F82"/>
    <w:rsid w:val="00FE3846"/>
    <w:rsid w:val="00FE4D59"/>
    <w:rsid w:val="00FE4E78"/>
    <w:rsid w:val="00FF28E9"/>
    <w:rsid w:val="00FF2CD4"/>
    <w:rsid w:val="00FF3F9D"/>
    <w:rsid w:val="00FF5797"/>
    <w:rsid w:val="00FF6A09"/>
    <w:rsid w:val="00FF6B8F"/>
    <w:rsid w:val="00FF731D"/>
    <w:rsid w:val="00FF7434"/>
    <w:rsid w:val="01E3415C"/>
    <w:rsid w:val="04D2ACCA"/>
    <w:rsid w:val="04FF62F7"/>
    <w:rsid w:val="05D95562"/>
    <w:rsid w:val="07020262"/>
    <w:rsid w:val="07BB0108"/>
    <w:rsid w:val="087861A5"/>
    <w:rsid w:val="0899F916"/>
    <w:rsid w:val="0E60787B"/>
    <w:rsid w:val="0EF4FB0D"/>
    <w:rsid w:val="137CD773"/>
    <w:rsid w:val="13934949"/>
    <w:rsid w:val="13AF9753"/>
    <w:rsid w:val="14C8B368"/>
    <w:rsid w:val="176279F0"/>
    <w:rsid w:val="186E037F"/>
    <w:rsid w:val="193CE84C"/>
    <w:rsid w:val="196C2F5C"/>
    <w:rsid w:val="1A9DA782"/>
    <w:rsid w:val="1BBBD746"/>
    <w:rsid w:val="1F31E332"/>
    <w:rsid w:val="21902A72"/>
    <w:rsid w:val="23845545"/>
    <w:rsid w:val="24490E0E"/>
    <w:rsid w:val="24F1D1F6"/>
    <w:rsid w:val="273F9449"/>
    <w:rsid w:val="27978793"/>
    <w:rsid w:val="29A0490C"/>
    <w:rsid w:val="29CD1FE3"/>
    <w:rsid w:val="2A463791"/>
    <w:rsid w:val="2C6502D7"/>
    <w:rsid w:val="2CE378EC"/>
    <w:rsid w:val="2D9BF7E3"/>
    <w:rsid w:val="2E24E9A2"/>
    <w:rsid w:val="2F47A255"/>
    <w:rsid w:val="329A6F2C"/>
    <w:rsid w:val="341FB5E9"/>
    <w:rsid w:val="355BECB6"/>
    <w:rsid w:val="369AA628"/>
    <w:rsid w:val="3818AA36"/>
    <w:rsid w:val="3A69D78C"/>
    <w:rsid w:val="3B5B47BF"/>
    <w:rsid w:val="3D2284A7"/>
    <w:rsid w:val="3D86F49F"/>
    <w:rsid w:val="3DC39F81"/>
    <w:rsid w:val="3EB478DB"/>
    <w:rsid w:val="400214E7"/>
    <w:rsid w:val="40E82369"/>
    <w:rsid w:val="41176CBD"/>
    <w:rsid w:val="412A8EFE"/>
    <w:rsid w:val="41692D11"/>
    <w:rsid w:val="41B719A4"/>
    <w:rsid w:val="420B145C"/>
    <w:rsid w:val="430ECB79"/>
    <w:rsid w:val="433B176A"/>
    <w:rsid w:val="44C8B1B6"/>
    <w:rsid w:val="46281233"/>
    <w:rsid w:val="4820553E"/>
    <w:rsid w:val="4ADE1870"/>
    <w:rsid w:val="4B16B229"/>
    <w:rsid w:val="4BF0C104"/>
    <w:rsid w:val="4CB601AF"/>
    <w:rsid w:val="4E4D4992"/>
    <w:rsid w:val="5005F154"/>
    <w:rsid w:val="51DF4CB3"/>
    <w:rsid w:val="5261B612"/>
    <w:rsid w:val="56D78DF8"/>
    <w:rsid w:val="5792D1EE"/>
    <w:rsid w:val="57A5673D"/>
    <w:rsid w:val="5B7B2041"/>
    <w:rsid w:val="5B7F64D7"/>
    <w:rsid w:val="5BB53481"/>
    <w:rsid w:val="5BE64D8E"/>
    <w:rsid w:val="5D9D9B32"/>
    <w:rsid w:val="5FA6032F"/>
    <w:rsid w:val="6139AEEC"/>
    <w:rsid w:val="659FF643"/>
    <w:rsid w:val="65AF38DC"/>
    <w:rsid w:val="668B3438"/>
    <w:rsid w:val="679ECE96"/>
    <w:rsid w:val="6810911F"/>
    <w:rsid w:val="6A85E0EE"/>
    <w:rsid w:val="6BC44C8B"/>
    <w:rsid w:val="6CABD248"/>
    <w:rsid w:val="6DC9E538"/>
    <w:rsid w:val="6DCF3398"/>
    <w:rsid w:val="6FA85B71"/>
    <w:rsid w:val="6FD9122A"/>
    <w:rsid w:val="709BEB93"/>
    <w:rsid w:val="71938FE8"/>
    <w:rsid w:val="7264820E"/>
    <w:rsid w:val="75594CFF"/>
    <w:rsid w:val="79C98455"/>
    <w:rsid w:val="79EBC79C"/>
    <w:rsid w:val="7AE4E7F5"/>
    <w:rsid w:val="7BF79D2E"/>
    <w:rsid w:val="7E77B2AB"/>
    <w:rsid w:val="7EA9F856"/>
    <w:rsid w:val="7ED17AD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BBB03F"/>
  <w15:docId w15:val="{1A0A295F-F1F8-496D-B79A-890BA1E2C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 w:type="character" w:customStyle="1" w:styleId="ui-provider">
    <w:name w:val="ui-provider"/>
    <w:basedOn w:val="DefaultParagraphFont"/>
    <w:rsid w:val="00272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09409017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ofgem.gov.uk/sites/default/files/2024-04/2025%20Connections%20Reform%20-%20Open%20Letter_%20Final.pdf"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Steve Baker (ESO)</DisplayName>
        <AccountId>103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ada98f5a-a740-4799-8252-5a3f447098bc"/>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DF8A39C5-4A87-42AA-8A88-94FD216EC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1d5b31-9e39-4b42-8309-b5f2d020fae9"/>
    <ds:schemaRef ds:uri="ada98f5a-a740-4799-8252-5a3f447098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GENERIC%20Workgroup%20Consultation%20template%20</Template>
  <TotalTime>70</TotalTime>
  <Pages>1</Pages>
  <Words>1448</Words>
  <Characters>8259</Characters>
  <Application>Microsoft Office Word</Application>
  <DocSecurity>4</DocSecurity>
  <Lines>68</Lines>
  <Paragraphs>19</Paragraphs>
  <ScaleCrop>false</ScaleCrop>
  <Company>CE Electric UK</Company>
  <LinksUpToDate>false</LinksUpToDate>
  <CharactersWithSpaces>9688</CharactersWithSpaces>
  <SharedDoc>false</SharedDoc>
  <HLinks>
    <vt:vector size="6" baseType="variant">
      <vt:variant>
        <vt:i4>6029433</vt:i4>
      </vt:variant>
      <vt:variant>
        <vt:i4>0</vt:i4>
      </vt:variant>
      <vt:variant>
        <vt:i4>0</vt:i4>
      </vt:variant>
      <vt:variant>
        <vt:i4>5</vt:i4>
      </vt:variant>
      <vt:variant>
        <vt:lpwstr>https://www.ofgem.gov.uk/sites/default/files/2024-04/2025 Connections Reform - Open Letter_ Final.pdf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Guidance</dc:creator>
  <cp:keywords/>
  <cp:lastModifiedBy>luke.scott@northernpowergrid.com</cp:lastModifiedBy>
  <cp:revision>22</cp:revision>
  <cp:lastPrinted>2024-05-02T16:38:00Z</cp:lastPrinted>
  <dcterms:created xsi:type="dcterms:W3CDTF">2024-04-30T06:38:00Z</dcterms:created>
  <dcterms:modified xsi:type="dcterms:W3CDTF">2024-05-22T17:03:00Z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_NewReviewCycle">
    <vt:lpwstr/>
  </property>
  <property fmtid="{D5CDD505-2E9C-101B-9397-08002B2CF9AE}" pid="4" name="MediaServiceImageTags">
    <vt:lpwstr/>
  </property>
  <property fmtid="{D5CDD505-2E9C-101B-9397-08002B2CF9AE}" pid="5" name="GrammarlyDocumentId">
    <vt:lpwstr>fcc867248922a62a41d5a61f1b35b27b4b1ef7f31b95ad404120bd957d8a919f</vt:lpwstr>
  </property>
</Properties>
</file>