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rsidDel="006E351F" w14:paraId="618E4044" w14:textId="4F8199B9" w:rsidTr="490DE6A8">
        <w:trPr>
          <w:cantSplit/>
          <w:del w:id="18" w:author="Lizzie Timmins (ESO)" w:date="2024-05-21T08:47:00Z"/>
        </w:trPr>
        <w:tc>
          <w:tcPr>
            <w:tcW w:w="2884" w:type="dxa"/>
          </w:tcPr>
          <w:p w14:paraId="06BF56EE" w14:textId="44B118E5" w:rsidR="009871B0" w:rsidRPr="006E351F" w:rsidDel="006E351F" w:rsidRDefault="009871B0" w:rsidP="009871B0">
            <w:pPr>
              <w:pStyle w:val="Arial11Bold"/>
              <w:rPr>
                <w:del w:id="19" w:author="Lizzie Timmins (ESO)" w:date="2024-05-21T08:47:00Z"/>
                <w:rFonts w:ascii="Arial Bold" w:hAnsi="Arial Bold" w:cs="Arial"/>
              </w:rPr>
            </w:pPr>
            <w:del w:id="20" w:author="Lizzie Timmins (ESO)" w:date="2024-05-21T08:47:00Z">
              <w:r w:rsidRPr="006E351F" w:rsidDel="006E351F">
                <w:rPr>
                  <w:rFonts w:ascii="Arial Bold" w:hAnsi="Arial Bold" w:cs="Arial"/>
                </w:rPr>
                <w:delText>Electricity Supply Industry Arbitration Association</w:delText>
              </w:r>
            </w:del>
          </w:p>
        </w:tc>
        <w:tc>
          <w:tcPr>
            <w:tcW w:w="6634" w:type="dxa"/>
          </w:tcPr>
          <w:p w14:paraId="75769710" w14:textId="0EB4F758" w:rsidR="009871B0" w:rsidRPr="006E351F" w:rsidDel="006E351F" w:rsidRDefault="009871B0" w:rsidP="009871B0">
            <w:pPr>
              <w:pStyle w:val="TableArial11"/>
              <w:rPr>
                <w:del w:id="21" w:author="Lizzie Timmins (ESO)" w:date="2024-05-21T08:47:00Z"/>
                <w:rFonts w:cs="Arial"/>
              </w:rPr>
            </w:pPr>
            <w:del w:id="22" w:author="Lizzie Timmins (ESO)" w:date="2024-05-21T08:47:00Z">
              <w:r w:rsidRPr="006E351F" w:rsidDel="006E351F">
                <w:rPr>
                  <w:rFonts w:cs="Arial"/>
                </w:rPr>
                <w:delText>The unincorporated members' club of that name formed inter alia to promote the efficient and economic operation of the procedure for the resolution of disputes within the electricity supply industry by means of arbitration or otherwise in accordance with its arbitration rules.</w:delText>
              </w:r>
            </w:del>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lastRenderedPageBreak/>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lastRenderedPageBreak/>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23"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3"/>
          </w:p>
        </w:tc>
        <w:tc>
          <w:tcPr>
            <w:tcW w:w="6634" w:type="dxa"/>
          </w:tcPr>
          <w:p w14:paraId="611268A9" w14:textId="49E96478" w:rsidR="009871B0" w:rsidRPr="007E0B31" w:rsidRDefault="009871B0" w:rsidP="009871B0">
            <w:pPr>
              <w:pStyle w:val="TableArial11"/>
              <w:rPr>
                <w:rFonts w:cs="Arial"/>
                <w:i/>
              </w:rPr>
            </w:pPr>
            <w:bookmarkStart w:id="24"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4"/>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5" w:name="_DV_C20"/>
            <w:r w:rsidRPr="007E0B31">
              <w:rPr>
                <w:rFonts w:cs="Arial"/>
              </w:rPr>
              <w:t xml:space="preserve">Final Operational Notification </w:t>
            </w:r>
            <w:r w:rsidRPr="007E0B31">
              <w:rPr>
                <w:rFonts w:cs="Arial"/>
                <w:b w:val="0"/>
              </w:rPr>
              <w:t>or</w:t>
            </w:r>
            <w:r w:rsidRPr="007E0B31">
              <w:rPr>
                <w:rFonts w:cs="Arial"/>
              </w:rPr>
              <w:t xml:space="preserve"> FON </w:t>
            </w:r>
            <w:bookmarkEnd w:id="25"/>
          </w:p>
        </w:tc>
        <w:tc>
          <w:tcPr>
            <w:tcW w:w="6634" w:type="dxa"/>
          </w:tcPr>
          <w:p w14:paraId="52B70B80" w14:textId="1AE703F3" w:rsidR="009871B0" w:rsidRPr="007E0B31" w:rsidRDefault="009871B0" w:rsidP="009871B0">
            <w:pPr>
              <w:pStyle w:val="TableArial11"/>
              <w:rPr>
                <w:rFonts w:cs="Arial"/>
              </w:rPr>
            </w:pPr>
            <w:bookmarkStart w:id="26"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6"/>
          </w:p>
          <w:p w14:paraId="534102FE" w14:textId="77777777" w:rsidR="009871B0" w:rsidRPr="007E0B31" w:rsidRDefault="009871B0" w:rsidP="009871B0">
            <w:pPr>
              <w:pStyle w:val="TableArial11"/>
              <w:ind w:left="567" w:hanging="567"/>
              <w:rPr>
                <w:rFonts w:cs="Arial"/>
              </w:rPr>
            </w:pPr>
            <w:bookmarkStart w:id="27" w:name="_DV_C22"/>
            <w:r w:rsidRPr="007E0B31">
              <w:rPr>
                <w:rFonts w:cs="Arial"/>
              </w:rPr>
              <w:t>(a)</w:t>
            </w:r>
            <w:r w:rsidRPr="007E0B31">
              <w:rPr>
                <w:rFonts w:cs="Arial"/>
              </w:rPr>
              <w:tab/>
              <w:t>with the Grid Code, (or where they apply, that relevant derogations have been granted), and</w:t>
            </w:r>
            <w:bookmarkEnd w:id="27"/>
          </w:p>
          <w:p w14:paraId="001CADC8" w14:textId="77777777" w:rsidR="009871B0" w:rsidRPr="007E0B31" w:rsidRDefault="009871B0" w:rsidP="009871B0">
            <w:pPr>
              <w:pStyle w:val="TableArial11"/>
              <w:ind w:left="567" w:hanging="567"/>
              <w:rPr>
                <w:rFonts w:cs="Arial"/>
              </w:rPr>
            </w:pPr>
            <w:bookmarkStart w:id="28"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8"/>
          </w:p>
          <w:p w14:paraId="67438D86" w14:textId="77777777" w:rsidR="009871B0" w:rsidRPr="007E0B31" w:rsidRDefault="009871B0" w:rsidP="009871B0">
            <w:pPr>
              <w:pStyle w:val="TableArial11"/>
              <w:rPr>
                <w:rFonts w:cs="Arial"/>
                <w:u w:val="single"/>
              </w:rPr>
            </w:pPr>
            <w:bookmarkStart w:id="29"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9"/>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lastRenderedPageBreak/>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30"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0"/>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B76B9" w:rsidRPr="007E0B31" w14:paraId="4EF3A882" w14:textId="77777777" w:rsidTr="490DE6A8">
        <w:trPr>
          <w:cantSplit/>
        </w:trPr>
        <w:tc>
          <w:tcPr>
            <w:tcW w:w="2884" w:type="dxa"/>
          </w:tcPr>
          <w:p w14:paraId="5A3DE7CB" w14:textId="647F140D" w:rsidR="000B76B9" w:rsidRPr="007E0B31" w:rsidRDefault="00E71BE7" w:rsidP="00EB1E5D">
            <w:pPr>
              <w:pStyle w:val="Arial11Bold"/>
              <w:rPr>
                <w:rFonts w:cs="Arial"/>
              </w:rPr>
            </w:pPr>
            <w:r>
              <w:rPr>
                <w:rFonts w:cs="Arial"/>
              </w:rPr>
              <w:t>Interconnector</w:t>
            </w:r>
          </w:p>
        </w:tc>
        <w:tc>
          <w:tcPr>
            <w:tcW w:w="6634" w:type="dxa"/>
          </w:tcPr>
          <w:p w14:paraId="13F23BFA" w14:textId="74CDDFA8" w:rsidR="000B76B9" w:rsidRPr="007E0B31" w:rsidRDefault="00E71BE7" w:rsidP="00EB1E5D">
            <w:pPr>
              <w:pStyle w:val="TableArial11"/>
              <w:rPr>
                <w:rFonts w:cs="Arial"/>
              </w:rPr>
            </w:pPr>
            <w:r>
              <w:rPr>
                <w:rFonts w:cs="Arial"/>
              </w:rPr>
              <w:t xml:space="preserve">as defined in the </w:t>
            </w:r>
            <w:r w:rsidRPr="00E71BE7">
              <w:rPr>
                <w:rFonts w:cs="Arial"/>
                <w:b/>
                <w:bCs/>
              </w:rPr>
              <w:t>BSC</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47CBA" w:rsidRPr="007E0B31" w14:paraId="5F6DFE69" w14:textId="77777777" w:rsidTr="490DE6A8">
        <w:trPr>
          <w:cantSplit/>
        </w:trPr>
        <w:tc>
          <w:tcPr>
            <w:tcW w:w="2884" w:type="dxa"/>
          </w:tcPr>
          <w:p w14:paraId="15B5C003" w14:textId="0D8C61F6" w:rsidR="00547CBA" w:rsidRPr="007E0B31" w:rsidRDefault="004D4783" w:rsidP="00EB1E5D">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547CBA" w:rsidRPr="007E0B31" w:rsidRDefault="00764975" w:rsidP="00EB1E5D">
            <w:pPr>
              <w:pStyle w:val="TableArial11"/>
              <w:rPr>
                <w:rFonts w:cs="Arial"/>
              </w:rPr>
            </w:pPr>
            <w:r>
              <w:rPr>
                <w:rFonts w:cs="Arial"/>
              </w:rPr>
              <w:t xml:space="preserve">Has </w:t>
            </w:r>
            <w:r w:rsidR="000D298D" w:rsidRPr="000D298D">
              <w:rPr>
                <w:rFonts w:cs="Arial"/>
              </w:rPr>
              <w:t>the meaning given to that term in section BC</w:t>
            </w:r>
            <w:proofErr w:type="gramStart"/>
            <w:r w:rsidR="000D298D" w:rsidRPr="000D298D">
              <w:rPr>
                <w:rFonts w:cs="Arial"/>
              </w:rPr>
              <w:t>1.A.</w:t>
            </w:r>
            <w:proofErr w:type="gramEnd"/>
            <w:r w:rsidR="000D298D" w:rsidRPr="000D298D">
              <w:rPr>
                <w:rFonts w:cs="Arial"/>
              </w:rPr>
              <w:t>3.</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lastRenderedPageBreak/>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31" w:name="_DV_C25"/>
            <w:r w:rsidRPr="007E0B31">
              <w:rPr>
                <w:rFonts w:cs="Arial"/>
              </w:rPr>
              <w:t xml:space="preserve">Interim Operational Notification </w:t>
            </w:r>
            <w:r w:rsidRPr="007E0B31">
              <w:rPr>
                <w:rFonts w:cs="Arial"/>
                <w:b w:val="0"/>
              </w:rPr>
              <w:t>or</w:t>
            </w:r>
            <w:r w:rsidRPr="007E0B31">
              <w:rPr>
                <w:rFonts w:cs="Arial"/>
              </w:rPr>
              <w:t xml:space="preserve"> ION </w:t>
            </w:r>
            <w:bookmarkEnd w:id="31"/>
          </w:p>
        </w:tc>
        <w:tc>
          <w:tcPr>
            <w:tcW w:w="6634" w:type="dxa"/>
          </w:tcPr>
          <w:p w14:paraId="40D45ABF" w14:textId="409DC57C" w:rsidR="00EB1E5D" w:rsidRPr="007E0B31" w:rsidRDefault="00EB1E5D" w:rsidP="00EB1E5D">
            <w:pPr>
              <w:pStyle w:val="TableArial11"/>
              <w:rPr>
                <w:rFonts w:cs="Arial"/>
              </w:rPr>
            </w:pPr>
            <w:bookmarkStart w:id="32"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2"/>
            <w:proofErr w:type="gramEnd"/>
          </w:p>
          <w:p w14:paraId="2DAA1BCB" w14:textId="77777777" w:rsidR="00EB1E5D" w:rsidRPr="007E0B31" w:rsidRDefault="00EB1E5D" w:rsidP="00EB1E5D">
            <w:pPr>
              <w:pStyle w:val="TableArial11"/>
              <w:ind w:left="567" w:hanging="567"/>
              <w:rPr>
                <w:rFonts w:cs="Arial"/>
              </w:rPr>
            </w:pPr>
            <w:bookmarkStart w:id="33" w:name="_DV_C27"/>
            <w:r w:rsidRPr="007E0B31">
              <w:rPr>
                <w:rFonts w:cs="Arial"/>
              </w:rPr>
              <w:t>(a)</w:t>
            </w:r>
            <w:r w:rsidRPr="007E0B31">
              <w:rPr>
                <w:rFonts w:cs="Arial"/>
              </w:rPr>
              <w:tab/>
              <w:t xml:space="preserve">with the Grid Code, and </w:t>
            </w:r>
            <w:bookmarkEnd w:id="33"/>
          </w:p>
          <w:p w14:paraId="71F8FC61" w14:textId="77777777" w:rsidR="00EB1E5D" w:rsidRPr="007E0B31" w:rsidRDefault="00EB1E5D" w:rsidP="00EB1E5D">
            <w:pPr>
              <w:pStyle w:val="TableArial11"/>
              <w:ind w:left="567" w:hanging="567"/>
              <w:rPr>
                <w:rFonts w:cs="Arial"/>
              </w:rPr>
            </w:pPr>
            <w:bookmarkStart w:id="34"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77F719EF" w14:textId="77777777" w:rsidR="00EB1E5D" w:rsidRPr="007E0B31" w:rsidRDefault="00EB1E5D" w:rsidP="00EB1E5D">
            <w:pPr>
              <w:pStyle w:val="TableArial11"/>
              <w:rPr>
                <w:rFonts w:cs="Arial"/>
                <w:u w:val="single"/>
              </w:rPr>
            </w:pPr>
            <w:bookmarkStart w:id="35"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5"/>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proofErr w:type="spellStart"/>
            <w:r w:rsidRPr="007E0B31">
              <w:rPr>
                <w:rFonts w:cs="Arial"/>
              </w:rPr>
              <w:t>Intertripping</w:t>
            </w:r>
            <w:proofErr w:type="spellEnd"/>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030B8DE3" w:rsidR="00EB1E5D" w:rsidRPr="007E0B31" w:rsidRDefault="006E2985" w:rsidP="00EB1E5D">
            <w:pPr>
              <w:pStyle w:val="Arial11Bold"/>
              <w:rPr>
                <w:rFonts w:cs="Arial"/>
              </w:rPr>
            </w:pPr>
            <w:r>
              <w:rPr>
                <w:rFonts w:cs="Arial"/>
              </w:rPr>
              <w:t xml:space="preserve">Legal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36" w:name="_DV_C34"/>
            <w:r w:rsidRPr="007E0B31">
              <w:rPr>
                <w:rFonts w:cs="Arial"/>
              </w:rPr>
              <w:t xml:space="preserve">Limited Operational Notification </w:t>
            </w:r>
            <w:r w:rsidRPr="007E0B31">
              <w:rPr>
                <w:rFonts w:cs="Arial"/>
                <w:b w:val="0"/>
              </w:rPr>
              <w:t>or</w:t>
            </w:r>
            <w:r w:rsidRPr="007E0B31">
              <w:rPr>
                <w:rFonts w:cs="Arial"/>
              </w:rPr>
              <w:t xml:space="preserve"> LON</w:t>
            </w:r>
            <w:bookmarkEnd w:id="36"/>
          </w:p>
        </w:tc>
        <w:tc>
          <w:tcPr>
            <w:tcW w:w="6634" w:type="dxa"/>
          </w:tcPr>
          <w:p w14:paraId="116937FB" w14:textId="55A25BAD" w:rsidR="00EB1E5D" w:rsidRPr="007E0B31" w:rsidRDefault="00EB1E5D" w:rsidP="00EB1E5D">
            <w:pPr>
              <w:pStyle w:val="TableArial11"/>
              <w:rPr>
                <w:rFonts w:cs="Arial"/>
              </w:rPr>
            </w:pPr>
            <w:bookmarkStart w:id="37"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7"/>
          </w:p>
          <w:p w14:paraId="0C9542F9" w14:textId="77777777" w:rsidR="00EB1E5D" w:rsidRPr="007E0B31" w:rsidRDefault="00EB1E5D" w:rsidP="00EB1E5D">
            <w:pPr>
              <w:pStyle w:val="TableArial11"/>
              <w:ind w:left="567" w:hanging="567"/>
              <w:rPr>
                <w:rFonts w:cs="Arial"/>
              </w:rPr>
            </w:pPr>
            <w:bookmarkStart w:id="38" w:name="_DV_C36"/>
            <w:r w:rsidRPr="007E0B31">
              <w:rPr>
                <w:rFonts w:cs="Arial"/>
              </w:rPr>
              <w:t>(a)</w:t>
            </w:r>
            <w:r w:rsidRPr="007E0B31">
              <w:rPr>
                <w:rFonts w:cs="Arial"/>
              </w:rPr>
              <w:tab/>
              <w:t xml:space="preserve">with the provisions of the Grid Code specified in the notice, and </w:t>
            </w:r>
            <w:bookmarkEnd w:id="38"/>
          </w:p>
          <w:p w14:paraId="5536F311" w14:textId="77777777" w:rsidR="00EB1E5D" w:rsidRPr="007E0B31" w:rsidRDefault="00EB1E5D" w:rsidP="00EB1E5D">
            <w:pPr>
              <w:pStyle w:val="TableArial11"/>
              <w:ind w:left="567" w:hanging="567"/>
              <w:rPr>
                <w:rFonts w:cs="Arial"/>
              </w:rPr>
            </w:pPr>
            <w:bookmarkStart w:id="39"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39"/>
            <w:proofErr w:type="gramEnd"/>
          </w:p>
          <w:p w14:paraId="3817BE40" w14:textId="77777777" w:rsidR="00EB1E5D" w:rsidRPr="007E0B31" w:rsidRDefault="00EB1E5D" w:rsidP="00EB1E5D">
            <w:pPr>
              <w:pStyle w:val="TableArial11"/>
              <w:rPr>
                <w:rFonts w:cs="Arial"/>
              </w:rPr>
            </w:pPr>
            <w:bookmarkStart w:id="40" w:name="_DV_C38"/>
            <w:r w:rsidRPr="007E0B31">
              <w:rPr>
                <w:rFonts w:cs="Arial"/>
              </w:rPr>
              <w:t xml:space="preserve">and specifying the </w:t>
            </w:r>
            <w:r w:rsidRPr="007E0B31">
              <w:rPr>
                <w:rFonts w:cs="Arial"/>
                <w:b/>
              </w:rPr>
              <w:t>Unresolved Issues</w:t>
            </w:r>
            <w:r w:rsidRPr="007E0B31">
              <w:rPr>
                <w:rFonts w:cs="Arial"/>
              </w:rPr>
              <w:t xml:space="preserve">. </w:t>
            </w:r>
            <w:bookmarkEnd w:id="40"/>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lastRenderedPageBreak/>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r w:rsidRPr="00432DAF">
              <w:rPr>
                <w:sz w:val="20"/>
                <w:szCs w:val="20"/>
              </w:rPr>
              <w:t>a</w:t>
            </w:r>
            <w:r w:rsidR="003D6E40">
              <w:rPr>
                <w:sz w:val="20"/>
                <w:szCs w:val="20"/>
              </w:rPr>
              <w:t xml:space="preserve"> </w:t>
            </w:r>
            <w:r w:rsidR="00E51ECD" w:rsidRPr="00432DAF">
              <w:rPr>
                <w:b/>
                <w:bCs/>
                <w:sz w:val="20"/>
                <w:szCs w:val="20"/>
              </w:rPr>
              <w:t>Restoration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w:t>
            </w:r>
            <w:proofErr w:type="gramStart"/>
            <w:r w:rsidR="004B0D7B" w:rsidRPr="00432DAF">
              <w:rPr>
                <w:sz w:val="20"/>
                <w:szCs w:val="20"/>
              </w:rPr>
              <w:t xml:space="preserve">of </w:t>
            </w:r>
            <w:r w:rsidRPr="00432DAF">
              <w:rPr>
                <w:sz w:val="20"/>
                <w:szCs w:val="20"/>
              </w:rPr>
              <w:t xml:space="preserve">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6E351F" w:rsidRPr="007E0B31" w14:paraId="42902ED0" w14:textId="77777777" w:rsidTr="490DE6A8">
        <w:trPr>
          <w:cantSplit/>
          <w:ins w:id="41" w:author="Lizzie Timmins (ESO)" w:date="2024-05-21T08:47:00Z"/>
        </w:trPr>
        <w:tc>
          <w:tcPr>
            <w:tcW w:w="2884" w:type="dxa"/>
          </w:tcPr>
          <w:p w14:paraId="74D9369C" w14:textId="002A97CC" w:rsidR="006E351F" w:rsidRPr="006E351F" w:rsidRDefault="006E351F" w:rsidP="006E351F">
            <w:pPr>
              <w:pStyle w:val="Arial11Bold"/>
              <w:rPr>
                <w:ins w:id="42" w:author="Lizzie Timmins (ESO)" w:date="2024-05-21T08:47:00Z"/>
                <w:rFonts w:cs="Arial"/>
              </w:rPr>
            </w:pPr>
            <w:ins w:id="43" w:author="Lizzie Timmins (ESO)" w:date="2024-05-21T08:47:00Z">
              <w:r w:rsidRPr="006E351F">
                <w:rPr>
                  <w:rFonts w:cs="Arial"/>
                </w:rPr>
                <w:t>London Court of International Arbitration</w:t>
              </w:r>
            </w:ins>
          </w:p>
        </w:tc>
        <w:tc>
          <w:tcPr>
            <w:tcW w:w="6634" w:type="dxa"/>
          </w:tcPr>
          <w:p w14:paraId="4C10FB94" w14:textId="7D0E138B" w:rsidR="006E351F" w:rsidRPr="006E351F" w:rsidRDefault="006E351F" w:rsidP="006E351F">
            <w:pPr>
              <w:pStyle w:val="TableArial11"/>
              <w:rPr>
                <w:ins w:id="44" w:author="Lizzie Timmins (ESO)" w:date="2024-05-21T08:47:00Z"/>
                <w:rFonts w:cs="Arial"/>
              </w:rPr>
            </w:pPr>
            <w:ins w:id="45" w:author="Lizzie Timmins (ESO)" w:date="2024-05-21T08:47:00Z">
              <w:r w:rsidRPr="006E351F">
                <w:t>The leading London-based arbitral institution and not-for-profit company limited by guarantee of that name with a registered company number of 0204767 providing for the resolution of commercial disputes in accordance with its arbitration rules.</w:t>
              </w:r>
            </w:ins>
          </w:p>
        </w:tc>
      </w:tr>
      <w:tr w:rsidR="006E351F" w:rsidRPr="007E0B31" w14:paraId="05FD6AF9" w14:textId="77777777" w:rsidTr="490DE6A8">
        <w:trPr>
          <w:cantSplit/>
        </w:trPr>
        <w:tc>
          <w:tcPr>
            <w:tcW w:w="2884" w:type="dxa"/>
          </w:tcPr>
          <w:p w14:paraId="508D8CC7" w14:textId="245F5C04" w:rsidR="006E351F" w:rsidRPr="007E0B31" w:rsidRDefault="006E351F" w:rsidP="006E351F">
            <w:pPr>
              <w:pStyle w:val="Arial11Bold"/>
              <w:rPr>
                <w:rFonts w:cs="Arial"/>
              </w:rPr>
            </w:pPr>
            <w:proofErr w:type="spellStart"/>
            <w:r>
              <w:rPr>
                <w:rFonts w:cs="Arial"/>
              </w:rPr>
              <w:t>D</w:t>
            </w:r>
            <w:r w:rsidRPr="007E0B31">
              <w:rPr>
                <w:rFonts w:cs="Arial"/>
              </w:rPr>
              <w:t>Low</w:t>
            </w:r>
            <w:proofErr w:type="spellEnd"/>
            <w:r w:rsidRPr="007E0B31">
              <w:rPr>
                <w:rFonts w:cs="Arial"/>
              </w:rPr>
              <w:t xml:space="preserve"> Frequency Relay</w:t>
            </w:r>
          </w:p>
        </w:tc>
        <w:tc>
          <w:tcPr>
            <w:tcW w:w="6634" w:type="dxa"/>
          </w:tcPr>
          <w:p w14:paraId="615E9EC2" w14:textId="77777777" w:rsidR="006E351F" w:rsidRPr="007E0B31" w:rsidRDefault="006E351F" w:rsidP="006E351F">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6E351F" w:rsidRPr="007E0B31" w14:paraId="3E4531E5" w14:textId="77777777" w:rsidTr="490DE6A8">
        <w:trPr>
          <w:cantSplit/>
        </w:trPr>
        <w:tc>
          <w:tcPr>
            <w:tcW w:w="2884" w:type="dxa"/>
          </w:tcPr>
          <w:p w14:paraId="65FD748C" w14:textId="77777777" w:rsidR="006E351F" w:rsidRPr="007E0B31" w:rsidRDefault="006E351F" w:rsidP="006E351F">
            <w:pPr>
              <w:pStyle w:val="Arial11Bold"/>
              <w:rPr>
                <w:rFonts w:cs="Arial"/>
              </w:rPr>
            </w:pPr>
            <w:r w:rsidRPr="007E0B31">
              <w:rPr>
                <w:rFonts w:cs="Arial"/>
              </w:rPr>
              <w:lastRenderedPageBreak/>
              <w:t xml:space="preserve">Low Voltage </w:t>
            </w:r>
            <w:r w:rsidRPr="007E0B31">
              <w:rPr>
                <w:rFonts w:cs="Arial"/>
                <w:b w:val="0"/>
              </w:rPr>
              <w:t>or</w:t>
            </w:r>
            <w:r w:rsidRPr="007E0B31">
              <w:rPr>
                <w:rFonts w:cs="Arial"/>
              </w:rPr>
              <w:t xml:space="preserve"> LV</w:t>
            </w:r>
          </w:p>
        </w:tc>
        <w:tc>
          <w:tcPr>
            <w:tcW w:w="6634" w:type="dxa"/>
          </w:tcPr>
          <w:p w14:paraId="476D1180" w14:textId="77777777" w:rsidR="006E351F" w:rsidRPr="007E0B31" w:rsidRDefault="006E351F" w:rsidP="006E351F">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6E351F" w:rsidRPr="007E0B31" w14:paraId="1231D50D" w14:textId="77777777" w:rsidTr="490DE6A8">
        <w:trPr>
          <w:cantSplit/>
        </w:trPr>
        <w:tc>
          <w:tcPr>
            <w:tcW w:w="2884" w:type="dxa"/>
          </w:tcPr>
          <w:p w14:paraId="7F97E239" w14:textId="77777777" w:rsidR="006E351F" w:rsidRPr="007E0B31" w:rsidRDefault="006E351F" w:rsidP="006E351F">
            <w:pPr>
              <w:pStyle w:val="Arial11Bold"/>
              <w:rPr>
                <w:rFonts w:cs="Arial"/>
              </w:rPr>
            </w:pPr>
            <w:r w:rsidRPr="007E0B31">
              <w:rPr>
                <w:rFonts w:cs="Arial"/>
              </w:rPr>
              <w:t>LV Side of the Offshore Platform</w:t>
            </w:r>
          </w:p>
        </w:tc>
        <w:tc>
          <w:tcPr>
            <w:tcW w:w="6634" w:type="dxa"/>
          </w:tcPr>
          <w:p w14:paraId="00CEA237" w14:textId="77777777" w:rsidR="006E351F" w:rsidRPr="007E0B31" w:rsidRDefault="006E351F" w:rsidP="006E351F">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6E351F" w:rsidRPr="007E0B31" w14:paraId="43E02C23" w14:textId="77777777" w:rsidTr="490DE6A8">
        <w:trPr>
          <w:cantSplit/>
        </w:trPr>
        <w:tc>
          <w:tcPr>
            <w:tcW w:w="2884" w:type="dxa"/>
          </w:tcPr>
          <w:p w14:paraId="149BA9AB" w14:textId="77777777" w:rsidR="006E351F" w:rsidRPr="007E0B31" w:rsidRDefault="006E351F" w:rsidP="006E351F">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6E351F" w:rsidRDefault="006E351F" w:rsidP="006E351F">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6E351F" w:rsidRPr="00745344" w:rsidRDefault="006E351F" w:rsidP="006E351F">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6E351F" w:rsidRPr="007E0B31" w14:paraId="29A17BF0" w14:textId="77777777" w:rsidTr="490DE6A8">
        <w:trPr>
          <w:cantSplit/>
        </w:trPr>
        <w:tc>
          <w:tcPr>
            <w:tcW w:w="2884" w:type="dxa"/>
          </w:tcPr>
          <w:p w14:paraId="0A0A0725" w14:textId="77777777" w:rsidR="006E351F" w:rsidRPr="007E0B31" w:rsidRDefault="006E351F" w:rsidP="006E351F">
            <w:pPr>
              <w:pStyle w:val="Arial11Bold"/>
              <w:rPr>
                <w:rFonts w:cs="Arial"/>
              </w:rPr>
            </w:pPr>
            <w:r w:rsidRPr="007E0B31">
              <w:rPr>
                <w:rFonts w:cs="Arial"/>
              </w:rPr>
              <w:t>Main Protection</w:t>
            </w:r>
          </w:p>
        </w:tc>
        <w:tc>
          <w:tcPr>
            <w:tcW w:w="6634" w:type="dxa"/>
          </w:tcPr>
          <w:p w14:paraId="3DC0D468" w14:textId="77777777" w:rsidR="006E351F" w:rsidRPr="007E0B31" w:rsidRDefault="006E351F" w:rsidP="006E351F">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6E351F" w:rsidRPr="007E0B31" w14:paraId="76CC7C36" w14:textId="77777777" w:rsidTr="490DE6A8">
        <w:trPr>
          <w:cantSplit/>
        </w:trPr>
        <w:tc>
          <w:tcPr>
            <w:tcW w:w="2884" w:type="dxa"/>
          </w:tcPr>
          <w:p w14:paraId="331C7E14" w14:textId="380252E6" w:rsidR="006E351F" w:rsidRPr="007E0B31" w:rsidRDefault="006E351F" w:rsidP="006E351F">
            <w:pPr>
              <w:pStyle w:val="Arial11Bold"/>
              <w:rPr>
                <w:rFonts w:cs="Arial"/>
              </w:rPr>
            </w:pPr>
            <w:bookmarkStart w:id="46" w:name="_DV_C39"/>
            <w:r w:rsidRPr="007E0B31">
              <w:rPr>
                <w:rFonts w:cs="Arial"/>
              </w:rPr>
              <w:t>Manufacturer’s Data &amp; Performance Report</w:t>
            </w:r>
            <w:bookmarkEnd w:id="46"/>
          </w:p>
        </w:tc>
        <w:tc>
          <w:tcPr>
            <w:tcW w:w="6634" w:type="dxa"/>
          </w:tcPr>
          <w:p w14:paraId="671DA193" w14:textId="02EFD935" w:rsidR="006E351F" w:rsidRPr="007E0B31" w:rsidRDefault="006E351F" w:rsidP="006E351F">
            <w:pPr>
              <w:pStyle w:val="TableArial11"/>
              <w:rPr>
                <w:rFonts w:cs="Arial"/>
              </w:rPr>
            </w:pPr>
            <w:bookmarkStart w:id="47"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7"/>
          </w:p>
        </w:tc>
      </w:tr>
      <w:tr w:rsidR="006E351F" w:rsidRPr="007E0B31" w14:paraId="0E2893AA" w14:textId="77777777" w:rsidTr="490DE6A8">
        <w:trPr>
          <w:cantSplit/>
        </w:trPr>
        <w:tc>
          <w:tcPr>
            <w:tcW w:w="2884" w:type="dxa"/>
          </w:tcPr>
          <w:p w14:paraId="1DC60E78" w14:textId="77777777" w:rsidR="006E351F" w:rsidRPr="007E0B31" w:rsidRDefault="006E351F" w:rsidP="006E351F">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6E351F" w:rsidRPr="007E0B31" w:rsidRDefault="006E351F" w:rsidP="006E351F">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6E351F" w:rsidRPr="007E0B31" w14:paraId="0E3E88D3" w14:textId="77777777" w:rsidTr="490DE6A8">
        <w:trPr>
          <w:cantSplit/>
        </w:trPr>
        <w:tc>
          <w:tcPr>
            <w:tcW w:w="2884" w:type="dxa"/>
          </w:tcPr>
          <w:p w14:paraId="45B588B2" w14:textId="77777777" w:rsidR="006E351F" w:rsidRPr="007E0B31" w:rsidRDefault="006E351F" w:rsidP="006E351F">
            <w:pPr>
              <w:pStyle w:val="Arial11Bold"/>
              <w:rPr>
                <w:rFonts w:cs="Arial"/>
              </w:rPr>
            </w:pPr>
            <w:r w:rsidRPr="007E0B31">
              <w:rPr>
                <w:rFonts w:cs="Arial"/>
              </w:rPr>
              <w:t>Market Operation Data Interface System (MODIS)</w:t>
            </w:r>
          </w:p>
        </w:tc>
        <w:tc>
          <w:tcPr>
            <w:tcW w:w="6634" w:type="dxa"/>
          </w:tcPr>
          <w:p w14:paraId="6049E762" w14:textId="5373A31D" w:rsidR="006E351F" w:rsidRPr="007E0B31" w:rsidRDefault="006E351F" w:rsidP="006E351F">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6E351F" w:rsidRPr="007E0B31" w14:paraId="2E9600F6" w14:textId="77777777" w:rsidTr="490DE6A8">
        <w:trPr>
          <w:cantSplit/>
        </w:trPr>
        <w:tc>
          <w:tcPr>
            <w:tcW w:w="2884" w:type="dxa"/>
          </w:tcPr>
          <w:p w14:paraId="1013C18D" w14:textId="77777777" w:rsidR="006E351F" w:rsidRPr="007E0B31" w:rsidRDefault="006E351F" w:rsidP="006E351F">
            <w:pPr>
              <w:pStyle w:val="Arial11Bold"/>
              <w:rPr>
                <w:rFonts w:cs="Arial"/>
              </w:rPr>
            </w:pPr>
            <w:r w:rsidRPr="007E0B31">
              <w:rPr>
                <w:rFonts w:cs="Arial"/>
              </w:rPr>
              <w:t>Market Suspension Threshold</w:t>
            </w:r>
          </w:p>
        </w:tc>
        <w:tc>
          <w:tcPr>
            <w:tcW w:w="6634" w:type="dxa"/>
          </w:tcPr>
          <w:p w14:paraId="60F4E8DB" w14:textId="77777777" w:rsidR="006E351F" w:rsidRPr="007E0B31" w:rsidRDefault="006E351F" w:rsidP="006E351F">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6E351F" w:rsidRPr="007E0B31" w14:paraId="1F49614C" w14:textId="77777777" w:rsidTr="490DE6A8">
        <w:trPr>
          <w:cantSplit/>
        </w:trPr>
        <w:tc>
          <w:tcPr>
            <w:tcW w:w="2884" w:type="dxa"/>
          </w:tcPr>
          <w:p w14:paraId="4BAFAA51" w14:textId="77777777" w:rsidR="006E351F" w:rsidRPr="007E0B31" w:rsidRDefault="006E351F" w:rsidP="006E351F">
            <w:pPr>
              <w:pStyle w:val="Arial11Bold"/>
              <w:rPr>
                <w:rFonts w:cs="Arial"/>
              </w:rPr>
            </w:pPr>
            <w:r w:rsidRPr="007E0B31">
              <w:rPr>
                <w:rFonts w:cs="Arial"/>
              </w:rPr>
              <w:t>Material Effect</w:t>
            </w:r>
          </w:p>
        </w:tc>
        <w:tc>
          <w:tcPr>
            <w:tcW w:w="6634" w:type="dxa"/>
          </w:tcPr>
          <w:p w14:paraId="2D25D42C" w14:textId="1645633C" w:rsidR="006E351F" w:rsidRPr="007E0B31" w:rsidRDefault="006E351F" w:rsidP="006E351F">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6E351F" w:rsidRPr="007E0B31" w14:paraId="4FE4892A" w14:textId="77777777" w:rsidTr="490DE6A8">
        <w:trPr>
          <w:cantSplit/>
        </w:trPr>
        <w:tc>
          <w:tcPr>
            <w:tcW w:w="2884" w:type="dxa"/>
          </w:tcPr>
          <w:p w14:paraId="5D2654C2" w14:textId="77777777" w:rsidR="006E351F" w:rsidRPr="007E0B31" w:rsidRDefault="006E351F" w:rsidP="006E351F">
            <w:pPr>
              <w:pStyle w:val="Arial11Bold"/>
              <w:rPr>
                <w:rFonts w:cs="Arial"/>
              </w:rPr>
            </w:pPr>
            <w:r w:rsidRPr="007E0B31">
              <w:rPr>
                <w:rFonts w:cs="Arial"/>
              </w:rPr>
              <w:lastRenderedPageBreak/>
              <w:t>Materially Affected Party</w:t>
            </w:r>
          </w:p>
        </w:tc>
        <w:tc>
          <w:tcPr>
            <w:tcW w:w="6634" w:type="dxa"/>
          </w:tcPr>
          <w:p w14:paraId="228E8081" w14:textId="77777777" w:rsidR="006E351F" w:rsidRPr="007E0B31" w:rsidRDefault="006E351F" w:rsidP="006E351F">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6E351F" w:rsidRPr="007E0B31" w14:paraId="21849F19" w14:textId="77777777" w:rsidTr="490DE6A8">
        <w:trPr>
          <w:cantSplit/>
        </w:trPr>
        <w:tc>
          <w:tcPr>
            <w:tcW w:w="2884" w:type="dxa"/>
          </w:tcPr>
          <w:p w14:paraId="3DA54DDA" w14:textId="1AE4917A" w:rsidR="006E351F" w:rsidRPr="007E0B31" w:rsidRDefault="006E351F" w:rsidP="006E351F">
            <w:pPr>
              <w:pStyle w:val="Arial11Bold"/>
              <w:rPr>
                <w:rFonts w:cs="Arial"/>
              </w:rPr>
            </w:pPr>
            <w:r w:rsidRPr="005C20E3">
              <w:rPr>
                <w:color w:val="000000" w:themeColor="text1"/>
              </w:rPr>
              <w:t>Maximum Export Capability</w:t>
            </w:r>
          </w:p>
        </w:tc>
        <w:tc>
          <w:tcPr>
            <w:tcW w:w="6634" w:type="dxa"/>
          </w:tcPr>
          <w:p w14:paraId="09A88861" w14:textId="6FF8BD00" w:rsidR="006E351F" w:rsidRPr="007E0B31" w:rsidRDefault="006E351F" w:rsidP="006E351F">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6E351F" w:rsidRPr="007E0B31" w14:paraId="08244F89" w14:textId="77777777" w:rsidTr="490DE6A8">
        <w:trPr>
          <w:cantSplit/>
        </w:trPr>
        <w:tc>
          <w:tcPr>
            <w:tcW w:w="2884" w:type="dxa"/>
          </w:tcPr>
          <w:p w14:paraId="0D6EE1DC" w14:textId="77777777" w:rsidR="006E351F" w:rsidRPr="007E0B31" w:rsidRDefault="006E351F" w:rsidP="006E351F">
            <w:pPr>
              <w:pStyle w:val="Arial11Bold"/>
              <w:rPr>
                <w:rFonts w:cs="Arial"/>
                <w:highlight w:val="green"/>
              </w:rPr>
            </w:pPr>
            <w:r w:rsidRPr="007E0B31">
              <w:rPr>
                <w:rFonts w:cs="Arial"/>
              </w:rPr>
              <w:t>Maximum Export Capacity</w:t>
            </w:r>
          </w:p>
        </w:tc>
        <w:tc>
          <w:tcPr>
            <w:tcW w:w="6634" w:type="dxa"/>
          </w:tcPr>
          <w:p w14:paraId="71DB60FA" w14:textId="77777777" w:rsidR="006E351F" w:rsidRPr="007E0B31" w:rsidRDefault="006E351F" w:rsidP="006E351F">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6E351F" w:rsidRPr="007E0B31" w14:paraId="0948B47C" w14:textId="77777777" w:rsidTr="490DE6A8">
        <w:trPr>
          <w:cantSplit/>
        </w:trPr>
        <w:tc>
          <w:tcPr>
            <w:tcW w:w="2884" w:type="dxa"/>
          </w:tcPr>
          <w:p w14:paraId="740BDFDB" w14:textId="77777777" w:rsidR="006E351F" w:rsidRPr="007E0B31" w:rsidRDefault="006E351F" w:rsidP="006E351F">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6E351F" w:rsidRPr="007E0B31" w14:paraId="37163BB3" w14:textId="77777777" w:rsidTr="490DE6A8">
        <w:trPr>
          <w:cantSplit/>
        </w:trPr>
        <w:tc>
          <w:tcPr>
            <w:tcW w:w="2884" w:type="dxa"/>
          </w:tcPr>
          <w:p w14:paraId="4540B3A4" w14:textId="77777777" w:rsidR="006E351F" w:rsidRPr="007E0B31" w:rsidRDefault="006E351F" w:rsidP="006E351F">
            <w:pPr>
              <w:pStyle w:val="Arial11Bold"/>
              <w:rPr>
                <w:rFonts w:cs="Arial"/>
              </w:rPr>
            </w:pPr>
            <w:r w:rsidRPr="007E0B31">
              <w:rPr>
                <w:rFonts w:cs="Arial"/>
              </w:rPr>
              <w:t>Maximum Generation Service or MGS</w:t>
            </w:r>
          </w:p>
        </w:tc>
        <w:tc>
          <w:tcPr>
            <w:tcW w:w="6634" w:type="dxa"/>
          </w:tcPr>
          <w:p w14:paraId="5E387610" w14:textId="7EFCA426" w:rsidR="006E351F" w:rsidRPr="007E0B31" w:rsidRDefault="006E351F" w:rsidP="006E351F">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6E351F" w:rsidRPr="007E0B31" w14:paraId="1FF4E953" w14:textId="77777777" w:rsidTr="490DE6A8">
        <w:trPr>
          <w:cantSplit/>
        </w:trPr>
        <w:tc>
          <w:tcPr>
            <w:tcW w:w="2884" w:type="dxa"/>
          </w:tcPr>
          <w:p w14:paraId="6AFD0D7A" w14:textId="77777777" w:rsidR="006E351F" w:rsidRPr="007E0B31" w:rsidRDefault="006E351F" w:rsidP="006E351F">
            <w:pPr>
              <w:pStyle w:val="Arial11Bold"/>
              <w:rPr>
                <w:rFonts w:cs="Arial"/>
              </w:rPr>
            </w:pPr>
            <w:r w:rsidRPr="007E0B31">
              <w:rPr>
                <w:rFonts w:cs="Arial"/>
              </w:rPr>
              <w:t>Maximum Generation Service Agreement</w:t>
            </w:r>
          </w:p>
        </w:tc>
        <w:tc>
          <w:tcPr>
            <w:tcW w:w="6634" w:type="dxa"/>
          </w:tcPr>
          <w:p w14:paraId="08FAFE28" w14:textId="4B8999EC" w:rsidR="006E351F" w:rsidRPr="007E0B31" w:rsidRDefault="006E351F" w:rsidP="006E351F">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6E351F" w:rsidRPr="007E0B31" w14:paraId="52F03BE5" w14:textId="77777777" w:rsidTr="490DE6A8">
        <w:trPr>
          <w:cantSplit/>
        </w:trPr>
        <w:tc>
          <w:tcPr>
            <w:tcW w:w="2884" w:type="dxa"/>
          </w:tcPr>
          <w:p w14:paraId="11A7CFC0" w14:textId="77777777" w:rsidR="006E351F" w:rsidRPr="007E0B31" w:rsidRDefault="006E351F" w:rsidP="006E351F">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6E351F" w:rsidRPr="007E0B31" w:rsidRDefault="006E351F" w:rsidP="006E351F">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6E351F" w:rsidRPr="007E0B31" w14:paraId="11D155E9" w14:textId="77777777" w:rsidTr="490DE6A8">
        <w:trPr>
          <w:cantSplit/>
        </w:trPr>
        <w:tc>
          <w:tcPr>
            <w:tcW w:w="2884" w:type="dxa"/>
          </w:tcPr>
          <w:p w14:paraId="62C8C8BB" w14:textId="217F8DC3" w:rsidR="006E351F" w:rsidRPr="007E0B31" w:rsidRDefault="006E351F" w:rsidP="006E351F">
            <w:pPr>
              <w:pStyle w:val="Arial11Bold"/>
              <w:rPr>
                <w:rFonts w:cs="Arial"/>
              </w:rPr>
            </w:pPr>
            <w:r w:rsidRPr="005C20E3">
              <w:rPr>
                <w:color w:val="000000" w:themeColor="text1"/>
              </w:rPr>
              <w:t>Maximum Import Capability</w:t>
            </w:r>
          </w:p>
        </w:tc>
        <w:tc>
          <w:tcPr>
            <w:tcW w:w="6634" w:type="dxa"/>
          </w:tcPr>
          <w:p w14:paraId="4BC9A525" w14:textId="34778CF5" w:rsidR="006E351F" w:rsidRPr="007E0B31" w:rsidRDefault="006E351F" w:rsidP="006E351F">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6E351F" w:rsidRPr="007E0B31" w14:paraId="0967C22C" w14:textId="77777777" w:rsidTr="490DE6A8">
        <w:trPr>
          <w:cantSplit/>
        </w:trPr>
        <w:tc>
          <w:tcPr>
            <w:tcW w:w="2884" w:type="dxa"/>
          </w:tcPr>
          <w:p w14:paraId="6536B201" w14:textId="77777777" w:rsidR="006E351F" w:rsidRPr="007E0B31" w:rsidRDefault="006E351F" w:rsidP="006E351F">
            <w:pPr>
              <w:pStyle w:val="Arial11Bold"/>
              <w:rPr>
                <w:rFonts w:cs="Arial"/>
                <w:highlight w:val="green"/>
              </w:rPr>
            </w:pPr>
            <w:r w:rsidRPr="007E0B31">
              <w:rPr>
                <w:rFonts w:cs="Arial"/>
              </w:rPr>
              <w:t>Maximum Import Capacity</w:t>
            </w:r>
          </w:p>
        </w:tc>
        <w:tc>
          <w:tcPr>
            <w:tcW w:w="6634" w:type="dxa"/>
          </w:tcPr>
          <w:p w14:paraId="7E57CD31" w14:textId="77777777" w:rsidR="006E351F" w:rsidRPr="007E0B31" w:rsidRDefault="006E351F" w:rsidP="006E351F">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6E351F" w:rsidRPr="007E0B31" w14:paraId="03CA429B" w14:textId="77777777" w:rsidTr="490DE6A8">
        <w:trPr>
          <w:cantSplit/>
        </w:trPr>
        <w:tc>
          <w:tcPr>
            <w:tcW w:w="2884" w:type="dxa"/>
          </w:tcPr>
          <w:p w14:paraId="2ED59A0E" w14:textId="77777777" w:rsidR="006E351F" w:rsidRPr="007E0B31" w:rsidRDefault="006E351F" w:rsidP="006E351F">
            <w:pPr>
              <w:pStyle w:val="Arial11Bold"/>
              <w:rPr>
                <w:rFonts w:cs="Arial"/>
              </w:rPr>
            </w:pPr>
            <w:r w:rsidRPr="00373816">
              <w:t xml:space="preserve">Maximum Import Power </w:t>
            </w:r>
          </w:p>
        </w:tc>
        <w:tc>
          <w:tcPr>
            <w:tcW w:w="6634" w:type="dxa"/>
          </w:tcPr>
          <w:p w14:paraId="5383D68A" w14:textId="77777777" w:rsidR="006E351F" w:rsidRPr="007E0B31" w:rsidRDefault="006E351F" w:rsidP="006E351F">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6E351F" w:rsidRPr="007E0B31" w14:paraId="3B0FB9D5" w14:textId="77777777" w:rsidTr="490DE6A8">
        <w:trPr>
          <w:cantSplit/>
        </w:trPr>
        <w:tc>
          <w:tcPr>
            <w:tcW w:w="2884" w:type="dxa"/>
          </w:tcPr>
          <w:p w14:paraId="6C90BEB7" w14:textId="77777777" w:rsidR="006E351F" w:rsidRPr="007E0B31" w:rsidRDefault="006E351F" w:rsidP="006E351F">
            <w:pPr>
              <w:pStyle w:val="Arial11Bold"/>
              <w:rPr>
                <w:rFonts w:cs="Arial"/>
              </w:rPr>
            </w:pPr>
            <w:r w:rsidRPr="007E0B31">
              <w:rPr>
                <w:rFonts w:cs="Arial"/>
              </w:rPr>
              <w:lastRenderedPageBreak/>
              <w:t>Medium Power Station</w:t>
            </w:r>
          </w:p>
        </w:tc>
        <w:tc>
          <w:tcPr>
            <w:tcW w:w="6634" w:type="dxa"/>
          </w:tcPr>
          <w:p w14:paraId="07F15D2F" w14:textId="77777777" w:rsidR="006E351F" w:rsidRPr="007E0B31" w:rsidRDefault="006E351F" w:rsidP="006E351F">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6E351F" w:rsidRPr="007E0B31" w:rsidRDefault="006E351F" w:rsidP="006E351F">
            <w:pPr>
              <w:pStyle w:val="TableArial11"/>
              <w:ind w:left="567" w:hanging="567"/>
              <w:rPr>
                <w:rFonts w:cs="Arial"/>
              </w:rPr>
            </w:pPr>
            <w:r w:rsidRPr="007E0B31">
              <w:rPr>
                <w:rFonts w:cs="Arial"/>
              </w:rPr>
              <w:t>or,</w:t>
            </w:r>
          </w:p>
          <w:p w14:paraId="272C46D3" w14:textId="1BE214D3" w:rsidR="006E351F" w:rsidRPr="007E0B31" w:rsidRDefault="006E351F" w:rsidP="006E351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6E351F" w:rsidRPr="007E0B31" w:rsidRDefault="006E351F" w:rsidP="006E351F">
            <w:pPr>
              <w:pStyle w:val="TableArial11"/>
              <w:ind w:left="567" w:hanging="567"/>
              <w:rPr>
                <w:rFonts w:cs="Arial"/>
              </w:rPr>
            </w:pPr>
            <w:r w:rsidRPr="007E0B31">
              <w:rPr>
                <w:rFonts w:cs="Arial"/>
              </w:rPr>
              <w:t>or,</w:t>
            </w:r>
          </w:p>
          <w:p w14:paraId="3F68A2DE" w14:textId="2934E072" w:rsidR="006E351F" w:rsidRPr="007E0B31" w:rsidRDefault="006E351F" w:rsidP="006E351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6E351F" w:rsidRPr="007E0B31" w:rsidRDefault="006E351F" w:rsidP="006E351F">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6E351F" w:rsidRPr="007E0B31" w14:paraId="0CDEA8DB" w14:textId="77777777" w:rsidTr="490DE6A8">
        <w:trPr>
          <w:cantSplit/>
        </w:trPr>
        <w:tc>
          <w:tcPr>
            <w:tcW w:w="2884" w:type="dxa"/>
          </w:tcPr>
          <w:p w14:paraId="6558EC81" w14:textId="77777777" w:rsidR="006E351F" w:rsidRPr="007E0B31" w:rsidRDefault="006E351F" w:rsidP="006E351F">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6E351F" w:rsidRPr="007E0B31" w:rsidRDefault="006E351F" w:rsidP="006E351F">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6E351F" w:rsidRPr="007E0B31" w14:paraId="1172E6F9" w14:textId="77777777" w:rsidTr="490DE6A8">
        <w:trPr>
          <w:cantSplit/>
        </w:trPr>
        <w:tc>
          <w:tcPr>
            <w:tcW w:w="2884" w:type="dxa"/>
          </w:tcPr>
          <w:p w14:paraId="55008996" w14:textId="77777777" w:rsidR="006E351F" w:rsidRPr="007E0B31" w:rsidRDefault="006E351F" w:rsidP="006E351F">
            <w:pPr>
              <w:pStyle w:val="Arial11Bold"/>
              <w:rPr>
                <w:rFonts w:cs="Arial"/>
              </w:rPr>
            </w:pPr>
            <w:r w:rsidRPr="007E0B31">
              <w:rPr>
                <w:rFonts w:cs="Arial"/>
              </w:rPr>
              <w:t>Mills</w:t>
            </w:r>
          </w:p>
        </w:tc>
        <w:tc>
          <w:tcPr>
            <w:tcW w:w="6634" w:type="dxa"/>
          </w:tcPr>
          <w:p w14:paraId="10AB29E5" w14:textId="77777777" w:rsidR="006E351F" w:rsidRPr="007E0B31" w:rsidRDefault="006E351F" w:rsidP="006E351F">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6E351F" w:rsidRPr="007E0B31" w14:paraId="192F1CA5" w14:textId="77777777" w:rsidTr="490DE6A8">
        <w:trPr>
          <w:cantSplit/>
        </w:trPr>
        <w:tc>
          <w:tcPr>
            <w:tcW w:w="2884" w:type="dxa"/>
          </w:tcPr>
          <w:p w14:paraId="00139B74" w14:textId="77777777" w:rsidR="006E351F" w:rsidRPr="007E0B31" w:rsidRDefault="006E351F" w:rsidP="006E351F">
            <w:pPr>
              <w:pStyle w:val="Arial11Bold"/>
              <w:rPr>
                <w:rFonts w:cs="Arial"/>
              </w:rPr>
            </w:pPr>
            <w:r w:rsidRPr="007E0B31">
              <w:rPr>
                <w:rFonts w:cs="Arial"/>
              </w:rPr>
              <w:t>Minimum Generation</w:t>
            </w:r>
          </w:p>
        </w:tc>
        <w:tc>
          <w:tcPr>
            <w:tcW w:w="6634" w:type="dxa"/>
          </w:tcPr>
          <w:p w14:paraId="0B3F5F13" w14:textId="0EA4BB3C" w:rsidR="006E351F" w:rsidRPr="007E0B31" w:rsidRDefault="006E351F" w:rsidP="006E351F">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6E351F" w:rsidRPr="007E0B31" w14:paraId="1A73A6F1" w14:textId="77777777" w:rsidTr="490DE6A8">
        <w:trPr>
          <w:cantSplit/>
        </w:trPr>
        <w:tc>
          <w:tcPr>
            <w:tcW w:w="2884" w:type="dxa"/>
          </w:tcPr>
          <w:p w14:paraId="3F6AA4AD" w14:textId="77777777" w:rsidR="006E351F" w:rsidRPr="007E0B31" w:rsidRDefault="006E351F" w:rsidP="006E351F">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6E351F" w:rsidRPr="007E0B31" w:rsidRDefault="006E351F" w:rsidP="006E351F">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6E351F" w:rsidRPr="007E0B31" w14:paraId="58E8AB98" w14:textId="77777777" w:rsidTr="490DE6A8">
        <w:trPr>
          <w:cantSplit/>
        </w:trPr>
        <w:tc>
          <w:tcPr>
            <w:tcW w:w="2884" w:type="dxa"/>
          </w:tcPr>
          <w:p w14:paraId="61D82D43" w14:textId="66177675" w:rsidR="006E351F" w:rsidRPr="007E0B31" w:rsidRDefault="006E351F" w:rsidP="006E351F">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6E351F" w:rsidRPr="007E0B31" w:rsidRDefault="006E351F" w:rsidP="006E351F">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6E351F" w:rsidRPr="007E0B31" w14:paraId="42E17AC9" w14:textId="77777777" w:rsidTr="490DE6A8">
        <w:trPr>
          <w:cantSplit/>
        </w:trPr>
        <w:tc>
          <w:tcPr>
            <w:tcW w:w="2884" w:type="dxa"/>
          </w:tcPr>
          <w:p w14:paraId="710BD543" w14:textId="77777777" w:rsidR="006E351F" w:rsidRPr="007E0B31" w:rsidRDefault="006E351F" w:rsidP="006E351F">
            <w:pPr>
              <w:pStyle w:val="Arial11Bold"/>
              <w:rPr>
                <w:rFonts w:cs="Arial"/>
              </w:rPr>
            </w:pPr>
            <w:r w:rsidRPr="007E0B31">
              <w:rPr>
                <w:rFonts w:cs="Arial"/>
              </w:rPr>
              <w:t>Minimum Regulating Level</w:t>
            </w:r>
          </w:p>
        </w:tc>
        <w:tc>
          <w:tcPr>
            <w:tcW w:w="6634" w:type="dxa"/>
          </w:tcPr>
          <w:p w14:paraId="6E014C85" w14:textId="69675277" w:rsidR="006E351F" w:rsidRPr="007E0B31" w:rsidRDefault="006E351F" w:rsidP="006E351F">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6E351F" w:rsidRPr="007E0B31" w14:paraId="7A187781" w14:textId="77777777" w:rsidTr="490DE6A8">
        <w:trPr>
          <w:cantSplit/>
        </w:trPr>
        <w:tc>
          <w:tcPr>
            <w:tcW w:w="2884" w:type="dxa"/>
          </w:tcPr>
          <w:p w14:paraId="5F303D38" w14:textId="77777777" w:rsidR="006E351F" w:rsidRPr="007E0B31" w:rsidRDefault="006E351F" w:rsidP="006E351F">
            <w:pPr>
              <w:pStyle w:val="Arial11Bold"/>
              <w:rPr>
                <w:rFonts w:cs="Arial"/>
              </w:rPr>
            </w:pPr>
            <w:r w:rsidRPr="007E0B31">
              <w:rPr>
                <w:rFonts w:cs="Arial"/>
              </w:rPr>
              <w:lastRenderedPageBreak/>
              <w:t>Minimum Stable Operating Level</w:t>
            </w:r>
          </w:p>
        </w:tc>
        <w:tc>
          <w:tcPr>
            <w:tcW w:w="6634" w:type="dxa"/>
          </w:tcPr>
          <w:p w14:paraId="58A98321" w14:textId="5FFA4BA5" w:rsidR="006E351F" w:rsidRPr="007E0B31" w:rsidRDefault="006E351F" w:rsidP="006E351F">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6E351F" w:rsidRPr="007E0B31" w14:paraId="38E50172" w14:textId="77777777" w:rsidTr="490DE6A8">
        <w:trPr>
          <w:cantSplit/>
        </w:trPr>
        <w:tc>
          <w:tcPr>
            <w:tcW w:w="2884" w:type="dxa"/>
          </w:tcPr>
          <w:p w14:paraId="17AD8CFF" w14:textId="77777777" w:rsidR="006E351F" w:rsidRPr="007E0B31" w:rsidRDefault="006E351F" w:rsidP="006E351F">
            <w:pPr>
              <w:pStyle w:val="Arial11Bold"/>
              <w:rPr>
                <w:rFonts w:cs="Arial"/>
              </w:rPr>
            </w:pPr>
            <w:r w:rsidRPr="007E0B31">
              <w:rPr>
                <w:rFonts w:cs="Arial"/>
              </w:rPr>
              <w:t>Modification</w:t>
            </w:r>
          </w:p>
        </w:tc>
        <w:tc>
          <w:tcPr>
            <w:tcW w:w="6634" w:type="dxa"/>
          </w:tcPr>
          <w:p w14:paraId="7806D34C" w14:textId="2A977A01" w:rsidR="006E351F" w:rsidRPr="007E0B31" w:rsidRDefault="006E351F" w:rsidP="006E351F">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6E351F" w:rsidRPr="007E0B31" w14:paraId="4CD29C19" w14:textId="77777777" w:rsidTr="490DE6A8">
        <w:trPr>
          <w:cantSplit/>
        </w:trPr>
        <w:tc>
          <w:tcPr>
            <w:tcW w:w="2884" w:type="dxa"/>
          </w:tcPr>
          <w:p w14:paraId="44754F8D" w14:textId="77777777" w:rsidR="006E351F" w:rsidRPr="007E0B31" w:rsidRDefault="006E351F" w:rsidP="006E351F">
            <w:pPr>
              <w:pStyle w:val="Arial11Bold"/>
              <w:rPr>
                <w:rFonts w:cs="Arial"/>
              </w:rPr>
            </w:pPr>
            <w:r w:rsidRPr="007E0B31">
              <w:rPr>
                <w:rFonts w:cs="Arial"/>
              </w:rPr>
              <w:t>Mothballed DC Connected Power Park Module</w:t>
            </w:r>
          </w:p>
        </w:tc>
        <w:tc>
          <w:tcPr>
            <w:tcW w:w="6634" w:type="dxa"/>
          </w:tcPr>
          <w:p w14:paraId="6379A598" w14:textId="77777777" w:rsidR="006E351F" w:rsidRPr="007E0B31" w:rsidRDefault="006E351F" w:rsidP="006E351F">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6E351F" w:rsidRPr="007E0B31" w14:paraId="28B4C911" w14:textId="77777777" w:rsidTr="490DE6A8">
        <w:trPr>
          <w:cantSplit/>
        </w:trPr>
        <w:tc>
          <w:tcPr>
            <w:tcW w:w="2884" w:type="dxa"/>
          </w:tcPr>
          <w:p w14:paraId="46BB49CB" w14:textId="77777777" w:rsidR="006E351F" w:rsidRPr="007E0B31" w:rsidRDefault="006E351F" w:rsidP="006E351F">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6E351F" w:rsidRPr="007E0B31" w:rsidRDefault="006E351F" w:rsidP="006E351F">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6E351F" w:rsidRPr="007E0B31" w14:paraId="05B71069" w14:textId="77777777" w:rsidTr="490DE6A8">
        <w:trPr>
          <w:cantSplit/>
        </w:trPr>
        <w:tc>
          <w:tcPr>
            <w:tcW w:w="2884" w:type="dxa"/>
          </w:tcPr>
          <w:p w14:paraId="3A925164" w14:textId="77777777" w:rsidR="006E351F" w:rsidRPr="007E0B31" w:rsidRDefault="006E351F" w:rsidP="006E351F">
            <w:pPr>
              <w:pStyle w:val="Arial11Bold"/>
              <w:rPr>
                <w:rFonts w:cs="Arial"/>
              </w:rPr>
            </w:pPr>
            <w:r w:rsidRPr="007E0B31">
              <w:rPr>
                <w:rFonts w:cs="Arial"/>
              </w:rPr>
              <w:t>Mothballed HVDC System</w:t>
            </w:r>
          </w:p>
        </w:tc>
        <w:tc>
          <w:tcPr>
            <w:tcW w:w="6634" w:type="dxa"/>
          </w:tcPr>
          <w:p w14:paraId="1A49365B" w14:textId="77777777" w:rsidR="006E351F" w:rsidRPr="007E0B31" w:rsidRDefault="006E351F" w:rsidP="006E351F">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6E351F" w:rsidRPr="007E0B31" w14:paraId="259A95B5" w14:textId="77777777" w:rsidTr="490DE6A8">
        <w:trPr>
          <w:cantSplit/>
        </w:trPr>
        <w:tc>
          <w:tcPr>
            <w:tcW w:w="2884" w:type="dxa"/>
          </w:tcPr>
          <w:p w14:paraId="5AFD4D55" w14:textId="77777777" w:rsidR="006E351F" w:rsidRPr="007E0B31" w:rsidRDefault="006E351F" w:rsidP="006E351F">
            <w:pPr>
              <w:pStyle w:val="Arial11Bold"/>
              <w:rPr>
                <w:rFonts w:cs="Arial"/>
              </w:rPr>
            </w:pPr>
            <w:r w:rsidRPr="007E0B31">
              <w:rPr>
                <w:rFonts w:cs="Arial"/>
              </w:rPr>
              <w:t xml:space="preserve">Mothballed HVDC Converter </w:t>
            </w:r>
          </w:p>
        </w:tc>
        <w:tc>
          <w:tcPr>
            <w:tcW w:w="6634" w:type="dxa"/>
          </w:tcPr>
          <w:p w14:paraId="428C90C4" w14:textId="633A5BA8" w:rsidR="006E351F" w:rsidRPr="007E0B31" w:rsidRDefault="006E351F" w:rsidP="006E351F">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6E351F" w:rsidRPr="007E0B31" w14:paraId="72B47314" w14:textId="77777777" w:rsidTr="490DE6A8">
        <w:trPr>
          <w:cantSplit/>
        </w:trPr>
        <w:tc>
          <w:tcPr>
            <w:tcW w:w="2884" w:type="dxa"/>
          </w:tcPr>
          <w:p w14:paraId="366E06D0" w14:textId="77777777" w:rsidR="006E351F" w:rsidRPr="007E0B31" w:rsidRDefault="006E351F" w:rsidP="006E351F">
            <w:pPr>
              <w:pStyle w:val="Arial11Bold"/>
              <w:rPr>
                <w:rFonts w:cs="Arial"/>
              </w:rPr>
            </w:pPr>
            <w:r w:rsidRPr="007E0B31">
              <w:rPr>
                <w:rFonts w:cs="Arial"/>
              </w:rPr>
              <w:t>Mothballed Generating Unit</w:t>
            </w:r>
          </w:p>
        </w:tc>
        <w:tc>
          <w:tcPr>
            <w:tcW w:w="6634" w:type="dxa"/>
          </w:tcPr>
          <w:p w14:paraId="36082D09" w14:textId="77777777"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6E351F" w:rsidRPr="007E0B31" w14:paraId="1EAD346D" w14:textId="77777777" w:rsidTr="490DE6A8">
        <w:trPr>
          <w:cantSplit/>
        </w:trPr>
        <w:tc>
          <w:tcPr>
            <w:tcW w:w="2884" w:type="dxa"/>
          </w:tcPr>
          <w:p w14:paraId="0FAFCB0B" w14:textId="77777777" w:rsidR="006E351F" w:rsidRPr="007E0B31" w:rsidRDefault="006E351F" w:rsidP="006E351F">
            <w:pPr>
              <w:pStyle w:val="Arial11Bold"/>
              <w:rPr>
                <w:rFonts w:cs="Arial"/>
              </w:rPr>
            </w:pPr>
            <w:r w:rsidRPr="007E0B31">
              <w:rPr>
                <w:rFonts w:cs="Arial"/>
              </w:rPr>
              <w:t>Mothballed Power Generating Module</w:t>
            </w:r>
          </w:p>
        </w:tc>
        <w:tc>
          <w:tcPr>
            <w:tcW w:w="6634" w:type="dxa"/>
          </w:tcPr>
          <w:p w14:paraId="660D1360" w14:textId="77777777" w:rsidR="006E351F" w:rsidRPr="007E0B31" w:rsidRDefault="006E351F" w:rsidP="006E351F">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6E351F" w:rsidRPr="007E0B31" w14:paraId="16C4C365" w14:textId="77777777" w:rsidTr="490DE6A8">
        <w:trPr>
          <w:cantSplit/>
        </w:trPr>
        <w:tc>
          <w:tcPr>
            <w:tcW w:w="2884" w:type="dxa"/>
          </w:tcPr>
          <w:p w14:paraId="75C0F84F" w14:textId="77777777" w:rsidR="006E351F" w:rsidRPr="007E0B31" w:rsidRDefault="006E351F" w:rsidP="006E351F">
            <w:pPr>
              <w:pStyle w:val="Arial11Bold"/>
              <w:rPr>
                <w:rFonts w:cs="Arial"/>
              </w:rPr>
            </w:pPr>
            <w:r w:rsidRPr="007E0B31">
              <w:rPr>
                <w:rFonts w:cs="Arial"/>
              </w:rPr>
              <w:t>Mothballed Power Park Module</w:t>
            </w:r>
          </w:p>
        </w:tc>
        <w:tc>
          <w:tcPr>
            <w:tcW w:w="6634" w:type="dxa"/>
          </w:tcPr>
          <w:p w14:paraId="0702F02E" w14:textId="77777777" w:rsidR="006E351F" w:rsidRPr="007E0B31" w:rsidRDefault="006E351F" w:rsidP="006E351F">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6E351F" w:rsidRPr="007E0B31" w14:paraId="70E6978F" w14:textId="77777777" w:rsidTr="490DE6A8">
        <w:trPr>
          <w:cantSplit/>
        </w:trPr>
        <w:tc>
          <w:tcPr>
            <w:tcW w:w="2884" w:type="dxa"/>
          </w:tcPr>
          <w:p w14:paraId="1588B364" w14:textId="77777777" w:rsidR="006E351F" w:rsidRPr="007E0B31" w:rsidRDefault="006E351F" w:rsidP="006E351F">
            <w:pPr>
              <w:pStyle w:val="Arial11Bold"/>
              <w:rPr>
                <w:rFonts w:cs="Arial"/>
              </w:rPr>
            </w:pPr>
            <w:r w:rsidRPr="007E0B31">
              <w:rPr>
                <w:rFonts w:cs="Arial"/>
              </w:rPr>
              <w:t>Multiple Point of Connection</w:t>
            </w:r>
          </w:p>
        </w:tc>
        <w:tc>
          <w:tcPr>
            <w:tcW w:w="6634" w:type="dxa"/>
          </w:tcPr>
          <w:p w14:paraId="3856B18F" w14:textId="77777777" w:rsidR="006E351F" w:rsidRPr="007E0B31" w:rsidRDefault="006E351F" w:rsidP="006E351F">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6E351F" w:rsidRPr="007E0B31" w14:paraId="121449C6" w14:textId="77777777" w:rsidTr="490DE6A8">
        <w:trPr>
          <w:cantSplit/>
        </w:trPr>
        <w:tc>
          <w:tcPr>
            <w:tcW w:w="2884" w:type="dxa"/>
          </w:tcPr>
          <w:p w14:paraId="3F92EF01" w14:textId="472B5B92" w:rsidR="006E351F" w:rsidRPr="007E0B31" w:rsidRDefault="006E351F" w:rsidP="006E351F">
            <w:pPr>
              <w:pStyle w:val="Arial11Bold"/>
              <w:rPr>
                <w:rFonts w:cs="Arial"/>
              </w:rPr>
            </w:pPr>
            <w:r>
              <w:rPr>
                <w:rFonts w:cs="Arial"/>
              </w:rPr>
              <w:t>MSID</w:t>
            </w:r>
          </w:p>
        </w:tc>
        <w:tc>
          <w:tcPr>
            <w:tcW w:w="6634" w:type="dxa"/>
          </w:tcPr>
          <w:p w14:paraId="02E7CF9C" w14:textId="66BD8694" w:rsidR="006E351F" w:rsidRPr="007E0B31" w:rsidRDefault="006E351F" w:rsidP="006E351F">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6E351F" w:rsidRPr="007E0B31" w14:paraId="270F25D3" w14:textId="77777777" w:rsidTr="490DE6A8">
        <w:trPr>
          <w:cantSplit/>
        </w:trPr>
        <w:tc>
          <w:tcPr>
            <w:tcW w:w="2884" w:type="dxa"/>
          </w:tcPr>
          <w:p w14:paraId="59513645" w14:textId="77777777" w:rsidR="006E351F" w:rsidRPr="007E0B31" w:rsidRDefault="006E351F" w:rsidP="006E351F">
            <w:pPr>
              <w:pStyle w:val="Arial11Bold"/>
              <w:rPr>
                <w:rFonts w:cs="Arial"/>
              </w:rPr>
            </w:pPr>
            <w:r w:rsidRPr="007E0B31">
              <w:rPr>
                <w:rFonts w:cs="Arial"/>
              </w:rPr>
              <w:lastRenderedPageBreak/>
              <w:t>National Demand</w:t>
            </w:r>
          </w:p>
        </w:tc>
        <w:tc>
          <w:tcPr>
            <w:tcW w:w="6634" w:type="dxa"/>
          </w:tcPr>
          <w:p w14:paraId="1B9BCF82" w14:textId="77777777" w:rsidR="006E351F" w:rsidRPr="007E0B31" w:rsidRDefault="006E351F" w:rsidP="006E351F">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6E351F" w:rsidRPr="007E0B31" w:rsidRDefault="006E351F" w:rsidP="006E351F">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6E351F" w:rsidRPr="007E0B31" w:rsidRDefault="006E351F" w:rsidP="006E351F">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6E351F" w:rsidRPr="007E0B31" w:rsidRDefault="006E351F" w:rsidP="006E351F">
            <w:pPr>
              <w:pStyle w:val="TableArial11"/>
              <w:ind w:left="567" w:hanging="567"/>
              <w:rPr>
                <w:rFonts w:cs="Arial"/>
              </w:rPr>
            </w:pPr>
            <w:proofErr w:type="gramStart"/>
            <w:r w:rsidRPr="007E0B31">
              <w:rPr>
                <w:rFonts w:cs="Arial"/>
              </w:rPr>
              <w:t>minus:-</w:t>
            </w:r>
            <w:proofErr w:type="gramEnd"/>
          </w:p>
          <w:p w14:paraId="20CE4D0F" w14:textId="099874B8"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6E351F" w:rsidRPr="007E0B31" w:rsidRDefault="006E351F" w:rsidP="006E351F">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6E351F" w:rsidRPr="007E0B31" w14:paraId="004C280C" w14:textId="77777777" w:rsidTr="490DE6A8">
        <w:trPr>
          <w:cantSplit/>
        </w:trPr>
        <w:tc>
          <w:tcPr>
            <w:tcW w:w="2884" w:type="dxa"/>
          </w:tcPr>
          <w:p w14:paraId="0B2AD2B7" w14:textId="77777777" w:rsidR="006E351F" w:rsidRPr="007E0B31" w:rsidRDefault="006E351F" w:rsidP="006E351F">
            <w:pPr>
              <w:pStyle w:val="Arial11Bold"/>
              <w:rPr>
                <w:rFonts w:cs="Arial"/>
              </w:rPr>
            </w:pPr>
            <w:r w:rsidRPr="007E0B31">
              <w:rPr>
                <w:rFonts w:cs="Arial"/>
              </w:rPr>
              <w:t>National Electricity Transmission System</w:t>
            </w:r>
          </w:p>
        </w:tc>
        <w:tc>
          <w:tcPr>
            <w:tcW w:w="6634" w:type="dxa"/>
          </w:tcPr>
          <w:p w14:paraId="04E27FC4" w14:textId="77777777" w:rsidR="006E351F" w:rsidRPr="007E0B31" w:rsidRDefault="006E351F" w:rsidP="006E351F">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6E351F" w:rsidRPr="007E0B31" w14:paraId="76C1171A" w14:textId="77777777" w:rsidTr="490DE6A8">
        <w:trPr>
          <w:cantSplit/>
        </w:trPr>
        <w:tc>
          <w:tcPr>
            <w:tcW w:w="2884" w:type="dxa"/>
          </w:tcPr>
          <w:p w14:paraId="04A8FD6D" w14:textId="77777777" w:rsidR="006E351F" w:rsidRPr="007E0B31" w:rsidRDefault="006E351F" w:rsidP="006E351F">
            <w:pPr>
              <w:pStyle w:val="Arial11Bold"/>
              <w:rPr>
                <w:rFonts w:cs="Arial"/>
              </w:rPr>
            </w:pPr>
            <w:r w:rsidRPr="007E0B31">
              <w:rPr>
                <w:rFonts w:cs="Arial"/>
              </w:rPr>
              <w:t>National Electricity Transmission System Demand</w:t>
            </w:r>
          </w:p>
        </w:tc>
        <w:tc>
          <w:tcPr>
            <w:tcW w:w="6634" w:type="dxa"/>
          </w:tcPr>
          <w:p w14:paraId="620EE064" w14:textId="77777777" w:rsidR="006E351F" w:rsidRPr="007E0B31" w:rsidRDefault="006E351F" w:rsidP="006E351F">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6E351F" w:rsidRPr="007E0B31" w:rsidRDefault="006E351F" w:rsidP="006E351F">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6E351F" w:rsidRPr="007E0B31" w:rsidRDefault="006E351F" w:rsidP="006E351F">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6E351F" w:rsidRPr="007E0B31" w:rsidRDefault="006E351F" w:rsidP="006E351F">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6E351F" w:rsidRPr="007E0B31" w14:paraId="74597BE5" w14:textId="77777777" w:rsidTr="490DE6A8">
        <w:trPr>
          <w:cantSplit/>
        </w:trPr>
        <w:tc>
          <w:tcPr>
            <w:tcW w:w="2884" w:type="dxa"/>
          </w:tcPr>
          <w:p w14:paraId="68A046F0" w14:textId="77777777" w:rsidR="006E351F" w:rsidRPr="007E0B31" w:rsidRDefault="006E351F" w:rsidP="006E351F">
            <w:pPr>
              <w:pStyle w:val="Arial11Bold"/>
              <w:rPr>
                <w:rFonts w:cs="Arial"/>
              </w:rPr>
            </w:pPr>
            <w:r w:rsidRPr="007E0B31">
              <w:rPr>
                <w:rFonts w:cs="Arial"/>
              </w:rPr>
              <w:t xml:space="preserve">National Electricity Transmission System Losses </w:t>
            </w:r>
          </w:p>
        </w:tc>
        <w:tc>
          <w:tcPr>
            <w:tcW w:w="6634" w:type="dxa"/>
          </w:tcPr>
          <w:p w14:paraId="67CE6730" w14:textId="77777777" w:rsidR="006E351F" w:rsidRPr="007E0B31" w:rsidRDefault="006E351F" w:rsidP="006E351F">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6E351F" w:rsidRPr="007E0B31" w14:paraId="48376211" w14:textId="77777777" w:rsidTr="490DE6A8">
        <w:trPr>
          <w:cantSplit/>
        </w:trPr>
        <w:tc>
          <w:tcPr>
            <w:tcW w:w="2884" w:type="dxa"/>
          </w:tcPr>
          <w:p w14:paraId="27F2E9C4" w14:textId="77777777" w:rsidR="006E351F" w:rsidRPr="007E0B31" w:rsidDel="00E0556C" w:rsidRDefault="006E351F" w:rsidP="006E351F">
            <w:pPr>
              <w:pStyle w:val="Arial11Bold"/>
              <w:rPr>
                <w:rFonts w:cs="Arial"/>
              </w:rPr>
            </w:pPr>
            <w:r w:rsidRPr="007E0B31">
              <w:rPr>
                <w:rFonts w:cs="Arial"/>
              </w:rPr>
              <w:t>National Electricity Transmission System Operator Area</w:t>
            </w:r>
          </w:p>
        </w:tc>
        <w:tc>
          <w:tcPr>
            <w:tcW w:w="6634" w:type="dxa"/>
          </w:tcPr>
          <w:p w14:paraId="2CFEDB7F" w14:textId="10304099" w:rsidR="006E351F" w:rsidRPr="007E0B31" w:rsidRDefault="006E351F" w:rsidP="006E351F">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6E351F" w:rsidRPr="007E0B31" w14:paraId="55416822" w14:textId="77777777" w:rsidTr="490DE6A8">
        <w:trPr>
          <w:cantSplit/>
        </w:trPr>
        <w:tc>
          <w:tcPr>
            <w:tcW w:w="2884" w:type="dxa"/>
          </w:tcPr>
          <w:p w14:paraId="0FB9F23B" w14:textId="77777777" w:rsidR="006E351F" w:rsidRPr="007E0B31" w:rsidRDefault="006E351F" w:rsidP="006E351F">
            <w:pPr>
              <w:pStyle w:val="Arial11Bold"/>
              <w:rPr>
                <w:rFonts w:cs="Arial"/>
              </w:rPr>
            </w:pPr>
            <w:r w:rsidRPr="007E0B31">
              <w:rPr>
                <w:rFonts w:cs="Arial"/>
              </w:rPr>
              <w:t>National Electricity Transmission System Study Network Data File</w:t>
            </w:r>
          </w:p>
        </w:tc>
        <w:tc>
          <w:tcPr>
            <w:tcW w:w="6634" w:type="dxa"/>
          </w:tcPr>
          <w:p w14:paraId="6B8E82EB" w14:textId="1125D6F8" w:rsidR="006E351F" w:rsidRPr="007E0B31" w:rsidRDefault="006E351F" w:rsidP="006E351F">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6E351F" w:rsidRPr="007E0B31" w14:paraId="59CB3966" w14:textId="77777777" w:rsidTr="490DE6A8">
        <w:trPr>
          <w:cantSplit/>
        </w:trPr>
        <w:tc>
          <w:tcPr>
            <w:tcW w:w="2884" w:type="dxa"/>
          </w:tcPr>
          <w:p w14:paraId="4944B672" w14:textId="77777777" w:rsidR="006E351F" w:rsidRPr="007E0B31" w:rsidRDefault="006E351F" w:rsidP="006E351F">
            <w:pPr>
              <w:pStyle w:val="Arial11Bold"/>
              <w:rPr>
                <w:rFonts w:cs="Arial"/>
              </w:rPr>
            </w:pPr>
            <w:r w:rsidRPr="007E0B31">
              <w:rPr>
                <w:rFonts w:cs="Arial"/>
              </w:rPr>
              <w:t>National Electricity Transmission System Warning</w:t>
            </w:r>
          </w:p>
        </w:tc>
        <w:tc>
          <w:tcPr>
            <w:tcW w:w="6634" w:type="dxa"/>
          </w:tcPr>
          <w:p w14:paraId="6C1801F0" w14:textId="3FBAE0F4" w:rsidR="006E351F" w:rsidRPr="007E0B31" w:rsidRDefault="006E351F" w:rsidP="006E351F">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6E351F" w:rsidRPr="007E0B31" w:rsidRDefault="006E351F" w:rsidP="006E351F">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6E351F" w:rsidRPr="007E0B31" w14:paraId="01E8D3C9" w14:textId="77777777" w:rsidTr="490DE6A8">
        <w:trPr>
          <w:cantSplit/>
        </w:trPr>
        <w:tc>
          <w:tcPr>
            <w:tcW w:w="2884" w:type="dxa"/>
          </w:tcPr>
          <w:p w14:paraId="6465F3EA" w14:textId="77777777" w:rsidR="006E351F" w:rsidRPr="007E0B31" w:rsidRDefault="006E351F" w:rsidP="006E351F">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6E351F" w:rsidRPr="007E0B31" w:rsidRDefault="006E351F" w:rsidP="006E351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6E351F" w:rsidRPr="007E0B31" w14:paraId="5619AA14" w14:textId="77777777" w:rsidTr="490DE6A8">
        <w:trPr>
          <w:cantSplit/>
        </w:trPr>
        <w:tc>
          <w:tcPr>
            <w:tcW w:w="2884" w:type="dxa"/>
          </w:tcPr>
          <w:p w14:paraId="32EB5FAD" w14:textId="77777777" w:rsidR="006E351F" w:rsidRPr="007E0B31" w:rsidRDefault="006E351F" w:rsidP="006E351F">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6E351F" w:rsidRPr="007E0B31" w:rsidRDefault="006E351F" w:rsidP="006E351F">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6E351F"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6E351F" w:rsidRPr="00333F56" w:rsidRDefault="006E351F" w:rsidP="006E351F">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6E351F" w:rsidRPr="00333F56" w:rsidRDefault="006E351F" w:rsidP="006E351F">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6E351F" w:rsidRPr="007E0B31" w14:paraId="799F5D77" w14:textId="77777777" w:rsidTr="490DE6A8">
        <w:trPr>
          <w:cantSplit/>
        </w:trPr>
        <w:tc>
          <w:tcPr>
            <w:tcW w:w="2884" w:type="dxa"/>
          </w:tcPr>
          <w:p w14:paraId="77FD5C8F" w14:textId="77777777" w:rsidR="006E351F" w:rsidRPr="007E0B31" w:rsidRDefault="006E351F" w:rsidP="006E351F">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6E351F" w:rsidRPr="007E0B31" w:rsidRDefault="006E351F" w:rsidP="006E351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6E351F"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6E351F" w:rsidRPr="005C32A6" w:rsidRDefault="006E351F" w:rsidP="006E351F">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6E351F" w:rsidRPr="005C32A6" w:rsidRDefault="006E351F" w:rsidP="006E351F">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6E351F" w:rsidRPr="007E0B31" w14:paraId="363916FF" w14:textId="77777777" w:rsidTr="490DE6A8">
        <w:trPr>
          <w:cantSplit/>
        </w:trPr>
        <w:tc>
          <w:tcPr>
            <w:tcW w:w="2884" w:type="dxa"/>
          </w:tcPr>
          <w:p w14:paraId="79FD6F69" w14:textId="291AFEB3" w:rsidR="006E351F" w:rsidRPr="00F82697" w:rsidRDefault="006E351F" w:rsidP="006E351F">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6E351F" w:rsidRPr="007E0B31" w:rsidRDefault="006E351F" w:rsidP="006E351F">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6E351F" w:rsidRPr="007E0B31" w:rsidRDefault="006E351F" w:rsidP="006E351F">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6E351F" w:rsidRPr="007E0B31" w14:paraId="54897286" w14:textId="77777777" w:rsidTr="490DE6A8">
        <w:trPr>
          <w:cantSplit/>
        </w:trPr>
        <w:tc>
          <w:tcPr>
            <w:tcW w:w="2884" w:type="dxa"/>
          </w:tcPr>
          <w:p w14:paraId="319EB794" w14:textId="77777777" w:rsidR="006E351F" w:rsidRPr="007E0B31" w:rsidRDefault="006E351F" w:rsidP="006E351F">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6E351F" w:rsidRPr="007E0B31" w:rsidRDefault="006E351F" w:rsidP="006E351F">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6E351F" w:rsidRPr="007E0B31" w14:paraId="41B7C8BE" w14:textId="77777777" w:rsidTr="490DE6A8">
        <w:trPr>
          <w:cantSplit/>
        </w:trPr>
        <w:tc>
          <w:tcPr>
            <w:tcW w:w="2884" w:type="dxa"/>
          </w:tcPr>
          <w:p w14:paraId="6202E479" w14:textId="7629FE16" w:rsidR="006E351F" w:rsidRPr="007E0B31" w:rsidRDefault="006E351F" w:rsidP="006E351F">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6E351F" w:rsidRPr="007E0B31" w:rsidRDefault="006E351F" w:rsidP="006E351F">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6E351F" w:rsidRPr="007E0B31" w14:paraId="063EB174" w14:textId="77777777" w:rsidTr="490DE6A8">
        <w:trPr>
          <w:cantSplit/>
        </w:trPr>
        <w:tc>
          <w:tcPr>
            <w:tcW w:w="2884" w:type="dxa"/>
          </w:tcPr>
          <w:p w14:paraId="37FB682E" w14:textId="77777777" w:rsidR="006E351F" w:rsidRPr="007E0B31" w:rsidRDefault="006E351F" w:rsidP="006E351F">
            <w:pPr>
              <w:pStyle w:val="Arial11Bold"/>
              <w:rPr>
                <w:rFonts w:cs="Arial"/>
              </w:rPr>
            </w:pPr>
            <w:r w:rsidRPr="007E0B31">
              <w:rPr>
                <w:rFonts w:cs="Arial"/>
              </w:rPr>
              <w:t>Network Data</w:t>
            </w:r>
          </w:p>
        </w:tc>
        <w:tc>
          <w:tcPr>
            <w:tcW w:w="6634" w:type="dxa"/>
          </w:tcPr>
          <w:p w14:paraId="42D87CF6" w14:textId="57380595" w:rsidR="006E351F" w:rsidRPr="007E0B31" w:rsidRDefault="006E351F" w:rsidP="006E351F">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6E351F" w:rsidRPr="007E0B31" w14:paraId="5CCE23CF" w14:textId="77777777" w:rsidTr="490DE6A8">
        <w:trPr>
          <w:cantSplit/>
        </w:trPr>
        <w:tc>
          <w:tcPr>
            <w:tcW w:w="2884" w:type="dxa"/>
          </w:tcPr>
          <w:p w14:paraId="32A9362E" w14:textId="66E2C1A5" w:rsidR="006E351F" w:rsidRPr="00012DF8" w:rsidRDefault="006E351F" w:rsidP="006E351F">
            <w:pPr>
              <w:pStyle w:val="Arial11Bold"/>
              <w:rPr>
                <w:rFonts w:cs="Arial"/>
              </w:rPr>
            </w:pPr>
            <w:r w:rsidRPr="002510FF">
              <w:rPr>
                <w:rFonts w:cs="Arial"/>
              </w:rPr>
              <w:lastRenderedPageBreak/>
              <w:t>Network Frequency Perturbation Plot</w:t>
            </w:r>
          </w:p>
        </w:tc>
        <w:tc>
          <w:tcPr>
            <w:tcW w:w="6634" w:type="dxa"/>
          </w:tcPr>
          <w:p w14:paraId="242BB7C1" w14:textId="77777777" w:rsidR="006E351F" w:rsidRPr="002510FF" w:rsidRDefault="006E351F" w:rsidP="006E351F">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6E351F" w:rsidRPr="002510FF" w:rsidRDefault="006E351F" w:rsidP="006E351F">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6E351F" w:rsidRPr="002510FF" w:rsidRDefault="006E351F" w:rsidP="006E351F">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6E351F" w:rsidRPr="00012DF8" w:rsidRDefault="006E351F" w:rsidP="006E351F">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6E351F" w:rsidRPr="007E0B31" w14:paraId="110E5A97" w14:textId="77777777" w:rsidTr="490DE6A8">
        <w:trPr>
          <w:cantSplit/>
        </w:trPr>
        <w:tc>
          <w:tcPr>
            <w:tcW w:w="2884" w:type="dxa"/>
          </w:tcPr>
          <w:p w14:paraId="470DA843" w14:textId="771D09CC" w:rsidR="006E351F" w:rsidRPr="00AE104B" w:rsidRDefault="006E351F" w:rsidP="006E351F">
            <w:pPr>
              <w:pStyle w:val="Arial11Bold"/>
              <w:rPr>
                <w:rFonts w:cs="Arial"/>
              </w:rPr>
            </w:pPr>
            <w:r w:rsidRPr="00AE104B">
              <w:rPr>
                <w:rFonts w:cs="Arial"/>
              </w:rPr>
              <w:t>Network Gas Supply Emergency</w:t>
            </w:r>
          </w:p>
        </w:tc>
        <w:tc>
          <w:tcPr>
            <w:tcW w:w="6634" w:type="dxa"/>
          </w:tcPr>
          <w:p w14:paraId="71FCF9F7" w14:textId="300DD61D" w:rsidR="006E351F" w:rsidRPr="00AE104B" w:rsidRDefault="006E351F" w:rsidP="006E351F">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6E351F" w:rsidRPr="007E0B31" w14:paraId="50F13394" w14:textId="77777777" w:rsidTr="490DE6A8">
        <w:trPr>
          <w:cantSplit/>
        </w:trPr>
        <w:tc>
          <w:tcPr>
            <w:tcW w:w="2884" w:type="dxa"/>
          </w:tcPr>
          <w:p w14:paraId="2E2A5894" w14:textId="77777777" w:rsidR="006E351F" w:rsidRPr="007E0B31" w:rsidRDefault="006E351F" w:rsidP="006E351F">
            <w:pPr>
              <w:pStyle w:val="Arial11Bold"/>
              <w:rPr>
                <w:rFonts w:cs="Arial"/>
              </w:rPr>
            </w:pPr>
            <w:r w:rsidRPr="007E0B31">
              <w:rPr>
                <w:rFonts w:cs="Arial"/>
              </w:rPr>
              <w:t>Network Operator</w:t>
            </w:r>
          </w:p>
        </w:tc>
        <w:tc>
          <w:tcPr>
            <w:tcW w:w="6634" w:type="dxa"/>
          </w:tcPr>
          <w:p w14:paraId="2994EA67" w14:textId="77777777" w:rsidR="006E351F" w:rsidRPr="007E0B31" w:rsidRDefault="006E351F" w:rsidP="006E351F">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6E351F" w:rsidRPr="007E0B31" w14:paraId="7261B1B3" w14:textId="77777777" w:rsidTr="490DE6A8">
        <w:trPr>
          <w:cantSplit/>
        </w:trPr>
        <w:tc>
          <w:tcPr>
            <w:tcW w:w="2884" w:type="dxa"/>
          </w:tcPr>
          <w:p w14:paraId="6140C6D1" w14:textId="78E67F2C" w:rsidR="006E351F" w:rsidRPr="00803955" w:rsidRDefault="006E351F" w:rsidP="006E351F">
            <w:pPr>
              <w:pStyle w:val="Arial11Bold"/>
              <w:rPr>
                <w:rFonts w:cs="Arial"/>
              </w:rPr>
            </w:pPr>
            <w:r w:rsidRPr="00803955">
              <w:rPr>
                <w:rFonts w:cs="Arial"/>
              </w:rPr>
              <w:t>NGET</w:t>
            </w:r>
          </w:p>
        </w:tc>
        <w:tc>
          <w:tcPr>
            <w:tcW w:w="6634" w:type="dxa"/>
          </w:tcPr>
          <w:p w14:paraId="0D182575" w14:textId="7BBDF97A" w:rsidR="006E351F" w:rsidRPr="007E0B31" w:rsidRDefault="006E351F" w:rsidP="006E351F">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6E351F" w:rsidRPr="007E0B31" w14:paraId="604B5261" w14:textId="77777777" w:rsidTr="490DE6A8">
        <w:trPr>
          <w:cantSplit/>
        </w:trPr>
        <w:tc>
          <w:tcPr>
            <w:tcW w:w="2884" w:type="dxa"/>
          </w:tcPr>
          <w:p w14:paraId="2623F54E" w14:textId="01991352" w:rsidR="006E351F" w:rsidRPr="00D0602D" w:rsidRDefault="006E351F" w:rsidP="006E351F">
            <w:pPr>
              <w:pStyle w:val="Arial11Bold"/>
              <w:rPr>
                <w:rFonts w:cs="Arial"/>
              </w:rPr>
            </w:pPr>
            <w:r w:rsidRPr="002510FF">
              <w:rPr>
                <w:rFonts w:cs="Arial"/>
              </w:rPr>
              <w:t>Nichols Chart</w:t>
            </w:r>
          </w:p>
        </w:tc>
        <w:tc>
          <w:tcPr>
            <w:tcW w:w="6634" w:type="dxa"/>
          </w:tcPr>
          <w:p w14:paraId="4C86893A" w14:textId="422AF3BB" w:rsidR="006E351F" w:rsidRPr="00D0602D" w:rsidRDefault="006E351F" w:rsidP="006E351F">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6E351F" w:rsidRPr="007E0B31" w14:paraId="7E70E3CF" w14:textId="77777777" w:rsidTr="490DE6A8">
        <w:trPr>
          <w:cantSplit/>
        </w:trPr>
        <w:tc>
          <w:tcPr>
            <w:tcW w:w="2884" w:type="dxa"/>
          </w:tcPr>
          <w:p w14:paraId="5C3F33DF" w14:textId="77777777" w:rsidR="006E351F" w:rsidRPr="007E0B31" w:rsidRDefault="006E351F" w:rsidP="006E351F">
            <w:pPr>
              <w:pStyle w:val="Arial11Bold"/>
              <w:rPr>
                <w:rFonts w:cs="Arial"/>
              </w:rPr>
            </w:pPr>
            <w:r w:rsidRPr="007E0B31">
              <w:rPr>
                <w:rFonts w:cs="Arial"/>
              </w:rPr>
              <w:t>No-Load Field Voltage</w:t>
            </w:r>
          </w:p>
        </w:tc>
        <w:tc>
          <w:tcPr>
            <w:tcW w:w="6634" w:type="dxa"/>
          </w:tcPr>
          <w:p w14:paraId="7FB5D9C9" w14:textId="77777777" w:rsidR="006E351F" w:rsidRPr="007E0B31" w:rsidRDefault="006E351F" w:rsidP="006E351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6E351F" w:rsidRPr="007E0B31" w14:paraId="31E3CC2E" w14:textId="77777777" w:rsidTr="490DE6A8">
        <w:trPr>
          <w:cantSplit/>
        </w:trPr>
        <w:tc>
          <w:tcPr>
            <w:tcW w:w="2884" w:type="dxa"/>
          </w:tcPr>
          <w:p w14:paraId="4BE07CB3" w14:textId="77777777" w:rsidR="006E351F" w:rsidRPr="007E0B31" w:rsidRDefault="006E351F" w:rsidP="006E351F">
            <w:pPr>
              <w:pStyle w:val="Arial11Bold"/>
              <w:rPr>
                <w:rFonts w:cs="Arial"/>
              </w:rPr>
            </w:pPr>
            <w:r w:rsidRPr="007E0B31">
              <w:rPr>
                <w:rFonts w:cs="Arial"/>
              </w:rPr>
              <w:t>No System Connection</w:t>
            </w:r>
          </w:p>
        </w:tc>
        <w:tc>
          <w:tcPr>
            <w:tcW w:w="6634" w:type="dxa"/>
          </w:tcPr>
          <w:p w14:paraId="7E1CCCA5" w14:textId="77777777" w:rsidR="006E351F" w:rsidRPr="007E0B31" w:rsidRDefault="006E351F" w:rsidP="006E351F">
            <w:pPr>
              <w:pStyle w:val="TableArial11"/>
              <w:rPr>
                <w:rFonts w:cs="Arial"/>
              </w:rPr>
            </w:pPr>
            <w:r w:rsidRPr="007E0B31">
              <w:rPr>
                <w:rFonts w:cs="Arial"/>
              </w:rPr>
              <w:t>As defined in OC8A.1.6.2 and OC8B.1.7.2</w:t>
            </w:r>
            <w:r>
              <w:rPr>
                <w:rFonts w:cs="Arial"/>
              </w:rPr>
              <w:t>.</w:t>
            </w:r>
          </w:p>
        </w:tc>
      </w:tr>
      <w:tr w:rsidR="006E351F" w:rsidRPr="007E0B31" w14:paraId="19692180" w14:textId="77777777" w:rsidTr="490DE6A8">
        <w:trPr>
          <w:cantSplit/>
        </w:trPr>
        <w:tc>
          <w:tcPr>
            <w:tcW w:w="2884" w:type="dxa"/>
          </w:tcPr>
          <w:p w14:paraId="7BE22D98" w14:textId="3A2FC6EB" w:rsidR="006E351F" w:rsidRPr="00BC445E" w:rsidRDefault="006E351F" w:rsidP="006E351F">
            <w:pPr>
              <w:pStyle w:val="Arial11Bold"/>
              <w:rPr>
                <w:rFonts w:cs="Arial"/>
              </w:rPr>
            </w:pPr>
            <w:r w:rsidRPr="002510FF">
              <w:rPr>
                <w:rFonts w:cs="Arial"/>
              </w:rPr>
              <w:t>Non-CUSC Party</w:t>
            </w:r>
          </w:p>
        </w:tc>
        <w:tc>
          <w:tcPr>
            <w:tcW w:w="6634" w:type="dxa"/>
          </w:tcPr>
          <w:p w14:paraId="2EFC201F" w14:textId="55EEFEE9" w:rsidR="006E351F" w:rsidRPr="00BC445E" w:rsidRDefault="006E351F" w:rsidP="006E351F">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6E351F" w:rsidRPr="007E0B31" w14:paraId="1B3105BA" w14:textId="77777777" w:rsidTr="490DE6A8">
        <w:trPr>
          <w:cantSplit/>
        </w:trPr>
        <w:tc>
          <w:tcPr>
            <w:tcW w:w="2884" w:type="dxa"/>
          </w:tcPr>
          <w:p w14:paraId="1DED6A82" w14:textId="76D91D6B" w:rsidR="006E351F" w:rsidRPr="00DD7E1A" w:rsidRDefault="006E351F" w:rsidP="006E351F">
            <w:pPr>
              <w:pStyle w:val="Arial11Bold"/>
              <w:rPr>
                <w:rFonts w:cs="Arial"/>
                <w:szCs w:val="22"/>
              </w:rPr>
            </w:pPr>
            <w:r w:rsidRPr="00DB341C">
              <w:rPr>
                <w:rFonts w:cs="Arial"/>
              </w:rPr>
              <w:t>Non-Synchronous Electricity Storage Module</w:t>
            </w:r>
          </w:p>
        </w:tc>
        <w:tc>
          <w:tcPr>
            <w:tcW w:w="6634" w:type="dxa"/>
          </w:tcPr>
          <w:p w14:paraId="381BBD11" w14:textId="03B1FEAF" w:rsidR="006E351F" w:rsidRPr="00DD7E1A" w:rsidRDefault="006E351F" w:rsidP="006E351F">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6E351F" w:rsidRPr="007E0B31" w14:paraId="59C66FC2" w14:textId="77777777" w:rsidTr="490DE6A8">
        <w:trPr>
          <w:cantSplit/>
        </w:trPr>
        <w:tc>
          <w:tcPr>
            <w:tcW w:w="2884" w:type="dxa"/>
          </w:tcPr>
          <w:p w14:paraId="42528E88" w14:textId="2432B8B1" w:rsidR="006E351F" w:rsidRPr="00DD7E1A" w:rsidRDefault="006E351F" w:rsidP="006E351F">
            <w:pPr>
              <w:pStyle w:val="Arial11Bold"/>
              <w:rPr>
                <w:rFonts w:cs="Arial"/>
              </w:rPr>
            </w:pPr>
            <w:r w:rsidRPr="00DD7E1A">
              <w:rPr>
                <w:rFonts w:cs="Arial"/>
                <w:szCs w:val="22"/>
              </w:rPr>
              <w:t>Notification of User’s Intention to Operate</w:t>
            </w:r>
          </w:p>
        </w:tc>
        <w:tc>
          <w:tcPr>
            <w:tcW w:w="6634" w:type="dxa"/>
          </w:tcPr>
          <w:p w14:paraId="7432BE96" w14:textId="11A89A65" w:rsidR="006E351F" w:rsidRPr="00DD7E1A" w:rsidRDefault="006E351F" w:rsidP="006E351F">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6E351F" w:rsidRPr="007E0B31" w14:paraId="31537B23" w14:textId="77777777" w:rsidTr="490DE6A8">
        <w:trPr>
          <w:cantSplit/>
        </w:trPr>
        <w:tc>
          <w:tcPr>
            <w:tcW w:w="2884" w:type="dxa"/>
          </w:tcPr>
          <w:p w14:paraId="0B1CCC78" w14:textId="675E426A" w:rsidR="006E351F" w:rsidRPr="007E0B31" w:rsidRDefault="006E351F" w:rsidP="006E351F">
            <w:pPr>
              <w:pStyle w:val="Arial11Bold"/>
              <w:rPr>
                <w:rFonts w:cs="Arial"/>
              </w:rPr>
            </w:pPr>
            <w:bookmarkStart w:id="48" w:name="_DV_C45"/>
            <w:r w:rsidRPr="007E0B31">
              <w:rPr>
                <w:rFonts w:cs="Arial"/>
              </w:rPr>
              <w:lastRenderedPageBreak/>
              <w:t>Notification of User’s Intention to Synchronise</w:t>
            </w:r>
            <w:bookmarkEnd w:id="48"/>
          </w:p>
        </w:tc>
        <w:tc>
          <w:tcPr>
            <w:tcW w:w="6634" w:type="dxa"/>
          </w:tcPr>
          <w:p w14:paraId="6ADCBD35" w14:textId="0DA3F6C9" w:rsidR="006E351F" w:rsidRPr="007E0B31" w:rsidRDefault="006E351F" w:rsidP="006E351F">
            <w:pPr>
              <w:pStyle w:val="TableArial11"/>
              <w:rPr>
                <w:rFonts w:cs="Arial"/>
              </w:rPr>
            </w:pPr>
            <w:bookmarkStart w:id="4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9"/>
          </w:p>
        </w:tc>
      </w:tr>
      <w:tr w:rsidR="006E351F" w:rsidRPr="007E0B31" w14:paraId="6F3AAFE1" w14:textId="77777777" w:rsidTr="490DE6A8">
        <w:trPr>
          <w:cantSplit/>
        </w:trPr>
        <w:tc>
          <w:tcPr>
            <w:tcW w:w="2884" w:type="dxa"/>
          </w:tcPr>
          <w:p w14:paraId="03F8CDD9" w14:textId="77777777" w:rsidR="006E351F" w:rsidRPr="00DD7E1A" w:rsidRDefault="006E351F" w:rsidP="006E351F">
            <w:pPr>
              <w:pStyle w:val="Arial11Bold"/>
              <w:rPr>
                <w:rFonts w:cs="Arial"/>
                <w:szCs w:val="22"/>
              </w:rPr>
            </w:pPr>
            <w:r w:rsidRPr="00B11B83">
              <w:t xml:space="preserve">Non-Controllable Electricity Storage Equipment </w:t>
            </w:r>
          </w:p>
        </w:tc>
        <w:tc>
          <w:tcPr>
            <w:tcW w:w="6634" w:type="dxa"/>
          </w:tcPr>
          <w:p w14:paraId="7AFDA1F2" w14:textId="77777777" w:rsidR="006E351F" w:rsidRPr="00DD7E1A" w:rsidRDefault="006E351F" w:rsidP="006E351F">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6E351F" w:rsidRPr="007E0B31" w14:paraId="6BE07DD9" w14:textId="77777777" w:rsidTr="490DE6A8">
        <w:trPr>
          <w:cantSplit/>
        </w:trPr>
        <w:tc>
          <w:tcPr>
            <w:tcW w:w="2884" w:type="dxa"/>
          </w:tcPr>
          <w:p w14:paraId="768646E5" w14:textId="36D40080" w:rsidR="006E351F" w:rsidRPr="00DD7E1A" w:rsidRDefault="006E351F" w:rsidP="006E351F">
            <w:pPr>
              <w:pStyle w:val="Arial11Bold"/>
              <w:rPr>
                <w:rFonts w:cs="Arial"/>
              </w:rPr>
            </w:pPr>
            <w:r w:rsidRPr="00DD7E1A">
              <w:rPr>
                <w:rFonts w:cs="Arial"/>
                <w:szCs w:val="22"/>
              </w:rPr>
              <w:t>Non-Dynamic Frequency Response Service</w:t>
            </w:r>
          </w:p>
        </w:tc>
        <w:tc>
          <w:tcPr>
            <w:tcW w:w="6634" w:type="dxa"/>
          </w:tcPr>
          <w:p w14:paraId="185ABBBA" w14:textId="1A0ABCC4" w:rsidR="006E351F" w:rsidRPr="00DD7E1A" w:rsidRDefault="006E351F" w:rsidP="006E351F">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6E351F" w:rsidRPr="007E0B31" w14:paraId="73951D04" w14:textId="77777777" w:rsidTr="490DE6A8">
        <w:trPr>
          <w:cantSplit/>
        </w:trPr>
        <w:tc>
          <w:tcPr>
            <w:tcW w:w="2884" w:type="dxa"/>
          </w:tcPr>
          <w:p w14:paraId="6AA7C24E" w14:textId="77777777" w:rsidR="006E351F" w:rsidRPr="007E0B31" w:rsidRDefault="006E351F" w:rsidP="006E351F">
            <w:pPr>
              <w:pStyle w:val="Arial11Bold"/>
              <w:rPr>
                <w:rFonts w:cs="Arial"/>
              </w:rPr>
            </w:pPr>
            <w:r w:rsidRPr="007E0B31">
              <w:rPr>
                <w:rFonts w:cs="Arial"/>
              </w:rPr>
              <w:t>Non-Embedded Customer</w:t>
            </w:r>
          </w:p>
        </w:tc>
        <w:tc>
          <w:tcPr>
            <w:tcW w:w="6634" w:type="dxa"/>
          </w:tcPr>
          <w:p w14:paraId="40D62D50" w14:textId="77777777" w:rsidR="006E351F" w:rsidRPr="007E0B31" w:rsidRDefault="006E351F" w:rsidP="006E351F">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6E351F" w:rsidRPr="007E0B31" w14:paraId="74A5AC4F" w14:textId="77777777" w:rsidTr="490DE6A8">
        <w:trPr>
          <w:cantSplit/>
        </w:trPr>
        <w:tc>
          <w:tcPr>
            <w:tcW w:w="2884" w:type="dxa"/>
          </w:tcPr>
          <w:p w14:paraId="397A4B64" w14:textId="77777777" w:rsidR="006E351F" w:rsidRPr="007E0B31" w:rsidRDefault="006E351F" w:rsidP="006E351F">
            <w:pPr>
              <w:pStyle w:val="Arial11Bold"/>
              <w:rPr>
                <w:rFonts w:cs="Arial"/>
              </w:rPr>
            </w:pPr>
            <w:r w:rsidRPr="00B61F80">
              <w:t>Non-Synchronous Electricity Storage Module</w:t>
            </w:r>
          </w:p>
        </w:tc>
        <w:tc>
          <w:tcPr>
            <w:tcW w:w="6634" w:type="dxa"/>
          </w:tcPr>
          <w:p w14:paraId="23AB1086" w14:textId="77777777" w:rsidR="006E351F" w:rsidRPr="007E0B31" w:rsidRDefault="006E351F" w:rsidP="006E351F">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6E351F" w:rsidRPr="007E0B31" w14:paraId="3C739ACC" w14:textId="77777777" w:rsidTr="490DE6A8">
        <w:trPr>
          <w:cantSplit/>
        </w:trPr>
        <w:tc>
          <w:tcPr>
            <w:tcW w:w="2884" w:type="dxa"/>
          </w:tcPr>
          <w:p w14:paraId="12D0456B" w14:textId="77777777" w:rsidR="006E351F" w:rsidRPr="007E0B31" w:rsidRDefault="006E351F" w:rsidP="006E351F">
            <w:pPr>
              <w:pStyle w:val="Arial11Bold"/>
              <w:rPr>
                <w:rFonts w:cs="Arial"/>
              </w:rPr>
            </w:pPr>
            <w:r>
              <w:t>Non-Synchronous Electricity Storage Unit</w:t>
            </w:r>
          </w:p>
        </w:tc>
        <w:tc>
          <w:tcPr>
            <w:tcW w:w="6634" w:type="dxa"/>
          </w:tcPr>
          <w:p w14:paraId="5B03D0F1" w14:textId="77777777" w:rsidR="006E351F" w:rsidRPr="007E0B31" w:rsidRDefault="006E351F" w:rsidP="006E351F">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6E351F" w:rsidRPr="007E0B31" w14:paraId="35CF6FC2" w14:textId="77777777" w:rsidTr="490DE6A8">
        <w:trPr>
          <w:cantSplit/>
        </w:trPr>
        <w:tc>
          <w:tcPr>
            <w:tcW w:w="2884" w:type="dxa"/>
          </w:tcPr>
          <w:p w14:paraId="3A87232E" w14:textId="77777777" w:rsidR="006E351F" w:rsidRPr="007E0B31" w:rsidRDefault="006E351F" w:rsidP="006E351F">
            <w:pPr>
              <w:pStyle w:val="Arial11Bold"/>
              <w:rPr>
                <w:rFonts w:cs="Arial"/>
              </w:rPr>
            </w:pPr>
            <w:r w:rsidRPr="007E0B31">
              <w:rPr>
                <w:rFonts w:cs="Arial"/>
              </w:rPr>
              <w:t>Non-Synchronous Generating Unit</w:t>
            </w:r>
          </w:p>
        </w:tc>
        <w:tc>
          <w:tcPr>
            <w:tcW w:w="6634" w:type="dxa"/>
          </w:tcPr>
          <w:p w14:paraId="6D5D77F2" w14:textId="77777777" w:rsidR="006E351F" w:rsidRPr="007E0B31" w:rsidRDefault="006E351F" w:rsidP="006E351F">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6E351F" w:rsidRPr="007E0B31" w14:paraId="64B4C18C" w14:textId="77777777" w:rsidTr="490DE6A8">
        <w:trPr>
          <w:cantSplit/>
        </w:trPr>
        <w:tc>
          <w:tcPr>
            <w:tcW w:w="2884" w:type="dxa"/>
          </w:tcPr>
          <w:p w14:paraId="71FF2E3B" w14:textId="77777777" w:rsidR="006E351F" w:rsidRPr="007E0B31" w:rsidRDefault="006E351F" w:rsidP="006E351F">
            <w:pPr>
              <w:pStyle w:val="Arial11Bold"/>
              <w:rPr>
                <w:rFonts w:cs="Arial"/>
              </w:rPr>
            </w:pPr>
            <w:r w:rsidRPr="007E0B31">
              <w:rPr>
                <w:rFonts w:cs="Arial"/>
              </w:rPr>
              <w:t>Normal CCGT Module</w:t>
            </w:r>
          </w:p>
        </w:tc>
        <w:tc>
          <w:tcPr>
            <w:tcW w:w="6634" w:type="dxa"/>
          </w:tcPr>
          <w:p w14:paraId="659D7595" w14:textId="77777777" w:rsidR="006E351F" w:rsidRPr="007E0B31" w:rsidRDefault="006E351F" w:rsidP="006E351F">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6E351F" w:rsidRPr="007E0B31" w14:paraId="7EBC18BA" w14:textId="77777777" w:rsidTr="490DE6A8">
        <w:trPr>
          <w:cantSplit/>
        </w:trPr>
        <w:tc>
          <w:tcPr>
            <w:tcW w:w="2884" w:type="dxa"/>
          </w:tcPr>
          <w:p w14:paraId="057211B2" w14:textId="77777777" w:rsidR="006E351F" w:rsidRPr="007E0B31" w:rsidRDefault="006E351F" w:rsidP="006E351F">
            <w:pPr>
              <w:pStyle w:val="Arial11Bold"/>
              <w:rPr>
                <w:rFonts w:cs="Arial"/>
              </w:rPr>
            </w:pPr>
            <w:r w:rsidRPr="007E0B31">
              <w:rPr>
                <w:rFonts w:cs="Arial"/>
              </w:rPr>
              <w:t>Novel Unit</w:t>
            </w:r>
          </w:p>
        </w:tc>
        <w:tc>
          <w:tcPr>
            <w:tcW w:w="6634" w:type="dxa"/>
          </w:tcPr>
          <w:p w14:paraId="041D9A7B" w14:textId="77777777" w:rsidR="006E351F" w:rsidRPr="007E0B31" w:rsidRDefault="006E351F" w:rsidP="006E351F">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6E351F" w:rsidRPr="007E0B31" w14:paraId="1296A4A5" w14:textId="77777777" w:rsidTr="490DE6A8">
        <w:trPr>
          <w:cantSplit/>
        </w:trPr>
        <w:tc>
          <w:tcPr>
            <w:tcW w:w="2884" w:type="dxa"/>
          </w:tcPr>
          <w:p w14:paraId="110D92AE" w14:textId="77777777" w:rsidR="006E351F" w:rsidRPr="007E0B31" w:rsidRDefault="006E351F" w:rsidP="006E351F">
            <w:pPr>
              <w:pStyle w:val="Arial11Bold"/>
              <w:rPr>
                <w:rFonts w:cs="Arial"/>
              </w:rPr>
            </w:pPr>
            <w:r w:rsidRPr="007E0B31">
              <w:rPr>
                <w:rFonts w:cs="Arial"/>
              </w:rPr>
              <w:t>OC9 De-synchronised Island Procedure</w:t>
            </w:r>
          </w:p>
        </w:tc>
        <w:tc>
          <w:tcPr>
            <w:tcW w:w="6634" w:type="dxa"/>
          </w:tcPr>
          <w:p w14:paraId="50C0E178" w14:textId="77777777" w:rsidR="006E351F" w:rsidRPr="007E0B31" w:rsidRDefault="006E351F" w:rsidP="006E351F">
            <w:pPr>
              <w:pStyle w:val="TableArial11"/>
              <w:rPr>
                <w:rFonts w:cs="Arial"/>
                <w:b/>
                <w:u w:val="single"/>
              </w:rPr>
            </w:pPr>
            <w:r w:rsidRPr="007E0B31">
              <w:rPr>
                <w:rFonts w:cs="Arial"/>
              </w:rPr>
              <w:t>Has the meaning set out in OC9.5.4.</w:t>
            </w:r>
          </w:p>
        </w:tc>
      </w:tr>
      <w:tr w:rsidR="006E351F" w:rsidRPr="007E0B31" w14:paraId="5C71F10A" w14:textId="77777777" w:rsidTr="490DE6A8">
        <w:trPr>
          <w:cantSplit/>
        </w:trPr>
        <w:tc>
          <w:tcPr>
            <w:tcW w:w="2884" w:type="dxa"/>
          </w:tcPr>
          <w:p w14:paraId="3836FE92" w14:textId="77777777" w:rsidR="006E351F" w:rsidRPr="007E0B31" w:rsidRDefault="006E351F" w:rsidP="006E351F">
            <w:pPr>
              <w:pStyle w:val="Arial11Bold"/>
              <w:rPr>
                <w:rFonts w:cs="Arial"/>
              </w:rPr>
            </w:pPr>
            <w:r w:rsidRPr="007E0B31">
              <w:rPr>
                <w:rFonts w:cs="Arial"/>
              </w:rPr>
              <w:t>Offshore</w:t>
            </w:r>
          </w:p>
        </w:tc>
        <w:tc>
          <w:tcPr>
            <w:tcW w:w="6634" w:type="dxa"/>
          </w:tcPr>
          <w:p w14:paraId="30D0FC75" w14:textId="77777777" w:rsidR="006E351F" w:rsidRPr="007E0B31" w:rsidRDefault="006E351F" w:rsidP="006E351F">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6E351F" w:rsidRPr="007E0B31" w14:paraId="2FDEEA9F" w14:textId="77777777" w:rsidTr="490DE6A8">
        <w:trPr>
          <w:cantSplit/>
        </w:trPr>
        <w:tc>
          <w:tcPr>
            <w:tcW w:w="2884" w:type="dxa"/>
          </w:tcPr>
          <w:p w14:paraId="1A38F2FD" w14:textId="77777777" w:rsidR="006E351F" w:rsidRPr="007E0B31" w:rsidRDefault="006E351F" w:rsidP="006E351F">
            <w:pPr>
              <w:pStyle w:val="Arial11Bold"/>
              <w:rPr>
                <w:rFonts w:cs="Arial"/>
                <w:highlight w:val="yellow"/>
              </w:rPr>
            </w:pPr>
            <w:r w:rsidRPr="007E0B31">
              <w:rPr>
                <w:rFonts w:cs="Arial"/>
              </w:rPr>
              <w:t>Offshore DC Converter</w:t>
            </w:r>
          </w:p>
        </w:tc>
        <w:tc>
          <w:tcPr>
            <w:tcW w:w="6634" w:type="dxa"/>
          </w:tcPr>
          <w:p w14:paraId="15CE8C09" w14:textId="77777777" w:rsidR="006E351F" w:rsidRPr="007E0B31" w:rsidRDefault="006E351F" w:rsidP="006E351F">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6E351F" w:rsidRPr="007E0B31" w14:paraId="073DD467" w14:textId="77777777" w:rsidTr="490DE6A8">
        <w:trPr>
          <w:cantSplit/>
        </w:trPr>
        <w:tc>
          <w:tcPr>
            <w:tcW w:w="2884" w:type="dxa"/>
          </w:tcPr>
          <w:p w14:paraId="15DB95D4" w14:textId="77777777" w:rsidR="006E351F" w:rsidRPr="007E0B31" w:rsidRDefault="006E351F" w:rsidP="006E351F">
            <w:pPr>
              <w:pStyle w:val="Arial11Bold"/>
              <w:rPr>
                <w:rFonts w:cs="Arial"/>
                <w:highlight w:val="yellow"/>
              </w:rPr>
            </w:pPr>
            <w:r w:rsidRPr="007E0B31">
              <w:rPr>
                <w:rFonts w:cs="Arial"/>
              </w:rPr>
              <w:t>Offshore HVDC Converter</w:t>
            </w:r>
          </w:p>
        </w:tc>
        <w:tc>
          <w:tcPr>
            <w:tcW w:w="6634" w:type="dxa"/>
          </w:tcPr>
          <w:p w14:paraId="240FA51B" w14:textId="77777777" w:rsidR="006E351F" w:rsidRPr="007E0B31" w:rsidRDefault="006E351F" w:rsidP="006E351F">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6E351F" w:rsidRPr="007E0B31" w14:paraId="19F4B6C3" w14:textId="77777777" w:rsidTr="490DE6A8">
        <w:trPr>
          <w:cantSplit/>
        </w:trPr>
        <w:tc>
          <w:tcPr>
            <w:tcW w:w="2884" w:type="dxa"/>
          </w:tcPr>
          <w:p w14:paraId="6A0A33DB" w14:textId="77777777" w:rsidR="006E351F" w:rsidRPr="007E0B31" w:rsidRDefault="006E351F" w:rsidP="006E351F">
            <w:pPr>
              <w:pStyle w:val="Arial11Bold"/>
              <w:rPr>
                <w:rFonts w:cs="Arial"/>
              </w:rPr>
            </w:pPr>
            <w:r w:rsidRPr="007E0B31">
              <w:rPr>
                <w:rFonts w:cs="Arial"/>
              </w:rPr>
              <w:lastRenderedPageBreak/>
              <w:t>Offshore Development Information Statement</w:t>
            </w:r>
          </w:p>
        </w:tc>
        <w:tc>
          <w:tcPr>
            <w:tcW w:w="6634" w:type="dxa"/>
          </w:tcPr>
          <w:p w14:paraId="24743A7E" w14:textId="7F19CF94" w:rsidR="006E351F" w:rsidRPr="007E0B31" w:rsidRDefault="006E351F" w:rsidP="006E351F">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6E351F" w:rsidRPr="007E0B31" w14:paraId="7F1359D2" w14:textId="77777777" w:rsidTr="490DE6A8">
        <w:trPr>
          <w:cantSplit/>
        </w:trPr>
        <w:tc>
          <w:tcPr>
            <w:tcW w:w="2884" w:type="dxa"/>
          </w:tcPr>
          <w:p w14:paraId="5C141926" w14:textId="77777777" w:rsidR="006E351F" w:rsidRPr="007E0B31" w:rsidRDefault="006E351F" w:rsidP="006E351F">
            <w:pPr>
              <w:pStyle w:val="Arial11Bold"/>
              <w:rPr>
                <w:rFonts w:cs="Arial"/>
              </w:rPr>
            </w:pPr>
            <w:r w:rsidRPr="007E0B31">
              <w:rPr>
                <w:rFonts w:cs="Arial"/>
              </w:rPr>
              <w:t>Offshore Generating Unit</w:t>
            </w:r>
          </w:p>
        </w:tc>
        <w:tc>
          <w:tcPr>
            <w:tcW w:w="6634" w:type="dxa"/>
          </w:tcPr>
          <w:p w14:paraId="0A15BD7F" w14:textId="7F54D471" w:rsidR="006E351F" w:rsidRPr="007E0B31" w:rsidRDefault="006E351F" w:rsidP="006E351F">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6E351F" w:rsidRPr="007E0B31" w14:paraId="099E0414" w14:textId="77777777" w:rsidTr="490DE6A8">
        <w:trPr>
          <w:cantSplit/>
        </w:trPr>
        <w:tc>
          <w:tcPr>
            <w:tcW w:w="2884" w:type="dxa"/>
          </w:tcPr>
          <w:p w14:paraId="2469BF55" w14:textId="77777777" w:rsidR="006E351F" w:rsidRPr="007E0B31" w:rsidRDefault="006E351F" w:rsidP="006E351F">
            <w:pPr>
              <w:pStyle w:val="Arial11Bold"/>
              <w:rPr>
                <w:rFonts w:cs="Arial"/>
              </w:rPr>
            </w:pPr>
            <w:r w:rsidRPr="007E0B31">
              <w:rPr>
                <w:rFonts w:cs="Arial"/>
              </w:rPr>
              <w:t>Offshore Grid Entry Point</w:t>
            </w:r>
          </w:p>
        </w:tc>
        <w:tc>
          <w:tcPr>
            <w:tcW w:w="6634" w:type="dxa"/>
          </w:tcPr>
          <w:p w14:paraId="07DDE50B" w14:textId="77777777" w:rsidR="006E351F" w:rsidRPr="007E0B31" w:rsidRDefault="006E351F" w:rsidP="006E351F">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6E351F" w:rsidRPr="007E0B31" w14:paraId="7B9B7031" w14:textId="77777777" w:rsidTr="490DE6A8">
        <w:trPr>
          <w:cantSplit/>
        </w:trPr>
        <w:tc>
          <w:tcPr>
            <w:tcW w:w="2884" w:type="dxa"/>
          </w:tcPr>
          <w:p w14:paraId="20A69062" w14:textId="6974D298" w:rsidR="006E351F" w:rsidRPr="007E0B31" w:rsidRDefault="006E351F" w:rsidP="006E351F">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6E351F" w:rsidRPr="00785E5F" w:rsidRDefault="006E351F" w:rsidP="006E351F">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6E351F" w:rsidRPr="00785E5F" w:rsidRDefault="006E351F" w:rsidP="006E351F">
            <w:pPr>
              <w:pStyle w:val="Default"/>
              <w:jc w:val="both"/>
              <w:rPr>
                <w:sz w:val="20"/>
                <w:szCs w:val="20"/>
              </w:rPr>
            </w:pPr>
          </w:p>
          <w:p w14:paraId="30FDBA32" w14:textId="585B9D16" w:rsidR="006E351F" w:rsidRPr="00BA1BD4" w:rsidRDefault="006E351F" w:rsidP="006E351F">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6E351F" w:rsidRPr="007E0B31" w14:paraId="664F02B9" w14:textId="77777777" w:rsidTr="490DE6A8">
        <w:trPr>
          <w:cantSplit/>
        </w:trPr>
        <w:tc>
          <w:tcPr>
            <w:tcW w:w="2884" w:type="dxa"/>
          </w:tcPr>
          <w:p w14:paraId="0E0F222D" w14:textId="77777777" w:rsidR="006E351F" w:rsidRPr="007E0B31" w:rsidRDefault="006E351F" w:rsidP="006E351F">
            <w:pPr>
              <w:pStyle w:val="Arial11Bold"/>
              <w:rPr>
                <w:rFonts w:cs="Arial"/>
              </w:rPr>
            </w:pPr>
            <w:r w:rsidRPr="007E0B31">
              <w:rPr>
                <w:rFonts w:cs="Arial"/>
              </w:rPr>
              <w:t>Offshore Non-Synchronous Generating Unit</w:t>
            </w:r>
          </w:p>
        </w:tc>
        <w:tc>
          <w:tcPr>
            <w:tcW w:w="6634" w:type="dxa"/>
          </w:tcPr>
          <w:p w14:paraId="759EC095" w14:textId="12A9D85E" w:rsidR="006E351F" w:rsidRPr="007E0B31" w:rsidRDefault="006E351F" w:rsidP="006E351F">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6E351F" w:rsidRPr="007E0B31" w14:paraId="549C699C" w14:textId="77777777" w:rsidTr="490DE6A8">
        <w:trPr>
          <w:cantSplit/>
        </w:trPr>
        <w:tc>
          <w:tcPr>
            <w:tcW w:w="2884" w:type="dxa"/>
          </w:tcPr>
          <w:p w14:paraId="002850F2" w14:textId="77777777" w:rsidR="006E351F" w:rsidRPr="007E0B31" w:rsidRDefault="006E351F" w:rsidP="006E351F">
            <w:pPr>
              <w:pStyle w:val="Arial11Bold"/>
              <w:rPr>
                <w:rFonts w:cs="Arial"/>
              </w:rPr>
            </w:pPr>
            <w:r w:rsidRPr="007E0B31">
              <w:rPr>
                <w:rFonts w:cs="Arial"/>
              </w:rPr>
              <w:t>Offshore Platform</w:t>
            </w:r>
          </w:p>
        </w:tc>
        <w:tc>
          <w:tcPr>
            <w:tcW w:w="6634" w:type="dxa"/>
          </w:tcPr>
          <w:p w14:paraId="25B6104F" w14:textId="77777777" w:rsidR="006E351F" w:rsidRPr="007E0B31" w:rsidRDefault="006E351F" w:rsidP="006E351F">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6E351F" w:rsidRPr="007E0B31" w14:paraId="76D5DA50" w14:textId="77777777" w:rsidTr="490DE6A8">
        <w:trPr>
          <w:cantSplit/>
        </w:trPr>
        <w:tc>
          <w:tcPr>
            <w:tcW w:w="2884" w:type="dxa"/>
          </w:tcPr>
          <w:p w14:paraId="0F8C75C5" w14:textId="77777777" w:rsidR="006E351F" w:rsidRPr="007E0B31" w:rsidRDefault="006E351F" w:rsidP="006E351F">
            <w:pPr>
              <w:pStyle w:val="Arial11Bold"/>
              <w:rPr>
                <w:rFonts w:cs="Arial"/>
              </w:rPr>
            </w:pPr>
            <w:r w:rsidRPr="007E0B31">
              <w:rPr>
                <w:rFonts w:cs="Arial"/>
              </w:rPr>
              <w:lastRenderedPageBreak/>
              <w:t>Offshore Power Park Module</w:t>
            </w:r>
          </w:p>
        </w:tc>
        <w:tc>
          <w:tcPr>
            <w:tcW w:w="6634" w:type="dxa"/>
          </w:tcPr>
          <w:p w14:paraId="1A8EAFDB" w14:textId="77777777" w:rsidR="006E351F" w:rsidRPr="007E0B31" w:rsidRDefault="006E351F" w:rsidP="006E351F">
            <w:pPr>
              <w:pStyle w:val="TableArial11"/>
              <w:rPr>
                <w:rFonts w:cs="Arial"/>
              </w:rPr>
            </w:pPr>
            <w:bookmarkStart w:id="50"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0"/>
          </w:p>
        </w:tc>
      </w:tr>
      <w:tr w:rsidR="006E351F" w:rsidRPr="007E0B31" w14:paraId="3532A847" w14:textId="77777777" w:rsidTr="490DE6A8">
        <w:trPr>
          <w:cantSplit/>
        </w:trPr>
        <w:tc>
          <w:tcPr>
            <w:tcW w:w="2884" w:type="dxa"/>
          </w:tcPr>
          <w:p w14:paraId="05251472" w14:textId="77777777" w:rsidR="006E351F" w:rsidRPr="007E0B31" w:rsidRDefault="006E351F" w:rsidP="006E351F">
            <w:pPr>
              <w:pStyle w:val="Arial11Bold"/>
              <w:rPr>
                <w:rFonts w:cs="Arial"/>
              </w:rPr>
            </w:pPr>
            <w:r w:rsidRPr="007E0B31">
              <w:rPr>
                <w:rFonts w:cs="Arial"/>
              </w:rPr>
              <w:t>Offshore Power Park String</w:t>
            </w:r>
          </w:p>
        </w:tc>
        <w:tc>
          <w:tcPr>
            <w:tcW w:w="6634" w:type="dxa"/>
          </w:tcPr>
          <w:p w14:paraId="7A8E03BF" w14:textId="4A4B8989" w:rsidR="006E351F" w:rsidRPr="007E0B31" w:rsidRDefault="006E351F" w:rsidP="006E351F">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6E351F" w:rsidRPr="007E0B31" w14:paraId="1B55EDF9" w14:textId="77777777" w:rsidTr="490DE6A8">
        <w:trPr>
          <w:cantSplit/>
        </w:trPr>
        <w:tc>
          <w:tcPr>
            <w:tcW w:w="2884" w:type="dxa"/>
          </w:tcPr>
          <w:p w14:paraId="736E893A" w14:textId="77777777" w:rsidR="006E351F" w:rsidRPr="007E0B31" w:rsidRDefault="006E351F" w:rsidP="006E351F">
            <w:pPr>
              <w:pStyle w:val="Arial11Bold"/>
              <w:rPr>
                <w:rFonts w:cs="Arial"/>
              </w:rPr>
            </w:pPr>
            <w:r w:rsidRPr="007E0B31">
              <w:rPr>
                <w:rFonts w:cs="Arial"/>
              </w:rPr>
              <w:t>Offshore Synchronous Generating Unit</w:t>
            </w:r>
          </w:p>
        </w:tc>
        <w:tc>
          <w:tcPr>
            <w:tcW w:w="6634" w:type="dxa"/>
          </w:tcPr>
          <w:p w14:paraId="72936350" w14:textId="1BEFFF2B" w:rsidR="006E351F" w:rsidRPr="007E0B31" w:rsidRDefault="006E351F" w:rsidP="006E351F">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6E351F" w:rsidRPr="007E0B31" w14:paraId="62F839C9" w14:textId="77777777" w:rsidTr="490DE6A8">
        <w:trPr>
          <w:cantSplit/>
        </w:trPr>
        <w:tc>
          <w:tcPr>
            <w:tcW w:w="2884" w:type="dxa"/>
          </w:tcPr>
          <w:p w14:paraId="4A973150" w14:textId="77777777" w:rsidR="006E351F" w:rsidRPr="007E0B31" w:rsidRDefault="006E351F" w:rsidP="006E351F">
            <w:pPr>
              <w:pStyle w:val="Arial11Bold"/>
              <w:spacing w:before="0"/>
              <w:rPr>
                <w:rFonts w:cs="Arial"/>
              </w:rPr>
            </w:pPr>
            <w:r w:rsidRPr="007E0B31">
              <w:rPr>
                <w:rFonts w:cs="Arial"/>
              </w:rPr>
              <w:t>Offshore Synchronous Power Generating Module</w:t>
            </w:r>
          </w:p>
        </w:tc>
        <w:tc>
          <w:tcPr>
            <w:tcW w:w="6634" w:type="dxa"/>
          </w:tcPr>
          <w:p w14:paraId="3E6A84C6" w14:textId="77777777" w:rsidR="006E351F" w:rsidRDefault="006E351F" w:rsidP="006E351F">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6E351F" w:rsidRPr="007E0B31" w:rsidDel="004B6FBB" w:rsidRDefault="006E351F" w:rsidP="006E351F">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6E351F" w:rsidRPr="007E0B31" w14:paraId="2A9A58D2" w14:textId="77777777" w:rsidTr="490DE6A8">
        <w:trPr>
          <w:cantSplit/>
        </w:trPr>
        <w:tc>
          <w:tcPr>
            <w:tcW w:w="2884" w:type="dxa"/>
          </w:tcPr>
          <w:p w14:paraId="67CDBB6B" w14:textId="77777777" w:rsidR="006E351F" w:rsidRPr="007E0B31" w:rsidRDefault="006E351F" w:rsidP="006E351F">
            <w:pPr>
              <w:pStyle w:val="Arial11Bold"/>
              <w:rPr>
                <w:rFonts w:cs="Arial"/>
              </w:rPr>
            </w:pPr>
            <w:r w:rsidRPr="007E0B31">
              <w:rPr>
                <w:rFonts w:cs="Arial"/>
              </w:rPr>
              <w:t>Offshore Tender Process</w:t>
            </w:r>
          </w:p>
        </w:tc>
        <w:tc>
          <w:tcPr>
            <w:tcW w:w="6634" w:type="dxa"/>
          </w:tcPr>
          <w:p w14:paraId="5A9BEB2F" w14:textId="77777777" w:rsidR="006E351F" w:rsidRPr="007E0B31" w:rsidRDefault="006E351F" w:rsidP="006E351F">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6E351F" w:rsidRPr="007E0B31" w14:paraId="3A48C7BE" w14:textId="77777777" w:rsidTr="490DE6A8">
        <w:trPr>
          <w:cantSplit/>
        </w:trPr>
        <w:tc>
          <w:tcPr>
            <w:tcW w:w="2884" w:type="dxa"/>
          </w:tcPr>
          <w:p w14:paraId="7E4E3598" w14:textId="77777777" w:rsidR="006E351F" w:rsidRPr="007E0B31" w:rsidRDefault="006E351F" w:rsidP="006E351F">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6E351F" w:rsidRPr="007E0B31" w:rsidRDefault="006E351F" w:rsidP="006E351F">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6E351F" w:rsidRPr="007E0B31" w14:paraId="10413532" w14:textId="77777777" w:rsidTr="490DE6A8">
        <w:trPr>
          <w:cantSplit/>
        </w:trPr>
        <w:tc>
          <w:tcPr>
            <w:tcW w:w="2884" w:type="dxa"/>
          </w:tcPr>
          <w:p w14:paraId="15239EB1" w14:textId="77777777" w:rsidR="006E351F" w:rsidRPr="007E0B31" w:rsidRDefault="006E351F" w:rsidP="006E351F">
            <w:pPr>
              <w:pStyle w:val="Arial11Bold"/>
              <w:rPr>
                <w:rFonts w:cs="Arial"/>
              </w:rPr>
            </w:pPr>
            <w:r w:rsidRPr="007E0B31">
              <w:rPr>
                <w:rFonts w:cs="Arial"/>
              </w:rPr>
              <w:t>Offshore Transmission Licensee</w:t>
            </w:r>
          </w:p>
        </w:tc>
        <w:tc>
          <w:tcPr>
            <w:tcW w:w="6634" w:type="dxa"/>
          </w:tcPr>
          <w:p w14:paraId="128B978A" w14:textId="77777777" w:rsidR="006E351F" w:rsidRPr="007E0B31" w:rsidRDefault="006E351F" w:rsidP="006E351F">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6E351F" w:rsidRPr="007E0B31" w14:paraId="1CDE4693" w14:textId="77777777" w:rsidTr="490DE6A8">
        <w:trPr>
          <w:cantSplit/>
        </w:trPr>
        <w:tc>
          <w:tcPr>
            <w:tcW w:w="2884" w:type="dxa"/>
          </w:tcPr>
          <w:p w14:paraId="30A26B26" w14:textId="77777777" w:rsidR="006E351F" w:rsidRPr="007E0B31" w:rsidRDefault="006E351F" w:rsidP="006E351F">
            <w:pPr>
              <w:pStyle w:val="Arial11Bold"/>
              <w:rPr>
                <w:rFonts w:cs="Arial"/>
                <w:highlight w:val="yellow"/>
              </w:rPr>
            </w:pPr>
            <w:r w:rsidRPr="007E0B31">
              <w:rPr>
                <w:rFonts w:cs="Arial"/>
              </w:rPr>
              <w:t>Offshore Transmission System</w:t>
            </w:r>
          </w:p>
        </w:tc>
        <w:tc>
          <w:tcPr>
            <w:tcW w:w="6634" w:type="dxa"/>
          </w:tcPr>
          <w:p w14:paraId="61F55C2E" w14:textId="77777777" w:rsidR="006E351F" w:rsidRPr="007E0B31" w:rsidRDefault="006E351F" w:rsidP="006E351F">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6E351F" w:rsidRPr="007E0B31" w14:paraId="77766430" w14:textId="77777777" w:rsidTr="490DE6A8">
        <w:trPr>
          <w:cantSplit/>
        </w:trPr>
        <w:tc>
          <w:tcPr>
            <w:tcW w:w="2884" w:type="dxa"/>
          </w:tcPr>
          <w:p w14:paraId="16464488" w14:textId="77777777" w:rsidR="006E351F" w:rsidRPr="007E0B31" w:rsidRDefault="006E351F" w:rsidP="006E351F">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6E351F" w:rsidRPr="007E0B31" w:rsidRDefault="006E351F" w:rsidP="006E351F">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6E351F" w:rsidRPr="007E0B31" w14:paraId="47AC59A7" w14:textId="77777777" w:rsidTr="490DE6A8">
        <w:trPr>
          <w:cantSplit/>
        </w:trPr>
        <w:tc>
          <w:tcPr>
            <w:tcW w:w="2884" w:type="dxa"/>
          </w:tcPr>
          <w:p w14:paraId="13EE6AD2" w14:textId="77777777" w:rsidR="006E351F" w:rsidRPr="007E0B31" w:rsidRDefault="006E351F" w:rsidP="006E351F">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6E351F" w:rsidRPr="007E0B31" w:rsidRDefault="006E351F" w:rsidP="006E351F">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6E351F" w:rsidRPr="007E0B31" w14:paraId="3C6964B2" w14:textId="77777777" w:rsidTr="490DE6A8">
        <w:trPr>
          <w:cantSplit/>
        </w:trPr>
        <w:tc>
          <w:tcPr>
            <w:tcW w:w="2884" w:type="dxa"/>
          </w:tcPr>
          <w:p w14:paraId="39F8391B" w14:textId="77777777" w:rsidR="006E351F" w:rsidRPr="007E0B31" w:rsidRDefault="006E351F" w:rsidP="006E351F">
            <w:pPr>
              <w:pStyle w:val="Arial11Bold"/>
              <w:rPr>
                <w:rFonts w:cs="Arial"/>
                <w:highlight w:val="yellow"/>
              </w:rPr>
            </w:pPr>
            <w:r w:rsidRPr="007E0B31">
              <w:rPr>
                <w:rFonts w:cs="Arial"/>
              </w:rPr>
              <w:t>Offshore Waters</w:t>
            </w:r>
          </w:p>
        </w:tc>
        <w:tc>
          <w:tcPr>
            <w:tcW w:w="6634" w:type="dxa"/>
          </w:tcPr>
          <w:p w14:paraId="02B387B2" w14:textId="77777777" w:rsidR="006E351F" w:rsidRPr="007E0B31" w:rsidRDefault="006E351F" w:rsidP="006E351F">
            <w:pPr>
              <w:pStyle w:val="TableArial11"/>
              <w:rPr>
                <w:rFonts w:cs="Arial"/>
              </w:rPr>
            </w:pPr>
            <w:r w:rsidRPr="007E0B31">
              <w:rPr>
                <w:rFonts w:cs="Arial"/>
              </w:rPr>
              <w:t>Has the meaning given to “offshore waters” in Section 90(9) of the Energy Act 2004.</w:t>
            </w:r>
          </w:p>
        </w:tc>
      </w:tr>
      <w:tr w:rsidR="006E351F" w:rsidRPr="007E0B31" w14:paraId="466BFA2A" w14:textId="77777777" w:rsidTr="490DE6A8">
        <w:trPr>
          <w:cantSplit/>
        </w:trPr>
        <w:tc>
          <w:tcPr>
            <w:tcW w:w="2884" w:type="dxa"/>
          </w:tcPr>
          <w:p w14:paraId="3248E0E0" w14:textId="77777777" w:rsidR="006E351F" w:rsidRPr="007E0B31" w:rsidRDefault="006E351F" w:rsidP="006E351F">
            <w:pPr>
              <w:pStyle w:val="Arial11Bold"/>
              <w:rPr>
                <w:rFonts w:cs="Arial"/>
              </w:rPr>
            </w:pPr>
            <w:r w:rsidRPr="007E0B31">
              <w:rPr>
                <w:rFonts w:cs="Arial"/>
              </w:rPr>
              <w:t>Offshore Works Assumptions</w:t>
            </w:r>
          </w:p>
        </w:tc>
        <w:tc>
          <w:tcPr>
            <w:tcW w:w="6634" w:type="dxa"/>
          </w:tcPr>
          <w:p w14:paraId="30E7C48C" w14:textId="77777777" w:rsidR="006E351F" w:rsidRPr="007E0B31" w:rsidRDefault="006E351F" w:rsidP="006E351F">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6E351F" w:rsidRPr="007E0B31" w14:paraId="2CC977C3" w14:textId="77777777" w:rsidTr="490DE6A8">
        <w:trPr>
          <w:cantSplit/>
        </w:trPr>
        <w:tc>
          <w:tcPr>
            <w:tcW w:w="2884" w:type="dxa"/>
          </w:tcPr>
          <w:p w14:paraId="3768E5CA" w14:textId="77777777" w:rsidR="006E351F" w:rsidRPr="007E0B31" w:rsidRDefault="006E351F" w:rsidP="006E351F">
            <w:pPr>
              <w:pStyle w:val="Arial11Bold"/>
              <w:rPr>
                <w:rFonts w:cs="Arial"/>
                <w:highlight w:val="yellow"/>
              </w:rPr>
            </w:pPr>
            <w:r w:rsidRPr="007E0B31">
              <w:rPr>
                <w:rFonts w:cs="Arial"/>
              </w:rPr>
              <w:t>Onshore</w:t>
            </w:r>
          </w:p>
        </w:tc>
        <w:tc>
          <w:tcPr>
            <w:tcW w:w="6634" w:type="dxa"/>
          </w:tcPr>
          <w:p w14:paraId="4E4449A1" w14:textId="77777777" w:rsidR="006E351F" w:rsidRPr="007E0B31" w:rsidRDefault="006E351F" w:rsidP="006E351F">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6E351F" w:rsidRPr="007E0B31" w14:paraId="36B6B3C3" w14:textId="77777777" w:rsidTr="490DE6A8">
        <w:trPr>
          <w:cantSplit/>
        </w:trPr>
        <w:tc>
          <w:tcPr>
            <w:tcW w:w="2884" w:type="dxa"/>
          </w:tcPr>
          <w:p w14:paraId="48043840" w14:textId="77777777" w:rsidR="006E351F" w:rsidRPr="007E0B31" w:rsidRDefault="006E351F" w:rsidP="006E351F">
            <w:pPr>
              <w:pStyle w:val="Arial11Bold"/>
              <w:rPr>
                <w:rFonts w:cs="Arial"/>
                <w:highlight w:val="yellow"/>
              </w:rPr>
            </w:pPr>
            <w:r w:rsidRPr="007E0B31">
              <w:rPr>
                <w:rFonts w:cs="Arial"/>
              </w:rPr>
              <w:t>Onshore DC Converter</w:t>
            </w:r>
          </w:p>
        </w:tc>
        <w:tc>
          <w:tcPr>
            <w:tcW w:w="6634" w:type="dxa"/>
          </w:tcPr>
          <w:p w14:paraId="64EEC2DE" w14:textId="77777777" w:rsidR="006E351F" w:rsidRPr="007E0B31" w:rsidRDefault="006E351F" w:rsidP="006E351F">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6E351F" w:rsidRPr="007E0B31" w14:paraId="4A68E7D9" w14:textId="77777777" w:rsidTr="490DE6A8">
        <w:trPr>
          <w:cantSplit/>
        </w:trPr>
        <w:tc>
          <w:tcPr>
            <w:tcW w:w="2884" w:type="dxa"/>
          </w:tcPr>
          <w:p w14:paraId="1A1B1603" w14:textId="77777777" w:rsidR="006E351F" w:rsidRPr="007E0B31" w:rsidRDefault="006E351F" w:rsidP="006E351F">
            <w:pPr>
              <w:pStyle w:val="Arial11Bold"/>
              <w:rPr>
                <w:rFonts w:cs="Arial"/>
              </w:rPr>
            </w:pPr>
            <w:r w:rsidRPr="007E0B31">
              <w:rPr>
                <w:rFonts w:cs="Arial"/>
              </w:rPr>
              <w:t>Onshore Generating Unit</w:t>
            </w:r>
          </w:p>
        </w:tc>
        <w:tc>
          <w:tcPr>
            <w:tcW w:w="6634" w:type="dxa"/>
          </w:tcPr>
          <w:p w14:paraId="1C282039" w14:textId="3958CEB1" w:rsidR="006E351F" w:rsidRPr="007E0B31" w:rsidRDefault="006E351F" w:rsidP="006E351F">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6E351F" w:rsidRPr="007E0B31" w14:paraId="35FFB4AD" w14:textId="77777777" w:rsidTr="490DE6A8">
        <w:trPr>
          <w:cantSplit/>
        </w:trPr>
        <w:tc>
          <w:tcPr>
            <w:tcW w:w="2884" w:type="dxa"/>
          </w:tcPr>
          <w:p w14:paraId="35935210" w14:textId="77777777" w:rsidR="006E351F" w:rsidRPr="007E0B31" w:rsidRDefault="006E351F" w:rsidP="006E351F">
            <w:pPr>
              <w:pStyle w:val="Arial11Bold"/>
              <w:rPr>
                <w:rFonts w:cs="Arial"/>
              </w:rPr>
            </w:pPr>
            <w:r w:rsidRPr="007E0B31">
              <w:rPr>
                <w:rFonts w:cs="Arial"/>
              </w:rPr>
              <w:t>Onshore Grid Entry Point</w:t>
            </w:r>
          </w:p>
        </w:tc>
        <w:tc>
          <w:tcPr>
            <w:tcW w:w="6634" w:type="dxa"/>
          </w:tcPr>
          <w:p w14:paraId="6FC00EAB" w14:textId="6552310D" w:rsidR="006E351F" w:rsidRPr="007E0B31" w:rsidRDefault="006E351F" w:rsidP="006E351F">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6E351F" w:rsidRPr="007E0B31" w14:paraId="7ABD28A6" w14:textId="77777777" w:rsidTr="490DE6A8">
        <w:trPr>
          <w:cantSplit/>
        </w:trPr>
        <w:tc>
          <w:tcPr>
            <w:tcW w:w="2884" w:type="dxa"/>
          </w:tcPr>
          <w:p w14:paraId="2DC322BF" w14:textId="77777777" w:rsidR="006E351F" w:rsidRPr="007E0B31" w:rsidRDefault="006E351F" w:rsidP="006E351F">
            <w:pPr>
              <w:pStyle w:val="Arial11Bold"/>
              <w:rPr>
                <w:rFonts w:cs="Arial"/>
                <w:highlight w:val="yellow"/>
              </w:rPr>
            </w:pPr>
            <w:r w:rsidRPr="007E0B31">
              <w:rPr>
                <w:rFonts w:cs="Arial"/>
              </w:rPr>
              <w:t>Onshore HVDC Converter</w:t>
            </w:r>
          </w:p>
        </w:tc>
        <w:tc>
          <w:tcPr>
            <w:tcW w:w="6634" w:type="dxa"/>
          </w:tcPr>
          <w:p w14:paraId="3218C152" w14:textId="77777777" w:rsidR="006E351F" w:rsidRPr="007E0B31" w:rsidRDefault="006E351F" w:rsidP="006E351F">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6E351F" w:rsidRPr="007E0B31" w14:paraId="47B1C59A" w14:textId="77777777" w:rsidTr="490DE6A8">
        <w:trPr>
          <w:cantSplit/>
        </w:trPr>
        <w:tc>
          <w:tcPr>
            <w:tcW w:w="2884" w:type="dxa"/>
          </w:tcPr>
          <w:p w14:paraId="45CD5B8B" w14:textId="77777777" w:rsidR="006E351F" w:rsidRPr="007E0B31" w:rsidRDefault="006E351F" w:rsidP="006E351F">
            <w:pPr>
              <w:pStyle w:val="Arial11Bold"/>
              <w:rPr>
                <w:rFonts w:cs="Arial"/>
              </w:rPr>
            </w:pPr>
            <w:r w:rsidRPr="007E0B31">
              <w:rPr>
                <w:rFonts w:cs="Arial"/>
              </w:rPr>
              <w:lastRenderedPageBreak/>
              <w:t>Onshore Non-Synchronous Generating Unit</w:t>
            </w:r>
          </w:p>
        </w:tc>
        <w:tc>
          <w:tcPr>
            <w:tcW w:w="6634" w:type="dxa"/>
          </w:tcPr>
          <w:p w14:paraId="723DCB6B" w14:textId="4724C80E"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6E351F" w:rsidRPr="007E0B31" w14:paraId="5C54790F" w14:textId="77777777" w:rsidTr="490DE6A8">
        <w:trPr>
          <w:cantSplit/>
        </w:trPr>
        <w:tc>
          <w:tcPr>
            <w:tcW w:w="2884" w:type="dxa"/>
          </w:tcPr>
          <w:p w14:paraId="09F676FF" w14:textId="77777777" w:rsidR="006E351F" w:rsidRPr="007E0B31" w:rsidRDefault="006E351F" w:rsidP="006E351F">
            <w:pPr>
              <w:pStyle w:val="Arial11Bold"/>
              <w:rPr>
                <w:rFonts w:cs="Arial"/>
              </w:rPr>
            </w:pPr>
            <w:r w:rsidRPr="007E0B31">
              <w:rPr>
                <w:rFonts w:cs="Arial"/>
              </w:rPr>
              <w:t>Onshore Power Park Module</w:t>
            </w:r>
          </w:p>
        </w:tc>
        <w:tc>
          <w:tcPr>
            <w:tcW w:w="6634" w:type="dxa"/>
          </w:tcPr>
          <w:p w14:paraId="4F3FC424" w14:textId="4AD18E75" w:rsidR="006E351F" w:rsidRPr="007E0B31" w:rsidRDefault="006E351F" w:rsidP="006E351F">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6E351F" w:rsidRPr="007E0B31" w14:paraId="67BDC2D1" w14:textId="77777777" w:rsidTr="490DE6A8">
        <w:trPr>
          <w:cantSplit/>
        </w:trPr>
        <w:tc>
          <w:tcPr>
            <w:tcW w:w="2884" w:type="dxa"/>
          </w:tcPr>
          <w:p w14:paraId="2FB52871" w14:textId="77777777" w:rsidR="006E351F" w:rsidRPr="007E0B31" w:rsidRDefault="006E351F" w:rsidP="006E351F">
            <w:pPr>
              <w:pStyle w:val="Arial11Bold"/>
              <w:rPr>
                <w:rFonts w:cs="Arial"/>
              </w:rPr>
            </w:pPr>
            <w:r w:rsidRPr="007E0B31">
              <w:rPr>
                <w:rFonts w:cs="Arial"/>
              </w:rPr>
              <w:t>Onshore Synchronous Generating Unit</w:t>
            </w:r>
          </w:p>
        </w:tc>
        <w:tc>
          <w:tcPr>
            <w:tcW w:w="6634" w:type="dxa"/>
          </w:tcPr>
          <w:p w14:paraId="53DD316B" w14:textId="296089E4" w:rsidR="006E351F" w:rsidRPr="007E0B31" w:rsidRDefault="006E351F" w:rsidP="006E351F">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6E351F" w:rsidRPr="007E0B31" w14:paraId="322DBDDD" w14:textId="77777777" w:rsidTr="490DE6A8">
        <w:trPr>
          <w:cantSplit/>
        </w:trPr>
        <w:tc>
          <w:tcPr>
            <w:tcW w:w="2884" w:type="dxa"/>
          </w:tcPr>
          <w:p w14:paraId="75E7A9CF" w14:textId="77777777" w:rsidR="006E351F" w:rsidRPr="007E0B31" w:rsidDel="004B6FBB" w:rsidRDefault="006E351F" w:rsidP="006E351F">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6E351F" w:rsidRDefault="006E351F" w:rsidP="006E351F">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6E351F" w:rsidRPr="00A87826" w:rsidDel="004B6FBB" w:rsidRDefault="006E351F" w:rsidP="006E351F">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6E351F" w:rsidRPr="007E0B31" w14:paraId="57567868" w14:textId="77777777" w:rsidTr="490DE6A8">
        <w:trPr>
          <w:cantSplit/>
        </w:trPr>
        <w:tc>
          <w:tcPr>
            <w:tcW w:w="2884" w:type="dxa"/>
          </w:tcPr>
          <w:p w14:paraId="1FD98361" w14:textId="77777777" w:rsidR="006E351F" w:rsidRPr="007E0B31" w:rsidRDefault="006E351F" w:rsidP="006E351F">
            <w:pPr>
              <w:pStyle w:val="Arial11Bold"/>
              <w:rPr>
                <w:rFonts w:cs="Arial"/>
              </w:rPr>
            </w:pPr>
            <w:r w:rsidRPr="007E0B31">
              <w:rPr>
                <w:rFonts w:cs="Arial"/>
              </w:rPr>
              <w:t>Onshore Transmission Licensee</w:t>
            </w:r>
          </w:p>
        </w:tc>
        <w:tc>
          <w:tcPr>
            <w:tcW w:w="6634" w:type="dxa"/>
          </w:tcPr>
          <w:p w14:paraId="7691EDA3" w14:textId="1AA2E84A" w:rsidR="006E351F" w:rsidRPr="007E0B31" w:rsidRDefault="006E351F" w:rsidP="006E351F">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6E351F" w:rsidRPr="007E0B31" w14:paraId="0953DDC7" w14:textId="77777777" w:rsidTr="490DE6A8">
        <w:trPr>
          <w:cantSplit/>
        </w:trPr>
        <w:tc>
          <w:tcPr>
            <w:tcW w:w="2884" w:type="dxa"/>
          </w:tcPr>
          <w:p w14:paraId="2B5600BA" w14:textId="77777777" w:rsidR="006E351F" w:rsidRPr="007E0B31" w:rsidRDefault="006E351F" w:rsidP="006E351F">
            <w:pPr>
              <w:pStyle w:val="Arial11Bold"/>
              <w:rPr>
                <w:rFonts w:cs="Arial"/>
              </w:rPr>
            </w:pPr>
            <w:r w:rsidRPr="007E0B31">
              <w:rPr>
                <w:rFonts w:cs="Arial"/>
              </w:rPr>
              <w:t>Onshore Transmission System</w:t>
            </w:r>
          </w:p>
        </w:tc>
        <w:tc>
          <w:tcPr>
            <w:tcW w:w="6634" w:type="dxa"/>
          </w:tcPr>
          <w:p w14:paraId="1D66BC55" w14:textId="3B198D30" w:rsidR="006E351F" w:rsidRPr="007E0B31" w:rsidRDefault="006E351F" w:rsidP="006E351F">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6E351F" w:rsidRPr="007E0B31" w14:paraId="31EBBBE3" w14:textId="77777777" w:rsidTr="490DE6A8">
        <w:trPr>
          <w:cantSplit/>
        </w:trPr>
        <w:tc>
          <w:tcPr>
            <w:tcW w:w="2884" w:type="dxa"/>
          </w:tcPr>
          <w:p w14:paraId="716FC70C" w14:textId="77777777" w:rsidR="006E351F" w:rsidRPr="007E0B31" w:rsidRDefault="006E351F" w:rsidP="006E351F">
            <w:pPr>
              <w:pStyle w:val="Arial11Bold"/>
              <w:rPr>
                <w:rFonts w:cs="Arial"/>
              </w:rPr>
            </w:pPr>
            <w:r w:rsidRPr="007E0B31">
              <w:rPr>
                <w:rFonts w:cs="Arial"/>
              </w:rPr>
              <w:t>On-Site Generator Site</w:t>
            </w:r>
          </w:p>
        </w:tc>
        <w:tc>
          <w:tcPr>
            <w:tcW w:w="6634" w:type="dxa"/>
          </w:tcPr>
          <w:p w14:paraId="68341A8F" w14:textId="77777777" w:rsidR="006E351F" w:rsidRPr="007E0B31" w:rsidRDefault="006E351F" w:rsidP="006E351F">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6E351F" w:rsidRPr="007E0B31" w14:paraId="6EC47238" w14:textId="77777777" w:rsidTr="490DE6A8">
        <w:trPr>
          <w:cantSplit/>
        </w:trPr>
        <w:tc>
          <w:tcPr>
            <w:tcW w:w="2884" w:type="dxa"/>
          </w:tcPr>
          <w:p w14:paraId="3B93C86F" w14:textId="77777777" w:rsidR="006E351F" w:rsidRPr="007E0B31" w:rsidRDefault="006E351F" w:rsidP="006E351F">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6E351F" w:rsidRPr="007E0B31" w:rsidRDefault="006E351F" w:rsidP="006E351F">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6E351F" w:rsidRPr="007E0B31" w14:paraId="0706312C" w14:textId="77777777" w:rsidTr="490DE6A8">
        <w:trPr>
          <w:cantSplit/>
        </w:trPr>
        <w:tc>
          <w:tcPr>
            <w:tcW w:w="2884" w:type="dxa"/>
          </w:tcPr>
          <w:p w14:paraId="015ED0F3" w14:textId="77777777" w:rsidR="006E351F" w:rsidRPr="007E0B31" w:rsidRDefault="006E351F" w:rsidP="006E351F">
            <w:pPr>
              <w:pStyle w:val="Arial11Bold"/>
              <w:rPr>
                <w:rFonts w:cs="Arial"/>
              </w:rPr>
            </w:pPr>
            <w:r w:rsidRPr="007E0B31">
              <w:rPr>
                <w:rFonts w:cs="Arial"/>
              </w:rPr>
              <w:t>Operating Margin</w:t>
            </w:r>
          </w:p>
        </w:tc>
        <w:tc>
          <w:tcPr>
            <w:tcW w:w="6634" w:type="dxa"/>
          </w:tcPr>
          <w:p w14:paraId="2D829E78" w14:textId="77777777" w:rsidR="006E351F" w:rsidRPr="007E0B31" w:rsidRDefault="006E351F" w:rsidP="006E351F">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6E351F" w:rsidRPr="007E0B31" w14:paraId="6399AF34" w14:textId="77777777" w:rsidTr="490DE6A8">
        <w:trPr>
          <w:cantSplit/>
        </w:trPr>
        <w:tc>
          <w:tcPr>
            <w:tcW w:w="2884" w:type="dxa"/>
          </w:tcPr>
          <w:p w14:paraId="13992038" w14:textId="77777777" w:rsidR="006E351F" w:rsidRPr="007E0B31" w:rsidRDefault="006E351F" w:rsidP="006E351F">
            <w:pPr>
              <w:pStyle w:val="Arial11Bold"/>
              <w:rPr>
                <w:rFonts w:cs="Arial"/>
              </w:rPr>
            </w:pPr>
            <w:r w:rsidRPr="007E0B31">
              <w:rPr>
                <w:rFonts w:cs="Arial"/>
              </w:rPr>
              <w:t>Operating Reserve</w:t>
            </w:r>
          </w:p>
        </w:tc>
        <w:tc>
          <w:tcPr>
            <w:tcW w:w="6634" w:type="dxa"/>
          </w:tcPr>
          <w:p w14:paraId="7475BB27" w14:textId="77777777" w:rsidR="006E351F" w:rsidRPr="007E0B31" w:rsidRDefault="006E351F" w:rsidP="006E351F">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6E351F" w:rsidRPr="007E0B31" w14:paraId="7103EDE6" w14:textId="77777777" w:rsidTr="490DE6A8">
        <w:trPr>
          <w:cantSplit/>
        </w:trPr>
        <w:tc>
          <w:tcPr>
            <w:tcW w:w="2884" w:type="dxa"/>
          </w:tcPr>
          <w:p w14:paraId="19E35302" w14:textId="77777777" w:rsidR="006E351F" w:rsidRPr="007E0B31" w:rsidRDefault="006E351F" w:rsidP="006E351F">
            <w:pPr>
              <w:pStyle w:val="Arial11Bold"/>
              <w:rPr>
                <w:rFonts w:cs="Arial"/>
              </w:rPr>
            </w:pPr>
            <w:r w:rsidRPr="007E0B31">
              <w:rPr>
                <w:rFonts w:cs="Arial"/>
              </w:rPr>
              <w:t>Operation</w:t>
            </w:r>
          </w:p>
        </w:tc>
        <w:tc>
          <w:tcPr>
            <w:tcW w:w="6634" w:type="dxa"/>
          </w:tcPr>
          <w:p w14:paraId="40F42388" w14:textId="77777777" w:rsidR="006E351F" w:rsidRPr="007E0B31" w:rsidRDefault="006E351F" w:rsidP="006E351F">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6E351F" w:rsidRPr="007E0B31" w14:paraId="7F250311" w14:textId="77777777" w:rsidTr="490DE6A8">
        <w:trPr>
          <w:cantSplit/>
        </w:trPr>
        <w:tc>
          <w:tcPr>
            <w:tcW w:w="2884" w:type="dxa"/>
          </w:tcPr>
          <w:p w14:paraId="3ECA740F" w14:textId="77777777" w:rsidR="006E351F" w:rsidRPr="007E0B31" w:rsidRDefault="006E351F" w:rsidP="006E351F">
            <w:pPr>
              <w:pStyle w:val="Arial11Bold"/>
              <w:rPr>
                <w:rFonts w:cs="Arial"/>
              </w:rPr>
            </w:pPr>
            <w:r w:rsidRPr="007E0B31">
              <w:rPr>
                <w:rFonts w:cs="Arial"/>
              </w:rPr>
              <w:lastRenderedPageBreak/>
              <w:t>Operational Data</w:t>
            </w:r>
          </w:p>
        </w:tc>
        <w:tc>
          <w:tcPr>
            <w:tcW w:w="6634" w:type="dxa"/>
          </w:tcPr>
          <w:p w14:paraId="77D345AD" w14:textId="77777777" w:rsidR="006E351F" w:rsidRPr="007E0B31" w:rsidRDefault="006E351F" w:rsidP="006E351F">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6E351F" w:rsidRPr="007E0B31" w14:paraId="72A00B17" w14:textId="77777777" w:rsidTr="490DE6A8">
        <w:trPr>
          <w:cantSplit/>
        </w:trPr>
        <w:tc>
          <w:tcPr>
            <w:tcW w:w="2884" w:type="dxa"/>
          </w:tcPr>
          <w:p w14:paraId="49F3A1E1" w14:textId="77777777" w:rsidR="006E351F" w:rsidRPr="007E0B31" w:rsidRDefault="006E351F" w:rsidP="006E351F">
            <w:pPr>
              <w:pStyle w:val="Arial11Bold"/>
              <w:rPr>
                <w:rFonts w:cs="Arial"/>
              </w:rPr>
            </w:pPr>
            <w:r w:rsidRPr="007E0B31">
              <w:rPr>
                <w:rFonts w:cs="Arial"/>
              </w:rPr>
              <w:t>Operational Day</w:t>
            </w:r>
          </w:p>
        </w:tc>
        <w:tc>
          <w:tcPr>
            <w:tcW w:w="6634" w:type="dxa"/>
          </w:tcPr>
          <w:p w14:paraId="22961493" w14:textId="77777777" w:rsidR="006E351F" w:rsidRPr="007E0B31" w:rsidRDefault="006E351F" w:rsidP="006E351F">
            <w:pPr>
              <w:pStyle w:val="TableArial11"/>
              <w:rPr>
                <w:rFonts w:cs="Arial"/>
              </w:rPr>
            </w:pPr>
            <w:r w:rsidRPr="007E0B31">
              <w:rPr>
                <w:rFonts w:cs="Arial"/>
              </w:rPr>
              <w:t>The period from 0500 hours on one day to 0500 on the following day.</w:t>
            </w:r>
          </w:p>
        </w:tc>
      </w:tr>
      <w:tr w:rsidR="006E351F" w:rsidRPr="007E0B31" w14:paraId="4B79EEEB" w14:textId="77777777" w:rsidTr="490DE6A8">
        <w:trPr>
          <w:cantSplit/>
        </w:trPr>
        <w:tc>
          <w:tcPr>
            <w:tcW w:w="2884" w:type="dxa"/>
          </w:tcPr>
          <w:p w14:paraId="00D65A56" w14:textId="77777777" w:rsidR="006E351F" w:rsidRPr="007E0B31" w:rsidRDefault="006E351F" w:rsidP="006E351F">
            <w:pPr>
              <w:pStyle w:val="Arial11Bold"/>
              <w:rPr>
                <w:rFonts w:cs="Arial"/>
              </w:rPr>
            </w:pPr>
            <w:r w:rsidRPr="007E0B31">
              <w:rPr>
                <w:rFonts w:cs="Arial"/>
              </w:rPr>
              <w:t>Operation Diagrams</w:t>
            </w:r>
          </w:p>
        </w:tc>
        <w:tc>
          <w:tcPr>
            <w:tcW w:w="6634" w:type="dxa"/>
          </w:tcPr>
          <w:p w14:paraId="3A5434CA" w14:textId="77777777" w:rsidR="006E351F" w:rsidRPr="007E0B31" w:rsidRDefault="006E351F" w:rsidP="006E351F">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6E351F" w:rsidRPr="007E0B31" w14:paraId="605B3609" w14:textId="77777777" w:rsidTr="490DE6A8">
        <w:trPr>
          <w:cantSplit/>
        </w:trPr>
        <w:tc>
          <w:tcPr>
            <w:tcW w:w="2884" w:type="dxa"/>
          </w:tcPr>
          <w:p w14:paraId="1FCF81E4" w14:textId="77777777" w:rsidR="006E351F" w:rsidRPr="007E0B31" w:rsidRDefault="006E351F" w:rsidP="006E351F">
            <w:pPr>
              <w:pStyle w:val="Arial11Bold"/>
              <w:rPr>
                <w:rFonts w:cs="Arial"/>
              </w:rPr>
            </w:pPr>
            <w:r w:rsidRPr="007E0B31">
              <w:rPr>
                <w:rFonts w:cs="Arial"/>
              </w:rPr>
              <w:t>Operational Effect</w:t>
            </w:r>
          </w:p>
        </w:tc>
        <w:tc>
          <w:tcPr>
            <w:tcW w:w="6634" w:type="dxa"/>
          </w:tcPr>
          <w:p w14:paraId="76B6DD78" w14:textId="77777777" w:rsidR="006E351F" w:rsidRPr="007E0B31" w:rsidRDefault="006E351F" w:rsidP="006E351F">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6E351F" w:rsidRPr="007E0B31" w14:paraId="1CAC0F6C" w14:textId="77777777" w:rsidTr="490DE6A8">
        <w:trPr>
          <w:cantSplit/>
        </w:trPr>
        <w:tc>
          <w:tcPr>
            <w:tcW w:w="2884" w:type="dxa"/>
          </w:tcPr>
          <w:p w14:paraId="2634D169" w14:textId="77777777" w:rsidR="006E351F" w:rsidRPr="007E0B31" w:rsidRDefault="006E351F" w:rsidP="006E351F">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6E351F" w:rsidRPr="007E0B31" w:rsidRDefault="006E351F" w:rsidP="006E351F">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6E351F" w:rsidRPr="007E0B31" w14:paraId="6473278D" w14:textId="77777777" w:rsidTr="490DE6A8">
        <w:trPr>
          <w:cantSplit/>
        </w:trPr>
        <w:tc>
          <w:tcPr>
            <w:tcW w:w="2884" w:type="dxa"/>
          </w:tcPr>
          <w:p w14:paraId="0FD871F6" w14:textId="5FABA3D0" w:rsidR="006E351F" w:rsidRPr="007E0B31" w:rsidRDefault="006E351F" w:rsidP="006E351F">
            <w:pPr>
              <w:pStyle w:val="Arial11Bold"/>
              <w:rPr>
                <w:rFonts w:cs="Arial"/>
              </w:rPr>
            </w:pPr>
            <w:bookmarkStart w:id="51" w:name="_DV_C41"/>
            <w:r w:rsidRPr="007E0B31">
              <w:rPr>
                <w:rFonts w:cs="Arial"/>
              </w:rPr>
              <w:t>Operational Notifications</w:t>
            </w:r>
            <w:bookmarkEnd w:id="51"/>
          </w:p>
        </w:tc>
        <w:tc>
          <w:tcPr>
            <w:tcW w:w="6634" w:type="dxa"/>
          </w:tcPr>
          <w:p w14:paraId="7D98A808" w14:textId="07D64618" w:rsidR="006E351F" w:rsidRPr="007E0B31" w:rsidRDefault="006E351F" w:rsidP="006E351F">
            <w:pPr>
              <w:pStyle w:val="TableArial11"/>
              <w:rPr>
                <w:rFonts w:cs="Arial"/>
              </w:rPr>
            </w:pPr>
            <w:bookmarkStart w:id="52"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2"/>
          </w:p>
        </w:tc>
      </w:tr>
      <w:tr w:rsidR="006E351F" w:rsidRPr="007E0B31" w14:paraId="5A6E5201" w14:textId="77777777" w:rsidTr="490DE6A8">
        <w:trPr>
          <w:cantSplit/>
        </w:trPr>
        <w:tc>
          <w:tcPr>
            <w:tcW w:w="2884" w:type="dxa"/>
          </w:tcPr>
          <w:p w14:paraId="30C134C0" w14:textId="77777777" w:rsidR="006E351F" w:rsidRPr="007E0B31" w:rsidRDefault="006E351F" w:rsidP="006E351F">
            <w:pPr>
              <w:pStyle w:val="Arial11Bold"/>
              <w:rPr>
                <w:rFonts w:cs="Arial"/>
              </w:rPr>
            </w:pPr>
            <w:r w:rsidRPr="007E0B31">
              <w:rPr>
                <w:rFonts w:cs="Arial"/>
              </w:rPr>
              <w:t>Operational Planning</w:t>
            </w:r>
          </w:p>
        </w:tc>
        <w:tc>
          <w:tcPr>
            <w:tcW w:w="6634" w:type="dxa"/>
          </w:tcPr>
          <w:p w14:paraId="7F116C22" w14:textId="4984E7DE" w:rsidR="006E351F" w:rsidRPr="007E0B31" w:rsidRDefault="006E351F" w:rsidP="006E351F">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6E351F" w:rsidRPr="007E0B31" w14:paraId="2391955F" w14:textId="77777777" w:rsidTr="490DE6A8">
        <w:trPr>
          <w:cantSplit/>
        </w:trPr>
        <w:tc>
          <w:tcPr>
            <w:tcW w:w="2884" w:type="dxa"/>
          </w:tcPr>
          <w:p w14:paraId="554CE1BB" w14:textId="77777777" w:rsidR="006E351F" w:rsidRPr="007E0B31" w:rsidRDefault="006E351F" w:rsidP="006E351F">
            <w:pPr>
              <w:pStyle w:val="Arial11Bold"/>
              <w:rPr>
                <w:rFonts w:cs="Arial"/>
              </w:rPr>
            </w:pPr>
            <w:r w:rsidRPr="007E0B31">
              <w:rPr>
                <w:rFonts w:cs="Arial"/>
              </w:rPr>
              <w:t xml:space="preserve">Operational Planning Margin </w:t>
            </w:r>
          </w:p>
        </w:tc>
        <w:tc>
          <w:tcPr>
            <w:tcW w:w="6634" w:type="dxa"/>
          </w:tcPr>
          <w:p w14:paraId="017C95F5" w14:textId="0ABFFC9A" w:rsidR="006E351F" w:rsidRPr="007E0B31" w:rsidRDefault="006E351F" w:rsidP="006E351F">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6E351F" w:rsidRPr="007E0B31" w14:paraId="2C70A3EB" w14:textId="77777777" w:rsidTr="490DE6A8">
        <w:trPr>
          <w:cantSplit/>
        </w:trPr>
        <w:tc>
          <w:tcPr>
            <w:tcW w:w="2884" w:type="dxa"/>
          </w:tcPr>
          <w:p w14:paraId="231C2E4A" w14:textId="77777777" w:rsidR="006E351F" w:rsidRPr="007E0B31" w:rsidRDefault="006E351F" w:rsidP="006E351F">
            <w:pPr>
              <w:pStyle w:val="Arial11Bold"/>
              <w:rPr>
                <w:rFonts w:cs="Arial"/>
              </w:rPr>
            </w:pPr>
            <w:r w:rsidRPr="007E0B31">
              <w:rPr>
                <w:rFonts w:cs="Arial"/>
              </w:rPr>
              <w:t>Operational Planning Phase</w:t>
            </w:r>
          </w:p>
        </w:tc>
        <w:tc>
          <w:tcPr>
            <w:tcW w:w="6634" w:type="dxa"/>
          </w:tcPr>
          <w:p w14:paraId="0B288485" w14:textId="77777777" w:rsidR="006E351F" w:rsidRPr="007E0B31" w:rsidRDefault="006E351F" w:rsidP="006E351F">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6E351F" w:rsidRPr="007E0B31" w14:paraId="5168CED3" w14:textId="77777777" w:rsidTr="490DE6A8">
        <w:trPr>
          <w:cantSplit/>
        </w:trPr>
        <w:tc>
          <w:tcPr>
            <w:tcW w:w="2884" w:type="dxa"/>
          </w:tcPr>
          <w:p w14:paraId="784D3609" w14:textId="77777777" w:rsidR="006E351F" w:rsidRPr="007E0B31" w:rsidRDefault="006E351F" w:rsidP="006E351F">
            <w:pPr>
              <w:pStyle w:val="Arial11Bold"/>
              <w:rPr>
                <w:rFonts w:cs="Arial"/>
              </w:rPr>
            </w:pPr>
            <w:r w:rsidRPr="007E0B31">
              <w:rPr>
                <w:rFonts w:cs="Arial"/>
              </w:rPr>
              <w:t>Operational Procedures</w:t>
            </w:r>
          </w:p>
        </w:tc>
        <w:tc>
          <w:tcPr>
            <w:tcW w:w="6634" w:type="dxa"/>
          </w:tcPr>
          <w:p w14:paraId="451F00A7" w14:textId="77777777" w:rsidR="006E351F" w:rsidRPr="007E0B31" w:rsidRDefault="006E351F" w:rsidP="006E351F">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6E351F" w:rsidRPr="007E0B31" w14:paraId="756B3E49" w14:textId="77777777" w:rsidTr="490DE6A8">
        <w:trPr>
          <w:cantSplit/>
        </w:trPr>
        <w:tc>
          <w:tcPr>
            <w:tcW w:w="2884" w:type="dxa"/>
          </w:tcPr>
          <w:p w14:paraId="3CD34B6B" w14:textId="77777777" w:rsidR="006E351F" w:rsidRPr="007E0B31" w:rsidRDefault="006E351F" w:rsidP="006E351F">
            <w:pPr>
              <w:pStyle w:val="Arial11Bold"/>
              <w:rPr>
                <w:rFonts w:cs="Arial"/>
              </w:rPr>
            </w:pPr>
            <w:r w:rsidRPr="007E0B31">
              <w:rPr>
                <w:rFonts w:cs="Arial"/>
              </w:rPr>
              <w:t>Operational Switching</w:t>
            </w:r>
          </w:p>
        </w:tc>
        <w:tc>
          <w:tcPr>
            <w:tcW w:w="6634" w:type="dxa"/>
          </w:tcPr>
          <w:p w14:paraId="11012EC0" w14:textId="782A13A7" w:rsidR="006E351F" w:rsidRPr="007E0B31" w:rsidRDefault="006E351F" w:rsidP="006E351F">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6E351F" w:rsidRPr="007E0B31" w14:paraId="19E6505D" w14:textId="77777777" w:rsidTr="490DE6A8">
        <w:trPr>
          <w:cantSplit/>
        </w:trPr>
        <w:tc>
          <w:tcPr>
            <w:tcW w:w="2884" w:type="dxa"/>
          </w:tcPr>
          <w:p w14:paraId="2E415BC0" w14:textId="77777777" w:rsidR="006E351F" w:rsidRPr="007E0B31" w:rsidRDefault="006E351F" w:rsidP="006E351F">
            <w:pPr>
              <w:pStyle w:val="Arial11Bold"/>
              <w:rPr>
                <w:rFonts w:cs="Arial"/>
              </w:rPr>
            </w:pPr>
            <w:r w:rsidRPr="007E0B31">
              <w:rPr>
                <w:rFonts w:cs="Arial"/>
              </w:rPr>
              <w:lastRenderedPageBreak/>
              <w:t>Other Relevant Data</w:t>
            </w:r>
          </w:p>
        </w:tc>
        <w:tc>
          <w:tcPr>
            <w:tcW w:w="6634" w:type="dxa"/>
          </w:tcPr>
          <w:p w14:paraId="1C699783" w14:textId="77777777" w:rsidR="006E351F" w:rsidRPr="007E0B31" w:rsidRDefault="006E351F" w:rsidP="006E351F">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6E351F" w:rsidRPr="007E0B31" w14:paraId="24B77B54" w14:textId="77777777" w:rsidTr="490DE6A8">
        <w:trPr>
          <w:cantSplit/>
        </w:trPr>
        <w:tc>
          <w:tcPr>
            <w:tcW w:w="2884" w:type="dxa"/>
          </w:tcPr>
          <w:p w14:paraId="33A5B61C" w14:textId="77777777" w:rsidR="006E351F" w:rsidRPr="007E0B31" w:rsidRDefault="006E351F" w:rsidP="006E351F">
            <w:pPr>
              <w:pStyle w:val="Arial11Bold"/>
              <w:rPr>
                <w:rFonts w:cs="Arial"/>
              </w:rPr>
            </w:pPr>
            <w:r w:rsidRPr="007E0B31">
              <w:rPr>
                <w:rFonts w:cs="Arial"/>
              </w:rPr>
              <w:t>OTSDUW Arrangements</w:t>
            </w:r>
          </w:p>
        </w:tc>
        <w:tc>
          <w:tcPr>
            <w:tcW w:w="6634" w:type="dxa"/>
          </w:tcPr>
          <w:p w14:paraId="77481E18" w14:textId="77777777" w:rsidR="006E351F" w:rsidRPr="007E0B31" w:rsidRDefault="006E351F" w:rsidP="006E351F">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6E351F" w:rsidRPr="007E0B31" w14:paraId="6566765E" w14:textId="77777777" w:rsidTr="490DE6A8">
        <w:trPr>
          <w:cantSplit/>
        </w:trPr>
        <w:tc>
          <w:tcPr>
            <w:tcW w:w="2884" w:type="dxa"/>
          </w:tcPr>
          <w:p w14:paraId="2E02FBB1" w14:textId="77777777" w:rsidR="006E351F" w:rsidRPr="007E0B31" w:rsidRDefault="006E351F" w:rsidP="006E351F">
            <w:pPr>
              <w:pStyle w:val="Arial11Bold"/>
              <w:rPr>
                <w:rFonts w:cs="Arial"/>
              </w:rPr>
            </w:pPr>
            <w:r w:rsidRPr="007E0B31">
              <w:rPr>
                <w:rFonts w:cs="Arial"/>
              </w:rPr>
              <w:t>OTSDUW Data and Information</w:t>
            </w:r>
          </w:p>
        </w:tc>
        <w:tc>
          <w:tcPr>
            <w:tcW w:w="6634" w:type="dxa"/>
          </w:tcPr>
          <w:p w14:paraId="437E754A" w14:textId="7B9123D2" w:rsidR="006E351F" w:rsidRPr="007E0B31" w:rsidRDefault="006E351F" w:rsidP="006E351F">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6E351F" w:rsidRPr="007E0B31" w14:paraId="0DFC68CA" w14:textId="77777777" w:rsidTr="490DE6A8">
        <w:trPr>
          <w:cantSplit/>
        </w:trPr>
        <w:tc>
          <w:tcPr>
            <w:tcW w:w="2884" w:type="dxa"/>
          </w:tcPr>
          <w:p w14:paraId="26D7CFDD" w14:textId="77777777" w:rsidR="006E351F" w:rsidRPr="007E0B31" w:rsidRDefault="006E351F" w:rsidP="006E351F">
            <w:pPr>
              <w:pStyle w:val="Arial11Bold"/>
              <w:rPr>
                <w:rFonts w:cs="Arial"/>
              </w:rPr>
            </w:pPr>
            <w:r w:rsidRPr="007E0B31">
              <w:rPr>
                <w:rFonts w:cs="Arial"/>
              </w:rPr>
              <w:t>OTSDUW DC Converter</w:t>
            </w:r>
          </w:p>
        </w:tc>
        <w:tc>
          <w:tcPr>
            <w:tcW w:w="6634" w:type="dxa"/>
          </w:tcPr>
          <w:p w14:paraId="404E1159" w14:textId="77777777" w:rsidR="006E351F" w:rsidRPr="007E0B31" w:rsidRDefault="006E351F" w:rsidP="006E351F">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6E351F" w:rsidRPr="007E0B31" w14:paraId="1F5DFCE4" w14:textId="77777777" w:rsidTr="490DE6A8">
        <w:trPr>
          <w:cantSplit/>
        </w:trPr>
        <w:tc>
          <w:tcPr>
            <w:tcW w:w="2884" w:type="dxa"/>
          </w:tcPr>
          <w:p w14:paraId="274CBE9D" w14:textId="77777777" w:rsidR="006E351F" w:rsidRPr="007E0B31" w:rsidRDefault="006E351F" w:rsidP="006E351F">
            <w:pPr>
              <w:pStyle w:val="Arial11Bold"/>
              <w:rPr>
                <w:rFonts w:cs="Arial"/>
              </w:rPr>
            </w:pPr>
            <w:r w:rsidRPr="007E0B31">
              <w:rPr>
                <w:rFonts w:cs="Arial"/>
              </w:rPr>
              <w:t>OTSDUW Development and Data Timetable</w:t>
            </w:r>
          </w:p>
        </w:tc>
        <w:tc>
          <w:tcPr>
            <w:tcW w:w="6634" w:type="dxa"/>
          </w:tcPr>
          <w:p w14:paraId="46394D79" w14:textId="77777777" w:rsidR="006E351F" w:rsidRPr="007E0B31" w:rsidRDefault="006E351F" w:rsidP="006E351F">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6E351F" w:rsidRPr="007E0B31" w14:paraId="12983990" w14:textId="77777777" w:rsidTr="490DE6A8">
        <w:trPr>
          <w:cantSplit/>
        </w:trPr>
        <w:tc>
          <w:tcPr>
            <w:tcW w:w="2884" w:type="dxa"/>
          </w:tcPr>
          <w:p w14:paraId="73BB79D0" w14:textId="77777777" w:rsidR="006E351F" w:rsidRPr="007E0B31" w:rsidRDefault="006E351F" w:rsidP="006E351F">
            <w:pPr>
              <w:pStyle w:val="Arial11Bold"/>
              <w:rPr>
                <w:rFonts w:cs="Arial"/>
              </w:rPr>
            </w:pPr>
            <w:r w:rsidRPr="007E0B31">
              <w:rPr>
                <w:rFonts w:cs="Arial"/>
              </w:rPr>
              <w:t xml:space="preserve">OTSDUW Network Data and Information </w:t>
            </w:r>
          </w:p>
        </w:tc>
        <w:tc>
          <w:tcPr>
            <w:tcW w:w="6634" w:type="dxa"/>
          </w:tcPr>
          <w:p w14:paraId="7A3D093C" w14:textId="0A18302C" w:rsidR="006E351F" w:rsidRPr="007E0B31" w:rsidRDefault="006E351F" w:rsidP="006E351F">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6E351F" w:rsidRPr="007E0B31" w14:paraId="2F357AF2" w14:textId="77777777" w:rsidTr="490DE6A8">
        <w:trPr>
          <w:cantSplit/>
        </w:trPr>
        <w:tc>
          <w:tcPr>
            <w:tcW w:w="2884" w:type="dxa"/>
          </w:tcPr>
          <w:p w14:paraId="74E4F90A" w14:textId="77777777" w:rsidR="006E351F" w:rsidRPr="007E0B31" w:rsidRDefault="006E351F" w:rsidP="006E351F">
            <w:pPr>
              <w:pStyle w:val="Arial11Bold"/>
              <w:rPr>
                <w:rFonts w:cs="Arial"/>
              </w:rPr>
            </w:pPr>
            <w:r w:rsidRPr="007E0B31">
              <w:rPr>
                <w:rFonts w:cs="Arial"/>
              </w:rPr>
              <w:t>OTSDUW Plant and Apparatus</w:t>
            </w:r>
          </w:p>
        </w:tc>
        <w:tc>
          <w:tcPr>
            <w:tcW w:w="6634" w:type="dxa"/>
          </w:tcPr>
          <w:p w14:paraId="0F32E986" w14:textId="77777777" w:rsidR="006E351F" w:rsidRPr="007E0B31" w:rsidRDefault="006E351F" w:rsidP="006E351F">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6E351F" w:rsidRPr="007E0B31" w14:paraId="365142B1" w14:textId="77777777" w:rsidTr="490DE6A8">
        <w:trPr>
          <w:cantSplit/>
        </w:trPr>
        <w:tc>
          <w:tcPr>
            <w:tcW w:w="2884" w:type="dxa"/>
          </w:tcPr>
          <w:p w14:paraId="31BA5169" w14:textId="77777777" w:rsidR="006E351F" w:rsidRPr="007E0B31" w:rsidRDefault="006E351F" w:rsidP="006E351F">
            <w:pPr>
              <w:pStyle w:val="Arial11Bold"/>
              <w:rPr>
                <w:rFonts w:cs="Arial"/>
              </w:rPr>
            </w:pPr>
            <w:r w:rsidRPr="007E0B31">
              <w:rPr>
                <w:rFonts w:cs="Arial"/>
              </w:rPr>
              <w:t>OTSUA Transfer Time</w:t>
            </w:r>
          </w:p>
        </w:tc>
        <w:tc>
          <w:tcPr>
            <w:tcW w:w="6634" w:type="dxa"/>
          </w:tcPr>
          <w:p w14:paraId="53D1E529" w14:textId="77777777" w:rsidR="006E351F" w:rsidRPr="007E0B31" w:rsidRDefault="006E351F" w:rsidP="006E351F">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6E351F" w:rsidRPr="007E0B31" w14:paraId="3D6D4D93" w14:textId="77777777" w:rsidTr="490DE6A8">
        <w:trPr>
          <w:cantSplit/>
        </w:trPr>
        <w:tc>
          <w:tcPr>
            <w:tcW w:w="2884" w:type="dxa"/>
          </w:tcPr>
          <w:p w14:paraId="6678503F" w14:textId="77777777" w:rsidR="006E351F" w:rsidRPr="007E0B31" w:rsidRDefault="006E351F" w:rsidP="006E351F">
            <w:pPr>
              <w:pStyle w:val="Arial11Bold"/>
              <w:rPr>
                <w:rFonts w:cs="Arial"/>
              </w:rPr>
            </w:pPr>
            <w:r w:rsidRPr="007E0B31">
              <w:rPr>
                <w:rFonts w:cs="Arial"/>
              </w:rPr>
              <w:t>Out of Synchronism</w:t>
            </w:r>
          </w:p>
        </w:tc>
        <w:tc>
          <w:tcPr>
            <w:tcW w:w="6634" w:type="dxa"/>
          </w:tcPr>
          <w:p w14:paraId="30AB79D2" w14:textId="77777777" w:rsidR="006E351F" w:rsidRPr="007E0B31" w:rsidRDefault="006E351F" w:rsidP="006E351F">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6E351F" w:rsidRPr="007E0B31" w14:paraId="04D20161" w14:textId="77777777" w:rsidTr="490DE6A8">
        <w:trPr>
          <w:cantSplit/>
        </w:trPr>
        <w:tc>
          <w:tcPr>
            <w:tcW w:w="2884" w:type="dxa"/>
          </w:tcPr>
          <w:p w14:paraId="2545C38A" w14:textId="77777777" w:rsidR="006E351F" w:rsidRPr="007E0B31" w:rsidRDefault="006E351F" w:rsidP="006E351F">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6E351F" w:rsidRPr="007E0B31" w:rsidRDefault="006E351F" w:rsidP="006E351F">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time </w:t>
            </w:r>
            <w:r>
              <w:rPr>
                <w:rFonts w:cs="Arial"/>
              </w:rPr>
              <w:t>period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6E351F" w:rsidRPr="007E0B31" w:rsidRDefault="006E351F" w:rsidP="006E351F">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6E351F" w:rsidRPr="007E0B31" w14:paraId="4CD6C7B7" w14:textId="77777777" w:rsidTr="490DE6A8">
        <w:trPr>
          <w:cantSplit/>
        </w:trPr>
        <w:tc>
          <w:tcPr>
            <w:tcW w:w="2884" w:type="dxa"/>
          </w:tcPr>
          <w:p w14:paraId="078B9004" w14:textId="77777777" w:rsidR="006E351F" w:rsidRPr="007E0B31" w:rsidRDefault="006E351F" w:rsidP="006E351F">
            <w:pPr>
              <w:pStyle w:val="Arial11Bold"/>
              <w:rPr>
                <w:rFonts w:cs="Arial"/>
              </w:rPr>
            </w:pPr>
            <w:r w:rsidRPr="007E0B31">
              <w:rPr>
                <w:rFonts w:cs="Arial"/>
              </w:rPr>
              <w:t>Over-excitation Limiter</w:t>
            </w:r>
          </w:p>
        </w:tc>
        <w:tc>
          <w:tcPr>
            <w:tcW w:w="6634" w:type="dxa"/>
          </w:tcPr>
          <w:p w14:paraId="102093E7" w14:textId="2C3E59FC" w:rsidR="006E351F" w:rsidRPr="007E0B31" w:rsidRDefault="006E351F" w:rsidP="006E351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6E351F" w:rsidRPr="007E0B31" w14:paraId="30243EFA" w14:textId="77777777" w:rsidTr="490DE6A8">
        <w:trPr>
          <w:cantSplit/>
        </w:trPr>
        <w:tc>
          <w:tcPr>
            <w:tcW w:w="2884" w:type="dxa"/>
          </w:tcPr>
          <w:p w14:paraId="66B8A1EA" w14:textId="0810689B" w:rsidR="006E351F" w:rsidRPr="007E0B31" w:rsidRDefault="006E351F" w:rsidP="006E351F">
            <w:pPr>
              <w:pStyle w:val="Arial11Bold"/>
              <w:rPr>
                <w:rFonts w:cs="Arial"/>
              </w:rPr>
            </w:pPr>
            <w:r w:rsidRPr="007E0B31">
              <w:rPr>
                <w:rFonts w:cs="Arial"/>
              </w:rPr>
              <w:t>Panel Chair</w:t>
            </w:r>
            <w:r>
              <w:rPr>
                <w:rFonts w:cs="Arial"/>
              </w:rPr>
              <w:t>person</w:t>
            </w:r>
          </w:p>
        </w:tc>
        <w:tc>
          <w:tcPr>
            <w:tcW w:w="6634" w:type="dxa"/>
          </w:tcPr>
          <w:p w14:paraId="54287BDA" w14:textId="77777777" w:rsidR="006E351F" w:rsidRPr="007E0B31" w:rsidRDefault="006E351F" w:rsidP="006E351F">
            <w:pPr>
              <w:pStyle w:val="TableArial11"/>
              <w:rPr>
                <w:rFonts w:cs="Arial"/>
              </w:rPr>
            </w:pPr>
            <w:r w:rsidRPr="007E0B31">
              <w:rPr>
                <w:rFonts w:cs="Arial"/>
              </w:rPr>
              <w:t>A person appointed as such in accordance with GR.4.1.</w:t>
            </w:r>
          </w:p>
        </w:tc>
      </w:tr>
      <w:tr w:rsidR="006E351F" w:rsidRPr="007E0B31" w14:paraId="407A0574" w14:textId="77777777" w:rsidTr="490DE6A8">
        <w:trPr>
          <w:cantSplit/>
        </w:trPr>
        <w:tc>
          <w:tcPr>
            <w:tcW w:w="2884" w:type="dxa"/>
          </w:tcPr>
          <w:p w14:paraId="7990BC0E" w14:textId="77777777" w:rsidR="006E351F" w:rsidRPr="007E0B31" w:rsidRDefault="006E351F" w:rsidP="006E351F">
            <w:pPr>
              <w:pStyle w:val="Arial11Bold"/>
              <w:rPr>
                <w:rFonts w:cs="Arial"/>
              </w:rPr>
            </w:pPr>
            <w:r w:rsidRPr="007E0B31">
              <w:rPr>
                <w:rFonts w:cs="Arial"/>
              </w:rPr>
              <w:t>Panel Member</w:t>
            </w:r>
          </w:p>
        </w:tc>
        <w:tc>
          <w:tcPr>
            <w:tcW w:w="6634" w:type="dxa"/>
          </w:tcPr>
          <w:p w14:paraId="408B70FA" w14:textId="77777777" w:rsidR="006E351F" w:rsidRPr="007E0B31" w:rsidRDefault="006E351F" w:rsidP="006E351F">
            <w:pPr>
              <w:pStyle w:val="TableArial11"/>
              <w:rPr>
                <w:rFonts w:cs="Arial"/>
              </w:rPr>
            </w:pPr>
            <w:r w:rsidRPr="007E0B31">
              <w:rPr>
                <w:rFonts w:cs="Arial"/>
              </w:rPr>
              <w:t>Any of the persons identified as such in GR.4.</w:t>
            </w:r>
          </w:p>
        </w:tc>
      </w:tr>
      <w:tr w:rsidR="006E351F" w:rsidRPr="007E0B31" w14:paraId="4408AF49" w14:textId="77777777" w:rsidTr="490DE6A8">
        <w:trPr>
          <w:cantSplit/>
        </w:trPr>
        <w:tc>
          <w:tcPr>
            <w:tcW w:w="2884" w:type="dxa"/>
          </w:tcPr>
          <w:p w14:paraId="24301CCB" w14:textId="77777777" w:rsidR="006E351F" w:rsidRPr="007E0B31" w:rsidRDefault="006E351F" w:rsidP="006E351F">
            <w:pPr>
              <w:pStyle w:val="Arial11Bold"/>
              <w:rPr>
                <w:rFonts w:cs="Arial"/>
              </w:rPr>
            </w:pPr>
            <w:r w:rsidRPr="007E0B31">
              <w:rPr>
                <w:rFonts w:cs="Arial"/>
              </w:rPr>
              <w:t>Panel Members’</w:t>
            </w:r>
          </w:p>
          <w:p w14:paraId="64CD4F91" w14:textId="77777777" w:rsidR="006E351F" w:rsidRPr="007E0B31" w:rsidRDefault="006E351F" w:rsidP="006E351F">
            <w:pPr>
              <w:pStyle w:val="Arial11Bold"/>
              <w:rPr>
                <w:rFonts w:cs="Arial"/>
              </w:rPr>
            </w:pPr>
            <w:r w:rsidRPr="007E0B31">
              <w:rPr>
                <w:rFonts w:cs="Arial"/>
              </w:rPr>
              <w:t>Recommendation</w:t>
            </w:r>
          </w:p>
        </w:tc>
        <w:tc>
          <w:tcPr>
            <w:tcW w:w="6634" w:type="dxa"/>
          </w:tcPr>
          <w:p w14:paraId="337253E1" w14:textId="33E0395A" w:rsidR="006E351F" w:rsidRPr="007E0B31" w:rsidRDefault="006E351F" w:rsidP="006E351F">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6E351F" w:rsidRPr="007E0B31" w14:paraId="73919D58" w14:textId="77777777" w:rsidTr="490DE6A8">
        <w:trPr>
          <w:cantSplit/>
        </w:trPr>
        <w:tc>
          <w:tcPr>
            <w:tcW w:w="2884" w:type="dxa"/>
          </w:tcPr>
          <w:p w14:paraId="1C39677A" w14:textId="77777777" w:rsidR="006E351F" w:rsidRPr="007E0B31" w:rsidRDefault="006E351F" w:rsidP="006E351F">
            <w:pPr>
              <w:pStyle w:val="Arial11Bold"/>
              <w:rPr>
                <w:rFonts w:cs="Arial"/>
              </w:rPr>
            </w:pPr>
            <w:r w:rsidRPr="007E0B31">
              <w:rPr>
                <w:rFonts w:cs="Arial"/>
              </w:rPr>
              <w:lastRenderedPageBreak/>
              <w:t>Panel Secretary</w:t>
            </w:r>
          </w:p>
        </w:tc>
        <w:tc>
          <w:tcPr>
            <w:tcW w:w="6634" w:type="dxa"/>
          </w:tcPr>
          <w:p w14:paraId="614372A2" w14:textId="77777777" w:rsidR="006E351F" w:rsidRPr="007E0B31" w:rsidRDefault="006E351F" w:rsidP="006E351F">
            <w:pPr>
              <w:pStyle w:val="TableArial11"/>
              <w:rPr>
                <w:rFonts w:cs="Arial"/>
              </w:rPr>
            </w:pPr>
            <w:r w:rsidRPr="007E0B31">
              <w:rPr>
                <w:rFonts w:cs="Arial"/>
              </w:rPr>
              <w:t>A person appointed as such in accordance with GR.3.1.2(d).</w:t>
            </w:r>
          </w:p>
        </w:tc>
      </w:tr>
      <w:tr w:rsidR="006E351F" w:rsidRPr="007E0B31" w14:paraId="1D7F1B6B" w14:textId="77777777" w:rsidTr="490DE6A8">
        <w:trPr>
          <w:cantSplit/>
        </w:trPr>
        <w:tc>
          <w:tcPr>
            <w:tcW w:w="2884" w:type="dxa"/>
          </w:tcPr>
          <w:p w14:paraId="344E39C6" w14:textId="77777777" w:rsidR="006E351F" w:rsidRPr="007E0B31" w:rsidRDefault="006E351F" w:rsidP="006E351F">
            <w:pPr>
              <w:pStyle w:val="Arial11Bold"/>
              <w:rPr>
                <w:rFonts w:cs="Arial"/>
              </w:rPr>
            </w:pPr>
            <w:r w:rsidRPr="007E0B31">
              <w:rPr>
                <w:rFonts w:cs="Arial"/>
              </w:rPr>
              <w:t>Part 1 System Ancillary Services</w:t>
            </w:r>
          </w:p>
        </w:tc>
        <w:tc>
          <w:tcPr>
            <w:tcW w:w="6634" w:type="dxa"/>
          </w:tcPr>
          <w:p w14:paraId="380B1DB3" w14:textId="09F84F33" w:rsidR="006E351F" w:rsidRPr="007E0B31" w:rsidRDefault="006E351F" w:rsidP="006E351F">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6E351F" w:rsidRPr="007E0B31" w14:paraId="0D7E215D" w14:textId="77777777" w:rsidTr="490DE6A8">
        <w:trPr>
          <w:cantSplit/>
        </w:trPr>
        <w:tc>
          <w:tcPr>
            <w:tcW w:w="2884" w:type="dxa"/>
          </w:tcPr>
          <w:p w14:paraId="304BA4F9" w14:textId="77777777" w:rsidR="006E351F" w:rsidRPr="007E0B31" w:rsidRDefault="006E351F" w:rsidP="006E351F">
            <w:pPr>
              <w:pStyle w:val="Arial11Bold"/>
              <w:rPr>
                <w:rFonts w:cs="Arial"/>
              </w:rPr>
            </w:pPr>
            <w:r w:rsidRPr="007E0B31">
              <w:rPr>
                <w:rFonts w:cs="Arial"/>
              </w:rPr>
              <w:t>Part 2 System Ancillary Services</w:t>
            </w:r>
          </w:p>
        </w:tc>
        <w:tc>
          <w:tcPr>
            <w:tcW w:w="6634" w:type="dxa"/>
          </w:tcPr>
          <w:p w14:paraId="6104BAC6" w14:textId="77777777" w:rsidR="006E351F" w:rsidRPr="007E0B31" w:rsidRDefault="006E351F" w:rsidP="006E351F">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6E351F" w:rsidRPr="007E0B31" w14:paraId="15BCB468" w14:textId="77777777" w:rsidTr="490DE6A8">
        <w:trPr>
          <w:cantSplit/>
        </w:trPr>
        <w:tc>
          <w:tcPr>
            <w:tcW w:w="2884" w:type="dxa"/>
          </w:tcPr>
          <w:p w14:paraId="3AD2A1AF" w14:textId="77777777" w:rsidR="006E351F" w:rsidRPr="007E0B31" w:rsidRDefault="006E351F" w:rsidP="006E351F">
            <w:pPr>
              <w:pStyle w:val="Arial11Bold"/>
              <w:rPr>
                <w:rFonts w:cs="Arial"/>
              </w:rPr>
            </w:pPr>
            <w:r w:rsidRPr="007E0B31">
              <w:rPr>
                <w:rFonts w:cs="Arial"/>
              </w:rPr>
              <w:t>Part Load</w:t>
            </w:r>
          </w:p>
        </w:tc>
        <w:tc>
          <w:tcPr>
            <w:tcW w:w="6634" w:type="dxa"/>
          </w:tcPr>
          <w:p w14:paraId="3D91998E" w14:textId="77777777" w:rsidR="006E351F" w:rsidRPr="007E0B31" w:rsidRDefault="006E351F" w:rsidP="006E351F">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6E351F" w:rsidRPr="007E0B31" w14:paraId="2651AA6E" w14:textId="77777777" w:rsidTr="490DE6A8">
        <w:trPr>
          <w:cantSplit/>
        </w:trPr>
        <w:tc>
          <w:tcPr>
            <w:tcW w:w="2884" w:type="dxa"/>
          </w:tcPr>
          <w:p w14:paraId="18C02C4B" w14:textId="05548110" w:rsidR="006E351F" w:rsidRPr="0053170A" w:rsidRDefault="006E351F" w:rsidP="006E351F">
            <w:pPr>
              <w:pStyle w:val="Arial11Bold"/>
              <w:rPr>
                <w:rFonts w:cs="Arial"/>
              </w:rPr>
            </w:pPr>
            <w:r w:rsidRPr="002510FF">
              <w:rPr>
                <w:rFonts w:cs="Arial"/>
              </w:rPr>
              <w:t>Peak Current Rating</w:t>
            </w:r>
          </w:p>
        </w:tc>
        <w:tc>
          <w:tcPr>
            <w:tcW w:w="6634" w:type="dxa"/>
          </w:tcPr>
          <w:p w14:paraId="15E7F46B" w14:textId="77777777" w:rsidR="006E351F" w:rsidRPr="002510FF" w:rsidRDefault="006E351F" w:rsidP="006E351F">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6E351F" w:rsidRPr="002510FF" w:rsidRDefault="006E351F" w:rsidP="006E351F">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6E351F" w:rsidRPr="002510FF" w:rsidRDefault="006E351F" w:rsidP="006E351F">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6E351F" w:rsidRPr="0053170A" w:rsidRDefault="006E351F" w:rsidP="006E351F">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6E351F" w:rsidRPr="007E0B31" w14:paraId="55F461B9" w14:textId="77777777" w:rsidTr="490DE6A8">
        <w:trPr>
          <w:cantSplit/>
        </w:trPr>
        <w:tc>
          <w:tcPr>
            <w:tcW w:w="2884" w:type="dxa"/>
          </w:tcPr>
          <w:p w14:paraId="0361A8C4" w14:textId="77777777" w:rsidR="006E351F" w:rsidRPr="007E0B31" w:rsidRDefault="006E351F" w:rsidP="006E351F">
            <w:pPr>
              <w:pStyle w:val="Arial11Bold"/>
              <w:rPr>
                <w:rFonts w:cs="Arial"/>
              </w:rPr>
            </w:pPr>
            <w:r w:rsidRPr="007E0B31">
              <w:rPr>
                <w:rFonts w:cs="Arial"/>
              </w:rPr>
              <w:t>Permit for Work for proximity work</w:t>
            </w:r>
          </w:p>
        </w:tc>
        <w:tc>
          <w:tcPr>
            <w:tcW w:w="6634" w:type="dxa"/>
          </w:tcPr>
          <w:p w14:paraId="54941668" w14:textId="77777777" w:rsidR="006E351F" w:rsidRPr="007E0B31" w:rsidRDefault="006E351F" w:rsidP="006E351F">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6E351F" w:rsidRPr="007E0B31" w:rsidRDefault="006E351F" w:rsidP="006E351F">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6E351F" w:rsidRPr="007E0B31" w14:paraId="1F8F8A6D" w14:textId="77777777" w:rsidTr="490DE6A8">
        <w:trPr>
          <w:cantSplit/>
        </w:trPr>
        <w:tc>
          <w:tcPr>
            <w:tcW w:w="2884" w:type="dxa"/>
          </w:tcPr>
          <w:p w14:paraId="1B55D572" w14:textId="77777777" w:rsidR="006E351F" w:rsidRPr="007E0B31" w:rsidRDefault="006E351F" w:rsidP="006E351F">
            <w:pPr>
              <w:pStyle w:val="Arial11Bold"/>
              <w:rPr>
                <w:rFonts w:cs="Arial"/>
              </w:rPr>
            </w:pPr>
            <w:r w:rsidRPr="007E0B31">
              <w:rPr>
                <w:rFonts w:cs="Arial"/>
              </w:rPr>
              <w:t>Partial Shutdown</w:t>
            </w:r>
          </w:p>
        </w:tc>
        <w:tc>
          <w:tcPr>
            <w:tcW w:w="6634" w:type="dxa"/>
          </w:tcPr>
          <w:p w14:paraId="46EA24B8" w14:textId="50C4B317" w:rsidR="006E351F" w:rsidRPr="007E0B31" w:rsidRDefault="006E351F" w:rsidP="006E351F">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6E351F" w:rsidRPr="007E0B31" w14:paraId="01813162" w14:textId="77777777" w:rsidTr="490DE6A8">
        <w:trPr>
          <w:cantSplit/>
        </w:trPr>
        <w:tc>
          <w:tcPr>
            <w:tcW w:w="2884" w:type="dxa"/>
          </w:tcPr>
          <w:p w14:paraId="60BE3A6F" w14:textId="77777777" w:rsidR="006E351F" w:rsidRPr="007E0B31" w:rsidRDefault="006E351F" w:rsidP="006E351F">
            <w:pPr>
              <w:pStyle w:val="Arial11Bold"/>
              <w:rPr>
                <w:rFonts w:cs="Arial"/>
              </w:rPr>
            </w:pPr>
            <w:r w:rsidRPr="007E0B31">
              <w:rPr>
                <w:rFonts w:cs="Arial"/>
              </w:rPr>
              <w:lastRenderedPageBreak/>
              <w:t>Pending Grid Code Modification Proposal</w:t>
            </w:r>
          </w:p>
        </w:tc>
        <w:tc>
          <w:tcPr>
            <w:tcW w:w="6634" w:type="dxa"/>
          </w:tcPr>
          <w:p w14:paraId="7CD48F0F" w14:textId="77777777"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6E351F" w:rsidRPr="007E0B31" w14:paraId="6FD50AA9" w14:textId="77777777" w:rsidTr="490DE6A8">
        <w:trPr>
          <w:cantSplit/>
        </w:trPr>
        <w:tc>
          <w:tcPr>
            <w:tcW w:w="2884" w:type="dxa"/>
          </w:tcPr>
          <w:p w14:paraId="18519627" w14:textId="64385BF6" w:rsidR="006E351F" w:rsidRPr="00247DBF" w:rsidRDefault="006E351F" w:rsidP="006E351F">
            <w:pPr>
              <w:pStyle w:val="Arial11Bold"/>
              <w:rPr>
                <w:rFonts w:cs="Arial"/>
              </w:rPr>
            </w:pPr>
            <w:r w:rsidRPr="002510FF">
              <w:rPr>
                <w:rFonts w:cs="Arial"/>
              </w:rPr>
              <w:t>Phase Jump Angle</w:t>
            </w:r>
          </w:p>
        </w:tc>
        <w:tc>
          <w:tcPr>
            <w:tcW w:w="6634" w:type="dxa"/>
          </w:tcPr>
          <w:p w14:paraId="0CFA0D18" w14:textId="612CCA40" w:rsidR="006E351F" w:rsidRPr="00247DBF" w:rsidRDefault="006E351F" w:rsidP="006E351F">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6E351F" w:rsidRPr="007E0B31" w14:paraId="4A36544F" w14:textId="77777777" w:rsidTr="490DE6A8">
        <w:trPr>
          <w:cantSplit/>
        </w:trPr>
        <w:tc>
          <w:tcPr>
            <w:tcW w:w="2884" w:type="dxa"/>
          </w:tcPr>
          <w:p w14:paraId="4B64D01C" w14:textId="0E57E9F2" w:rsidR="006E351F" w:rsidRPr="00247DBF" w:rsidRDefault="006E351F" w:rsidP="006E351F">
            <w:pPr>
              <w:pStyle w:val="Arial11Bold"/>
              <w:rPr>
                <w:rFonts w:cs="Arial"/>
              </w:rPr>
            </w:pPr>
            <w:r w:rsidRPr="002510FF">
              <w:rPr>
                <w:rFonts w:cs="Arial"/>
              </w:rPr>
              <w:t xml:space="preserve">Phase Jump Angle Limit </w:t>
            </w:r>
          </w:p>
        </w:tc>
        <w:tc>
          <w:tcPr>
            <w:tcW w:w="6634" w:type="dxa"/>
          </w:tcPr>
          <w:p w14:paraId="7590AC7E" w14:textId="5DB6A395" w:rsidR="006E351F" w:rsidRPr="00247DBF" w:rsidRDefault="006E351F" w:rsidP="006E351F">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6E351F" w:rsidRPr="007E0B31" w14:paraId="6A5A8541" w14:textId="77777777" w:rsidTr="490DE6A8">
        <w:trPr>
          <w:cantSplit/>
        </w:trPr>
        <w:tc>
          <w:tcPr>
            <w:tcW w:w="2884" w:type="dxa"/>
          </w:tcPr>
          <w:p w14:paraId="22CECB1C" w14:textId="42AE6D96" w:rsidR="006E351F" w:rsidRPr="00247DBF" w:rsidRDefault="006E351F" w:rsidP="006E351F">
            <w:pPr>
              <w:pStyle w:val="Arial11Bold"/>
              <w:rPr>
                <w:rFonts w:cs="Arial"/>
              </w:rPr>
            </w:pPr>
            <w:r w:rsidRPr="002510FF">
              <w:rPr>
                <w:rFonts w:cs="Arial"/>
              </w:rPr>
              <w:t>Phase Jump Angle Withstand</w:t>
            </w:r>
          </w:p>
        </w:tc>
        <w:tc>
          <w:tcPr>
            <w:tcW w:w="6634" w:type="dxa"/>
          </w:tcPr>
          <w:p w14:paraId="7252B79A" w14:textId="38AEE0E5" w:rsidR="006E351F" w:rsidRPr="00247DBF" w:rsidRDefault="006E351F" w:rsidP="006E351F">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6E351F" w:rsidRPr="007E0B31" w14:paraId="05663CAA" w14:textId="77777777" w:rsidTr="490DE6A8">
        <w:trPr>
          <w:cantSplit/>
        </w:trPr>
        <w:tc>
          <w:tcPr>
            <w:tcW w:w="2884" w:type="dxa"/>
          </w:tcPr>
          <w:p w14:paraId="545024B0" w14:textId="77777777" w:rsidR="006E351F" w:rsidRPr="007E0B31" w:rsidRDefault="006E351F" w:rsidP="006E351F">
            <w:pPr>
              <w:pStyle w:val="Arial11Bold"/>
              <w:rPr>
                <w:rFonts w:cs="Arial"/>
              </w:rPr>
            </w:pPr>
            <w:r w:rsidRPr="007E0B31">
              <w:rPr>
                <w:rFonts w:cs="Arial"/>
              </w:rPr>
              <w:t>Phase (Voltage) Unbalance</w:t>
            </w:r>
          </w:p>
        </w:tc>
        <w:tc>
          <w:tcPr>
            <w:tcW w:w="6634" w:type="dxa"/>
          </w:tcPr>
          <w:p w14:paraId="219C5499" w14:textId="77777777" w:rsidR="006E351F" w:rsidRPr="007E0B31" w:rsidRDefault="006E351F" w:rsidP="006E351F">
            <w:pPr>
              <w:pStyle w:val="TableArial11"/>
              <w:rPr>
                <w:rFonts w:cs="Arial"/>
              </w:rPr>
            </w:pPr>
            <w:r w:rsidRPr="007E0B31">
              <w:rPr>
                <w:rFonts w:cs="Arial"/>
              </w:rPr>
              <w:t>The ratio (in percent) between the rms values of the negative sequence component and the positive sequence component of the voltage.</w:t>
            </w:r>
          </w:p>
        </w:tc>
      </w:tr>
      <w:tr w:rsidR="006E351F" w:rsidRPr="007E0B31" w14:paraId="0C635CC5" w14:textId="77777777" w:rsidTr="490DE6A8">
        <w:trPr>
          <w:cantSplit/>
        </w:trPr>
        <w:tc>
          <w:tcPr>
            <w:tcW w:w="2884" w:type="dxa"/>
          </w:tcPr>
          <w:p w14:paraId="3E31F962" w14:textId="77777777" w:rsidR="006E351F" w:rsidRPr="007E0B31" w:rsidRDefault="006E351F" w:rsidP="006E351F">
            <w:pPr>
              <w:pStyle w:val="Arial11Bold"/>
              <w:rPr>
                <w:rFonts w:cs="Arial"/>
              </w:rPr>
            </w:pPr>
            <w:r w:rsidRPr="007E0B31">
              <w:rPr>
                <w:rFonts w:cs="Arial"/>
              </w:rPr>
              <w:t>Physical Notification</w:t>
            </w:r>
          </w:p>
        </w:tc>
        <w:tc>
          <w:tcPr>
            <w:tcW w:w="6634" w:type="dxa"/>
          </w:tcPr>
          <w:p w14:paraId="1E390436" w14:textId="77777777" w:rsidR="006E351F" w:rsidRPr="007E0B31" w:rsidRDefault="006E351F" w:rsidP="006E351F">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6E351F" w:rsidRPr="007E0B31" w14:paraId="583C475D" w14:textId="77777777" w:rsidTr="490DE6A8">
        <w:trPr>
          <w:cantSplit/>
        </w:trPr>
        <w:tc>
          <w:tcPr>
            <w:tcW w:w="2884" w:type="dxa"/>
          </w:tcPr>
          <w:p w14:paraId="5AEA9A2D" w14:textId="77777777" w:rsidR="006E351F" w:rsidRPr="007E0B31" w:rsidRDefault="006E351F" w:rsidP="006E351F">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6E351F" w:rsidRPr="007E0B31" w:rsidRDefault="006E351F" w:rsidP="006E351F">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6E351F" w:rsidRPr="007E0B31" w14:paraId="5058EEC1" w14:textId="77777777" w:rsidTr="490DE6A8">
        <w:trPr>
          <w:cantSplit/>
        </w:trPr>
        <w:tc>
          <w:tcPr>
            <w:tcW w:w="2884" w:type="dxa"/>
          </w:tcPr>
          <w:p w14:paraId="1B8A9F6B" w14:textId="77777777" w:rsidR="006E351F" w:rsidRPr="007E0B31" w:rsidRDefault="006E351F" w:rsidP="006E351F">
            <w:pPr>
              <w:pStyle w:val="Arial11Bold"/>
              <w:rPr>
                <w:rFonts w:cs="Arial"/>
              </w:rPr>
            </w:pPr>
            <w:r w:rsidRPr="007E0B31">
              <w:rPr>
                <w:rFonts w:cs="Arial"/>
              </w:rPr>
              <w:t>Planned Maintenance Outage</w:t>
            </w:r>
          </w:p>
        </w:tc>
        <w:tc>
          <w:tcPr>
            <w:tcW w:w="6634" w:type="dxa"/>
          </w:tcPr>
          <w:p w14:paraId="30127D2D" w14:textId="435FEC76" w:rsidR="006E351F" w:rsidRPr="007E0B31" w:rsidRDefault="006E351F" w:rsidP="006E351F">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6E351F" w:rsidRPr="007E0B31" w14:paraId="0012AFBC" w14:textId="77777777" w:rsidTr="490DE6A8">
        <w:trPr>
          <w:cantSplit/>
        </w:trPr>
        <w:tc>
          <w:tcPr>
            <w:tcW w:w="2884" w:type="dxa"/>
          </w:tcPr>
          <w:p w14:paraId="7ECC3FEC" w14:textId="77777777" w:rsidR="006E351F" w:rsidRPr="007E0B31" w:rsidRDefault="006E351F" w:rsidP="006E351F">
            <w:pPr>
              <w:pStyle w:val="Arial11Bold"/>
              <w:rPr>
                <w:rFonts w:cs="Arial"/>
              </w:rPr>
            </w:pPr>
            <w:r w:rsidRPr="007E0B31">
              <w:rPr>
                <w:rFonts w:cs="Arial"/>
              </w:rPr>
              <w:t>Planned Outage</w:t>
            </w:r>
          </w:p>
        </w:tc>
        <w:tc>
          <w:tcPr>
            <w:tcW w:w="6634" w:type="dxa"/>
          </w:tcPr>
          <w:p w14:paraId="7CBD2A74" w14:textId="51FF4C20" w:rsidR="006E351F" w:rsidRPr="007E0B31" w:rsidRDefault="006E351F" w:rsidP="006E351F">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6E351F" w:rsidRPr="007E0B31" w14:paraId="5F0D47AA" w14:textId="77777777" w:rsidTr="490DE6A8">
        <w:trPr>
          <w:cantSplit/>
        </w:trPr>
        <w:tc>
          <w:tcPr>
            <w:tcW w:w="2884" w:type="dxa"/>
          </w:tcPr>
          <w:p w14:paraId="67EC820E" w14:textId="77777777" w:rsidR="006E351F" w:rsidRPr="007E0B31" w:rsidRDefault="006E351F" w:rsidP="006E351F">
            <w:pPr>
              <w:pStyle w:val="Arial11Bold"/>
              <w:rPr>
                <w:rFonts w:cs="Arial"/>
              </w:rPr>
            </w:pPr>
            <w:r w:rsidRPr="007E0B31">
              <w:rPr>
                <w:rFonts w:cs="Arial"/>
              </w:rPr>
              <w:t>Plant</w:t>
            </w:r>
          </w:p>
        </w:tc>
        <w:tc>
          <w:tcPr>
            <w:tcW w:w="6634" w:type="dxa"/>
          </w:tcPr>
          <w:p w14:paraId="77464D38" w14:textId="77777777" w:rsidR="006E351F" w:rsidRPr="007E0B31" w:rsidRDefault="006E351F" w:rsidP="006E351F">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6E351F" w:rsidRPr="007E0B31" w14:paraId="78245E04" w14:textId="77777777" w:rsidTr="490DE6A8">
        <w:trPr>
          <w:cantSplit/>
        </w:trPr>
        <w:tc>
          <w:tcPr>
            <w:tcW w:w="2884" w:type="dxa"/>
          </w:tcPr>
          <w:p w14:paraId="1B833B5F" w14:textId="77777777" w:rsidR="006E351F" w:rsidRPr="007E0B31" w:rsidRDefault="006E351F" w:rsidP="006E351F">
            <w:pPr>
              <w:pStyle w:val="Arial11Bold"/>
              <w:rPr>
                <w:rFonts w:cs="Arial"/>
              </w:rPr>
            </w:pPr>
            <w:r w:rsidRPr="007E0B31">
              <w:rPr>
                <w:rFonts w:cs="Arial"/>
              </w:rPr>
              <w:lastRenderedPageBreak/>
              <w:t>Point of Common Coupling</w:t>
            </w:r>
          </w:p>
        </w:tc>
        <w:tc>
          <w:tcPr>
            <w:tcW w:w="6634" w:type="dxa"/>
          </w:tcPr>
          <w:p w14:paraId="14897399" w14:textId="77777777" w:rsidR="006E351F" w:rsidRPr="007E0B31" w:rsidRDefault="006E351F" w:rsidP="006E351F">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6E351F" w:rsidRPr="007E0B31" w14:paraId="5E9A00B9" w14:textId="77777777" w:rsidTr="490DE6A8">
        <w:trPr>
          <w:cantSplit/>
        </w:trPr>
        <w:tc>
          <w:tcPr>
            <w:tcW w:w="2884" w:type="dxa"/>
          </w:tcPr>
          <w:p w14:paraId="2637AA74" w14:textId="77777777" w:rsidR="006E351F" w:rsidRPr="007E0B31" w:rsidRDefault="006E351F" w:rsidP="006E351F">
            <w:pPr>
              <w:pStyle w:val="Arial11Bold"/>
              <w:rPr>
                <w:rFonts w:cs="Arial"/>
              </w:rPr>
            </w:pPr>
            <w:r w:rsidRPr="007E0B31">
              <w:rPr>
                <w:rFonts w:cs="Arial"/>
              </w:rPr>
              <w:t>Point of Connection</w:t>
            </w:r>
          </w:p>
        </w:tc>
        <w:tc>
          <w:tcPr>
            <w:tcW w:w="6634" w:type="dxa"/>
          </w:tcPr>
          <w:p w14:paraId="4092E64D" w14:textId="77777777" w:rsidR="006E351F" w:rsidRPr="007E0B31" w:rsidRDefault="006E351F" w:rsidP="006E351F">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6E351F" w:rsidRPr="007E0B31" w14:paraId="12DBCD04" w14:textId="77777777" w:rsidTr="490DE6A8">
        <w:trPr>
          <w:cantSplit/>
        </w:trPr>
        <w:tc>
          <w:tcPr>
            <w:tcW w:w="2884" w:type="dxa"/>
          </w:tcPr>
          <w:p w14:paraId="551A907F" w14:textId="77777777" w:rsidR="006E351F" w:rsidRPr="007E0B31" w:rsidRDefault="006E351F" w:rsidP="006E351F">
            <w:pPr>
              <w:pStyle w:val="Arial11Bold"/>
              <w:rPr>
                <w:rFonts w:cs="Arial"/>
              </w:rPr>
            </w:pPr>
            <w:r w:rsidRPr="007E0B31">
              <w:rPr>
                <w:rFonts w:cs="Arial"/>
              </w:rPr>
              <w:t>Point of Isolation</w:t>
            </w:r>
          </w:p>
        </w:tc>
        <w:tc>
          <w:tcPr>
            <w:tcW w:w="6634" w:type="dxa"/>
          </w:tcPr>
          <w:p w14:paraId="7726496D" w14:textId="77777777" w:rsidR="006E351F" w:rsidRPr="007E0B31" w:rsidRDefault="006E351F" w:rsidP="006E351F">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6E351F" w:rsidRPr="007E0B31" w14:paraId="79CC6E2F" w14:textId="77777777" w:rsidTr="490DE6A8">
        <w:trPr>
          <w:cantSplit/>
        </w:trPr>
        <w:tc>
          <w:tcPr>
            <w:tcW w:w="2884" w:type="dxa"/>
          </w:tcPr>
          <w:p w14:paraId="1554D405" w14:textId="77777777" w:rsidR="006E351F" w:rsidRPr="007E0B31" w:rsidRDefault="006E351F" w:rsidP="006E351F">
            <w:pPr>
              <w:pStyle w:val="Arial11Bold"/>
              <w:rPr>
                <w:rFonts w:cs="Arial"/>
              </w:rPr>
            </w:pPr>
            <w:r w:rsidRPr="007E0B31">
              <w:rPr>
                <w:rFonts w:cs="Arial"/>
              </w:rPr>
              <w:t>Post-Control Phase</w:t>
            </w:r>
          </w:p>
        </w:tc>
        <w:tc>
          <w:tcPr>
            <w:tcW w:w="6634" w:type="dxa"/>
          </w:tcPr>
          <w:p w14:paraId="725674D1" w14:textId="77777777" w:rsidR="006E351F" w:rsidRPr="007E0B31" w:rsidRDefault="006E351F" w:rsidP="006E351F">
            <w:pPr>
              <w:pStyle w:val="TableArial11"/>
              <w:rPr>
                <w:rFonts w:cs="Arial"/>
              </w:rPr>
            </w:pPr>
            <w:r w:rsidRPr="007E0B31">
              <w:rPr>
                <w:rFonts w:cs="Arial"/>
              </w:rPr>
              <w:t>The period following real time operation.</w:t>
            </w:r>
          </w:p>
        </w:tc>
      </w:tr>
      <w:tr w:rsidR="006E351F" w:rsidRPr="007E0B31" w14:paraId="6D586683" w14:textId="77777777" w:rsidTr="490DE6A8">
        <w:trPr>
          <w:cantSplit/>
        </w:trPr>
        <w:tc>
          <w:tcPr>
            <w:tcW w:w="2884" w:type="dxa"/>
          </w:tcPr>
          <w:p w14:paraId="32ABEF72" w14:textId="77777777" w:rsidR="006E351F" w:rsidRPr="007E0B31" w:rsidRDefault="006E351F" w:rsidP="006E351F">
            <w:pPr>
              <w:pStyle w:val="Arial11Bold"/>
              <w:rPr>
                <w:rFonts w:cs="Arial"/>
              </w:rPr>
            </w:pPr>
            <w:r w:rsidRPr="007E0B31">
              <w:rPr>
                <w:rFonts w:cs="Arial"/>
              </w:rPr>
              <w:t>Power Available</w:t>
            </w:r>
          </w:p>
        </w:tc>
        <w:tc>
          <w:tcPr>
            <w:tcW w:w="6634" w:type="dxa"/>
          </w:tcPr>
          <w:p w14:paraId="090DB153" w14:textId="783F911A" w:rsidR="006E351F" w:rsidRPr="007E0B31" w:rsidRDefault="006E351F" w:rsidP="006E351F">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6E351F" w:rsidRPr="007E0B31" w14:paraId="345CCB51" w14:textId="77777777" w:rsidTr="490DE6A8">
        <w:trPr>
          <w:cantSplit/>
        </w:trPr>
        <w:tc>
          <w:tcPr>
            <w:tcW w:w="2884" w:type="dxa"/>
          </w:tcPr>
          <w:p w14:paraId="7361939E" w14:textId="77777777" w:rsidR="006E351F" w:rsidRPr="007E0B31" w:rsidRDefault="006E351F" w:rsidP="006E351F">
            <w:pPr>
              <w:pStyle w:val="Arial11Bold"/>
              <w:rPr>
                <w:rFonts w:cs="Arial"/>
              </w:rPr>
            </w:pPr>
            <w:r w:rsidRPr="007E0B31">
              <w:rPr>
                <w:rFonts w:cs="Arial"/>
              </w:rPr>
              <w:t>Power Factor</w:t>
            </w:r>
          </w:p>
        </w:tc>
        <w:tc>
          <w:tcPr>
            <w:tcW w:w="6634" w:type="dxa"/>
          </w:tcPr>
          <w:p w14:paraId="01690120" w14:textId="77777777" w:rsidR="006E351F" w:rsidRPr="007E0B31" w:rsidRDefault="006E351F" w:rsidP="006E351F">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6E351F" w:rsidRPr="007E0B31" w14:paraId="2852E6E0" w14:textId="77777777" w:rsidTr="490DE6A8">
        <w:trPr>
          <w:cantSplit/>
        </w:trPr>
        <w:tc>
          <w:tcPr>
            <w:tcW w:w="2884" w:type="dxa"/>
          </w:tcPr>
          <w:p w14:paraId="66F0C016" w14:textId="77777777" w:rsidR="006E351F" w:rsidRPr="007E0B31" w:rsidRDefault="006E351F" w:rsidP="006E351F">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6E351F" w:rsidRPr="007E0B31" w:rsidRDefault="006E351F" w:rsidP="006E351F">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6E351F" w:rsidRPr="007E0B31" w14:paraId="562ACF6D" w14:textId="77777777" w:rsidTr="490DE6A8">
        <w:trPr>
          <w:cantSplit/>
        </w:trPr>
        <w:tc>
          <w:tcPr>
            <w:tcW w:w="2884" w:type="dxa"/>
          </w:tcPr>
          <w:p w14:paraId="0F6FF16D"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6E351F" w:rsidRPr="007E0B31" w14:paraId="53E0E2A7" w14:textId="77777777" w:rsidTr="490DE6A8">
        <w:trPr>
          <w:cantSplit/>
        </w:trPr>
        <w:tc>
          <w:tcPr>
            <w:tcW w:w="2884" w:type="dxa"/>
          </w:tcPr>
          <w:p w14:paraId="43647C96"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6E351F" w:rsidRPr="007E0B31" w14:paraId="06D65955" w14:textId="77777777" w:rsidTr="490DE6A8">
        <w:trPr>
          <w:cantSplit/>
        </w:trPr>
        <w:tc>
          <w:tcPr>
            <w:tcW w:w="2884" w:type="dxa"/>
          </w:tcPr>
          <w:p w14:paraId="7563FE8D" w14:textId="77777777" w:rsidR="006E351F" w:rsidRPr="007E0B31" w:rsidRDefault="006E351F" w:rsidP="006E351F">
            <w:pPr>
              <w:pStyle w:val="Arial11Bold"/>
              <w:rPr>
                <w:rFonts w:cs="Arial"/>
              </w:rPr>
            </w:pPr>
            <w:r w:rsidRPr="007E0B31">
              <w:rPr>
                <w:rFonts w:cs="Arial"/>
              </w:rPr>
              <w:t>Power Island</w:t>
            </w:r>
          </w:p>
        </w:tc>
        <w:tc>
          <w:tcPr>
            <w:tcW w:w="6634" w:type="dxa"/>
          </w:tcPr>
          <w:p w14:paraId="18296362" w14:textId="0B558EC0" w:rsidR="006E351F" w:rsidRPr="007E0B31" w:rsidRDefault="006E351F" w:rsidP="006E351F">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6E351F" w:rsidRPr="007E0B31" w14:paraId="7C3D7BF6" w14:textId="77777777" w:rsidTr="490DE6A8">
        <w:trPr>
          <w:cantSplit/>
        </w:trPr>
        <w:tc>
          <w:tcPr>
            <w:tcW w:w="2884" w:type="dxa"/>
          </w:tcPr>
          <w:p w14:paraId="682DC43B" w14:textId="77777777" w:rsidR="006E351F" w:rsidRPr="007E0B31" w:rsidRDefault="006E351F" w:rsidP="006E351F">
            <w:pPr>
              <w:pStyle w:val="Arial11Bold"/>
              <w:rPr>
                <w:rFonts w:cs="Arial"/>
              </w:rPr>
            </w:pPr>
            <w:r w:rsidRPr="007E0B31">
              <w:rPr>
                <w:rFonts w:cs="Arial"/>
              </w:rPr>
              <w:t>Power Park Module</w:t>
            </w:r>
          </w:p>
        </w:tc>
        <w:tc>
          <w:tcPr>
            <w:tcW w:w="6634" w:type="dxa"/>
          </w:tcPr>
          <w:p w14:paraId="3ECDE7AC" w14:textId="77777777" w:rsidR="006E351F" w:rsidRPr="007E0B31" w:rsidRDefault="006E351F" w:rsidP="006E351F">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6E351F" w:rsidRPr="007E0B31" w14:paraId="6D897286" w14:textId="77777777" w:rsidTr="490DE6A8">
        <w:trPr>
          <w:cantSplit/>
        </w:trPr>
        <w:tc>
          <w:tcPr>
            <w:tcW w:w="2884" w:type="dxa"/>
          </w:tcPr>
          <w:p w14:paraId="5DC97B56" w14:textId="77777777" w:rsidR="006E351F" w:rsidRPr="007E0B31" w:rsidRDefault="006E351F" w:rsidP="006E351F">
            <w:pPr>
              <w:pStyle w:val="Arial11Bold"/>
              <w:rPr>
                <w:rFonts w:cs="Arial"/>
              </w:rPr>
            </w:pPr>
            <w:r w:rsidRPr="007E0B31">
              <w:rPr>
                <w:rFonts w:cs="Arial"/>
              </w:rPr>
              <w:t>Power Park Module Availability Matrix</w:t>
            </w:r>
          </w:p>
        </w:tc>
        <w:tc>
          <w:tcPr>
            <w:tcW w:w="6634" w:type="dxa"/>
          </w:tcPr>
          <w:p w14:paraId="158D6C89" w14:textId="77777777" w:rsidR="006E351F" w:rsidRPr="007E0B31" w:rsidRDefault="006E351F" w:rsidP="006E351F">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6E351F" w:rsidRPr="007E0B31" w14:paraId="4C2DEAED" w14:textId="77777777" w:rsidTr="490DE6A8">
        <w:trPr>
          <w:cantSplit/>
        </w:trPr>
        <w:tc>
          <w:tcPr>
            <w:tcW w:w="2884" w:type="dxa"/>
          </w:tcPr>
          <w:p w14:paraId="4CFB65B5" w14:textId="77777777" w:rsidR="006E351F" w:rsidRPr="007E0B31" w:rsidRDefault="006E351F" w:rsidP="006E351F">
            <w:pPr>
              <w:pStyle w:val="Arial11Bold"/>
              <w:rPr>
                <w:rFonts w:cs="Arial"/>
              </w:rPr>
            </w:pPr>
            <w:r w:rsidRPr="007E0B31">
              <w:rPr>
                <w:rFonts w:cs="Arial"/>
              </w:rPr>
              <w:lastRenderedPageBreak/>
              <w:t>Power Park Module Planning Matrix</w:t>
            </w:r>
          </w:p>
        </w:tc>
        <w:tc>
          <w:tcPr>
            <w:tcW w:w="6634" w:type="dxa"/>
          </w:tcPr>
          <w:p w14:paraId="6379A14D" w14:textId="77777777" w:rsidR="006E351F" w:rsidRPr="007E0B31" w:rsidRDefault="006E351F" w:rsidP="006E351F">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6E351F" w:rsidRPr="007E0B31" w14:paraId="73636B09" w14:textId="77777777" w:rsidTr="490DE6A8">
        <w:trPr>
          <w:cantSplit/>
        </w:trPr>
        <w:tc>
          <w:tcPr>
            <w:tcW w:w="2884" w:type="dxa"/>
          </w:tcPr>
          <w:p w14:paraId="189A6BC7" w14:textId="77777777" w:rsidR="006E351F" w:rsidRPr="007E0B31" w:rsidRDefault="006E351F" w:rsidP="006E351F">
            <w:pPr>
              <w:pStyle w:val="Arial11Bold"/>
              <w:rPr>
                <w:rFonts w:cs="Arial"/>
              </w:rPr>
            </w:pPr>
            <w:r w:rsidRPr="007E0B31">
              <w:rPr>
                <w:rFonts w:cs="Arial"/>
              </w:rPr>
              <w:t>Power Park Unit</w:t>
            </w:r>
          </w:p>
        </w:tc>
        <w:tc>
          <w:tcPr>
            <w:tcW w:w="6634" w:type="dxa"/>
          </w:tcPr>
          <w:p w14:paraId="7725776C" w14:textId="77777777"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6E351F" w:rsidRPr="007E0B31" w14:paraId="45419B2C" w14:textId="77777777" w:rsidTr="490DE6A8">
        <w:trPr>
          <w:cantSplit/>
        </w:trPr>
        <w:tc>
          <w:tcPr>
            <w:tcW w:w="2884" w:type="dxa"/>
          </w:tcPr>
          <w:p w14:paraId="480E1B66" w14:textId="77777777" w:rsidR="006E351F" w:rsidRPr="007E0B31" w:rsidRDefault="006E351F" w:rsidP="006E351F">
            <w:pPr>
              <w:pStyle w:val="Arial11Bold"/>
              <w:rPr>
                <w:rFonts w:cs="Arial"/>
              </w:rPr>
            </w:pPr>
            <w:r w:rsidRPr="007E0B31">
              <w:rPr>
                <w:rFonts w:cs="Arial"/>
              </w:rPr>
              <w:t xml:space="preserve">Power Station </w:t>
            </w:r>
          </w:p>
        </w:tc>
        <w:tc>
          <w:tcPr>
            <w:tcW w:w="6634" w:type="dxa"/>
          </w:tcPr>
          <w:p w14:paraId="603DFDE1" w14:textId="32880D9B" w:rsidR="006E351F" w:rsidRPr="007E0B31" w:rsidRDefault="006E351F" w:rsidP="006E351F">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6E351F" w:rsidRPr="007E0B31" w14:paraId="6AE088B1" w14:textId="77777777" w:rsidTr="490DE6A8">
        <w:trPr>
          <w:cantSplit/>
        </w:trPr>
        <w:tc>
          <w:tcPr>
            <w:tcW w:w="2884" w:type="dxa"/>
          </w:tcPr>
          <w:p w14:paraId="00EAB92F" w14:textId="77777777" w:rsidR="006E351F" w:rsidRPr="007E0B31" w:rsidRDefault="006E351F" w:rsidP="006E351F">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6E351F" w:rsidRPr="007E0B31" w:rsidRDefault="006E351F" w:rsidP="006E351F">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6E351F" w:rsidRPr="007E0B31" w14:paraId="4E0EED07" w14:textId="77777777" w:rsidTr="490DE6A8">
        <w:trPr>
          <w:cantSplit/>
        </w:trPr>
        <w:tc>
          <w:tcPr>
            <w:tcW w:w="2884" w:type="dxa"/>
          </w:tcPr>
          <w:p w14:paraId="42E8EE81" w14:textId="77777777" w:rsidR="006E351F" w:rsidRPr="007E0B31" w:rsidRDefault="006E351F" w:rsidP="006E351F">
            <w:pPr>
              <w:pStyle w:val="Arial11Bold"/>
              <w:rPr>
                <w:rFonts w:cs="Arial"/>
              </w:rPr>
            </w:pPr>
            <w:r w:rsidRPr="007E0B31">
              <w:rPr>
                <w:rFonts w:cs="Arial"/>
              </w:rPr>
              <w:t>Preface</w:t>
            </w:r>
          </w:p>
        </w:tc>
        <w:tc>
          <w:tcPr>
            <w:tcW w:w="6634" w:type="dxa"/>
          </w:tcPr>
          <w:p w14:paraId="7D129C9B" w14:textId="77777777" w:rsidR="006E351F" w:rsidRPr="007E0B31" w:rsidRDefault="006E351F" w:rsidP="006E351F">
            <w:pPr>
              <w:pStyle w:val="TableArial11"/>
              <w:rPr>
                <w:rFonts w:cs="Arial"/>
              </w:rPr>
            </w:pPr>
            <w:r w:rsidRPr="007E0B31">
              <w:rPr>
                <w:rFonts w:cs="Arial"/>
              </w:rPr>
              <w:t>The preface to the Grid Code (which does not form part of the Grid Code and therefore is not binding).</w:t>
            </w:r>
          </w:p>
        </w:tc>
      </w:tr>
      <w:tr w:rsidR="006E351F" w:rsidRPr="007E0B31" w14:paraId="1E032995" w14:textId="77777777" w:rsidTr="490DE6A8">
        <w:trPr>
          <w:cantSplit/>
        </w:trPr>
        <w:tc>
          <w:tcPr>
            <w:tcW w:w="2884" w:type="dxa"/>
          </w:tcPr>
          <w:p w14:paraId="2DA81629" w14:textId="77777777" w:rsidR="006E351F" w:rsidRPr="007E0B31" w:rsidRDefault="006E351F" w:rsidP="006E351F">
            <w:pPr>
              <w:pStyle w:val="Arial11Bold"/>
              <w:rPr>
                <w:rFonts w:cs="Arial"/>
              </w:rPr>
            </w:pPr>
            <w:r w:rsidRPr="007E0B31">
              <w:rPr>
                <w:rFonts w:cs="Arial"/>
              </w:rPr>
              <w:t>Preliminary Notice</w:t>
            </w:r>
          </w:p>
        </w:tc>
        <w:tc>
          <w:tcPr>
            <w:tcW w:w="6634" w:type="dxa"/>
          </w:tcPr>
          <w:p w14:paraId="2466FCF6" w14:textId="4188FF36" w:rsidR="006E351F" w:rsidRPr="007E0B31" w:rsidRDefault="006E351F" w:rsidP="006E351F">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6E351F" w:rsidRPr="007E0B31" w14:paraId="717ACE5D" w14:textId="77777777" w:rsidTr="490DE6A8">
        <w:trPr>
          <w:cantSplit/>
        </w:trPr>
        <w:tc>
          <w:tcPr>
            <w:tcW w:w="2884" w:type="dxa"/>
          </w:tcPr>
          <w:p w14:paraId="7A5F0627" w14:textId="77777777" w:rsidR="006E351F" w:rsidRPr="007E0B31" w:rsidRDefault="006E351F" w:rsidP="006E351F">
            <w:pPr>
              <w:pStyle w:val="Arial11Bold"/>
              <w:rPr>
                <w:rFonts w:cs="Arial"/>
              </w:rPr>
            </w:pPr>
            <w:r w:rsidRPr="007E0B31">
              <w:rPr>
                <w:rFonts w:cs="Arial"/>
              </w:rPr>
              <w:t>Preliminary Project Planning Data</w:t>
            </w:r>
          </w:p>
        </w:tc>
        <w:tc>
          <w:tcPr>
            <w:tcW w:w="6634" w:type="dxa"/>
          </w:tcPr>
          <w:p w14:paraId="2A7BFBE2" w14:textId="77777777" w:rsidR="006E351F" w:rsidRPr="007E0B31" w:rsidRDefault="006E351F" w:rsidP="006E351F">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6E351F" w:rsidRPr="007E0B31" w14:paraId="3A69BCE4" w14:textId="77777777" w:rsidTr="490DE6A8">
        <w:trPr>
          <w:cantSplit/>
        </w:trPr>
        <w:tc>
          <w:tcPr>
            <w:tcW w:w="2884" w:type="dxa"/>
          </w:tcPr>
          <w:p w14:paraId="7E5AC1B9" w14:textId="77777777" w:rsidR="006E351F" w:rsidRPr="007E0B31" w:rsidRDefault="006E351F" w:rsidP="006E351F">
            <w:pPr>
              <w:pStyle w:val="Arial11Bold"/>
              <w:rPr>
                <w:rFonts w:cs="Arial"/>
              </w:rPr>
            </w:pPr>
            <w:r w:rsidRPr="007E0B31">
              <w:rPr>
                <w:rFonts w:cs="Arial"/>
              </w:rPr>
              <w:t>Primary Response</w:t>
            </w:r>
          </w:p>
        </w:tc>
        <w:tc>
          <w:tcPr>
            <w:tcW w:w="6634" w:type="dxa"/>
          </w:tcPr>
          <w:p w14:paraId="7AC6DF19" w14:textId="77777777" w:rsidR="006E351F" w:rsidRPr="007E0B31" w:rsidRDefault="006E351F" w:rsidP="006E351F">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6E351F" w:rsidRPr="007E0B31" w14:paraId="2901EA52" w14:textId="77777777" w:rsidTr="490DE6A8">
        <w:trPr>
          <w:cantSplit/>
        </w:trPr>
        <w:tc>
          <w:tcPr>
            <w:tcW w:w="2884" w:type="dxa"/>
          </w:tcPr>
          <w:p w14:paraId="05804595" w14:textId="77777777" w:rsidR="006E351F" w:rsidRPr="007E0B31" w:rsidRDefault="006E351F" w:rsidP="006E351F">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6E351F" w:rsidRPr="007E0B31" w:rsidRDefault="006E351F" w:rsidP="006E351F">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6E351F" w:rsidRPr="007E0B31" w14:paraId="147F892A" w14:textId="77777777" w:rsidTr="490DE6A8">
        <w:trPr>
          <w:cantSplit/>
        </w:trPr>
        <w:tc>
          <w:tcPr>
            <w:tcW w:w="2884" w:type="dxa"/>
          </w:tcPr>
          <w:p w14:paraId="498708EE" w14:textId="77777777" w:rsidR="006E351F" w:rsidRPr="007E0B31" w:rsidRDefault="006E351F" w:rsidP="006E351F">
            <w:pPr>
              <w:pStyle w:val="Arial11Bold"/>
              <w:rPr>
                <w:rFonts w:cs="Arial"/>
              </w:rPr>
            </w:pPr>
            <w:r w:rsidRPr="007E0B31">
              <w:rPr>
                <w:rFonts w:cs="Arial"/>
              </w:rPr>
              <w:t>Programming Phase</w:t>
            </w:r>
          </w:p>
        </w:tc>
        <w:tc>
          <w:tcPr>
            <w:tcW w:w="6634" w:type="dxa"/>
          </w:tcPr>
          <w:p w14:paraId="5C6E74B1" w14:textId="77777777" w:rsidR="006E351F" w:rsidRPr="007E0B31" w:rsidRDefault="006E351F" w:rsidP="006E351F">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6E351F" w:rsidRPr="007E0B31" w14:paraId="528BEDE3" w14:textId="77777777" w:rsidTr="490DE6A8">
        <w:trPr>
          <w:cantSplit/>
        </w:trPr>
        <w:tc>
          <w:tcPr>
            <w:tcW w:w="2884" w:type="dxa"/>
          </w:tcPr>
          <w:p w14:paraId="7BBDC215" w14:textId="77777777" w:rsidR="006E351F" w:rsidRPr="007E0B31" w:rsidRDefault="006E351F" w:rsidP="006E351F">
            <w:pPr>
              <w:pStyle w:val="Arial11Bold"/>
              <w:rPr>
                <w:rFonts w:cs="Arial"/>
              </w:rPr>
            </w:pPr>
            <w:r w:rsidRPr="007E0B31">
              <w:rPr>
                <w:rFonts w:cs="Arial"/>
              </w:rPr>
              <w:t>Proposal Notice</w:t>
            </w:r>
          </w:p>
        </w:tc>
        <w:tc>
          <w:tcPr>
            <w:tcW w:w="6634" w:type="dxa"/>
          </w:tcPr>
          <w:p w14:paraId="39CB97D1" w14:textId="64B55C4F" w:rsidR="006E351F" w:rsidRPr="007E0B31" w:rsidRDefault="006E351F" w:rsidP="006E351F">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6E351F" w:rsidRPr="007E0B31" w14:paraId="432EF504" w14:textId="77777777" w:rsidTr="490DE6A8">
        <w:trPr>
          <w:cantSplit/>
        </w:trPr>
        <w:tc>
          <w:tcPr>
            <w:tcW w:w="2884" w:type="dxa"/>
          </w:tcPr>
          <w:p w14:paraId="5D3209CF" w14:textId="77777777" w:rsidR="006E351F" w:rsidRPr="007E0B31" w:rsidRDefault="006E351F" w:rsidP="006E351F">
            <w:pPr>
              <w:pStyle w:val="Arial11Bold"/>
              <w:rPr>
                <w:rFonts w:cs="Arial"/>
              </w:rPr>
            </w:pPr>
            <w:r w:rsidRPr="007E0B31">
              <w:rPr>
                <w:rFonts w:cs="Arial"/>
              </w:rPr>
              <w:lastRenderedPageBreak/>
              <w:t>Proposal Report</w:t>
            </w:r>
          </w:p>
        </w:tc>
        <w:tc>
          <w:tcPr>
            <w:tcW w:w="6634" w:type="dxa"/>
          </w:tcPr>
          <w:p w14:paraId="63AF3D10" w14:textId="77777777" w:rsidR="006E351F" w:rsidRPr="007E0B31" w:rsidRDefault="006E351F" w:rsidP="006E351F">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6E351F" w:rsidRPr="007E0B31" w:rsidRDefault="006E351F" w:rsidP="006E351F">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6E351F" w:rsidRPr="007E0B31" w14:paraId="6C46AF56" w14:textId="77777777" w:rsidTr="490DE6A8">
        <w:trPr>
          <w:cantSplit/>
        </w:trPr>
        <w:tc>
          <w:tcPr>
            <w:tcW w:w="2884" w:type="dxa"/>
          </w:tcPr>
          <w:p w14:paraId="7B7A60CF" w14:textId="77777777" w:rsidR="006E351F" w:rsidRPr="007E0B31" w:rsidRDefault="006E351F" w:rsidP="006E351F">
            <w:pPr>
              <w:pStyle w:val="Arial11Bold"/>
              <w:rPr>
                <w:rFonts w:cs="Arial"/>
              </w:rPr>
            </w:pPr>
            <w:r w:rsidRPr="007E0B31">
              <w:rPr>
                <w:rFonts w:cs="Arial"/>
              </w:rPr>
              <w:t>Proposed Implementation Date</w:t>
            </w:r>
          </w:p>
        </w:tc>
        <w:tc>
          <w:tcPr>
            <w:tcW w:w="6634" w:type="dxa"/>
          </w:tcPr>
          <w:p w14:paraId="20E0D48B" w14:textId="77777777" w:rsidR="006E351F" w:rsidRPr="007E0B31" w:rsidRDefault="006E351F" w:rsidP="006E351F">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6E351F" w:rsidRPr="007E0B31" w14:paraId="600FA7E2" w14:textId="77777777" w:rsidTr="490DE6A8">
        <w:trPr>
          <w:cantSplit/>
        </w:trPr>
        <w:tc>
          <w:tcPr>
            <w:tcW w:w="2884" w:type="dxa"/>
          </w:tcPr>
          <w:p w14:paraId="2EF9FB68" w14:textId="57079F41" w:rsidR="006E351F" w:rsidRPr="007E0B31" w:rsidRDefault="006E351F" w:rsidP="006E351F">
            <w:pPr>
              <w:pStyle w:val="Arial11Bold"/>
              <w:rPr>
                <w:rFonts w:cs="Arial"/>
              </w:rPr>
            </w:pPr>
            <w:r w:rsidRPr="00090EF5">
              <w:rPr>
                <w:rFonts w:eastAsia="Calibri" w:cs="Arial"/>
                <w:lang w:val="en-US"/>
              </w:rPr>
              <w:t>Proposer</w:t>
            </w:r>
          </w:p>
        </w:tc>
        <w:tc>
          <w:tcPr>
            <w:tcW w:w="6634" w:type="dxa"/>
          </w:tcPr>
          <w:p w14:paraId="472E8E23" w14:textId="5A7572BA" w:rsidR="006E351F" w:rsidRPr="007E0B31" w:rsidRDefault="006E351F" w:rsidP="006E351F">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6E351F" w:rsidRPr="007E0B31" w14:paraId="2FDD1EFD" w14:textId="77777777" w:rsidTr="490DE6A8">
        <w:trPr>
          <w:cantSplit/>
        </w:trPr>
        <w:tc>
          <w:tcPr>
            <w:tcW w:w="2884" w:type="dxa"/>
          </w:tcPr>
          <w:p w14:paraId="6EC16416" w14:textId="77777777" w:rsidR="006E351F" w:rsidRPr="007E0B31" w:rsidRDefault="006E351F" w:rsidP="006E351F">
            <w:pPr>
              <w:pStyle w:val="Arial11Bold"/>
              <w:rPr>
                <w:rFonts w:cs="Arial"/>
              </w:rPr>
            </w:pPr>
            <w:r w:rsidRPr="007E0B31">
              <w:rPr>
                <w:rFonts w:cs="Arial"/>
              </w:rPr>
              <w:t>Protection</w:t>
            </w:r>
          </w:p>
        </w:tc>
        <w:tc>
          <w:tcPr>
            <w:tcW w:w="6634" w:type="dxa"/>
          </w:tcPr>
          <w:p w14:paraId="0C2984ED" w14:textId="77777777" w:rsidR="006E351F" w:rsidRPr="007E0B31" w:rsidRDefault="006E351F" w:rsidP="006E351F">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6E351F" w:rsidRPr="007E0B31" w14:paraId="339E4B68" w14:textId="77777777" w:rsidTr="490DE6A8">
        <w:trPr>
          <w:cantSplit/>
        </w:trPr>
        <w:tc>
          <w:tcPr>
            <w:tcW w:w="2884" w:type="dxa"/>
          </w:tcPr>
          <w:p w14:paraId="50FA8DCD" w14:textId="77777777" w:rsidR="006E351F" w:rsidRPr="007E0B31" w:rsidRDefault="006E351F" w:rsidP="006E351F">
            <w:pPr>
              <w:pStyle w:val="Arial11Bold"/>
              <w:rPr>
                <w:rFonts w:cs="Arial"/>
              </w:rPr>
            </w:pPr>
            <w:r w:rsidRPr="007E0B31">
              <w:rPr>
                <w:rFonts w:cs="Arial"/>
              </w:rPr>
              <w:t>Protection Apparatus</w:t>
            </w:r>
          </w:p>
        </w:tc>
        <w:tc>
          <w:tcPr>
            <w:tcW w:w="6634" w:type="dxa"/>
          </w:tcPr>
          <w:p w14:paraId="371ECCA9" w14:textId="77777777" w:rsidR="006E351F" w:rsidRPr="007E0B31" w:rsidRDefault="006E351F" w:rsidP="006E351F">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6E351F" w:rsidRPr="007E0B31" w14:paraId="0D949FA8" w14:textId="77777777" w:rsidTr="490DE6A8">
        <w:trPr>
          <w:cantSplit/>
        </w:trPr>
        <w:tc>
          <w:tcPr>
            <w:tcW w:w="2884" w:type="dxa"/>
          </w:tcPr>
          <w:p w14:paraId="5ABFB0B8" w14:textId="1B073C6D" w:rsidR="006E351F" w:rsidRPr="007E0B31" w:rsidRDefault="006E351F" w:rsidP="006E351F">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6E351F" w:rsidRPr="007E0B31" w:rsidRDefault="006E351F" w:rsidP="006E351F">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6E351F" w:rsidRPr="007E0B31" w14:paraId="763F95A9" w14:textId="77777777" w:rsidTr="490DE6A8">
        <w:trPr>
          <w:cantSplit/>
        </w:trPr>
        <w:tc>
          <w:tcPr>
            <w:tcW w:w="2884" w:type="dxa"/>
          </w:tcPr>
          <w:p w14:paraId="3489E2F3" w14:textId="4937B4CF" w:rsidR="006E351F" w:rsidRPr="007E0B31" w:rsidRDefault="006E351F" w:rsidP="006E351F">
            <w:pPr>
              <w:pStyle w:val="Arial11Bold"/>
              <w:rPr>
                <w:rFonts w:cs="Arial"/>
              </w:rPr>
            </w:pPr>
            <w:r>
              <w:t>Pumped Storage Generating Unit</w:t>
            </w:r>
          </w:p>
        </w:tc>
        <w:tc>
          <w:tcPr>
            <w:tcW w:w="6634" w:type="dxa"/>
          </w:tcPr>
          <w:p w14:paraId="28D45EA5" w14:textId="78281C6F" w:rsidR="006E351F" w:rsidRPr="007E0B31" w:rsidRDefault="006E351F" w:rsidP="006E351F">
            <w:pPr>
              <w:pStyle w:val="TableArial11"/>
              <w:rPr>
                <w:rFonts w:cs="Arial"/>
              </w:rPr>
            </w:pPr>
            <w:r>
              <w:t xml:space="preserve">A </w:t>
            </w:r>
            <w:r w:rsidRPr="00C67361">
              <w:rPr>
                <w:b/>
              </w:rPr>
              <w:t>Generating Unit</w:t>
            </w:r>
            <w:r>
              <w:t xml:space="preserve"> at a </w:t>
            </w:r>
            <w:r w:rsidRPr="00C67361">
              <w:rPr>
                <w:b/>
              </w:rPr>
              <w:t>Pumped Storage Plant</w:t>
            </w:r>
          </w:p>
        </w:tc>
      </w:tr>
      <w:tr w:rsidR="006E351F" w:rsidRPr="007E0B31" w14:paraId="1F4EB396" w14:textId="77777777" w:rsidTr="490DE6A8">
        <w:trPr>
          <w:cantSplit/>
        </w:trPr>
        <w:tc>
          <w:tcPr>
            <w:tcW w:w="2884" w:type="dxa"/>
          </w:tcPr>
          <w:p w14:paraId="19BDA263" w14:textId="77777777" w:rsidR="006E351F" w:rsidRPr="007E0B31" w:rsidRDefault="006E351F" w:rsidP="006E351F">
            <w:pPr>
              <w:pStyle w:val="Arial11Bold"/>
              <w:rPr>
                <w:rFonts w:cs="Arial"/>
              </w:rPr>
            </w:pPr>
            <w:r w:rsidRPr="007E0B31">
              <w:rPr>
                <w:rFonts w:cs="Arial"/>
              </w:rPr>
              <w:t>Pumped Storage Generator</w:t>
            </w:r>
          </w:p>
        </w:tc>
        <w:tc>
          <w:tcPr>
            <w:tcW w:w="6634" w:type="dxa"/>
          </w:tcPr>
          <w:p w14:paraId="1B0B65D7" w14:textId="77777777" w:rsidR="006E351F" w:rsidRPr="007E0B31" w:rsidRDefault="006E351F" w:rsidP="006E351F">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6E351F" w:rsidRPr="007E0B31" w14:paraId="5C5DE0C2" w14:textId="77777777" w:rsidTr="490DE6A8">
        <w:trPr>
          <w:cantSplit/>
        </w:trPr>
        <w:tc>
          <w:tcPr>
            <w:tcW w:w="2884" w:type="dxa"/>
          </w:tcPr>
          <w:p w14:paraId="294C4A19" w14:textId="77777777" w:rsidR="006E351F" w:rsidRPr="007E0B31" w:rsidRDefault="006E351F" w:rsidP="006E351F">
            <w:pPr>
              <w:pStyle w:val="Arial11Bold"/>
              <w:rPr>
                <w:rFonts w:cs="Arial"/>
              </w:rPr>
            </w:pPr>
            <w:r w:rsidRPr="007E0B31">
              <w:rPr>
                <w:rFonts w:cs="Arial"/>
              </w:rPr>
              <w:t>Pumped Storage Plant</w:t>
            </w:r>
          </w:p>
        </w:tc>
        <w:tc>
          <w:tcPr>
            <w:tcW w:w="6634" w:type="dxa"/>
          </w:tcPr>
          <w:p w14:paraId="6EC37B4B" w14:textId="3205A98B" w:rsidR="006E351F" w:rsidRPr="007E0B31" w:rsidRDefault="006E351F" w:rsidP="006E351F">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6E351F" w:rsidRPr="007E0B31" w14:paraId="374B3C1B" w14:textId="77777777" w:rsidTr="490DE6A8">
        <w:trPr>
          <w:cantSplit/>
        </w:trPr>
        <w:tc>
          <w:tcPr>
            <w:tcW w:w="2884" w:type="dxa"/>
          </w:tcPr>
          <w:p w14:paraId="18845DB4" w14:textId="77777777" w:rsidR="006E351F" w:rsidRPr="007E0B31" w:rsidRDefault="006E351F" w:rsidP="006E351F">
            <w:pPr>
              <w:pStyle w:val="Arial11Bold"/>
              <w:rPr>
                <w:rFonts w:cs="Arial"/>
              </w:rPr>
            </w:pPr>
            <w:r w:rsidRPr="007E0B31">
              <w:rPr>
                <w:rFonts w:cs="Arial"/>
              </w:rPr>
              <w:t>Pumped Storage Unit</w:t>
            </w:r>
          </w:p>
        </w:tc>
        <w:tc>
          <w:tcPr>
            <w:tcW w:w="6634" w:type="dxa"/>
          </w:tcPr>
          <w:p w14:paraId="290B7319" w14:textId="7CE3B4C0"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6E351F" w:rsidRPr="007E0B31" w14:paraId="449CBA4A" w14:textId="77777777" w:rsidTr="490DE6A8">
        <w:trPr>
          <w:cantSplit/>
        </w:trPr>
        <w:tc>
          <w:tcPr>
            <w:tcW w:w="2884" w:type="dxa"/>
          </w:tcPr>
          <w:p w14:paraId="5C4DB039" w14:textId="77777777" w:rsidR="006E351F" w:rsidRPr="007E0B31" w:rsidRDefault="006E351F" w:rsidP="006E351F">
            <w:pPr>
              <w:pStyle w:val="Arial11Bold"/>
              <w:rPr>
                <w:rFonts w:cs="Arial"/>
              </w:rPr>
            </w:pPr>
            <w:r w:rsidRPr="007E0B31">
              <w:rPr>
                <w:rFonts w:cs="Arial"/>
              </w:rPr>
              <w:t>Purchase Contracts</w:t>
            </w:r>
          </w:p>
        </w:tc>
        <w:tc>
          <w:tcPr>
            <w:tcW w:w="6634" w:type="dxa"/>
          </w:tcPr>
          <w:p w14:paraId="2B6E616F" w14:textId="77777777" w:rsidR="006E351F" w:rsidRPr="007E0B31" w:rsidRDefault="006E351F" w:rsidP="006E351F">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6E351F" w:rsidRPr="007E0B31" w14:paraId="169C7FAB" w14:textId="77777777" w:rsidTr="490DE6A8">
        <w:trPr>
          <w:cantSplit/>
        </w:trPr>
        <w:tc>
          <w:tcPr>
            <w:tcW w:w="2884" w:type="dxa"/>
          </w:tcPr>
          <w:p w14:paraId="4BA36FFD" w14:textId="77777777" w:rsidR="006E351F" w:rsidRPr="007E0B31" w:rsidRDefault="006E351F" w:rsidP="006E351F">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6E351F" w:rsidRPr="007E0B31" w:rsidRDefault="006E351F" w:rsidP="006E351F">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6E351F" w:rsidRPr="007E0B31" w:rsidRDefault="006E351F" w:rsidP="006E351F">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6E351F" w:rsidRPr="007E0B31" w:rsidRDefault="006E351F" w:rsidP="006E351F">
            <w:pPr>
              <w:pStyle w:val="Level1Text"/>
              <w:tabs>
                <w:tab w:val="left" w:pos="0"/>
              </w:tabs>
              <w:ind w:left="0" w:firstLine="0"/>
              <w:rPr>
                <w:rFonts w:cs="Arial"/>
                <w:color w:val="auto"/>
              </w:rPr>
            </w:pPr>
          </w:p>
          <w:p w14:paraId="3CF8247C" w14:textId="77777777" w:rsidR="006E351F" w:rsidRPr="007E0B31" w:rsidDel="00FD6436" w:rsidRDefault="006E351F" w:rsidP="006E351F">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6E351F" w:rsidRPr="007E0B31" w14:paraId="7C2E6242" w14:textId="77777777" w:rsidTr="490DE6A8">
        <w:trPr>
          <w:cantSplit/>
        </w:trPr>
        <w:tc>
          <w:tcPr>
            <w:tcW w:w="2884" w:type="dxa"/>
          </w:tcPr>
          <w:p w14:paraId="68D71726" w14:textId="238986E0" w:rsidR="006E351F" w:rsidRPr="000B675D" w:rsidRDefault="006E351F" w:rsidP="006E351F">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6E351F" w:rsidRPr="000B675D" w:rsidRDefault="006E351F" w:rsidP="006E351F">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6E351F" w:rsidRPr="007E0B31" w14:paraId="2E8D30AC" w14:textId="77777777" w:rsidTr="490DE6A8">
        <w:trPr>
          <w:cantSplit/>
        </w:trPr>
        <w:tc>
          <w:tcPr>
            <w:tcW w:w="2884" w:type="dxa"/>
          </w:tcPr>
          <w:p w14:paraId="2AB6F035" w14:textId="5D123789" w:rsidR="006E351F" w:rsidRPr="000B675D" w:rsidRDefault="006E351F" w:rsidP="006E351F">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6E351F" w:rsidRPr="000B675D" w:rsidRDefault="006E351F" w:rsidP="006E351F">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6E351F" w:rsidRPr="007E0B31" w14:paraId="42E6F9C6" w14:textId="77777777" w:rsidTr="490DE6A8">
        <w:trPr>
          <w:cantSplit/>
        </w:trPr>
        <w:tc>
          <w:tcPr>
            <w:tcW w:w="2884" w:type="dxa"/>
          </w:tcPr>
          <w:p w14:paraId="07A05229" w14:textId="77777777" w:rsidR="006E351F" w:rsidRPr="007E0B31" w:rsidRDefault="006E351F" w:rsidP="006E351F">
            <w:pPr>
              <w:pStyle w:val="Arial11Bold"/>
              <w:rPr>
                <w:rFonts w:cs="Arial"/>
              </w:rPr>
            </w:pPr>
            <w:r w:rsidRPr="007E0B31">
              <w:rPr>
                <w:rFonts w:cs="Arial"/>
              </w:rPr>
              <w:t>Range CCGT Module</w:t>
            </w:r>
          </w:p>
        </w:tc>
        <w:tc>
          <w:tcPr>
            <w:tcW w:w="6634" w:type="dxa"/>
          </w:tcPr>
          <w:p w14:paraId="2C7C982E" w14:textId="77777777" w:rsidR="006E351F" w:rsidRPr="007E0B31" w:rsidRDefault="006E351F" w:rsidP="006E351F">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6E351F" w:rsidRPr="007E0B31" w14:paraId="7556AD12" w14:textId="77777777" w:rsidTr="490DE6A8">
        <w:trPr>
          <w:cantSplit/>
        </w:trPr>
        <w:tc>
          <w:tcPr>
            <w:tcW w:w="2884" w:type="dxa"/>
          </w:tcPr>
          <w:p w14:paraId="3208EB56" w14:textId="77777777" w:rsidR="006E351F" w:rsidRPr="007E0B31" w:rsidRDefault="006E351F" w:rsidP="006E351F">
            <w:pPr>
              <w:pStyle w:val="Arial11Bold"/>
              <w:rPr>
                <w:rFonts w:cs="Arial"/>
              </w:rPr>
            </w:pPr>
            <w:r w:rsidRPr="007E0B31">
              <w:rPr>
                <w:rFonts w:cs="Arial"/>
              </w:rPr>
              <w:t>Rated Field Voltage</w:t>
            </w:r>
          </w:p>
        </w:tc>
        <w:tc>
          <w:tcPr>
            <w:tcW w:w="6634" w:type="dxa"/>
          </w:tcPr>
          <w:p w14:paraId="1B3903E2" w14:textId="26BE47F5" w:rsidR="006E351F" w:rsidRPr="007E0B31" w:rsidRDefault="006E351F" w:rsidP="006E351F">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6E351F" w:rsidRPr="007E0B31" w14:paraId="51D42A6E" w14:textId="77777777" w:rsidTr="490DE6A8">
        <w:trPr>
          <w:cantSplit/>
        </w:trPr>
        <w:tc>
          <w:tcPr>
            <w:tcW w:w="2884" w:type="dxa"/>
          </w:tcPr>
          <w:p w14:paraId="193A7FAE" w14:textId="77777777" w:rsidR="006E351F" w:rsidRPr="007E0B31" w:rsidRDefault="006E351F" w:rsidP="006E351F">
            <w:pPr>
              <w:pStyle w:val="Arial11Bold"/>
              <w:rPr>
                <w:rFonts w:cs="Arial"/>
              </w:rPr>
            </w:pPr>
            <w:r w:rsidRPr="007E0B31">
              <w:rPr>
                <w:rFonts w:cs="Arial"/>
              </w:rPr>
              <w:t>Rated MW</w:t>
            </w:r>
          </w:p>
        </w:tc>
        <w:tc>
          <w:tcPr>
            <w:tcW w:w="6634" w:type="dxa"/>
          </w:tcPr>
          <w:p w14:paraId="7440FEAA" w14:textId="5AE0AD7F" w:rsidR="006E351F" w:rsidRPr="007E0B31" w:rsidRDefault="006E351F" w:rsidP="006E351F">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6E351F" w:rsidRDefault="006E351F" w:rsidP="006E351F">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6E351F" w:rsidRDefault="006E351F" w:rsidP="006E351F">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6E351F" w:rsidRDefault="006E351F" w:rsidP="006E351F">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6E351F" w:rsidRPr="007E0B31" w:rsidRDefault="006E351F" w:rsidP="006E351F">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6E351F" w:rsidRPr="007E0B31" w14:paraId="273F78B3" w14:textId="77777777" w:rsidTr="490DE6A8">
        <w:trPr>
          <w:cantSplit/>
        </w:trPr>
        <w:tc>
          <w:tcPr>
            <w:tcW w:w="2884" w:type="dxa"/>
          </w:tcPr>
          <w:p w14:paraId="536CA4E9" w14:textId="77777777" w:rsidR="006E351F" w:rsidRPr="007E0B31" w:rsidRDefault="006E351F" w:rsidP="006E351F">
            <w:pPr>
              <w:pStyle w:val="Arial11Bold"/>
              <w:rPr>
                <w:rFonts w:cs="Arial"/>
              </w:rPr>
            </w:pPr>
            <w:r w:rsidRPr="007E0B31">
              <w:rPr>
                <w:rFonts w:cs="Arial"/>
              </w:rPr>
              <w:t>Reactive Despatch Instruction</w:t>
            </w:r>
          </w:p>
        </w:tc>
        <w:tc>
          <w:tcPr>
            <w:tcW w:w="6634" w:type="dxa"/>
          </w:tcPr>
          <w:p w14:paraId="09FF6E84"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6E351F" w:rsidRPr="007E0B31" w14:paraId="109CC66C" w14:textId="77777777" w:rsidTr="490DE6A8">
        <w:trPr>
          <w:cantSplit/>
        </w:trPr>
        <w:tc>
          <w:tcPr>
            <w:tcW w:w="2884" w:type="dxa"/>
          </w:tcPr>
          <w:p w14:paraId="49062E17" w14:textId="77777777" w:rsidR="006E351F" w:rsidRPr="007E0B31" w:rsidRDefault="006E351F" w:rsidP="006E351F">
            <w:pPr>
              <w:pStyle w:val="Arial11Bold"/>
              <w:rPr>
                <w:rFonts w:cs="Arial"/>
              </w:rPr>
            </w:pPr>
            <w:r w:rsidRPr="007E0B31">
              <w:rPr>
                <w:rFonts w:cs="Arial"/>
              </w:rPr>
              <w:lastRenderedPageBreak/>
              <w:t>Reactive Despatch Network Restriction</w:t>
            </w:r>
          </w:p>
        </w:tc>
        <w:tc>
          <w:tcPr>
            <w:tcW w:w="6634" w:type="dxa"/>
          </w:tcPr>
          <w:p w14:paraId="0D22F1A4" w14:textId="6CDB39AC" w:rsidR="006E351F" w:rsidRPr="007E0B31" w:rsidRDefault="006E351F" w:rsidP="006E351F">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6E351F" w:rsidRPr="0079139F" w14:paraId="41F1D243" w14:textId="77777777" w:rsidTr="490DE6A8">
        <w:trPr>
          <w:cantSplit/>
        </w:trPr>
        <w:tc>
          <w:tcPr>
            <w:tcW w:w="2884" w:type="dxa"/>
          </w:tcPr>
          <w:p w14:paraId="09E990EB" w14:textId="53E66CB7" w:rsidR="006E351F" w:rsidRPr="0079139F" w:rsidRDefault="006E351F" w:rsidP="006E351F">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6E351F" w:rsidRPr="0079139F" w:rsidRDefault="006E351F" w:rsidP="006E351F">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6E351F" w:rsidRPr="007E0B31" w14:paraId="46314AF8" w14:textId="77777777" w:rsidTr="490DE6A8">
        <w:trPr>
          <w:cantSplit/>
        </w:trPr>
        <w:tc>
          <w:tcPr>
            <w:tcW w:w="2884" w:type="dxa"/>
          </w:tcPr>
          <w:p w14:paraId="6974C64B" w14:textId="77777777" w:rsidR="006E351F" w:rsidRPr="007E0B31" w:rsidRDefault="006E351F" w:rsidP="006E351F">
            <w:pPr>
              <w:pStyle w:val="Arial11Bold"/>
              <w:rPr>
                <w:rFonts w:cs="Arial"/>
              </w:rPr>
            </w:pPr>
            <w:r w:rsidRPr="007E0B31">
              <w:rPr>
                <w:rFonts w:cs="Arial"/>
              </w:rPr>
              <w:t>Reactive Energy</w:t>
            </w:r>
          </w:p>
        </w:tc>
        <w:tc>
          <w:tcPr>
            <w:tcW w:w="6634" w:type="dxa"/>
          </w:tcPr>
          <w:p w14:paraId="3FE819C4" w14:textId="77777777" w:rsidR="006E351F" w:rsidRPr="007E0B31" w:rsidRDefault="006E351F" w:rsidP="006E351F">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6E351F" w:rsidRPr="007E0B31" w14:paraId="4C6A9206" w14:textId="77777777" w:rsidTr="490DE6A8">
        <w:trPr>
          <w:cantSplit/>
        </w:trPr>
        <w:tc>
          <w:tcPr>
            <w:tcW w:w="2884" w:type="dxa"/>
          </w:tcPr>
          <w:p w14:paraId="6C15F2F8" w14:textId="77777777" w:rsidR="006E351F" w:rsidRPr="007E0B31" w:rsidRDefault="006E351F" w:rsidP="006E351F">
            <w:pPr>
              <w:pStyle w:val="Arial11Bold"/>
              <w:rPr>
                <w:rFonts w:cs="Arial"/>
              </w:rPr>
            </w:pPr>
            <w:r w:rsidRPr="007E0B31">
              <w:rPr>
                <w:rFonts w:cs="Arial"/>
              </w:rPr>
              <w:t>Reactive Power</w:t>
            </w:r>
          </w:p>
        </w:tc>
        <w:tc>
          <w:tcPr>
            <w:tcW w:w="6634" w:type="dxa"/>
          </w:tcPr>
          <w:p w14:paraId="2116FCFF" w14:textId="77777777" w:rsidR="006E351F" w:rsidRPr="007E0B31" w:rsidRDefault="006E351F" w:rsidP="006E351F">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6E351F" w:rsidRPr="007E0B31" w:rsidRDefault="006E351F" w:rsidP="006E351F">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6E351F" w:rsidRPr="007E0B31" w:rsidRDefault="006E351F" w:rsidP="006E351F">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6E351F" w:rsidRPr="007E0B31" w14:paraId="3CD853A2" w14:textId="77777777" w:rsidTr="490DE6A8">
        <w:trPr>
          <w:cantSplit/>
        </w:trPr>
        <w:tc>
          <w:tcPr>
            <w:tcW w:w="2884" w:type="dxa"/>
          </w:tcPr>
          <w:p w14:paraId="2F70D0FD" w14:textId="77777777" w:rsidR="006E351F" w:rsidRPr="007E0B31" w:rsidRDefault="006E351F" w:rsidP="006E351F">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6E351F" w:rsidRPr="007E0B31" w:rsidRDefault="006E351F" w:rsidP="006E351F">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6E351F" w:rsidRPr="007E0B31" w14:paraId="0FE2CCF3" w14:textId="77777777" w:rsidTr="490DE6A8">
        <w:trPr>
          <w:cantSplit/>
        </w:trPr>
        <w:tc>
          <w:tcPr>
            <w:tcW w:w="2884" w:type="dxa"/>
          </w:tcPr>
          <w:p w14:paraId="4CA01335" w14:textId="11F1E4DD" w:rsidR="006E351F" w:rsidRPr="007E0B31" w:rsidRDefault="006E351F" w:rsidP="006E351F">
            <w:pPr>
              <w:pStyle w:val="Arial11Bold"/>
              <w:rPr>
                <w:rFonts w:cs="Arial"/>
              </w:rPr>
            </w:pPr>
            <w:r>
              <w:t>Regenerative Braking</w:t>
            </w:r>
          </w:p>
        </w:tc>
        <w:tc>
          <w:tcPr>
            <w:tcW w:w="6634" w:type="dxa"/>
          </w:tcPr>
          <w:p w14:paraId="340DC8F2" w14:textId="18ACDBC8" w:rsidR="006E351F" w:rsidRPr="007E0B31" w:rsidRDefault="006E351F" w:rsidP="006E351F">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6E351F" w:rsidRPr="007E0B31" w14:paraId="02810D1E" w14:textId="77777777" w:rsidTr="490DE6A8">
        <w:trPr>
          <w:cantSplit/>
        </w:trPr>
        <w:tc>
          <w:tcPr>
            <w:tcW w:w="2884" w:type="dxa"/>
          </w:tcPr>
          <w:p w14:paraId="520D388E" w14:textId="77777777" w:rsidR="006E351F" w:rsidRPr="007E0B31" w:rsidRDefault="006E351F" w:rsidP="006E351F">
            <w:pPr>
              <w:pStyle w:val="Arial11Bold"/>
              <w:rPr>
                <w:rFonts w:cs="Arial"/>
              </w:rPr>
            </w:pPr>
            <w:r w:rsidRPr="007E0B31">
              <w:rPr>
                <w:rFonts w:cs="Arial"/>
              </w:rPr>
              <w:lastRenderedPageBreak/>
              <w:t>Registered Capacity</w:t>
            </w:r>
          </w:p>
        </w:tc>
        <w:tc>
          <w:tcPr>
            <w:tcW w:w="6634" w:type="dxa"/>
          </w:tcPr>
          <w:p w14:paraId="603F7D18"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6E351F" w:rsidRPr="007E0B31" w:rsidRDefault="006E351F" w:rsidP="006E351F">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6E351F" w:rsidRDefault="006E351F" w:rsidP="006E351F">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6E351F" w:rsidRPr="007E0B31" w:rsidRDefault="006E351F" w:rsidP="006E351F">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6E351F" w:rsidRPr="007E0B31" w14:paraId="28E3B2E3" w14:textId="77777777" w:rsidTr="490DE6A8">
        <w:trPr>
          <w:cantSplit/>
        </w:trPr>
        <w:tc>
          <w:tcPr>
            <w:tcW w:w="2884" w:type="dxa"/>
          </w:tcPr>
          <w:p w14:paraId="2BE0DBDE" w14:textId="77777777" w:rsidR="006E351F" w:rsidRPr="007E0B31" w:rsidRDefault="006E351F" w:rsidP="006E351F">
            <w:pPr>
              <w:pStyle w:val="Arial11Bold"/>
              <w:rPr>
                <w:rFonts w:cs="Arial"/>
              </w:rPr>
            </w:pPr>
            <w:r w:rsidRPr="007E0B31">
              <w:rPr>
                <w:rFonts w:cs="Arial"/>
              </w:rPr>
              <w:lastRenderedPageBreak/>
              <w:t>Registered Data</w:t>
            </w:r>
          </w:p>
        </w:tc>
        <w:tc>
          <w:tcPr>
            <w:tcW w:w="6634" w:type="dxa"/>
          </w:tcPr>
          <w:p w14:paraId="6C5F8E51" w14:textId="77777777" w:rsidR="006E351F" w:rsidRPr="007E0B31" w:rsidRDefault="006E351F" w:rsidP="006E351F">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6E351F" w:rsidRPr="007E0B31" w14:paraId="6D4F3B34" w14:textId="77777777" w:rsidTr="490DE6A8">
        <w:trPr>
          <w:cantSplit/>
        </w:trPr>
        <w:tc>
          <w:tcPr>
            <w:tcW w:w="2884" w:type="dxa"/>
          </w:tcPr>
          <w:p w14:paraId="425272E0" w14:textId="77777777" w:rsidR="006E351F" w:rsidRPr="007E0B31" w:rsidRDefault="006E351F" w:rsidP="006E351F">
            <w:pPr>
              <w:pStyle w:val="Arial11Bold"/>
              <w:rPr>
                <w:rFonts w:cs="Arial"/>
              </w:rPr>
            </w:pPr>
            <w:r w:rsidRPr="007E0B31">
              <w:rPr>
                <w:rFonts w:cs="Arial"/>
              </w:rPr>
              <w:t>Registered Import Capability</w:t>
            </w:r>
          </w:p>
        </w:tc>
        <w:tc>
          <w:tcPr>
            <w:tcW w:w="6634" w:type="dxa"/>
          </w:tcPr>
          <w:p w14:paraId="700DCEFE" w14:textId="77777777" w:rsidR="006E351F" w:rsidRPr="007E0B31" w:rsidRDefault="006E351F" w:rsidP="006E351F">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6E351F" w:rsidRDefault="006E351F" w:rsidP="006E351F">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6E351F" w:rsidRPr="007E0B31" w:rsidRDefault="006E351F" w:rsidP="006E351F">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6E351F" w:rsidRPr="007E0B31" w14:paraId="2F4B1BA2" w14:textId="77777777" w:rsidTr="490DE6A8">
        <w:trPr>
          <w:cantSplit/>
        </w:trPr>
        <w:tc>
          <w:tcPr>
            <w:tcW w:w="2884" w:type="dxa"/>
          </w:tcPr>
          <w:p w14:paraId="139F3CB8" w14:textId="77777777" w:rsidR="006E351F" w:rsidRPr="007E0B31" w:rsidRDefault="006E351F" w:rsidP="006E351F">
            <w:pPr>
              <w:pStyle w:val="Arial11Bold"/>
              <w:rPr>
                <w:rFonts w:cs="Arial"/>
              </w:rPr>
            </w:pPr>
            <w:r w:rsidRPr="007E0B31">
              <w:rPr>
                <w:rFonts w:cs="Arial"/>
              </w:rPr>
              <w:t>Regulations</w:t>
            </w:r>
          </w:p>
        </w:tc>
        <w:tc>
          <w:tcPr>
            <w:tcW w:w="6634" w:type="dxa"/>
          </w:tcPr>
          <w:p w14:paraId="5EE91803" w14:textId="77777777" w:rsidR="006E351F" w:rsidRPr="007E0B31" w:rsidRDefault="006E351F" w:rsidP="006E351F">
            <w:pPr>
              <w:pStyle w:val="TableArial11"/>
              <w:rPr>
                <w:rFonts w:cs="Arial"/>
              </w:rPr>
            </w:pPr>
            <w:r w:rsidRPr="007E0B31">
              <w:rPr>
                <w:rFonts w:cs="Arial"/>
              </w:rPr>
              <w:t>The Utilities Contracts Regulations 1996, as amended from time to time.</w:t>
            </w:r>
          </w:p>
        </w:tc>
      </w:tr>
      <w:tr w:rsidR="006E351F" w:rsidRPr="00DE788D" w14:paraId="2B2A16BA" w14:textId="77777777" w:rsidTr="490DE6A8">
        <w:trPr>
          <w:cantSplit/>
        </w:trPr>
        <w:tc>
          <w:tcPr>
            <w:tcW w:w="2884" w:type="dxa"/>
          </w:tcPr>
          <w:p w14:paraId="07E0207E" w14:textId="00F1704F" w:rsidR="006E351F" w:rsidRPr="00845BD2" w:rsidRDefault="006E351F" w:rsidP="006E351F">
            <w:pPr>
              <w:pStyle w:val="Arial11Bold"/>
              <w:rPr>
                <w:rFonts w:cs="Arial"/>
              </w:rPr>
            </w:pPr>
            <w:r w:rsidRPr="00845BD2">
              <w:rPr>
                <w:rFonts w:cs="Arial"/>
                <w:snapToGrid/>
                <w:lang w:val="x-none" w:eastAsia="en-GB"/>
              </w:rPr>
              <w:t>Regulated Sections</w:t>
            </w:r>
          </w:p>
        </w:tc>
        <w:tc>
          <w:tcPr>
            <w:tcW w:w="6634" w:type="dxa"/>
          </w:tcPr>
          <w:p w14:paraId="198AE7F5" w14:textId="77777777" w:rsidR="006E351F" w:rsidRPr="00845BD2" w:rsidRDefault="006E351F" w:rsidP="006E351F">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6E351F" w:rsidRPr="00845BD2" w:rsidRDefault="006E351F" w:rsidP="006E351F">
            <w:pPr>
              <w:widowControl/>
              <w:autoSpaceDE w:val="0"/>
              <w:autoSpaceDN w:val="0"/>
              <w:adjustRightInd w:val="0"/>
              <w:snapToGrid w:val="0"/>
              <w:rPr>
                <w:rFonts w:cs="Arial"/>
              </w:rPr>
            </w:pPr>
          </w:p>
        </w:tc>
      </w:tr>
      <w:tr w:rsidR="006E351F" w:rsidRPr="00DE788D" w14:paraId="7DFB31AF" w14:textId="77777777" w:rsidTr="490DE6A8">
        <w:trPr>
          <w:cantSplit/>
        </w:trPr>
        <w:tc>
          <w:tcPr>
            <w:tcW w:w="2884" w:type="dxa"/>
          </w:tcPr>
          <w:p w14:paraId="6F6FE8F2" w14:textId="77777777" w:rsidR="006E351F" w:rsidRPr="00DE788D" w:rsidRDefault="006E351F" w:rsidP="006E351F">
            <w:pPr>
              <w:pStyle w:val="Arial11Bold"/>
              <w:rPr>
                <w:rFonts w:cs="Arial"/>
              </w:rPr>
            </w:pPr>
            <w:r w:rsidRPr="00DE788D">
              <w:rPr>
                <w:rFonts w:cs="Arial"/>
              </w:rPr>
              <w:t>Reheater Time Constant</w:t>
            </w:r>
          </w:p>
        </w:tc>
        <w:tc>
          <w:tcPr>
            <w:tcW w:w="6634" w:type="dxa"/>
          </w:tcPr>
          <w:p w14:paraId="3348769D" w14:textId="77777777" w:rsidR="006E351F" w:rsidRPr="00DE788D" w:rsidRDefault="006E351F" w:rsidP="006E351F">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6E351F" w:rsidRPr="007E0B31" w14:paraId="23631208" w14:textId="77777777" w:rsidTr="490DE6A8">
        <w:trPr>
          <w:cantSplit/>
        </w:trPr>
        <w:tc>
          <w:tcPr>
            <w:tcW w:w="2884" w:type="dxa"/>
          </w:tcPr>
          <w:p w14:paraId="28ADFFCF" w14:textId="77777777" w:rsidR="006E351F" w:rsidRPr="007E0B31" w:rsidRDefault="006E351F" w:rsidP="006E351F">
            <w:pPr>
              <w:pStyle w:val="Arial11Bold"/>
              <w:rPr>
                <w:rFonts w:cs="Arial"/>
              </w:rPr>
            </w:pPr>
            <w:r w:rsidRPr="007E0B31">
              <w:rPr>
                <w:rFonts w:cs="Arial"/>
              </w:rPr>
              <w:t>Rejected Grid Code Modification Proposal</w:t>
            </w:r>
          </w:p>
        </w:tc>
        <w:tc>
          <w:tcPr>
            <w:tcW w:w="6634" w:type="dxa"/>
          </w:tcPr>
          <w:p w14:paraId="363B7E25" w14:textId="41DB448D"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6E351F" w:rsidRPr="007E0B31" w14:paraId="35CFBFAD" w14:textId="77777777" w:rsidTr="490DE6A8">
        <w:trPr>
          <w:cantSplit/>
        </w:trPr>
        <w:tc>
          <w:tcPr>
            <w:tcW w:w="2884" w:type="dxa"/>
          </w:tcPr>
          <w:p w14:paraId="2AB7866A" w14:textId="77777777" w:rsidR="006E351F" w:rsidRPr="007E0B31" w:rsidRDefault="006E351F" w:rsidP="006E351F">
            <w:pPr>
              <w:pStyle w:val="Arial11Bold"/>
              <w:rPr>
                <w:rFonts w:cs="Arial"/>
              </w:rPr>
            </w:pPr>
            <w:r w:rsidRPr="007E0B31">
              <w:rPr>
                <w:rFonts w:cs="Arial"/>
              </w:rPr>
              <w:t>Related Person</w:t>
            </w:r>
          </w:p>
        </w:tc>
        <w:tc>
          <w:tcPr>
            <w:tcW w:w="6634" w:type="dxa"/>
          </w:tcPr>
          <w:p w14:paraId="5DAC4B40" w14:textId="088FFBC5" w:rsidR="006E351F" w:rsidRPr="007E0B31" w:rsidRDefault="006E351F" w:rsidP="006E351F">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6E351F" w:rsidRPr="007E0B31" w14:paraId="09C3CE4E" w14:textId="77777777" w:rsidTr="490DE6A8">
        <w:trPr>
          <w:cantSplit/>
        </w:trPr>
        <w:tc>
          <w:tcPr>
            <w:tcW w:w="2884" w:type="dxa"/>
          </w:tcPr>
          <w:p w14:paraId="7DF91920" w14:textId="77777777" w:rsidR="006E351F" w:rsidRPr="007E0B31" w:rsidRDefault="006E351F" w:rsidP="006E351F">
            <w:pPr>
              <w:pStyle w:val="Arial11Bold"/>
              <w:rPr>
                <w:rFonts w:cs="Arial"/>
              </w:rPr>
            </w:pPr>
            <w:r w:rsidRPr="007E0B31">
              <w:rPr>
                <w:rFonts w:cs="Arial"/>
              </w:rPr>
              <w:t>Relevant E&amp;W Transmission Licensee</w:t>
            </w:r>
          </w:p>
        </w:tc>
        <w:tc>
          <w:tcPr>
            <w:tcW w:w="6634" w:type="dxa"/>
          </w:tcPr>
          <w:p w14:paraId="5845D330" w14:textId="29A6343A" w:rsidR="006E351F" w:rsidRPr="007E0B31" w:rsidRDefault="006E351F" w:rsidP="006E351F">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6E351F" w:rsidRPr="007E0B31" w14:paraId="00495AD3" w14:textId="77777777" w:rsidTr="490DE6A8">
        <w:trPr>
          <w:cantSplit/>
        </w:trPr>
        <w:tc>
          <w:tcPr>
            <w:tcW w:w="2884" w:type="dxa"/>
          </w:tcPr>
          <w:p w14:paraId="37CE2F19" w14:textId="77777777" w:rsidR="006E351F" w:rsidRPr="007E0B31" w:rsidRDefault="006E351F" w:rsidP="006E351F">
            <w:pPr>
              <w:pStyle w:val="Arial11Bold"/>
              <w:rPr>
                <w:rFonts w:cs="Arial"/>
              </w:rPr>
            </w:pPr>
            <w:r w:rsidRPr="007E0B31">
              <w:rPr>
                <w:rFonts w:cs="Arial"/>
              </w:rPr>
              <w:t>Relevant Party</w:t>
            </w:r>
          </w:p>
        </w:tc>
        <w:tc>
          <w:tcPr>
            <w:tcW w:w="6634" w:type="dxa"/>
          </w:tcPr>
          <w:p w14:paraId="7BF1A4B9" w14:textId="77777777" w:rsidR="006E351F" w:rsidRPr="007E0B31" w:rsidRDefault="006E351F" w:rsidP="006E351F">
            <w:pPr>
              <w:pStyle w:val="TableArial11"/>
              <w:rPr>
                <w:rFonts w:cs="Arial"/>
              </w:rPr>
            </w:pPr>
            <w:r w:rsidRPr="007E0B31">
              <w:rPr>
                <w:rFonts w:cs="Arial"/>
              </w:rPr>
              <w:t>Has the meaning given in GR15.10(a).</w:t>
            </w:r>
          </w:p>
        </w:tc>
      </w:tr>
      <w:tr w:rsidR="006E351F" w:rsidRPr="007E0B31" w14:paraId="0089BD19" w14:textId="77777777" w:rsidTr="490DE6A8">
        <w:trPr>
          <w:cantSplit/>
        </w:trPr>
        <w:tc>
          <w:tcPr>
            <w:tcW w:w="2884" w:type="dxa"/>
          </w:tcPr>
          <w:p w14:paraId="192E0FD2" w14:textId="77777777" w:rsidR="006E351F" w:rsidRPr="007E0B31" w:rsidRDefault="006E351F" w:rsidP="006E351F">
            <w:pPr>
              <w:pStyle w:val="Arial11Bold"/>
              <w:rPr>
                <w:rFonts w:cs="Arial"/>
              </w:rPr>
            </w:pPr>
            <w:r w:rsidRPr="007E0B31">
              <w:rPr>
                <w:rFonts w:cs="Arial"/>
              </w:rPr>
              <w:lastRenderedPageBreak/>
              <w:t>Relevant Scottish Transmission Licensee</w:t>
            </w:r>
          </w:p>
        </w:tc>
        <w:tc>
          <w:tcPr>
            <w:tcW w:w="6634" w:type="dxa"/>
          </w:tcPr>
          <w:p w14:paraId="1721A37D" w14:textId="77777777" w:rsidR="006E351F" w:rsidRPr="007E0B31" w:rsidRDefault="006E351F" w:rsidP="006E351F">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6E351F" w:rsidRPr="007E0B31" w14:paraId="1E25E753" w14:textId="77777777" w:rsidTr="490DE6A8">
        <w:trPr>
          <w:cantSplit/>
        </w:trPr>
        <w:tc>
          <w:tcPr>
            <w:tcW w:w="2884" w:type="dxa"/>
          </w:tcPr>
          <w:p w14:paraId="3F282714" w14:textId="77777777" w:rsidR="006E351F" w:rsidRPr="007E0B31" w:rsidRDefault="006E351F" w:rsidP="006E351F">
            <w:pPr>
              <w:pStyle w:val="Arial11Bold"/>
              <w:rPr>
                <w:rFonts w:cs="Arial"/>
              </w:rPr>
            </w:pPr>
            <w:r w:rsidRPr="007E0B31">
              <w:rPr>
                <w:rFonts w:cs="Arial"/>
              </w:rPr>
              <w:t>Relevant Transmission Licensee</w:t>
            </w:r>
          </w:p>
        </w:tc>
        <w:tc>
          <w:tcPr>
            <w:tcW w:w="6634" w:type="dxa"/>
          </w:tcPr>
          <w:p w14:paraId="027002BE" w14:textId="766B658F" w:rsidR="006E351F" w:rsidRPr="007E0B31" w:rsidRDefault="006E351F" w:rsidP="006E351F">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6E351F" w:rsidRPr="007E0B31" w14:paraId="2C38A6A1" w14:textId="77777777" w:rsidTr="490DE6A8">
        <w:trPr>
          <w:cantSplit/>
        </w:trPr>
        <w:tc>
          <w:tcPr>
            <w:tcW w:w="2884" w:type="dxa"/>
          </w:tcPr>
          <w:p w14:paraId="2F282CC1" w14:textId="77777777" w:rsidR="006E351F" w:rsidRPr="007E0B31" w:rsidRDefault="006E351F" w:rsidP="006E351F">
            <w:pPr>
              <w:pStyle w:val="Arial11Bold"/>
              <w:rPr>
                <w:rFonts w:cs="Arial"/>
              </w:rPr>
            </w:pPr>
            <w:r w:rsidRPr="007E0B31">
              <w:rPr>
                <w:rFonts w:cs="Arial"/>
              </w:rPr>
              <w:t>Relevant Unit</w:t>
            </w:r>
          </w:p>
        </w:tc>
        <w:tc>
          <w:tcPr>
            <w:tcW w:w="6634" w:type="dxa"/>
          </w:tcPr>
          <w:p w14:paraId="3349AB2D" w14:textId="77777777" w:rsidR="006E351F" w:rsidRPr="007E0B31" w:rsidRDefault="006E351F" w:rsidP="006E351F">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6E351F" w:rsidRPr="007E0B31" w14:paraId="661512B9" w14:textId="77777777" w:rsidTr="490DE6A8">
        <w:trPr>
          <w:cantSplit/>
        </w:trPr>
        <w:tc>
          <w:tcPr>
            <w:tcW w:w="2884" w:type="dxa"/>
          </w:tcPr>
          <w:p w14:paraId="145D3AB1" w14:textId="77777777" w:rsidR="006E351F" w:rsidRPr="007E0B31" w:rsidRDefault="006E351F" w:rsidP="006E351F">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6E351F" w:rsidRPr="007E0B31" w:rsidRDefault="006E351F" w:rsidP="006E351F">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6E351F" w:rsidRPr="007E0B31" w14:paraId="0FC4184C" w14:textId="77777777" w:rsidTr="490DE6A8">
        <w:trPr>
          <w:cantSplit/>
        </w:trPr>
        <w:tc>
          <w:tcPr>
            <w:tcW w:w="2884" w:type="dxa"/>
          </w:tcPr>
          <w:p w14:paraId="517C4056" w14:textId="77777777" w:rsidR="006E351F" w:rsidRPr="007E0B31" w:rsidRDefault="006E351F" w:rsidP="006E351F">
            <w:pPr>
              <w:pStyle w:val="Arial11Bold"/>
              <w:rPr>
                <w:rFonts w:cs="Arial"/>
              </w:rPr>
            </w:pPr>
            <w:r w:rsidRPr="007E0B31">
              <w:rPr>
                <w:rFonts w:cs="Arial"/>
              </w:rPr>
              <w:t>Remote Transmission Assets</w:t>
            </w:r>
          </w:p>
        </w:tc>
        <w:tc>
          <w:tcPr>
            <w:tcW w:w="6634" w:type="dxa"/>
          </w:tcPr>
          <w:p w14:paraId="26BD0A1F" w14:textId="402ED181" w:rsidR="006E351F" w:rsidRPr="007E0B31" w:rsidRDefault="006E351F" w:rsidP="006E351F">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6E351F" w:rsidRPr="007E0B31" w:rsidRDefault="006E351F" w:rsidP="006E351F">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6E351F" w:rsidRPr="007E0B31" w14:paraId="4A5E7BA6" w14:textId="77777777" w:rsidTr="490DE6A8">
        <w:trPr>
          <w:cantSplit/>
        </w:trPr>
        <w:tc>
          <w:tcPr>
            <w:tcW w:w="2884" w:type="dxa"/>
          </w:tcPr>
          <w:p w14:paraId="57C0BDFF" w14:textId="339174F7" w:rsidR="006E351F" w:rsidRPr="007E0B31" w:rsidRDefault="006E351F" w:rsidP="006E351F">
            <w:pPr>
              <w:pStyle w:val="Arial11Bold"/>
              <w:rPr>
                <w:rFonts w:cs="Arial"/>
              </w:rPr>
            </w:pPr>
            <w:r>
              <w:rPr>
                <w:rFonts w:cs="Arial"/>
              </w:rPr>
              <w:t>Replacement Reserves (RR)</w:t>
            </w:r>
          </w:p>
        </w:tc>
        <w:tc>
          <w:tcPr>
            <w:tcW w:w="6634" w:type="dxa"/>
          </w:tcPr>
          <w:p w14:paraId="1845D73A" w14:textId="2F61E8A5" w:rsidR="006E351F" w:rsidRPr="007E0B31" w:rsidRDefault="006E351F" w:rsidP="006E351F">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6E351F" w:rsidRPr="007E0B31" w14:paraId="3E793E1A" w14:textId="77777777" w:rsidTr="490DE6A8">
        <w:trPr>
          <w:cantSplit/>
        </w:trPr>
        <w:tc>
          <w:tcPr>
            <w:tcW w:w="2884" w:type="dxa"/>
          </w:tcPr>
          <w:p w14:paraId="70E4C232" w14:textId="77777777" w:rsidR="006E351F" w:rsidRPr="007E0B31" w:rsidRDefault="006E351F" w:rsidP="006E351F">
            <w:pPr>
              <w:pStyle w:val="Arial11Bold"/>
              <w:rPr>
                <w:rFonts w:cs="Arial"/>
              </w:rPr>
            </w:pPr>
            <w:r w:rsidRPr="007E0B31">
              <w:rPr>
                <w:rFonts w:cs="Arial"/>
              </w:rPr>
              <w:t>Requesting Safety Co-ordinator</w:t>
            </w:r>
          </w:p>
        </w:tc>
        <w:tc>
          <w:tcPr>
            <w:tcW w:w="6634" w:type="dxa"/>
          </w:tcPr>
          <w:p w14:paraId="12FAE6E9" w14:textId="77777777" w:rsidR="006E351F" w:rsidRPr="007E0B31" w:rsidRDefault="006E351F" w:rsidP="006E351F">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6E351F" w:rsidRPr="007E0B31" w14:paraId="221B80DF" w14:textId="77777777" w:rsidTr="490DE6A8">
        <w:trPr>
          <w:cantSplit/>
        </w:trPr>
        <w:tc>
          <w:tcPr>
            <w:tcW w:w="2884" w:type="dxa"/>
          </w:tcPr>
          <w:p w14:paraId="4C5053E5" w14:textId="77777777" w:rsidR="006E351F" w:rsidRPr="007E0B31" w:rsidRDefault="006E351F" w:rsidP="006E351F">
            <w:pPr>
              <w:pStyle w:val="Arial11Bold"/>
              <w:rPr>
                <w:rFonts w:cs="Arial"/>
              </w:rPr>
            </w:pPr>
            <w:r w:rsidRPr="007E0B31">
              <w:rPr>
                <w:rFonts w:cs="Arial"/>
              </w:rPr>
              <w:t>Responsible Engineer/ Operator</w:t>
            </w:r>
          </w:p>
        </w:tc>
        <w:tc>
          <w:tcPr>
            <w:tcW w:w="6634" w:type="dxa"/>
          </w:tcPr>
          <w:p w14:paraId="40AF59F9" w14:textId="77777777" w:rsidR="006E351F" w:rsidRPr="007E0B31" w:rsidRDefault="006E351F" w:rsidP="006E351F">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6E351F" w:rsidRPr="007E0B31" w14:paraId="43B07A92" w14:textId="77777777" w:rsidTr="490DE6A8">
        <w:trPr>
          <w:cantSplit/>
        </w:trPr>
        <w:tc>
          <w:tcPr>
            <w:tcW w:w="2884" w:type="dxa"/>
          </w:tcPr>
          <w:p w14:paraId="142BB592" w14:textId="77777777" w:rsidR="006E351F" w:rsidRPr="007E0B31" w:rsidRDefault="006E351F" w:rsidP="006E351F">
            <w:pPr>
              <w:pStyle w:val="Arial11Bold"/>
              <w:rPr>
                <w:rFonts w:cs="Arial"/>
              </w:rPr>
            </w:pPr>
            <w:r w:rsidRPr="007E0B31">
              <w:rPr>
                <w:rFonts w:cs="Arial"/>
              </w:rPr>
              <w:t>Responsible Manager</w:t>
            </w:r>
          </w:p>
        </w:tc>
        <w:tc>
          <w:tcPr>
            <w:tcW w:w="6634" w:type="dxa"/>
          </w:tcPr>
          <w:p w14:paraId="3D10AC58" w14:textId="010E800C" w:rsidR="006E351F" w:rsidRPr="007E0B31" w:rsidRDefault="006E351F" w:rsidP="006E351F">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6E351F" w:rsidRPr="007E0B31" w14:paraId="6833C556" w14:textId="77777777" w:rsidTr="490DE6A8">
        <w:trPr>
          <w:cantSplit/>
        </w:trPr>
        <w:tc>
          <w:tcPr>
            <w:tcW w:w="2884" w:type="dxa"/>
          </w:tcPr>
          <w:p w14:paraId="78C5A95A" w14:textId="03432A01" w:rsidR="006E351F" w:rsidRPr="007E0B31" w:rsidRDefault="006E351F" w:rsidP="006E351F">
            <w:pPr>
              <w:pStyle w:val="Arial11Bold"/>
              <w:rPr>
                <w:rFonts w:cs="Arial"/>
              </w:rPr>
            </w:pPr>
            <w:r>
              <w:rPr>
                <w:rFonts w:cs="Arial"/>
              </w:rPr>
              <w:t>Restoration Contractor</w:t>
            </w:r>
          </w:p>
        </w:tc>
        <w:tc>
          <w:tcPr>
            <w:tcW w:w="6634" w:type="dxa"/>
          </w:tcPr>
          <w:p w14:paraId="51FEE20C" w14:textId="73B0FBED" w:rsidR="006E351F" w:rsidRPr="007E0B31" w:rsidRDefault="006E351F" w:rsidP="006E351F">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6E351F" w:rsidRPr="007E0B31" w14:paraId="06F23606" w14:textId="77777777" w:rsidTr="490DE6A8">
        <w:trPr>
          <w:cantSplit/>
        </w:trPr>
        <w:tc>
          <w:tcPr>
            <w:tcW w:w="2884" w:type="dxa"/>
          </w:tcPr>
          <w:p w14:paraId="40195733" w14:textId="7E5F900B" w:rsidR="006E351F" w:rsidRPr="007E0B31" w:rsidRDefault="006E351F" w:rsidP="006E351F">
            <w:pPr>
              <w:pStyle w:val="Arial11Bold"/>
              <w:rPr>
                <w:rFonts w:cs="Arial"/>
              </w:rPr>
            </w:pPr>
            <w:r>
              <w:rPr>
                <w:rFonts w:cs="Arial"/>
              </w:rPr>
              <w:t>Restoration Plan</w:t>
            </w:r>
          </w:p>
        </w:tc>
        <w:tc>
          <w:tcPr>
            <w:tcW w:w="6634" w:type="dxa"/>
          </w:tcPr>
          <w:p w14:paraId="27330630" w14:textId="2932C2DD" w:rsidR="006E351F" w:rsidRPr="007E0B31" w:rsidRDefault="006E351F" w:rsidP="006E351F">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6E351F" w:rsidRPr="007E0B31" w14:paraId="359C52EC" w14:textId="77777777" w:rsidTr="490DE6A8">
        <w:trPr>
          <w:cantSplit/>
        </w:trPr>
        <w:tc>
          <w:tcPr>
            <w:tcW w:w="2884" w:type="dxa"/>
          </w:tcPr>
          <w:p w14:paraId="600D70C7" w14:textId="2CA36F4C" w:rsidR="006E351F" w:rsidRPr="007E0B31" w:rsidRDefault="006E351F" w:rsidP="006E351F">
            <w:pPr>
              <w:pStyle w:val="Arial11Bold"/>
              <w:rPr>
                <w:rFonts w:cs="Arial"/>
              </w:rPr>
            </w:pPr>
            <w:r w:rsidRPr="00C95F94">
              <w:rPr>
                <w:rFonts w:cs="Arial"/>
              </w:rPr>
              <w:t>Restoration Service Provider</w:t>
            </w:r>
          </w:p>
        </w:tc>
        <w:tc>
          <w:tcPr>
            <w:tcW w:w="6634" w:type="dxa"/>
          </w:tcPr>
          <w:p w14:paraId="7EAC5DED" w14:textId="41096B5E" w:rsidR="006E351F" w:rsidRPr="00A87826" w:rsidRDefault="006E351F" w:rsidP="006E351F">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6E351F" w:rsidRPr="007E0B31" w14:paraId="7A57EE5C" w14:textId="77777777" w:rsidTr="490DE6A8">
        <w:trPr>
          <w:cantSplit/>
        </w:trPr>
        <w:tc>
          <w:tcPr>
            <w:tcW w:w="2884" w:type="dxa"/>
          </w:tcPr>
          <w:p w14:paraId="31F5E0E2" w14:textId="0C4C577D" w:rsidR="006E351F" w:rsidRPr="007E0B31" w:rsidRDefault="006E351F" w:rsidP="006E351F">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6E351F" w:rsidRPr="007E0B31" w:rsidRDefault="006E351F" w:rsidP="006E351F">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6E351F" w:rsidRPr="007E0B31" w14:paraId="200F923B" w14:textId="77777777" w:rsidTr="490DE6A8">
        <w:trPr>
          <w:cantSplit/>
        </w:trPr>
        <w:tc>
          <w:tcPr>
            <w:tcW w:w="2884" w:type="dxa"/>
          </w:tcPr>
          <w:p w14:paraId="645AFB45" w14:textId="77777777" w:rsidR="006E351F" w:rsidRPr="007E0B31" w:rsidRDefault="006E351F" w:rsidP="006E351F">
            <w:pPr>
              <w:pStyle w:val="Arial11Bold"/>
              <w:rPr>
                <w:rFonts w:cs="Arial"/>
              </w:rPr>
            </w:pPr>
            <w:r w:rsidRPr="008B64D0">
              <w:rPr>
                <w:rFonts w:cs="Arial"/>
              </w:rPr>
              <w:t>Re-synchronisation</w:t>
            </w:r>
          </w:p>
        </w:tc>
        <w:tc>
          <w:tcPr>
            <w:tcW w:w="6634" w:type="dxa"/>
          </w:tcPr>
          <w:p w14:paraId="116663CE" w14:textId="77777777" w:rsidR="006E351F" w:rsidRPr="007E0B31" w:rsidRDefault="006E351F" w:rsidP="006E351F">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6E351F" w:rsidRPr="007E0B31" w14:paraId="5C8B475C" w14:textId="77777777" w:rsidTr="490DE6A8">
        <w:trPr>
          <w:cantSplit/>
        </w:trPr>
        <w:tc>
          <w:tcPr>
            <w:tcW w:w="2884" w:type="dxa"/>
          </w:tcPr>
          <w:p w14:paraId="7A0A7098" w14:textId="6C07E83D" w:rsidR="006E351F" w:rsidRPr="00A24C6C" w:rsidRDefault="006E351F" w:rsidP="006E351F">
            <w:pPr>
              <w:pStyle w:val="Arial11Bold"/>
              <w:rPr>
                <w:rFonts w:cs="Arial"/>
              </w:rPr>
            </w:pPr>
            <w:r w:rsidRPr="00A24C6C">
              <w:rPr>
                <w:lang w:val="en-US"/>
              </w:rPr>
              <w:t>Retained EU Law</w:t>
            </w:r>
          </w:p>
        </w:tc>
        <w:tc>
          <w:tcPr>
            <w:tcW w:w="6634" w:type="dxa"/>
          </w:tcPr>
          <w:p w14:paraId="7D8E70D3" w14:textId="3160A6BF" w:rsidR="006E351F" w:rsidRPr="00A24C6C" w:rsidRDefault="006E351F" w:rsidP="006E351F">
            <w:pPr>
              <w:pStyle w:val="TableArial11"/>
              <w:rPr>
                <w:rFonts w:cs="Arial"/>
              </w:rPr>
            </w:pPr>
            <w:r w:rsidRPr="00A24C6C">
              <w:rPr>
                <w:lang w:val="en-US"/>
              </w:rPr>
              <w:t>31 December 2020 as defined in European Union (Withdrawal) Act 2018 as amended by the European Union (Withdrawal Agreement) Act 2020.</w:t>
            </w:r>
          </w:p>
        </w:tc>
      </w:tr>
      <w:tr w:rsidR="006E351F" w:rsidRPr="007E0B31" w14:paraId="6CA184A0" w14:textId="77777777" w:rsidTr="490DE6A8">
        <w:trPr>
          <w:cantSplit/>
        </w:trPr>
        <w:tc>
          <w:tcPr>
            <w:tcW w:w="2884" w:type="dxa"/>
          </w:tcPr>
          <w:p w14:paraId="0F616CE0" w14:textId="68331982" w:rsidR="006E351F" w:rsidRPr="007E0B31" w:rsidRDefault="006E351F" w:rsidP="006E351F">
            <w:pPr>
              <w:pStyle w:val="Arial11Bold"/>
              <w:rPr>
                <w:rFonts w:cs="Arial"/>
              </w:rPr>
            </w:pPr>
            <w:r>
              <w:rPr>
                <w:rFonts w:cs="Arial"/>
              </w:rPr>
              <w:lastRenderedPageBreak/>
              <w:t>RR Acceptance</w:t>
            </w:r>
          </w:p>
        </w:tc>
        <w:tc>
          <w:tcPr>
            <w:tcW w:w="6634" w:type="dxa"/>
          </w:tcPr>
          <w:p w14:paraId="279A7C5B" w14:textId="3CF00C6B" w:rsidR="006E351F" w:rsidRPr="007E0B31" w:rsidRDefault="006E351F" w:rsidP="006E351F">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6E351F" w:rsidRPr="007E0B31" w14:paraId="375C4E00" w14:textId="77777777" w:rsidTr="490DE6A8">
        <w:trPr>
          <w:cantSplit/>
        </w:trPr>
        <w:tc>
          <w:tcPr>
            <w:tcW w:w="2884" w:type="dxa"/>
          </w:tcPr>
          <w:p w14:paraId="1EAC68C5" w14:textId="2FCFB406" w:rsidR="006E351F" w:rsidRDefault="006E351F" w:rsidP="006E351F">
            <w:pPr>
              <w:pStyle w:val="Arial11Bold"/>
              <w:rPr>
                <w:rFonts w:cs="Arial"/>
              </w:rPr>
            </w:pPr>
            <w:r>
              <w:rPr>
                <w:rFonts w:cs="Arial"/>
              </w:rPr>
              <w:t>Restricted</w:t>
            </w:r>
          </w:p>
        </w:tc>
        <w:tc>
          <w:tcPr>
            <w:tcW w:w="6634" w:type="dxa"/>
          </w:tcPr>
          <w:p w14:paraId="573C1772" w14:textId="01CB4CF7" w:rsidR="006E351F" w:rsidRPr="008D5BEE" w:rsidRDefault="006E351F" w:rsidP="006E351F">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6E351F" w:rsidRPr="007E0B31" w14:paraId="43440108" w14:textId="77777777" w:rsidTr="490DE6A8">
        <w:trPr>
          <w:cantSplit/>
        </w:trPr>
        <w:tc>
          <w:tcPr>
            <w:tcW w:w="2884" w:type="dxa"/>
          </w:tcPr>
          <w:p w14:paraId="2D0B4C2D" w14:textId="026534D0" w:rsidR="006E351F" w:rsidRPr="000B7208" w:rsidRDefault="006E351F" w:rsidP="006E351F">
            <w:pPr>
              <w:pStyle w:val="Arial11Bold"/>
              <w:rPr>
                <w:rFonts w:cs="Arial"/>
              </w:rPr>
            </w:pPr>
            <w:r w:rsidRPr="002510FF">
              <w:rPr>
                <w:rFonts w:cs="Arial"/>
                <w:bCs/>
              </w:rPr>
              <w:t>ROCOF</w:t>
            </w:r>
          </w:p>
        </w:tc>
        <w:tc>
          <w:tcPr>
            <w:tcW w:w="6634" w:type="dxa"/>
          </w:tcPr>
          <w:p w14:paraId="257637B6" w14:textId="7FA7C548" w:rsidR="006E351F" w:rsidRPr="000B7208" w:rsidRDefault="006E351F" w:rsidP="006E351F">
            <w:pPr>
              <w:pStyle w:val="TableArial11"/>
              <w:rPr>
                <w:rFonts w:cs="Arial"/>
                <w:b/>
              </w:rPr>
            </w:pPr>
            <w:r w:rsidRPr="002510FF">
              <w:rPr>
                <w:rFonts w:cs="Arial"/>
                <w:b/>
              </w:rPr>
              <w:t>Rate of Change of Frequency</w:t>
            </w:r>
          </w:p>
        </w:tc>
      </w:tr>
      <w:tr w:rsidR="006E351F" w:rsidRPr="007E0B31" w14:paraId="724EBAD0" w14:textId="77777777" w:rsidTr="490DE6A8">
        <w:trPr>
          <w:cantSplit/>
        </w:trPr>
        <w:tc>
          <w:tcPr>
            <w:tcW w:w="2884" w:type="dxa"/>
          </w:tcPr>
          <w:p w14:paraId="389CD79A" w14:textId="38EDBFB4" w:rsidR="006E351F" w:rsidRDefault="006E351F" w:rsidP="006E351F">
            <w:pPr>
              <w:pStyle w:val="Arial11Bold"/>
              <w:rPr>
                <w:rFonts w:cs="Arial"/>
              </w:rPr>
            </w:pPr>
            <w:r>
              <w:rPr>
                <w:rFonts w:cs="Arial"/>
              </w:rPr>
              <w:t>RR Instruction</w:t>
            </w:r>
          </w:p>
        </w:tc>
        <w:tc>
          <w:tcPr>
            <w:tcW w:w="6634" w:type="dxa"/>
          </w:tcPr>
          <w:p w14:paraId="74080257" w14:textId="66AE87CD" w:rsidR="006E351F" w:rsidRPr="008D5BEE" w:rsidRDefault="006E351F" w:rsidP="006E351F">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6E351F" w:rsidRPr="007E0B31" w14:paraId="0F2AB24C" w14:textId="77777777" w:rsidTr="490DE6A8">
        <w:trPr>
          <w:cantSplit/>
        </w:trPr>
        <w:tc>
          <w:tcPr>
            <w:tcW w:w="2884" w:type="dxa"/>
          </w:tcPr>
          <w:p w14:paraId="1069A459" w14:textId="77777777" w:rsidR="006E351F" w:rsidRPr="007E0B31" w:rsidRDefault="006E351F" w:rsidP="006E351F">
            <w:pPr>
              <w:pStyle w:val="Arial11Bold"/>
              <w:rPr>
                <w:rFonts w:cs="Arial"/>
              </w:rPr>
            </w:pPr>
            <w:r w:rsidRPr="007E0B31">
              <w:rPr>
                <w:rFonts w:cs="Arial"/>
              </w:rPr>
              <w:t>Safety Co-ordinator</w:t>
            </w:r>
          </w:p>
        </w:tc>
        <w:tc>
          <w:tcPr>
            <w:tcW w:w="6634" w:type="dxa"/>
          </w:tcPr>
          <w:p w14:paraId="3FD2A5AD" w14:textId="77777777" w:rsidR="006E351F" w:rsidRPr="007E0B31" w:rsidRDefault="006E351F" w:rsidP="006E351F">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6E351F" w:rsidRPr="007E0B31" w14:paraId="3A1DC384" w14:textId="77777777" w:rsidTr="490DE6A8">
        <w:trPr>
          <w:cantSplit/>
        </w:trPr>
        <w:tc>
          <w:tcPr>
            <w:tcW w:w="2884" w:type="dxa"/>
          </w:tcPr>
          <w:p w14:paraId="7406B5EB" w14:textId="77777777" w:rsidR="006E351F" w:rsidRPr="007E0B31" w:rsidRDefault="006E351F" w:rsidP="006E351F">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6E351F" w:rsidRPr="007E0B31" w:rsidRDefault="006E351F" w:rsidP="006E351F">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6E351F" w:rsidRPr="007E0B31" w14:paraId="70243D83" w14:textId="77777777" w:rsidTr="490DE6A8">
        <w:trPr>
          <w:cantSplit/>
        </w:trPr>
        <w:tc>
          <w:tcPr>
            <w:tcW w:w="2884" w:type="dxa"/>
          </w:tcPr>
          <w:p w14:paraId="22E262B1" w14:textId="77777777" w:rsidR="006E351F" w:rsidRPr="007E0B31" w:rsidRDefault="006E351F" w:rsidP="006E351F">
            <w:pPr>
              <w:pStyle w:val="Arial11Bold"/>
              <w:rPr>
                <w:rFonts w:cs="Arial"/>
              </w:rPr>
            </w:pPr>
            <w:r w:rsidRPr="007E0B31">
              <w:rPr>
                <w:rFonts w:cs="Arial"/>
              </w:rPr>
              <w:t xml:space="preserve">Safety Key </w:t>
            </w:r>
          </w:p>
        </w:tc>
        <w:tc>
          <w:tcPr>
            <w:tcW w:w="6634" w:type="dxa"/>
          </w:tcPr>
          <w:p w14:paraId="61F0DB91" w14:textId="77777777" w:rsidR="006E351F" w:rsidRPr="007E0B31" w:rsidRDefault="006E351F" w:rsidP="006E351F">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6E351F" w:rsidRPr="007E0B31" w14:paraId="30E0A369" w14:textId="77777777" w:rsidTr="490DE6A8">
        <w:trPr>
          <w:cantSplit/>
        </w:trPr>
        <w:tc>
          <w:tcPr>
            <w:tcW w:w="2884" w:type="dxa"/>
          </w:tcPr>
          <w:p w14:paraId="3958C3C0" w14:textId="77777777" w:rsidR="006E351F" w:rsidRPr="007E0B31" w:rsidRDefault="006E351F" w:rsidP="006E351F">
            <w:pPr>
              <w:pStyle w:val="Arial11Bold"/>
              <w:rPr>
                <w:rFonts w:cs="Arial"/>
              </w:rPr>
            </w:pPr>
            <w:r w:rsidRPr="007E0B31">
              <w:rPr>
                <w:rFonts w:cs="Arial"/>
              </w:rPr>
              <w:t>Safety Log</w:t>
            </w:r>
          </w:p>
        </w:tc>
        <w:tc>
          <w:tcPr>
            <w:tcW w:w="6634" w:type="dxa"/>
          </w:tcPr>
          <w:p w14:paraId="1D5A6BA7" w14:textId="77777777" w:rsidR="006E351F" w:rsidRPr="007E0B31" w:rsidRDefault="006E351F" w:rsidP="006E351F">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6E351F" w:rsidRPr="007E0B31" w14:paraId="7B8B0D19" w14:textId="77777777" w:rsidTr="490DE6A8">
        <w:trPr>
          <w:cantSplit/>
        </w:trPr>
        <w:tc>
          <w:tcPr>
            <w:tcW w:w="2884" w:type="dxa"/>
          </w:tcPr>
          <w:p w14:paraId="34E9C066" w14:textId="77777777" w:rsidR="006E351F" w:rsidRPr="007E0B31" w:rsidRDefault="006E351F" w:rsidP="006E351F">
            <w:pPr>
              <w:pStyle w:val="Arial11Bold"/>
              <w:rPr>
                <w:rFonts w:cs="Arial"/>
              </w:rPr>
            </w:pPr>
            <w:r w:rsidRPr="007E0B31">
              <w:rPr>
                <w:rFonts w:cs="Arial"/>
              </w:rPr>
              <w:t>Safety Precautions</w:t>
            </w:r>
          </w:p>
        </w:tc>
        <w:tc>
          <w:tcPr>
            <w:tcW w:w="6634" w:type="dxa"/>
          </w:tcPr>
          <w:p w14:paraId="0686C6F3" w14:textId="77777777" w:rsidR="006E351F" w:rsidRPr="007E0B31" w:rsidRDefault="006E351F" w:rsidP="006E351F">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6E351F" w:rsidRPr="007E0B31" w14:paraId="5883E205" w14:textId="77777777" w:rsidTr="490DE6A8">
        <w:trPr>
          <w:cantSplit/>
        </w:trPr>
        <w:tc>
          <w:tcPr>
            <w:tcW w:w="2884" w:type="dxa"/>
          </w:tcPr>
          <w:p w14:paraId="20827A76" w14:textId="77777777" w:rsidR="006E351F" w:rsidRPr="007E0B31" w:rsidRDefault="006E351F" w:rsidP="006E351F">
            <w:pPr>
              <w:pStyle w:val="Arial11Bold"/>
              <w:rPr>
                <w:rFonts w:cs="Arial"/>
              </w:rPr>
            </w:pPr>
            <w:r w:rsidRPr="007E0B31">
              <w:rPr>
                <w:rFonts w:cs="Arial"/>
              </w:rPr>
              <w:t>Safety Rules</w:t>
            </w:r>
          </w:p>
        </w:tc>
        <w:tc>
          <w:tcPr>
            <w:tcW w:w="6634" w:type="dxa"/>
          </w:tcPr>
          <w:p w14:paraId="48A0B671" w14:textId="174D5A7A" w:rsidR="006E351F" w:rsidRPr="007E0B31" w:rsidRDefault="006E351F" w:rsidP="006E351F">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6E351F" w:rsidRPr="007E0B31" w14:paraId="44AE80E0" w14:textId="77777777" w:rsidTr="490DE6A8">
        <w:trPr>
          <w:cantSplit/>
        </w:trPr>
        <w:tc>
          <w:tcPr>
            <w:tcW w:w="2884" w:type="dxa"/>
          </w:tcPr>
          <w:p w14:paraId="5682B2E8" w14:textId="77777777" w:rsidR="006E351F" w:rsidRPr="007E0B31" w:rsidRDefault="006E351F" w:rsidP="006E351F">
            <w:pPr>
              <w:pStyle w:val="Arial11Bold"/>
              <w:rPr>
                <w:rFonts w:cs="Arial"/>
              </w:rPr>
            </w:pPr>
            <w:r w:rsidRPr="007E0B31">
              <w:rPr>
                <w:rFonts w:cs="Arial"/>
              </w:rPr>
              <w:t>Scottish Offshore Transmission System</w:t>
            </w:r>
          </w:p>
        </w:tc>
        <w:tc>
          <w:tcPr>
            <w:tcW w:w="6634" w:type="dxa"/>
          </w:tcPr>
          <w:p w14:paraId="6F1646FE" w14:textId="77777777" w:rsidR="006E351F" w:rsidRPr="007E0B31" w:rsidRDefault="006E351F" w:rsidP="006E351F">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6E351F" w:rsidRPr="007E0B31" w14:paraId="4EC37483" w14:textId="77777777" w:rsidTr="490DE6A8">
        <w:trPr>
          <w:cantSplit/>
        </w:trPr>
        <w:tc>
          <w:tcPr>
            <w:tcW w:w="2884" w:type="dxa"/>
          </w:tcPr>
          <w:p w14:paraId="7592DBED" w14:textId="77777777" w:rsidR="006E351F" w:rsidRPr="007E0B31" w:rsidRDefault="006E351F" w:rsidP="006E351F">
            <w:pPr>
              <w:pStyle w:val="Arial11Bold"/>
              <w:rPr>
                <w:rFonts w:cs="Arial"/>
              </w:rPr>
            </w:pPr>
            <w:r w:rsidRPr="007E0B31">
              <w:rPr>
                <w:rFonts w:cs="Arial"/>
              </w:rPr>
              <w:t>Scottish Offshore Transmission Licensee</w:t>
            </w:r>
          </w:p>
        </w:tc>
        <w:tc>
          <w:tcPr>
            <w:tcW w:w="6634" w:type="dxa"/>
          </w:tcPr>
          <w:p w14:paraId="1E0C090A" w14:textId="77777777" w:rsidR="006E351F" w:rsidRPr="007E0B31" w:rsidRDefault="006E351F" w:rsidP="006E351F">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6E351F" w:rsidRPr="007E0B31" w14:paraId="46996A6A" w14:textId="77777777" w:rsidTr="490DE6A8">
        <w:trPr>
          <w:cantSplit/>
        </w:trPr>
        <w:tc>
          <w:tcPr>
            <w:tcW w:w="2884" w:type="dxa"/>
          </w:tcPr>
          <w:p w14:paraId="3B59A20D" w14:textId="77777777" w:rsidR="006E351F" w:rsidRPr="007E0B31" w:rsidRDefault="006E351F" w:rsidP="006E351F">
            <w:pPr>
              <w:pStyle w:val="Arial11Bold"/>
              <w:rPr>
                <w:rFonts w:cs="Arial"/>
              </w:rPr>
            </w:pPr>
            <w:r w:rsidRPr="007E0B31">
              <w:rPr>
                <w:rFonts w:cs="Arial"/>
              </w:rPr>
              <w:t>Scottish Transmission System</w:t>
            </w:r>
          </w:p>
        </w:tc>
        <w:tc>
          <w:tcPr>
            <w:tcW w:w="6634" w:type="dxa"/>
          </w:tcPr>
          <w:p w14:paraId="78AAAC1A" w14:textId="77777777" w:rsidR="006E351F" w:rsidRPr="007E0B31" w:rsidRDefault="006E351F" w:rsidP="006E351F">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6E351F" w:rsidRPr="007E0B31" w14:paraId="51287B91" w14:textId="77777777" w:rsidTr="490DE6A8">
        <w:trPr>
          <w:cantSplit/>
        </w:trPr>
        <w:tc>
          <w:tcPr>
            <w:tcW w:w="2884" w:type="dxa"/>
          </w:tcPr>
          <w:p w14:paraId="06943FD9" w14:textId="77777777" w:rsidR="006E351F" w:rsidRPr="007E0B31" w:rsidRDefault="006E351F" w:rsidP="006E351F">
            <w:pPr>
              <w:pStyle w:val="Arial11Bold"/>
              <w:rPr>
                <w:rFonts w:cs="Arial"/>
              </w:rPr>
            </w:pPr>
            <w:r w:rsidRPr="007E0B31">
              <w:rPr>
                <w:rFonts w:cs="Arial"/>
              </w:rPr>
              <w:t>Scottish User</w:t>
            </w:r>
          </w:p>
        </w:tc>
        <w:tc>
          <w:tcPr>
            <w:tcW w:w="6634" w:type="dxa"/>
          </w:tcPr>
          <w:p w14:paraId="00622B6C" w14:textId="77777777" w:rsidR="006E351F" w:rsidRPr="007E0B31" w:rsidRDefault="006E351F" w:rsidP="006E351F">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6E351F" w:rsidRPr="007E0B31" w14:paraId="3C0B3E03" w14:textId="77777777" w:rsidTr="490DE6A8">
        <w:trPr>
          <w:cantSplit/>
        </w:trPr>
        <w:tc>
          <w:tcPr>
            <w:tcW w:w="2884" w:type="dxa"/>
          </w:tcPr>
          <w:p w14:paraId="0790467A" w14:textId="0FEE74A2" w:rsidR="006E351F" w:rsidRPr="007E0B31" w:rsidRDefault="006E351F" w:rsidP="006E351F">
            <w:pPr>
              <w:pStyle w:val="Arial11Bold"/>
              <w:rPr>
                <w:rFonts w:cs="Arial"/>
              </w:rPr>
            </w:pPr>
            <w:r>
              <w:rPr>
                <w:rFonts w:cs="Arial"/>
              </w:rPr>
              <w:t>Secondary BM Unit</w:t>
            </w:r>
          </w:p>
        </w:tc>
        <w:tc>
          <w:tcPr>
            <w:tcW w:w="6634" w:type="dxa"/>
          </w:tcPr>
          <w:p w14:paraId="44EC65D4" w14:textId="2371A3C1" w:rsidR="006E351F" w:rsidRPr="007E0B31" w:rsidRDefault="006E351F" w:rsidP="006E351F">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6E351F" w:rsidRPr="007E0B31" w14:paraId="76062AB2" w14:textId="77777777" w:rsidTr="490DE6A8">
        <w:trPr>
          <w:cantSplit/>
        </w:trPr>
        <w:tc>
          <w:tcPr>
            <w:tcW w:w="2884" w:type="dxa"/>
          </w:tcPr>
          <w:p w14:paraId="19193F66" w14:textId="77777777" w:rsidR="006E351F" w:rsidRPr="007E0B31" w:rsidRDefault="006E351F" w:rsidP="006E351F">
            <w:pPr>
              <w:pStyle w:val="Arial11Bold"/>
              <w:rPr>
                <w:rFonts w:cs="Arial"/>
              </w:rPr>
            </w:pPr>
            <w:r w:rsidRPr="007E0B31">
              <w:rPr>
                <w:rFonts w:cs="Arial"/>
              </w:rPr>
              <w:lastRenderedPageBreak/>
              <w:t>Secondary Response</w:t>
            </w:r>
          </w:p>
        </w:tc>
        <w:tc>
          <w:tcPr>
            <w:tcW w:w="6634" w:type="dxa"/>
          </w:tcPr>
          <w:p w14:paraId="78A1E61F" w14:textId="77777777" w:rsidR="006E351F" w:rsidRPr="007E0B31" w:rsidRDefault="006E351F" w:rsidP="006E351F">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6E351F" w:rsidRPr="007E0B31" w14:paraId="564540DA" w14:textId="77777777" w:rsidTr="490DE6A8">
        <w:trPr>
          <w:cantSplit/>
        </w:trPr>
        <w:tc>
          <w:tcPr>
            <w:tcW w:w="2884" w:type="dxa"/>
          </w:tcPr>
          <w:p w14:paraId="65A0DD2E" w14:textId="77777777" w:rsidR="006E351F" w:rsidRPr="007E0B31" w:rsidRDefault="006E351F" w:rsidP="006E351F">
            <w:pPr>
              <w:pStyle w:val="Arial11Bold"/>
              <w:rPr>
                <w:rFonts w:cs="Arial"/>
              </w:rPr>
            </w:pPr>
            <w:r w:rsidRPr="007E0B31">
              <w:rPr>
                <w:rFonts w:cs="Arial"/>
              </w:rPr>
              <w:t>Secretary of State</w:t>
            </w:r>
          </w:p>
        </w:tc>
        <w:tc>
          <w:tcPr>
            <w:tcW w:w="6634" w:type="dxa"/>
          </w:tcPr>
          <w:p w14:paraId="67522AEA" w14:textId="77777777" w:rsidR="006E351F" w:rsidRPr="007E0B31" w:rsidRDefault="006E351F" w:rsidP="006E351F">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6E351F" w:rsidRPr="007E0B31" w14:paraId="240349FB" w14:textId="77777777" w:rsidTr="490DE6A8">
        <w:trPr>
          <w:cantSplit/>
        </w:trPr>
        <w:tc>
          <w:tcPr>
            <w:tcW w:w="2884" w:type="dxa"/>
          </w:tcPr>
          <w:p w14:paraId="39D5CFF9" w14:textId="77777777" w:rsidR="006E351F" w:rsidRPr="007E0B31" w:rsidRDefault="006E351F" w:rsidP="006E351F">
            <w:pPr>
              <w:pStyle w:val="Arial11Bold"/>
              <w:rPr>
                <w:rFonts w:cs="Arial"/>
              </w:rPr>
            </w:pPr>
            <w:r w:rsidRPr="007E0B31">
              <w:rPr>
                <w:rFonts w:cs="Arial"/>
              </w:rPr>
              <w:t>Secured Event</w:t>
            </w:r>
          </w:p>
        </w:tc>
        <w:tc>
          <w:tcPr>
            <w:tcW w:w="6634" w:type="dxa"/>
          </w:tcPr>
          <w:p w14:paraId="5A98690F"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6E351F" w:rsidRPr="007E0B31" w14:paraId="646622AD" w14:textId="77777777" w:rsidTr="490DE6A8">
        <w:trPr>
          <w:cantSplit/>
        </w:trPr>
        <w:tc>
          <w:tcPr>
            <w:tcW w:w="2884" w:type="dxa"/>
          </w:tcPr>
          <w:p w14:paraId="2D39DA62" w14:textId="77777777" w:rsidR="006E351F" w:rsidRPr="007E0B31" w:rsidRDefault="006E351F" w:rsidP="006E351F">
            <w:pPr>
              <w:pStyle w:val="Arial11Bold"/>
              <w:rPr>
                <w:rFonts w:cs="Arial"/>
              </w:rPr>
            </w:pPr>
            <w:r w:rsidRPr="007E0B31">
              <w:rPr>
                <w:rFonts w:cs="Arial"/>
              </w:rPr>
              <w:t>Security and Quality of Supply Standard (SQSS)</w:t>
            </w:r>
          </w:p>
        </w:tc>
        <w:tc>
          <w:tcPr>
            <w:tcW w:w="6634" w:type="dxa"/>
          </w:tcPr>
          <w:p w14:paraId="1F7B9DEC" w14:textId="77777777" w:rsidR="006E351F" w:rsidRPr="007E0B31" w:rsidRDefault="006E351F" w:rsidP="006E351F">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6E351F" w:rsidRPr="007E0B31" w14:paraId="6D1F96AD" w14:textId="77777777" w:rsidTr="490DE6A8">
        <w:trPr>
          <w:cantSplit/>
        </w:trPr>
        <w:tc>
          <w:tcPr>
            <w:tcW w:w="2884" w:type="dxa"/>
          </w:tcPr>
          <w:p w14:paraId="3D4D2CAD" w14:textId="77777777" w:rsidR="006E351F" w:rsidRPr="007E0B31" w:rsidRDefault="006E351F" w:rsidP="006E351F">
            <w:pPr>
              <w:pStyle w:val="Arial11Bold"/>
              <w:rPr>
                <w:rFonts w:cs="Arial"/>
              </w:rPr>
            </w:pPr>
            <w:r w:rsidRPr="007E0B31">
              <w:rPr>
                <w:rFonts w:cs="Arial"/>
              </w:rPr>
              <w:t>Self-Governance Criteria</w:t>
            </w:r>
          </w:p>
        </w:tc>
        <w:tc>
          <w:tcPr>
            <w:tcW w:w="6634" w:type="dxa"/>
          </w:tcPr>
          <w:p w14:paraId="54B7BCEB" w14:textId="77777777" w:rsidR="006E351F" w:rsidRPr="007E0B31" w:rsidRDefault="006E351F" w:rsidP="006E351F">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6E351F" w:rsidRPr="007E0B31" w:rsidRDefault="006E351F" w:rsidP="006E351F">
            <w:pPr>
              <w:pStyle w:val="TableArial11"/>
              <w:numPr>
                <w:ilvl w:val="0"/>
                <w:numId w:val="8"/>
              </w:numPr>
              <w:rPr>
                <w:rFonts w:cs="Arial"/>
              </w:rPr>
            </w:pPr>
            <w:r w:rsidRPr="007E0B31">
              <w:rPr>
                <w:rFonts w:cs="Arial"/>
              </w:rPr>
              <w:t>is unlikely to have a material effect on:</w:t>
            </w:r>
          </w:p>
          <w:p w14:paraId="0AFA7F7C" w14:textId="77777777" w:rsidR="006E351F" w:rsidRPr="007E0B31" w:rsidRDefault="006E351F" w:rsidP="006E351F">
            <w:pPr>
              <w:pStyle w:val="TableArial11"/>
              <w:numPr>
                <w:ilvl w:val="0"/>
                <w:numId w:val="9"/>
              </w:numPr>
              <w:rPr>
                <w:rFonts w:cs="Arial"/>
              </w:rPr>
            </w:pPr>
            <w:r w:rsidRPr="007E0B31">
              <w:rPr>
                <w:rFonts w:cs="Arial"/>
              </w:rPr>
              <w:t>existing or future electricity consumers; and</w:t>
            </w:r>
          </w:p>
          <w:p w14:paraId="46F9696D" w14:textId="29B1C8A6" w:rsidR="006E351F" w:rsidRPr="007E0B31" w:rsidRDefault="006E351F" w:rsidP="006E351F">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6E351F" w:rsidRPr="007E0B31" w:rsidRDefault="006E351F" w:rsidP="006E351F">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6E351F" w:rsidRPr="007E0B31" w:rsidRDefault="006E351F" w:rsidP="006E351F">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6E351F" w:rsidRPr="007E0B31" w:rsidRDefault="006E351F" w:rsidP="006E351F">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6E351F" w:rsidRPr="00612E81" w:rsidRDefault="006E351F" w:rsidP="006E351F">
            <w:pPr>
              <w:pStyle w:val="TableArial11"/>
              <w:numPr>
                <w:ilvl w:val="0"/>
                <w:numId w:val="8"/>
              </w:numPr>
              <w:rPr>
                <w:rFonts w:cs="Arial"/>
              </w:rPr>
            </w:pPr>
            <w:r w:rsidRPr="00612E81">
              <w:rPr>
                <w:rFonts w:cs="Arial"/>
              </w:rPr>
              <w:t>is unlikely to discriminate between different classes of Users.</w:t>
            </w:r>
          </w:p>
          <w:p w14:paraId="766072C3" w14:textId="0AB255AC" w:rsidR="006E351F" w:rsidRPr="007E0B31" w:rsidRDefault="006E351F" w:rsidP="006E351F">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6E351F" w:rsidRPr="007E0B31" w14:paraId="519D0516" w14:textId="77777777" w:rsidTr="490DE6A8">
        <w:trPr>
          <w:cantSplit/>
        </w:trPr>
        <w:tc>
          <w:tcPr>
            <w:tcW w:w="2884" w:type="dxa"/>
          </w:tcPr>
          <w:p w14:paraId="6FE46427" w14:textId="77777777" w:rsidR="006E351F" w:rsidRPr="007E0B31" w:rsidRDefault="006E351F" w:rsidP="006E351F">
            <w:pPr>
              <w:pStyle w:val="Arial11Bold"/>
              <w:rPr>
                <w:rFonts w:cs="Arial"/>
              </w:rPr>
            </w:pPr>
            <w:r w:rsidRPr="007E0B31">
              <w:rPr>
                <w:rFonts w:cs="Arial"/>
              </w:rPr>
              <w:t>Self-Governance Modifications</w:t>
            </w:r>
          </w:p>
        </w:tc>
        <w:tc>
          <w:tcPr>
            <w:tcW w:w="6634" w:type="dxa"/>
          </w:tcPr>
          <w:p w14:paraId="27E32F5F" w14:textId="77777777"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6E351F" w:rsidRPr="007E0B31" w14:paraId="6A0ED69B" w14:textId="77777777" w:rsidTr="490DE6A8">
        <w:trPr>
          <w:cantSplit/>
        </w:trPr>
        <w:tc>
          <w:tcPr>
            <w:tcW w:w="2884" w:type="dxa"/>
          </w:tcPr>
          <w:p w14:paraId="0FD8F1F7" w14:textId="77777777" w:rsidR="006E351F" w:rsidRPr="007E0B31" w:rsidRDefault="006E351F" w:rsidP="006E351F">
            <w:pPr>
              <w:pStyle w:val="Arial11Bold"/>
              <w:rPr>
                <w:rFonts w:cs="Arial"/>
              </w:rPr>
            </w:pPr>
            <w:r w:rsidRPr="007E0B31">
              <w:rPr>
                <w:rFonts w:cs="Arial"/>
              </w:rPr>
              <w:t>Self-Governance Statement</w:t>
            </w:r>
          </w:p>
        </w:tc>
        <w:tc>
          <w:tcPr>
            <w:tcW w:w="6634" w:type="dxa"/>
          </w:tcPr>
          <w:p w14:paraId="10C74376" w14:textId="77777777" w:rsidR="006E351F" w:rsidRPr="007E0B31" w:rsidRDefault="006E351F" w:rsidP="006E351F">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6E351F" w:rsidRPr="007E0B31" w:rsidRDefault="006E351F" w:rsidP="006E351F">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6E351F" w:rsidRPr="007E0B31" w:rsidRDefault="006E351F" w:rsidP="006E351F">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6E351F" w:rsidRPr="007E0B31" w14:paraId="136D3FE1" w14:textId="77777777" w:rsidTr="490DE6A8">
        <w:trPr>
          <w:cantSplit/>
        </w:trPr>
        <w:tc>
          <w:tcPr>
            <w:tcW w:w="2884" w:type="dxa"/>
          </w:tcPr>
          <w:p w14:paraId="564BE747" w14:textId="77777777" w:rsidR="006E351F" w:rsidRPr="007E0B31" w:rsidRDefault="006E351F" w:rsidP="006E351F">
            <w:pPr>
              <w:pStyle w:val="Arial11Bold"/>
              <w:rPr>
                <w:rFonts w:cs="Arial"/>
              </w:rPr>
            </w:pPr>
            <w:r w:rsidRPr="007E0B31">
              <w:rPr>
                <w:rFonts w:cs="Arial"/>
              </w:rPr>
              <w:lastRenderedPageBreak/>
              <w:t>Setpoint Voltage</w:t>
            </w:r>
          </w:p>
        </w:tc>
        <w:tc>
          <w:tcPr>
            <w:tcW w:w="6634" w:type="dxa"/>
          </w:tcPr>
          <w:p w14:paraId="38F46902" w14:textId="77777777" w:rsidR="006E351F" w:rsidRPr="007E0B31" w:rsidRDefault="006E351F" w:rsidP="006E351F">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6E351F" w:rsidRPr="007E0B31" w14:paraId="2C5B1DCD" w14:textId="77777777" w:rsidTr="490DE6A8">
        <w:trPr>
          <w:cantSplit/>
        </w:trPr>
        <w:tc>
          <w:tcPr>
            <w:tcW w:w="2884" w:type="dxa"/>
          </w:tcPr>
          <w:p w14:paraId="61385F85" w14:textId="77777777" w:rsidR="006E351F" w:rsidRPr="007E0B31" w:rsidRDefault="006E351F" w:rsidP="006E351F">
            <w:pPr>
              <w:pStyle w:val="Arial11Bold"/>
              <w:rPr>
                <w:rFonts w:cs="Arial"/>
              </w:rPr>
            </w:pPr>
            <w:r w:rsidRPr="007E0B31">
              <w:rPr>
                <w:rFonts w:cs="Arial"/>
              </w:rPr>
              <w:t>Settlement Period</w:t>
            </w:r>
          </w:p>
        </w:tc>
        <w:tc>
          <w:tcPr>
            <w:tcW w:w="6634" w:type="dxa"/>
          </w:tcPr>
          <w:p w14:paraId="4AB567C7" w14:textId="77777777" w:rsidR="006E351F" w:rsidRPr="007E0B31" w:rsidRDefault="006E351F" w:rsidP="006E351F">
            <w:pPr>
              <w:pStyle w:val="TableArial11"/>
              <w:rPr>
                <w:rFonts w:cs="Arial"/>
              </w:rPr>
            </w:pPr>
            <w:r w:rsidRPr="007E0B31">
              <w:rPr>
                <w:rFonts w:cs="Arial"/>
              </w:rPr>
              <w:t>A period of 30 minutes ending on the hour and half-hour in each hour during a day.</w:t>
            </w:r>
          </w:p>
        </w:tc>
      </w:tr>
      <w:tr w:rsidR="006E351F" w:rsidRPr="007E0B31" w14:paraId="2C952150" w14:textId="77777777" w:rsidTr="490DE6A8">
        <w:trPr>
          <w:cantSplit/>
        </w:trPr>
        <w:tc>
          <w:tcPr>
            <w:tcW w:w="2884" w:type="dxa"/>
          </w:tcPr>
          <w:p w14:paraId="3E931984" w14:textId="77777777" w:rsidR="006E351F" w:rsidRPr="007E0B31" w:rsidRDefault="006E351F" w:rsidP="006E351F">
            <w:pPr>
              <w:pStyle w:val="Arial11Bold"/>
              <w:rPr>
                <w:rFonts w:cs="Arial"/>
              </w:rPr>
            </w:pPr>
            <w:r w:rsidRPr="007E0B31">
              <w:rPr>
                <w:rFonts w:cs="Arial"/>
              </w:rPr>
              <w:t>Seven Year Statement</w:t>
            </w:r>
          </w:p>
        </w:tc>
        <w:tc>
          <w:tcPr>
            <w:tcW w:w="6634" w:type="dxa"/>
          </w:tcPr>
          <w:p w14:paraId="2C46A0D7" w14:textId="20DD6457" w:rsidR="006E351F" w:rsidRPr="007E0B31" w:rsidRDefault="006E351F" w:rsidP="006E351F">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6E351F" w:rsidRPr="007E0B31" w14:paraId="6A64B863" w14:textId="77777777" w:rsidTr="490DE6A8">
        <w:trPr>
          <w:cantSplit/>
        </w:trPr>
        <w:tc>
          <w:tcPr>
            <w:tcW w:w="2884" w:type="dxa"/>
          </w:tcPr>
          <w:p w14:paraId="702BBF4B" w14:textId="77777777" w:rsidR="006E351F" w:rsidRPr="007E0B31" w:rsidRDefault="006E351F" w:rsidP="006E351F">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6E351F" w:rsidRPr="007E0B31" w:rsidRDefault="006E351F" w:rsidP="006E351F">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6E351F" w:rsidRPr="007E0B31" w14:paraId="510136CA" w14:textId="77777777" w:rsidTr="490DE6A8">
        <w:trPr>
          <w:cantSplit/>
        </w:trPr>
        <w:tc>
          <w:tcPr>
            <w:tcW w:w="2884" w:type="dxa"/>
          </w:tcPr>
          <w:p w14:paraId="35028F39" w14:textId="77777777" w:rsidR="006E351F" w:rsidRPr="007E0B31" w:rsidRDefault="006E351F" w:rsidP="006E351F">
            <w:pPr>
              <w:pStyle w:val="Arial11Bold"/>
              <w:rPr>
                <w:rFonts w:cs="Arial"/>
                <w:lang w:val="en-US"/>
              </w:rPr>
            </w:pPr>
            <w:r w:rsidRPr="007E0B31">
              <w:rPr>
                <w:rFonts w:cs="Arial"/>
                <w:lang w:val="en-US"/>
              </w:rPr>
              <w:t>SHETL</w:t>
            </w:r>
          </w:p>
        </w:tc>
        <w:tc>
          <w:tcPr>
            <w:tcW w:w="6634" w:type="dxa"/>
          </w:tcPr>
          <w:p w14:paraId="3E3D4EB4" w14:textId="77777777" w:rsidR="006E351F" w:rsidRPr="007E0B31" w:rsidRDefault="006E351F" w:rsidP="006E351F">
            <w:pPr>
              <w:pStyle w:val="TableArial11"/>
              <w:rPr>
                <w:rFonts w:cs="Arial"/>
              </w:rPr>
            </w:pPr>
            <w:r w:rsidRPr="007E0B31">
              <w:rPr>
                <w:rFonts w:cs="Arial"/>
              </w:rPr>
              <w:t>Scottish Hydro-Electric Transmission Limited</w:t>
            </w:r>
            <w:r>
              <w:rPr>
                <w:rFonts w:cs="Arial"/>
              </w:rPr>
              <w:t>.</w:t>
            </w:r>
          </w:p>
        </w:tc>
      </w:tr>
      <w:tr w:rsidR="006E351F" w:rsidRPr="007E0B31" w14:paraId="67FED673" w14:textId="77777777" w:rsidTr="490DE6A8">
        <w:trPr>
          <w:cantSplit/>
        </w:trPr>
        <w:tc>
          <w:tcPr>
            <w:tcW w:w="2884" w:type="dxa"/>
          </w:tcPr>
          <w:p w14:paraId="369FD6B3" w14:textId="77777777" w:rsidR="006E351F" w:rsidRPr="007E0B31" w:rsidRDefault="006E351F" w:rsidP="006E351F">
            <w:pPr>
              <w:pStyle w:val="Arial11Bold"/>
              <w:rPr>
                <w:rFonts w:cs="Arial"/>
              </w:rPr>
            </w:pPr>
            <w:r w:rsidRPr="007E0B31">
              <w:rPr>
                <w:rFonts w:cs="Arial"/>
              </w:rPr>
              <w:t>Shutdown</w:t>
            </w:r>
          </w:p>
        </w:tc>
        <w:tc>
          <w:tcPr>
            <w:tcW w:w="6634" w:type="dxa"/>
          </w:tcPr>
          <w:p w14:paraId="6E389810" w14:textId="39840711" w:rsidR="006E351F" w:rsidRPr="000B675D" w:rsidRDefault="006E351F" w:rsidP="006E351F">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6E351F" w:rsidRPr="00105C6E" w:rsidRDefault="006E351F" w:rsidP="006E351F">
            <w:pPr>
              <w:pStyle w:val="Default"/>
              <w:jc w:val="both"/>
              <w:rPr>
                <w:sz w:val="20"/>
                <w:szCs w:val="20"/>
              </w:rPr>
            </w:pPr>
          </w:p>
          <w:p w14:paraId="15309EA0" w14:textId="77777777" w:rsidR="006E351F" w:rsidRDefault="006E351F" w:rsidP="006E351F">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6E351F" w:rsidRDefault="006E351F" w:rsidP="006E351F">
            <w:pPr>
              <w:pStyle w:val="Default"/>
              <w:jc w:val="both"/>
              <w:rPr>
                <w:sz w:val="20"/>
                <w:szCs w:val="20"/>
              </w:rPr>
            </w:pPr>
          </w:p>
          <w:p w14:paraId="6125EFD5" w14:textId="77777777" w:rsidR="006E351F" w:rsidRDefault="006E351F" w:rsidP="006E351F">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6E351F" w:rsidRPr="002A73E9" w:rsidRDefault="006E351F" w:rsidP="006E351F">
            <w:pPr>
              <w:pStyle w:val="Default"/>
              <w:jc w:val="both"/>
              <w:rPr>
                <w:sz w:val="20"/>
              </w:rPr>
            </w:pPr>
          </w:p>
        </w:tc>
      </w:tr>
      <w:tr w:rsidR="006E351F" w:rsidRPr="007E0B31" w14:paraId="7BC2DAF6" w14:textId="77777777" w:rsidTr="490DE6A8">
        <w:trPr>
          <w:cantSplit/>
        </w:trPr>
        <w:tc>
          <w:tcPr>
            <w:tcW w:w="2884" w:type="dxa"/>
          </w:tcPr>
          <w:p w14:paraId="3675FAA8" w14:textId="77777777" w:rsidR="006E351F" w:rsidRPr="007E0B31" w:rsidRDefault="006E351F" w:rsidP="006E351F">
            <w:pPr>
              <w:pStyle w:val="Arial11Bold"/>
              <w:rPr>
                <w:rFonts w:cs="Arial"/>
                <w:lang w:val="en-US"/>
              </w:rPr>
            </w:pPr>
            <w:r w:rsidRPr="007E0B31">
              <w:rPr>
                <w:rFonts w:cs="Arial"/>
                <w:lang w:val="en-US"/>
              </w:rPr>
              <w:t>Significant Code Review</w:t>
            </w:r>
          </w:p>
        </w:tc>
        <w:tc>
          <w:tcPr>
            <w:tcW w:w="6634" w:type="dxa"/>
          </w:tcPr>
          <w:p w14:paraId="671DC2B0" w14:textId="77777777" w:rsidR="006E351F" w:rsidRPr="007E0B31" w:rsidRDefault="006E351F" w:rsidP="006E351F">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6E351F" w:rsidRPr="007E0B31" w14:paraId="1B5DF07B" w14:textId="77777777" w:rsidTr="005A3DF9">
        <w:trPr>
          <w:cantSplit/>
          <w:trHeight w:val="844"/>
        </w:trPr>
        <w:tc>
          <w:tcPr>
            <w:tcW w:w="2884" w:type="dxa"/>
          </w:tcPr>
          <w:p w14:paraId="7D570753" w14:textId="77777777" w:rsidR="006E351F" w:rsidRPr="007E0B31" w:rsidRDefault="006E351F" w:rsidP="006E351F">
            <w:pPr>
              <w:pStyle w:val="Arial11Bold"/>
              <w:rPr>
                <w:rFonts w:cs="Arial"/>
                <w:lang w:val="en-US"/>
              </w:rPr>
            </w:pPr>
            <w:r w:rsidRPr="007E0B31">
              <w:rPr>
                <w:rFonts w:cs="Arial"/>
                <w:lang w:val="en-US"/>
              </w:rPr>
              <w:t>Significant Code Review Phase</w:t>
            </w:r>
          </w:p>
        </w:tc>
        <w:tc>
          <w:tcPr>
            <w:tcW w:w="6634" w:type="dxa"/>
          </w:tcPr>
          <w:p w14:paraId="0EC0F404" w14:textId="77777777" w:rsidR="006E351F" w:rsidRPr="007E0B31" w:rsidRDefault="006E351F" w:rsidP="006E351F">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6E351F" w:rsidRPr="007E0B31" w14:paraId="5ADB841A" w14:textId="77777777" w:rsidTr="005A3DF9">
        <w:trPr>
          <w:cantSplit/>
          <w:trHeight w:val="391"/>
        </w:trPr>
        <w:tc>
          <w:tcPr>
            <w:tcW w:w="2884" w:type="dxa"/>
          </w:tcPr>
          <w:p w14:paraId="7F34926A" w14:textId="77777777" w:rsidR="006E351F" w:rsidRPr="005A3DF9" w:rsidRDefault="006E351F" w:rsidP="006E351F">
            <w:pPr>
              <w:rPr>
                <w:b/>
                <w:bCs/>
              </w:rPr>
            </w:pPr>
            <w:r w:rsidRPr="005A3DF9">
              <w:rPr>
                <w:b/>
                <w:bCs/>
              </w:rPr>
              <w:t>Significant Event</w:t>
            </w:r>
          </w:p>
        </w:tc>
        <w:tc>
          <w:tcPr>
            <w:tcW w:w="6634" w:type="dxa"/>
          </w:tcPr>
          <w:p w14:paraId="1EE1E359" w14:textId="77777777" w:rsidR="006E351F" w:rsidRPr="005A3DF9" w:rsidRDefault="006E351F" w:rsidP="006E351F">
            <w:r w:rsidRPr="005A3DF9">
              <w:t xml:space="preserve">An </w:t>
            </w:r>
            <w:r w:rsidRPr="005A3DF9">
              <w:rPr>
                <w:b/>
                <w:bCs/>
              </w:rPr>
              <w:t>Event</w:t>
            </w:r>
            <w:r w:rsidRPr="005A3DF9">
              <w:t>, as defined in OC3.4.1.</w:t>
            </w:r>
          </w:p>
        </w:tc>
      </w:tr>
      <w:tr w:rsidR="006E351F" w:rsidRPr="007E0B31" w14:paraId="1BEA81BE" w14:textId="77777777" w:rsidTr="490DE6A8">
        <w:trPr>
          <w:cantSplit/>
        </w:trPr>
        <w:tc>
          <w:tcPr>
            <w:tcW w:w="2884" w:type="dxa"/>
          </w:tcPr>
          <w:p w14:paraId="7DDF6CE8" w14:textId="77777777" w:rsidR="006E351F" w:rsidRPr="007E0B31" w:rsidRDefault="006E351F" w:rsidP="006E351F">
            <w:pPr>
              <w:pStyle w:val="Arial11Bold"/>
              <w:rPr>
                <w:rFonts w:cs="Arial"/>
              </w:rPr>
            </w:pPr>
            <w:r w:rsidRPr="007E0B31">
              <w:rPr>
                <w:rFonts w:cs="Arial"/>
              </w:rPr>
              <w:t>Significant Incident</w:t>
            </w:r>
          </w:p>
        </w:tc>
        <w:tc>
          <w:tcPr>
            <w:tcW w:w="6634" w:type="dxa"/>
          </w:tcPr>
          <w:p w14:paraId="7F61F265" w14:textId="77777777" w:rsidR="006E351F" w:rsidRPr="007E0B31" w:rsidRDefault="006E351F" w:rsidP="006E351F">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6E351F" w:rsidRPr="007E0B31" w14:paraId="3E055DF2" w14:textId="77777777" w:rsidTr="490DE6A8">
        <w:trPr>
          <w:cantSplit/>
        </w:trPr>
        <w:tc>
          <w:tcPr>
            <w:tcW w:w="2884" w:type="dxa"/>
          </w:tcPr>
          <w:p w14:paraId="0E800888" w14:textId="77777777" w:rsidR="006E351F" w:rsidRPr="007E0B31" w:rsidRDefault="006E351F" w:rsidP="006E351F">
            <w:pPr>
              <w:pStyle w:val="Arial11Bold"/>
              <w:rPr>
                <w:rFonts w:cs="Arial"/>
              </w:rPr>
            </w:pPr>
            <w:r w:rsidRPr="007E0B31">
              <w:rPr>
                <w:rFonts w:cs="Arial"/>
              </w:rPr>
              <w:lastRenderedPageBreak/>
              <w:t>Simultaneous Tap Change</w:t>
            </w:r>
          </w:p>
        </w:tc>
        <w:tc>
          <w:tcPr>
            <w:tcW w:w="6634" w:type="dxa"/>
          </w:tcPr>
          <w:p w14:paraId="60D3F25A" w14:textId="2377F85E" w:rsidR="006E351F" w:rsidRPr="007E0B31" w:rsidRDefault="006E351F" w:rsidP="006E351F">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6E351F" w:rsidRPr="007E0B31" w14:paraId="328E6979" w14:textId="77777777" w:rsidTr="490DE6A8">
        <w:trPr>
          <w:cantSplit/>
        </w:trPr>
        <w:tc>
          <w:tcPr>
            <w:tcW w:w="2884" w:type="dxa"/>
          </w:tcPr>
          <w:p w14:paraId="7DB29454" w14:textId="260E372C" w:rsidR="006E351F" w:rsidRPr="009A551F" w:rsidRDefault="006E351F" w:rsidP="006E351F">
            <w:pPr>
              <w:pStyle w:val="Arial11Bold"/>
              <w:rPr>
                <w:rFonts w:cs="Arial"/>
              </w:rPr>
            </w:pPr>
            <w:r w:rsidRPr="009A551F">
              <w:rPr>
                <w:lang w:val="en-US"/>
              </w:rPr>
              <w:t>Single Intraday Coupling</w:t>
            </w:r>
          </w:p>
        </w:tc>
        <w:tc>
          <w:tcPr>
            <w:tcW w:w="6634" w:type="dxa"/>
          </w:tcPr>
          <w:p w14:paraId="46F14FC7" w14:textId="686B1D19" w:rsidR="006E351F" w:rsidRPr="009A551F" w:rsidRDefault="006E351F" w:rsidP="006E351F">
            <w:pPr>
              <w:pStyle w:val="TableArial11"/>
              <w:rPr>
                <w:rFonts w:cs="Arial"/>
              </w:rPr>
            </w:pPr>
            <w:r w:rsidRPr="009A551F">
              <w:t>The continuous process where collected orders are matched and cross-zonal capacity is allocated simultaneously for different bidding zones in the intraday market.</w:t>
            </w:r>
          </w:p>
        </w:tc>
      </w:tr>
      <w:tr w:rsidR="006E351F" w:rsidRPr="007E0B31" w14:paraId="5AFB48FD" w14:textId="77777777" w:rsidTr="490DE6A8">
        <w:trPr>
          <w:cantSplit/>
        </w:trPr>
        <w:tc>
          <w:tcPr>
            <w:tcW w:w="2884" w:type="dxa"/>
          </w:tcPr>
          <w:p w14:paraId="6EF1D6A4" w14:textId="77777777" w:rsidR="006E351F" w:rsidRPr="007E0B31" w:rsidRDefault="006E351F" w:rsidP="006E351F">
            <w:pPr>
              <w:pStyle w:val="Arial11Bold"/>
              <w:rPr>
                <w:rFonts w:cs="Arial"/>
              </w:rPr>
            </w:pPr>
            <w:r w:rsidRPr="007E0B31">
              <w:rPr>
                <w:rFonts w:cs="Arial"/>
              </w:rPr>
              <w:t>Single Line Diagram</w:t>
            </w:r>
          </w:p>
        </w:tc>
        <w:tc>
          <w:tcPr>
            <w:tcW w:w="6634" w:type="dxa"/>
          </w:tcPr>
          <w:p w14:paraId="4EC44797" w14:textId="77777777" w:rsidR="006E351F" w:rsidRPr="007E0B31" w:rsidRDefault="006E351F" w:rsidP="006E351F">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6E351F" w:rsidRPr="007E0B31" w14:paraId="465C7113" w14:textId="77777777" w:rsidTr="490DE6A8">
        <w:trPr>
          <w:cantSplit/>
        </w:trPr>
        <w:tc>
          <w:tcPr>
            <w:tcW w:w="2884" w:type="dxa"/>
          </w:tcPr>
          <w:p w14:paraId="752C09A5" w14:textId="77777777" w:rsidR="006E351F" w:rsidRPr="007E0B31" w:rsidRDefault="006E351F" w:rsidP="006E351F">
            <w:pPr>
              <w:pStyle w:val="Arial11Bold"/>
              <w:rPr>
                <w:rFonts w:cs="Arial"/>
              </w:rPr>
            </w:pPr>
            <w:r w:rsidRPr="007E0B31">
              <w:rPr>
                <w:rFonts w:cs="Arial"/>
              </w:rPr>
              <w:t>Single Point of Connection</w:t>
            </w:r>
          </w:p>
        </w:tc>
        <w:tc>
          <w:tcPr>
            <w:tcW w:w="6634" w:type="dxa"/>
          </w:tcPr>
          <w:p w14:paraId="357AE2D2" w14:textId="77777777" w:rsidR="006E351F" w:rsidRPr="007E0B31" w:rsidRDefault="006E351F" w:rsidP="006E351F">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6E351F" w:rsidRPr="007E0B31" w14:paraId="6F54CDA0" w14:textId="77777777" w:rsidTr="490DE6A8">
        <w:trPr>
          <w:cantSplit/>
        </w:trPr>
        <w:tc>
          <w:tcPr>
            <w:tcW w:w="2884" w:type="dxa"/>
          </w:tcPr>
          <w:p w14:paraId="636AB71F" w14:textId="77777777" w:rsidR="006E351F" w:rsidRPr="007E0B31" w:rsidRDefault="006E351F" w:rsidP="006E351F">
            <w:pPr>
              <w:pStyle w:val="Arial11Bold"/>
              <w:rPr>
                <w:rFonts w:cs="Arial"/>
              </w:rPr>
            </w:pPr>
            <w:r w:rsidRPr="007E0B31">
              <w:rPr>
                <w:rFonts w:cs="Arial"/>
              </w:rPr>
              <w:t>Site Common Drawings</w:t>
            </w:r>
          </w:p>
        </w:tc>
        <w:tc>
          <w:tcPr>
            <w:tcW w:w="6634" w:type="dxa"/>
          </w:tcPr>
          <w:p w14:paraId="10001C92" w14:textId="77777777" w:rsidR="006E351F" w:rsidRPr="007E0B31" w:rsidRDefault="006E351F" w:rsidP="006E351F">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6E351F" w:rsidRPr="007E0B31" w14:paraId="5735D188" w14:textId="77777777" w:rsidTr="490DE6A8">
        <w:trPr>
          <w:cantSplit/>
        </w:trPr>
        <w:tc>
          <w:tcPr>
            <w:tcW w:w="2884" w:type="dxa"/>
          </w:tcPr>
          <w:p w14:paraId="236162FF" w14:textId="77777777" w:rsidR="006E351F" w:rsidRPr="007E0B31" w:rsidRDefault="006E351F" w:rsidP="006E351F">
            <w:pPr>
              <w:pStyle w:val="Arial11Bold"/>
              <w:rPr>
                <w:rFonts w:cs="Arial"/>
              </w:rPr>
            </w:pPr>
            <w:r w:rsidRPr="007E0B31">
              <w:rPr>
                <w:rFonts w:cs="Arial"/>
              </w:rPr>
              <w:t xml:space="preserve">Site Responsibility Schedule </w:t>
            </w:r>
          </w:p>
        </w:tc>
        <w:tc>
          <w:tcPr>
            <w:tcW w:w="6634" w:type="dxa"/>
          </w:tcPr>
          <w:p w14:paraId="6A1F8B74" w14:textId="77777777" w:rsidR="006E351F" w:rsidRPr="007E0B31" w:rsidRDefault="006E351F" w:rsidP="006E351F">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6E351F" w:rsidRPr="007E0B31" w14:paraId="45E94789" w14:textId="77777777" w:rsidTr="490DE6A8">
        <w:trPr>
          <w:cantSplit/>
        </w:trPr>
        <w:tc>
          <w:tcPr>
            <w:tcW w:w="2884" w:type="dxa"/>
          </w:tcPr>
          <w:p w14:paraId="46B439EE" w14:textId="77777777" w:rsidR="006E351F" w:rsidRPr="007E0B31" w:rsidRDefault="006E351F" w:rsidP="006E351F">
            <w:pPr>
              <w:pStyle w:val="Arial11Bold"/>
              <w:rPr>
                <w:rFonts w:cs="Arial"/>
              </w:rPr>
            </w:pPr>
            <w:r w:rsidRPr="007E0B31">
              <w:rPr>
                <w:rFonts w:cs="Arial"/>
              </w:rPr>
              <w:t>Slope</w:t>
            </w:r>
          </w:p>
        </w:tc>
        <w:tc>
          <w:tcPr>
            <w:tcW w:w="6634" w:type="dxa"/>
          </w:tcPr>
          <w:p w14:paraId="0B1F2C0B" w14:textId="77777777" w:rsidR="006E351F" w:rsidRPr="007E0B31" w:rsidRDefault="006E351F" w:rsidP="006E351F">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6E351F" w:rsidRPr="007E0B31" w14:paraId="37CB2940" w14:textId="77777777" w:rsidTr="490DE6A8">
        <w:trPr>
          <w:cantSplit/>
        </w:trPr>
        <w:tc>
          <w:tcPr>
            <w:tcW w:w="2884" w:type="dxa"/>
          </w:tcPr>
          <w:p w14:paraId="216A2CB0" w14:textId="77777777" w:rsidR="006E351F" w:rsidRPr="007E0B31" w:rsidRDefault="006E351F" w:rsidP="006E351F">
            <w:pPr>
              <w:pStyle w:val="Arial11Bold"/>
              <w:rPr>
                <w:rFonts w:cs="Arial"/>
              </w:rPr>
            </w:pPr>
            <w:r w:rsidRPr="007E0B31">
              <w:rPr>
                <w:rFonts w:cs="Arial"/>
              </w:rPr>
              <w:t>Small Participant</w:t>
            </w:r>
          </w:p>
        </w:tc>
        <w:tc>
          <w:tcPr>
            <w:tcW w:w="6634" w:type="dxa"/>
          </w:tcPr>
          <w:p w14:paraId="01410E38" w14:textId="77777777" w:rsidR="006E351F" w:rsidRPr="007E0B31" w:rsidRDefault="006E351F" w:rsidP="006E351F">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6E351F" w:rsidRPr="007E0B31" w14:paraId="1F395979" w14:textId="77777777" w:rsidTr="490DE6A8">
        <w:trPr>
          <w:cantSplit/>
        </w:trPr>
        <w:tc>
          <w:tcPr>
            <w:tcW w:w="2884" w:type="dxa"/>
          </w:tcPr>
          <w:p w14:paraId="07FA4ADB" w14:textId="77777777" w:rsidR="006E351F" w:rsidRPr="007E0B31" w:rsidRDefault="006E351F" w:rsidP="006E351F">
            <w:pPr>
              <w:pStyle w:val="Arial11Bold"/>
              <w:rPr>
                <w:rFonts w:cs="Arial"/>
              </w:rPr>
            </w:pPr>
            <w:r w:rsidRPr="007E0B31">
              <w:rPr>
                <w:rFonts w:cs="Arial"/>
              </w:rPr>
              <w:lastRenderedPageBreak/>
              <w:t>Small Power Station</w:t>
            </w:r>
          </w:p>
        </w:tc>
        <w:tc>
          <w:tcPr>
            <w:tcW w:w="6634" w:type="dxa"/>
          </w:tcPr>
          <w:p w14:paraId="281660E4" w14:textId="77777777" w:rsidR="006E351F" w:rsidRPr="007E0B31" w:rsidRDefault="006E351F" w:rsidP="006E351F">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directly connected to:</w:t>
            </w:r>
          </w:p>
          <w:p w14:paraId="13A62CE9" w14:textId="4218E8A6" w:rsidR="006E351F" w:rsidRPr="007E0B31" w:rsidRDefault="006E351F" w:rsidP="006E351F">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6E351F" w:rsidRPr="007E0B31" w:rsidRDefault="006E351F" w:rsidP="006E351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6E351F" w:rsidRPr="007E0B31" w:rsidRDefault="006E351F" w:rsidP="006E351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6E351F" w:rsidRPr="007E0B31" w:rsidRDefault="006E351F" w:rsidP="006E351F">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6E351F" w:rsidRPr="007E0B31" w:rsidRDefault="006E351F" w:rsidP="006E351F">
            <w:pPr>
              <w:pStyle w:val="TableArial11"/>
              <w:ind w:left="567" w:hanging="567"/>
              <w:rPr>
                <w:rFonts w:cs="Arial"/>
              </w:rPr>
            </w:pPr>
            <w:r w:rsidRPr="007E0B31">
              <w:rPr>
                <w:rFonts w:cs="Arial"/>
              </w:rPr>
              <w:t>or,</w:t>
            </w:r>
          </w:p>
          <w:p w14:paraId="7EB0BBC3"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6E351F" w:rsidRPr="007E0B31" w:rsidRDefault="006E351F" w:rsidP="006E351F">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6E351F" w:rsidRPr="007E0B31" w:rsidRDefault="006E351F" w:rsidP="006E351F">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6E351F" w:rsidRPr="007E0B31" w:rsidRDefault="006E351F" w:rsidP="006E351F">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6E351F" w:rsidRPr="007E0B31" w:rsidRDefault="006E351F" w:rsidP="006E351F">
            <w:pPr>
              <w:pStyle w:val="TableArial11"/>
              <w:ind w:left="567" w:hanging="567"/>
              <w:rPr>
                <w:rFonts w:cs="Arial"/>
              </w:rPr>
            </w:pPr>
            <w:r w:rsidRPr="007E0B31">
              <w:rPr>
                <w:rFonts w:cs="Arial"/>
              </w:rPr>
              <w:t>or,</w:t>
            </w:r>
          </w:p>
          <w:p w14:paraId="6997783A"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6E351F" w:rsidRPr="007E0B31" w:rsidRDefault="006E351F" w:rsidP="006E351F">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6E351F" w:rsidRPr="007E0B31" w:rsidRDefault="006E351F" w:rsidP="006E351F">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6E351F" w:rsidRPr="007E0B31" w:rsidRDefault="006E351F" w:rsidP="006E351F">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6E351F" w:rsidRPr="007E0B31" w:rsidRDefault="006E351F" w:rsidP="006E351F">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6E351F" w:rsidRPr="007E0B31" w14:paraId="7573FBB9" w14:textId="77777777" w:rsidTr="490DE6A8">
        <w:trPr>
          <w:cantSplit/>
        </w:trPr>
        <w:tc>
          <w:tcPr>
            <w:tcW w:w="2884" w:type="dxa"/>
          </w:tcPr>
          <w:p w14:paraId="762A4B06" w14:textId="77777777" w:rsidR="006E351F" w:rsidRPr="007E0B31" w:rsidRDefault="006E351F" w:rsidP="006E351F">
            <w:pPr>
              <w:pStyle w:val="Arial11Bold"/>
              <w:rPr>
                <w:rFonts w:cs="Arial"/>
              </w:rPr>
            </w:pPr>
            <w:r w:rsidRPr="007E0B31">
              <w:rPr>
                <w:rFonts w:cs="Arial"/>
              </w:rPr>
              <w:t>Speeder Motor Setting Range</w:t>
            </w:r>
          </w:p>
        </w:tc>
        <w:tc>
          <w:tcPr>
            <w:tcW w:w="6634" w:type="dxa"/>
          </w:tcPr>
          <w:p w14:paraId="4F8D293D" w14:textId="77777777" w:rsidR="006E351F" w:rsidRPr="007E0B31" w:rsidRDefault="006E351F" w:rsidP="006E351F">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6E351F" w:rsidRPr="007E0B31" w14:paraId="04280D98" w14:textId="77777777" w:rsidTr="490DE6A8">
        <w:trPr>
          <w:cantSplit/>
        </w:trPr>
        <w:tc>
          <w:tcPr>
            <w:tcW w:w="2884" w:type="dxa"/>
          </w:tcPr>
          <w:p w14:paraId="7D8CDDFE" w14:textId="77777777" w:rsidR="006E351F" w:rsidRPr="007E0B31" w:rsidRDefault="006E351F" w:rsidP="006E351F">
            <w:pPr>
              <w:pStyle w:val="Arial11Bold"/>
              <w:rPr>
                <w:rFonts w:cs="Arial"/>
              </w:rPr>
            </w:pPr>
            <w:r w:rsidRPr="007E0B31">
              <w:rPr>
                <w:rFonts w:cs="Arial"/>
              </w:rPr>
              <w:t>SPT</w:t>
            </w:r>
          </w:p>
        </w:tc>
        <w:tc>
          <w:tcPr>
            <w:tcW w:w="6634" w:type="dxa"/>
          </w:tcPr>
          <w:p w14:paraId="202D47CC" w14:textId="77777777" w:rsidR="006E351F" w:rsidRPr="007E0B31" w:rsidRDefault="006E351F" w:rsidP="006E351F">
            <w:pPr>
              <w:pStyle w:val="TableArial11"/>
              <w:rPr>
                <w:rFonts w:cs="Arial"/>
              </w:rPr>
            </w:pPr>
            <w:r w:rsidRPr="007E0B31">
              <w:rPr>
                <w:rFonts w:cs="Arial"/>
              </w:rPr>
              <w:t>SP Transmission Limited</w:t>
            </w:r>
            <w:r>
              <w:rPr>
                <w:rFonts w:cs="Arial"/>
              </w:rPr>
              <w:t xml:space="preserve"> plc</w:t>
            </w:r>
          </w:p>
        </w:tc>
      </w:tr>
      <w:tr w:rsidR="006E351F" w:rsidRPr="007E0B31" w14:paraId="2DA67376" w14:textId="77777777" w:rsidTr="490DE6A8">
        <w:trPr>
          <w:cantSplit/>
        </w:trPr>
        <w:tc>
          <w:tcPr>
            <w:tcW w:w="2884" w:type="dxa"/>
          </w:tcPr>
          <w:p w14:paraId="22F630E2" w14:textId="084D3F3B" w:rsidR="006E351F" w:rsidRPr="004F1DF0" w:rsidRDefault="006E351F" w:rsidP="006E351F">
            <w:pPr>
              <w:rPr>
                <w:b/>
              </w:rPr>
            </w:pPr>
            <w:r w:rsidRPr="004F1DF0">
              <w:rPr>
                <w:rFonts w:cs="Arial"/>
                <w:b/>
              </w:rPr>
              <w:t>Standard Contract Terms</w:t>
            </w:r>
          </w:p>
        </w:tc>
        <w:tc>
          <w:tcPr>
            <w:tcW w:w="6634" w:type="dxa"/>
          </w:tcPr>
          <w:p w14:paraId="5D840AFD" w14:textId="4E3A5439" w:rsidR="006E351F" w:rsidRPr="00DD7E1A" w:rsidRDefault="006E351F" w:rsidP="006E351F">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6E351F" w:rsidRPr="007E0B31" w14:paraId="67A0366B" w14:textId="77777777" w:rsidTr="490DE6A8">
        <w:trPr>
          <w:cantSplit/>
        </w:trPr>
        <w:tc>
          <w:tcPr>
            <w:tcW w:w="2884" w:type="dxa"/>
          </w:tcPr>
          <w:p w14:paraId="0F9E2157" w14:textId="5498E044" w:rsidR="006E351F" w:rsidRDefault="006E351F" w:rsidP="006E351F">
            <w:pPr>
              <w:pStyle w:val="Arial11Bold"/>
              <w:rPr>
                <w:rFonts w:cs="Arial"/>
              </w:rPr>
            </w:pPr>
            <w:r w:rsidRPr="007E0B31">
              <w:rPr>
                <w:rFonts w:cs="Arial"/>
              </w:rPr>
              <w:lastRenderedPageBreak/>
              <w:t>Standard Modifications</w:t>
            </w:r>
          </w:p>
          <w:p w14:paraId="07E084EC" w14:textId="7E4794BD" w:rsidR="006E351F" w:rsidRPr="00FB43E1" w:rsidRDefault="006E351F" w:rsidP="006E351F"/>
        </w:tc>
        <w:tc>
          <w:tcPr>
            <w:tcW w:w="6634" w:type="dxa"/>
          </w:tcPr>
          <w:p w14:paraId="46989946" w14:textId="77777777" w:rsidR="006E351F" w:rsidRPr="005C20E3" w:rsidRDefault="006E351F" w:rsidP="006E351F">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6E351F" w:rsidRPr="007E0B31" w:rsidRDefault="006E351F" w:rsidP="006E351F">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6E351F" w:rsidRPr="007E0B31" w14:paraId="0BE680B8" w14:textId="77777777" w:rsidTr="490DE6A8">
        <w:trPr>
          <w:cantSplit/>
        </w:trPr>
        <w:tc>
          <w:tcPr>
            <w:tcW w:w="2884" w:type="dxa"/>
          </w:tcPr>
          <w:p w14:paraId="08548C67" w14:textId="77777777" w:rsidR="006E351F" w:rsidRPr="007E0B31" w:rsidRDefault="006E351F" w:rsidP="006E351F">
            <w:pPr>
              <w:pStyle w:val="Arial11Bold"/>
              <w:rPr>
                <w:rFonts w:cs="Arial"/>
              </w:rPr>
            </w:pPr>
            <w:r w:rsidRPr="007E0B31">
              <w:rPr>
                <w:rFonts w:cs="Arial"/>
              </w:rPr>
              <w:t>Standard Planning Data</w:t>
            </w:r>
          </w:p>
        </w:tc>
        <w:tc>
          <w:tcPr>
            <w:tcW w:w="6634" w:type="dxa"/>
          </w:tcPr>
          <w:p w14:paraId="2E9B039E" w14:textId="4F20BEE7" w:rsidR="006E351F" w:rsidRPr="007E0B31" w:rsidRDefault="006E351F" w:rsidP="006E351F">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6E351F" w:rsidRPr="007E0B31" w14:paraId="50C48905" w14:textId="77777777" w:rsidTr="490DE6A8">
        <w:trPr>
          <w:cantSplit/>
        </w:trPr>
        <w:tc>
          <w:tcPr>
            <w:tcW w:w="2884" w:type="dxa"/>
          </w:tcPr>
          <w:p w14:paraId="2AB06ACF" w14:textId="35A4C384" w:rsidR="006E351F" w:rsidRPr="007E0B31" w:rsidRDefault="006E351F" w:rsidP="006E351F">
            <w:pPr>
              <w:pStyle w:val="Arial11Bold"/>
              <w:rPr>
                <w:rFonts w:cs="Arial"/>
              </w:rPr>
            </w:pPr>
            <w:r>
              <w:rPr>
                <w:rFonts w:cs="Arial"/>
              </w:rPr>
              <w:t>Standard Product</w:t>
            </w:r>
          </w:p>
        </w:tc>
        <w:tc>
          <w:tcPr>
            <w:tcW w:w="6634" w:type="dxa"/>
          </w:tcPr>
          <w:p w14:paraId="4CFE3F05" w14:textId="3648906A" w:rsidR="006E351F" w:rsidRPr="007E0B31" w:rsidRDefault="006E351F" w:rsidP="006E351F">
            <w:pPr>
              <w:pStyle w:val="TableArial11"/>
              <w:rPr>
                <w:rFonts w:cs="Arial"/>
              </w:rPr>
            </w:pPr>
            <w:r>
              <w:rPr>
                <w:rFonts w:cs="Arial"/>
              </w:rPr>
              <w:t>Means a harmonised balancing product defined by all EU TSOs for the exchange of balance services.</w:t>
            </w:r>
          </w:p>
        </w:tc>
      </w:tr>
      <w:tr w:rsidR="006E351F" w:rsidRPr="007E0B31" w14:paraId="4044E3F1" w14:textId="77777777" w:rsidTr="490DE6A8">
        <w:trPr>
          <w:cantSplit/>
        </w:trPr>
        <w:tc>
          <w:tcPr>
            <w:tcW w:w="2884" w:type="dxa"/>
          </w:tcPr>
          <w:p w14:paraId="1595BA77" w14:textId="0A36263B" w:rsidR="006E351F" w:rsidRPr="007E0B31" w:rsidRDefault="006E351F" w:rsidP="006E351F">
            <w:pPr>
              <w:pStyle w:val="Arial11Bold"/>
              <w:rPr>
                <w:rFonts w:cs="Arial"/>
              </w:rPr>
            </w:pPr>
            <w:r>
              <w:rPr>
                <w:rFonts w:cs="Arial"/>
              </w:rPr>
              <w:t>Specific Product</w:t>
            </w:r>
          </w:p>
        </w:tc>
        <w:tc>
          <w:tcPr>
            <w:tcW w:w="6634" w:type="dxa"/>
          </w:tcPr>
          <w:p w14:paraId="2C1F1A68" w14:textId="18D90CF3" w:rsidR="006E351F" w:rsidRPr="007E0B31" w:rsidRDefault="006E351F" w:rsidP="006E351F">
            <w:pPr>
              <w:pStyle w:val="TableArial11"/>
              <w:rPr>
                <w:rFonts w:cs="Arial"/>
              </w:rPr>
            </w:pPr>
            <w:r>
              <w:rPr>
                <w:rFonts w:cs="Arial"/>
              </w:rPr>
              <w:t>Means in the context of Balancing Services a product that is not a standard product.</w:t>
            </w:r>
          </w:p>
        </w:tc>
      </w:tr>
      <w:tr w:rsidR="006E351F" w:rsidRPr="007E0B31" w14:paraId="72218AE6" w14:textId="77777777" w:rsidTr="490DE6A8">
        <w:trPr>
          <w:cantSplit/>
        </w:trPr>
        <w:tc>
          <w:tcPr>
            <w:tcW w:w="2884" w:type="dxa"/>
          </w:tcPr>
          <w:p w14:paraId="24E4CECA" w14:textId="77777777" w:rsidR="006E351F" w:rsidRPr="007E0B31" w:rsidRDefault="006E351F" w:rsidP="006E351F">
            <w:pPr>
              <w:pStyle w:val="Arial11Bold"/>
              <w:rPr>
                <w:rFonts w:cs="Arial"/>
              </w:rPr>
            </w:pPr>
            <w:r w:rsidRPr="007E0B31">
              <w:rPr>
                <w:rFonts w:cs="Arial"/>
              </w:rPr>
              <w:t>Start Time</w:t>
            </w:r>
          </w:p>
        </w:tc>
        <w:tc>
          <w:tcPr>
            <w:tcW w:w="6634" w:type="dxa"/>
          </w:tcPr>
          <w:p w14:paraId="78DDDAD8" w14:textId="508DFE7C" w:rsidR="006E351F" w:rsidRPr="007E0B31" w:rsidRDefault="006E351F" w:rsidP="006E351F">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6E351F" w:rsidRPr="007E0B31" w14:paraId="763B02FF" w14:textId="77777777" w:rsidTr="490DE6A8">
        <w:trPr>
          <w:cantSplit/>
        </w:trPr>
        <w:tc>
          <w:tcPr>
            <w:tcW w:w="2884" w:type="dxa"/>
          </w:tcPr>
          <w:p w14:paraId="0BDA9245" w14:textId="77777777" w:rsidR="006E351F" w:rsidRPr="007E0B31" w:rsidRDefault="006E351F" w:rsidP="006E351F">
            <w:pPr>
              <w:pStyle w:val="Arial11Bold"/>
              <w:rPr>
                <w:rFonts w:cs="Arial"/>
              </w:rPr>
            </w:pPr>
            <w:r w:rsidRPr="007E0B31">
              <w:rPr>
                <w:rFonts w:cs="Arial"/>
              </w:rPr>
              <w:t>Start-Up</w:t>
            </w:r>
          </w:p>
        </w:tc>
        <w:tc>
          <w:tcPr>
            <w:tcW w:w="6634" w:type="dxa"/>
          </w:tcPr>
          <w:p w14:paraId="4FEE3525" w14:textId="0B945479" w:rsidR="006E351F" w:rsidRPr="000B675D" w:rsidRDefault="006E351F" w:rsidP="006E351F">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6E351F" w:rsidRPr="00020048" w:rsidRDefault="006E351F" w:rsidP="006E351F">
            <w:pPr>
              <w:pStyle w:val="Default"/>
              <w:jc w:val="both"/>
              <w:rPr>
                <w:sz w:val="20"/>
                <w:szCs w:val="20"/>
              </w:rPr>
            </w:pPr>
          </w:p>
          <w:p w14:paraId="5B2A0628" w14:textId="4DE42AEA" w:rsidR="006E351F" w:rsidRPr="00020048" w:rsidRDefault="006E351F" w:rsidP="006E351F">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6E351F" w:rsidRPr="007E0B31" w14:paraId="62345A33" w14:textId="77777777" w:rsidTr="490DE6A8">
        <w:trPr>
          <w:cantSplit/>
        </w:trPr>
        <w:tc>
          <w:tcPr>
            <w:tcW w:w="2884" w:type="dxa"/>
          </w:tcPr>
          <w:p w14:paraId="50EEE201" w14:textId="77777777" w:rsidR="006E351F" w:rsidRPr="007E0B31" w:rsidRDefault="006E351F" w:rsidP="006E351F">
            <w:pPr>
              <w:pStyle w:val="Arial11Bold"/>
              <w:rPr>
                <w:rFonts w:cs="Arial"/>
              </w:rPr>
            </w:pPr>
            <w:r w:rsidRPr="007E0B31">
              <w:rPr>
                <w:rFonts w:cs="Arial"/>
              </w:rPr>
              <w:t>Statement of Readiness</w:t>
            </w:r>
          </w:p>
        </w:tc>
        <w:tc>
          <w:tcPr>
            <w:tcW w:w="6634" w:type="dxa"/>
          </w:tcPr>
          <w:p w14:paraId="77611375"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6E351F" w:rsidRPr="007E0B31" w14:paraId="1419E7F2" w14:textId="77777777" w:rsidTr="490DE6A8">
        <w:trPr>
          <w:cantSplit/>
        </w:trPr>
        <w:tc>
          <w:tcPr>
            <w:tcW w:w="2884" w:type="dxa"/>
          </w:tcPr>
          <w:p w14:paraId="0D75498C" w14:textId="77777777" w:rsidR="006E351F" w:rsidRPr="007E0B31" w:rsidRDefault="006E351F" w:rsidP="006E351F">
            <w:pPr>
              <w:pStyle w:val="Arial11Bold"/>
              <w:rPr>
                <w:rFonts w:cs="Arial"/>
              </w:rPr>
            </w:pPr>
            <w:r w:rsidRPr="007E0B31">
              <w:rPr>
                <w:rFonts w:cs="Arial"/>
              </w:rPr>
              <w:t>Station Board</w:t>
            </w:r>
          </w:p>
        </w:tc>
        <w:tc>
          <w:tcPr>
            <w:tcW w:w="6634" w:type="dxa"/>
          </w:tcPr>
          <w:p w14:paraId="67932C5D" w14:textId="77777777" w:rsidR="006E351F" w:rsidRPr="007E0B31" w:rsidRDefault="006E351F" w:rsidP="006E351F">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6E351F" w:rsidRPr="007E0B31" w14:paraId="600D28C8" w14:textId="77777777" w:rsidTr="490DE6A8">
        <w:trPr>
          <w:cantSplit/>
        </w:trPr>
        <w:tc>
          <w:tcPr>
            <w:tcW w:w="2884" w:type="dxa"/>
          </w:tcPr>
          <w:p w14:paraId="40E3E191" w14:textId="77777777" w:rsidR="006E351F" w:rsidRPr="007E0B31" w:rsidRDefault="006E351F" w:rsidP="006E351F">
            <w:pPr>
              <w:pStyle w:val="Arial11Bold"/>
              <w:rPr>
                <w:rFonts w:cs="Arial"/>
              </w:rPr>
            </w:pPr>
            <w:r w:rsidRPr="007E0B31">
              <w:rPr>
                <w:rFonts w:cs="Arial"/>
              </w:rPr>
              <w:t>Station Transformer</w:t>
            </w:r>
          </w:p>
        </w:tc>
        <w:tc>
          <w:tcPr>
            <w:tcW w:w="6634" w:type="dxa"/>
          </w:tcPr>
          <w:p w14:paraId="0151496D" w14:textId="77777777" w:rsidR="006E351F" w:rsidRPr="007E0B31" w:rsidRDefault="006E351F" w:rsidP="006E351F">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6E351F" w:rsidRPr="007E0B31" w14:paraId="7EF10FB5" w14:textId="77777777" w:rsidTr="490DE6A8">
        <w:trPr>
          <w:cantSplit/>
        </w:trPr>
        <w:tc>
          <w:tcPr>
            <w:tcW w:w="2884" w:type="dxa"/>
          </w:tcPr>
          <w:p w14:paraId="73E257B8" w14:textId="77777777" w:rsidR="006E351F" w:rsidRPr="007E0B31" w:rsidRDefault="006E351F" w:rsidP="006E351F">
            <w:pPr>
              <w:pStyle w:val="Arial11Bold"/>
              <w:rPr>
                <w:rFonts w:cs="Arial"/>
              </w:rPr>
            </w:pPr>
            <w:r w:rsidRPr="007E0B31">
              <w:rPr>
                <w:rFonts w:cs="Arial"/>
              </w:rPr>
              <w:t>STC Committee</w:t>
            </w:r>
          </w:p>
        </w:tc>
        <w:tc>
          <w:tcPr>
            <w:tcW w:w="6634" w:type="dxa"/>
          </w:tcPr>
          <w:p w14:paraId="4D4C3098" w14:textId="77777777" w:rsidR="006E351F" w:rsidRPr="007E0B31" w:rsidRDefault="006E351F" w:rsidP="006E351F">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6E351F" w:rsidRPr="007E0B31" w14:paraId="2E35A53F" w14:textId="77777777" w:rsidTr="490DE6A8">
        <w:trPr>
          <w:cantSplit/>
        </w:trPr>
        <w:tc>
          <w:tcPr>
            <w:tcW w:w="2884" w:type="dxa"/>
          </w:tcPr>
          <w:p w14:paraId="00F48074" w14:textId="77777777" w:rsidR="006E351F" w:rsidRPr="007E0B31" w:rsidRDefault="006E351F" w:rsidP="006E351F">
            <w:pPr>
              <w:pStyle w:val="Arial11Bold"/>
              <w:rPr>
                <w:rFonts w:cs="Arial"/>
              </w:rPr>
            </w:pPr>
            <w:r w:rsidRPr="007E0B31">
              <w:rPr>
                <w:rFonts w:cs="Arial"/>
              </w:rPr>
              <w:t>Steam Unit</w:t>
            </w:r>
          </w:p>
        </w:tc>
        <w:tc>
          <w:tcPr>
            <w:tcW w:w="6634" w:type="dxa"/>
          </w:tcPr>
          <w:p w14:paraId="3EF0929F" w14:textId="77777777" w:rsidR="006E351F" w:rsidRPr="007E0B31" w:rsidRDefault="006E351F" w:rsidP="006E351F">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6E351F" w:rsidRPr="007E0B31" w14:paraId="79BC204A" w14:textId="77777777" w:rsidTr="490DE6A8">
        <w:trPr>
          <w:cantSplit/>
        </w:trPr>
        <w:tc>
          <w:tcPr>
            <w:tcW w:w="2884" w:type="dxa"/>
          </w:tcPr>
          <w:p w14:paraId="6442283E" w14:textId="77777777" w:rsidR="006E351F" w:rsidRPr="007E0B31" w:rsidRDefault="006E351F" w:rsidP="006E351F">
            <w:pPr>
              <w:pStyle w:val="Arial11Bold"/>
              <w:rPr>
                <w:rFonts w:cs="Arial"/>
              </w:rPr>
            </w:pPr>
            <w:r>
              <w:t>Storage User</w:t>
            </w:r>
          </w:p>
        </w:tc>
        <w:tc>
          <w:tcPr>
            <w:tcW w:w="6634" w:type="dxa"/>
          </w:tcPr>
          <w:p w14:paraId="590EC982" w14:textId="77777777" w:rsidR="006E351F" w:rsidRDefault="006E351F" w:rsidP="006E351F">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6E351F" w:rsidRDefault="006E351F" w:rsidP="006E351F">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6E351F" w:rsidRPr="007E0B31" w:rsidRDefault="006E351F" w:rsidP="006E351F">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6E351F" w:rsidRPr="007E0B31" w14:paraId="00A4A935" w14:textId="77777777" w:rsidTr="490DE6A8">
        <w:trPr>
          <w:cantSplit/>
        </w:trPr>
        <w:tc>
          <w:tcPr>
            <w:tcW w:w="2884" w:type="dxa"/>
          </w:tcPr>
          <w:p w14:paraId="5B112BC4" w14:textId="77777777" w:rsidR="006E351F" w:rsidRPr="007E0B31" w:rsidRDefault="006E351F" w:rsidP="006E351F">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6E351F" w:rsidRPr="007E0B31" w:rsidRDefault="006E351F" w:rsidP="006E351F">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6E351F" w:rsidRPr="007E0B31" w14:paraId="69833897" w14:textId="77777777" w:rsidTr="490DE6A8">
        <w:trPr>
          <w:cantSplit/>
        </w:trPr>
        <w:tc>
          <w:tcPr>
            <w:tcW w:w="2884" w:type="dxa"/>
          </w:tcPr>
          <w:p w14:paraId="47FBFB0B" w14:textId="77777777" w:rsidR="006E351F" w:rsidRPr="007E0B31" w:rsidRDefault="006E351F" w:rsidP="006E351F">
            <w:pPr>
              <w:pStyle w:val="Arial11Bold"/>
              <w:rPr>
                <w:rFonts w:cs="Arial"/>
              </w:rPr>
            </w:pPr>
            <w:r w:rsidRPr="007E0B31">
              <w:rPr>
                <w:rFonts w:cs="Arial"/>
              </w:rPr>
              <w:t>Substantial Modification</w:t>
            </w:r>
          </w:p>
        </w:tc>
        <w:tc>
          <w:tcPr>
            <w:tcW w:w="6634" w:type="dxa"/>
          </w:tcPr>
          <w:p w14:paraId="28DAB5F5" w14:textId="1B8D727B" w:rsidR="006E351F" w:rsidRPr="007E0B31" w:rsidRDefault="006E351F" w:rsidP="006E351F">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6E351F" w:rsidRPr="007E0B31" w14:paraId="3B41007D" w14:textId="77777777" w:rsidTr="490DE6A8">
        <w:trPr>
          <w:cantSplit/>
        </w:trPr>
        <w:tc>
          <w:tcPr>
            <w:tcW w:w="2884" w:type="dxa"/>
          </w:tcPr>
          <w:p w14:paraId="6A1EE8B9" w14:textId="77777777" w:rsidR="006E351F" w:rsidRPr="007E0B31" w:rsidRDefault="006E351F" w:rsidP="006E351F">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6E351F" w:rsidRPr="007E0B31" w:rsidRDefault="006E351F" w:rsidP="006E351F">
            <w:pPr>
              <w:pStyle w:val="TableArial11"/>
              <w:rPr>
                <w:rFonts w:cs="Arial"/>
              </w:rPr>
            </w:pPr>
            <w:r w:rsidRPr="007E0B31">
              <w:rPr>
                <w:rFonts w:cs="Arial"/>
              </w:rPr>
              <w:t>Any voltage greater than 200kV.</w:t>
            </w:r>
          </w:p>
        </w:tc>
      </w:tr>
      <w:tr w:rsidR="006E351F" w:rsidRPr="007E0B31" w14:paraId="207CFB67" w14:textId="77777777" w:rsidTr="490DE6A8">
        <w:trPr>
          <w:cantSplit/>
        </w:trPr>
        <w:tc>
          <w:tcPr>
            <w:tcW w:w="2884" w:type="dxa"/>
          </w:tcPr>
          <w:p w14:paraId="47BC84B1" w14:textId="77777777" w:rsidR="006E351F" w:rsidRPr="007E0B31" w:rsidRDefault="006E351F" w:rsidP="006E351F">
            <w:pPr>
              <w:pStyle w:val="Arial11Bold"/>
              <w:rPr>
                <w:rFonts w:cs="Arial"/>
              </w:rPr>
            </w:pPr>
            <w:r w:rsidRPr="007E0B31">
              <w:rPr>
                <w:rFonts w:cs="Arial"/>
              </w:rPr>
              <w:t>Supplier</w:t>
            </w:r>
          </w:p>
        </w:tc>
        <w:tc>
          <w:tcPr>
            <w:tcW w:w="6634" w:type="dxa"/>
          </w:tcPr>
          <w:p w14:paraId="263B4681"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6E351F" w:rsidRPr="00EE567A" w:rsidRDefault="006E351F" w:rsidP="006E351F">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6E351F" w:rsidRPr="007E0B31" w14:paraId="17F58A80" w14:textId="77777777" w:rsidTr="490DE6A8">
        <w:trPr>
          <w:cantSplit/>
        </w:trPr>
        <w:tc>
          <w:tcPr>
            <w:tcW w:w="2884" w:type="dxa"/>
          </w:tcPr>
          <w:p w14:paraId="75C55EEE" w14:textId="77777777" w:rsidR="006E351F" w:rsidRPr="007E0B31" w:rsidRDefault="006E351F" w:rsidP="006E351F">
            <w:pPr>
              <w:pStyle w:val="Arial11Bold"/>
              <w:rPr>
                <w:rFonts w:cs="Arial"/>
              </w:rPr>
            </w:pPr>
            <w:r w:rsidRPr="007E0B31">
              <w:rPr>
                <w:rFonts w:cs="Arial"/>
              </w:rPr>
              <w:t>Surplus</w:t>
            </w:r>
          </w:p>
        </w:tc>
        <w:tc>
          <w:tcPr>
            <w:tcW w:w="6634" w:type="dxa"/>
          </w:tcPr>
          <w:p w14:paraId="2FD7B95D" w14:textId="421BC578" w:rsidR="006E351F" w:rsidRPr="007E0B31" w:rsidRDefault="006E351F" w:rsidP="006E351F">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6E351F" w:rsidRPr="007E0B31" w14:paraId="7F14BA30" w14:textId="77777777" w:rsidTr="490DE6A8">
        <w:trPr>
          <w:cantSplit/>
          <w:trHeight w:val="2631"/>
        </w:trPr>
        <w:tc>
          <w:tcPr>
            <w:tcW w:w="2884" w:type="dxa"/>
          </w:tcPr>
          <w:p w14:paraId="41CEFC1C" w14:textId="77777777" w:rsidR="006E351F" w:rsidRPr="007E0B31" w:rsidRDefault="006E351F" w:rsidP="006E351F">
            <w:pPr>
              <w:pStyle w:val="Arial11Bold"/>
              <w:rPr>
                <w:rFonts w:cs="Arial"/>
              </w:rPr>
            </w:pPr>
            <w:r w:rsidRPr="007E0B31">
              <w:rPr>
                <w:rFonts w:cs="Arial"/>
              </w:rPr>
              <w:t>Synchronised</w:t>
            </w:r>
          </w:p>
        </w:tc>
        <w:tc>
          <w:tcPr>
            <w:tcW w:w="6634" w:type="dxa"/>
          </w:tcPr>
          <w:p w14:paraId="3CAA8D12"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6E351F" w:rsidRDefault="006E351F" w:rsidP="006E351F">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6E351F" w:rsidRPr="000F734A" w:rsidRDefault="006E351F" w:rsidP="006E351F"/>
          <w:p w14:paraId="75F2CFA4" w14:textId="7AF4E47E" w:rsidR="006E351F" w:rsidRPr="000F734A" w:rsidRDefault="006E351F" w:rsidP="006E351F">
            <w:pPr>
              <w:jc w:val="center"/>
            </w:pPr>
          </w:p>
        </w:tc>
      </w:tr>
      <w:tr w:rsidR="006E351F" w:rsidRPr="007E0B31" w14:paraId="17661C2E" w14:textId="77777777" w:rsidTr="490DE6A8">
        <w:trPr>
          <w:cantSplit/>
        </w:trPr>
        <w:tc>
          <w:tcPr>
            <w:tcW w:w="2884" w:type="dxa"/>
          </w:tcPr>
          <w:p w14:paraId="36D58C8A" w14:textId="77777777" w:rsidR="006E351F" w:rsidRPr="007E0B31" w:rsidRDefault="006E351F" w:rsidP="006E351F">
            <w:pPr>
              <w:pStyle w:val="Arial11Bold"/>
              <w:rPr>
                <w:rFonts w:cs="Arial"/>
              </w:rPr>
            </w:pPr>
            <w:r w:rsidRPr="00DB341C">
              <w:rPr>
                <w:rFonts w:cs="Arial"/>
              </w:rPr>
              <w:t>Synchronous Electricity Storage Module</w:t>
            </w:r>
          </w:p>
        </w:tc>
        <w:tc>
          <w:tcPr>
            <w:tcW w:w="6634" w:type="dxa"/>
          </w:tcPr>
          <w:p w14:paraId="397D4FAB" w14:textId="77777777" w:rsidR="006E351F" w:rsidRPr="007E0B31" w:rsidRDefault="006E351F" w:rsidP="006E351F">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6E351F" w:rsidRPr="007E0B31" w14:paraId="52481EFC" w14:textId="77777777" w:rsidTr="490DE6A8">
        <w:trPr>
          <w:cantSplit/>
        </w:trPr>
        <w:tc>
          <w:tcPr>
            <w:tcW w:w="2884" w:type="dxa"/>
          </w:tcPr>
          <w:p w14:paraId="4353C802" w14:textId="77777777" w:rsidR="006E351F" w:rsidRPr="007E0B31" w:rsidRDefault="006E351F" w:rsidP="006E351F">
            <w:pPr>
              <w:pStyle w:val="Arial11Bold"/>
              <w:rPr>
                <w:rFonts w:cs="Arial"/>
              </w:rPr>
            </w:pPr>
            <w:r w:rsidRPr="00DB341C">
              <w:rPr>
                <w:rFonts w:cs="Arial"/>
              </w:rPr>
              <w:t>Synchronous Electricity Storage Unit</w:t>
            </w:r>
          </w:p>
        </w:tc>
        <w:tc>
          <w:tcPr>
            <w:tcW w:w="6634" w:type="dxa"/>
          </w:tcPr>
          <w:p w14:paraId="002CD085" w14:textId="77777777" w:rsidR="006E351F" w:rsidRPr="007E0B31" w:rsidRDefault="006E351F" w:rsidP="006E351F">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6E351F" w:rsidRPr="007E0B31" w14:paraId="07EE0535" w14:textId="77777777" w:rsidTr="490DE6A8">
        <w:trPr>
          <w:cantSplit/>
        </w:trPr>
        <w:tc>
          <w:tcPr>
            <w:tcW w:w="2884" w:type="dxa"/>
          </w:tcPr>
          <w:p w14:paraId="5937CE21" w14:textId="77777777" w:rsidR="006E351F" w:rsidRPr="007E0B31" w:rsidRDefault="006E351F" w:rsidP="006E351F">
            <w:pPr>
              <w:pStyle w:val="Arial11Bold"/>
              <w:rPr>
                <w:rFonts w:cs="Arial"/>
              </w:rPr>
            </w:pPr>
            <w:r w:rsidRPr="007E0B31">
              <w:rPr>
                <w:rFonts w:cs="Arial"/>
              </w:rPr>
              <w:t>Synchronising Generation</w:t>
            </w:r>
          </w:p>
        </w:tc>
        <w:tc>
          <w:tcPr>
            <w:tcW w:w="6634" w:type="dxa"/>
          </w:tcPr>
          <w:p w14:paraId="4CEBAA38" w14:textId="77777777" w:rsidR="006E351F" w:rsidRPr="007E0B31" w:rsidRDefault="006E351F" w:rsidP="006E351F">
            <w:pPr>
              <w:pStyle w:val="TableArial11"/>
              <w:rPr>
                <w:rFonts w:cs="Arial"/>
              </w:rPr>
            </w:pPr>
            <w:r w:rsidRPr="007E0B31">
              <w:rPr>
                <w:rFonts w:cs="Arial"/>
              </w:rPr>
              <w:t>The amount of MW (in whole MW) produced at the moment of synchronising.</w:t>
            </w:r>
          </w:p>
        </w:tc>
      </w:tr>
      <w:tr w:rsidR="006E351F" w:rsidRPr="007E0B31" w14:paraId="25ADF21B" w14:textId="77777777" w:rsidTr="490DE6A8">
        <w:trPr>
          <w:cantSplit/>
        </w:trPr>
        <w:tc>
          <w:tcPr>
            <w:tcW w:w="2884" w:type="dxa"/>
          </w:tcPr>
          <w:p w14:paraId="514A7415" w14:textId="77777777" w:rsidR="006E351F" w:rsidRPr="007E0B31" w:rsidRDefault="006E351F" w:rsidP="006E351F">
            <w:pPr>
              <w:pStyle w:val="Arial11Bold"/>
              <w:rPr>
                <w:rFonts w:cs="Arial"/>
              </w:rPr>
            </w:pPr>
            <w:r w:rsidRPr="007E0B31">
              <w:rPr>
                <w:rFonts w:cs="Arial"/>
              </w:rPr>
              <w:t>Synchronising Group</w:t>
            </w:r>
          </w:p>
        </w:tc>
        <w:tc>
          <w:tcPr>
            <w:tcW w:w="6634" w:type="dxa"/>
          </w:tcPr>
          <w:p w14:paraId="30541B74" w14:textId="77777777" w:rsidR="006E351F" w:rsidRPr="007E0B31" w:rsidRDefault="006E351F" w:rsidP="006E351F">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6E351F" w:rsidRPr="007E0B31" w14:paraId="15108730" w14:textId="77777777" w:rsidTr="490DE6A8">
        <w:trPr>
          <w:cantSplit/>
        </w:trPr>
        <w:tc>
          <w:tcPr>
            <w:tcW w:w="2884" w:type="dxa"/>
          </w:tcPr>
          <w:p w14:paraId="1D2DBBCB" w14:textId="77777777" w:rsidR="006E351F" w:rsidRPr="007E0B31" w:rsidRDefault="006E351F" w:rsidP="006E351F">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6E351F" w:rsidRPr="007E0B31" w:rsidRDefault="006E351F" w:rsidP="006E351F">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6E351F" w:rsidRPr="007E0B31" w14:paraId="5C3BD77A" w14:textId="77777777" w:rsidTr="490DE6A8">
        <w:trPr>
          <w:cantSplit/>
        </w:trPr>
        <w:tc>
          <w:tcPr>
            <w:tcW w:w="2884" w:type="dxa"/>
          </w:tcPr>
          <w:p w14:paraId="361EF41C" w14:textId="77777777" w:rsidR="006E351F" w:rsidRPr="007E0B31" w:rsidRDefault="006E351F" w:rsidP="006E351F">
            <w:pPr>
              <w:pStyle w:val="Arial11Bold"/>
              <w:rPr>
                <w:rFonts w:cs="Arial"/>
              </w:rPr>
            </w:pPr>
            <w:r w:rsidRPr="007E0B31">
              <w:rPr>
                <w:rFonts w:cs="Arial"/>
              </w:rPr>
              <w:lastRenderedPageBreak/>
              <w:t>Synchronous Compensation</w:t>
            </w:r>
          </w:p>
        </w:tc>
        <w:tc>
          <w:tcPr>
            <w:tcW w:w="6634" w:type="dxa"/>
          </w:tcPr>
          <w:p w14:paraId="5C87AE70" w14:textId="77777777" w:rsidR="006E351F" w:rsidRPr="007E0B31" w:rsidRDefault="006E351F" w:rsidP="006E351F">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6E351F" w:rsidRPr="007E0B31" w14:paraId="09E76574" w14:textId="77777777" w:rsidTr="490DE6A8">
        <w:trPr>
          <w:cantSplit/>
        </w:trPr>
        <w:tc>
          <w:tcPr>
            <w:tcW w:w="2884" w:type="dxa"/>
          </w:tcPr>
          <w:p w14:paraId="7AD1E9C5" w14:textId="20EE06FA" w:rsidR="006E351F" w:rsidRPr="007E0B31" w:rsidRDefault="006E351F" w:rsidP="006E351F">
            <w:pPr>
              <w:pStyle w:val="Arial11Bold"/>
              <w:rPr>
                <w:rFonts w:cs="Arial"/>
              </w:rPr>
            </w:pPr>
            <w:r>
              <w:t>Synchronous Compensation Equipment</w:t>
            </w:r>
          </w:p>
        </w:tc>
        <w:tc>
          <w:tcPr>
            <w:tcW w:w="6634" w:type="dxa"/>
          </w:tcPr>
          <w:p w14:paraId="6202363B" w14:textId="06D11D6B" w:rsidR="006E351F" w:rsidRPr="007E0B31" w:rsidRDefault="006E351F" w:rsidP="006E351F">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6E351F" w:rsidRPr="007E0B31" w14:paraId="44891D1E" w14:textId="77777777" w:rsidTr="490DE6A8">
        <w:trPr>
          <w:cantSplit/>
        </w:trPr>
        <w:tc>
          <w:tcPr>
            <w:tcW w:w="2884" w:type="dxa"/>
          </w:tcPr>
          <w:p w14:paraId="2C8F33FD" w14:textId="6717B83A" w:rsidR="006E351F" w:rsidRPr="007E0B31" w:rsidRDefault="006E351F" w:rsidP="006E351F">
            <w:pPr>
              <w:pStyle w:val="Arial11Bold"/>
              <w:rPr>
                <w:rFonts w:cs="Arial"/>
              </w:rPr>
            </w:pPr>
            <w:r>
              <w:t>Synchronous Electricity Storage Module</w:t>
            </w:r>
          </w:p>
        </w:tc>
        <w:tc>
          <w:tcPr>
            <w:tcW w:w="6634" w:type="dxa"/>
          </w:tcPr>
          <w:p w14:paraId="0CCA3613" w14:textId="3A085331" w:rsidR="006E351F" w:rsidRPr="007E0B31" w:rsidRDefault="006E351F" w:rsidP="006E351F">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6E351F" w:rsidRPr="007E0B31" w14:paraId="2D43A999" w14:textId="77777777" w:rsidTr="490DE6A8">
        <w:trPr>
          <w:cantSplit/>
        </w:trPr>
        <w:tc>
          <w:tcPr>
            <w:tcW w:w="2884" w:type="dxa"/>
          </w:tcPr>
          <w:p w14:paraId="4F1100D1" w14:textId="1B9A5EDA" w:rsidR="006E351F" w:rsidRPr="007E0B31" w:rsidRDefault="006E351F" w:rsidP="006E351F">
            <w:pPr>
              <w:pStyle w:val="Arial11Bold"/>
              <w:rPr>
                <w:rFonts w:cs="Arial"/>
              </w:rPr>
            </w:pPr>
            <w:r>
              <w:t>Synchronous Electricity Storage Unit</w:t>
            </w:r>
          </w:p>
        </w:tc>
        <w:tc>
          <w:tcPr>
            <w:tcW w:w="6634" w:type="dxa"/>
          </w:tcPr>
          <w:p w14:paraId="5A5941F1" w14:textId="7A431EFA" w:rsidR="006E351F" w:rsidRPr="007E0B31" w:rsidRDefault="006E351F" w:rsidP="006E351F">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6E351F" w:rsidRPr="007E0B31" w14:paraId="7B664425" w14:textId="77777777" w:rsidTr="490DE6A8">
        <w:trPr>
          <w:cantSplit/>
        </w:trPr>
        <w:tc>
          <w:tcPr>
            <w:tcW w:w="2884" w:type="dxa"/>
          </w:tcPr>
          <w:p w14:paraId="29B76C12" w14:textId="61773681" w:rsidR="006E351F" w:rsidRPr="007E0B31" w:rsidRDefault="006E351F" w:rsidP="006E351F">
            <w:pPr>
              <w:pStyle w:val="Arial11Bold"/>
              <w:rPr>
                <w:rFonts w:cs="Arial"/>
              </w:rPr>
            </w:pPr>
            <w:r>
              <w:t>Synchronous Flywheel</w:t>
            </w:r>
          </w:p>
        </w:tc>
        <w:tc>
          <w:tcPr>
            <w:tcW w:w="6634" w:type="dxa"/>
          </w:tcPr>
          <w:p w14:paraId="7CB9B51E" w14:textId="65FF6627" w:rsidR="006E351F" w:rsidRPr="007E0B31" w:rsidRDefault="006E351F" w:rsidP="006E351F">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6E351F" w:rsidRPr="007E0B31" w14:paraId="019A8B7A" w14:textId="77777777" w:rsidTr="490DE6A8">
        <w:trPr>
          <w:cantSplit/>
        </w:trPr>
        <w:tc>
          <w:tcPr>
            <w:tcW w:w="2884" w:type="dxa"/>
          </w:tcPr>
          <w:p w14:paraId="7EC64686" w14:textId="77777777" w:rsidR="006E351F" w:rsidRPr="007E0B31" w:rsidRDefault="006E351F" w:rsidP="006E351F">
            <w:pPr>
              <w:pStyle w:val="Arial11Bold"/>
              <w:rPr>
                <w:rFonts w:cs="Arial"/>
              </w:rPr>
            </w:pPr>
            <w:r w:rsidRPr="007E0B31">
              <w:rPr>
                <w:rFonts w:cs="Arial"/>
              </w:rPr>
              <w:t>Synchronous Generating Unit</w:t>
            </w:r>
          </w:p>
        </w:tc>
        <w:tc>
          <w:tcPr>
            <w:tcW w:w="6634" w:type="dxa"/>
          </w:tcPr>
          <w:p w14:paraId="178C6F67" w14:textId="77777777" w:rsidR="006E351F" w:rsidRPr="007E0B31" w:rsidRDefault="006E351F" w:rsidP="006E351F">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6E351F" w:rsidRPr="007E0B31" w14:paraId="27E5B6F9" w14:textId="77777777" w:rsidTr="490DE6A8">
        <w:trPr>
          <w:cantSplit/>
        </w:trPr>
        <w:tc>
          <w:tcPr>
            <w:tcW w:w="2884" w:type="dxa"/>
          </w:tcPr>
          <w:p w14:paraId="20E57E9F" w14:textId="77777777" w:rsidR="006E351F" w:rsidRPr="007E0B31" w:rsidRDefault="006E351F" w:rsidP="006E351F">
            <w:pPr>
              <w:pStyle w:val="Arial11Bold"/>
              <w:rPr>
                <w:rFonts w:cs="Arial"/>
              </w:rPr>
            </w:pPr>
            <w:r w:rsidRPr="007E0B31">
              <w:rPr>
                <w:rFonts w:cs="Arial"/>
              </w:rPr>
              <w:t>Synchronous Generating Unit Performance Chart</w:t>
            </w:r>
          </w:p>
        </w:tc>
        <w:tc>
          <w:tcPr>
            <w:tcW w:w="6634" w:type="dxa"/>
          </w:tcPr>
          <w:p w14:paraId="1F374F30" w14:textId="4EB5627D" w:rsidR="006E351F" w:rsidRPr="007E0B31" w:rsidRDefault="006E351F" w:rsidP="006E351F">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6E351F" w:rsidRPr="007E0B31" w14:paraId="4145DF38" w14:textId="77777777" w:rsidTr="490DE6A8">
        <w:trPr>
          <w:cantSplit/>
        </w:trPr>
        <w:tc>
          <w:tcPr>
            <w:tcW w:w="2884" w:type="dxa"/>
          </w:tcPr>
          <w:p w14:paraId="32A93813"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6E351F" w:rsidRPr="007E0B31" w:rsidRDefault="006E351F" w:rsidP="006E351F">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6E351F" w:rsidRPr="007E0B31" w14:paraId="4A56AE2F" w14:textId="77777777" w:rsidTr="490DE6A8">
        <w:trPr>
          <w:cantSplit/>
        </w:trPr>
        <w:tc>
          <w:tcPr>
            <w:tcW w:w="2884" w:type="dxa"/>
          </w:tcPr>
          <w:p w14:paraId="30913130"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6E351F" w:rsidRPr="007E0B31" w14:paraId="580C9961" w14:textId="77777777" w:rsidTr="490DE6A8">
        <w:trPr>
          <w:cantSplit/>
        </w:trPr>
        <w:tc>
          <w:tcPr>
            <w:tcW w:w="2884" w:type="dxa"/>
          </w:tcPr>
          <w:p w14:paraId="7A652147"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6E351F" w:rsidRPr="007E0B31" w14:paraId="2F063EF7" w14:textId="77777777" w:rsidTr="490DE6A8">
        <w:trPr>
          <w:cantSplit/>
        </w:trPr>
        <w:tc>
          <w:tcPr>
            <w:tcW w:w="2884" w:type="dxa"/>
          </w:tcPr>
          <w:p w14:paraId="76651346" w14:textId="77777777" w:rsidR="006E351F" w:rsidRPr="007E0B31" w:rsidRDefault="006E351F" w:rsidP="006E351F">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6E351F" w:rsidRPr="007E0B31" w14:paraId="7CE97EC2" w14:textId="77777777" w:rsidTr="490DE6A8">
        <w:trPr>
          <w:cantSplit/>
        </w:trPr>
        <w:tc>
          <w:tcPr>
            <w:tcW w:w="2884" w:type="dxa"/>
          </w:tcPr>
          <w:p w14:paraId="1DAA4D78" w14:textId="77777777" w:rsidR="006E351F" w:rsidRPr="007E0B31" w:rsidRDefault="006E351F" w:rsidP="006E351F">
            <w:pPr>
              <w:pStyle w:val="Arial11Bold"/>
              <w:rPr>
                <w:rFonts w:cs="Arial"/>
              </w:rPr>
            </w:pPr>
            <w:r w:rsidRPr="007E0B31">
              <w:rPr>
                <w:rFonts w:cs="Arial"/>
              </w:rPr>
              <w:t>Synchronous Speed</w:t>
            </w:r>
          </w:p>
        </w:tc>
        <w:tc>
          <w:tcPr>
            <w:tcW w:w="6634" w:type="dxa"/>
          </w:tcPr>
          <w:p w14:paraId="296AAFDD" w14:textId="77777777" w:rsidR="006E351F" w:rsidRPr="007E0B31" w:rsidRDefault="006E351F" w:rsidP="006E351F">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6E351F" w:rsidRPr="007E0B31" w14:paraId="46A121A4" w14:textId="77777777" w:rsidTr="490DE6A8">
        <w:trPr>
          <w:cantSplit/>
        </w:trPr>
        <w:tc>
          <w:tcPr>
            <w:tcW w:w="2884" w:type="dxa"/>
          </w:tcPr>
          <w:p w14:paraId="24B0D1A3" w14:textId="77777777" w:rsidR="006E351F" w:rsidRPr="007E0B31" w:rsidRDefault="006E351F" w:rsidP="006E351F">
            <w:pPr>
              <w:pStyle w:val="Arial11Bold"/>
              <w:rPr>
                <w:rFonts w:cs="Arial"/>
              </w:rPr>
            </w:pPr>
            <w:r w:rsidRPr="007E0B31">
              <w:rPr>
                <w:rFonts w:cs="Arial"/>
              </w:rPr>
              <w:lastRenderedPageBreak/>
              <w:t>System</w:t>
            </w:r>
          </w:p>
        </w:tc>
        <w:tc>
          <w:tcPr>
            <w:tcW w:w="6634" w:type="dxa"/>
          </w:tcPr>
          <w:p w14:paraId="2E67291E" w14:textId="77777777" w:rsidR="006E351F" w:rsidRPr="007E0B31" w:rsidRDefault="006E351F" w:rsidP="006E351F">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6E351F" w:rsidRPr="007E0B31" w14:paraId="198C9C42" w14:textId="77777777" w:rsidTr="490DE6A8">
        <w:trPr>
          <w:cantSplit/>
        </w:trPr>
        <w:tc>
          <w:tcPr>
            <w:tcW w:w="2884" w:type="dxa"/>
          </w:tcPr>
          <w:p w14:paraId="2E945DD5" w14:textId="77777777" w:rsidR="006E351F" w:rsidRPr="007E0B31" w:rsidRDefault="006E351F" w:rsidP="006E351F">
            <w:pPr>
              <w:pStyle w:val="Arial11Bold"/>
              <w:rPr>
                <w:rFonts w:cs="Arial"/>
              </w:rPr>
            </w:pPr>
            <w:r w:rsidRPr="007E0B31">
              <w:rPr>
                <w:rFonts w:cs="Arial"/>
              </w:rPr>
              <w:t>System Ancillary Services</w:t>
            </w:r>
          </w:p>
        </w:tc>
        <w:tc>
          <w:tcPr>
            <w:tcW w:w="6634" w:type="dxa"/>
          </w:tcPr>
          <w:p w14:paraId="0CE07246" w14:textId="77777777" w:rsidR="006E351F" w:rsidRPr="007E0B31" w:rsidRDefault="006E351F" w:rsidP="006E351F">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6E351F" w:rsidRPr="007E0B31" w14:paraId="778725C7" w14:textId="77777777" w:rsidTr="490DE6A8">
        <w:trPr>
          <w:cantSplit/>
        </w:trPr>
        <w:tc>
          <w:tcPr>
            <w:tcW w:w="2884" w:type="dxa"/>
          </w:tcPr>
          <w:p w14:paraId="425345A0" w14:textId="77777777" w:rsidR="006E351F" w:rsidRPr="007E0B31" w:rsidRDefault="006E351F" w:rsidP="006E351F">
            <w:pPr>
              <w:pStyle w:val="Arial11Bold"/>
              <w:rPr>
                <w:rFonts w:cs="Arial"/>
              </w:rPr>
            </w:pPr>
            <w:r w:rsidRPr="007E0B31">
              <w:rPr>
                <w:rFonts w:cs="Arial"/>
              </w:rPr>
              <w:t>System Constraint</w:t>
            </w:r>
          </w:p>
        </w:tc>
        <w:tc>
          <w:tcPr>
            <w:tcW w:w="6634" w:type="dxa"/>
          </w:tcPr>
          <w:p w14:paraId="0FA2E711" w14:textId="77777777" w:rsidR="006E351F" w:rsidRPr="007E0B31" w:rsidRDefault="006E351F" w:rsidP="006E351F">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6E351F" w:rsidRPr="007E0B31" w14:paraId="6A6B0B8D" w14:textId="77777777" w:rsidTr="490DE6A8">
        <w:trPr>
          <w:cantSplit/>
        </w:trPr>
        <w:tc>
          <w:tcPr>
            <w:tcW w:w="2884" w:type="dxa"/>
          </w:tcPr>
          <w:p w14:paraId="16C142C0" w14:textId="77777777" w:rsidR="006E351F" w:rsidRPr="007E0B31" w:rsidRDefault="006E351F" w:rsidP="006E351F">
            <w:pPr>
              <w:pStyle w:val="Arial11Bold"/>
              <w:rPr>
                <w:rFonts w:cs="Arial"/>
              </w:rPr>
            </w:pPr>
            <w:r w:rsidRPr="007E0B31">
              <w:rPr>
                <w:rFonts w:cs="Arial"/>
              </w:rPr>
              <w:t>System Constrained Capacity</w:t>
            </w:r>
          </w:p>
        </w:tc>
        <w:tc>
          <w:tcPr>
            <w:tcW w:w="6634" w:type="dxa"/>
          </w:tcPr>
          <w:p w14:paraId="0F2A722E" w14:textId="77777777" w:rsidR="006E351F" w:rsidRPr="007E0B31" w:rsidRDefault="006E351F" w:rsidP="006E351F">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6E351F" w:rsidRPr="007E0B31" w14:paraId="2DCCEFE3" w14:textId="77777777" w:rsidTr="490DE6A8">
        <w:trPr>
          <w:cantSplit/>
        </w:trPr>
        <w:tc>
          <w:tcPr>
            <w:tcW w:w="2884" w:type="dxa"/>
          </w:tcPr>
          <w:p w14:paraId="27A70CF2" w14:textId="77777777" w:rsidR="006E351F" w:rsidRPr="007E0B31" w:rsidRDefault="006E351F" w:rsidP="006E351F">
            <w:pPr>
              <w:pStyle w:val="Arial11Bold"/>
              <w:rPr>
                <w:rFonts w:cs="Arial"/>
              </w:rPr>
            </w:pPr>
            <w:r w:rsidRPr="007E0B31">
              <w:rPr>
                <w:rFonts w:cs="Arial"/>
              </w:rPr>
              <w:t>System Constraint Group</w:t>
            </w:r>
          </w:p>
        </w:tc>
        <w:tc>
          <w:tcPr>
            <w:tcW w:w="6634" w:type="dxa"/>
          </w:tcPr>
          <w:p w14:paraId="4EA868E5" w14:textId="77777777" w:rsidR="006E351F" w:rsidRPr="007E0B31" w:rsidRDefault="006E351F" w:rsidP="006E351F">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6E351F" w:rsidRPr="007E0B31" w14:paraId="6A7E13AA" w14:textId="77777777" w:rsidTr="490DE6A8">
        <w:trPr>
          <w:cantSplit/>
        </w:trPr>
        <w:tc>
          <w:tcPr>
            <w:tcW w:w="2884" w:type="dxa"/>
          </w:tcPr>
          <w:p w14:paraId="58BAEEED" w14:textId="182D3352" w:rsidR="006E351F" w:rsidRPr="007E0B31" w:rsidRDefault="006E351F" w:rsidP="006E351F">
            <w:pPr>
              <w:pStyle w:val="Arial11Bold"/>
              <w:rPr>
                <w:rFonts w:cs="Arial"/>
              </w:rPr>
            </w:pPr>
            <w:r w:rsidRPr="00636020">
              <w:rPr>
                <w:bCs/>
              </w:rPr>
              <w:t>System Defence Plan</w:t>
            </w:r>
          </w:p>
        </w:tc>
        <w:tc>
          <w:tcPr>
            <w:tcW w:w="6634" w:type="dxa"/>
          </w:tcPr>
          <w:p w14:paraId="166CE446" w14:textId="3D8DFA81" w:rsidR="006E351F" w:rsidRPr="007E0B31" w:rsidRDefault="006E351F" w:rsidP="006E351F">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6E351F" w:rsidRPr="007E0B31" w14:paraId="4B0C4096" w14:textId="77777777" w:rsidTr="490DE6A8">
        <w:trPr>
          <w:cantSplit/>
        </w:trPr>
        <w:tc>
          <w:tcPr>
            <w:tcW w:w="2884" w:type="dxa"/>
          </w:tcPr>
          <w:p w14:paraId="2A1B9103" w14:textId="77777777" w:rsidR="006E351F" w:rsidRPr="007E0B31" w:rsidRDefault="006E351F" w:rsidP="006E351F">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6E351F" w:rsidRPr="007E0B31" w:rsidRDefault="006E351F" w:rsidP="006E351F">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6E351F" w:rsidRPr="007E0B31" w:rsidRDefault="006E351F" w:rsidP="006E351F">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6E351F" w:rsidRPr="007E0B31" w:rsidRDefault="006E351F" w:rsidP="006E351F">
            <w:pPr>
              <w:pStyle w:val="TableArial11"/>
              <w:rPr>
                <w:rFonts w:cs="Arial"/>
              </w:rPr>
            </w:pPr>
            <w:r w:rsidRPr="007E0B31">
              <w:rPr>
                <w:rFonts w:cs="Arial"/>
              </w:rPr>
              <w:t>Where:</w:t>
            </w:r>
          </w:p>
          <w:p w14:paraId="1D419929" w14:textId="77777777" w:rsidR="006E351F" w:rsidRPr="007E0B31" w:rsidRDefault="006E351F" w:rsidP="006E351F">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6E351F" w:rsidRPr="007E0B31" w:rsidRDefault="006E351F" w:rsidP="006E351F">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6E351F" w:rsidRPr="007E0B31" w14:paraId="4B14F526" w14:textId="77777777" w:rsidTr="001231D8">
        <w:trPr>
          <w:cantSplit/>
          <w:trHeight w:val="552"/>
        </w:trPr>
        <w:tc>
          <w:tcPr>
            <w:tcW w:w="2884" w:type="dxa"/>
          </w:tcPr>
          <w:p w14:paraId="3549E3D2" w14:textId="77777777" w:rsidR="006E351F" w:rsidRPr="001231D8" w:rsidRDefault="006E351F" w:rsidP="006E351F">
            <w:pPr>
              <w:rPr>
                <w:b/>
                <w:bCs/>
              </w:rPr>
            </w:pPr>
            <w:r w:rsidRPr="001231D8">
              <w:rPr>
                <w:b/>
                <w:bCs/>
              </w:rPr>
              <w:t>System Incidents Report</w:t>
            </w:r>
          </w:p>
        </w:tc>
        <w:tc>
          <w:tcPr>
            <w:tcW w:w="6634" w:type="dxa"/>
          </w:tcPr>
          <w:p w14:paraId="6EB5AF5A" w14:textId="77777777" w:rsidR="006E351F" w:rsidRPr="001231D8" w:rsidRDefault="006E351F" w:rsidP="006E351F">
            <w:r w:rsidRPr="001231D8">
              <w:t xml:space="preserve">A report submitted to the GCRP on a monthly basis, containing, but not limited to, a list of </w:t>
            </w:r>
            <w:r w:rsidRPr="001231D8">
              <w:rPr>
                <w:b/>
                <w:bCs/>
              </w:rPr>
              <w:t>Significant Events</w:t>
            </w:r>
            <w:r w:rsidRPr="001231D8">
              <w:t>, as detailed in OC3.4.1.</w:t>
            </w:r>
          </w:p>
        </w:tc>
      </w:tr>
      <w:tr w:rsidR="006E351F" w:rsidRPr="007E0B31" w14:paraId="64E976F1" w14:textId="77777777" w:rsidTr="490DE6A8">
        <w:trPr>
          <w:cantSplit/>
        </w:trPr>
        <w:tc>
          <w:tcPr>
            <w:tcW w:w="2884" w:type="dxa"/>
          </w:tcPr>
          <w:p w14:paraId="3016A7F7" w14:textId="77777777" w:rsidR="006E351F" w:rsidRPr="007E0B31" w:rsidRDefault="006E351F" w:rsidP="006E351F">
            <w:pPr>
              <w:pStyle w:val="Arial11Bold"/>
              <w:rPr>
                <w:rFonts w:cs="Arial"/>
              </w:rPr>
            </w:pPr>
            <w:r w:rsidRPr="007E0B31">
              <w:rPr>
                <w:rFonts w:cs="Arial"/>
              </w:rPr>
              <w:t>System Margin</w:t>
            </w:r>
          </w:p>
        </w:tc>
        <w:tc>
          <w:tcPr>
            <w:tcW w:w="6634" w:type="dxa"/>
          </w:tcPr>
          <w:p w14:paraId="703670AA" w14:textId="77777777" w:rsidR="006E351F" w:rsidRPr="007E0B31" w:rsidRDefault="006E351F" w:rsidP="006E351F">
            <w:pPr>
              <w:pStyle w:val="TableArial11"/>
              <w:rPr>
                <w:rFonts w:cs="Arial"/>
              </w:rPr>
            </w:pPr>
            <w:r w:rsidRPr="007E0B31">
              <w:rPr>
                <w:rFonts w:cs="Arial"/>
              </w:rPr>
              <w:t xml:space="preserve">The margin in any period between </w:t>
            </w:r>
          </w:p>
          <w:p w14:paraId="738D23F7"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6E351F" w:rsidRPr="007E0B31" w:rsidRDefault="006E351F" w:rsidP="006E351F">
            <w:pPr>
              <w:pStyle w:val="TableArial11"/>
              <w:rPr>
                <w:rFonts w:cs="Arial"/>
                <w:b/>
              </w:rPr>
            </w:pPr>
            <w:r w:rsidRPr="007E0B31">
              <w:rPr>
                <w:rFonts w:cs="Arial"/>
              </w:rPr>
              <w:t>for that period.</w:t>
            </w:r>
          </w:p>
        </w:tc>
      </w:tr>
      <w:tr w:rsidR="006E351F" w:rsidRPr="007E0B31" w14:paraId="3099E31F" w14:textId="77777777" w:rsidTr="490DE6A8">
        <w:trPr>
          <w:cantSplit/>
        </w:trPr>
        <w:tc>
          <w:tcPr>
            <w:tcW w:w="2884" w:type="dxa"/>
          </w:tcPr>
          <w:p w14:paraId="6B84F741" w14:textId="77777777" w:rsidR="006E351F" w:rsidRPr="007E0B31" w:rsidRDefault="006E351F" w:rsidP="006E351F">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6E351F" w:rsidRPr="007E0B31" w:rsidRDefault="006E351F" w:rsidP="006E351F">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6E351F" w:rsidRPr="007E0B31" w14:paraId="3D29B4B3" w14:textId="77777777" w:rsidTr="490DE6A8">
        <w:trPr>
          <w:cantSplit/>
        </w:trPr>
        <w:tc>
          <w:tcPr>
            <w:tcW w:w="2884" w:type="dxa"/>
          </w:tcPr>
          <w:p w14:paraId="1AAAE1F3" w14:textId="77777777" w:rsidR="006E351F" w:rsidRPr="007E0B31" w:rsidRDefault="006E351F" w:rsidP="006E351F">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6E351F" w:rsidRPr="007E0B31" w:rsidRDefault="006E351F" w:rsidP="006E351F">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6E351F" w:rsidRPr="007E0B31" w14:paraId="2E61AADE" w14:textId="77777777" w:rsidTr="490DE6A8">
        <w:trPr>
          <w:cantSplit/>
        </w:trPr>
        <w:tc>
          <w:tcPr>
            <w:tcW w:w="2884" w:type="dxa"/>
          </w:tcPr>
          <w:p w14:paraId="7FAE100E" w14:textId="5C92C90A" w:rsidR="006E351F" w:rsidRPr="00636020" w:rsidRDefault="006E351F" w:rsidP="006E351F">
            <w:pPr>
              <w:pStyle w:val="Arial11Bold"/>
              <w:rPr>
                <w:bCs/>
              </w:rPr>
            </w:pPr>
            <w:r>
              <w:rPr>
                <w:rFonts w:cs="Arial"/>
              </w:rPr>
              <w:t>System Restoration</w:t>
            </w:r>
          </w:p>
        </w:tc>
        <w:tc>
          <w:tcPr>
            <w:tcW w:w="6634" w:type="dxa"/>
          </w:tcPr>
          <w:p w14:paraId="53AAEE62" w14:textId="15529814" w:rsidR="006E351F" w:rsidRPr="00E00BC7" w:rsidRDefault="006E351F" w:rsidP="006E351F">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6E351F" w:rsidRPr="007E0B31" w14:paraId="2CF3A043" w14:textId="77777777" w:rsidTr="490DE6A8">
        <w:trPr>
          <w:cantSplit/>
        </w:trPr>
        <w:tc>
          <w:tcPr>
            <w:tcW w:w="2884" w:type="dxa"/>
          </w:tcPr>
          <w:p w14:paraId="0120BCB8" w14:textId="3A83B8E2" w:rsidR="006E351F" w:rsidRDefault="006E351F" w:rsidP="006E351F">
            <w:pPr>
              <w:pStyle w:val="Arial11Bold"/>
              <w:rPr>
                <w:rFonts w:cs="Arial"/>
              </w:rPr>
            </w:pPr>
            <w:r>
              <w:rPr>
                <w:rFonts w:cs="Arial"/>
              </w:rPr>
              <w:t>System Restoration Region</w:t>
            </w:r>
          </w:p>
        </w:tc>
        <w:tc>
          <w:tcPr>
            <w:tcW w:w="6634" w:type="dxa"/>
          </w:tcPr>
          <w:p w14:paraId="5FF483DB" w14:textId="1B238D87" w:rsidR="006E351F" w:rsidRPr="007E0B31" w:rsidRDefault="006E351F" w:rsidP="006E351F">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6E351F" w:rsidRPr="007E0B31" w14:paraId="3847C81E" w14:textId="77777777" w:rsidTr="490DE6A8">
        <w:trPr>
          <w:cantSplit/>
        </w:trPr>
        <w:tc>
          <w:tcPr>
            <w:tcW w:w="2884" w:type="dxa"/>
          </w:tcPr>
          <w:p w14:paraId="7FC4DAB5" w14:textId="7005E6F4" w:rsidR="006E351F" w:rsidRPr="007E0B31" w:rsidRDefault="006E351F" w:rsidP="006E351F">
            <w:pPr>
              <w:pStyle w:val="Arial11Bold"/>
              <w:rPr>
                <w:rFonts w:cs="Arial"/>
              </w:rPr>
            </w:pPr>
            <w:r w:rsidRPr="00636020">
              <w:rPr>
                <w:bCs/>
              </w:rPr>
              <w:lastRenderedPageBreak/>
              <w:t>System Restoration Plan</w:t>
            </w:r>
          </w:p>
        </w:tc>
        <w:tc>
          <w:tcPr>
            <w:tcW w:w="6634" w:type="dxa"/>
          </w:tcPr>
          <w:p w14:paraId="3E074751" w14:textId="0B79F36A" w:rsidR="006E351F" w:rsidRPr="007E0B31" w:rsidRDefault="006E351F" w:rsidP="006E351F">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6E351F" w:rsidRPr="007E0B31" w14:paraId="6694953E" w14:textId="77777777" w:rsidTr="490DE6A8">
        <w:trPr>
          <w:cantSplit/>
        </w:trPr>
        <w:tc>
          <w:tcPr>
            <w:tcW w:w="2884" w:type="dxa"/>
          </w:tcPr>
          <w:p w14:paraId="04061391" w14:textId="77777777" w:rsidR="006E351F" w:rsidRPr="007E0B31" w:rsidRDefault="006E351F" w:rsidP="006E351F">
            <w:pPr>
              <w:pStyle w:val="Arial11Bold"/>
              <w:rPr>
                <w:rFonts w:cs="Arial"/>
              </w:rPr>
            </w:pPr>
            <w:r w:rsidRPr="007E0B31">
              <w:rPr>
                <w:rFonts w:cs="Arial"/>
              </w:rPr>
              <w:t>System Telephony</w:t>
            </w:r>
          </w:p>
        </w:tc>
        <w:tc>
          <w:tcPr>
            <w:tcW w:w="6634" w:type="dxa"/>
          </w:tcPr>
          <w:p w14:paraId="782961A9" w14:textId="0DAB7FEF" w:rsidR="006E351F" w:rsidRPr="007E0B31" w:rsidRDefault="006E351F" w:rsidP="006E351F">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6E351F" w:rsidRPr="007E0B31" w14:paraId="7CE86D0C" w14:textId="77777777" w:rsidTr="490DE6A8">
        <w:trPr>
          <w:cantSplit/>
        </w:trPr>
        <w:tc>
          <w:tcPr>
            <w:tcW w:w="2884" w:type="dxa"/>
          </w:tcPr>
          <w:p w14:paraId="6D2E474F" w14:textId="77777777" w:rsidR="006E351F" w:rsidRPr="007E0B31" w:rsidRDefault="006E351F" w:rsidP="006E351F">
            <w:pPr>
              <w:pStyle w:val="Arial11Bold"/>
              <w:rPr>
                <w:rFonts w:cs="Arial"/>
              </w:rPr>
            </w:pPr>
            <w:r w:rsidRPr="007E0B31">
              <w:rPr>
                <w:rFonts w:cs="Arial"/>
              </w:rPr>
              <w:t>System Tests</w:t>
            </w:r>
          </w:p>
        </w:tc>
        <w:tc>
          <w:tcPr>
            <w:tcW w:w="6634" w:type="dxa"/>
          </w:tcPr>
          <w:p w14:paraId="23728F19" w14:textId="77777777" w:rsidR="006E351F" w:rsidRPr="007E0B31" w:rsidRDefault="006E351F" w:rsidP="006E351F">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6E351F" w:rsidRPr="007E0B31" w14:paraId="08C1037D" w14:textId="77777777" w:rsidTr="490DE6A8">
        <w:trPr>
          <w:cantSplit/>
        </w:trPr>
        <w:tc>
          <w:tcPr>
            <w:tcW w:w="2884" w:type="dxa"/>
          </w:tcPr>
          <w:p w14:paraId="7BAC63AF" w14:textId="77777777" w:rsidR="006E351F" w:rsidRPr="007E0B31" w:rsidRDefault="006E351F" w:rsidP="006E351F">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6E351F" w:rsidRPr="007E0B31" w:rsidRDefault="006E351F" w:rsidP="006E351F">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6E351F" w:rsidRPr="007E0B31" w14:paraId="0CFD31AD" w14:textId="77777777" w:rsidTr="490DE6A8">
        <w:trPr>
          <w:cantSplit/>
        </w:trPr>
        <w:tc>
          <w:tcPr>
            <w:tcW w:w="2884" w:type="dxa"/>
          </w:tcPr>
          <w:p w14:paraId="6FAF95FE" w14:textId="77777777" w:rsidR="006E351F" w:rsidRPr="007E0B31" w:rsidRDefault="006E351F" w:rsidP="006E351F">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6E351F" w:rsidRPr="007E0B31" w:rsidRDefault="006E351F" w:rsidP="006E351F">
            <w:pPr>
              <w:pStyle w:val="TableArial11"/>
              <w:rPr>
                <w:rFonts w:cs="Arial"/>
              </w:rPr>
            </w:pPr>
            <w:bookmarkStart w:id="5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53"/>
            <w:r w:rsidRPr="007E0B31">
              <w:rPr>
                <w:rFonts w:cs="Arial"/>
              </w:rPr>
              <w:t>.</w:t>
            </w:r>
          </w:p>
        </w:tc>
      </w:tr>
      <w:tr w:rsidR="006E351F" w:rsidRPr="007E0B31" w14:paraId="1DA61D3F" w14:textId="77777777" w:rsidTr="490DE6A8">
        <w:trPr>
          <w:cantSplit/>
        </w:trPr>
        <w:tc>
          <w:tcPr>
            <w:tcW w:w="2884" w:type="dxa"/>
          </w:tcPr>
          <w:p w14:paraId="68676C7F" w14:textId="77777777" w:rsidR="006E351F" w:rsidRPr="007E0B31" w:rsidRDefault="006E351F" w:rsidP="006E351F">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6E351F" w:rsidRPr="007E0B31" w:rsidRDefault="006E351F" w:rsidP="006E351F">
            <w:pPr>
              <w:pStyle w:val="TableArial11"/>
              <w:rPr>
                <w:rFonts w:cs="Arial"/>
              </w:rPr>
            </w:pPr>
            <w:bookmarkStart w:id="5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54"/>
          </w:p>
        </w:tc>
      </w:tr>
      <w:tr w:rsidR="006E351F" w:rsidRPr="007E0B31" w14:paraId="5E31ADD9" w14:textId="77777777" w:rsidTr="490DE6A8">
        <w:trPr>
          <w:cantSplit/>
        </w:trPr>
        <w:tc>
          <w:tcPr>
            <w:tcW w:w="2884" w:type="dxa"/>
          </w:tcPr>
          <w:p w14:paraId="0CFAE3A8" w14:textId="77777777" w:rsidR="006E351F" w:rsidRPr="007E0B31" w:rsidRDefault="006E351F" w:rsidP="006E351F">
            <w:pPr>
              <w:pStyle w:val="Arial11Bold"/>
              <w:rPr>
                <w:rFonts w:cs="Arial"/>
              </w:rPr>
            </w:pPr>
            <w:r w:rsidRPr="0068623B">
              <w:rPr>
                <w:rFonts w:cs="Arial"/>
              </w:rPr>
              <w:t>Targe</w:t>
            </w:r>
            <w:r w:rsidRPr="00360F5B">
              <w:rPr>
                <w:rFonts w:cs="Arial"/>
              </w:rPr>
              <w:t>t Frequency</w:t>
            </w:r>
          </w:p>
        </w:tc>
        <w:tc>
          <w:tcPr>
            <w:tcW w:w="6634" w:type="dxa"/>
          </w:tcPr>
          <w:p w14:paraId="0FFC5410" w14:textId="4149A4DC" w:rsidR="006E351F" w:rsidRPr="007E0B31" w:rsidRDefault="006E351F" w:rsidP="006E351F">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6E351F" w:rsidRPr="007E0B31" w14:paraId="33638CB5" w14:textId="77777777" w:rsidTr="490DE6A8">
        <w:trPr>
          <w:cantSplit/>
        </w:trPr>
        <w:tc>
          <w:tcPr>
            <w:tcW w:w="2884" w:type="dxa"/>
          </w:tcPr>
          <w:p w14:paraId="32E734FA" w14:textId="77777777" w:rsidR="006E351F" w:rsidRPr="007E0B31" w:rsidRDefault="006E351F" w:rsidP="006E351F">
            <w:pPr>
              <w:pStyle w:val="Arial11Bold"/>
              <w:rPr>
                <w:rFonts w:cs="Arial"/>
              </w:rPr>
            </w:pPr>
            <w:r w:rsidRPr="007E0B31">
              <w:rPr>
                <w:rFonts w:cs="Arial"/>
              </w:rPr>
              <w:t>Technical Specification</w:t>
            </w:r>
          </w:p>
        </w:tc>
        <w:tc>
          <w:tcPr>
            <w:tcW w:w="6634" w:type="dxa"/>
          </w:tcPr>
          <w:p w14:paraId="6AE817CF" w14:textId="77777777" w:rsidR="006E351F" w:rsidRPr="007E0B31" w:rsidRDefault="006E351F" w:rsidP="006E351F">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6E351F" w:rsidRPr="007E0B31" w:rsidRDefault="006E351F" w:rsidP="006E351F">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6E351F" w:rsidRPr="007E0B31" w14:paraId="4A337598" w14:textId="77777777" w:rsidTr="490DE6A8">
        <w:trPr>
          <w:cantSplit/>
        </w:trPr>
        <w:tc>
          <w:tcPr>
            <w:tcW w:w="2884" w:type="dxa"/>
          </w:tcPr>
          <w:p w14:paraId="39FDCA0F" w14:textId="51FF5C89" w:rsidR="006E351F" w:rsidRPr="007E0B31" w:rsidRDefault="006E351F" w:rsidP="006E351F">
            <w:pPr>
              <w:pStyle w:val="Arial11Bold"/>
              <w:rPr>
                <w:rFonts w:cs="Arial"/>
              </w:rPr>
            </w:pPr>
            <w:r>
              <w:rPr>
                <w:rFonts w:cs="Arial"/>
              </w:rPr>
              <w:t>TERRE</w:t>
            </w:r>
          </w:p>
        </w:tc>
        <w:tc>
          <w:tcPr>
            <w:tcW w:w="6634" w:type="dxa"/>
          </w:tcPr>
          <w:p w14:paraId="583D7EB9" w14:textId="2F95AC51" w:rsidR="006E351F" w:rsidRPr="007E0B31" w:rsidRDefault="006E351F" w:rsidP="006E351F">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6E351F" w:rsidRPr="007E0B31" w14:paraId="5926AD32" w14:textId="77777777" w:rsidTr="490DE6A8">
        <w:trPr>
          <w:cantSplit/>
        </w:trPr>
        <w:tc>
          <w:tcPr>
            <w:tcW w:w="2884" w:type="dxa"/>
          </w:tcPr>
          <w:p w14:paraId="567E2BEF" w14:textId="695F4B81" w:rsidR="006E351F" w:rsidRDefault="006E351F" w:rsidP="006E351F">
            <w:pPr>
              <w:pStyle w:val="Arial11Bold"/>
              <w:rPr>
                <w:rFonts w:cs="Arial"/>
              </w:rPr>
            </w:pPr>
            <w:r w:rsidRPr="0081264E">
              <w:rPr>
                <w:rFonts w:cs="Arial"/>
              </w:rPr>
              <w:lastRenderedPageBreak/>
              <w:t>TERRE Activation Period</w:t>
            </w:r>
          </w:p>
        </w:tc>
        <w:tc>
          <w:tcPr>
            <w:tcW w:w="6634" w:type="dxa"/>
          </w:tcPr>
          <w:p w14:paraId="41684B89" w14:textId="1905B62B" w:rsidR="006E351F" w:rsidRPr="0081264E" w:rsidRDefault="006E351F" w:rsidP="006E351F">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6E351F" w:rsidRPr="007E0B31" w14:paraId="49B52FEC" w14:textId="77777777" w:rsidTr="490DE6A8">
        <w:trPr>
          <w:cantSplit/>
        </w:trPr>
        <w:tc>
          <w:tcPr>
            <w:tcW w:w="2884" w:type="dxa"/>
          </w:tcPr>
          <w:p w14:paraId="1FED211F" w14:textId="533B6423" w:rsidR="006E351F" w:rsidRPr="0081264E" w:rsidRDefault="006E351F" w:rsidP="006E351F">
            <w:pPr>
              <w:pStyle w:val="Arial11Bold"/>
              <w:rPr>
                <w:rFonts w:cs="Arial"/>
              </w:rPr>
            </w:pPr>
            <w:r w:rsidRPr="0081264E">
              <w:rPr>
                <w:rFonts w:cs="Arial"/>
              </w:rPr>
              <w:t>TERRE Auction Period</w:t>
            </w:r>
          </w:p>
        </w:tc>
        <w:tc>
          <w:tcPr>
            <w:tcW w:w="6634" w:type="dxa"/>
          </w:tcPr>
          <w:p w14:paraId="671C74AE" w14:textId="7274A881" w:rsidR="006E351F" w:rsidRPr="0081264E" w:rsidRDefault="006E351F" w:rsidP="006E351F">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6E351F" w:rsidRPr="007E0B31" w14:paraId="65701A2F" w14:textId="77777777" w:rsidTr="490DE6A8">
        <w:trPr>
          <w:cantSplit/>
        </w:trPr>
        <w:tc>
          <w:tcPr>
            <w:tcW w:w="2884" w:type="dxa"/>
          </w:tcPr>
          <w:p w14:paraId="7DA4E9BF" w14:textId="53EC5DBC" w:rsidR="006E351F" w:rsidRPr="0081264E" w:rsidRDefault="006E351F" w:rsidP="006E351F">
            <w:pPr>
              <w:pStyle w:val="Arial11Bold"/>
              <w:rPr>
                <w:rFonts w:cs="Arial"/>
              </w:rPr>
            </w:pPr>
            <w:r w:rsidRPr="0081264E">
              <w:rPr>
                <w:rFonts w:cs="Arial"/>
              </w:rPr>
              <w:t>TERRE Bid</w:t>
            </w:r>
          </w:p>
        </w:tc>
        <w:tc>
          <w:tcPr>
            <w:tcW w:w="6634" w:type="dxa"/>
          </w:tcPr>
          <w:p w14:paraId="3AA84BC8" w14:textId="59D282F8" w:rsidR="006E351F" w:rsidRPr="0081264E" w:rsidRDefault="006E351F" w:rsidP="006E351F">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6E351F" w:rsidRPr="007E0B31" w14:paraId="55062C4A" w14:textId="77777777" w:rsidTr="490DE6A8">
        <w:trPr>
          <w:cantSplit/>
        </w:trPr>
        <w:tc>
          <w:tcPr>
            <w:tcW w:w="2884" w:type="dxa"/>
          </w:tcPr>
          <w:p w14:paraId="0E3BA98F" w14:textId="3DE6A8A3" w:rsidR="006E351F" w:rsidRPr="0081264E" w:rsidRDefault="006E351F" w:rsidP="006E351F">
            <w:pPr>
              <w:pStyle w:val="Arial11Bold"/>
              <w:rPr>
                <w:rFonts w:cs="Arial"/>
              </w:rPr>
            </w:pPr>
            <w:r>
              <w:rPr>
                <w:rFonts w:cs="Arial"/>
              </w:rPr>
              <w:t>TERRE Central Platform</w:t>
            </w:r>
          </w:p>
        </w:tc>
        <w:tc>
          <w:tcPr>
            <w:tcW w:w="6634" w:type="dxa"/>
          </w:tcPr>
          <w:p w14:paraId="21E47917" w14:textId="46FA1734" w:rsidR="006E351F" w:rsidRPr="0081264E" w:rsidRDefault="006E351F" w:rsidP="006E351F">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6E351F" w:rsidRPr="0079139F" w14:paraId="275B43EB" w14:textId="77777777" w:rsidTr="490DE6A8">
        <w:trPr>
          <w:cantSplit/>
        </w:trPr>
        <w:tc>
          <w:tcPr>
            <w:tcW w:w="2884" w:type="dxa"/>
          </w:tcPr>
          <w:p w14:paraId="2CEC27FA" w14:textId="6D73E446" w:rsidR="006E351F" w:rsidRPr="0079139F" w:rsidRDefault="006E351F" w:rsidP="006E351F">
            <w:pPr>
              <w:pStyle w:val="Arial11Bold"/>
              <w:rPr>
                <w:rFonts w:cs="Arial"/>
              </w:rPr>
            </w:pPr>
            <w:r w:rsidRPr="0079139F">
              <w:rPr>
                <w:rFonts w:cs="Arial"/>
              </w:rPr>
              <w:t>TERRE Data Validation and Consistency Rules</w:t>
            </w:r>
          </w:p>
        </w:tc>
        <w:tc>
          <w:tcPr>
            <w:tcW w:w="6634" w:type="dxa"/>
          </w:tcPr>
          <w:p w14:paraId="7AC65FEF" w14:textId="12093011" w:rsidR="006E351F" w:rsidRDefault="006E351F" w:rsidP="006E351F">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6E351F" w:rsidRPr="007E0B31" w14:paraId="377F57A2" w14:textId="77777777" w:rsidTr="490DE6A8">
        <w:trPr>
          <w:cantSplit/>
        </w:trPr>
        <w:tc>
          <w:tcPr>
            <w:tcW w:w="2884" w:type="dxa"/>
          </w:tcPr>
          <w:p w14:paraId="150333DE" w14:textId="33A1157A" w:rsidR="006E351F" w:rsidRDefault="006E351F" w:rsidP="006E351F">
            <w:pPr>
              <w:pStyle w:val="Arial11Bold"/>
              <w:jc w:val="both"/>
              <w:rPr>
                <w:rFonts w:cs="Arial"/>
              </w:rPr>
            </w:pPr>
            <w:r w:rsidRPr="0081264E">
              <w:rPr>
                <w:rFonts w:cs="Arial"/>
              </w:rPr>
              <w:t>TERRE Gate Closure</w:t>
            </w:r>
          </w:p>
        </w:tc>
        <w:tc>
          <w:tcPr>
            <w:tcW w:w="6634" w:type="dxa"/>
          </w:tcPr>
          <w:p w14:paraId="36E98425" w14:textId="7BF742E0" w:rsidR="006E351F" w:rsidRPr="0081264E" w:rsidRDefault="006E351F" w:rsidP="006E351F">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6E351F" w:rsidRPr="007E0B31" w14:paraId="162A65B2" w14:textId="77777777" w:rsidTr="490DE6A8">
        <w:trPr>
          <w:cantSplit/>
        </w:trPr>
        <w:tc>
          <w:tcPr>
            <w:tcW w:w="2884" w:type="dxa"/>
          </w:tcPr>
          <w:p w14:paraId="1E8AEB6A" w14:textId="77777777" w:rsidR="006E351F" w:rsidRDefault="006E351F" w:rsidP="006E351F">
            <w:pPr>
              <w:pStyle w:val="Arial11Bold"/>
              <w:jc w:val="both"/>
              <w:rPr>
                <w:rFonts w:cs="Arial"/>
              </w:rPr>
            </w:pPr>
            <w:r>
              <w:rPr>
                <w:rFonts w:cs="Arial"/>
              </w:rPr>
              <w:t>TERRE Instruction</w:t>
            </w:r>
          </w:p>
          <w:p w14:paraId="6C90D26B" w14:textId="1F6FC951" w:rsidR="006E351F" w:rsidRPr="0081264E" w:rsidRDefault="006E351F" w:rsidP="006E351F">
            <w:pPr>
              <w:pStyle w:val="Arial11Bold"/>
              <w:jc w:val="both"/>
              <w:rPr>
                <w:rFonts w:cs="Arial"/>
              </w:rPr>
            </w:pPr>
            <w:r w:rsidRPr="0081264E">
              <w:rPr>
                <w:rFonts w:cs="Arial"/>
              </w:rPr>
              <w:t>Guide</w:t>
            </w:r>
          </w:p>
        </w:tc>
        <w:tc>
          <w:tcPr>
            <w:tcW w:w="6634" w:type="dxa"/>
          </w:tcPr>
          <w:p w14:paraId="0AE534E2" w14:textId="203C4D64" w:rsidR="006E351F" w:rsidRDefault="006E351F" w:rsidP="006E351F">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6E351F" w:rsidRPr="007E0B31" w14:paraId="3B8258A7" w14:textId="77777777" w:rsidTr="490DE6A8">
        <w:trPr>
          <w:cantSplit/>
        </w:trPr>
        <w:tc>
          <w:tcPr>
            <w:tcW w:w="2884" w:type="dxa"/>
          </w:tcPr>
          <w:p w14:paraId="0D19D080" w14:textId="77777777" w:rsidR="006E351F" w:rsidRPr="007E0B31" w:rsidRDefault="006E351F" w:rsidP="006E351F">
            <w:pPr>
              <w:pStyle w:val="Arial11Bold"/>
              <w:rPr>
                <w:rFonts w:cs="Arial"/>
              </w:rPr>
            </w:pPr>
            <w:r w:rsidRPr="007E0B31">
              <w:rPr>
                <w:rFonts w:cs="Arial"/>
              </w:rPr>
              <w:t>Test Co-ordinator</w:t>
            </w:r>
          </w:p>
        </w:tc>
        <w:tc>
          <w:tcPr>
            <w:tcW w:w="6634" w:type="dxa"/>
          </w:tcPr>
          <w:p w14:paraId="326082B0" w14:textId="77777777" w:rsidR="006E351F" w:rsidRPr="007E0B31" w:rsidRDefault="006E351F" w:rsidP="006E351F">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6E351F" w:rsidRPr="007E0B31" w14:paraId="01488D17" w14:textId="77777777" w:rsidTr="490DE6A8">
        <w:trPr>
          <w:cantSplit/>
        </w:trPr>
        <w:tc>
          <w:tcPr>
            <w:tcW w:w="2884" w:type="dxa"/>
          </w:tcPr>
          <w:p w14:paraId="128FD9C9" w14:textId="77777777" w:rsidR="006E351F" w:rsidRPr="007E0B31" w:rsidRDefault="006E351F" w:rsidP="006E351F">
            <w:pPr>
              <w:pStyle w:val="Arial11Bold"/>
              <w:rPr>
                <w:rFonts w:cs="Arial"/>
              </w:rPr>
            </w:pPr>
            <w:r w:rsidRPr="007E0B31">
              <w:rPr>
                <w:rFonts w:cs="Arial"/>
              </w:rPr>
              <w:t>Test Panel</w:t>
            </w:r>
          </w:p>
        </w:tc>
        <w:tc>
          <w:tcPr>
            <w:tcW w:w="6634" w:type="dxa"/>
          </w:tcPr>
          <w:p w14:paraId="33A2A2B3" w14:textId="77777777" w:rsidR="006E351F" w:rsidRPr="007E0B31" w:rsidRDefault="006E351F" w:rsidP="006E351F">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6E351F" w:rsidRPr="007E0B31" w14:paraId="2164A4E4" w14:textId="77777777" w:rsidTr="490DE6A8">
        <w:trPr>
          <w:cantSplit/>
        </w:trPr>
        <w:tc>
          <w:tcPr>
            <w:tcW w:w="2884" w:type="dxa"/>
          </w:tcPr>
          <w:p w14:paraId="1F60112F" w14:textId="41D5FEBC" w:rsidR="006E351F" w:rsidRPr="00875FA6" w:rsidRDefault="006E351F" w:rsidP="006E351F">
            <w:pPr>
              <w:pStyle w:val="Arial11Bold"/>
            </w:pPr>
            <w:r w:rsidRPr="00875FA6">
              <w:t>Test Plan</w:t>
            </w:r>
          </w:p>
        </w:tc>
        <w:tc>
          <w:tcPr>
            <w:tcW w:w="6634" w:type="dxa"/>
          </w:tcPr>
          <w:p w14:paraId="438005A0" w14:textId="414669A8" w:rsidR="006E351F" w:rsidRPr="00875FA6" w:rsidRDefault="006E351F" w:rsidP="006E351F">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6E351F" w:rsidRPr="007E0B31" w14:paraId="28AD5A3B" w14:textId="77777777" w:rsidTr="490DE6A8">
        <w:trPr>
          <w:cantSplit/>
        </w:trPr>
        <w:tc>
          <w:tcPr>
            <w:tcW w:w="2884" w:type="dxa"/>
          </w:tcPr>
          <w:p w14:paraId="57595996" w14:textId="77777777" w:rsidR="006E351F" w:rsidRPr="007E0B31" w:rsidRDefault="006E351F" w:rsidP="006E351F">
            <w:pPr>
              <w:pStyle w:val="Arial11Bold"/>
              <w:rPr>
                <w:rFonts w:cs="Arial"/>
              </w:rPr>
            </w:pPr>
            <w:r w:rsidRPr="007E0B31">
              <w:rPr>
                <w:rFonts w:cs="Arial"/>
              </w:rPr>
              <w:t>Test Programme</w:t>
            </w:r>
          </w:p>
        </w:tc>
        <w:tc>
          <w:tcPr>
            <w:tcW w:w="6634" w:type="dxa"/>
          </w:tcPr>
          <w:p w14:paraId="19CEAC1B" w14:textId="77C128C1" w:rsidR="006E351F" w:rsidRPr="007E0B31" w:rsidRDefault="006E351F" w:rsidP="006E351F">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6E351F" w:rsidRPr="007E0B31" w14:paraId="1328CFC6" w14:textId="77777777" w:rsidTr="490DE6A8">
        <w:trPr>
          <w:cantSplit/>
        </w:trPr>
        <w:tc>
          <w:tcPr>
            <w:tcW w:w="2884" w:type="dxa"/>
          </w:tcPr>
          <w:p w14:paraId="1D6B5BC8" w14:textId="77777777" w:rsidR="006E351F" w:rsidRPr="007E0B31" w:rsidRDefault="006E351F" w:rsidP="006E351F">
            <w:pPr>
              <w:pStyle w:val="Arial11Bold"/>
              <w:rPr>
                <w:rFonts w:cs="Arial"/>
              </w:rPr>
            </w:pPr>
            <w:r w:rsidRPr="007E0B31">
              <w:rPr>
                <w:rFonts w:cs="Arial"/>
              </w:rPr>
              <w:t>Test Proposer</w:t>
            </w:r>
          </w:p>
        </w:tc>
        <w:tc>
          <w:tcPr>
            <w:tcW w:w="6634" w:type="dxa"/>
          </w:tcPr>
          <w:p w14:paraId="3AACD309" w14:textId="77777777" w:rsidR="006E351F" w:rsidRPr="007E0B31" w:rsidRDefault="006E351F" w:rsidP="006E351F">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6E351F" w:rsidRPr="007E0B31" w14:paraId="316C92C8" w14:textId="77777777" w:rsidTr="490DE6A8">
        <w:trPr>
          <w:cantSplit/>
        </w:trPr>
        <w:tc>
          <w:tcPr>
            <w:tcW w:w="2884" w:type="dxa"/>
          </w:tcPr>
          <w:p w14:paraId="06874C34" w14:textId="30838C72" w:rsidR="006E351F" w:rsidRPr="004C03CD" w:rsidRDefault="006E351F" w:rsidP="006E351F">
            <w:pPr>
              <w:pStyle w:val="Arial11Bold"/>
              <w:rPr>
                <w:rFonts w:cs="Arial"/>
              </w:rPr>
            </w:pPr>
            <w:r w:rsidRPr="002510FF">
              <w:rPr>
                <w:rFonts w:cs="Arial"/>
              </w:rPr>
              <w:t>Test Signal</w:t>
            </w:r>
          </w:p>
        </w:tc>
        <w:tc>
          <w:tcPr>
            <w:tcW w:w="6634" w:type="dxa"/>
          </w:tcPr>
          <w:p w14:paraId="0F830BE9" w14:textId="5C14D1D7" w:rsidR="006E351F" w:rsidRPr="004C03CD" w:rsidRDefault="006E351F" w:rsidP="006E351F">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6E351F" w:rsidRPr="007E0B31" w14:paraId="1191920B" w14:textId="77777777" w:rsidTr="490DE6A8">
        <w:trPr>
          <w:cantSplit/>
        </w:trPr>
        <w:tc>
          <w:tcPr>
            <w:tcW w:w="2884" w:type="dxa"/>
          </w:tcPr>
          <w:p w14:paraId="1A32535D" w14:textId="3657B7C0" w:rsidR="006E351F" w:rsidRPr="007E0B31" w:rsidRDefault="006E351F" w:rsidP="006E351F">
            <w:pPr>
              <w:pStyle w:val="Arial11Bold"/>
              <w:rPr>
                <w:rFonts w:cs="Arial"/>
              </w:rPr>
            </w:pPr>
            <w:r>
              <w:rPr>
                <w:rFonts w:cs="Arial"/>
              </w:rPr>
              <w:t>The Company</w:t>
            </w:r>
          </w:p>
        </w:tc>
        <w:tc>
          <w:tcPr>
            <w:tcW w:w="6634" w:type="dxa"/>
          </w:tcPr>
          <w:p w14:paraId="17B4E3BD" w14:textId="6C60723C" w:rsidR="006E351F" w:rsidRPr="007E0B31" w:rsidRDefault="006E351F" w:rsidP="006E351F">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6E351F" w:rsidRPr="007E0B31" w14:paraId="100BAB28" w14:textId="77777777" w:rsidTr="490DE6A8">
        <w:trPr>
          <w:cantSplit/>
        </w:trPr>
        <w:tc>
          <w:tcPr>
            <w:tcW w:w="2884" w:type="dxa"/>
          </w:tcPr>
          <w:p w14:paraId="4F575092" w14:textId="1BAAF1FB" w:rsidR="006E351F" w:rsidRPr="007E0B31" w:rsidRDefault="006E351F" w:rsidP="006E351F">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6E351F" w:rsidRPr="007E0B31" w:rsidRDefault="006E351F" w:rsidP="006E351F">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6E351F" w:rsidRPr="007E0B31" w14:paraId="07C21332" w14:textId="77777777" w:rsidTr="490DE6A8">
        <w:trPr>
          <w:cantSplit/>
        </w:trPr>
        <w:tc>
          <w:tcPr>
            <w:tcW w:w="2884" w:type="dxa"/>
          </w:tcPr>
          <w:p w14:paraId="46DE90D6" w14:textId="315D2376" w:rsidR="006E351F" w:rsidRPr="007E0B31" w:rsidRDefault="006E351F" w:rsidP="006E351F">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6E351F" w:rsidRPr="007E0B31" w:rsidRDefault="006E351F" w:rsidP="006E351F">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6E351F" w:rsidRPr="007E0B31" w14:paraId="7E0C0F2F" w14:textId="77777777" w:rsidTr="490DE6A8">
        <w:trPr>
          <w:cantSplit/>
        </w:trPr>
        <w:tc>
          <w:tcPr>
            <w:tcW w:w="2884" w:type="dxa"/>
          </w:tcPr>
          <w:p w14:paraId="1E0D9CB3" w14:textId="157BEEAF" w:rsidR="006E351F" w:rsidRPr="00A438EF" w:rsidRDefault="006E351F" w:rsidP="006E351F">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6E351F" w:rsidRPr="00CE4CCF" w:rsidRDefault="006E351F" w:rsidP="006E351F">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6E351F" w:rsidRPr="007E0B31" w14:paraId="051B9233" w14:textId="77777777" w:rsidTr="490DE6A8">
        <w:trPr>
          <w:cantSplit/>
        </w:trPr>
        <w:tc>
          <w:tcPr>
            <w:tcW w:w="2884" w:type="dxa"/>
          </w:tcPr>
          <w:p w14:paraId="2A8B99B3" w14:textId="592766FF" w:rsidR="006E351F" w:rsidRPr="007E0B31" w:rsidRDefault="006E351F" w:rsidP="006E351F">
            <w:pPr>
              <w:pStyle w:val="Arial11Bold"/>
              <w:rPr>
                <w:rFonts w:cs="Arial"/>
              </w:rPr>
            </w:pPr>
            <w:r w:rsidRPr="0001102F">
              <w:rPr>
                <w:rFonts w:cs="Arial"/>
              </w:rPr>
              <w:t>Top Up Restoration Contract</w:t>
            </w:r>
          </w:p>
        </w:tc>
        <w:tc>
          <w:tcPr>
            <w:tcW w:w="6634" w:type="dxa"/>
          </w:tcPr>
          <w:p w14:paraId="48943893" w14:textId="224A59E7" w:rsidR="006E351F" w:rsidRPr="007E0B31" w:rsidRDefault="006E351F" w:rsidP="006E351F">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6E351F" w:rsidRPr="007E0B31" w14:paraId="767E36DB" w14:textId="77777777" w:rsidTr="490DE6A8">
        <w:trPr>
          <w:cantSplit/>
        </w:trPr>
        <w:tc>
          <w:tcPr>
            <w:tcW w:w="2884" w:type="dxa"/>
          </w:tcPr>
          <w:p w14:paraId="130A2E6E" w14:textId="3CD6AF48" w:rsidR="006E351F" w:rsidRPr="007E0B31" w:rsidRDefault="006E351F" w:rsidP="006E351F">
            <w:pPr>
              <w:pStyle w:val="Arial11Bold"/>
              <w:rPr>
                <w:rFonts w:cs="Arial"/>
              </w:rPr>
            </w:pPr>
            <w:r>
              <w:rPr>
                <w:rFonts w:cs="Arial"/>
              </w:rPr>
              <w:t>Top Up Restoration Contractor</w:t>
            </w:r>
          </w:p>
        </w:tc>
        <w:tc>
          <w:tcPr>
            <w:tcW w:w="6634" w:type="dxa"/>
          </w:tcPr>
          <w:p w14:paraId="08A3E597" w14:textId="5B2259FC" w:rsidR="006E351F" w:rsidRPr="007E0B31" w:rsidRDefault="006E351F" w:rsidP="006E351F">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6E351F" w:rsidRPr="007E0B31" w14:paraId="7BDEB1D1" w14:textId="77777777" w:rsidTr="490DE6A8">
        <w:trPr>
          <w:cantSplit/>
        </w:trPr>
        <w:tc>
          <w:tcPr>
            <w:tcW w:w="2884" w:type="dxa"/>
          </w:tcPr>
          <w:p w14:paraId="6AAC9811" w14:textId="3492013A" w:rsidR="006E351F" w:rsidRPr="007E0B31" w:rsidRDefault="006E351F" w:rsidP="006E351F">
            <w:pPr>
              <w:pStyle w:val="Arial11Bold"/>
              <w:rPr>
                <w:rFonts w:cs="Arial"/>
              </w:rPr>
            </w:pPr>
            <w:r>
              <w:rPr>
                <w:rFonts w:cs="Arial"/>
              </w:rPr>
              <w:t>Top Up Restoration Plant</w:t>
            </w:r>
          </w:p>
        </w:tc>
        <w:tc>
          <w:tcPr>
            <w:tcW w:w="6634" w:type="dxa"/>
          </w:tcPr>
          <w:p w14:paraId="7A52B53D" w14:textId="73F2688D" w:rsidR="006E351F" w:rsidRPr="007E0B31" w:rsidRDefault="006E351F" w:rsidP="006E351F">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6E351F" w:rsidRPr="007E0B31" w14:paraId="616F93ED" w14:textId="77777777" w:rsidTr="490DE6A8">
        <w:trPr>
          <w:cantSplit/>
        </w:trPr>
        <w:tc>
          <w:tcPr>
            <w:tcW w:w="2884" w:type="dxa"/>
          </w:tcPr>
          <w:p w14:paraId="24BE8F65" w14:textId="7F0CB3AF" w:rsidR="006E351F" w:rsidRPr="007E0B31" w:rsidRDefault="006E351F" w:rsidP="006E351F">
            <w:pPr>
              <w:pStyle w:val="Arial11Bold"/>
              <w:rPr>
                <w:rFonts w:cs="Arial"/>
              </w:rPr>
            </w:pPr>
            <w:r>
              <w:rPr>
                <w:rFonts w:cs="Arial"/>
              </w:rPr>
              <w:t>Top Up Restoration Plant Test</w:t>
            </w:r>
          </w:p>
        </w:tc>
        <w:tc>
          <w:tcPr>
            <w:tcW w:w="6634" w:type="dxa"/>
          </w:tcPr>
          <w:p w14:paraId="3D8FD0F6" w14:textId="218B9E06" w:rsidR="006E351F" w:rsidRPr="007E0B31" w:rsidRDefault="006E351F" w:rsidP="006E351F">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6E351F" w:rsidRPr="007E0B31" w14:paraId="6E50222A" w14:textId="77777777" w:rsidTr="490DE6A8">
        <w:trPr>
          <w:cantSplit/>
        </w:trPr>
        <w:tc>
          <w:tcPr>
            <w:tcW w:w="2884" w:type="dxa"/>
          </w:tcPr>
          <w:p w14:paraId="1FB787B1" w14:textId="77777777" w:rsidR="006E351F" w:rsidRPr="007E0B31" w:rsidRDefault="006E351F" w:rsidP="006E351F">
            <w:pPr>
              <w:pStyle w:val="Arial11Bold"/>
              <w:rPr>
                <w:rFonts w:cs="Arial"/>
              </w:rPr>
            </w:pPr>
            <w:r w:rsidRPr="007E0B31">
              <w:rPr>
                <w:rFonts w:cs="Arial"/>
              </w:rPr>
              <w:t>Total Shutdown</w:t>
            </w:r>
          </w:p>
        </w:tc>
        <w:tc>
          <w:tcPr>
            <w:tcW w:w="6634" w:type="dxa"/>
          </w:tcPr>
          <w:p w14:paraId="5EDD63F2" w14:textId="1C79CF52" w:rsidR="006E351F" w:rsidRPr="007E0B31" w:rsidRDefault="006E351F" w:rsidP="006E351F">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6E351F" w:rsidRPr="007E0B31" w14:paraId="03665F8A" w14:textId="77777777" w:rsidTr="490DE6A8">
        <w:trPr>
          <w:cantSplit/>
        </w:trPr>
        <w:tc>
          <w:tcPr>
            <w:tcW w:w="2884" w:type="dxa"/>
          </w:tcPr>
          <w:p w14:paraId="133B8AA4" w14:textId="77777777" w:rsidR="006E351F" w:rsidRPr="007E0B31" w:rsidRDefault="006E351F" w:rsidP="006E351F">
            <w:pPr>
              <w:pStyle w:val="Arial11Bold"/>
              <w:rPr>
                <w:rFonts w:cs="Arial"/>
              </w:rPr>
            </w:pPr>
            <w:r w:rsidRPr="007E0B31">
              <w:rPr>
                <w:rFonts w:cs="Arial"/>
              </w:rPr>
              <w:t>Total System</w:t>
            </w:r>
          </w:p>
        </w:tc>
        <w:tc>
          <w:tcPr>
            <w:tcW w:w="6634" w:type="dxa"/>
          </w:tcPr>
          <w:p w14:paraId="6E425FE9" w14:textId="77777777" w:rsidR="006E351F" w:rsidRPr="007E0B31" w:rsidRDefault="006E351F" w:rsidP="006E351F">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6E351F" w:rsidRPr="007E0B31" w14:paraId="2CEA121D" w14:textId="77777777" w:rsidTr="490DE6A8">
        <w:trPr>
          <w:cantSplit/>
        </w:trPr>
        <w:tc>
          <w:tcPr>
            <w:tcW w:w="2884" w:type="dxa"/>
          </w:tcPr>
          <w:p w14:paraId="096BE835" w14:textId="77777777" w:rsidR="006E351F" w:rsidRPr="007E0B31" w:rsidRDefault="006E351F" w:rsidP="006E351F">
            <w:pPr>
              <w:pStyle w:val="Arial11Bold"/>
              <w:rPr>
                <w:rFonts w:cs="Arial"/>
              </w:rPr>
            </w:pPr>
            <w:r w:rsidRPr="007E0B31">
              <w:rPr>
                <w:rFonts w:cs="Arial"/>
              </w:rPr>
              <w:t>Trading Point</w:t>
            </w:r>
          </w:p>
        </w:tc>
        <w:tc>
          <w:tcPr>
            <w:tcW w:w="6634" w:type="dxa"/>
          </w:tcPr>
          <w:p w14:paraId="0BB80024" w14:textId="6807865F" w:rsidR="006E351F" w:rsidRPr="007E0B31" w:rsidRDefault="006E351F" w:rsidP="006E351F">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6E351F" w:rsidRPr="007E0B31" w14:paraId="6355B4EF" w14:textId="77777777" w:rsidTr="490DE6A8">
        <w:trPr>
          <w:cantSplit/>
        </w:trPr>
        <w:tc>
          <w:tcPr>
            <w:tcW w:w="2884" w:type="dxa"/>
          </w:tcPr>
          <w:p w14:paraId="2AC59C62" w14:textId="77777777" w:rsidR="006E351F" w:rsidRPr="007E0B31" w:rsidRDefault="006E351F" w:rsidP="006E351F">
            <w:pPr>
              <w:pStyle w:val="Arial11Bold"/>
              <w:rPr>
                <w:rFonts w:cs="Arial"/>
              </w:rPr>
            </w:pPr>
            <w:r w:rsidRPr="007E0B31">
              <w:rPr>
                <w:rFonts w:cs="Arial"/>
              </w:rPr>
              <w:t>Transfer Date</w:t>
            </w:r>
          </w:p>
        </w:tc>
        <w:tc>
          <w:tcPr>
            <w:tcW w:w="6634" w:type="dxa"/>
          </w:tcPr>
          <w:p w14:paraId="7A0D17C4" w14:textId="77777777" w:rsidR="006E351F" w:rsidRPr="007E0B31" w:rsidRDefault="006E351F" w:rsidP="006E351F">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6E351F" w:rsidRPr="007E0B31" w14:paraId="2FFD149D" w14:textId="77777777" w:rsidTr="490DE6A8">
        <w:trPr>
          <w:cantSplit/>
        </w:trPr>
        <w:tc>
          <w:tcPr>
            <w:tcW w:w="2884" w:type="dxa"/>
          </w:tcPr>
          <w:p w14:paraId="6A0B230B" w14:textId="77777777" w:rsidR="006E351F" w:rsidRPr="007E0B31" w:rsidRDefault="006E351F" w:rsidP="006E351F">
            <w:pPr>
              <w:pStyle w:val="Arial11Bold"/>
              <w:rPr>
                <w:rFonts w:cs="Arial"/>
              </w:rPr>
            </w:pPr>
            <w:r w:rsidRPr="007E0B31">
              <w:rPr>
                <w:rFonts w:cs="Arial"/>
              </w:rPr>
              <w:lastRenderedPageBreak/>
              <w:t>Transmission</w:t>
            </w:r>
          </w:p>
        </w:tc>
        <w:tc>
          <w:tcPr>
            <w:tcW w:w="6634" w:type="dxa"/>
          </w:tcPr>
          <w:p w14:paraId="484C3E41" w14:textId="77777777" w:rsidR="006E351F" w:rsidRPr="007E0B31" w:rsidRDefault="006E351F" w:rsidP="006E351F">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6E351F" w:rsidRPr="007E0B31" w14:paraId="369076F1" w14:textId="77777777" w:rsidTr="490DE6A8">
        <w:trPr>
          <w:cantSplit/>
        </w:trPr>
        <w:tc>
          <w:tcPr>
            <w:tcW w:w="2884" w:type="dxa"/>
          </w:tcPr>
          <w:p w14:paraId="1B0C8C13" w14:textId="77777777" w:rsidR="006E351F" w:rsidRPr="007E0B31" w:rsidRDefault="006E351F" w:rsidP="006E351F">
            <w:pPr>
              <w:pStyle w:val="Arial11Bold"/>
              <w:rPr>
                <w:rFonts w:cs="Arial"/>
              </w:rPr>
            </w:pPr>
            <w:r w:rsidRPr="007E0B31">
              <w:rPr>
                <w:rFonts w:cs="Arial"/>
                <w:lang w:val="en-US"/>
              </w:rPr>
              <w:t>Transmission Area</w:t>
            </w:r>
          </w:p>
        </w:tc>
        <w:tc>
          <w:tcPr>
            <w:tcW w:w="6634" w:type="dxa"/>
          </w:tcPr>
          <w:p w14:paraId="4B6681DA"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6E351F" w:rsidRPr="007E0B31" w14:paraId="052C965A" w14:textId="77777777" w:rsidTr="490DE6A8">
        <w:trPr>
          <w:cantSplit/>
        </w:trPr>
        <w:tc>
          <w:tcPr>
            <w:tcW w:w="2884" w:type="dxa"/>
          </w:tcPr>
          <w:p w14:paraId="5F2FC0DC" w14:textId="77777777" w:rsidR="006E351F" w:rsidRPr="007E0B31" w:rsidRDefault="006E351F" w:rsidP="006E351F">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6E351F" w:rsidRPr="007E0B31" w:rsidRDefault="006E351F" w:rsidP="006E351F">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6E351F" w:rsidRPr="007E0B31" w14:paraId="0DDE5639" w14:textId="77777777" w:rsidTr="490DE6A8">
        <w:trPr>
          <w:cantSplit/>
        </w:trPr>
        <w:tc>
          <w:tcPr>
            <w:tcW w:w="2884" w:type="dxa"/>
          </w:tcPr>
          <w:p w14:paraId="1A90AEFF" w14:textId="77777777" w:rsidR="006E351F" w:rsidRPr="007E0B31" w:rsidRDefault="006E351F" w:rsidP="006E351F">
            <w:pPr>
              <w:pStyle w:val="Arial11Bold"/>
              <w:rPr>
                <w:rFonts w:cs="Arial"/>
              </w:rPr>
            </w:pPr>
            <w:r w:rsidRPr="007E0B31">
              <w:rPr>
                <w:rFonts w:cs="Arial"/>
              </w:rPr>
              <w:t>Transmission DC Converter</w:t>
            </w:r>
          </w:p>
        </w:tc>
        <w:tc>
          <w:tcPr>
            <w:tcW w:w="6634" w:type="dxa"/>
          </w:tcPr>
          <w:p w14:paraId="3B963E3C" w14:textId="77777777" w:rsidR="006E351F" w:rsidRPr="007E0B31" w:rsidRDefault="006E351F" w:rsidP="006E351F">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6E351F" w:rsidRPr="007E0B31" w14:paraId="5F8263B5" w14:textId="77777777" w:rsidTr="490DE6A8">
        <w:trPr>
          <w:cantSplit/>
        </w:trPr>
        <w:tc>
          <w:tcPr>
            <w:tcW w:w="2884" w:type="dxa"/>
          </w:tcPr>
          <w:p w14:paraId="259E74B1" w14:textId="77777777" w:rsidR="006E351F" w:rsidRPr="007E0B31" w:rsidRDefault="006E351F" w:rsidP="006E351F">
            <w:pPr>
              <w:pStyle w:val="Arial11Bold"/>
              <w:rPr>
                <w:rFonts w:cs="Arial"/>
              </w:rPr>
            </w:pPr>
            <w:r w:rsidRPr="007E0B31">
              <w:rPr>
                <w:rFonts w:cs="Arial"/>
              </w:rPr>
              <w:t>Transmission Entry Capacity</w:t>
            </w:r>
          </w:p>
        </w:tc>
        <w:tc>
          <w:tcPr>
            <w:tcW w:w="6634" w:type="dxa"/>
          </w:tcPr>
          <w:p w14:paraId="4AEF75AE" w14:textId="77777777" w:rsidR="006E351F" w:rsidRPr="007E0B31" w:rsidRDefault="006E351F" w:rsidP="006E351F">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6E351F" w:rsidRPr="007E0B31" w14:paraId="01834965" w14:textId="77777777" w:rsidTr="490DE6A8">
        <w:trPr>
          <w:cantSplit/>
        </w:trPr>
        <w:tc>
          <w:tcPr>
            <w:tcW w:w="2884" w:type="dxa"/>
          </w:tcPr>
          <w:p w14:paraId="28380C3E" w14:textId="77777777" w:rsidR="006E351F" w:rsidRPr="007E0B31" w:rsidRDefault="006E351F" w:rsidP="006E351F">
            <w:pPr>
              <w:pStyle w:val="Arial11Bold"/>
              <w:rPr>
                <w:rFonts w:cs="Arial"/>
              </w:rPr>
            </w:pPr>
            <w:r w:rsidRPr="007E0B31">
              <w:rPr>
                <w:rFonts w:cs="Arial"/>
              </w:rPr>
              <w:t>Transmission Interface Circuit</w:t>
            </w:r>
          </w:p>
        </w:tc>
        <w:tc>
          <w:tcPr>
            <w:tcW w:w="6634" w:type="dxa"/>
          </w:tcPr>
          <w:p w14:paraId="093A792C" w14:textId="73A7926F" w:rsidR="006E351F" w:rsidRPr="007E0B31" w:rsidRDefault="006E351F" w:rsidP="006E351F">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6E351F" w:rsidRPr="007E0B31" w:rsidRDefault="006E351F" w:rsidP="006E351F">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6E351F" w:rsidRPr="007E0B31" w14:paraId="14A60B97" w14:textId="77777777" w:rsidTr="490DE6A8">
        <w:trPr>
          <w:cantSplit/>
        </w:trPr>
        <w:tc>
          <w:tcPr>
            <w:tcW w:w="2884" w:type="dxa"/>
          </w:tcPr>
          <w:p w14:paraId="24A351F4" w14:textId="77777777" w:rsidR="006E351F" w:rsidRPr="007E0B31" w:rsidRDefault="006E351F" w:rsidP="006E351F">
            <w:pPr>
              <w:pStyle w:val="Arial11Bold"/>
              <w:rPr>
                <w:rFonts w:cs="Arial"/>
              </w:rPr>
            </w:pPr>
            <w:r w:rsidRPr="007E0B31">
              <w:rPr>
                <w:rFonts w:cs="Arial"/>
              </w:rPr>
              <w:t>Transmission Interface Point</w:t>
            </w:r>
          </w:p>
        </w:tc>
        <w:tc>
          <w:tcPr>
            <w:tcW w:w="6634" w:type="dxa"/>
          </w:tcPr>
          <w:p w14:paraId="288BC234" w14:textId="0940EB1B" w:rsidR="006E351F" w:rsidRPr="007E0B31" w:rsidRDefault="006E351F" w:rsidP="006E351F">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6E351F" w:rsidRPr="007E0B31" w14:paraId="12E4E169" w14:textId="77777777" w:rsidTr="490DE6A8">
        <w:trPr>
          <w:cantSplit/>
        </w:trPr>
        <w:tc>
          <w:tcPr>
            <w:tcW w:w="2884" w:type="dxa"/>
          </w:tcPr>
          <w:p w14:paraId="41174EA6" w14:textId="77777777" w:rsidR="006E351F" w:rsidRPr="007E0B31" w:rsidRDefault="006E351F" w:rsidP="006E351F">
            <w:pPr>
              <w:pStyle w:val="Arial11Bold"/>
              <w:rPr>
                <w:rFonts w:cs="Arial"/>
              </w:rPr>
            </w:pPr>
            <w:r w:rsidRPr="007E0B31">
              <w:rPr>
                <w:rFonts w:cs="Arial"/>
              </w:rPr>
              <w:t>Transmission Interface Site</w:t>
            </w:r>
          </w:p>
        </w:tc>
        <w:tc>
          <w:tcPr>
            <w:tcW w:w="6634" w:type="dxa"/>
          </w:tcPr>
          <w:p w14:paraId="36310DA2" w14:textId="1A88231F" w:rsidR="006E351F" w:rsidRPr="007E0B31" w:rsidRDefault="006E351F" w:rsidP="006E351F">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6E351F" w:rsidRPr="007E0B31" w14:paraId="0B4F08F2" w14:textId="77777777" w:rsidTr="490DE6A8">
        <w:trPr>
          <w:cantSplit/>
        </w:trPr>
        <w:tc>
          <w:tcPr>
            <w:tcW w:w="2884" w:type="dxa"/>
          </w:tcPr>
          <w:p w14:paraId="71A83FA6" w14:textId="77777777" w:rsidR="006E351F" w:rsidRPr="007E0B31" w:rsidRDefault="006E351F" w:rsidP="006E351F">
            <w:pPr>
              <w:pStyle w:val="Arial11Bold"/>
              <w:rPr>
                <w:rFonts w:cs="Arial"/>
              </w:rPr>
            </w:pPr>
            <w:r w:rsidRPr="007E0B31">
              <w:rPr>
                <w:rFonts w:cs="Arial"/>
              </w:rPr>
              <w:t>Transmission Licence</w:t>
            </w:r>
          </w:p>
        </w:tc>
        <w:tc>
          <w:tcPr>
            <w:tcW w:w="6634" w:type="dxa"/>
          </w:tcPr>
          <w:p w14:paraId="5E9EC095" w14:textId="77777777" w:rsidR="006E351F" w:rsidRPr="007E0B31" w:rsidRDefault="006E351F" w:rsidP="006E351F">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6E351F" w:rsidRPr="007E0B31" w14:paraId="1F5A6A84" w14:textId="77777777" w:rsidTr="490DE6A8">
        <w:trPr>
          <w:cantSplit/>
        </w:trPr>
        <w:tc>
          <w:tcPr>
            <w:tcW w:w="2884" w:type="dxa"/>
          </w:tcPr>
          <w:p w14:paraId="7216E635" w14:textId="77777777" w:rsidR="006E351F" w:rsidRPr="007E0B31" w:rsidRDefault="006E351F" w:rsidP="006E351F">
            <w:pPr>
              <w:pStyle w:val="Arial11Bold"/>
              <w:rPr>
                <w:rFonts w:cs="Arial"/>
              </w:rPr>
            </w:pPr>
            <w:r w:rsidRPr="007E0B31">
              <w:rPr>
                <w:rFonts w:cs="Arial"/>
              </w:rPr>
              <w:t>Transmission Licensee</w:t>
            </w:r>
          </w:p>
        </w:tc>
        <w:tc>
          <w:tcPr>
            <w:tcW w:w="6634" w:type="dxa"/>
          </w:tcPr>
          <w:p w14:paraId="738A653A" w14:textId="745338B5" w:rsidR="006E351F" w:rsidRPr="007E0B31" w:rsidRDefault="006E351F" w:rsidP="006E351F">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6E351F" w:rsidRPr="007E0B31" w14:paraId="6ED18EA3" w14:textId="77777777" w:rsidTr="490DE6A8">
        <w:trPr>
          <w:cantSplit/>
        </w:trPr>
        <w:tc>
          <w:tcPr>
            <w:tcW w:w="2884" w:type="dxa"/>
          </w:tcPr>
          <w:p w14:paraId="6AB51AF3" w14:textId="77777777" w:rsidR="006E351F" w:rsidRPr="007E0B31" w:rsidRDefault="006E351F" w:rsidP="006E351F">
            <w:pPr>
              <w:pStyle w:val="Arial11Bold"/>
              <w:rPr>
                <w:rFonts w:cs="Arial"/>
              </w:rPr>
            </w:pPr>
            <w:r w:rsidRPr="007E0B31">
              <w:rPr>
                <w:rFonts w:cs="Arial"/>
              </w:rPr>
              <w:t>Transmission Site</w:t>
            </w:r>
          </w:p>
        </w:tc>
        <w:tc>
          <w:tcPr>
            <w:tcW w:w="6634" w:type="dxa"/>
          </w:tcPr>
          <w:p w14:paraId="307AB72A" w14:textId="46F51AFD" w:rsidR="006E351F" w:rsidRPr="007E0B31" w:rsidRDefault="006E351F" w:rsidP="006E351F">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6E351F" w:rsidRPr="007E0B31" w14:paraId="6581C4CA" w14:textId="77777777" w:rsidTr="490DE6A8">
        <w:trPr>
          <w:cantSplit/>
        </w:trPr>
        <w:tc>
          <w:tcPr>
            <w:tcW w:w="2884" w:type="dxa"/>
          </w:tcPr>
          <w:p w14:paraId="7859EEE2" w14:textId="77777777" w:rsidR="006E351F" w:rsidRPr="007E0B31" w:rsidRDefault="006E351F" w:rsidP="006E351F">
            <w:pPr>
              <w:pStyle w:val="Arial11Bold"/>
              <w:rPr>
                <w:rFonts w:cs="Arial"/>
              </w:rPr>
            </w:pPr>
            <w:r w:rsidRPr="007E0B31">
              <w:rPr>
                <w:rFonts w:cs="Arial"/>
              </w:rPr>
              <w:t>Transmission System</w:t>
            </w:r>
          </w:p>
        </w:tc>
        <w:tc>
          <w:tcPr>
            <w:tcW w:w="6634" w:type="dxa"/>
          </w:tcPr>
          <w:p w14:paraId="2D2E550E" w14:textId="77777777" w:rsidR="006E351F" w:rsidRPr="007E0B31" w:rsidRDefault="006E351F" w:rsidP="006E351F">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6E351F" w:rsidRPr="007E0B31" w14:paraId="6D673E45" w14:textId="77777777" w:rsidTr="490DE6A8">
        <w:trPr>
          <w:cantSplit/>
        </w:trPr>
        <w:tc>
          <w:tcPr>
            <w:tcW w:w="2884" w:type="dxa"/>
          </w:tcPr>
          <w:p w14:paraId="3E6756E5" w14:textId="77777777" w:rsidR="006E351F" w:rsidRPr="007E0B31" w:rsidRDefault="006E351F" w:rsidP="006E351F">
            <w:pPr>
              <w:pStyle w:val="Arial11Bold"/>
              <w:rPr>
                <w:rFonts w:cs="Arial"/>
              </w:rPr>
            </w:pPr>
            <w:r w:rsidRPr="007E0B31">
              <w:rPr>
                <w:rFonts w:cs="Arial"/>
              </w:rPr>
              <w:t>Turbine Time Constant</w:t>
            </w:r>
          </w:p>
        </w:tc>
        <w:tc>
          <w:tcPr>
            <w:tcW w:w="6634" w:type="dxa"/>
          </w:tcPr>
          <w:p w14:paraId="1D7D5D0B" w14:textId="77777777" w:rsidR="006E351F" w:rsidRPr="007E0B31" w:rsidRDefault="006E351F" w:rsidP="006E351F">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6E351F" w:rsidRPr="007E0B31" w14:paraId="69758B0F" w14:textId="77777777" w:rsidTr="490DE6A8">
        <w:trPr>
          <w:cantSplit/>
        </w:trPr>
        <w:tc>
          <w:tcPr>
            <w:tcW w:w="2884" w:type="dxa"/>
          </w:tcPr>
          <w:p w14:paraId="2CCCBDA7" w14:textId="77777777" w:rsidR="006E351F" w:rsidRPr="007E0B31" w:rsidRDefault="006E351F" w:rsidP="006E351F">
            <w:pPr>
              <w:pStyle w:val="Level1Text"/>
              <w:tabs>
                <w:tab w:val="left" w:pos="1701"/>
              </w:tabs>
              <w:spacing w:after="0" w:line="240" w:lineRule="auto"/>
              <w:ind w:left="0" w:firstLine="0"/>
              <w:rPr>
                <w:rFonts w:cs="Arial"/>
                <w:b/>
                <w:color w:val="auto"/>
                <w:lang w:val="en-GB"/>
              </w:rPr>
            </w:pPr>
            <w:r w:rsidRPr="007E0B31">
              <w:rPr>
                <w:rFonts w:cs="Arial"/>
                <w:b/>
                <w:color w:val="auto"/>
                <w:lang w:val="en-GB"/>
              </w:rPr>
              <w:lastRenderedPageBreak/>
              <w:t>Type A Power Generating Module</w:t>
            </w:r>
          </w:p>
        </w:tc>
        <w:tc>
          <w:tcPr>
            <w:tcW w:w="6634" w:type="dxa"/>
          </w:tcPr>
          <w:p w14:paraId="45946864" w14:textId="7F6B9525" w:rsidR="006E351F" w:rsidRPr="007E0B31" w:rsidRDefault="006E351F" w:rsidP="006E351F">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6E351F" w:rsidRPr="007E0B31" w14:paraId="617806BC" w14:textId="77777777" w:rsidTr="490DE6A8">
        <w:trPr>
          <w:cantSplit/>
        </w:trPr>
        <w:tc>
          <w:tcPr>
            <w:tcW w:w="2884" w:type="dxa"/>
          </w:tcPr>
          <w:p w14:paraId="5D64AA45" w14:textId="77777777" w:rsidR="006E351F" w:rsidRPr="007E0B31" w:rsidRDefault="006E351F" w:rsidP="006E351F">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6E351F" w:rsidRPr="007E0B31" w:rsidRDefault="006E351F" w:rsidP="006E351F">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6E351F" w:rsidRPr="007E0B31" w14:paraId="4DC46CF3" w14:textId="77777777" w:rsidTr="490DE6A8">
        <w:trPr>
          <w:cantSplit/>
        </w:trPr>
        <w:tc>
          <w:tcPr>
            <w:tcW w:w="2884" w:type="dxa"/>
          </w:tcPr>
          <w:p w14:paraId="54A735C9" w14:textId="77777777" w:rsidR="006E351F" w:rsidRPr="007E0B31" w:rsidRDefault="006E351F" w:rsidP="006E351F">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6E351F" w:rsidRPr="007E0B31" w:rsidRDefault="006E351F" w:rsidP="006E351F">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6E351F" w:rsidRPr="007E0B31" w14:paraId="04971D97" w14:textId="77777777" w:rsidTr="490DE6A8">
        <w:trPr>
          <w:cantSplit/>
        </w:trPr>
        <w:tc>
          <w:tcPr>
            <w:tcW w:w="2884" w:type="dxa"/>
          </w:tcPr>
          <w:p w14:paraId="03947CC0" w14:textId="77777777" w:rsidR="006E351F" w:rsidRPr="007E0B31" w:rsidRDefault="006E351F" w:rsidP="006E351F">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6E351F" w:rsidRPr="007E0B31" w:rsidRDefault="006E351F" w:rsidP="006E351F">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6E351F" w:rsidRPr="007E0B31" w:rsidRDefault="006E351F" w:rsidP="006E351F">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6E351F" w:rsidRPr="007E0B31" w:rsidRDefault="006E351F" w:rsidP="006E351F">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6E351F" w:rsidRPr="007E0B31" w14:paraId="23E68C54" w14:textId="77777777" w:rsidTr="490DE6A8">
        <w:trPr>
          <w:cantSplit/>
        </w:trPr>
        <w:tc>
          <w:tcPr>
            <w:tcW w:w="2884" w:type="dxa"/>
          </w:tcPr>
          <w:p w14:paraId="3456D5FD" w14:textId="77777777" w:rsidR="006E351F" w:rsidRPr="007E0B31" w:rsidRDefault="006E351F" w:rsidP="006E351F">
            <w:pPr>
              <w:pStyle w:val="Arial11Bold"/>
              <w:rPr>
                <w:rFonts w:cs="Arial"/>
              </w:rPr>
            </w:pPr>
            <w:r w:rsidRPr="007E0B31">
              <w:rPr>
                <w:rFonts w:cs="Arial"/>
              </w:rPr>
              <w:t>Unbalanced Load</w:t>
            </w:r>
          </w:p>
        </w:tc>
        <w:tc>
          <w:tcPr>
            <w:tcW w:w="6634" w:type="dxa"/>
          </w:tcPr>
          <w:p w14:paraId="025C243B" w14:textId="77777777" w:rsidR="006E351F" w:rsidRPr="007E0B31" w:rsidRDefault="006E351F" w:rsidP="006E351F">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6E351F" w:rsidRPr="007E0B31" w14:paraId="6D642429" w14:textId="77777777" w:rsidTr="490DE6A8">
        <w:trPr>
          <w:cantSplit/>
        </w:trPr>
        <w:tc>
          <w:tcPr>
            <w:tcW w:w="2884" w:type="dxa"/>
          </w:tcPr>
          <w:p w14:paraId="5EA24264" w14:textId="77777777" w:rsidR="006E351F" w:rsidRPr="007E0B31" w:rsidRDefault="006E351F" w:rsidP="006E351F">
            <w:pPr>
              <w:pStyle w:val="Arial11Bold"/>
              <w:rPr>
                <w:rFonts w:cs="Arial"/>
              </w:rPr>
            </w:pPr>
            <w:r w:rsidRPr="007E0B31">
              <w:rPr>
                <w:rFonts w:cs="Arial"/>
              </w:rPr>
              <w:t>Under-excitation Limiter</w:t>
            </w:r>
          </w:p>
        </w:tc>
        <w:tc>
          <w:tcPr>
            <w:tcW w:w="6634" w:type="dxa"/>
          </w:tcPr>
          <w:p w14:paraId="11D9D8F0" w14:textId="73B80FD9" w:rsidR="006E351F" w:rsidRPr="007E0B31" w:rsidRDefault="006E351F" w:rsidP="006E351F">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6E351F" w:rsidRPr="007E0B31" w14:paraId="0050BCB9" w14:textId="77777777" w:rsidTr="490DE6A8">
        <w:trPr>
          <w:cantSplit/>
        </w:trPr>
        <w:tc>
          <w:tcPr>
            <w:tcW w:w="2884" w:type="dxa"/>
          </w:tcPr>
          <w:p w14:paraId="35CC22D8" w14:textId="77777777" w:rsidR="006E351F" w:rsidRPr="007E0B31" w:rsidRDefault="006E351F" w:rsidP="006E351F">
            <w:pPr>
              <w:pStyle w:val="Arial11Bold"/>
              <w:rPr>
                <w:rFonts w:cs="Arial"/>
              </w:rPr>
            </w:pPr>
            <w:r w:rsidRPr="007E0B31">
              <w:rPr>
                <w:rFonts w:cs="Arial"/>
              </w:rPr>
              <w:t>Under Frequency Relay</w:t>
            </w:r>
          </w:p>
        </w:tc>
        <w:tc>
          <w:tcPr>
            <w:tcW w:w="6634" w:type="dxa"/>
          </w:tcPr>
          <w:p w14:paraId="73618C50" w14:textId="77777777" w:rsidR="006E351F" w:rsidRPr="007E0B31" w:rsidRDefault="006E351F" w:rsidP="006E351F">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6E351F" w:rsidRPr="007E0B31" w14:paraId="38841ED8" w14:textId="77777777" w:rsidTr="490DE6A8">
        <w:trPr>
          <w:cantSplit/>
        </w:trPr>
        <w:tc>
          <w:tcPr>
            <w:tcW w:w="2884" w:type="dxa"/>
          </w:tcPr>
          <w:p w14:paraId="3464A8CD" w14:textId="77777777" w:rsidR="006E351F" w:rsidRPr="007E0B31" w:rsidRDefault="006E351F" w:rsidP="006E351F">
            <w:pPr>
              <w:pStyle w:val="Arial11Bold"/>
              <w:rPr>
                <w:rFonts w:cs="Arial"/>
              </w:rPr>
            </w:pPr>
            <w:r w:rsidRPr="007E0B31">
              <w:rPr>
                <w:rFonts w:cs="Arial"/>
              </w:rPr>
              <w:t>Unit Board</w:t>
            </w:r>
          </w:p>
        </w:tc>
        <w:tc>
          <w:tcPr>
            <w:tcW w:w="6634" w:type="dxa"/>
          </w:tcPr>
          <w:p w14:paraId="14AC7EAB" w14:textId="77777777" w:rsidR="006E351F" w:rsidRPr="007E0B31" w:rsidRDefault="006E351F" w:rsidP="006E351F">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6E351F" w:rsidRPr="007E0B31" w14:paraId="50BA31C8" w14:textId="77777777" w:rsidTr="490DE6A8">
        <w:trPr>
          <w:cantSplit/>
        </w:trPr>
        <w:tc>
          <w:tcPr>
            <w:tcW w:w="2884" w:type="dxa"/>
          </w:tcPr>
          <w:p w14:paraId="3FA00B34" w14:textId="77777777" w:rsidR="006E351F" w:rsidRPr="007E0B31" w:rsidRDefault="006E351F" w:rsidP="006E351F">
            <w:pPr>
              <w:pStyle w:val="Arial11Bold"/>
              <w:rPr>
                <w:rFonts w:cs="Arial"/>
              </w:rPr>
            </w:pPr>
            <w:r w:rsidRPr="007E0B31">
              <w:rPr>
                <w:rFonts w:cs="Arial"/>
              </w:rPr>
              <w:t>Unit Transformer</w:t>
            </w:r>
          </w:p>
        </w:tc>
        <w:tc>
          <w:tcPr>
            <w:tcW w:w="6634" w:type="dxa"/>
          </w:tcPr>
          <w:p w14:paraId="79DA8F59" w14:textId="7744E723" w:rsidR="006E351F" w:rsidRPr="007E0B31" w:rsidRDefault="006E351F" w:rsidP="006E351F">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6E351F" w:rsidRPr="007E0B31" w14:paraId="423C36C8" w14:textId="77777777" w:rsidTr="490DE6A8">
        <w:trPr>
          <w:cantSplit/>
        </w:trPr>
        <w:tc>
          <w:tcPr>
            <w:tcW w:w="2884" w:type="dxa"/>
          </w:tcPr>
          <w:p w14:paraId="1214A797" w14:textId="77777777" w:rsidR="006E351F" w:rsidRPr="007E0B31" w:rsidRDefault="006E351F" w:rsidP="006E351F">
            <w:pPr>
              <w:pStyle w:val="Arial11Bold"/>
              <w:rPr>
                <w:rFonts w:cs="Arial"/>
              </w:rPr>
            </w:pPr>
            <w:r w:rsidRPr="007E0B31">
              <w:rPr>
                <w:rFonts w:cs="Arial"/>
              </w:rPr>
              <w:t>Unit Load Controller Response Time Constant</w:t>
            </w:r>
          </w:p>
        </w:tc>
        <w:tc>
          <w:tcPr>
            <w:tcW w:w="6634" w:type="dxa"/>
          </w:tcPr>
          <w:p w14:paraId="3D6E0ED8" w14:textId="77777777" w:rsidR="006E351F" w:rsidRPr="007E0B31" w:rsidRDefault="006E351F" w:rsidP="006E351F">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6E351F" w:rsidRPr="007E0B31" w14:paraId="720B1B79" w14:textId="77777777" w:rsidTr="490DE6A8">
        <w:trPr>
          <w:cantSplit/>
        </w:trPr>
        <w:tc>
          <w:tcPr>
            <w:tcW w:w="2884" w:type="dxa"/>
          </w:tcPr>
          <w:p w14:paraId="1B0E66FB" w14:textId="4F0E4CAC" w:rsidR="006E351F" w:rsidRPr="007E0B31" w:rsidRDefault="006E351F" w:rsidP="006E351F">
            <w:pPr>
              <w:pStyle w:val="Arial11Bold"/>
              <w:rPr>
                <w:rFonts w:cs="Arial"/>
              </w:rPr>
            </w:pPr>
            <w:bookmarkStart w:id="55" w:name="_DV_C47"/>
            <w:r w:rsidRPr="007E0B31">
              <w:rPr>
                <w:rFonts w:cs="Arial"/>
              </w:rPr>
              <w:t>Unresolved Issues</w:t>
            </w:r>
            <w:bookmarkEnd w:id="55"/>
          </w:p>
        </w:tc>
        <w:tc>
          <w:tcPr>
            <w:tcW w:w="6634" w:type="dxa"/>
          </w:tcPr>
          <w:p w14:paraId="12917A3C" w14:textId="564B64BE" w:rsidR="006E351F" w:rsidRPr="007E0B31" w:rsidRDefault="006E351F" w:rsidP="006E351F">
            <w:pPr>
              <w:pStyle w:val="TableArial11"/>
              <w:rPr>
                <w:rFonts w:cs="Arial"/>
              </w:rPr>
            </w:pPr>
            <w:bookmarkStart w:id="56"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6"/>
          </w:p>
        </w:tc>
      </w:tr>
      <w:tr w:rsidR="006E351F" w:rsidRPr="007E0B31" w14:paraId="4EF10D55" w14:textId="77777777" w:rsidTr="490DE6A8">
        <w:trPr>
          <w:cantSplit/>
        </w:trPr>
        <w:tc>
          <w:tcPr>
            <w:tcW w:w="2884" w:type="dxa"/>
          </w:tcPr>
          <w:p w14:paraId="2F29DC55" w14:textId="77777777" w:rsidR="006E351F" w:rsidRPr="007E0B31" w:rsidRDefault="006E351F" w:rsidP="006E351F">
            <w:pPr>
              <w:pStyle w:val="Arial11Bold"/>
              <w:rPr>
                <w:rFonts w:cs="Arial"/>
              </w:rPr>
            </w:pPr>
            <w:r w:rsidRPr="007E0B31">
              <w:rPr>
                <w:rFonts w:cs="Arial"/>
              </w:rPr>
              <w:t>Urgent Modification</w:t>
            </w:r>
          </w:p>
        </w:tc>
        <w:tc>
          <w:tcPr>
            <w:tcW w:w="6634" w:type="dxa"/>
          </w:tcPr>
          <w:p w14:paraId="73F66797" w14:textId="77777777" w:rsidR="006E351F" w:rsidRPr="007E0B31" w:rsidRDefault="006E351F" w:rsidP="006E351F">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6E351F" w:rsidRPr="007E0B31" w14:paraId="0EBC8358" w14:textId="77777777" w:rsidTr="490DE6A8">
        <w:trPr>
          <w:cantSplit/>
        </w:trPr>
        <w:tc>
          <w:tcPr>
            <w:tcW w:w="2884" w:type="dxa"/>
          </w:tcPr>
          <w:p w14:paraId="10994AED" w14:textId="77777777" w:rsidR="006E351F" w:rsidRPr="007E0B31" w:rsidRDefault="006E351F" w:rsidP="006E351F">
            <w:pPr>
              <w:pStyle w:val="Arial11Bold"/>
              <w:rPr>
                <w:rFonts w:cs="Arial"/>
              </w:rPr>
            </w:pPr>
            <w:r w:rsidRPr="007E0B31">
              <w:rPr>
                <w:rFonts w:cs="Arial"/>
              </w:rPr>
              <w:t>User</w:t>
            </w:r>
          </w:p>
        </w:tc>
        <w:tc>
          <w:tcPr>
            <w:tcW w:w="6634" w:type="dxa"/>
          </w:tcPr>
          <w:p w14:paraId="63DC1FCA" w14:textId="70173463" w:rsidR="006E351F" w:rsidRPr="007E0B31" w:rsidRDefault="006E351F" w:rsidP="006E351F">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6E351F" w:rsidRPr="007E0B31" w14:paraId="1F55286A" w14:textId="77777777" w:rsidTr="490DE6A8">
        <w:trPr>
          <w:cantSplit/>
        </w:trPr>
        <w:tc>
          <w:tcPr>
            <w:tcW w:w="2884" w:type="dxa"/>
          </w:tcPr>
          <w:p w14:paraId="71077D37" w14:textId="33CFD5CB" w:rsidR="006E351F" w:rsidRPr="007E0B31" w:rsidRDefault="006E351F" w:rsidP="006E351F">
            <w:pPr>
              <w:pStyle w:val="Arial11Bold"/>
              <w:rPr>
                <w:rFonts w:cs="Arial"/>
                <w:u w:val="single"/>
              </w:rPr>
            </w:pPr>
            <w:bookmarkStart w:id="57" w:name="_DV_C49"/>
            <w:r w:rsidRPr="007E0B31">
              <w:rPr>
                <w:rFonts w:cs="Arial"/>
              </w:rPr>
              <w:lastRenderedPageBreak/>
              <w:t>User Data File Structure</w:t>
            </w:r>
            <w:bookmarkEnd w:id="57"/>
          </w:p>
        </w:tc>
        <w:tc>
          <w:tcPr>
            <w:tcW w:w="6634" w:type="dxa"/>
          </w:tcPr>
          <w:p w14:paraId="475B944D" w14:textId="77258ADD" w:rsidR="006E351F" w:rsidRPr="007E0B31" w:rsidRDefault="006E351F" w:rsidP="006E351F">
            <w:pPr>
              <w:pStyle w:val="TableArial11"/>
              <w:rPr>
                <w:rFonts w:cs="Arial"/>
              </w:rPr>
            </w:pPr>
            <w:bookmarkStart w:id="58"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8"/>
          </w:p>
        </w:tc>
      </w:tr>
      <w:tr w:rsidR="006E351F" w:rsidRPr="007E0B31" w14:paraId="24C40449" w14:textId="77777777" w:rsidTr="490DE6A8">
        <w:trPr>
          <w:cantSplit/>
        </w:trPr>
        <w:tc>
          <w:tcPr>
            <w:tcW w:w="2884" w:type="dxa"/>
          </w:tcPr>
          <w:p w14:paraId="20FC2734" w14:textId="77777777" w:rsidR="006E351F" w:rsidRPr="007E0B31" w:rsidRDefault="006E351F" w:rsidP="006E351F">
            <w:pPr>
              <w:pStyle w:val="Arial11Bold"/>
              <w:rPr>
                <w:rFonts w:cs="Arial"/>
              </w:rPr>
            </w:pPr>
            <w:r w:rsidRPr="007E0B31">
              <w:rPr>
                <w:rFonts w:cs="Arial"/>
              </w:rPr>
              <w:t>User Development</w:t>
            </w:r>
          </w:p>
        </w:tc>
        <w:tc>
          <w:tcPr>
            <w:tcW w:w="6634" w:type="dxa"/>
          </w:tcPr>
          <w:p w14:paraId="0478AE51" w14:textId="77777777" w:rsidR="006E351F" w:rsidRPr="007E0B31" w:rsidRDefault="006E351F" w:rsidP="006E351F">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6E351F" w:rsidRPr="007E0B31" w14:paraId="3332ECCB" w14:textId="77777777" w:rsidTr="490DE6A8">
        <w:trPr>
          <w:cantSplit/>
        </w:trPr>
        <w:tc>
          <w:tcPr>
            <w:tcW w:w="2884" w:type="dxa"/>
          </w:tcPr>
          <w:p w14:paraId="0EE53A77" w14:textId="02AE4348" w:rsidR="006E351F" w:rsidRPr="007E0B31" w:rsidRDefault="006E351F" w:rsidP="006E351F">
            <w:pPr>
              <w:pStyle w:val="Arial11Bold"/>
              <w:rPr>
                <w:rFonts w:cs="Arial"/>
              </w:rPr>
            </w:pPr>
            <w:bookmarkStart w:id="59" w:name="_DV_C51"/>
            <w:r w:rsidRPr="007E0B31">
              <w:rPr>
                <w:rFonts w:cs="Arial"/>
              </w:rPr>
              <w:t>User Self Certification of Compliance</w:t>
            </w:r>
            <w:bookmarkEnd w:id="59"/>
          </w:p>
        </w:tc>
        <w:tc>
          <w:tcPr>
            <w:tcW w:w="6634" w:type="dxa"/>
          </w:tcPr>
          <w:p w14:paraId="0B00A7D2" w14:textId="77777777" w:rsidR="006E351F" w:rsidRPr="007E0B31" w:rsidRDefault="006E351F" w:rsidP="006E351F">
            <w:pPr>
              <w:pStyle w:val="TableArial11"/>
              <w:rPr>
                <w:rFonts w:cs="Arial"/>
              </w:rPr>
            </w:pPr>
            <w:bookmarkStart w:id="60" w:name="_DV_C52"/>
            <w:r w:rsidRPr="007E0B31">
              <w:rPr>
                <w:rFonts w:cs="Arial"/>
              </w:rPr>
              <w:t>A certificate, in the form attached at CP.A.2</w:t>
            </w:r>
            <w:bookmarkStart w:id="61" w:name="_DV_C53"/>
            <w:bookmarkEnd w:id="60"/>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62" w:name="_DV_C56"/>
            <w:bookmarkEnd w:id="61"/>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62"/>
          </w:p>
        </w:tc>
      </w:tr>
      <w:tr w:rsidR="006E351F" w:rsidRPr="007E0B31" w14:paraId="1875D733" w14:textId="77777777" w:rsidTr="490DE6A8">
        <w:trPr>
          <w:cantSplit/>
        </w:trPr>
        <w:tc>
          <w:tcPr>
            <w:tcW w:w="2884" w:type="dxa"/>
          </w:tcPr>
          <w:p w14:paraId="43B308DA" w14:textId="77777777" w:rsidR="006E351F" w:rsidRPr="007E0B31" w:rsidRDefault="006E351F" w:rsidP="006E351F">
            <w:pPr>
              <w:pStyle w:val="Arial11Bold"/>
              <w:rPr>
                <w:rFonts w:cs="Arial"/>
              </w:rPr>
            </w:pPr>
            <w:r w:rsidRPr="007E0B31">
              <w:rPr>
                <w:rFonts w:cs="Arial"/>
              </w:rPr>
              <w:t>User Site</w:t>
            </w:r>
          </w:p>
        </w:tc>
        <w:tc>
          <w:tcPr>
            <w:tcW w:w="6634" w:type="dxa"/>
          </w:tcPr>
          <w:p w14:paraId="0B24A90C" w14:textId="7ABB869F" w:rsidR="006E351F" w:rsidRPr="007E0B31" w:rsidRDefault="006E351F" w:rsidP="006E351F">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6E351F" w:rsidRPr="007E0B31" w14:paraId="12D3AE6B" w14:textId="77777777" w:rsidTr="490DE6A8">
        <w:trPr>
          <w:cantSplit/>
        </w:trPr>
        <w:tc>
          <w:tcPr>
            <w:tcW w:w="2884" w:type="dxa"/>
          </w:tcPr>
          <w:p w14:paraId="7BCD8EF3" w14:textId="77777777" w:rsidR="006E351F" w:rsidRPr="007E0B31" w:rsidRDefault="006E351F" w:rsidP="006E351F">
            <w:pPr>
              <w:pStyle w:val="Arial11Bold"/>
              <w:rPr>
                <w:rFonts w:cs="Arial"/>
              </w:rPr>
            </w:pPr>
            <w:r w:rsidRPr="007E0B31">
              <w:rPr>
                <w:rFonts w:cs="Arial"/>
              </w:rPr>
              <w:t>User System</w:t>
            </w:r>
          </w:p>
        </w:tc>
        <w:tc>
          <w:tcPr>
            <w:tcW w:w="6634" w:type="dxa"/>
          </w:tcPr>
          <w:p w14:paraId="17F1EECD" w14:textId="77777777" w:rsidR="006E351F" w:rsidRPr="007E0B31" w:rsidRDefault="006E351F" w:rsidP="006E351F">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6E351F" w:rsidRPr="007E0B31" w:rsidRDefault="006E351F" w:rsidP="006E351F">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6E351F" w:rsidRPr="007E0B31" w:rsidRDefault="006E351F" w:rsidP="006E351F">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6E351F" w:rsidRPr="007E0B31" w:rsidRDefault="006E351F" w:rsidP="006E351F">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6E351F" w:rsidRPr="007E0B31" w:rsidRDefault="006E351F" w:rsidP="006E351F">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6E351F" w:rsidRPr="007E0B31" w:rsidRDefault="006E351F" w:rsidP="006E351F">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6E351F" w:rsidRPr="007E0B31" w:rsidRDefault="006E351F" w:rsidP="006E351F">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6E351F" w:rsidRPr="007E0B31" w:rsidRDefault="006E351F" w:rsidP="006E351F">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6E351F" w:rsidRPr="007E0B31" w14:paraId="2DEDB843" w14:textId="77777777" w:rsidTr="490DE6A8">
        <w:trPr>
          <w:cantSplit/>
        </w:trPr>
        <w:tc>
          <w:tcPr>
            <w:tcW w:w="2884" w:type="dxa"/>
          </w:tcPr>
          <w:p w14:paraId="5DD6FE55" w14:textId="77777777" w:rsidR="006E351F" w:rsidRPr="007E0B31" w:rsidRDefault="006E351F" w:rsidP="006E351F">
            <w:pPr>
              <w:pStyle w:val="Arial11Bold"/>
              <w:rPr>
                <w:rFonts w:cs="Arial"/>
              </w:rPr>
            </w:pPr>
            <w:r w:rsidRPr="007E0B31">
              <w:rPr>
                <w:rFonts w:cs="Arial"/>
              </w:rPr>
              <w:lastRenderedPageBreak/>
              <w:t>User System Entry Point</w:t>
            </w:r>
          </w:p>
        </w:tc>
        <w:tc>
          <w:tcPr>
            <w:tcW w:w="6634" w:type="dxa"/>
          </w:tcPr>
          <w:p w14:paraId="6382FA56" w14:textId="266D53CF" w:rsidR="006E351F" w:rsidRDefault="006E351F" w:rsidP="006E351F">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6E351F" w:rsidRDefault="006E351F" w:rsidP="006E351F">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6E351F" w:rsidRDefault="006E351F" w:rsidP="006E351F">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6E351F" w:rsidRDefault="006E351F" w:rsidP="006E351F">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6E351F" w:rsidRDefault="006E351F" w:rsidP="006E351F">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6E351F" w:rsidRDefault="006E351F" w:rsidP="006E351F">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6E351F" w:rsidRDefault="006E351F" w:rsidP="006E351F">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6E351F" w:rsidRDefault="006E351F" w:rsidP="006E351F">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6E351F" w:rsidRDefault="006E351F" w:rsidP="006E351F">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6E351F" w:rsidRPr="002A73E9" w:rsidRDefault="006E351F" w:rsidP="006E351F">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6E351F" w:rsidRPr="007E0B31" w14:paraId="71382D54" w14:textId="77777777" w:rsidTr="490DE6A8">
        <w:trPr>
          <w:cantSplit/>
        </w:trPr>
        <w:tc>
          <w:tcPr>
            <w:tcW w:w="2884" w:type="dxa"/>
          </w:tcPr>
          <w:p w14:paraId="648F4727" w14:textId="0C0E36FB" w:rsidR="006E351F" w:rsidRPr="003A2637" w:rsidRDefault="006E351F" w:rsidP="006E351F">
            <w:pPr>
              <w:pStyle w:val="Arial11Bold"/>
            </w:pPr>
            <w:r w:rsidRPr="003A2637">
              <w:t>Virtual Lead Party</w:t>
            </w:r>
          </w:p>
        </w:tc>
        <w:tc>
          <w:tcPr>
            <w:tcW w:w="6634" w:type="dxa"/>
          </w:tcPr>
          <w:p w14:paraId="67A99EA6" w14:textId="583435A8" w:rsidR="006E351F" w:rsidRPr="003A2637" w:rsidRDefault="006E351F" w:rsidP="006E351F">
            <w:pPr>
              <w:pStyle w:val="TableArial11"/>
            </w:pPr>
            <w:r w:rsidRPr="003A2637">
              <w:t xml:space="preserve">As defined in the </w:t>
            </w:r>
            <w:r w:rsidRPr="003A2637">
              <w:rPr>
                <w:b/>
              </w:rPr>
              <w:t>BSC</w:t>
            </w:r>
            <w:r w:rsidRPr="003A2637">
              <w:t>.</w:t>
            </w:r>
          </w:p>
        </w:tc>
      </w:tr>
      <w:tr w:rsidR="006E351F" w:rsidRPr="00C45ED9" w14:paraId="2DBF5F7B" w14:textId="77777777" w:rsidTr="490DE6A8">
        <w:trPr>
          <w:cantSplit/>
        </w:trPr>
        <w:tc>
          <w:tcPr>
            <w:tcW w:w="2884" w:type="dxa"/>
          </w:tcPr>
          <w:p w14:paraId="70F12CA8" w14:textId="3CBA11F6" w:rsidR="006E351F" w:rsidRPr="00C45ED9" w:rsidRDefault="006E351F" w:rsidP="006E351F">
            <w:pPr>
              <w:pStyle w:val="Arial11Bold"/>
              <w:rPr>
                <w:rFonts w:cs="Arial"/>
              </w:rPr>
            </w:pPr>
            <w:r w:rsidRPr="002510FF">
              <w:rPr>
                <w:rFonts w:cs="Arial"/>
              </w:rPr>
              <w:t>Voltage Jump Reactive Power</w:t>
            </w:r>
          </w:p>
        </w:tc>
        <w:tc>
          <w:tcPr>
            <w:tcW w:w="6634" w:type="dxa"/>
          </w:tcPr>
          <w:p w14:paraId="494FF092" w14:textId="77777777" w:rsidR="006E351F" w:rsidRPr="002510FF" w:rsidRDefault="006E351F" w:rsidP="006E351F">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6E351F" w:rsidRPr="002510FF" w:rsidRDefault="006E351F" w:rsidP="006E351F">
            <w:pPr>
              <w:pStyle w:val="Default"/>
              <w:jc w:val="both"/>
              <w:rPr>
                <w:color w:val="auto"/>
                <w:sz w:val="20"/>
                <w:szCs w:val="20"/>
              </w:rPr>
            </w:pPr>
          </w:p>
          <w:p w14:paraId="6F4B105B" w14:textId="40F71B72" w:rsidR="006E351F" w:rsidRPr="00C45ED9" w:rsidRDefault="006E351F" w:rsidP="006E351F">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6E351F" w:rsidRPr="007E0B31" w14:paraId="28BB7E6E" w14:textId="77777777" w:rsidTr="490DE6A8">
        <w:trPr>
          <w:cantSplit/>
        </w:trPr>
        <w:tc>
          <w:tcPr>
            <w:tcW w:w="2884" w:type="dxa"/>
          </w:tcPr>
          <w:p w14:paraId="13C29FC9" w14:textId="77777777" w:rsidR="006E351F" w:rsidRPr="007E0B31" w:rsidRDefault="006E351F" w:rsidP="006E351F">
            <w:pPr>
              <w:pStyle w:val="Arial11Bold"/>
              <w:rPr>
                <w:rFonts w:cs="Arial"/>
              </w:rPr>
            </w:pPr>
            <w:r w:rsidRPr="007E0B31">
              <w:rPr>
                <w:rFonts w:cs="Arial"/>
              </w:rPr>
              <w:t>Water Time Constant</w:t>
            </w:r>
          </w:p>
        </w:tc>
        <w:tc>
          <w:tcPr>
            <w:tcW w:w="6634" w:type="dxa"/>
          </w:tcPr>
          <w:p w14:paraId="2C789366" w14:textId="77777777" w:rsidR="006E351F" w:rsidRPr="007E0B31" w:rsidRDefault="006E351F" w:rsidP="006E351F">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6E351F" w:rsidRPr="007E0B31" w14:paraId="10B4E60E" w14:textId="77777777" w:rsidTr="490DE6A8">
        <w:trPr>
          <w:cantSplit/>
        </w:trPr>
        <w:tc>
          <w:tcPr>
            <w:tcW w:w="2884" w:type="dxa"/>
          </w:tcPr>
          <w:p w14:paraId="3BEE1BA7" w14:textId="77777777" w:rsidR="006E351F" w:rsidRPr="007E0B31" w:rsidRDefault="006E351F" w:rsidP="006E351F">
            <w:pPr>
              <w:pStyle w:val="Arial11Bold"/>
              <w:rPr>
                <w:rFonts w:cs="Arial"/>
              </w:rPr>
            </w:pPr>
            <w:r w:rsidRPr="007E0B31">
              <w:rPr>
                <w:rFonts w:cs="Arial"/>
              </w:rPr>
              <w:t>Website</w:t>
            </w:r>
          </w:p>
        </w:tc>
        <w:tc>
          <w:tcPr>
            <w:tcW w:w="6634" w:type="dxa"/>
          </w:tcPr>
          <w:p w14:paraId="38A79967" w14:textId="68B9F503" w:rsidR="006E351F" w:rsidRPr="007E0B31" w:rsidRDefault="006E351F" w:rsidP="006E351F">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6E351F" w:rsidRPr="007E0B31" w14:paraId="16BFB7FB" w14:textId="77777777" w:rsidTr="490DE6A8">
        <w:trPr>
          <w:cantSplit/>
        </w:trPr>
        <w:tc>
          <w:tcPr>
            <w:tcW w:w="2884" w:type="dxa"/>
          </w:tcPr>
          <w:p w14:paraId="06EA4E34" w14:textId="77777777" w:rsidR="006E351F" w:rsidRPr="007E0B31" w:rsidRDefault="006E351F" w:rsidP="006E351F">
            <w:pPr>
              <w:pStyle w:val="Arial11Bold"/>
              <w:rPr>
                <w:rFonts w:cs="Arial"/>
              </w:rPr>
            </w:pPr>
            <w:r w:rsidRPr="007E0B31">
              <w:rPr>
                <w:rFonts w:cs="Arial"/>
              </w:rPr>
              <w:t>Weekly ACS Conditions</w:t>
            </w:r>
          </w:p>
        </w:tc>
        <w:tc>
          <w:tcPr>
            <w:tcW w:w="6634" w:type="dxa"/>
          </w:tcPr>
          <w:p w14:paraId="65C6CD52" w14:textId="77777777" w:rsidR="006E351F" w:rsidRPr="007E0B31" w:rsidRDefault="006E351F" w:rsidP="006E351F">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6E351F" w:rsidRPr="007E0B31" w14:paraId="52CA6CC1" w14:textId="77777777" w:rsidTr="490DE6A8">
        <w:trPr>
          <w:cantSplit/>
        </w:trPr>
        <w:tc>
          <w:tcPr>
            <w:tcW w:w="2884" w:type="dxa"/>
          </w:tcPr>
          <w:p w14:paraId="5401CEF5" w14:textId="77777777" w:rsidR="006E351F" w:rsidRPr="007E0B31" w:rsidRDefault="006E351F" w:rsidP="006E351F">
            <w:pPr>
              <w:pStyle w:val="Arial11Bold"/>
              <w:rPr>
                <w:rFonts w:cs="Arial"/>
              </w:rPr>
            </w:pPr>
            <w:r w:rsidRPr="007E0B31">
              <w:rPr>
                <w:rFonts w:cs="Arial"/>
              </w:rPr>
              <w:t>WG Consultation Alternative Request</w:t>
            </w:r>
          </w:p>
        </w:tc>
        <w:tc>
          <w:tcPr>
            <w:tcW w:w="6634" w:type="dxa"/>
          </w:tcPr>
          <w:p w14:paraId="646D5E60" w14:textId="0ED4CB18" w:rsidR="006E351F" w:rsidRPr="007E0B31" w:rsidRDefault="006E351F" w:rsidP="006E351F">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6E351F" w:rsidRPr="007E0B31" w14:paraId="77D7428B" w14:textId="77777777" w:rsidTr="490DE6A8">
        <w:trPr>
          <w:cantSplit/>
        </w:trPr>
        <w:tc>
          <w:tcPr>
            <w:tcW w:w="2884" w:type="dxa"/>
          </w:tcPr>
          <w:p w14:paraId="3ABB06D3" w14:textId="77777777" w:rsidR="006E351F" w:rsidRPr="007E0B31" w:rsidRDefault="006E351F" w:rsidP="006E351F">
            <w:pPr>
              <w:pStyle w:val="Arial11Bold"/>
              <w:rPr>
                <w:rFonts w:cs="Arial"/>
              </w:rPr>
            </w:pPr>
            <w:r w:rsidRPr="007E0B31">
              <w:rPr>
                <w:rFonts w:cs="Arial"/>
              </w:rPr>
              <w:t>Workgroup</w:t>
            </w:r>
          </w:p>
        </w:tc>
        <w:tc>
          <w:tcPr>
            <w:tcW w:w="6634" w:type="dxa"/>
          </w:tcPr>
          <w:p w14:paraId="3C071C58" w14:textId="3E96F164" w:rsidR="006E351F" w:rsidRPr="007E0B31" w:rsidRDefault="006E351F" w:rsidP="006E351F">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6E351F" w:rsidRPr="007E0B31" w14:paraId="0DB5431E" w14:textId="77777777" w:rsidTr="490DE6A8">
        <w:trPr>
          <w:cantSplit/>
        </w:trPr>
        <w:tc>
          <w:tcPr>
            <w:tcW w:w="2884" w:type="dxa"/>
          </w:tcPr>
          <w:p w14:paraId="1820C1E3" w14:textId="77777777" w:rsidR="006E351F" w:rsidRPr="007E0B31" w:rsidRDefault="006E351F" w:rsidP="006E351F">
            <w:pPr>
              <w:pStyle w:val="Arial11Bold"/>
              <w:rPr>
                <w:rFonts w:cs="Arial"/>
              </w:rPr>
            </w:pPr>
            <w:r w:rsidRPr="007E0B31">
              <w:rPr>
                <w:rFonts w:cs="Arial"/>
              </w:rPr>
              <w:lastRenderedPageBreak/>
              <w:t>Workgroup Consultation</w:t>
            </w:r>
          </w:p>
        </w:tc>
        <w:tc>
          <w:tcPr>
            <w:tcW w:w="6634" w:type="dxa"/>
          </w:tcPr>
          <w:p w14:paraId="3BBAF0D1" w14:textId="4A8FF3F0" w:rsidR="006E351F" w:rsidRPr="007E0B31" w:rsidRDefault="006E351F" w:rsidP="006E351F">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6E351F" w:rsidRPr="007E0B31" w14:paraId="5FE213B7" w14:textId="77777777" w:rsidTr="490DE6A8">
        <w:trPr>
          <w:cantSplit/>
        </w:trPr>
        <w:tc>
          <w:tcPr>
            <w:tcW w:w="2884" w:type="dxa"/>
          </w:tcPr>
          <w:p w14:paraId="7DDC8A6B" w14:textId="77777777" w:rsidR="006E351F" w:rsidRPr="007E0B31" w:rsidRDefault="006E351F" w:rsidP="006E351F">
            <w:pPr>
              <w:pStyle w:val="Arial11Bold"/>
              <w:rPr>
                <w:rFonts w:cs="Arial"/>
              </w:rPr>
            </w:pPr>
            <w:r w:rsidRPr="007E0B31">
              <w:rPr>
                <w:rFonts w:cs="Arial"/>
              </w:rPr>
              <w:t>Workgroup Alternative Grid Code Modification</w:t>
            </w:r>
          </w:p>
        </w:tc>
        <w:tc>
          <w:tcPr>
            <w:tcW w:w="6634" w:type="dxa"/>
          </w:tcPr>
          <w:p w14:paraId="10B737BD" w14:textId="58EA8ECE" w:rsidR="006E351F" w:rsidRPr="007E0B31" w:rsidRDefault="006E351F" w:rsidP="006E351F">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6E351F" w:rsidRPr="007E0B31" w14:paraId="0C414BA6" w14:textId="77777777" w:rsidTr="490DE6A8">
        <w:trPr>
          <w:cantSplit/>
        </w:trPr>
        <w:tc>
          <w:tcPr>
            <w:tcW w:w="2884" w:type="dxa"/>
          </w:tcPr>
          <w:p w14:paraId="7F1B4D4F" w14:textId="77777777" w:rsidR="006E351F" w:rsidRPr="007E0B31" w:rsidRDefault="006E351F" w:rsidP="006E351F">
            <w:pPr>
              <w:pStyle w:val="Arial11Bold"/>
              <w:rPr>
                <w:rFonts w:cs="Arial"/>
              </w:rPr>
            </w:pPr>
            <w:r w:rsidRPr="007E0B31">
              <w:rPr>
                <w:rFonts w:cs="Arial"/>
              </w:rPr>
              <w:t>Zonal System Security Requirements</w:t>
            </w:r>
          </w:p>
        </w:tc>
        <w:tc>
          <w:tcPr>
            <w:tcW w:w="6634" w:type="dxa"/>
          </w:tcPr>
          <w:p w14:paraId="5571DD3D" w14:textId="77777777" w:rsidR="006E351F" w:rsidRPr="007E0B31" w:rsidRDefault="006E351F" w:rsidP="006E351F">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63"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63"/>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22D57" w14:textId="77777777" w:rsidR="00470FA5" w:rsidRDefault="00470FA5" w:rsidP="008F1F3E">
      <w:pPr>
        <w:pStyle w:val="Header"/>
      </w:pPr>
      <w:r>
        <w:separator/>
      </w:r>
    </w:p>
  </w:endnote>
  <w:endnote w:type="continuationSeparator" w:id="0">
    <w:p w14:paraId="775DD651" w14:textId="77777777" w:rsidR="00470FA5" w:rsidRDefault="00470FA5" w:rsidP="008F1F3E">
      <w:pPr>
        <w:pStyle w:val="Header"/>
      </w:pPr>
      <w:r>
        <w:continuationSeparator/>
      </w:r>
    </w:p>
  </w:endnote>
  <w:endnote w:type="continuationNotice" w:id="1">
    <w:p w14:paraId="5643A4C2" w14:textId="77777777" w:rsidR="00470FA5" w:rsidRDefault="00470F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E2880" w14:textId="77777777" w:rsidR="00470FA5" w:rsidRDefault="00470FA5" w:rsidP="008F1F3E">
      <w:pPr>
        <w:pStyle w:val="Header"/>
      </w:pPr>
      <w:r>
        <w:separator/>
      </w:r>
    </w:p>
  </w:footnote>
  <w:footnote w:type="continuationSeparator" w:id="0">
    <w:p w14:paraId="54768AC3" w14:textId="77777777" w:rsidR="00470FA5" w:rsidRDefault="00470FA5" w:rsidP="008F1F3E">
      <w:pPr>
        <w:pStyle w:val="Header"/>
      </w:pPr>
      <w:r>
        <w:continuationSeparator/>
      </w:r>
    </w:p>
  </w:footnote>
  <w:footnote w:type="continuationNotice" w:id="1">
    <w:p w14:paraId="03A2624B" w14:textId="77777777" w:rsidR="00470FA5" w:rsidRDefault="00470F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57703650">
    <w:abstractNumId w:val="7"/>
  </w:num>
  <w:num w:numId="2" w16cid:durableId="29647155">
    <w:abstractNumId w:val="5"/>
  </w:num>
  <w:num w:numId="3" w16cid:durableId="2009140036">
    <w:abstractNumId w:val="14"/>
  </w:num>
  <w:num w:numId="4" w16cid:durableId="392505267">
    <w:abstractNumId w:val="3"/>
  </w:num>
  <w:num w:numId="5" w16cid:durableId="418983591">
    <w:abstractNumId w:val="19"/>
  </w:num>
  <w:num w:numId="6" w16cid:durableId="609051642">
    <w:abstractNumId w:val="12"/>
  </w:num>
  <w:num w:numId="7" w16cid:durableId="1461993961">
    <w:abstractNumId w:val="16"/>
  </w:num>
  <w:num w:numId="8" w16cid:durableId="818498410">
    <w:abstractNumId w:val="6"/>
  </w:num>
  <w:num w:numId="9" w16cid:durableId="771780264">
    <w:abstractNumId w:val="0"/>
  </w:num>
  <w:num w:numId="10" w16cid:durableId="1729917491">
    <w:abstractNumId w:val="9"/>
  </w:num>
  <w:num w:numId="11" w16cid:durableId="1361583922">
    <w:abstractNumId w:val="17"/>
  </w:num>
  <w:num w:numId="12" w16cid:durableId="642663151">
    <w:abstractNumId w:val="13"/>
  </w:num>
  <w:num w:numId="13" w16cid:durableId="1294869820">
    <w:abstractNumId w:val="21"/>
  </w:num>
  <w:num w:numId="14" w16cid:durableId="1034044196">
    <w:abstractNumId w:val="1"/>
  </w:num>
  <w:num w:numId="15" w16cid:durableId="1280725415">
    <w:abstractNumId w:val="20"/>
  </w:num>
  <w:num w:numId="16" w16cid:durableId="434592281">
    <w:abstractNumId w:val="4"/>
  </w:num>
  <w:num w:numId="17" w16cid:durableId="1895462488">
    <w:abstractNumId w:val="11"/>
  </w:num>
  <w:num w:numId="18" w16cid:durableId="1158768017">
    <w:abstractNumId w:val="2"/>
  </w:num>
  <w:num w:numId="19" w16cid:durableId="465515373">
    <w:abstractNumId w:val="8"/>
  </w:num>
  <w:num w:numId="20" w16cid:durableId="42758386">
    <w:abstractNumId w:val="10"/>
  </w:num>
  <w:num w:numId="21" w16cid:durableId="716779627">
    <w:abstractNumId w:val="18"/>
  </w:num>
  <w:num w:numId="22" w16cid:durableId="683676543">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466mbv3nwuD/ww97SdRJkjcfZ97y4JTAKEcR4EVwZqCrT9rRsgeSlnp+FxpSw85RNiJVvdR8Eij+Xo+oo7LIqQ==" w:salt="HljXa+yVMh/BaOVRPVD9NA=="/>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66B75"/>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080E"/>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0FA5"/>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85"/>
    <w:rsid w:val="006E2992"/>
    <w:rsid w:val="006E351F"/>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97C64"/>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52E"/>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533"/>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1A8"/>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369F"/>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E0B"/>
    <w:rsid w:val="00ED5885"/>
    <w:rsid w:val="00ED60A3"/>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2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85</Pages>
  <Words>32981</Words>
  <Characters>187992</Characters>
  <Application>Microsoft Office Word</Application>
  <DocSecurity>8</DocSecurity>
  <Lines>1566</Lines>
  <Paragraphs>441</Paragraphs>
  <ScaleCrop>false</ScaleCrop>
  <Company>National Grid</Company>
  <LinksUpToDate>false</LinksUpToDate>
  <CharactersWithSpaces>220532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3</cp:revision>
  <cp:lastPrinted>2022-02-02T23:54:00Z</cp:lastPrinted>
  <dcterms:created xsi:type="dcterms:W3CDTF">2024-05-21T07:49:00Z</dcterms:created>
  <dcterms:modified xsi:type="dcterms:W3CDTF">2024-05-21T07:49:00Z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