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80263" w14:textId="77777777" w:rsidR="00B62CE2" w:rsidRPr="00087373" w:rsidRDefault="00B62CE2" w:rsidP="00DA0F11">
      <w:pPr>
        <w:tabs>
          <w:tab w:val="left" w:pos="2225"/>
          <w:tab w:val="left" w:pos="2319"/>
          <w:tab w:val="center" w:pos="4513"/>
        </w:tabs>
        <w:jc w:val="center"/>
      </w:pPr>
    </w:p>
    <w:p w14:paraId="3E807C03" w14:textId="77777777" w:rsidR="00B62CE2" w:rsidRPr="00087373" w:rsidRDefault="00B62CE2" w:rsidP="003564C1">
      <w:pPr>
        <w:jc w:val="center"/>
      </w:pPr>
    </w:p>
    <w:p w14:paraId="62225614" w14:textId="77777777" w:rsidR="00B62CE2" w:rsidRPr="00087373" w:rsidRDefault="00B62CE2">
      <w:pPr>
        <w:pStyle w:val="Date"/>
      </w:pPr>
    </w:p>
    <w:p w14:paraId="5A4D390C" w14:textId="77777777" w:rsidR="00B62CE2" w:rsidRPr="00087373" w:rsidRDefault="00B62CE2" w:rsidP="00DA0F11">
      <w:pPr>
        <w:jc w:val="center"/>
      </w:pPr>
    </w:p>
    <w:p w14:paraId="5F925DE5" w14:textId="77777777" w:rsidR="00B62CE2" w:rsidRPr="00087373" w:rsidRDefault="00B62CE2">
      <w:pPr>
        <w:jc w:val="center"/>
      </w:pPr>
    </w:p>
    <w:p w14:paraId="0D29008C" w14:textId="2CE96D92" w:rsidR="00B62CE2" w:rsidRPr="00087373" w:rsidRDefault="00B62CE2" w:rsidP="006F0A0A">
      <w:pPr>
        <w:jc w:val="center"/>
      </w:pPr>
    </w:p>
    <w:p w14:paraId="7906B2FA" w14:textId="77777777" w:rsidR="00B62CE2" w:rsidRPr="00087373" w:rsidRDefault="00B62CE2">
      <w:pPr>
        <w:pStyle w:val="Date"/>
      </w:pPr>
    </w:p>
    <w:p w14:paraId="110D22E6" w14:textId="77777777" w:rsidR="00B62CE2" w:rsidRPr="00087373" w:rsidRDefault="00BA213B">
      <w:pPr>
        <w:pStyle w:val="Title"/>
      </w:pPr>
      <w:r w:rsidRPr="00087373">
        <w:t xml:space="preserve">National Electricity Transmission System </w:t>
      </w:r>
    </w:p>
    <w:p w14:paraId="4000919E" w14:textId="77777777" w:rsidR="00B62CE2" w:rsidRPr="00087373" w:rsidRDefault="00B62CE2">
      <w:pPr>
        <w:pStyle w:val="Title"/>
      </w:pPr>
      <w:r w:rsidRPr="00087373">
        <w:t>Security and Quality of Supply Standard</w:t>
      </w:r>
    </w:p>
    <w:p w14:paraId="70DF3FD9" w14:textId="77777777" w:rsidR="00B62CE2" w:rsidRPr="00087373" w:rsidRDefault="00B62CE2">
      <w:pPr>
        <w:pStyle w:val="Authors"/>
        <w:rPr>
          <w:sz w:val="40"/>
        </w:rPr>
      </w:pPr>
    </w:p>
    <w:p w14:paraId="3FA165C9" w14:textId="77777777" w:rsidR="00B62CE2" w:rsidRPr="00087373" w:rsidRDefault="00B62CE2" w:rsidP="00DA0F11">
      <w:pPr>
        <w:jc w:val="center"/>
        <w:rPr>
          <w:sz w:val="40"/>
        </w:rPr>
      </w:pPr>
    </w:p>
    <w:p w14:paraId="2DCAB6E6" w14:textId="77777777" w:rsidR="00B62CE2" w:rsidRPr="00087373" w:rsidRDefault="00B62CE2" w:rsidP="00DA0F11">
      <w:pPr>
        <w:jc w:val="center"/>
        <w:rPr>
          <w:sz w:val="40"/>
        </w:rPr>
      </w:pPr>
    </w:p>
    <w:p w14:paraId="54D75817" w14:textId="77777777" w:rsidR="00F96613" w:rsidRPr="00087373" w:rsidRDefault="00F96613">
      <w:pPr>
        <w:jc w:val="center"/>
        <w:rPr>
          <w:sz w:val="32"/>
        </w:rPr>
      </w:pPr>
    </w:p>
    <w:p w14:paraId="645B4F95" w14:textId="0EB717CB" w:rsidR="00B025C1" w:rsidRDefault="00F96613">
      <w:pPr>
        <w:jc w:val="center"/>
        <w:rPr>
          <w:sz w:val="32"/>
        </w:rPr>
      </w:pPr>
      <w:r w:rsidRPr="00087373">
        <w:rPr>
          <w:sz w:val="32"/>
        </w:rPr>
        <w:t>Version 2.</w:t>
      </w:r>
      <w:r w:rsidR="007B1EFA">
        <w:rPr>
          <w:sz w:val="32"/>
        </w:rPr>
        <w:t>5</w:t>
      </w:r>
    </w:p>
    <w:p w14:paraId="1E08F02E" w14:textId="048BE9CC" w:rsidR="0093762C" w:rsidRPr="00087373" w:rsidRDefault="00595600">
      <w:pPr>
        <w:jc w:val="center"/>
        <w:rPr>
          <w:sz w:val="32"/>
        </w:rPr>
      </w:pPr>
      <w:r>
        <w:rPr>
          <w:sz w:val="32"/>
        </w:rPr>
        <w:t>01 April 2021</w:t>
      </w:r>
    </w:p>
    <w:p w14:paraId="57F2E183" w14:textId="77777777" w:rsidR="00F96613" w:rsidRPr="00087373" w:rsidRDefault="00F96613">
      <w:pPr>
        <w:jc w:val="center"/>
        <w:rPr>
          <w:sz w:val="32"/>
        </w:rPr>
      </w:pPr>
    </w:p>
    <w:p w14:paraId="1BC23F66" w14:textId="77777777" w:rsidR="00B03AA2" w:rsidRPr="00087373" w:rsidRDefault="00A47125">
      <w:pPr>
        <w:jc w:val="center"/>
        <w:rPr>
          <w:sz w:val="32"/>
        </w:rPr>
      </w:pPr>
      <w:r w:rsidRPr="00087373">
        <w:rPr>
          <w:sz w:val="32"/>
        </w:rPr>
        <w:t xml:space="preserve"> </w:t>
      </w:r>
    </w:p>
    <w:p w14:paraId="0606F99C" w14:textId="77777777" w:rsidR="00B62CE2" w:rsidRPr="00087373" w:rsidRDefault="00764CCE">
      <w:pPr>
        <w:pStyle w:val="Heading7"/>
      </w:pPr>
      <w:r w:rsidRPr="00087373">
        <w:br w:type="page"/>
      </w:r>
      <w:r w:rsidR="00B62CE2" w:rsidRPr="00087373">
        <w:lastRenderedPageBreak/>
        <w:t>Contents</w:t>
      </w:r>
    </w:p>
    <w:p w14:paraId="54A28912" w14:textId="77777777" w:rsidR="00B62CE2" w:rsidRPr="00087373" w:rsidRDefault="00B62CE2"/>
    <w:tbl>
      <w:tblPr>
        <w:tblW w:w="9242" w:type="dxa"/>
        <w:tblLayout w:type="fixed"/>
        <w:tblLook w:val="0000" w:firstRow="0" w:lastRow="0" w:firstColumn="0" w:lastColumn="0" w:noHBand="0" w:noVBand="0"/>
      </w:tblPr>
      <w:tblGrid>
        <w:gridCol w:w="1809"/>
        <w:gridCol w:w="6129"/>
        <w:gridCol w:w="1304"/>
      </w:tblGrid>
      <w:tr w:rsidR="00793355" w:rsidRPr="00087373" w14:paraId="29FD7226" w14:textId="77777777" w:rsidTr="00750B97">
        <w:tc>
          <w:tcPr>
            <w:tcW w:w="1809" w:type="dxa"/>
            <w:vAlign w:val="bottom"/>
          </w:tcPr>
          <w:p w14:paraId="7A71689A" w14:textId="77777777" w:rsidR="00793355" w:rsidRPr="00087373" w:rsidRDefault="00793355" w:rsidP="00665168">
            <w:pPr>
              <w:pStyle w:val="Heading6"/>
              <w:jc w:val="left"/>
              <w:rPr>
                <w:b/>
                <w:szCs w:val="28"/>
              </w:rPr>
            </w:pPr>
          </w:p>
        </w:tc>
        <w:tc>
          <w:tcPr>
            <w:tcW w:w="6129" w:type="dxa"/>
            <w:vAlign w:val="bottom"/>
          </w:tcPr>
          <w:p w14:paraId="6BC6DFD1" w14:textId="77777777" w:rsidR="00793355" w:rsidRPr="00087373" w:rsidRDefault="00793355" w:rsidP="00665168">
            <w:pPr>
              <w:pStyle w:val="Appendix"/>
              <w:keepNext w:val="0"/>
              <w:spacing w:before="0" w:after="0"/>
              <w:rPr>
                <w:rFonts w:cs="Arial"/>
                <w:kern w:val="0"/>
                <w:szCs w:val="28"/>
              </w:rPr>
            </w:pPr>
          </w:p>
        </w:tc>
        <w:tc>
          <w:tcPr>
            <w:tcW w:w="1304" w:type="dxa"/>
          </w:tcPr>
          <w:p w14:paraId="47854924" w14:textId="77777777" w:rsidR="00793355" w:rsidRPr="00087373" w:rsidRDefault="00793355" w:rsidP="00665168">
            <w:pPr>
              <w:jc w:val="center"/>
              <w:rPr>
                <w:rFonts w:cs="Arial"/>
                <w:sz w:val="28"/>
                <w:szCs w:val="28"/>
              </w:rPr>
            </w:pPr>
            <w:r w:rsidRPr="00087373">
              <w:rPr>
                <w:rFonts w:cs="Arial"/>
                <w:sz w:val="28"/>
                <w:szCs w:val="28"/>
              </w:rPr>
              <w:t>Page</w:t>
            </w:r>
          </w:p>
          <w:p w14:paraId="5F53B96D" w14:textId="77777777" w:rsidR="00793355" w:rsidRPr="00087373" w:rsidRDefault="00793355" w:rsidP="00665168">
            <w:pPr>
              <w:jc w:val="center"/>
              <w:rPr>
                <w:rFonts w:cs="Arial"/>
                <w:sz w:val="28"/>
                <w:szCs w:val="28"/>
              </w:rPr>
            </w:pPr>
          </w:p>
        </w:tc>
      </w:tr>
      <w:tr w:rsidR="00793355" w:rsidRPr="00087373" w14:paraId="5E9652A9" w14:textId="77777777" w:rsidTr="00750B97">
        <w:tc>
          <w:tcPr>
            <w:tcW w:w="1809" w:type="dxa"/>
          </w:tcPr>
          <w:p w14:paraId="7B10F6B0" w14:textId="77777777" w:rsidR="00793355" w:rsidRPr="00087373" w:rsidRDefault="00793355" w:rsidP="00933A19">
            <w:pPr>
              <w:jc w:val="left"/>
              <w:rPr>
                <w:rFonts w:cs="Arial"/>
                <w:b/>
                <w:sz w:val="28"/>
                <w:szCs w:val="28"/>
              </w:rPr>
            </w:pPr>
            <w:r w:rsidRPr="00087373">
              <w:rPr>
                <w:rFonts w:cs="Arial"/>
                <w:b/>
                <w:sz w:val="28"/>
                <w:szCs w:val="28"/>
              </w:rPr>
              <w:t>1</w:t>
            </w:r>
          </w:p>
        </w:tc>
        <w:tc>
          <w:tcPr>
            <w:tcW w:w="6129" w:type="dxa"/>
          </w:tcPr>
          <w:p w14:paraId="54D4CACD" w14:textId="77777777" w:rsidR="00793355" w:rsidRPr="00087373" w:rsidRDefault="00793355" w:rsidP="00933A19">
            <w:pPr>
              <w:jc w:val="left"/>
              <w:rPr>
                <w:rFonts w:cs="Arial"/>
                <w:b/>
                <w:sz w:val="28"/>
                <w:szCs w:val="28"/>
              </w:rPr>
            </w:pPr>
            <w:r w:rsidRPr="00087373">
              <w:rPr>
                <w:rFonts w:cs="Arial"/>
                <w:b/>
                <w:sz w:val="28"/>
                <w:szCs w:val="28"/>
              </w:rPr>
              <w:t>Introduction</w:t>
            </w:r>
          </w:p>
        </w:tc>
        <w:tc>
          <w:tcPr>
            <w:tcW w:w="1304" w:type="dxa"/>
          </w:tcPr>
          <w:p w14:paraId="027506E6" w14:textId="77777777" w:rsidR="00793355" w:rsidRPr="00087373" w:rsidRDefault="001068DD" w:rsidP="00933A19">
            <w:pPr>
              <w:jc w:val="center"/>
              <w:rPr>
                <w:rFonts w:cs="Arial"/>
                <w:b/>
                <w:sz w:val="28"/>
                <w:szCs w:val="28"/>
              </w:rPr>
            </w:pPr>
            <w:r w:rsidRPr="00087373">
              <w:rPr>
                <w:rFonts w:cs="Arial"/>
                <w:b/>
                <w:sz w:val="28"/>
                <w:szCs w:val="28"/>
              </w:rPr>
              <w:t>4</w:t>
            </w:r>
          </w:p>
        </w:tc>
      </w:tr>
      <w:tr w:rsidR="00793355" w:rsidRPr="00087373" w14:paraId="46EEB04C" w14:textId="77777777" w:rsidTr="00750B97">
        <w:tc>
          <w:tcPr>
            <w:tcW w:w="1809" w:type="dxa"/>
          </w:tcPr>
          <w:p w14:paraId="47EE0493" w14:textId="77777777" w:rsidR="00793355" w:rsidRPr="00087373" w:rsidRDefault="00793355" w:rsidP="00933A19">
            <w:pPr>
              <w:jc w:val="left"/>
              <w:rPr>
                <w:rFonts w:cs="Arial"/>
                <w:b/>
                <w:sz w:val="28"/>
                <w:szCs w:val="28"/>
              </w:rPr>
            </w:pPr>
          </w:p>
        </w:tc>
        <w:tc>
          <w:tcPr>
            <w:tcW w:w="6129" w:type="dxa"/>
          </w:tcPr>
          <w:p w14:paraId="11324A74" w14:textId="77777777" w:rsidR="00793355" w:rsidRPr="00087373" w:rsidRDefault="00793355" w:rsidP="00933A19">
            <w:pPr>
              <w:jc w:val="left"/>
              <w:rPr>
                <w:rFonts w:cs="Arial"/>
                <w:b/>
                <w:sz w:val="28"/>
                <w:szCs w:val="28"/>
              </w:rPr>
            </w:pPr>
          </w:p>
        </w:tc>
        <w:tc>
          <w:tcPr>
            <w:tcW w:w="1304" w:type="dxa"/>
          </w:tcPr>
          <w:p w14:paraId="515F0FD1" w14:textId="77777777" w:rsidR="00793355" w:rsidRPr="00087373" w:rsidRDefault="00793355" w:rsidP="00933A19">
            <w:pPr>
              <w:jc w:val="center"/>
              <w:rPr>
                <w:rFonts w:cs="Arial"/>
                <w:b/>
                <w:sz w:val="28"/>
                <w:szCs w:val="28"/>
              </w:rPr>
            </w:pPr>
          </w:p>
        </w:tc>
      </w:tr>
      <w:tr w:rsidR="00793355" w:rsidRPr="00087373" w14:paraId="3489A50F" w14:textId="77777777" w:rsidTr="00750B97">
        <w:tc>
          <w:tcPr>
            <w:tcW w:w="1809" w:type="dxa"/>
          </w:tcPr>
          <w:p w14:paraId="4DEE389D" w14:textId="77777777" w:rsidR="00793355" w:rsidRPr="00087373" w:rsidRDefault="00793355" w:rsidP="00933A19">
            <w:pPr>
              <w:jc w:val="left"/>
              <w:rPr>
                <w:rFonts w:cs="Arial"/>
                <w:b/>
                <w:sz w:val="28"/>
                <w:szCs w:val="28"/>
              </w:rPr>
            </w:pPr>
            <w:r w:rsidRPr="00087373">
              <w:rPr>
                <w:rFonts w:cs="Arial"/>
                <w:b/>
                <w:sz w:val="28"/>
                <w:szCs w:val="28"/>
              </w:rPr>
              <w:t>2</w:t>
            </w:r>
          </w:p>
        </w:tc>
        <w:tc>
          <w:tcPr>
            <w:tcW w:w="6129" w:type="dxa"/>
          </w:tcPr>
          <w:p w14:paraId="46FEB32E"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Generation Connection Criteria Applicable to the </w:t>
            </w:r>
            <w:r w:rsidRPr="00087373">
              <w:rPr>
                <w:rFonts w:cs="Arial"/>
                <w:i/>
                <w:kern w:val="0"/>
                <w:szCs w:val="28"/>
              </w:rPr>
              <w:t>Onshore Transmission System</w:t>
            </w:r>
          </w:p>
        </w:tc>
        <w:tc>
          <w:tcPr>
            <w:tcW w:w="1304" w:type="dxa"/>
          </w:tcPr>
          <w:p w14:paraId="342CC4E0" w14:textId="63AFD4CE" w:rsidR="00793355" w:rsidRPr="00087373" w:rsidRDefault="007B1EFA" w:rsidP="00933A19">
            <w:pPr>
              <w:jc w:val="center"/>
              <w:rPr>
                <w:rFonts w:cs="Arial"/>
                <w:b/>
                <w:sz w:val="28"/>
                <w:szCs w:val="28"/>
              </w:rPr>
            </w:pPr>
            <w:r w:rsidRPr="00087373">
              <w:rPr>
                <w:rFonts w:cs="Arial"/>
                <w:b/>
                <w:sz w:val="28"/>
                <w:szCs w:val="28"/>
              </w:rPr>
              <w:t>1</w:t>
            </w:r>
            <w:r>
              <w:rPr>
                <w:rFonts w:cs="Arial"/>
                <w:b/>
                <w:sz w:val="28"/>
                <w:szCs w:val="28"/>
              </w:rPr>
              <w:t>2</w:t>
            </w:r>
          </w:p>
        </w:tc>
      </w:tr>
      <w:tr w:rsidR="00793355" w:rsidRPr="00087373" w14:paraId="13200A63" w14:textId="77777777" w:rsidTr="00750B97">
        <w:tc>
          <w:tcPr>
            <w:tcW w:w="1809" w:type="dxa"/>
          </w:tcPr>
          <w:p w14:paraId="1F8E0891" w14:textId="77777777" w:rsidR="00793355" w:rsidRPr="00087373" w:rsidRDefault="00793355" w:rsidP="00933A19">
            <w:pPr>
              <w:jc w:val="left"/>
              <w:rPr>
                <w:rFonts w:cs="Arial"/>
                <w:b/>
                <w:sz w:val="28"/>
                <w:szCs w:val="28"/>
              </w:rPr>
            </w:pPr>
          </w:p>
        </w:tc>
        <w:tc>
          <w:tcPr>
            <w:tcW w:w="6129" w:type="dxa"/>
          </w:tcPr>
          <w:p w14:paraId="26EB6D88" w14:textId="77777777" w:rsidR="00793355" w:rsidRPr="00087373" w:rsidRDefault="00793355" w:rsidP="00933A19">
            <w:pPr>
              <w:jc w:val="left"/>
              <w:rPr>
                <w:rFonts w:cs="Arial"/>
                <w:b/>
                <w:sz w:val="28"/>
                <w:szCs w:val="28"/>
              </w:rPr>
            </w:pPr>
          </w:p>
        </w:tc>
        <w:tc>
          <w:tcPr>
            <w:tcW w:w="1304" w:type="dxa"/>
          </w:tcPr>
          <w:p w14:paraId="30D5BF7E" w14:textId="77777777" w:rsidR="00793355" w:rsidRPr="00087373" w:rsidRDefault="00793355" w:rsidP="00933A19">
            <w:pPr>
              <w:jc w:val="center"/>
              <w:rPr>
                <w:rFonts w:cs="Arial"/>
                <w:b/>
                <w:sz w:val="28"/>
                <w:szCs w:val="28"/>
              </w:rPr>
            </w:pPr>
          </w:p>
        </w:tc>
      </w:tr>
      <w:tr w:rsidR="00793355" w:rsidRPr="00087373" w14:paraId="065B5240" w14:textId="77777777" w:rsidTr="00750B97">
        <w:tc>
          <w:tcPr>
            <w:tcW w:w="1809" w:type="dxa"/>
          </w:tcPr>
          <w:p w14:paraId="4F3B21A0" w14:textId="77777777" w:rsidR="00793355" w:rsidRPr="00087373" w:rsidRDefault="00793355" w:rsidP="00933A19">
            <w:pPr>
              <w:jc w:val="left"/>
              <w:rPr>
                <w:rFonts w:cs="Arial"/>
                <w:b/>
                <w:sz w:val="28"/>
                <w:szCs w:val="28"/>
              </w:rPr>
            </w:pPr>
            <w:r w:rsidRPr="00087373">
              <w:rPr>
                <w:rFonts w:cs="Arial"/>
                <w:b/>
                <w:sz w:val="28"/>
                <w:szCs w:val="28"/>
              </w:rPr>
              <w:t>3</w:t>
            </w:r>
          </w:p>
        </w:tc>
        <w:tc>
          <w:tcPr>
            <w:tcW w:w="6129" w:type="dxa"/>
          </w:tcPr>
          <w:p w14:paraId="2A85D0AA"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Demand Connection Criteria Applicable to the </w:t>
            </w:r>
            <w:r w:rsidRPr="00087373">
              <w:rPr>
                <w:rFonts w:cs="Arial"/>
                <w:i/>
                <w:kern w:val="0"/>
                <w:szCs w:val="28"/>
              </w:rPr>
              <w:t>Onshore Transmission System</w:t>
            </w:r>
          </w:p>
        </w:tc>
        <w:tc>
          <w:tcPr>
            <w:tcW w:w="1304" w:type="dxa"/>
          </w:tcPr>
          <w:p w14:paraId="6AA2E5EB" w14:textId="4BB83EAE" w:rsidR="00793355" w:rsidRPr="00087373" w:rsidRDefault="004B365D" w:rsidP="00933A19">
            <w:pPr>
              <w:jc w:val="center"/>
              <w:rPr>
                <w:rFonts w:cs="Arial"/>
                <w:b/>
                <w:sz w:val="28"/>
                <w:szCs w:val="28"/>
              </w:rPr>
            </w:pPr>
            <w:r w:rsidRPr="00087373">
              <w:rPr>
                <w:rFonts w:cs="Arial"/>
                <w:b/>
                <w:sz w:val="28"/>
                <w:szCs w:val="28"/>
              </w:rPr>
              <w:t>1</w:t>
            </w:r>
            <w:r w:rsidR="007B1EFA">
              <w:rPr>
                <w:rFonts w:cs="Arial"/>
                <w:b/>
                <w:sz w:val="28"/>
                <w:szCs w:val="28"/>
              </w:rPr>
              <w:t>8</w:t>
            </w:r>
          </w:p>
        </w:tc>
      </w:tr>
      <w:tr w:rsidR="00793355" w:rsidRPr="00087373" w14:paraId="04AFFFA0" w14:textId="77777777" w:rsidTr="00750B97">
        <w:tc>
          <w:tcPr>
            <w:tcW w:w="1809" w:type="dxa"/>
          </w:tcPr>
          <w:p w14:paraId="786F079C" w14:textId="77777777" w:rsidR="00793355" w:rsidRPr="00087373" w:rsidRDefault="00793355" w:rsidP="00933A19">
            <w:pPr>
              <w:jc w:val="left"/>
              <w:rPr>
                <w:rFonts w:cs="Arial"/>
                <w:b/>
                <w:sz w:val="28"/>
                <w:szCs w:val="28"/>
              </w:rPr>
            </w:pPr>
          </w:p>
        </w:tc>
        <w:tc>
          <w:tcPr>
            <w:tcW w:w="6129" w:type="dxa"/>
          </w:tcPr>
          <w:p w14:paraId="5683EBE0" w14:textId="77777777" w:rsidR="00793355" w:rsidRPr="00087373" w:rsidRDefault="00793355" w:rsidP="00933A19">
            <w:pPr>
              <w:jc w:val="left"/>
              <w:rPr>
                <w:rFonts w:cs="Arial"/>
                <w:b/>
                <w:sz w:val="28"/>
                <w:szCs w:val="28"/>
              </w:rPr>
            </w:pPr>
          </w:p>
        </w:tc>
        <w:tc>
          <w:tcPr>
            <w:tcW w:w="1304" w:type="dxa"/>
          </w:tcPr>
          <w:p w14:paraId="1DFCC220" w14:textId="77777777" w:rsidR="00793355" w:rsidRPr="00087373" w:rsidRDefault="00793355" w:rsidP="00933A19">
            <w:pPr>
              <w:jc w:val="center"/>
              <w:rPr>
                <w:rFonts w:cs="Arial"/>
                <w:b/>
                <w:sz w:val="28"/>
                <w:szCs w:val="28"/>
              </w:rPr>
            </w:pPr>
          </w:p>
        </w:tc>
      </w:tr>
      <w:tr w:rsidR="00793355" w:rsidRPr="00087373" w14:paraId="22215407" w14:textId="77777777" w:rsidTr="00750B97">
        <w:tc>
          <w:tcPr>
            <w:tcW w:w="1809" w:type="dxa"/>
          </w:tcPr>
          <w:p w14:paraId="6EEE40DD" w14:textId="77777777" w:rsidR="00793355" w:rsidRPr="00087373" w:rsidRDefault="00793355" w:rsidP="00933A19">
            <w:pPr>
              <w:jc w:val="left"/>
              <w:rPr>
                <w:rFonts w:cs="Arial"/>
                <w:b/>
                <w:sz w:val="28"/>
                <w:szCs w:val="28"/>
              </w:rPr>
            </w:pPr>
            <w:r w:rsidRPr="00087373">
              <w:rPr>
                <w:rFonts w:cs="Arial"/>
                <w:b/>
                <w:sz w:val="28"/>
                <w:szCs w:val="28"/>
              </w:rPr>
              <w:t>4</w:t>
            </w:r>
          </w:p>
        </w:tc>
        <w:tc>
          <w:tcPr>
            <w:tcW w:w="6129" w:type="dxa"/>
          </w:tcPr>
          <w:p w14:paraId="453B50C7"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Design of the </w:t>
            </w:r>
            <w:r w:rsidRPr="00087373">
              <w:rPr>
                <w:rFonts w:cs="Arial"/>
                <w:i/>
                <w:kern w:val="0"/>
                <w:szCs w:val="28"/>
              </w:rPr>
              <w:t>Main Interconnected Transmission System</w:t>
            </w:r>
          </w:p>
        </w:tc>
        <w:tc>
          <w:tcPr>
            <w:tcW w:w="1304" w:type="dxa"/>
          </w:tcPr>
          <w:p w14:paraId="0F96AAC0" w14:textId="764969FB"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4</w:t>
            </w:r>
          </w:p>
        </w:tc>
      </w:tr>
      <w:tr w:rsidR="00793355" w:rsidRPr="00087373" w14:paraId="6280762F" w14:textId="77777777" w:rsidTr="00750B97">
        <w:tc>
          <w:tcPr>
            <w:tcW w:w="1809" w:type="dxa"/>
          </w:tcPr>
          <w:p w14:paraId="73A166EF" w14:textId="77777777" w:rsidR="00793355" w:rsidRPr="00087373" w:rsidRDefault="00793355" w:rsidP="00933A19">
            <w:pPr>
              <w:jc w:val="left"/>
              <w:rPr>
                <w:rFonts w:cs="Arial"/>
                <w:b/>
                <w:sz w:val="28"/>
                <w:szCs w:val="28"/>
              </w:rPr>
            </w:pPr>
          </w:p>
        </w:tc>
        <w:tc>
          <w:tcPr>
            <w:tcW w:w="6129" w:type="dxa"/>
          </w:tcPr>
          <w:p w14:paraId="11F6C93A" w14:textId="77777777" w:rsidR="00793355" w:rsidRPr="00087373" w:rsidRDefault="00793355" w:rsidP="00933A19">
            <w:pPr>
              <w:jc w:val="left"/>
              <w:rPr>
                <w:rFonts w:cs="Arial"/>
                <w:b/>
                <w:sz w:val="28"/>
                <w:szCs w:val="28"/>
              </w:rPr>
            </w:pPr>
          </w:p>
        </w:tc>
        <w:tc>
          <w:tcPr>
            <w:tcW w:w="1304" w:type="dxa"/>
          </w:tcPr>
          <w:p w14:paraId="439266D9" w14:textId="77777777" w:rsidR="00793355" w:rsidRPr="00087373" w:rsidRDefault="00793355" w:rsidP="00933A19">
            <w:pPr>
              <w:jc w:val="center"/>
              <w:rPr>
                <w:rFonts w:cs="Arial"/>
                <w:b/>
                <w:sz w:val="28"/>
                <w:szCs w:val="28"/>
              </w:rPr>
            </w:pPr>
          </w:p>
        </w:tc>
      </w:tr>
      <w:tr w:rsidR="00793355" w:rsidRPr="00087373" w14:paraId="0C3112FC" w14:textId="77777777" w:rsidTr="00750B97">
        <w:tc>
          <w:tcPr>
            <w:tcW w:w="1809" w:type="dxa"/>
          </w:tcPr>
          <w:p w14:paraId="7542E3BB" w14:textId="77777777" w:rsidR="00793355" w:rsidRPr="00087373" w:rsidRDefault="00793355" w:rsidP="00933A19">
            <w:pPr>
              <w:jc w:val="left"/>
              <w:rPr>
                <w:rFonts w:cs="Arial"/>
                <w:b/>
                <w:sz w:val="28"/>
                <w:szCs w:val="28"/>
              </w:rPr>
            </w:pPr>
            <w:r w:rsidRPr="00087373">
              <w:rPr>
                <w:rFonts w:cs="Arial"/>
                <w:b/>
                <w:sz w:val="28"/>
                <w:szCs w:val="28"/>
              </w:rPr>
              <w:t>5</w:t>
            </w:r>
          </w:p>
        </w:tc>
        <w:tc>
          <w:tcPr>
            <w:tcW w:w="6129" w:type="dxa"/>
          </w:tcPr>
          <w:p w14:paraId="22276409" w14:textId="77777777" w:rsidR="00793355" w:rsidRPr="00087373" w:rsidRDefault="00793355" w:rsidP="00933A19">
            <w:pPr>
              <w:pStyle w:val="Appendix"/>
              <w:spacing w:before="0" w:after="0"/>
              <w:rPr>
                <w:rFonts w:cs="Arial"/>
                <w:kern w:val="0"/>
                <w:szCs w:val="28"/>
              </w:rPr>
            </w:pPr>
            <w:r w:rsidRPr="00087373">
              <w:rPr>
                <w:rFonts w:cs="Arial"/>
                <w:kern w:val="0"/>
                <w:szCs w:val="28"/>
              </w:rPr>
              <w:t>Operation of the</w:t>
            </w:r>
            <w:r w:rsidRPr="00087373">
              <w:rPr>
                <w:rFonts w:cs="Arial"/>
                <w:i/>
                <w:kern w:val="0"/>
                <w:szCs w:val="28"/>
              </w:rPr>
              <w:t xml:space="preserve"> Onshore Transmission System</w:t>
            </w:r>
          </w:p>
        </w:tc>
        <w:tc>
          <w:tcPr>
            <w:tcW w:w="1304" w:type="dxa"/>
          </w:tcPr>
          <w:p w14:paraId="5C3584B6" w14:textId="7973BB0A"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7</w:t>
            </w:r>
          </w:p>
        </w:tc>
      </w:tr>
      <w:tr w:rsidR="00793355" w:rsidRPr="00087373" w14:paraId="6E623CEB" w14:textId="77777777" w:rsidTr="00750B97">
        <w:tc>
          <w:tcPr>
            <w:tcW w:w="1809" w:type="dxa"/>
          </w:tcPr>
          <w:p w14:paraId="51B2115B" w14:textId="77777777" w:rsidR="00793355" w:rsidRPr="00087373" w:rsidRDefault="00793355" w:rsidP="00933A19">
            <w:pPr>
              <w:jc w:val="left"/>
              <w:rPr>
                <w:rFonts w:cs="Arial"/>
                <w:b/>
                <w:sz w:val="28"/>
                <w:szCs w:val="28"/>
              </w:rPr>
            </w:pPr>
          </w:p>
        </w:tc>
        <w:tc>
          <w:tcPr>
            <w:tcW w:w="6129" w:type="dxa"/>
          </w:tcPr>
          <w:p w14:paraId="3750B8A9" w14:textId="77777777" w:rsidR="00793355" w:rsidRPr="00087373" w:rsidRDefault="00793355" w:rsidP="00933A19">
            <w:pPr>
              <w:jc w:val="left"/>
              <w:rPr>
                <w:rFonts w:cs="Arial"/>
                <w:b/>
                <w:sz w:val="28"/>
                <w:szCs w:val="28"/>
              </w:rPr>
            </w:pPr>
          </w:p>
        </w:tc>
        <w:tc>
          <w:tcPr>
            <w:tcW w:w="1304" w:type="dxa"/>
          </w:tcPr>
          <w:p w14:paraId="2EC8F4C0" w14:textId="77777777" w:rsidR="00793355" w:rsidRPr="00087373" w:rsidRDefault="00793355" w:rsidP="00933A19">
            <w:pPr>
              <w:jc w:val="center"/>
              <w:rPr>
                <w:rFonts w:cs="Arial"/>
                <w:b/>
                <w:sz w:val="28"/>
                <w:szCs w:val="28"/>
              </w:rPr>
            </w:pPr>
          </w:p>
        </w:tc>
      </w:tr>
      <w:tr w:rsidR="00793355" w:rsidRPr="00087373" w14:paraId="4E7AC806" w14:textId="77777777" w:rsidTr="00750B97">
        <w:tc>
          <w:tcPr>
            <w:tcW w:w="1809" w:type="dxa"/>
          </w:tcPr>
          <w:p w14:paraId="49C7F509" w14:textId="77777777" w:rsidR="00793355" w:rsidRPr="00087373" w:rsidRDefault="00793355" w:rsidP="00933A19">
            <w:pPr>
              <w:jc w:val="left"/>
              <w:rPr>
                <w:rFonts w:cs="Arial"/>
                <w:b/>
                <w:sz w:val="28"/>
                <w:szCs w:val="28"/>
              </w:rPr>
            </w:pPr>
            <w:r w:rsidRPr="00087373">
              <w:rPr>
                <w:rFonts w:cs="Arial"/>
                <w:b/>
                <w:sz w:val="28"/>
                <w:szCs w:val="28"/>
              </w:rPr>
              <w:t>6</w:t>
            </w:r>
          </w:p>
        </w:tc>
        <w:tc>
          <w:tcPr>
            <w:tcW w:w="6129" w:type="dxa"/>
          </w:tcPr>
          <w:p w14:paraId="1710493E"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Voltage Limits in Planning and Operating the </w:t>
            </w:r>
            <w:r w:rsidRPr="00087373">
              <w:rPr>
                <w:rFonts w:cs="Arial"/>
                <w:i/>
                <w:kern w:val="0"/>
                <w:szCs w:val="28"/>
              </w:rPr>
              <w:t>Onshore Transmission System</w:t>
            </w:r>
          </w:p>
        </w:tc>
        <w:tc>
          <w:tcPr>
            <w:tcW w:w="1304" w:type="dxa"/>
          </w:tcPr>
          <w:p w14:paraId="66D6835F" w14:textId="67DB6E62" w:rsidR="00793355" w:rsidRPr="00087373" w:rsidRDefault="00E33D52" w:rsidP="00933A19">
            <w:pPr>
              <w:jc w:val="center"/>
              <w:rPr>
                <w:rFonts w:cs="Arial"/>
                <w:b/>
                <w:sz w:val="28"/>
                <w:szCs w:val="28"/>
              </w:rPr>
            </w:pPr>
            <w:r w:rsidRPr="00087373">
              <w:rPr>
                <w:rFonts w:cs="Arial"/>
                <w:b/>
                <w:sz w:val="28"/>
                <w:szCs w:val="28"/>
              </w:rPr>
              <w:t>3</w:t>
            </w:r>
            <w:r w:rsidR="007B1EFA">
              <w:rPr>
                <w:rFonts w:cs="Arial"/>
                <w:b/>
                <w:sz w:val="28"/>
                <w:szCs w:val="28"/>
              </w:rPr>
              <w:t>2</w:t>
            </w:r>
          </w:p>
        </w:tc>
      </w:tr>
      <w:tr w:rsidR="00793355" w:rsidRPr="00087373" w14:paraId="0E268A8A" w14:textId="77777777" w:rsidTr="00750B97">
        <w:tc>
          <w:tcPr>
            <w:tcW w:w="1809" w:type="dxa"/>
          </w:tcPr>
          <w:p w14:paraId="57587953" w14:textId="77777777" w:rsidR="00793355" w:rsidRPr="00087373" w:rsidRDefault="00793355" w:rsidP="00933A19">
            <w:pPr>
              <w:jc w:val="left"/>
              <w:rPr>
                <w:rFonts w:cs="Arial"/>
                <w:b/>
                <w:sz w:val="28"/>
                <w:szCs w:val="28"/>
              </w:rPr>
            </w:pPr>
          </w:p>
        </w:tc>
        <w:tc>
          <w:tcPr>
            <w:tcW w:w="6129" w:type="dxa"/>
          </w:tcPr>
          <w:p w14:paraId="78335B9C" w14:textId="77777777" w:rsidR="00793355" w:rsidRPr="00087373" w:rsidRDefault="00793355" w:rsidP="00933A19">
            <w:pPr>
              <w:jc w:val="left"/>
              <w:rPr>
                <w:rFonts w:cs="Arial"/>
                <w:b/>
                <w:sz w:val="28"/>
                <w:szCs w:val="28"/>
              </w:rPr>
            </w:pPr>
          </w:p>
        </w:tc>
        <w:tc>
          <w:tcPr>
            <w:tcW w:w="1304" w:type="dxa"/>
          </w:tcPr>
          <w:p w14:paraId="654E768A" w14:textId="77777777" w:rsidR="00793355" w:rsidRPr="00087373" w:rsidRDefault="00793355" w:rsidP="00933A19">
            <w:pPr>
              <w:jc w:val="center"/>
              <w:rPr>
                <w:rFonts w:cs="Arial"/>
                <w:b/>
                <w:sz w:val="28"/>
                <w:szCs w:val="28"/>
              </w:rPr>
            </w:pPr>
          </w:p>
        </w:tc>
      </w:tr>
      <w:tr w:rsidR="00793355" w:rsidRPr="00087373" w14:paraId="56F229FF" w14:textId="77777777" w:rsidTr="00750B97">
        <w:tc>
          <w:tcPr>
            <w:tcW w:w="1809" w:type="dxa"/>
          </w:tcPr>
          <w:p w14:paraId="779D9404" w14:textId="77777777" w:rsidR="00793355" w:rsidRPr="00087373" w:rsidRDefault="00793355" w:rsidP="00933A19">
            <w:pPr>
              <w:jc w:val="left"/>
              <w:rPr>
                <w:rFonts w:cs="Arial"/>
                <w:b/>
                <w:sz w:val="28"/>
                <w:szCs w:val="28"/>
              </w:rPr>
            </w:pPr>
            <w:r w:rsidRPr="00087373">
              <w:rPr>
                <w:rFonts w:cs="Arial"/>
                <w:b/>
                <w:sz w:val="28"/>
                <w:szCs w:val="28"/>
              </w:rPr>
              <w:t>7</w:t>
            </w:r>
          </w:p>
        </w:tc>
        <w:tc>
          <w:tcPr>
            <w:tcW w:w="6129" w:type="dxa"/>
          </w:tcPr>
          <w:p w14:paraId="73444D05" w14:textId="77777777" w:rsidR="00793355" w:rsidRPr="00087373" w:rsidRDefault="00793355" w:rsidP="00933A19">
            <w:pPr>
              <w:jc w:val="left"/>
              <w:rPr>
                <w:rFonts w:cs="Arial"/>
                <w:b/>
                <w:i/>
                <w:sz w:val="28"/>
                <w:szCs w:val="28"/>
              </w:rPr>
            </w:pPr>
            <w:r w:rsidRPr="00087373">
              <w:rPr>
                <w:rFonts w:cs="Arial"/>
                <w:b/>
                <w:sz w:val="28"/>
                <w:szCs w:val="28"/>
              </w:rPr>
              <w:t xml:space="preserve">Generation Connection Criteria Applicable to an </w:t>
            </w:r>
            <w:r w:rsidRPr="00087373">
              <w:rPr>
                <w:rFonts w:cs="Arial"/>
                <w:b/>
                <w:i/>
                <w:sz w:val="28"/>
                <w:szCs w:val="28"/>
              </w:rPr>
              <w:t>Offshore Transmission System</w:t>
            </w:r>
          </w:p>
        </w:tc>
        <w:tc>
          <w:tcPr>
            <w:tcW w:w="1304" w:type="dxa"/>
          </w:tcPr>
          <w:p w14:paraId="1E4BA47E" w14:textId="68269A43" w:rsidR="00793355" w:rsidRPr="00087373" w:rsidRDefault="007B1EFA" w:rsidP="00933A19">
            <w:pPr>
              <w:jc w:val="center"/>
              <w:rPr>
                <w:rFonts w:cs="Arial"/>
                <w:b/>
                <w:sz w:val="28"/>
                <w:szCs w:val="28"/>
              </w:rPr>
            </w:pPr>
            <w:r>
              <w:rPr>
                <w:rFonts w:cs="Arial"/>
                <w:b/>
                <w:sz w:val="28"/>
                <w:szCs w:val="28"/>
              </w:rPr>
              <w:t>40</w:t>
            </w:r>
          </w:p>
        </w:tc>
      </w:tr>
      <w:tr w:rsidR="00793355" w:rsidRPr="00087373" w14:paraId="14E925A4" w14:textId="77777777" w:rsidTr="00750B97">
        <w:tc>
          <w:tcPr>
            <w:tcW w:w="1809" w:type="dxa"/>
          </w:tcPr>
          <w:p w14:paraId="23420CA1" w14:textId="77777777" w:rsidR="00793355" w:rsidRPr="00087373" w:rsidRDefault="00793355" w:rsidP="00933A19">
            <w:pPr>
              <w:jc w:val="left"/>
              <w:rPr>
                <w:rFonts w:cs="Arial"/>
                <w:b/>
                <w:sz w:val="28"/>
                <w:szCs w:val="28"/>
              </w:rPr>
            </w:pPr>
          </w:p>
        </w:tc>
        <w:tc>
          <w:tcPr>
            <w:tcW w:w="6129" w:type="dxa"/>
          </w:tcPr>
          <w:p w14:paraId="37EB5308" w14:textId="77777777" w:rsidR="00793355" w:rsidRPr="00087373" w:rsidRDefault="00793355" w:rsidP="00933A19">
            <w:pPr>
              <w:jc w:val="left"/>
              <w:rPr>
                <w:rFonts w:cs="Arial"/>
                <w:b/>
                <w:sz w:val="28"/>
                <w:szCs w:val="28"/>
              </w:rPr>
            </w:pPr>
          </w:p>
        </w:tc>
        <w:tc>
          <w:tcPr>
            <w:tcW w:w="1304" w:type="dxa"/>
          </w:tcPr>
          <w:p w14:paraId="59DD2BE0" w14:textId="77777777" w:rsidR="00793355" w:rsidRPr="00087373" w:rsidRDefault="00793355" w:rsidP="00933A19">
            <w:pPr>
              <w:jc w:val="center"/>
              <w:rPr>
                <w:rFonts w:cs="Arial"/>
                <w:b/>
                <w:sz w:val="28"/>
                <w:szCs w:val="28"/>
              </w:rPr>
            </w:pPr>
          </w:p>
        </w:tc>
      </w:tr>
      <w:tr w:rsidR="00793355" w:rsidRPr="00087373" w14:paraId="7A05AFA6" w14:textId="77777777" w:rsidTr="00750B97">
        <w:tc>
          <w:tcPr>
            <w:tcW w:w="1809" w:type="dxa"/>
          </w:tcPr>
          <w:p w14:paraId="4F55C252" w14:textId="77777777" w:rsidR="00793355" w:rsidRPr="00087373" w:rsidRDefault="00793355" w:rsidP="00933A19">
            <w:pPr>
              <w:jc w:val="left"/>
              <w:rPr>
                <w:rFonts w:cs="Arial"/>
                <w:b/>
                <w:sz w:val="28"/>
                <w:szCs w:val="28"/>
              </w:rPr>
            </w:pPr>
            <w:r w:rsidRPr="00087373">
              <w:rPr>
                <w:rFonts w:cs="Arial"/>
                <w:b/>
                <w:sz w:val="28"/>
                <w:szCs w:val="28"/>
              </w:rPr>
              <w:t>8</w:t>
            </w:r>
          </w:p>
        </w:tc>
        <w:tc>
          <w:tcPr>
            <w:tcW w:w="6129" w:type="dxa"/>
          </w:tcPr>
          <w:p w14:paraId="280C910B" w14:textId="77777777" w:rsidR="00793355" w:rsidRPr="00087373" w:rsidRDefault="00793355" w:rsidP="00933A19">
            <w:pPr>
              <w:jc w:val="left"/>
              <w:rPr>
                <w:rFonts w:cs="Arial"/>
                <w:b/>
                <w:i/>
                <w:sz w:val="28"/>
                <w:szCs w:val="28"/>
              </w:rPr>
            </w:pPr>
            <w:r w:rsidRPr="00087373">
              <w:rPr>
                <w:rFonts w:cs="Arial"/>
                <w:b/>
                <w:sz w:val="28"/>
                <w:szCs w:val="28"/>
              </w:rPr>
              <w:t xml:space="preserve">Demand Connection Criteria Applicable to an </w:t>
            </w:r>
            <w:r w:rsidRPr="00087373">
              <w:rPr>
                <w:rFonts w:cs="Arial"/>
                <w:b/>
                <w:i/>
                <w:sz w:val="28"/>
                <w:szCs w:val="28"/>
              </w:rPr>
              <w:t>Offshore Transmission System</w:t>
            </w:r>
          </w:p>
        </w:tc>
        <w:tc>
          <w:tcPr>
            <w:tcW w:w="1304" w:type="dxa"/>
          </w:tcPr>
          <w:p w14:paraId="052510E4" w14:textId="2BF8F56D" w:rsidR="00793355" w:rsidRPr="00087373" w:rsidRDefault="00E33D52" w:rsidP="00933A19">
            <w:pPr>
              <w:jc w:val="center"/>
              <w:rPr>
                <w:rFonts w:cs="Arial"/>
                <w:b/>
                <w:sz w:val="28"/>
                <w:szCs w:val="28"/>
              </w:rPr>
            </w:pPr>
            <w:r w:rsidRPr="00087373">
              <w:rPr>
                <w:rFonts w:cs="Arial"/>
                <w:b/>
                <w:sz w:val="28"/>
                <w:szCs w:val="28"/>
              </w:rPr>
              <w:t>4</w:t>
            </w:r>
            <w:r w:rsidR="007B1EFA">
              <w:rPr>
                <w:rFonts w:cs="Arial"/>
                <w:b/>
                <w:sz w:val="28"/>
                <w:szCs w:val="28"/>
              </w:rPr>
              <w:t>9</w:t>
            </w:r>
          </w:p>
        </w:tc>
      </w:tr>
      <w:tr w:rsidR="00793355" w:rsidRPr="00087373" w14:paraId="40282305" w14:textId="77777777" w:rsidTr="00750B97">
        <w:tc>
          <w:tcPr>
            <w:tcW w:w="1809" w:type="dxa"/>
          </w:tcPr>
          <w:p w14:paraId="473075AE" w14:textId="77777777" w:rsidR="00793355" w:rsidRPr="00087373" w:rsidRDefault="00793355" w:rsidP="00933A19">
            <w:pPr>
              <w:jc w:val="left"/>
              <w:rPr>
                <w:rFonts w:cs="Arial"/>
                <w:b/>
                <w:sz w:val="28"/>
                <w:szCs w:val="28"/>
              </w:rPr>
            </w:pPr>
          </w:p>
        </w:tc>
        <w:tc>
          <w:tcPr>
            <w:tcW w:w="6129" w:type="dxa"/>
          </w:tcPr>
          <w:p w14:paraId="291F7026" w14:textId="77777777" w:rsidR="00793355" w:rsidRPr="00087373" w:rsidRDefault="00793355" w:rsidP="00933A19">
            <w:pPr>
              <w:jc w:val="left"/>
              <w:rPr>
                <w:rFonts w:cs="Arial"/>
                <w:b/>
                <w:sz w:val="28"/>
                <w:szCs w:val="28"/>
              </w:rPr>
            </w:pPr>
          </w:p>
        </w:tc>
        <w:tc>
          <w:tcPr>
            <w:tcW w:w="1304" w:type="dxa"/>
          </w:tcPr>
          <w:p w14:paraId="361E36C6" w14:textId="77777777" w:rsidR="00793355" w:rsidRPr="00087373" w:rsidRDefault="00793355" w:rsidP="00933A19">
            <w:pPr>
              <w:jc w:val="center"/>
              <w:rPr>
                <w:rFonts w:cs="Arial"/>
                <w:b/>
                <w:sz w:val="28"/>
                <w:szCs w:val="28"/>
              </w:rPr>
            </w:pPr>
          </w:p>
        </w:tc>
      </w:tr>
      <w:tr w:rsidR="00793355" w:rsidRPr="00087373" w14:paraId="38555BD7" w14:textId="77777777" w:rsidTr="00750B97">
        <w:tc>
          <w:tcPr>
            <w:tcW w:w="1809" w:type="dxa"/>
          </w:tcPr>
          <w:p w14:paraId="5ED44F88" w14:textId="77777777" w:rsidR="00793355" w:rsidRPr="00087373" w:rsidRDefault="00793355" w:rsidP="00933A19">
            <w:pPr>
              <w:jc w:val="left"/>
              <w:rPr>
                <w:rFonts w:cs="Arial"/>
                <w:b/>
                <w:sz w:val="28"/>
                <w:szCs w:val="28"/>
              </w:rPr>
            </w:pPr>
            <w:r w:rsidRPr="00087373">
              <w:rPr>
                <w:rFonts w:cs="Arial"/>
                <w:b/>
                <w:sz w:val="28"/>
                <w:szCs w:val="28"/>
              </w:rPr>
              <w:t>9</w:t>
            </w:r>
          </w:p>
        </w:tc>
        <w:tc>
          <w:tcPr>
            <w:tcW w:w="6129" w:type="dxa"/>
          </w:tcPr>
          <w:p w14:paraId="11FBF0A5"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Operation of an </w:t>
            </w:r>
            <w:r w:rsidRPr="00087373">
              <w:rPr>
                <w:rFonts w:cs="Arial"/>
                <w:i/>
                <w:kern w:val="0"/>
                <w:szCs w:val="28"/>
              </w:rPr>
              <w:t>Offshore Transmission System</w:t>
            </w:r>
          </w:p>
        </w:tc>
        <w:tc>
          <w:tcPr>
            <w:tcW w:w="1304" w:type="dxa"/>
          </w:tcPr>
          <w:p w14:paraId="094BB46C" w14:textId="08EC1E75" w:rsidR="00793355" w:rsidRPr="00087373" w:rsidRDefault="007B1EFA" w:rsidP="00933A19">
            <w:pPr>
              <w:jc w:val="center"/>
              <w:rPr>
                <w:rFonts w:cs="Arial"/>
                <w:b/>
                <w:sz w:val="28"/>
                <w:szCs w:val="28"/>
              </w:rPr>
            </w:pPr>
            <w:r>
              <w:rPr>
                <w:rFonts w:cs="Arial"/>
                <w:b/>
                <w:sz w:val="28"/>
                <w:szCs w:val="28"/>
              </w:rPr>
              <w:t>53</w:t>
            </w:r>
          </w:p>
        </w:tc>
      </w:tr>
      <w:tr w:rsidR="00793355" w:rsidRPr="00087373" w14:paraId="7C538156" w14:textId="77777777" w:rsidTr="00750B97">
        <w:tc>
          <w:tcPr>
            <w:tcW w:w="1809" w:type="dxa"/>
          </w:tcPr>
          <w:p w14:paraId="3DB12152" w14:textId="77777777" w:rsidR="00793355" w:rsidRPr="00087373" w:rsidRDefault="00793355" w:rsidP="00933A19">
            <w:pPr>
              <w:jc w:val="left"/>
              <w:rPr>
                <w:rFonts w:cs="Arial"/>
                <w:b/>
                <w:sz w:val="28"/>
                <w:szCs w:val="28"/>
              </w:rPr>
            </w:pPr>
          </w:p>
        </w:tc>
        <w:tc>
          <w:tcPr>
            <w:tcW w:w="6129" w:type="dxa"/>
          </w:tcPr>
          <w:p w14:paraId="4F5814F0" w14:textId="77777777" w:rsidR="00793355" w:rsidRPr="00087373" w:rsidRDefault="00793355" w:rsidP="00933A19">
            <w:pPr>
              <w:jc w:val="left"/>
              <w:rPr>
                <w:rFonts w:cs="Arial"/>
                <w:b/>
                <w:sz w:val="28"/>
                <w:szCs w:val="28"/>
              </w:rPr>
            </w:pPr>
          </w:p>
        </w:tc>
        <w:tc>
          <w:tcPr>
            <w:tcW w:w="1304" w:type="dxa"/>
          </w:tcPr>
          <w:p w14:paraId="01282657" w14:textId="77777777" w:rsidR="00793355" w:rsidRPr="00087373" w:rsidRDefault="00793355" w:rsidP="00933A19">
            <w:pPr>
              <w:jc w:val="center"/>
              <w:rPr>
                <w:rFonts w:cs="Arial"/>
                <w:b/>
                <w:sz w:val="28"/>
                <w:szCs w:val="28"/>
              </w:rPr>
            </w:pPr>
          </w:p>
        </w:tc>
      </w:tr>
      <w:tr w:rsidR="00793355" w:rsidRPr="00087373" w14:paraId="1B4CA30A" w14:textId="77777777" w:rsidTr="00750B97">
        <w:tc>
          <w:tcPr>
            <w:tcW w:w="1809" w:type="dxa"/>
          </w:tcPr>
          <w:p w14:paraId="2A95C71E" w14:textId="77777777" w:rsidR="00793355" w:rsidRPr="00087373" w:rsidRDefault="00793355" w:rsidP="00933A19">
            <w:pPr>
              <w:jc w:val="left"/>
              <w:rPr>
                <w:rFonts w:cs="Arial"/>
                <w:b/>
                <w:sz w:val="28"/>
                <w:szCs w:val="28"/>
              </w:rPr>
            </w:pPr>
            <w:r w:rsidRPr="00087373">
              <w:rPr>
                <w:rFonts w:cs="Arial"/>
                <w:b/>
                <w:sz w:val="28"/>
                <w:szCs w:val="28"/>
              </w:rPr>
              <w:t>10</w:t>
            </w:r>
          </w:p>
        </w:tc>
        <w:tc>
          <w:tcPr>
            <w:tcW w:w="6129" w:type="dxa"/>
          </w:tcPr>
          <w:p w14:paraId="4F04871D" w14:textId="77777777" w:rsidR="00793355" w:rsidRPr="00087373" w:rsidRDefault="00793355" w:rsidP="00933A19">
            <w:pPr>
              <w:jc w:val="left"/>
              <w:rPr>
                <w:rFonts w:cs="Arial"/>
                <w:b/>
                <w:sz w:val="28"/>
                <w:szCs w:val="28"/>
              </w:rPr>
            </w:pPr>
            <w:r w:rsidRPr="00087373">
              <w:rPr>
                <w:rFonts w:cs="Arial"/>
                <w:b/>
                <w:sz w:val="28"/>
                <w:szCs w:val="28"/>
              </w:rPr>
              <w:t xml:space="preserve">Voltage Limits in Planning and Operating an </w:t>
            </w:r>
            <w:r w:rsidRPr="00087373">
              <w:rPr>
                <w:rFonts w:cs="Arial"/>
                <w:b/>
                <w:i/>
                <w:sz w:val="28"/>
                <w:szCs w:val="28"/>
              </w:rPr>
              <w:t>Offshore Transmission System</w:t>
            </w:r>
          </w:p>
        </w:tc>
        <w:tc>
          <w:tcPr>
            <w:tcW w:w="1304" w:type="dxa"/>
          </w:tcPr>
          <w:p w14:paraId="7BC04CBB" w14:textId="65592965" w:rsidR="00793355" w:rsidRPr="00087373" w:rsidRDefault="007B1EFA" w:rsidP="00933A19">
            <w:pPr>
              <w:jc w:val="center"/>
              <w:rPr>
                <w:rFonts w:cs="Arial"/>
                <w:b/>
                <w:sz w:val="28"/>
                <w:szCs w:val="28"/>
              </w:rPr>
            </w:pPr>
            <w:r w:rsidRPr="00087373">
              <w:rPr>
                <w:rFonts w:cs="Arial"/>
                <w:b/>
                <w:sz w:val="28"/>
                <w:szCs w:val="28"/>
              </w:rPr>
              <w:t>5</w:t>
            </w:r>
            <w:r>
              <w:rPr>
                <w:rFonts w:cs="Arial"/>
                <w:b/>
                <w:sz w:val="28"/>
                <w:szCs w:val="28"/>
              </w:rPr>
              <w:t>5</w:t>
            </w:r>
          </w:p>
        </w:tc>
      </w:tr>
      <w:tr w:rsidR="00793355" w:rsidRPr="00087373" w14:paraId="2FD72AE7" w14:textId="77777777" w:rsidTr="00750B97">
        <w:tc>
          <w:tcPr>
            <w:tcW w:w="1809" w:type="dxa"/>
          </w:tcPr>
          <w:p w14:paraId="661768E8" w14:textId="77777777" w:rsidR="00793355" w:rsidRPr="00087373" w:rsidRDefault="00793355" w:rsidP="00933A19">
            <w:pPr>
              <w:jc w:val="left"/>
              <w:rPr>
                <w:rFonts w:cs="Arial"/>
                <w:b/>
                <w:sz w:val="28"/>
                <w:szCs w:val="28"/>
              </w:rPr>
            </w:pPr>
          </w:p>
        </w:tc>
        <w:tc>
          <w:tcPr>
            <w:tcW w:w="6129" w:type="dxa"/>
          </w:tcPr>
          <w:p w14:paraId="2B2087EA" w14:textId="77777777" w:rsidR="00793355" w:rsidRPr="00087373" w:rsidRDefault="00793355" w:rsidP="00933A19">
            <w:pPr>
              <w:jc w:val="left"/>
              <w:rPr>
                <w:rFonts w:cs="Arial"/>
                <w:b/>
                <w:sz w:val="28"/>
                <w:szCs w:val="28"/>
              </w:rPr>
            </w:pPr>
          </w:p>
        </w:tc>
        <w:tc>
          <w:tcPr>
            <w:tcW w:w="1304" w:type="dxa"/>
          </w:tcPr>
          <w:p w14:paraId="1A0AEA9C" w14:textId="77777777" w:rsidR="00793355" w:rsidRPr="00087373" w:rsidRDefault="00793355" w:rsidP="00933A19">
            <w:pPr>
              <w:jc w:val="center"/>
              <w:rPr>
                <w:rFonts w:cs="Arial"/>
                <w:b/>
                <w:sz w:val="28"/>
                <w:szCs w:val="28"/>
              </w:rPr>
            </w:pPr>
          </w:p>
        </w:tc>
      </w:tr>
      <w:tr w:rsidR="00793355" w:rsidRPr="00087373" w14:paraId="4CA576AD" w14:textId="77777777" w:rsidTr="00750B97">
        <w:tc>
          <w:tcPr>
            <w:tcW w:w="1809" w:type="dxa"/>
          </w:tcPr>
          <w:p w14:paraId="6C95BDA7" w14:textId="77777777" w:rsidR="00793355" w:rsidRPr="00087373" w:rsidRDefault="00793355" w:rsidP="00933A19">
            <w:pPr>
              <w:jc w:val="left"/>
              <w:rPr>
                <w:rFonts w:cs="Arial"/>
                <w:b/>
                <w:sz w:val="28"/>
                <w:szCs w:val="28"/>
              </w:rPr>
            </w:pPr>
            <w:r w:rsidRPr="00087373">
              <w:rPr>
                <w:rFonts w:cs="Arial"/>
                <w:b/>
                <w:sz w:val="28"/>
                <w:szCs w:val="28"/>
              </w:rPr>
              <w:t>11</w:t>
            </w:r>
          </w:p>
        </w:tc>
        <w:tc>
          <w:tcPr>
            <w:tcW w:w="6129" w:type="dxa"/>
          </w:tcPr>
          <w:p w14:paraId="4799926C" w14:textId="77777777" w:rsidR="00793355" w:rsidRPr="00087373" w:rsidRDefault="00793355" w:rsidP="00933A19">
            <w:pPr>
              <w:jc w:val="left"/>
              <w:rPr>
                <w:rFonts w:cs="Arial"/>
                <w:b/>
                <w:sz w:val="28"/>
                <w:szCs w:val="28"/>
              </w:rPr>
            </w:pPr>
            <w:r w:rsidRPr="00087373">
              <w:rPr>
                <w:rFonts w:cs="Arial"/>
                <w:b/>
                <w:sz w:val="28"/>
                <w:szCs w:val="28"/>
              </w:rPr>
              <w:t>Terms and Definitions</w:t>
            </w:r>
          </w:p>
        </w:tc>
        <w:tc>
          <w:tcPr>
            <w:tcW w:w="1304" w:type="dxa"/>
          </w:tcPr>
          <w:p w14:paraId="699322A8" w14:textId="2895FF0E" w:rsidR="00793355" w:rsidRPr="00087373" w:rsidRDefault="00E33D52" w:rsidP="00933A19">
            <w:pPr>
              <w:jc w:val="center"/>
              <w:rPr>
                <w:rFonts w:cs="Arial"/>
                <w:b/>
                <w:sz w:val="28"/>
                <w:szCs w:val="28"/>
              </w:rPr>
            </w:pPr>
            <w:r w:rsidRPr="00087373">
              <w:rPr>
                <w:rFonts w:cs="Arial"/>
                <w:b/>
                <w:sz w:val="28"/>
                <w:szCs w:val="28"/>
              </w:rPr>
              <w:t>5</w:t>
            </w:r>
            <w:r w:rsidR="007B1EFA">
              <w:rPr>
                <w:rFonts w:cs="Arial"/>
                <w:b/>
                <w:sz w:val="28"/>
                <w:szCs w:val="28"/>
              </w:rPr>
              <w:t>6</w:t>
            </w:r>
          </w:p>
        </w:tc>
      </w:tr>
      <w:tr w:rsidR="00793355" w:rsidRPr="00087373" w14:paraId="39870523" w14:textId="77777777" w:rsidTr="00750B97">
        <w:tc>
          <w:tcPr>
            <w:tcW w:w="1809" w:type="dxa"/>
            <w:vAlign w:val="center"/>
          </w:tcPr>
          <w:p w14:paraId="02C6970E" w14:textId="77777777" w:rsidR="00793355" w:rsidRPr="00087373" w:rsidRDefault="00793355" w:rsidP="00665168">
            <w:pPr>
              <w:rPr>
                <w:rFonts w:cs="Arial"/>
                <w:b/>
                <w:sz w:val="28"/>
                <w:szCs w:val="28"/>
              </w:rPr>
            </w:pPr>
          </w:p>
        </w:tc>
        <w:tc>
          <w:tcPr>
            <w:tcW w:w="6129" w:type="dxa"/>
          </w:tcPr>
          <w:p w14:paraId="179D9D26" w14:textId="77777777" w:rsidR="00793355" w:rsidRPr="00087373" w:rsidRDefault="00793355" w:rsidP="00933A19">
            <w:pPr>
              <w:jc w:val="left"/>
              <w:rPr>
                <w:rFonts w:cs="Arial"/>
                <w:b/>
                <w:sz w:val="28"/>
                <w:szCs w:val="28"/>
              </w:rPr>
            </w:pPr>
          </w:p>
        </w:tc>
        <w:tc>
          <w:tcPr>
            <w:tcW w:w="1304" w:type="dxa"/>
          </w:tcPr>
          <w:p w14:paraId="14A282F7" w14:textId="77777777" w:rsidR="00793355" w:rsidRPr="00087373" w:rsidRDefault="00793355" w:rsidP="00665168">
            <w:pPr>
              <w:jc w:val="center"/>
              <w:rPr>
                <w:rFonts w:cs="Arial"/>
                <w:b/>
                <w:sz w:val="28"/>
                <w:szCs w:val="28"/>
              </w:rPr>
            </w:pPr>
          </w:p>
        </w:tc>
      </w:tr>
      <w:tr w:rsidR="00793355" w:rsidRPr="00087373" w14:paraId="7ECB561E" w14:textId="77777777" w:rsidTr="00750B97">
        <w:tc>
          <w:tcPr>
            <w:tcW w:w="1809" w:type="dxa"/>
            <w:vAlign w:val="bottom"/>
          </w:tcPr>
          <w:p w14:paraId="0BDCED87" w14:textId="77777777" w:rsidR="00793355" w:rsidRPr="00087373" w:rsidRDefault="00793355" w:rsidP="00665168">
            <w:pPr>
              <w:rPr>
                <w:rFonts w:cs="Arial"/>
                <w:b/>
                <w:sz w:val="28"/>
                <w:szCs w:val="28"/>
              </w:rPr>
            </w:pPr>
          </w:p>
        </w:tc>
        <w:tc>
          <w:tcPr>
            <w:tcW w:w="6129" w:type="dxa"/>
          </w:tcPr>
          <w:p w14:paraId="35911768" w14:textId="77777777" w:rsidR="00793355" w:rsidRPr="00087373" w:rsidRDefault="00793355" w:rsidP="00933A19">
            <w:pPr>
              <w:jc w:val="left"/>
              <w:rPr>
                <w:rFonts w:cs="Arial"/>
                <w:b/>
                <w:sz w:val="28"/>
                <w:szCs w:val="28"/>
              </w:rPr>
            </w:pPr>
          </w:p>
        </w:tc>
        <w:tc>
          <w:tcPr>
            <w:tcW w:w="1304" w:type="dxa"/>
          </w:tcPr>
          <w:p w14:paraId="1A3BAF93" w14:textId="77777777" w:rsidR="00793355" w:rsidRPr="00087373" w:rsidRDefault="00793355" w:rsidP="00665168">
            <w:pPr>
              <w:jc w:val="center"/>
              <w:rPr>
                <w:rFonts w:cs="Arial"/>
                <w:b/>
                <w:sz w:val="28"/>
                <w:szCs w:val="28"/>
              </w:rPr>
            </w:pPr>
          </w:p>
        </w:tc>
      </w:tr>
      <w:tr w:rsidR="00793355" w:rsidRPr="00087373" w14:paraId="0E60F4FB" w14:textId="77777777" w:rsidTr="00750B97">
        <w:tc>
          <w:tcPr>
            <w:tcW w:w="1809" w:type="dxa"/>
          </w:tcPr>
          <w:p w14:paraId="59B3B42F" w14:textId="77777777" w:rsidR="00793355" w:rsidRPr="00087373" w:rsidRDefault="00793355" w:rsidP="00933A19">
            <w:pPr>
              <w:jc w:val="left"/>
              <w:rPr>
                <w:rFonts w:cs="Arial"/>
                <w:b/>
                <w:sz w:val="28"/>
                <w:szCs w:val="28"/>
              </w:rPr>
            </w:pPr>
            <w:r w:rsidRPr="00087373">
              <w:rPr>
                <w:rFonts w:cs="Arial"/>
                <w:b/>
                <w:sz w:val="28"/>
                <w:szCs w:val="28"/>
              </w:rPr>
              <w:t>Appendix A</w:t>
            </w:r>
          </w:p>
        </w:tc>
        <w:tc>
          <w:tcPr>
            <w:tcW w:w="6129" w:type="dxa"/>
          </w:tcPr>
          <w:p w14:paraId="5E144F81" w14:textId="77777777" w:rsidR="00793355" w:rsidRPr="00087373" w:rsidRDefault="00793355" w:rsidP="00933A19">
            <w:pPr>
              <w:pStyle w:val="Appendix"/>
              <w:keepNext w:val="0"/>
              <w:spacing w:before="0" w:after="0"/>
              <w:rPr>
                <w:rFonts w:cs="Arial"/>
                <w:kern w:val="0"/>
                <w:szCs w:val="28"/>
              </w:rPr>
            </w:pPr>
            <w:r w:rsidRPr="00087373">
              <w:rPr>
                <w:rFonts w:cs="Arial"/>
                <w:szCs w:val="28"/>
              </w:rPr>
              <w:t xml:space="preserve">Recommended Substation Configuration and Switching Arrangements </w:t>
            </w:r>
          </w:p>
        </w:tc>
        <w:tc>
          <w:tcPr>
            <w:tcW w:w="1304" w:type="dxa"/>
          </w:tcPr>
          <w:p w14:paraId="4C3AFF4C" w14:textId="1D667D20" w:rsidR="00793355" w:rsidRPr="00087373" w:rsidRDefault="00E33D52" w:rsidP="00933A19">
            <w:pPr>
              <w:jc w:val="center"/>
              <w:rPr>
                <w:rFonts w:cs="Arial"/>
                <w:b/>
                <w:sz w:val="28"/>
                <w:szCs w:val="28"/>
              </w:rPr>
            </w:pPr>
            <w:r w:rsidRPr="00087373">
              <w:rPr>
                <w:rFonts w:cs="Arial"/>
                <w:b/>
                <w:sz w:val="28"/>
                <w:szCs w:val="28"/>
              </w:rPr>
              <w:t>7</w:t>
            </w:r>
            <w:r w:rsidR="007B1EFA">
              <w:rPr>
                <w:rFonts w:cs="Arial"/>
                <w:b/>
                <w:sz w:val="28"/>
                <w:szCs w:val="28"/>
              </w:rPr>
              <w:t>7</w:t>
            </w:r>
          </w:p>
        </w:tc>
      </w:tr>
      <w:tr w:rsidR="00793355" w:rsidRPr="00087373" w14:paraId="7FC054B0" w14:textId="77777777" w:rsidTr="00750B97">
        <w:tc>
          <w:tcPr>
            <w:tcW w:w="1809" w:type="dxa"/>
          </w:tcPr>
          <w:p w14:paraId="38A30A04" w14:textId="77777777" w:rsidR="00793355" w:rsidRPr="00087373" w:rsidRDefault="00793355" w:rsidP="00933A19">
            <w:pPr>
              <w:jc w:val="left"/>
              <w:rPr>
                <w:rFonts w:cs="Arial"/>
                <w:b/>
                <w:sz w:val="28"/>
                <w:szCs w:val="28"/>
              </w:rPr>
            </w:pPr>
          </w:p>
        </w:tc>
        <w:tc>
          <w:tcPr>
            <w:tcW w:w="6129" w:type="dxa"/>
          </w:tcPr>
          <w:p w14:paraId="61C40435" w14:textId="77777777" w:rsidR="00793355" w:rsidRPr="00087373" w:rsidRDefault="00793355" w:rsidP="00933A19">
            <w:pPr>
              <w:jc w:val="left"/>
              <w:rPr>
                <w:rFonts w:cs="Arial"/>
                <w:b/>
                <w:sz w:val="28"/>
                <w:szCs w:val="28"/>
              </w:rPr>
            </w:pPr>
          </w:p>
        </w:tc>
        <w:tc>
          <w:tcPr>
            <w:tcW w:w="1304" w:type="dxa"/>
          </w:tcPr>
          <w:p w14:paraId="37E24D68" w14:textId="77777777" w:rsidR="00793355" w:rsidRPr="00087373" w:rsidRDefault="00793355" w:rsidP="00933A19">
            <w:pPr>
              <w:jc w:val="center"/>
              <w:rPr>
                <w:rFonts w:cs="Arial"/>
                <w:b/>
                <w:sz w:val="28"/>
                <w:szCs w:val="28"/>
              </w:rPr>
            </w:pPr>
          </w:p>
        </w:tc>
      </w:tr>
      <w:tr w:rsidR="00793355" w:rsidRPr="00087373" w14:paraId="3EC1E95B" w14:textId="77777777" w:rsidTr="00750B97">
        <w:tc>
          <w:tcPr>
            <w:tcW w:w="1809" w:type="dxa"/>
          </w:tcPr>
          <w:p w14:paraId="107DCFD6" w14:textId="77777777" w:rsidR="00793355" w:rsidRPr="00087373" w:rsidRDefault="00793355" w:rsidP="00933A19">
            <w:pPr>
              <w:jc w:val="left"/>
              <w:rPr>
                <w:rFonts w:cs="Arial"/>
                <w:b/>
                <w:sz w:val="28"/>
                <w:szCs w:val="28"/>
              </w:rPr>
            </w:pPr>
            <w:r w:rsidRPr="00087373">
              <w:rPr>
                <w:rFonts w:cs="Arial"/>
                <w:b/>
                <w:sz w:val="28"/>
                <w:szCs w:val="28"/>
              </w:rPr>
              <w:t>Appendix B</w:t>
            </w:r>
          </w:p>
        </w:tc>
        <w:tc>
          <w:tcPr>
            <w:tcW w:w="6129" w:type="dxa"/>
          </w:tcPr>
          <w:p w14:paraId="459B0DCC" w14:textId="77777777" w:rsidR="00793355" w:rsidRPr="00087373" w:rsidRDefault="00793355" w:rsidP="00933A19">
            <w:pPr>
              <w:pStyle w:val="Appendixheading2"/>
              <w:numPr>
                <w:ilvl w:val="0"/>
                <w:numId w:val="0"/>
              </w:numPr>
              <w:rPr>
                <w:rFonts w:cs="Arial"/>
                <w:szCs w:val="28"/>
              </w:rPr>
            </w:pPr>
            <w:r w:rsidRPr="00087373">
              <w:rPr>
                <w:rFonts w:cs="Arial"/>
                <w:szCs w:val="28"/>
              </w:rPr>
              <w:t xml:space="preserve">Circuit Complexity on the </w:t>
            </w:r>
            <w:r w:rsidRPr="00087373">
              <w:rPr>
                <w:rFonts w:cs="Arial"/>
                <w:i/>
                <w:szCs w:val="28"/>
              </w:rPr>
              <w:t>Onshore Transmission System</w:t>
            </w:r>
          </w:p>
        </w:tc>
        <w:tc>
          <w:tcPr>
            <w:tcW w:w="1304" w:type="dxa"/>
          </w:tcPr>
          <w:p w14:paraId="686D28C5" w14:textId="7FDB0193" w:rsidR="00793355" w:rsidRPr="00087373" w:rsidRDefault="007B1EFA" w:rsidP="00933A19">
            <w:pPr>
              <w:jc w:val="center"/>
              <w:rPr>
                <w:rFonts w:cs="Arial"/>
                <w:b/>
                <w:sz w:val="28"/>
                <w:szCs w:val="28"/>
              </w:rPr>
            </w:pPr>
            <w:r>
              <w:rPr>
                <w:rFonts w:cs="Arial"/>
                <w:b/>
                <w:sz w:val="28"/>
                <w:szCs w:val="28"/>
              </w:rPr>
              <w:t>82</w:t>
            </w:r>
          </w:p>
        </w:tc>
      </w:tr>
      <w:tr w:rsidR="00793355" w:rsidRPr="00087373" w14:paraId="6E12F232" w14:textId="77777777" w:rsidTr="00750B97">
        <w:tc>
          <w:tcPr>
            <w:tcW w:w="1809" w:type="dxa"/>
          </w:tcPr>
          <w:p w14:paraId="30220F18" w14:textId="77777777" w:rsidR="00793355" w:rsidRPr="00087373" w:rsidRDefault="00793355" w:rsidP="00933A19">
            <w:pPr>
              <w:jc w:val="left"/>
              <w:rPr>
                <w:rFonts w:cs="Arial"/>
                <w:b/>
                <w:sz w:val="28"/>
                <w:szCs w:val="28"/>
              </w:rPr>
            </w:pPr>
          </w:p>
        </w:tc>
        <w:tc>
          <w:tcPr>
            <w:tcW w:w="6129" w:type="dxa"/>
          </w:tcPr>
          <w:p w14:paraId="25A9C6B0" w14:textId="77777777" w:rsidR="00793355" w:rsidRPr="00087373" w:rsidRDefault="00793355" w:rsidP="00933A19">
            <w:pPr>
              <w:pStyle w:val="Appendix"/>
              <w:keepNext w:val="0"/>
              <w:spacing w:before="0" w:after="0"/>
              <w:rPr>
                <w:rFonts w:cs="Arial"/>
                <w:kern w:val="0"/>
                <w:szCs w:val="28"/>
              </w:rPr>
            </w:pPr>
          </w:p>
        </w:tc>
        <w:tc>
          <w:tcPr>
            <w:tcW w:w="1304" w:type="dxa"/>
          </w:tcPr>
          <w:p w14:paraId="7D3825E6" w14:textId="77777777" w:rsidR="00793355" w:rsidRPr="00087373" w:rsidRDefault="00793355" w:rsidP="00933A19">
            <w:pPr>
              <w:jc w:val="center"/>
              <w:rPr>
                <w:rFonts w:cs="Arial"/>
                <w:b/>
                <w:sz w:val="28"/>
                <w:szCs w:val="28"/>
              </w:rPr>
            </w:pPr>
          </w:p>
        </w:tc>
      </w:tr>
      <w:tr w:rsidR="00793355" w:rsidRPr="00087373" w14:paraId="77671DAA" w14:textId="77777777" w:rsidTr="00750B97">
        <w:tc>
          <w:tcPr>
            <w:tcW w:w="1809" w:type="dxa"/>
          </w:tcPr>
          <w:p w14:paraId="67E25BED" w14:textId="77777777" w:rsidR="00793355" w:rsidRPr="00087373" w:rsidRDefault="00793355" w:rsidP="00933A19">
            <w:pPr>
              <w:jc w:val="left"/>
              <w:rPr>
                <w:rFonts w:cs="Arial"/>
                <w:b/>
                <w:sz w:val="28"/>
                <w:szCs w:val="28"/>
              </w:rPr>
            </w:pPr>
            <w:r w:rsidRPr="00087373">
              <w:rPr>
                <w:rFonts w:cs="Arial"/>
                <w:b/>
                <w:sz w:val="28"/>
                <w:szCs w:val="28"/>
              </w:rPr>
              <w:t>Appendix C</w:t>
            </w:r>
          </w:p>
        </w:tc>
        <w:tc>
          <w:tcPr>
            <w:tcW w:w="6129" w:type="dxa"/>
          </w:tcPr>
          <w:p w14:paraId="71ED855C"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Security</w:t>
            </w:r>
            <w:r w:rsidRPr="00087373">
              <w:rPr>
                <w:rFonts w:cs="Arial"/>
                <w:kern w:val="0"/>
                <w:szCs w:val="28"/>
              </w:rPr>
              <w:t xml:space="preserve"> </w:t>
            </w:r>
            <w:r w:rsidRPr="00087373">
              <w:rPr>
                <w:rFonts w:cs="Arial"/>
                <w:i/>
                <w:kern w:val="0"/>
                <w:szCs w:val="28"/>
              </w:rPr>
              <w:t>Planned Transfer</w:t>
            </w:r>
          </w:p>
        </w:tc>
        <w:tc>
          <w:tcPr>
            <w:tcW w:w="1304" w:type="dxa"/>
          </w:tcPr>
          <w:p w14:paraId="40221AB3" w14:textId="0FD85326"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5</w:t>
            </w:r>
          </w:p>
        </w:tc>
      </w:tr>
      <w:tr w:rsidR="00793355" w:rsidRPr="00087373" w14:paraId="262F31D2" w14:textId="77777777" w:rsidTr="00750B97">
        <w:tc>
          <w:tcPr>
            <w:tcW w:w="1809" w:type="dxa"/>
          </w:tcPr>
          <w:p w14:paraId="49E9FE64" w14:textId="77777777" w:rsidR="00793355" w:rsidRPr="00087373" w:rsidRDefault="00793355" w:rsidP="00933A19">
            <w:pPr>
              <w:jc w:val="left"/>
              <w:rPr>
                <w:rFonts w:cs="Arial"/>
                <w:b/>
                <w:sz w:val="28"/>
                <w:szCs w:val="28"/>
              </w:rPr>
            </w:pPr>
          </w:p>
        </w:tc>
        <w:tc>
          <w:tcPr>
            <w:tcW w:w="6129" w:type="dxa"/>
          </w:tcPr>
          <w:p w14:paraId="30D11114" w14:textId="77777777" w:rsidR="00793355" w:rsidRPr="00087373" w:rsidRDefault="00793355" w:rsidP="00933A19">
            <w:pPr>
              <w:jc w:val="left"/>
              <w:rPr>
                <w:rFonts w:cs="Arial"/>
                <w:b/>
                <w:sz w:val="28"/>
                <w:szCs w:val="28"/>
              </w:rPr>
            </w:pPr>
          </w:p>
        </w:tc>
        <w:tc>
          <w:tcPr>
            <w:tcW w:w="1304" w:type="dxa"/>
          </w:tcPr>
          <w:p w14:paraId="5F89026E" w14:textId="77777777" w:rsidR="00793355" w:rsidRPr="00087373" w:rsidRDefault="00793355" w:rsidP="00933A19">
            <w:pPr>
              <w:jc w:val="center"/>
              <w:rPr>
                <w:rFonts w:cs="Arial"/>
                <w:b/>
                <w:sz w:val="28"/>
                <w:szCs w:val="28"/>
              </w:rPr>
            </w:pPr>
          </w:p>
        </w:tc>
      </w:tr>
      <w:tr w:rsidR="00793355" w:rsidRPr="00087373" w14:paraId="157C8189" w14:textId="77777777" w:rsidTr="00750B97">
        <w:tc>
          <w:tcPr>
            <w:tcW w:w="1809" w:type="dxa"/>
          </w:tcPr>
          <w:p w14:paraId="7B97026D" w14:textId="77777777" w:rsidR="00793355" w:rsidRPr="00087373" w:rsidRDefault="00793355" w:rsidP="00933A19">
            <w:pPr>
              <w:jc w:val="left"/>
              <w:rPr>
                <w:rFonts w:cs="Arial"/>
                <w:b/>
                <w:sz w:val="28"/>
                <w:szCs w:val="28"/>
              </w:rPr>
            </w:pPr>
            <w:r w:rsidRPr="00087373">
              <w:rPr>
                <w:rFonts w:cs="Arial"/>
                <w:b/>
                <w:sz w:val="28"/>
                <w:szCs w:val="28"/>
              </w:rPr>
              <w:t>Appendix D</w:t>
            </w:r>
          </w:p>
        </w:tc>
        <w:tc>
          <w:tcPr>
            <w:tcW w:w="6129" w:type="dxa"/>
          </w:tcPr>
          <w:p w14:paraId="6B451831"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Interconnection Allowance</w:t>
            </w:r>
          </w:p>
        </w:tc>
        <w:tc>
          <w:tcPr>
            <w:tcW w:w="1304" w:type="dxa"/>
          </w:tcPr>
          <w:p w14:paraId="54BDEEBC" w14:textId="78FA9E43"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7</w:t>
            </w:r>
          </w:p>
        </w:tc>
      </w:tr>
      <w:tr w:rsidR="00793355" w:rsidRPr="00087373" w14:paraId="7C044ED6" w14:textId="77777777" w:rsidTr="00750B97">
        <w:tc>
          <w:tcPr>
            <w:tcW w:w="1809" w:type="dxa"/>
          </w:tcPr>
          <w:p w14:paraId="64821313" w14:textId="77777777" w:rsidR="00793355" w:rsidRPr="00087373" w:rsidRDefault="00793355" w:rsidP="00933A19">
            <w:pPr>
              <w:jc w:val="left"/>
              <w:rPr>
                <w:rFonts w:cs="Arial"/>
                <w:b/>
                <w:sz w:val="28"/>
                <w:szCs w:val="28"/>
              </w:rPr>
            </w:pPr>
          </w:p>
        </w:tc>
        <w:tc>
          <w:tcPr>
            <w:tcW w:w="6129" w:type="dxa"/>
          </w:tcPr>
          <w:p w14:paraId="6D22A37B" w14:textId="77777777" w:rsidR="00793355" w:rsidRPr="00087373" w:rsidRDefault="00793355" w:rsidP="00933A19">
            <w:pPr>
              <w:jc w:val="left"/>
              <w:rPr>
                <w:rFonts w:cs="Arial"/>
                <w:b/>
                <w:sz w:val="28"/>
                <w:szCs w:val="28"/>
              </w:rPr>
            </w:pPr>
          </w:p>
        </w:tc>
        <w:tc>
          <w:tcPr>
            <w:tcW w:w="1304" w:type="dxa"/>
          </w:tcPr>
          <w:p w14:paraId="64E68EE2" w14:textId="77777777" w:rsidR="00793355" w:rsidRPr="00087373" w:rsidRDefault="00793355" w:rsidP="00933A19">
            <w:pPr>
              <w:jc w:val="center"/>
              <w:rPr>
                <w:rFonts w:cs="Arial"/>
                <w:b/>
                <w:sz w:val="28"/>
                <w:szCs w:val="28"/>
              </w:rPr>
            </w:pPr>
          </w:p>
        </w:tc>
      </w:tr>
      <w:tr w:rsidR="00793355" w:rsidRPr="00087373" w14:paraId="15EAD3AA" w14:textId="77777777" w:rsidTr="00750B97">
        <w:tc>
          <w:tcPr>
            <w:tcW w:w="1809" w:type="dxa"/>
          </w:tcPr>
          <w:p w14:paraId="4C5166AC" w14:textId="77777777" w:rsidR="00793355" w:rsidRPr="00087373" w:rsidRDefault="00793355" w:rsidP="00933A19">
            <w:pPr>
              <w:jc w:val="left"/>
              <w:rPr>
                <w:rFonts w:cs="Arial"/>
                <w:b/>
                <w:sz w:val="28"/>
                <w:szCs w:val="28"/>
              </w:rPr>
            </w:pPr>
            <w:r w:rsidRPr="00087373">
              <w:rPr>
                <w:rFonts w:cs="Arial"/>
                <w:b/>
                <w:sz w:val="28"/>
                <w:szCs w:val="28"/>
              </w:rPr>
              <w:t>Appendix E</w:t>
            </w:r>
          </w:p>
        </w:tc>
        <w:tc>
          <w:tcPr>
            <w:tcW w:w="6129" w:type="dxa"/>
          </w:tcPr>
          <w:p w14:paraId="69DCA2EF"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Economy</w:t>
            </w:r>
            <w:r w:rsidRPr="00087373">
              <w:rPr>
                <w:rFonts w:cs="Arial"/>
                <w:kern w:val="0"/>
                <w:szCs w:val="28"/>
              </w:rPr>
              <w:t xml:space="preserve"> </w:t>
            </w:r>
            <w:r w:rsidRPr="00087373">
              <w:rPr>
                <w:rFonts w:cs="Arial"/>
                <w:i/>
                <w:kern w:val="0"/>
                <w:szCs w:val="28"/>
              </w:rPr>
              <w:t>Planned Transfer</w:t>
            </w:r>
          </w:p>
        </w:tc>
        <w:tc>
          <w:tcPr>
            <w:tcW w:w="1304" w:type="dxa"/>
          </w:tcPr>
          <w:p w14:paraId="50638B7B" w14:textId="419658CA" w:rsidR="00793355" w:rsidRPr="00087373" w:rsidRDefault="007B1EFA" w:rsidP="00933A19">
            <w:pPr>
              <w:jc w:val="center"/>
              <w:rPr>
                <w:rFonts w:cs="Arial"/>
                <w:b/>
                <w:sz w:val="28"/>
                <w:szCs w:val="28"/>
              </w:rPr>
            </w:pPr>
            <w:r>
              <w:rPr>
                <w:rFonts w:cs="Arial"/>
                <w:b/>
                <w:sz w:val="28"/>
                <w:szCs w:val="28"/>
              </w:rPr>
              <w:t>90</w:t>
            </w:r>
          </w:p>
        </w:tc>
      </w:tr>
      <w:tr w:rsidR="00793355" w:rsidRPr="00087373" w14:paraId="70D346BE" w14:textId="77777777" w:rsidTr="00750B97">
        <w:tc>
          <w:tcPr>
            <w:tcW w:w="1809" w:type="dxa"/>
          </w:tcPr>
          <w:p w14:paraId="6CC6DC66" w14:textId="77777777" w:rsidR="00793355" w:rsidRPr="00087373" w:rsidRDefault="00793355" w:rsidP="00933A19">
            <w:pPr>
              <w:jc w:val="left"/>
              <w:rPr>
                <w:rFonts w:cs="Arial"/>
                <w:b/>
                <w:color w:val="FF0000"/>
                <w:sz w:val="28"/>
                <w:szCs w:val="28"/>
              </w:rPr>
            </w:pPr>
          </w:p>
        </w:tc>
        <w:tc>
          <w:tcPr>
            <w:tcW w:w="6129" w:type="dxa"/>
          </w:tcPr>
          <w:p w14:paraId="24022560" w14:textId="77777777" w:rsidR="00793355" w:rsidRPr="00087373" w:rsidRDefault="00793355" w:rsidP="00933A19">
            <w:pPr>
              <w:pStyle w:val="Appendix"/>
              <w:spacing w:before="0" w:after="0"/>
              <w:rPr>
                <w:rFonts w:cs="Arial"/>
                <w:color w:val="FF0000"/>
                <w:kern w:val="0"/>
                <w:szCs w:val="28"/>
              </w:rPr>
            </w:pPr>
          </w:p>
        </w:tc>
        <w:tc>
          <w:tcPr>
            <w:tcW w:w="1304" w:type="dxa"/>
          </w:tcPr>
          <w:p w14:paraId="01609225" w14:textId="77777777" w:rsidR="00793355" w:rsidRPr="00087373" w:rsidRDefault="00793355" w:rsidP="00933A19">
            <w:pPr>
              <w:jc w:val="center"/>
              <w:rPr>
                <w:rFonts w:cs="Arial"/>
                <w:b/>
                <w:sz w:val="28"/>
                <w:szCs w:val="28"/>
              </w:rPr>
            </w:pPr>
          </w:p>
        </w:tc>
      </w:tr>
      <w:tr w:rsidR="00793355" w:rsidRPr="00087373" w14:paraId="5E75FAC6" w14:textId="77777777" w:rsidTr="00750B97">
        <w:tc>
          <w:tcPr>
            <w:tcW w:w="1809" w:type="dxa"/>
          </w:tcPr>
          <w:p w14:paraId="744DD4CB" w14:textId="77777777" w:rsidR="00793355" w:rsidRPr="00087373" w:rsidRDefault="00793355" w:rsidP="00933A19">
            <w:pPr>
              <w:jc w:val="left"/>
              <w:rPr>
                <w:rFonts w:cs="Arial"/>
                <w:b/>
                <w:sz w:val="28"/>
                <w:szCs w:val="28"/>
              </w:rPr>
            </w:pPr>
            <w:r w:rsidRPr="00087373">
              <w:rPr>
                <w:rFonts w:cs="Arial"/>
                <w:b/>
                <w:sz w:val="28"/>
                <w:szCs w:val="28"/>
              </w:rPr>
              <w:t>Appendix F</w:t>
            </w:r>
          </w:p>
        </w:tc>
        <w:tc>
          <w:tcPr>
            <w:tcW w:w="6129" w:type="dxa"/>
          </w:tcPr>
          <w:p w14:paraId="68E9592B"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Boundary Allowance</w:t>
            </w:r>
          </w:p>
        </w:tc>
        <w:tc>
          <w:tcPr>
            <w:tcW w:w="1304" w:type="dxa"/>
          </w:tcPr>
          <w:p w14:paraId="5B0EB656" w14:textId="3FD91F50" w:rsidR="00793355" w:rsidRPr="00087373" w:rsidRDefault="007B1EFA" w:rsidP="00933A19">
            <w:pPr>
              <w:jc w:val="center"/>
              <w:rPr>
                <w:rFonts w:cs="Arial"/>
                <w:b/>
                <w:sz w:val="28"/>
                <w:szCs w:val="28"/>
              </w:rPr>
            </w:pPr>
            <w:r>
              <w:rPr>
                <w:rFonts w:cs="Arial"/>
                <w:b/>
                <w:sz w:val="28"/>
                <w:szCs w:val="28"/>
              </w:rPr>
              <w:t>92</w:t>
            </w:r>
          </w:p>
        </w:tc>
      </w:tr>
      <w:tr w:rsidR="00793355" w:rsidRPr="00087373" w14:paraId="02957AEE" w14:textId="77777777" w:rsidTr="00750B97">
        <w:tc>
          <w:tcPr>
            <w:tcW w:w="1809" w:type="dxa"/>
          </w:tcPr>
          <w:p w14:paraId="6F226F98" w14:textId="77777777" w:rsidR="00793355" w:rsidRPr="00087373" w:rsidRDefault="00793355" w:rsidP="00933A19">
            <w:pPr>
              <w:jc w:val="left"/>
              <w:rPr>
                <w:rFonts w:cs="Arial"/>
                <w:b/>
                <w:sz w:val="28"/>
                <w:szCs w:val="28"/>
              </w:rPr>
            </w:pPr>
          </w:p>
        </w:tc>
        <w:tc>
          <w:tcPr>
            <w:tcW w:w="6129" w:type="dxa"/>
          </w:tcPr>
          <w:p w14:paraId="1720091E" w14:textId="77777777" w:rsidR="00793355" w:rsidRPr="00087373" w:rsidRDefault="00793355" w:rsidP="00933A19">
            <w:pPr>
              <w:jc w:val="left"/>
              <w:rPr>
                <w:rFonts w:cs="Arial"/>
                <w:b/>
                <w:sz w:val="28"/>
                <w:szCs w:val="28"/>
              </w:rPr>
            </w:pPr>
          </w:p>
        </w:tc>
        <w:tc>
          <w:tcPr>
            <w:tcW w:w="1304" w:type="dxa"/>
          </w:tcPr>
          <w:p w14:paraId="430A70C8" w14:textId="77777777" w:rsidR="00793355" w:rsidRPr="00087373" w:rsidRDefault="00793355" w:rsidP="00933A19">
            <w:pPr>
              <w:jc w:val="center"/>
              <w:rPr>
                <w:rFonts w:cs="Arial"/>
                <w:b/>
                <w:sz w:val="28"/>
                <w:szCs w:val="28"/>
              </w:rPr>
            </w:pPr>
          </w:p>
        </w:tc>
      </w:tr>
      <w:tr w:rsidR="00793355" w:rsidRPr="00087373" w14:paraId="41427169" w14:textId="77777777" w:rsidTr="00750B97">
        <w:tc>
          <w:tcPr>
            <w:tcW w:w="1809" w:type="dxa"/>
          </w:tcPr>
          <w:p w14:paraId="3B99C0DF" w14:textId="77777777" w:rsidR="00793355" w:rsidRPr="00087373" w:rsidRDefault="00793355" w:rsidP="00933A19">
            <w:pPr>
              <w:jc w:val="left"/>
              <w:rPr>
                <w:rFonts w:cs="Arial"/>
                <w:b/>
                <w:sz w:val="28"/>
                <w:szCs w:val="28"/>
              </w:rPr>
            </w:pPr>
            <w:r w:rsidRPr="00087373">
              <w:rPr>
                <w:rFonts w:cs="Arial"/>
                <w:b/>
                <w:sz w:val="28"/>
                <w:szCs w:val="28"/>
              </w:rPr>
              <w:t>Appendix G</w:t>
            </w:r>
          </w:p>
        </w:tc>
        <w:tc>
          <w:tcPr>
            <w:tcW w:w="6129" w:type="dxa"/>
          </w:tcPr>
          <w:p w14:paraId="1488FEA3" w14:textId="77777777" w:rsidR="00793355" w:rsidRPr="00087373" w:rsidRDefault="00793355" w:rsidP="00933A19">
            <w:pPr>
              <w:pStyle w:val="Heading7"/>
              <w:jc w:val="left"/>
              <w:rPr>
                <w:szCs w:val="28"/>
              </w:rPr>
            </w:pPr>
            <w:r w:rsidRPr="00087373">
              <w:rPr>
                <w:szCs w:val="28"/>
              </w:rPr>
              <w:t>Guidance on Economic Justification</w:t>
            </w:r>
          </w:p>
        </w:tc>
        <w:tc>
          <w:tcPr>
            <w:tcW w:w="1304" w:type="dxa"/>
          </w:tcPr>
          <w:p w14:paraId="669D729A" w14:textId="0793296A" w:rsidR="005608A9" w:rsidRPr="00087373" w:rsidRDefault="007B1EFA" w:rsidP="005608A9">
            <w:pPr>
              <w:jc w:val="center"/>
              <w:rPr>
                <w:rFonts w:cs="Arial"/>
                <w:b/>
                <w:sz w:val="28"/>
                <w:szCs w:val="28"/>
              </w:rPr>
            </w:pPr>
            <w:r>
              <w:rPr>
                <w:rFonts w:cs="Arial"/>
                <w:b/>
                <w:sz w:val="28"/>
                <w:szCs w:val="28"/>
              </w:rPr>
              <w:t>94</w:t>
            </w:r>
          </w:p>
        </w:tc>
      </w:tr>
    </w:tbl>
    <w:p w14:paraId="26E43F7A" w14:textId="77777777" w:rsidR="00750B97" w:rsidRDefault="00750B97" w:rsidP="00750B97">
      <w:pPr>
        <w:pStyle w:val="Appendixheading2"/>
        <w:numPr>
          <w:ilvl w:val="0"/>
          <w:numId w:val="0"/>
        </w:numPr>
        <w:ind w:left="1134" w:hanging="1134"/>
        <w:rPr>
          <w:rFonts w:cs="Arial"/>
        </w:rPr>
      </w:pPr>
    </w:p>
    <w:p w14:paraId="42543A41" w14:textId="6711B9FF" w:rsidR="00721F4E" w:rsidRDefault="00750B97" w:rsidP="00750B97">
      <w:pPr>
        <w:pStyle w:val="Appendixheading2"/>
        <w:numPr>
          <w:ilvl w:val="0"/>
          <w:numId w:val="0"/>
        </w:numPr>
        <w:ind w:left="1134" w:hanging="992"/>
        <w:rPr>
          <w:rFonts w:cs="Arial"/>
        </w:rPr>
      </w:pPr>
      <w:r w:rsidRPr="00087373">
        <w:rPr>
          <w:rFonts w:cs="Arial"/>
        </w:rPr>
        <w:t xml:space="preserve">Appendix </w:t>
      </w:r>
      <w:r>
        <w:rPr>
          <w:rFonts w:cs="Arial"/>
        </w:rPr>
        <w:t xml:space="preserve">H   Frequency Risk and Control Report </w:t>
      </w:r>
      <w:r w:rsidR="00721F4E">
        <w:rPr>
          <w:rFonts w:cs="Arial"/>
        </w:rPr>
        <w:tab/>
      </w:r>
      <w:r w:rsidR="00721F4E">
        <w:rPr>
          <w:rFonts w:cs="Arial"/>
        </w:rPr>
        <w:tab/>
        <w:t xml:space="preserve">      96</w:t>
      </w:r>
    </w:p>
    <w:p w14:paraId="0AFC4020" w14:textId="2D5C2069" w:rsidR="00750B97" w:rsidRDefault="00750B97" w:rsidP="00750B97">
      <w:pPr>
        <w:pStyle w:val="Appendixheading2"/>
        <w:numPr>
          <w:ilvl w:val="0"/>
          <w:numId w:val="0"/>
        </w:numPr>
        <w:ind w:left="1134" w:hanging="992"/>
        <w:rPr>
          <w:rFonts w:cs="Arial"/>
        </w:rPr>
      </w:pPr>
      <w:r>
        <w:rPr>
          <w:rFonts w:cs="Arial"/>
        </w:rPr>
        <w:t>Methodology and Application</w:t>
      </w:r>
    </w:p>
    <w:p w14:paraId="2D059F77" w14:textId="77777777" w:rsidR="00B62CE2" w:rsidRPr="00087373" w:rsidRDefault="00B62CE2" w:rsidP="00882732">
      <w:pPr>
        <w:pStyle w:val="Heading1"/>
        <w:numPr>
          <w:ilvl w:val="0"/>
          <w:numId w:val="18"/>
        </w:numPr>
      </w:pPr>
      <w:r w:rsidRPr="00087373">
        <w:rPr>
          <w:b w:val="0"/>
          <w:u w:val="single"/>
        </w:rPr>
        <w:br w:type="page"/>
      </w:r>
      <w:bookmarkStart w:id="0" w:name="_Ref73093084"/>
      <w:r w:rsidRPr="00087373">
        <w:lastRenderedPageBreak/>
        <w:t>Introduction</w:t>
      </w:r>
      <w:bookmarkEnd w:id="0"/>
    </w:p>
    <w:p w14:paraId="4BC3554C" w14:textId="77777777" w:rsidR="00B62CE2" w:rsidRPr="00087373" w:rsidRDefault="00B62CE2" w:rsidP="00755D49">
      <w:pPr>
        <w:pStyle w:val="Heading8"/>
        <w:spacing w:after="120"/>
      </w:pPr>
      <w:r w:rsidRPr="00087373">
        <w:t>Role and Scope</w:t>
      </w:r>
    </w:p>
    <w:p w14:paraId="1FAC1FE0" w14:textId="77777777" w:rsidR="00642201" w:rsidRPr="00087373" w:rsidRDefault="00642201" w:rsidP="00642201"/>
    <w:p w14:paraId="294F90FE" w14:textId="77777777" w:rsidR="00AC6C6A" w:rsidRPr="00087373" w:rsidRDefault="00B62CE2" w:rsidP="003C2354">
      <w:pPr>
        <w:pStyle w:val="ParagraphNumbering"/>
        <w:tabs>
          <w:tab w:val="clear" w:pos="1174"/>
        </w:tabs>
        <w:spacing w:after="200"/>
        <w:ind w:left="709" w:hanging="709"/>
      </w:pPr>
      <w:r w:rsidRPr="00087373">
        <w:t>Pursuant to conditions C17</w:t>
      </w:r>
      <w:r w:rsidR="002D5819" w:rsidRPr="00087373">
        <w:t>,</w:t>
      </w:r>
      <w:r w:rsidRPr="00087373">
        <w:t xml:space="preserve"> D3 </w:t>
      </w:r>
      <w:r w:rsidR="002D5819" w:rsidRPr="00087373">
        <w:t xml:space="preserve">and </w:t>
      </w:r>
      <w:r w:rsidR="000A1DE9" w:rsidRPr="00087373">
        <w:t xml:space="preserve">E16 </w:t>
      </w:r>
      <w:r w:rsidRPr="00087373">
        <w:t>of the Transmission</w:t>
      </w:r>
      <w:r w:rsidR="004A0E89" w:rsidRPr="00087373">
        <w:t xml:space="preserve"> Licences, </w:t>
      </w:r>
      <w:r w:rsidRPr="00087373">
        <w:t xml:space="preserve">this document sets out a coordinated set of criteria and methodologies (for example cost-benefit techniques and </w:t>
      </w:r>
      <w:proofErr w:type="gramStart"/>
      <w:r w:rsidRPr="00087373">
        <w:t>weather related</w:t>
      </w:r>
      <w:proofErr w:type="gramEnd"/>
      <w:r w:rsidRPr="00087373">
        <w:t xml:space="preserve"> operation) that </w:t>
      </w:r>
      <w:r w:rsidRPr="00087373">
        <w:rPr>
          <w:i/>
        </w:rPr>
        <w:t>transmission licensees</w:t>
      </w:r>
      <w:r w:rsidR="001E7407" w:rsidRPr="00087373">
        <w:t xml:space="preserve"> </w:t>
      </w:r>
      <w:r w:rsidRPr="00087373">
        <w:t>shall use in the planning and operation of the</w:t>
      </w:r>
      <w:r w:rsidR="000D73A9" w:rsidRPr="00087373">
        <w:t xml:space="preserve"> </w:t>
      </w:r>
      <w:r w:rsidR="00026892" w:rsidRPr="00087373">
        <w:rPr>
          <w:i/>
        </w:rPr>
        <w:t>n</w:t>
      </w:r>
      <w:r w:rsidR="00BA213B" w:rsidRPr="00087373">
        <w:rPr>
          <w:i/>
        </w:rPr>
        <w:t xml:space="preserve">ational </w:t>
      </w:r>
      <w:r w:rsidR="00026892" w:rsidRPr="00087373">
        <w:rPr>
          <w:i/>
        </w:rPr>
        <w:t>e</w:t>
      </w:r>
      <w:r w:rsidR="00BA213B" w:rsidRPr="00087373">
        <w:rPr>
          <w:i/>
        </w:rPr>
        <w:t xml:space="preserve">lectricity </w:t>
      </w:r>
      <w:r w:rsidRPr="00087373">
        <w:rPr>
          <w:i/>
        </w:rPr>
        <w:t>transmission system</w:t>
      </w:r>
      <w:r w:rsidR="00764CCE" w:rsidRPr="00087373">
        <w:t xml:space="preserve"> of </w:t>
      </w:r>
      <w:r w:rsidR="00764CCE" w:rsidRPr="00087373">
        <w:rPr>
          <w:i/>
        </w:rPr>
        <w:t>Great Britain</w:t>
      </w:r>
      <w:r w:rsidR="000D73A9" w:rsidRPr="00087373">
        <w:t xml:space="preserve">. </w:t>
      </w:r>
      <w:r w:rsidR="001E7407" w:rsidRPr="00087373">
        <w:t xml:space="preserve">For the avoidance of doubt the </w:t>
      </w:r>
      <w:r w:rsidR="00026892" w:rsidRPr="00087373">
        <w:rPr>
          <w:i/>
        </w:rPr>
        <w:t>national electricity</w:t>
      </w:r>
      <w:r w:rsidR="00026892" w:rsidRPr="00087373" w:rsidDel="00BA213B">
        <w:rPr>
          <w:i/>
        </w:rPr>
        <w:t xml:space="preserve"> </w:t>
      </w:r>
      <w:r w:rsidR="00886BD6" w:rsidRPr="00087373">
        <w:rPr>
          <w:i/>
        </w:rPr>
        <w:t>transmission system</w:t>
      </w:r>
      <w:r w:rsidR="001E7407" w:rsidRPr="00087373">
        <w:t xml:space="preserve"> is made up of both the </w:t>
      </w:r>
      <w:r w:rsidR="001E7407" w:rsidRPr="00087373">
        <w:rPr>
          <w:i/>
        </w:rPr>
        <w:t>onshore transmission system</w:t>
      </w:r>
      <w:r w:rsidR="001E7407" w:rsidRPr="00087373">
        <w:t xml:space="preserve"> and the </w:t>
      </w:r>
      <w:r w:rsidR="004E6383" w:rsidRPr="00087373">
        <w:rPr>
          <w:i/>
        </w:rPr>
        <w:t xml:space="preserve">offshore transmission </w:t>
      </w:r>
      <w:r w:rsidR="001E7407" w:rsidRPr="00087373">
        <w:rPr>
          <w:i/>
        </w:rPr>
        <w:t>systems</w:t>
      </w:r>
      <w:r w:rsidR="004E6383" w:rsidRPr="00087373">
        <w:t>.</w:t>
      </w:r>
    </w:p>
    <w:p w14:paraId="6C7A3816" w14:textId="77777777" w:rsidR="00AC6C6A" w:rsidRPr="00087373" w:rsidRDefault="00E8575F" w:rsidP="003C2354">
      <w:pPr>
        <w:pStyle w:val="ParagraphNumbering"/>
        <w:tabs>
          <w:tab w:val="clear" w:pos="1174"/>
        </w:tabs>
        <w:spacing w:after="200"/>
        <w:ind w:left="709" w:hanging="709"/>
      </w:pPr>
      <w:r w:rsidRPr="00087373">
        <w:t>Both planning and operational criteria are set out in this Standard</w:t>
      </w:r>
      <w:r w:rsidR="00237DC1" w:rsidRPr="00087373">
        <w:t xml:space="preserve"> </w:t>
      </w:r>
      <w:r w:rsidR="009B25C0" w:rsidRPr="00087373">
        <w:t xml:space="preserve">and these </w:t>
      </w:r>
      <w:r w:rsidR="00237DC1" w:rsidRPr="00087373">
        <w:t xml:space="preserve">will determine the need for services provided to the relevant </w:t>
      </w:r>
      <w:r w:rsidR="00237DC1" w:rsidRPr="00087373">
        <w:rPr>
          <w:i/>
        </w:rPr>
        <w:t>transmission licensees</w:t>
      </w:r>
      <w:r w:rsidR="00237DC1" w:rsidRPr="00087373">
        <w:t xml:space="preserve">, </w:t>
      </w:r>
      <w:proofErr w:type="gramStart"/>
      <w:r w:rsidR="00237DC1" w:rsidRPr="00087373">
        <w:t>e.g.</w:t>
      </w:r>
      <w:proofErr w:type="gramEnd"/>
      <w:r w:rsidR="00237DC1" w:rsidRPr="00087373">
        <w:t xml:space="preserve"> reactive power as well as transmission equipment</w:t>
      </w:r>
      <w:r w:rsidRPr="00087373">
        <w:t>. The planning criteria</w:t>
      </w:r>
      <w:r w:rsidR="00F859EA" w:rsidRPr="00087373">
        <w:t xml:space="preserve"> </w:t>
      </w:r>
      <w:r w:rsidR="00237DC1" w:rsidRPr="00087373">
        <w:t>set out</w:t>
      </w:r>
      <w:r w:rsidRPr="00087373">
        <w:t xml:space="preserve"> the requirements for the </w:t>
      </w:r>
      <w:r w:rsidRPr="00087373">
        <w:rPr>
          <w:i/>
        </w:rPr>
        <w:t>transmission capacity</w:t>
      </w:r>
      <w:r w:rsidRPr="00087373">
        <w:t xml:space="preserve"> </w:t>
      </w:r>
      <w:r w:rsidR="009B25C0" w:rsidRPr="00087373">
        <w:t xml:space="preserve">(either investment or purchase of services) </w:t>
      </w:r>
      <w:r w:rsidRPr="00087373">
        <w:t xml:space="preserve">for the </w:t>
      </w:r>
      <w:r w:rsidR="00026892" w:rsidRPr="00087373">
        <w:rPr>
          <w:i/>
        </w:rPr>
        <w:t>national electricity</w:t>
      </w:r>
      <w:r w:rsidR="00886BD6" w:rsidRPr="00087373">
        <w:rPr>
          <w:i/>
        </w:rPr>
        <w:t xml:space="preserve"> transmission system</w:t>
      </w:r>
      <w:r w:rsidR="009B25C0" w:rsidRPr="00087373">
        <w:t xml:space="preserve">. The planning criteria </w:t>
      </w:r>
      <w:r w:rsidR="00F859EA" w:rsidRPr="00087373">
        <w:rPr>
          <w:szCs w:val="24"/>
        </w:rPr>
        <w:t xml:space="preserve">also </w:t>
      </w:r>
      <w:r w:rsidRPr="00087373">
        <w:rPr>
          <w:szCs w:val="24"/>
        </w:rPr>
        <w:t>require consideration to</w:t>
      </w:r>
      <w:r w:rsidRPr="00087373">
        <w:t xml:space="preserve"> be given to the operation and maintenance </w:t>
      </w:r>
      <w:r w:rsidR="00F4504A" w:rsidRPr="00087373">
        <w:t xml:space="preserve">of the </w:t>
      </w:r>
      <w:r w:rsidR="00026892" w:rsidRPr="00087373">
        <w:rPr>
          <w:i/>
        </w:rPr>
        <w:t>national electricity</w:t>
      </w:r>
      <w:r w:rsidR="00F4504A" w:rsidRPr="00087373">
        <w:rPr>
          <w:i/>
        </w:rPr>
        <w:t xml:space="preserve"> transmission system</w:t>
      </w:r>
      <w:r w:rsidR="00F4504A" w:rsidRPr="00087373">
        <w:t xml:space="preserve"> </w:t>
      </w:r>
      <w:r w:rsidRPr="00087373">
        <w:t>and so refer to the associated operational criteria</w:t>
      </w:r>
      <w:r w:rsidR="00F4504A" w:rsidRPr="00087373">
        <w:t xml:space="preserve"> where appropriate</w:t>
      </w:r>
      <w:r w:rsidRPr="00087373">
        <w:t xml:space="preserve">. The operational criteria are used in real time and in the development of plans for using the </w:t>
      </w:r>
      <w:r w:rsidR="00026892" w:rsidRPr="00087373">
        <w:rPr>
          <w:i/>
        </w:rPr>
        <w:t>national electricity</w:t>
      </w:r>
      <w:r w:rsidR="00886BD6" w:rsidRPr="00087373">
        <w:rPr>
          <w:i/>
        </w:rPr>
        <w:t xml:space="preserve"> transmission system</w:t>
      </w:r>
      <w:r w:rsidRPr="00087373">
        <w:t xml:space="preserve"> to permit satisfactory operation.</w:t>
      </w:r>
    </w:p>
    <w:p w14:paraId="27C69FB3" w14:textId="77777777" w:rsidR="00AC6C6A" w:rsidRPr="00087373" w:rsidRDefault="00B62CE2" w:rsidP="003C2354">
      <w:pPr>
        <w:pStyle w:val="ParagraphNumbering"/>
        <w:tabs>
          <w:tab w:val="clear" w:pos="1174"/>
        </w:tabs>
        <w:spacing w:after="200"/>
        <w:ind w:left="709" w:hanging="709"/>
      </w:pPr>
      <w:r w:rsidRPr="00087373">
        <w:t>Additional criteria, for example covering more detailed and other aspects of quality of supply, are contained in the</w:t>
      </w:r>
      <w:r w:rsidR="00293EE7" w:rsidRPr="00087373">
        <w:t xml:space="preserve"> Grid Code and the SO-TO Code</w:t>
      </w:r>
      <w:r w:rsidRPr="00087373">
        <w:t>, which should be read in conjunction with this document.</w:t>
      </w:r>
    </w:p>
    <w:p w14:paraId="09E96BAD" w14:textId="77777777" w:rsidR="00AC6C6A" w:rsidRPr="00087373" w:rsidRDefault="00B62CE2" w:rsidP="003C2354">
      <w:pPr>
        <w:pStyle w:val="ParagraphNumbering"/>
        <w:tabs>
          <w:tab w:val="clear" w:pos="1174"/>
        </w:tabs>
        <w:spacing w:after="200"/>
        <w:ind w:left="709" w:hanging="709"/>
      </w:pPr>
      <w:r w:rsidRPr="00087373">
        <w:rPr>
          <w:i/>
        </w:rPr>
        <w:t>External interconnections</w:t>
      </w:r>
      <w:r w:rsidRPr="00087373">
        <w:t xml:space="preserve"> between the </w:t>
      </w:r>
      <w:r w:rsidR="00E95277" w:rsidRPr="00087373">
        <w:rPr>
          <w:i/>
        </w:rPr>
        <w:t xml:space="preserve">onshore </w:t>
      </w:r>
      <w:r w:rsidR="00886BD6" w:rsidRPr="00087373">
        <w:rPr>
          <w:i/>
        </w:rPr>
        <w:t>transmission system</w:t>
      </w:r>
      <w:r w:rsidRPr="00087373">
        <w:t xml:space="preserve"> and </w:t>
      </w:r>
      <w:r w:rsidRPr="00087373">
        <w:rPr>
          <w:i/>
        </w:rPr>
        <w:t>external systems</w:t>
      </w:r>
      <w:r w:rsidRPr="00087373">
        <w:t xml:space="preserve"> (</w:t>
      </w:r>
      <w:proofErr w:type="gramStart"/>
      <w:r w:rsidRPr="00087373">
        <w:t>e.g.</w:t>
      </w:r>
      <w:proofErr w:type="gramEnd"/>
      <w:r w:rsidRPr="00087373">
        <w:t xml:space="preserve"> in Ireland &amp; France) are covered by separate agreements, which will normally be consistent with this Standard. This Standard may be specifically referenced in the relevant agreements and shall apply to the extent of that reference.</w:t>
      </w:r>
    </w:p>
    <w:p w14:paraId="5AD47090" w14:textId="77777777" w:rsidR="00AC6C6A" w:rsidRPr="00087373" w:rsidRDefault="00B62CE2" w:rsidP="003C2354">
      <w:pPr>
        <w:pStyle w:val="ParagraphNumbering"/>
        <w:tabs>
          <w:tab w:val="clear" w:pos="1174"/>
        </w:tabs>
        <w:spacing w:after="200"/>
        <w:ind w:left="709" w:hanging="709"/>
      </w:pPr>
      <w:r w:rsidRPr="00087373">
        <w:t xml:space="preserve">The consideration of </w:t>
      </w:r>
      <w:r w:rsidRPr="00087373">
        <w:rPr>
          <w:i/>
        </w:rPr>
        <w:t>secured events</w:t>
      </w:r>
      <w:r w:rsidRPr="00087373">
        <w:t xml:space="preserve"> as defined in this Standard may lead to the identification of inadequate capability of equipment or systems not owned or operated by the </w:t>
      </w:r>
      <w:r w:rsidRPr="00087373">
        <w:rPr>
          <w:i/>
        </w:rPr>
        <w:t>transmission licensees</w:t>
      </w:r>
      <w:r w:rsidRPr="00087373">
        <w:t xml:space="preserve"> (for example, the overloading of lower voltage connections between </w:t>
      </w:r>
      <w:r w:rsidR="007432C3" w:rsidRPr="00087373">
        <w:rPr>
          <w:i/>
        </w:rPr>
        <w:t>grid supply points</w:t>
      </w:r>
      <w:r w:rsidRPr="00087373">
        <w:t xml:space="preserve">). In such cases the </w:t>
      </w:r>
      <w:r w:rsidRPr="00087373">
        <w:rPr>
          <w:i/>
        </w:rPr>
        <w:t>transmission licensees</w:t>
      </w:r>
      <w:r w:rsidRPr="00087373">
        <w:t xml:space="preserve"> will notify the </w:t>
      </w:r>
      <w:r w:rsidR="007432C3" w:rsidRPr="00087373">
        <w:rPr>
          <w:i/>
        </w:rPr>
        <w:t>network operators</w:t>
      </w:r>
      <w:r w:rsidR="007432C3" w:rsidRPr="00087373">
        <w:t xml:space="preserve"> </w:t>
      </w:r>
      <w:r w:rsidRPr="00087373">
        <w:t xml:space="preserve">affected. Reinforcement or alternative operation of the </w:t>
      </w:r>
      <w:r w:rsidR="00026892" w:rsidRPr="00087373">
        <w:rPr>
          <w:i/>
        </w:rPr>
        <w:t>national electricity</w:t>
      </w:r>
      <w:r w:rsidRPr="00087373">
        <w:rPr>
          <w:i/>
        </w:rPr>
        <w:t xml:space="preserve"> transmission system</w:t>
      </w:r>
      <w:r w:rsidRPr="00087373">
        <w:t xml:space="preserve"> to alleviate inadequacies of equipment or systems not owned or operated by the </w:t>
      </w:r>
      <w:r w:rsidRPr="00087373">
        <w:rPr>
          <w:i/>
        </w:rPr>
        <w:t>transmission licensees</w:t>
      </w:r>
      <w:r w:rsidRPr="00087373">
        <w:t xml:space="preserve"> would be undertaken where it is agreed by the </w:t>
      </w:r>
      <w:r w:rsidR="007432C3" w:rsidRPr="00087373">
        <w:rPr>
          <w:i/>
        </w:rPr>
        <w:t>network operators</w:t>
      </w:r>
      <w:r w:rsidR="007432C3" w:rsidRPr="00087373">
        <w:t xml:space="preserve"> </w:t>
      </w:r>
      <w:r w:rsidRPr="00087373">
        <w:t xml:space="preserve">affected and the relevant </w:t>
      </w:r>
      <w:r w:rsidRPr="00087373">
        <w:rPr>
          <w:i/>
        </w:rPr>
        <w:t>transmission licensees</w:t>
      </w:r>
      <w:r w:rsidRPr="00087373">
        <w:t>.</w:t>
      </w:r>
    </w:p>
    <w:p w14:paraId="22EF1E4E" w14:textId="77777777" w:rsidR="00F06546" w:rsidRPr="00087373" w:rsidRDefault="00B62CE2" w:rsidP="003C2354">
      <w:pPr>
        <w:pStyle w:val="ParagraphNumbering"/>
        <w:tabs>
          <w:tab w:val="clear" w:pos="1174"/>
        </w:tabs>
        <w:spacing w:after="200"/>
        <w:ind w:left="709" w:hanging="709"/>
      </w:pPr>
      <w:r w:rsidRPr="00087373">
        <w:t xml:space="preserve">The criteria presented in this Standard represent the minimum requirements for the planning and operation of the </w:t>
      </w:r>
      <w:r w:rsidR="00026892" w:rsidRPr="00087373">
        <w:rPr>
          <w:i/>
        </w:rPr>
        <w:t>national electricity</w:t>
      </w:r>
      <w:r w:rsidRPr="00087373">
        <w:rPr>
          <w:i/>
        </w:rPr>
        <w:t xml:space="preserve"> transmission system</w:t>
      </w:r>
      <w:r w:rsidRPr="00087373">
        <w:t xml:space="preserve">. While it is a requirement for </w:t>
      </w:r>
      <w:r w:rsidRPr="00087373">
        <w:rPr>
          <w:i/>
        </w:rPr>
        <w:t>transmission capacity</w:t>
      </w:r>
      <w:r w:rsidRPr="00087373">
        <w:t xml:space="preserve"> to meet the planning criteria, it does not follow that the </w:t>
      </w:r>
      <w:r w:rsidRPr="00087373">
        <w:rPr>
          <w:i/>
        </w:rPr>
        <w:t>transmission capacity</w:t>
      </w:r>
      <w:r w:rsidRPr="00087373">
        <w:t xml:space="preserve"> should be reduced so that it only meets the minimum requirement of those criteria. For example, it may not be beneficial to reduce the ratings of lines to reflect lower loading levels which have arisen due to changes in the generation or demand patterns.</w:t>
      </w:r>
    </w:p>
    <w:p w14:paraId="4A6A4F95" w14:textId="77777777" w:rsidR="00AC6C6A" w:rsidRPr="00087373" w:rsidRDefault="00AC6C6A" w:rsidP="0045108B">
      <w:pPr>
        <w:pStyle w:val="Heading8"/>
        <w:spacing w:after="200"/>
      </w:pPr>
      <w:r w:rsidRPr="00087373">
        <w:lastRenderedPageBreak/>
        <w:t>Document Structure</w:t>
      </w:r>
    </w:p>
    <w:p w14:paraId="6B7BD846" w14:textId="77777777" w:rsidR="00200151" w:rsidRPr="00087373" w:rsidRDefault="00B62CE2" w:rsidP="003C2354">
      <w:pPr>
        <w:pStyle w:val="ParagraphNumbering"/>
        <w:tabs>
          <w:tab w:val="clear" w:pos="1174"/>
        </w:tabs>
        <w:spacing w:after="200"/>
        <w:ind w:left="709" w:hanging="709"/>
      </w:pPr>
      <w:r w:rsidRPr="00087373">
        <w:t xml:space="preserve">This Standard contains technical terms and phrases specific to </w:t>
      </w:r>
      <w:r w:rsidR="00E95277" w:rsidRPr="00087373">
        <w:rPr>
          <w:i/>
        </w:rPr>
        <w:t>transmission systems</w:t>
      </w:r>
      <w:r w:rsidRPr="00087373">
        <w:t xml:space="preserve"> and the Electricity Supply Industry. The meanings of some terms or phrases in this Standard may also differ from those commonly used. For this </w:t>
      </w:r>
      <w:proofErr w:type="gramStart"/>
      <w:r w:rsidRPr="00087373">
        <w:t>reason</w:t>
      </w:r>
      <w:proofErr w:type="gramEnd"/>
      <w:r w:rsidRPr="00087373">
        <w:t xml:space="preserve"> a ‘Terms and Definitions’ has been included as Section </w:t>
      </w:r>
      <w:r w:rsidR="00C8512D" w:rsidRPr="00087373">
        <w:t>11</w:t>
      </w:r>
      <w:r w:rsidRPr="00087373">
        <w:t xml:space="preserve"> to this document. All defined terms have been identified in the text </w:t>
      </w:r>
      <w:proofErr w:type="gramStart"/>
      <w:r w:rsidRPr="00087373">
        <w:t>by the use of</w:t>
      </w:r>
      <w:proofErr w:type="gramEnd"/>
      <w:r w:rsidRPr="00087373">
        <w:t xml:space="preserve"> </w:t>
      </w:r>
      <w:r w:rsidRPr="00087373">
        <w:rPr>
          <w:i/>
        </w:rPr>
        <w:t>italics</w:t>
      </w:r>
      <w:r w:rsidRPr="00087373">
        <w:t>.</w:t>
      </w:r>
    </w:p>
    <w:p w14:paraId="0924EAC5" w14:textId="77777777" w:rsidR="00F06546" w:rsidRPr="00087373" w:rsidRDefault="00596C91" w:rsidP="003C2354">
      <w:pPr>
        <w:pStyle w:val="ParagraphNumbering"/>
        <w:tabs>
          <w:tab w:val="clear" w:pos="1174"/>
        </w:tabs>
        <w:spacing w:after="200"/>
        <w:ind w:left="709" w:hanging="709"/>
      </w:pPr>
      <w:r w:rsidRPr="00087373">
        <w:t xml:space="preserve">The criteria and methodologies applicable to the </w:t>
      </w:r>
      <w:r w:rsidRPr="00087373">
        <w:rPr>
          <w:i/>
        </w:rPr>
        <w:t>onshore transmission system</w:t>
      </w:r>
      <w:r w:rsidR="00640281" w:rsidRPr="00087373">
        <w:t xml:space="preserve"> </w:t>
      </w:r>
      <w:r w:rsidRPr="00087373">
        <w:t xml:space="preserve">differ in certain respects </w:t>
      </w:r>
      <w:r w:rsidR="00B22090" w:rsidRPr="00087373">
        <w:t>from</w:t>
      </w:r>
      <w:r w:rsidRPr="00087373">
        <w:t xml:space="preserve"> those applicable to the </w:t>
      </w:r>
      <w:r w:rsidRPr="00087373">
        <w:rPr>
          <w:i/>
        </w:rPr>
        <w:t>offshore</w:t>
      </w:r>
      <w:r w:rsidRPr="00087373">
        <w:t xml:space="preserve"> </w:t>
      </w:r>
      <w:r w:rsidRPr="00087373">
        <w:rPr>
          <w:i/>
        </w:rPr>
        <w:t xml:space="preserve">transmission </w:t>
      </w:r>
      <w:r w:rsidR="00640281" w:rsidRPr="00087373">
        <w:rPr>
          <w:i/>
        </w:rPr>
        <w:t>system</w:t>
      </w:r>
      <w:r w:rsidR="007432C3" w:rsidRPr="00087373">
        <w:rPr>
          <w:i/>
        </w:rPr>
        <w:t>s</w:t>
      </w:r>
      <w:r w:rsidRPr="00087373">
        <w:t>. In view of this</w:t>
      </w:r>
      <w:r w:rsidR="004B1B26" w:rsidRPr="00087373">
        <w:t>,</w:t>
      </w:r>
      <w:r w:rsidRPr="00087373">
        <w:t xml:space="preserve"> the two sets of criteria and methodologies are presented separately for clarity. The criteria and methodologies </w:t>
      </w:r>
      <w:r w:rsidR="003E6932" w:rsidRPr="00087373">
        <w:t xml:space="preserve">applicable to the </w:t>
      </w:r>
      <w:r w:rsidR="003E6932" w:rsidRPr="00087373">
        <w:rPr>
          <w:i/>
        </w:rPr>
        <w:t>onshore transmission system</w:t>
      </w:r>
      <w:r w:rsidR="003E6932" w:rsidRPr="00087373">
        <w:t xml:space="preserve"> </w:t>
      </w:r>
      <w:r w:rsidRPr="00087373">
        <w:t xml:space="preserve">are presented in </w:t>
      </w:r>
      <w:r w:rsidR="003E3A1F" w:rsidRPr="00087373">
        <w:t>S</w:t>
      </w:r>
      <w:r w:rsidRPr="00087373">
        <w:t>ections</w:t>
      </w:r>
      <w:r w:rsidR="003E3A1F" w:rsidRPr="00087373">
        <w:t xml:space="preserve"> 2 to 6 and the criteria and methodologies</w:t>
      </w:r>
      <w:r w:rsidR="003E6932" w:rsidRPr="00087373">
        <w:t xml:space="preserve"> applicable to </w:t>
      </w:r>
      <w:r w:rsidR="003E6932" w:rsidRPr="00087373">
        <w:rPr>
          <w:i/>
        </w:rPr>
        <w:t>offshore transmission systems</w:t>
      </w:r>
      <w:r w:rsidR="003E6932" w:rsidRPr="00087373">
        <w:t xml:space="preserve"> </w:t>
      </w:r>
      <w:r w:rsidR="003E3A1F" w:rsidRPr="00087373">
        <w:t xml:space="preserve">are presented in Sections 7 to </w:t>
      </w:r>
      <w:r w:rsidR="00B22090" w:rsidRPr="00087373">
        <w:t>10</w:t>
      </w:r>
      <w:r w:rsidR="00F40715" w:rsidRPr="00087373">
        <w:t>.</w:t>
      </w:r>
    </w:p>
    <w:p w14:paraId="684F4C6C" w14:textId="77777777" w:rsidR="00200151" w:rsidRPr="00087373" w:rsidRDefault="00200151" w:rsidP="0045108B">
      <w:pPr>
        <w:pStyle w:val="Heading8"/>
        <w:spacing w:before="0" w:after="200"/>
      </w:pPr>
      <w:r w:rsidRPr="00087373">
        <w:t>Onshore Criteria and Methodologies</w:t>
      </w:r>
    </w:p>
    <w:p w14:paraId="4533C8AA" w14:textId="77777777" w:rsidR="00066D63" w:rsidRPr="00087373" w:rsidRDefault="00C41C18" w:rsidP="0045108B">
      <w:pPr>
        <w:pStyle w:val="ParagraphNumbering"/>
        <w:tabs>
          <w:tab w:val="clear" w:pos="1174"/>
        </w:tabs>
        <w:spacing w:after="200"/>
        <w:ind w:left="709" w:hanging="709"/>
      </w:pPr>
      <w:r w:rsidRPr="00087373">
        <w:t>Fo</w:t>
      </w:r>
      <w:r w:rsidR="00B62CE2" w:rsidRPr="00087373">
        <w:t xml:space="preserve">r ease of use, the criteria and methodologies relating to the planning of the </w:t>
      </w:r>
      <w:r w:rsidR="00145E9B" w:rsidRPr="00087373">
        <w:rPr>
          <w:i/>
        </w:rPr>
        <w:t xml:space="preserve">onshore </w:t>
      </w:r>
      <w:r w:rsidR="00B62CE2" w:rsidRPr="00087373">
        <w:rPr>
          <w:i/>
        </w:rPr>
        <w:t>transmission system</w:t>
      </w:r>
      <w:r w:rsidR="00B62CE2" w:rsidRPr="00087373">
        <w:t xml:space="preserve"> have been presented according to the functional parts of the</w:t>
      </w:r>
      <w:r w:rsidR="00C53C31" w:rsidRPr="00087373">
        <w:t xml:space="preserve"> </w:t>
      </w:r>
      <w:r w:rsidR="00C53C31" w:rsidRPr="00087373">
        <w:rPr>
          <w:i/>
        </w:rPr>
        <w:t>onshore</w:t>
      </w:r>
      <w:r w:rsidR="005D00CD" w:rsidRPr="00087373">
        <w:rPr>
          <w:i/>
        </w:rPr>
        <w:t xml:space="preserve"> </w:t>
      </w:r>
      <w:r w:rsidR="00B62CE2" w:rsidRPr="00087373">
        <w:rPr>
          <w:i/>
        </w:rPr>
        <w:t>transmission system</w:t>
      </w:r>
      <w:r w:rsidR="00B62CE2" w:rsidRPr="00087373">
        <w:t xml:space="preserve"> to which they primarily apply. These parts are the </w:t>
      </w:r>
      <w:r w:rsidR="00B62CE2" w:rsidRPr="00087373">
        <w:rPr>
          <w:i/>
        </w:rPr>
        <w:t>generation points of connection</w:t>
      </w:r>
      <w:r w:rsidR="00B62CE2" w:rsidRPr="00087373">
        <w:t xml:space="preserve"> at which</w:t>
      </w:r>
      <w:r w:rsidR="00145E9B" w:rsidRPr="00087373">
        <w:t xml:space="preserve"> </w:t>
      </w:r>
      <w:r w:rsidR="00B62CE2" w:rsidRPr="00087373">
        <w:rPr>
          <w:i/>
        </w:rPr>
        <w:t>power stations</w:t>
      </w:r>
      <w:r w:rsidR="00145E9B" w:rsidRPr="00087373">
        <w:t xml:space="preserve"> feed into</w:t>
      </w:r>
      <w:r w:rsidR="00B62CE2" w:rsidRPr="00087373">
        <w:t xml:space="preserve"> the </w:t>
      </w:r>
      <w:r w:rsidR="00B62CE2" w:rsidRPr="00087373">
        <w:rPr>
          <w:i/>
        </w:rPr>
        <w:t>Main Interconnected Transmission System (MITS)</w:t>
      </w:r>
      <w:r w:rsidR="00B62CE2" w:rsidRPr="00087373">
        <w:t xml:space="preserve"> through the remainder of the </w:t>
      </w:r>
      <w:r w:rsidR="00B62CE2" w:rsidRPr="00087373">
        <w:rPr>
          <w:i/>
        </w:rPr>
        <w:t>MITS</w:t>
      </w:r>
      <w:r w:rsidR="00B62CE2" w:rsidRPr="00087373">
        <w:t xml:space="preserve"> to the</w:t>
      </w:r>
      <w:r w:rsidR="00F23889" w:rsidRPr="00087373">
        <w:t xml:space="preserve"> </w:t>
      </w:r>
      <w:r w:rsidR="00B62CE2" w:rsidRPr="00087373">
        <w:rPr>
          <w:i/>
        </w:rPr>
        <w:t>Grid Supply Points (GSP)</w:t>
      </w:r>
      <w:r w:rsidR="00B62CE2" w:rsidRPr="00087373">
        <w:t xml:space="preserve"> where</w:t>
      </w:r>
      <w:r w:rsidR="00081FF3" w:rsidRPr="00087373">
        <w:t xml:space="preserve"> </w:t>
      </w:r>
      <w:r w:rsidR="00B62CE2" w:rsidRPr="00087373">
        <w:t>demand is connected. The</w:t>
      </w:r>
      <w:r w:rsidR="0095505C" w:rsidRPr="00087373">
        <w:t>se</w:t>
      </w:r>
      <w:r w:rsidR="00B62CE2" w:rsidRPr="00087373">
        <w:t xml:space="preserve"> parts are illustrat</w:t>
      </w:r>
      <w:r w:rsidR="00933A19" w:rsidRPr="00087373">
        <w:t>ed schematically in Figure 1.1.</w:t>
      </w:r>
    </w:p>
    <w:p w14:paraId="6EA5FE24" w14:textId="012384DE" w:rsidR="0055693E" w:rsidRPr="00087373" w:rsidRDefault="00931BED">
      <w:r>
        <w:rPr>
          <w:noProof/>
        </w:rPr>
        <w:drawing>
          <wp:inline distT="0" distB="0" distL="0" distR="0" wp14:anchorId="4AACE2E8" wp14:editId="52E82F8E">
            <wp:extent cx="5731510" cy="3876040"/>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1510" cy="3876040"/>
                    </a:xfrm>
                    <a:prstGeom prst="rect">
                      <a:avLst/>
                    </a:prstGeom>
                  </pic:spPr>
                </pic:pic>
              </a:graphicData>
            </a:graphic>
          </wp:inline>
        </w:drawing>
      </w:r>
    </w:p>
    <w:p w14:paraId="7113A9DB" w14:textId="77777777" w:rsidR="007610A0" w:rsidRPr="00087373" w:rsidRDefault="00A94C1D">
      <w:r>
        <w:rPr>
          <w:noProof/>
        </w:rPr>
        <mc:AlternateContent>
          <mc:Choice Requires="wps">
            <w:drawing>
              <wp:anchor distT="0" distB="0" distL="114300" distR="114300" simplePos="0" relativeHeight="251658240" behindDoc="0" locked="0" layoutInCell="1" allowOverlap="1" wp14:anchorId="64CBE020" wp14:editId="7C622AB3">
                <wp:simplePos x="0" y="0"/>
                <wp:positionH relativeFrom="column">
                  <wp:posOffset>165735</wp:posOffset>
                </wp:positionH>
                <wp:positionV relativeFrom="paragraph">
                  <wp:posOffset>143510</wp:posOffset>
                </wp:positionV>
                <wp:extent cx="5577840" cy="457200"/>
                <wp:effectExtent l="0" t="0" r="0" b="0"/>
                <wp:wrapNone/>
                <wp:docPr id="804" name="Text Box 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77840" cy="457200"/>
                        </a:xfrm>
                        <a:prstGeom prst="rect">
                          <a:avLst/>
                        </a:prstGeom>
                        <a:solidFill>
                          <a:srgbClr val="FFFFFF"/>
                        </a:solidFill>
                        <a:ln>
                          <a:noFill/>
                        </a:ln>
                      </wps:spPr>
                      <wps:txb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BE020" id="_x0000_t202" coordsize="21600,21600" o:spt="202" path="m,l,21600r21600,l21600,xe">
                <v:stroke joinstyle="miter"/>
                <v:path gradientshapeok="t" o:connecttype="rect"/>
              </v:shapetype>
              <v:shape id="Text Box 804" o:spid="_x0000_s1026" type="#_x0000_t202" style="position:absolute;left:0;text-align:left;margin-left:13.05pt;margin-top:11.3pt;width:439.2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" stroked="f">
                <v:textbo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v:textbox>
              </v:shape>
            </w:pict>
          </mc:Fallback>
        </mc:AlternateContent>
      </w:r>
    </w:p>
    <w:p w14:paraId="1A681D4A" w14:textId="77777777" w:rsidR="007610A0" w:rsidRPr="00087373" w:rsidRDefault="007610A0"/>
    <w:p w14:paraId="2738548F" w14:textId="77777777" w:rsidR="007610A0" w:rsidRPr="00087373" w:rsidRDefault="007610A0"/>
    <w:p w14:paraId="3710C006" w14:textId="77777777" w:rsidR="0055693E" w:rsidRPr="00087373" w:rsidRDefault="0055693E"/>
    <w:p w14:paraId="18A38A5D" w14:textId="77777777" w:rsidR="00B62CE2" w:rsidRPr="00087373" w:rsidRDefault="00B62CE2" w:rsidP="0045108B">
      <w:pPr>
        <w:pStyle w:val="ParagraphNumbering"/>
        <w:tabs>
          <w:tab w:val="clear" w:pos="1174"/>
          <w:tab w:val="num" w:pos="709"/>
        </w:tabs>
        <w:spacing w:after="200"/>
        <w:ind w:left="709" w:hanging="709"/>
      </w:pPr>
      <w:r w:rsidRPr="00087373">
        <w:t xml:space="preserve">The generation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set out in Section </w:t>
      </w:r>
      <w:r w:rsidR="0092367E" w:rsidRPr="00087373">
        <w:t>2</w:t>
      </w:r>
      <w:r w:rsidRPr="00087373">
        <w:t xml:space="preserve"> and cover the connections which extend from the </w:t>
      </w:r>
      <w:r w:rsidR="00477B5F" w:rsidRPr="00087373">
        <w:rPr>
          <w:i/>
        </w:rPr>
        <w:t xml:space="preserve">grid entry points (GEPS) </w:t>
      </w:r>
      <w:r w:rsidRPr="00087373">
        <w:t xml:space="preserve">and reach into the </w:t>
      </w:r>
      <w:r w:rsidRPr="00087373">
        <w:rPr>
          <w:i/>
        </w:rPr>
        <w:t>MITS</w:t>
      </w:r>
      <w:r w:rsidRPr="00087373">
        <w:t xml:space="preserve">. The criteria also cover the risks affecting the </w:t>
      </w:r>
      <w:r w:rsidR="00026892" w:rsidRPr="00087373">
        <w:rPr>
          <w:i/>
        </w:rPr>
        <w:t xml:space="preserve">national electricity </w:t>
      </w:r>
      <w:r w:rsidRPr="00087373">
        <w:rPr>
          <w:i/>
        </w:rPr>
        <w:t>transmission system</w:t>
      </w:r>
      <w:r w:rsidRPr="00087373">
        <w:t xml:space="preserve"> arising from the </w:t>
      </w:r>
      <w:r w:rsidRPr="00087373">
        <w:rPr>
          <w:i/>
        </w:rPr>
        <w:t>generation circuits</w:t>
      </w:r>
      <w:r w:rsidRPr="00087373">
        <w:t>.</w:t>
      </w:r>
    </w:p>
    <w:p w14:paraId="54FFBFA4" w14:textId="77777777" w:rsidR="00B62CE2" w:rsidRPr="00087373" w:rsidRDefault="00B62CE2" w:rsidP="001F7E7E">
      <w:pPr>
        <w:pStyle w:val="ParagraphNumbering"/>
        <w:tabs>
          <w:tab w:val="clear" w:pos="1174"/>
          <w:tab w:val="num" w:pos="709"/>
        </w:tabs>
        <w:spacing w:after="200"/>
        <w:ind w:left="709" w:hanging="709"/>
      </w:pPr>
      <w:r w:rsidRPr="00087373">
        <w:t xml:space="preserve">The demand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given in Section </w:t>
      </w:r>
      <w:r w:rsidR="0092367E" w:rsidRPr="00087373">
        <w:t xml:space="preserve">3 </w:t>
      </w:r>
      <w:r w:rsidRPr="00087373">
        <w:t xml:space="preserve">and cover the connections which extend from the lower voltage side of the </w:t>
      </w:r>
      <w:r w:rsidRPr="00087373">
        <w:rPr>
          <w:i/>
        </w:rPr>
        <w:t>GSP</w:t>
      </w:r>
      <w:r w:rsidRPr="00087373">
        <w:t xml:space="preserve"> transformers and again reach into the </w:t>
      </w:r>
      <w:r w:rsidRPr="00087373">
        <w:rPr>
          <w:i/>
        </w:rPr>
        <w:t>MITS</w:t>
      </w:r>
      <w:r w:rsidRPr="00087373">
        <w:t>.</w:t>
      </w:r>
    </w:p>
    <w:p w14:paraId="7267D6B5" w14:textId="77777777" w:rsidR="001569F2" w:rsidRPr="00087373" w:rsidRDefault="00B62CE2" w:rsidP="001F7E7E">
      <w:pPr>
        <w:pStyle w:val="ParagraphNumbering"/>
        <w:tabs>
          <w:tab w:val="clear" w:pos="1174"/>
          <w:tab w:val="num" w:pos="709"/>
        </w:tabs>
        <w:spacing w:after="200"/>
        <w:ind w:left="709" w:hanging="709"/>
      </w:pPr>
      <w:r w:rsidRPr="00087373">
        <w:t xml:space="preserve">Section </w:t>
      </w:r>
      <w:r w:rsidR="0092367E" w:rsidRPr="00087373">
        <w:t>4</w:t>
      </w:r>
      <w:r w:rsidRPr="00087373">
        <w:t xml:space="preserve"> sets out the criteria for minimum </w:t>
      </w:r>
      <w:r w:rsidRPr="00087373">
        <w:rPr>
          <w:i/>
        </w:rPr>
        <w:t>transmission capacity</w:t>
      </w:r>
      <w:r w:rsidRPr="00087373">
        <w:t xml:space="preserve"> on the </w:t>
      </w:r>
      <w:r w:rsidRPr="00087373">
        <w:rPr>
          <w:i/>
        </w:rPr>
        <w:t>MITS</w:t>
      </w:r>
      <w:r w:rsidRPr="00087373">
        <w:t xml:space="preserve">, which extends from the </w:t>
      </w:r>
      <w:r w:rsidRPr="00087373">
        <w:rPr>
          <w:i/>
        </w:rPr>
        <w:t>generation points of connection</w:t>
      </w:r>
      <w:r w:rsidRPr="00087373">
        <w:t xml:space="preserve"> through to the </w:t>
      </w:r>
      <w:r w:rsidRPr="00087373">
        <w:rPr>
          <w:i/>
        </w:rPr>
        <w:t>demand points of connection</w:t>
      </w:r>
      <w:r w:rsidRPr="00087373">
        <w:t xml:space="preserve"> on the high voltage side of the </w:t>
      </w:r>
      <w:r w:rsidRPr="00087373">
        <w:rPr>
          <w:i/>
        </w:rPr>
        <w:t>GSP</w:t>
      </w:r>
      <w:r w:rsidRPr="00087373">
        <w:t xml:space="preserve"> transformers.</w:t>
      </w:r>
    </w:p>
    <w:p w14:paraId="14A4DFAF" w14:textId="77777777" w:rsidR="00F65099" w:rsidRPr="00087373" w:rsidRDefault="00005537" w:rsidP="001F7E7E">
      <w:pPr>
        <w:pStyle w:val="ParagraphNumbering"/>
        <w:tabs>
          <w:tab w:val="clear" w:pos="1174"/>
          <w:tab w:val="num" w:pos="709"/>
        </w:tabs>
        <w:spacing w:after="200"/>
        <w:ind w:left="709" w:hanging="709"/>
      </w:pPr>
      <w:r w:rsidRPr="00087373">
        <w:t xml:space="preserve">The criteria relating to the operation of the </w:t>
      </w:r>
      <w:r w:rsidR="003C5371" w:rsidRPr="00087373">
        <w:rPr>
          <w:i/>
        </w:rPr>
        <w:t xml:space="preserve">onshore </w:t>
      </w:r>
      <w:r w:rsidRPr="00087373">
        <w:rPr>
          <w:i/>
        </w:rPr>
        <w:t>transmission system</w:t>
      </w:r>
      <w:r w:rsidRPr="00087373">
        <w:t xml:space="preserve"> are presented in Section</w:t>
      </w:r>
      <w:r w:rsidR="003C5371" w:rsidRPr="00087373">
        <w:t xml:space="preserve"> 5</w:t>
      </w:r>
      <w:r w:rsidRPr="00087373">
        <w:t>.</w:t>
      </w:r>
    </w:p>
    <w:p w14:paraId="1425EEDB" w14:textId="77777777" w:rsidR="001F7E7E" w:rsidRPr="00087373" w:rsidRDefault="001F7E7E" w:rsidP="001F7E7E">
      <w:pPr>
        <w:pStyle w:val="Heading8"/>
        <w:spacing w:after="200"/>
      </w:pPr>
      <w:r w:rsidRPr="00087373">
        <w:rPr>
          <w:i/>
        </w:rPr>
        <w:t>Offshore</w:t>
      </w:r>
      <w:r w:rsidRPr="00087373">
        <w:t xml:space="preserve"> Criteria and Methodologies</w:t>
      </w:r>
    </w:p>
    <w:p w14:paraId="0E48F678" w14:textId="77777777" w:rsidR="00726450" w:rsidRPr="00087373" w:rsidRDefault="00726450" w:rsidP="001F7E7E">
      <w:pPr>
        <w:pStyle w:val="ParagraphNumbering"/>
        <w:tabs>
          <w:tab w:val="clear" w:pos="1174"/>
          <w:tab w:val="num" w:pos="709"/>
        </w:tabs>
        <w:spacing w:after="200"/>
        <w:ind w:left="709" w:hanging="709"/>
      </w:pPr>
      <w:r w:rsidRPr="00087373">
        <w:t xml:space="preserve">For ease of use, the criteria and methodologies relating to the planning of the </w:t>
      </w:r>
      <w:r w:rsidRPr="00087373">
        <w:rPr>
          <w:i/>
        </w:rPr>
        <w:t>offshore transmission systems</w:t>
      </w:r>
      <w:r w:rsidRPr="00087373">
        <w:t xml:space="preserve"> have also been presented according to the functional parts of an </w:t>
      </w:r>
      <w:r w:rsidRPr="00087373">
        <w:rPr>
          <w:i/>
        </w:rPr>
        <w:t>offshore transmission system</w:t>
      </w:r>
      <w:r w:rsidRPr="00087373">
        <w:t xml:space="preserve"> to which they primarily apply. An </w:t>
      </w:r>
      <w:r w:rsidRPr="00087373">
        <w:rPr>
          <w:i/>
        </w:rPr>
        <w:t>offshore transmission system</w:t>
      </w:r>
      <w:r w:rsidRPr="00087373">
        <w:t xml:space="preserve"> extends from the </w:t>
      </w:r>
      <w:r w:rsidRPr="00087373">
        <w:rPr>
          <w:i/>
        </w:rPr>
        <w:t>offshore grid entry point/s (GEP)</w:t>
      </w:r>
      <w:r w:rsidRPr="00087373">
        <w:t xml:space="preserve"> at which </w:t>
      </w:r>
      <w:r w:rsidRPr="00087373">
        <w:rPr>
          <w:i/>
        </w:rPr>
        <w:t>offshore power stations</w:t>
      </w:r>
      <w:r w:rsidRPr="00087373">
        <w:t xml:space="preserve"> feed into the </w:t>
      </w:r>
      <w:r w:rsidRPr="00087373">
        <w:rPr>
          <w:i/>
        </w:rPr>
        <w:t>offshore transmission system</w:t>
      </w:r>
      <w:r w:rsidRPr="00087373">
        <w:t xml:space="preserve"> through the remainder of the </w:t>
      </w:r>
      <w:r w:rsidRPr="00087373">
        <w:rPr>
          <w:i/>
        </w:rPr>
        <w:t>offshore transmission system</w:t>
      </w:r>
      <w:r w:rsidRPr="00087373">
        <w:t xml:space="preserve"> to the point of connection of the </w:t>
      </w:r>
      <w:r w:rsidRPr="00087373">
        <w:rPr>
          <w:i/>
        </w:rPr>
        <w:t>offshore transmission system</w:t>
      </w:r>
      <w:r w:rsidRPr="00087373">
        <w:t xml:space="preserve"> at the </w:t>
      </w:r>
      <w:r w:rsidRPr="00087373">
        <w:rPr>
          <w:i/>
        </w:rPr>
        <w:t>first onshore</w:t>
      </w:r>
      <w:r w:rsidRPr="00087373">
        <w:t xml:space="preserve"> </w:t>
      </w:r>
      <w:r w:rsidRPr="00087373">
        <w:rPr>
          <w:i/>
        </w:rPr>
        <w:t>substation</w:t>
      </w:r>
      <w:r w:rsidRPr="00087373">
        <w:t xml:space="preserve">. This point of connection at the </w:t>
      </w:r>
      <w:r w:rsidRPr="00087373">
        <w:rPr>
          <w:i/>
        </w:rPr>
        <w:t>first onshore</w:t>
      </w:r>
      <w:r w:rsidRPr="00087373">
        <w:t xml:space="preserve"> </w:t>
      </w:r>
      <w:r w:rsidRPr="00087373">
        <w:rPr>
          <w:i/>
        </w:rPr>
        <w:t>substation</w:t>
      </w:r>
      <w:r w:rsidRPr="00087373">
        <w:t xml:space="preserve"> is the </w:t>
      </w:r>
      <w:r w:rsidRPr="00087373">
        <w:rPr>
          <w:i/>
        </w:rPr>
        <w:t>interface point</w:t>
      </w:r>
      <w:r w:rsidRPr="00087373">
        <w:t xml:space="preserve"> </w:t>
      </w:r>
      <w:r w:rsidRPr="00087373">
        <w:rPr>
          <w:i/>
        </w:rPr>
        <w:t>(IP)</w:t>
      </w:r>
      <w:r w:rsidRPr="00087373">
        <w:t xml:space="preserve"> in the case of a direct connection to the </w:t>
      </w:r>
      <w:r w:rsidRPr="00087373">
        <w:rPr>
          <w:i/>
        </w:rPr>
        <w:t>onshore transmission system</w:t>
      </w:r>
      <w:r w:rsidRPr="00087373">
        <w:t xml:space="preserve"> or the </w:t>
      </w:r>
      <w:r w:rsidRPr="00087373">
        <w:rPr>
          <w:i/>
        </w:rPr>
        <w:t xml:space="preserve">user system interface point (USIP) </w:t>
      </w:r>
      <w:r w:rsidRPr="00087373">
        <w:t xml:space="preserve">in the case of a connection to an onshore </w:t>
      </w:r>
      <w:r w:rsidRPr="00087373">
        <w:rPr>
          <w:i/>
        </w:rPr>
        <w:t>user system</w:t>
      </w:r>
      <w:r w:rsidRPr="00087373">
        <w:t>.</w:t>
      </w:r>
    </w:p>
    <w:p w14:paraId="202401D5" w14:textId="77777777" w:rsidR="00726450" w:rsidRPr="00087373" w:rsidRDefault="00726450" w:rsidP="001F7E7E">
      <w:pPr>
        <w:pStyle w:val="ParagraphNumbering"/>
        <w:tabs>
          <w:tab w:val="clear" w:pos="1174"/>
          <w:tab w:val="num" w:pos="709"/>
        </w:tabs>
        <w:spacing w:after="200"/>
        <w:ind w:left="709" w:hanging="709"/>
      </w:pPr>
      <w:r w:rsidRPr="00087373">
        <w:t xml:space="preserve">The </w:t>
      </w:r>
      <w:r w:rsidRPr="00087373">
        <w:rPr>
          <w:i/>
        </w:rPr>
        <w:t>first onshore substation</w:t>
      </w:r>
      <w:r w:rsidRPr="00087373">
        <w:t xml:space="preserve"> may be owned by the </w:t>
      </w:r>
      <w:r w:rsidRPr="00087373">
        <w:rPr>
          <w:i/>
        </w:rPr>
        <w:t>offshore transmission</w:t>
      </w:r>
      <w:r w:rsidRPr="00087373">
        <w:t xml:space="preserve"> </w:t>
      </w:r>
      <w:r w:rsidRPr="00087373">
        <w:rPr>
          <w:i/>
        </w:rPr>
        <w:t>licensee</w:t>
      </w:r>
      <w:r w:rsidRPr="00087373">
        <w:t xml:space="preserve">, the </w:t>
      </w:r>
      <w:r w:rsidRPr="00087373">
        <w:rPr>
          <w:i/>
        </w:rPr>
        <w:t>onshore transmission licensee</w:t>
      </w:r>
      <w:r w:rsidRPr="00087373">
        <w:t xml:space="preserve"> or onshore </w:t>
      </w:r>
      <w:r w:rsidRPr="00087373">
        <w:rPr>
          <w:i/>
        </w:rPr>
        <w:t>user system</w:t>
      </w:r>
      <w:r w:rsidRPr="00087373">
        <w:t xml:space="preserve"> owner.  Ownership boundaries are determined by the relevant </w:t>
      </w:r>
      <w:r w:rsidRPr="00087373">
        <w:rPr>
          <w:i/>
        </w:rPr>
        <w:t>transmission licensees</w:t>
      </w:r>
      <w:r w:rsidRPr="00087373">
        <w:t xml:space="preserve"> and/or </w:t>
      </w:r>
      <w:r w:rsidRPr="00087373">
        <w:rPr>
          <w:i/>
        </w:rPr>
        <w:t>distribution licensees</w:t>
      </w:r>
      <w:r w:rsidRPr="00087373">
        <w:t xml:space="preserve"> (as the case may be). Normally, and unless otherwise agreed, in the case of there being AC transformation or DC conversion facilities at the </w:t>
      </w:r>
      <w:r w:rsidRPr="00087373">
        <w:rPr>
          <w:i/>
        </w:rPr>
        <w:t>first onshore substation</w:t>
      </w:r>
      <w:r w:rsidRPr="00087373">
        <w:t xml:space="preserve"> if the </w:t>
      </w:r>
      <w:r w:rsidRPr="00087373">
        <w:rPr>
          <w:i/>
        </w:rPr>
        <w:t>offshore</w:t>
      </w:r>
      <w:r w:rsidRPr="00087373">
        <w:t xml:space="preserve"> transmission owner owns the </w:t>
      </w:r>
      <w:r w:rsidRPr="00087373">
        <w:rPr>
          <w:i/>
        </w:rPr>
        <w:t>first onshore substation</w:t>
      </w:r>
      <w:r w:rsidRPr="00087373">
        <w:t xml:space="preserve">, the </w:t>
      </w:r>
      <w:r w:rsidRPr="00087373">
        <w:rPr>
          <w:i/>
        </w:rPr>
        <w:t>interface point</w:t>
      </w:r>
      <w:r w:rsidRPr="00087373">
        <w:t xml:space="preserve"> or </w:t>
      </w:r>
      <w:r w:rsidRPr="00087373">
        <w:rPr>
          <w:i/>
        </w:rPr>
        <w:t>user system</w:t>
      </w:r>
      <w:r w:rsidRPr="00087373">
        <w:t xml:space="preserve"> </w:t>
      </w:r>
      <w:r w:rsidRPr="00087373">
        <w:rPr>
          <w:i/>
        </w:rPr>
        <w:t>interface point</w:t>
      </w:r>
      <w:r w:rsidRPr="00087373">
        <w:t xml:space="preserve"> (as the case may be) would be on the HV </w:t>
      </w:r>
      <w:r w:rsidRPr="00087373">
        <w:rPr>
          <w:i/>
        </w:rPr>
        <w:t>busbars</w:t>
      </w:r>
      <w:r w:rsidRPr="00087373">
        <w:t xml:space="preserve">. If the </w:t>
      </w:r>
      <w:r w:rsidRPr="00087373">
        <w:rPr>
          <w:i/>
        </w:rPr>
        <w:t>first</w:t>
      </w:r>
      <w:r w:rsidRPr="00087373">
        <w:t xml:space="preserve"> </w:t>
      </w:r>
      <w:r w:rsidRPr="00087373">
        <w:rPr>
          <w:i/>
        </w:rPr>
        <w:t>onshore substation</w:t>
      </w:r>
      <w:r w:rsidRPr="00087373">
        <w:t xml:space="preserve"> is owned by the onshore transmission owner or onshore </w:t>
      </w:r>
      <w:r w:rsidRPr="00087373">
        <w:rPr>
          <w:i/>
        </w:rPr>
        <w:t>user system</w:t>
      </w:r>
      <w:r w:rsidRPr="00087373">
        <w:t xml:space="preserve"> owner, the </w:t>
      </w:r>
      <w:r w:rsidRPr="00087373">
        <w:rPr>
          <w:i/>
        </w:rPr>
        <w:t xml:space="preserve">interface </w:t>
      </w:r>
      <w:proofErr w:type="gramStart"/>
      <w:r w:rsidRPr="00087373">
        <w:rPr>
          <w:i/>
        </w:rPr>
        <w:t>point</w:t>
      </w:r>
      <w:proofErr w:type="gramEnd"/>
      <w:r w:rsidRPr="00087373">
        <w:t xml:space="preserve"> or </w:t>
      </w:r>
      <w:r w:rsidRPr="00087373">
        <w:rPr>
          <w:i/>
        </w:rPr>
        <w:t>user system interface point</w:t>
      </w:r>
      <w:r w:rsidRPr="00087373">
        <w:t xml:space="preserve"> (as the case may be) would be on the LV </w:t>
      </w:r>
      <w:r w:rsidRPr="00087373">
        <w:rPr>
          <w:i/>
        </w:rPr>
        <w:t>busbars</w:t>
      </w:r>
      <w:r w:rsidRPr="00087373">
        <w:t xml:space="preserve">. In the case of the former, the </w:t>
      </w:r>
      <w:r w:rsidRPr="00087373">
        <w:rPr>
          <w:i/>
        </w:rPr>
        <w:t>first onshore substation</w:t>
      </w:r>
      <w:r w:rsidRPr="00087373">
        <w:t xml:space="preserve"> must meet the criteria relating to </w:t>
      </w:r>
      <w:r w:rsidRPr="00087373">
        <w:rPr>
          <w:i/>
        </w:rPr>
        <w:t>offshore transmission</w:t>
      </w:r>
      <w:r w:rsidRPr="00087373">
        <w:t xml:space="preserve"> </w:t>
      </w:r>
      <w:r w:rsidRPr="00087373">
        <w:rPr>
          <w:i/>
        </w:rPr>
        <w:t>systems</w:t>
      </w:r>
      <w:r w:rsidRPr="00087373">
        <w:t xml:space="preserve"> and, in the case of the latter the </w:t>
      </w:r>
      <w:r w:rsidRPr="00087373">
        <w:rPr>
          <w:i/>
        </w:rPr>
        <w:t>first onshore substation</w:t>
      </w:r>
      <w:r w:rsidRPr="00087373">
        <w:t xml:space="preserve"> must meet the appropriate onshore criteria.</w:t>
      </w:r>
    </w:p>
    <w:p w14:paraId="2067109D" w14:textId="77777777" w:rsidR="00726450" w:rsidRPr="00087373" w:rsidRDefault="00726450" w:rsidP="001F7E7E">
      <w:pPr>
        <w:pStyle w:val="ParagraphNumbering"/>
        <w:tabs>
          <w:tab w:val="clear" w:pos="1174"/>
          <w:tab w:val="num" w:pos="709"/>
        </w:tabs>
        <w:spacing w:after="200"/>
        <w:ind w:left="709" w:hanging="709"/>
      </w:pPr>
      <w:r w:rsidRPr="00087373">
        <w:t xml:space="preserve">The functional parts of an </w:t>
      </w:r>
      <w:r w:rsidRPr="00087373">
        <w:rPr>
          <w:i/>
        </w:rPr>
        <w:t xml:space="preserve">offshore transmission system </w:t>
      </w:r>
      <w:r w:rsidRPr="00087373">
        <w:t>include:</w:t>
      </w:r>
    </w:p>
    <w:p w14:paraId="2CF50E69" w14:textId="77777777" w:rsidR="00A26ED7" w:rsidRPr="00087373" w:rsidRDefault="00DA0F11" w:rsidP="0045108B">
      <w:pPr>
        <w:tabs>
          <w:tab w:val="num" w:pos="709"/>
        </w:tabs>
        <w:spacing w:after="200"/>
        <w:ind w:left="709"/>
      </w:pPr>
      <w:r>
        <w:t>t</w:t>
      </w:r>
      <w:r w:rsidR="00A26ED7" w:rsidRPr="00087373">
        <w:t xml:space="preserve">he </w:t>
      </w:r>
      <w:r w:rsidR="00EF358E" w:rsidRPr="00087373">
        <w:rPr>
          <w:i/>
        </w:rPr>
        <w:t>offshore</w:t>
      </w:r>
      <w:r w:rsidR="00EF358E" w:rsidRPr="00087373">
        <w:t xml:space="preserve"> connection facilities on the </w:t>
      </w:r>
      <w:r w:rsidR="00A26ED7" w:rsidRPr="00087373">
        <w:rPr>
          <w:i/>
        </w:rPr>
        <w:t>offshore platform</w:t>
      </w:r>
      <w:r w:rsidR="005C1760" w:rsidRPr="00087373">
        <w:rPr>
          <w:i/>
        </w:rPr>
        <w:t>/s</w:t>
      </w:r>
      <w:r w:rsidR="00A26ED7" w:rsidRPr="00087373">
        <w:t xml:space="preserve">, which may </w:t>
      </w:r>
      <w:r w:rsidR="002C6B2E" w:rsidRPr="00087373">
        <w:t>include</w:t>
      </w:r>
      <w:r w:rsidR="00A26ED7" w:rsidRPr="00087373">
        <w:t>:</w:t>
      </w:r>
    </w:p>
    <w:p w14:paraId="50368E89" w14:textId="77777777" w:rsidR="00A26ED7" w:rsidRPr="00087373" w:rsidRDefault="00B74DE3" w:rsidP="0045108B">
      <w:pPr>
        <w:pStyle w:val="Heading3"/>
        <w:tabs>
          <w:tab w:val="num" w:pos="1560"/>
        </w:tabs>
        <w:spacing w:after="200"/>
        <w:ind w:left="1560" w:hanging="851"/>
      </w:pPr>
      <w:r w:rsidRPr="00087373">
        <w:lastRenderedPageBreak/>
        <w:t>1.1</w:t>
      </w:r>
      <w:r w:rsidR="006853B1" w:rsidRPr="00087373">
        <w:t>6</w:t>
      </w:r>
      <w:r w:rsidRPr="00087373">
        <w:t>.1</w:t>
      </w:r>
      <w:r w:rsidR="00FC5BF1" w:rsidRPr="00087373">
        <w:tab/>
      </w:r>
      <w:r w:rsidR="00DA0F11">
        <w:t>t</w:t>
      </w:r>
      <w:r w:rsidR="00A26ED7" w:rsidRPr="00087373">
        <w:t xml:space="preserve">he </w:t>
      </w:r>
      <w:r w:rsidR="00A26ED7" w:rsidRPr="00087373">
        <w:rPr>
          <w:i/>
        </w:rPr>
        <w:t>offshore grid entry point</w:t>
      </w:r>
      <w:r w:rsidR="002C6B2E" w:rsidRPr="00087373">
        <w:rPr>
          <w:i/>
        </w:rPr>
        <w:t>/</w:t>
      </w:r>
      <w:r w:rsidR="00A26ED7" w:rsidRPr="00087373">
        <w:rPr>
          <w:i/>
        </w:rPr>
        <w:t>s (GEP)</w:t>
      </w:r>
      <w:r w:rsidR="00A26ED7" w:rsidRPr="00087373">
        <w:t xml:space="preserve"> at which </w:t>
      </w:r>
      <w:r w:rsidR="00A26ED7" w:rsidRPr="00087373">
        <w:rPr>
          <w:i/>
        </w:rPr>
        <w:t>offshore power stations</w:t>
      </w:r>
      <w:r w:rsidR="00A26ED7" w:rsidRPr="00087373">
        <w:t xml:space="preserve"> feed into </w:t>
      </w:r>
      <w:r w:rsidR="009254E7" w:rsidRPr="00087373">
        <w:t>an</w:t>
      </w:r>
      <w:r w:rsidR="00A26ED7" w:rsidRPr="00087373">
        <w:t xml:space="preserve"> </w:t>
      </w:r>
      <w:r w:rsidR="00A26ED7" w:rsidRPr="00087373">
        <w:rPr>
          <w:i/>
        </w:rPr>
        <w:t>offshore transmission system</w:t>
      </w:r>
      <w:r w:rsidR="004D3C82" w:rsidRPr="00087373">
        <w:t>,</w:t>
      </w:r>
    </w:p>
    <w:p w14:paraId="5807070B" w14:textId="77777777" w:rsidR="00A26ED7" w:rsidRPr="00087373" w:rsidRDefault="00B74DE3" w:rsidP="0045108B">
      <w:pPr>
        <w:pStyle w:val="Heading3"/>
        <w:tabs>
          <w:tab w:val="num" w:pos="1560"/>
        </w:tabs>
        <w:spacing w:after="200"/>
        <w:ind w:left="1560" w:hanging="851"/>
      </w:pPr>
      <w:r w:rsidRPr="00087373">
        <w:t>1.1</w:t>
      </w:r>
      <w:r w:rsidR="006853B1" w:rsidRPr="00087373">
        <w:t>6</w:t>
      </w:r>
      <w:r w:rsidRPr="00087373">
        <w:t>.2</w:t>
      </w:r>
      <w:r w:rsidRPr="00087373">
        <w:tab/>
      </w:r>
      <w:r w:rsidR="00DA0F11">
        <w:t>a</w:t>
      </w:r>
      <w:r w:rsidR="00FC5BF1" w:rsidRPr="00087373">
        <w:t>ny</w:t>
      </w:r>
      <w:r w:rsidR="00A26ED7" w:rsidRPr="00087373">
        <w:t xml:space="preserve"> </w:t>
      </w:r>
      <w:r w:rsidR="000F41BC" w:rsidRPr="00087373">
        <w:rPr>
          <w:i/>
        </w:rPr>
        <w:t xml:space="preserve">offshore </w:t>
      </w:r>
      <w:r w:rsidR="00A26ED7" w:rsidRPr="00087373">
        <w:rPr>
          <w:i/>
        </w:rPr>
        <w:t>supply point</w:t>
      </w:r>
      <w:r w:rsidR="005C1760" w:rsidRPr="00087373">
        <w:rPr>
          <w:i/>
        </w:rPr>
        <w:t>/</w:t>
      </w:r>
      <w:r w:rsidR="00A26ED7" w:rsidRPr="00087373">
        <w:rPr>
          <w:i/>
        </w:rPr>
        <w:t>s (</w:t>
      </w:r>
      <w:r w:rsidR="000F41BC" w:rsidRPr="00087373">
        <w:rPr>
          <w:i/>
        </w:rPr>
        <w:t>O</w:t>
      </w:r>
      <w:r w:rsidR="00A26ED7" w:rsidRPr="00087373">
        <w:rPr>
          <w:i/>
        </w:rPr>
        <w:t xml:space="preserve">SP) </w:t>
      </w:r>
      <w:r w:rsidR="00A26ED7" w:rsidRPr="00087373">
        <w:t xml:space="preserve">where </w:t>
      </w:r>
      <w:r w:rsidR="0037163A" w:rsidRPr="00087373">
        <w:rPr>
          <w:i/>
        </w:rPr>
        <w:t>offshore</w:t>
      </w:r>
      <w:r w:rsidR="0037163A" w:rsidRPr="00087373">
        <w:t xml:space="preserve"> </w:t>
      </w:r>
      <w:r w:rsidR="0037163A" w:rsidRPr="00087373">
        <w:rPr>
          <w:i/>
        </w:rPr>
        <w:t>power station</w:t>
      </w:r>
      <w:r w:rsidR="0037163A" w:rsidRPr="00087373">
        <w:t xml:space="preserve"> </w:t>
      </w:r>
      <w:r w:rsidR="00A26ED7" w:rsidRPr="00087373">
        <w:t xml:space="preserve">demand is </w:t>
      </w:r>
      <w:r w:rsidR="004D3C82" w:rsidRPr="00087373">
        <w:t xml:space="preserve">supplied from </w:t>
      </w:r>
      <w:r w:rsidR="009254E7" w:rsidRPr="00087373">
        <w:t>an</w:t>
      </w:r>
      <w:r w:rsidR="004D3C82" w:rsidRPr="00087373">
        <w:t xml:space="preserve"> </w:t>
      </w:r>
      <w:r w:rsidR="004D3C82" w:rsidRPr="00087373">
        <w:rPr>
          <w:i/>
        </w:rPr>
        <w:t xml:space="preserve">offshore transmission </w:t>
      </w:r>
      <w:proofErr w:type="gramStart"/>
      <w:r w:rsidR="004D3C82" w:rsidRPr="00087373">
        <w:rPr>
          <w:i/>
        </w:rPr>
        <w:t>system</w:t>
      </w:r>
      <w:proofErr w:type="gramEnd"/>
    </w:p>
    <w:p w14:paraId="20A612B4" w14:textId="77777777" w:rsidR="00A26ED7" w:rsidRPr="00087373" w:rsidRDefault="007F05B4" w:rsidP="0045108B">
      <w:pPr>
        <w:pStyle w:val="Heading3"/>
        <w:tabs>
          <w:tab w:val="num" w:pos="1560"/>
        </w:tabs>
        <w:spacing w:after="200"/>
        <w:ind w:left="1560" w:hanging="851"/>
      </w:pPr>
      <w:r w:rsidRPr="00087373">
        <w:t>1.1</w:t>
      </w:r>
      <w:r w:rsidR="006853B1" w:rsidRPr="00087373">
        <w:t>6</w:t>
      </w:r>
      <w:r w:rsidRPr="00087373">
        <w:t>.3</w:t>
      </w:r>
      <w:r w:rsidRPr="00087373">
        <w:tab/>
      </w:r>
      <w:r w:rsidR="004D3C82" w:rsidRPr="00087373">
        <w:t xml:space="preserve">AC or DC </w:t>
      </w:r>
      <w:r w:rsidR="004D3C82" w:rsidRPr="00087373">
        <w:rPr>
          <w:i/>
        </w:rPr>
        <w:t>offshore transmission circuits</w:t>
      </w:r>
    </w:p>
    <w:p w14:paraId="1E2857D6" w14:textId="77777777" w:rsidR="004D3C82" w:rsidRPr="00087373" w:rsidRDefault="00DA0F11" w:rsidP="0045108B">
      <w:pPr>
        <w:tabs>
          <w:tab w:val="num" w:pos="1134"/>
        </w:tabs>
        <w:spacing w:after="200"/>
        <w:ind w:left="1134" w:hanging="425"/>
        <w:rPr>
          <w:i/>
        </w:rPr>
      </w:pPr>
      <w:r>
        <w:t>t</w:t>
      </w:r>
      <w:r w:rsidR="004D3C82" w:rsidRPr="00087373">
        <w:t xml:space="preserve">he cable </w:t>
      </w:r>
      <w:r w:rsidR="005C1760" w:rsidRPr="00087373">
        <w:t>circuit</w:t>
      </w:r>
      <w:r w:rsidR="00977376" w:rsidRPr="00087373">
        <w:t>/</w:t>
      </w:r>
      <w:r w:rsidR="005C1760" w:rsidRPr="00087373">
        <w:t>s</w:t>
      </w:r>
      <w:r w:rsidR="004D3C82" w:rsidRPr="00087373">
        <w:rPr>
          <w:i/>
        </w:rPr>
        <w:t xml:space="preserve">, </w:t>
      </w:r>
      <w:r w:rsidR="004D3C82" w:rsidRPr="00087373">
        <w:t>which may include</w:t>
      </w:r>
      <w:r w:rsidR="0071132D" w:rsidRPr="00087373">
        <w:rPr>
          <w:i/>
        </w:rPr>
        <w:t>:</w:t>
      </w:r>
    </w:p>
    <w:p w14:paraId="0CBE7B6C" w14:textId="77777777"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4</w:t>
      </w:r>
      <w:r w:rsidRPr="00087373">
        <w:tab/>
      </w:r>
      <w:r w:rsidR="0071132D" w:rsidRPr="00087373">
        <w:t xml:space="preserve">AC or DC cable </w:t>
      </w:r>
      <w:r w:rsidR="0071132D" w:rsidRPr="00087373">
        <w:rPr>
          <w:i/>
        </w:rPr>
        <w:t>offshore transmission circuits</w:t>
      </w:r>
      <w:r w:rsidR="0071132D" w:rsidRPr="00087373">
        <w:t xml:space="preserve"> </w:t>
      </w:r>
      <w:r w:rsidRPr="00087373">
        <w:t>connecting</w:t>
      </w:r>
      <w:r w:rsidR="0071132D" w:rsidRPr="00087373">
        <w:t xml:space="preserve"> </w:t>
      </w:r>
      <w:r w:rsidR="00BF5D24" w:rsidRPr="00087373">
        <w:t>an</w:t>
      </w:r>
      <w:r w:rsidR="0071132D" w:rsidRPr="00087373">
        <w:t xml:space="preserve"> </w:t>
      </w:r>
      <w:r w:rsidR="0071132D" w:rsidRPr="00087373">
        <w:rPr>
          <w:i/>
        </w:rPr>
        <w:t>offshore platform</w:t>
      </w:r>
      <w:r w:rsidRPr="00087373">
        <w:t xml:space="preserve"> </w:t>
      </w:r>
      <w:r w:rsidR="0071132D" w:rsidRPr="00087373">
        <w:t xml:space="preserve">either directly </w:t>
      </w:r>
      <w:r w:rsidR="00825667" w:rsidRPr="00087373">
        <w:t xml:space="preserve">to an onshore overhead line forming part of the </w:t>
      </w:r>
      <w:r w:rsidR="00825667" w:rsidRPr="00087373">
        <w:rPr>
          <w:i/>
        </w:rPr>
        <w:t>offshore transmission system</w:t>
      </w:r>
      <w:r w:rsidR="00825667" w:rsidRPr="00087373">
        <w:t xml:space="preserve"> or </w:t>
      </w:r>
      <w:r w:rsidR="0071132D" w:rsidRPr="00087373">
        <w:t xml:space="preserve">to </w:t>
      </w:r>
      <w:r w:rsidR="00825667" w:rsidRPr="00087373">
        <w:t xml:space="preserve">onshore </w:t>
      </w:r>
      <w:r w:rsidR="00BF5D24" w:rsidRPr="00087373">
        <w:t>connection</w:t>
      </w:r>
      <w:r w:rsidR="00362396" w:rsidRPr="00087373">
        <w:t xml:space="preserve"> facilities</w:t>
      </w:r>
      <w:r w:rsidR="0071132D" w:rsidRPr="00087373">
        <w:t xml:space="preserve"> forming part of the </w:t>
      </w:r>
      <w:r w:rsidR="0071132D" w:rsidRPr="00087373">
        <w:rPr>
          <w:i/>
        </w:rPr>
        <w:t>offshore transmission system</w:t>
      </w:r>
      <w:r w:rsidR="0071132D" w:rsidRPr="00087373">
        <w:t>.</w:t>
      </w:r>
    </w:p>
    <w:p w14:paraId="02918713" w14:textId="77777777" w:rsidR="0071132D" w:rsidRPr="00087373" w:rsidRDefault="00DA0F11" w:rsidP="0045108B">
      <w:pPr>
        <w:tabs>
          <w:tab w:val="num" w:pos="1134"/>
        </w:tabs>
        <w:spacing w:after="200"/>
        <w:ind w:left="1134" w:hanging="425"/>
      </w:pPr>
      <w:r>
        <w:t>a</w:t>
      </w:r>
      <w:r w:rsidR="00977376" w:rsidRPr="00087373">
        <w:t>n o</w:t>
      </w:r>
      <w:r w:rsidR="0071132D" w:rsidRPr="00087373">
        <w:t xml:space="preserve">verhead line </w:t>
      </w:r>
      <w:r w:rsidR="005C1760" w:rsidRPr="00087373">
        <w:t>section</w:t>
      </w:r>
      <w:r w:rsidR="0071132D" w:rsidRPr="00087373">
        <w:t>, which may include:</w:t>
      </w:r>
    </w:p>
    <w:p w14:paraId="23F79728" w14:textId="77777777"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5</w:t>
      </w:r>
      <w:r w:rsidRPr="00087373">
        <w:tab/>
      </w:r>
      <w:r w:rsidR="0071132D" w:rsidRPr="00087373">
        <w:t>AC</w:t>
      </w:r>
      <w:r w:rsidR="007E6E81" w:rsidRPr="00087373">
        <w:t xml:space="preserve"> or DC</w:t>
      </w:r>
      <w:r w:rsidR="0071132D" w:rsidRPr="00087373">
        <w:t xml:space="preserve"> overhead line </w:t>
      </w:r>
      <w:r w:rsidR="0071132D" w:rsidRPr="00087373">
        <w:rPr>
          <w:i/>
        </w:rPr>
        <w:t>offshore transmission circuits</w:t>
      </w:r>
      <w:r w:rsidR="0071132D" w:rsidRPr="00087373">
        <w:t xml:space="preserve"> </w:t>
      </w:r>
      <w:r w:rsidRPr="00087373">
        <w:t>connecting</w:t>
      </w:r>
      <w:r w:rsidR="0071132D" w:rsidRPr="00087373">
        <w:t xml:space="preserve"> the cable </w:t>
      </w:r>
      <w:r w:rsidR="0071132D" w:rsidRPr="00087373">
        <w:rPr>
          <w:i/>
        </w:rPr>
        <w:t>offshore transmission circuits</w:t>
      </w:r>
      <w:r w:rsidRPr="00087373">
        <w:t xml:space="preserve"> </w:t>
      </w:r>
      <w:r w:rsidR="0071132D" w:rsidRPr="00087373">
        <w:t xml:space="preserve">either directly to the </w:t>
      </w:r>
      <w:r w:rsidR="0071132D" w:rsidRPr="00087373">
        <w:rPr>
          <w:i/>
        </w:rPr>
        <w:t>first onshore substation</w:t>
      </w:r>
      <w:r w:rsidR="0071132D" w:rsidRPr="00087373">
        <w:t xml:space="preserve"> or to onshore </w:t>
      </w:r>
      <w:r w:rsidR="00362396" w:rsidRPr="00087373">
        <w:t xml:space="preserve">AC </w:t>
      </w:r>
      <w:r w:rsidR="0071132D" w:rsidRPr="00087373">
        <w:t xml:space="preserve">transformation </w:t>
      </w:r>
      <w:r w:rsidR="00825667" w:rsidRPr="00087373">
        <w:t xml:space="preserve">or </w:t>
      </w:r>
      <w:r w:rsidR="00362396" w:rsidRPr="00087373">
        <w:t xml:space="preserve">AC/DC </w:t>
      </w:r>
      <w:r w:rsidR="00825667" w:rsidRPr="00087373">
        <w:t xml:space="preserve">conversion facilities </w:t>
      </w:r>
      <w:r w:rsidR="004E02A2" w:rsidRPr="00087373">
        <w:t xml:space="preserve">not forming part of the </w:t>
      </w:r>
      <w:r w:rsidR="004E02A2" w:rsidRPr="00087373">
        <w:rPr>
          <w:i/>
        </w:rPr>
        <w:t>first onshore substation</w:t>
      </w:r>
      <w:r w:rsidR="002600C7" w:rsidRPr="00087373">
        <w:t>.</w:t>
      </w:r>
    </w:p>
    <w:p w14:paraId="6C6E964C" w14:textId="77777777" w:rsidR="002600C7" w:rsidRPr="00087373" w:rsidRDefault="00DA0F11" w:rsidP="0045108B">
      <w:pPr>
        <w:tabs>
          <w:tab w:val="num" w:pos="1134"/>
        </w:tabs>
        <w:spacing w:after="200"/>
        <w:ind w:left="1134" w:hanging="425"/>
      </w:pPr>
      <w:r>
        <w:t>o</w:t>
      </w:r>
      <w:r w:rsidR="002600C7" w:rsidRPr="00087373">
        <w:t xml:space="preserve">nshore </w:t>
      </w:r>
      <w:r w:rsidR="00F23889" w:rsidRPr="00087373">
        <w:t>connection</w:t>
      </w:r>
      <w:r w:rsidR="002600C7" w:rsidRPr="00087373">
        <w:t xml:space="preserve"> facilities, which may include:</w:t>
      </w:r>
    </w:p>
    <w:p w14:paraId="6988DE5D" w14:textId="77777777" w:rsidR="00A26ED7" w:rsidRPr="00087373" w:rsidRDefault="00B74DE3" w:rsidP="0045108B">
      <w:pPr>
        <w:pStyle w:val="Heading3"/>
        <w:tabs>
          <w:tab w:val="num" w:pos="1560"/>
        </w:tabs>
        <w:spacing w:after="200"/>
        <w:ind w:left="1560" w:hanging="851"/>
        <w:rPr>
          <w:i/>
        </w:rPr>
      </w:pPr>
      <w:r w:rsidRPr="00087373">
        <w:t>1.1</w:t>
      </w:r>
      <w:r w:rsidR="006853B1" w:rsidRPr="00087373">
        <w:t>6</w:t>
      </w:r>
      <w:r w:rsidRPr="00087373">
        <w:t>.</w:t>
      </w:r>
      <w:r w:rsidR="007F05B4" w:rsidRPr="00087373">
        <w:t>6</w:t>
      </w:r>
      <w:r w:rsidRPr="00087373">
        <w:tab/>
      </w:r>
      <w:r w:rsidR="007E6E81" w:rsidRPr="00087373">
        <w:t>AC/</w:t>
      </w:r>
      <w:r w:rsidR="002600C7" w:rsidRPr="00087373">
        <w:t xml:space="preserve">DC conversion facilities connecting DC </w:t>
      </w:r>
      <w:r w:rsidR="00D847C5" w:rsidRPr="00087373">
        <w:t xml:space="preserve">overhead line or DC cable </w:t>
      </w:r>
      <w:r w:rsidRPr="00087373">
        <w:rPr>
          <w:i/>
        </w:rPr>
        <w:t xml:space="preserve">offshore </w:t>
      </w:r>
      <w:r w:rsidR="002600C7" w:rsidRPr="00087373">
        <w:rPr>
          <w:i/>
        </w:rPr>
        <w:t>transmission circuits</w:t>
      </w:r>
      <w:r w:rsidR="00D847C5" w:rsidRPr="00087373">
        <w:t xml:space="preserve"> </w:t>
      </w:r>
      <w:r w:rsidR="004E02A2" w:rsidRPr="00087373">
        <w:t xml:space="preserve">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2600C7" w:rsidRPr="00087373">
        <w:rPr>
          <w:i/>
        </w:rPr>
        <w:t>first onshore</w:t>
      </w:r>
      <w:r w:rsidR="002600C7" w:rsidRPr="00087373">
        <w:t xml:space="preserve"> </w:t>
      </w:r>
      <w:proofErr w:type="gramStart"/>
      <w:r w:rsidR="002600C7" w:rsidRPr="00087373">
        <w:rPr>
          <w:i/>
        </w:rPr>
        <w:t>substation</w:t>
      </w:r>
      <w:proofErr w:type="gramEnd"/>
      <w:r w:rsidR="002600C7" w:rsidRPr="00087373">
        <w:t xml:space="preserve"> </w:t>
      </w:r>
    </w:p>
    <w:p w14:paraId="42C78042" w14:textId="77777777" w:rsidR="005A6D1E" w:rsidRPr="00087373" w:rsidRDefault="002600C7" w:rsidP="00882732">
      <w:pPr>
        <w:pStyle w:val="Heading3"/>
        <w:numPr>
          <w:ilvl w:val="2"/>
          <w:numId w:val="37"/>
        </w:numPr>
        <w:tabs>
          <w:tab w:val="clear" w:pos="1428"/>
          <w:tab w:val="num" w:pos="1560"/>
        </w:tabs>
        <w:spacing w:after="200"/>
        <w:ind w:left="1560" w:hanging="851"/>
      </w:pPr>
      <w:r w:rsidRPr="00087373">
        <w:t>AC transformation facilities connecting</w:t>
      </w:r>
      <w:r w:rsidR="009165BC" w:rsidRPr="00087373">
        <w:t xml:space="preserve"> </w:t>
      </w:r>
      <w:r w:rsidR="004E02A2" w:rsidRPr="00087373">
        <w:t xml:space="preserve">AC </w:t>
      </w:r>
      <w:r w:rsidR="009165BC" w:rsidRPr="00087373">
        <w:t xml:space="preserve">overhead line </w:t>
      </w:r>
      <w:r w:rsidR="004E02A2" w:rsidRPr="00087373">
        <w:t xml:space="preserve">or AC cable </w:t>
      </w:r>
      <w:r w:rsidR="009165BC" w:rsidRPr="00087373">
        <w:rPr>
          <w:i/>
        </w:rPr>
        <w:t>offshore transmission circuits</w:t>
      </w:r>
      <w:r w:rsidR="009165BC" w:rsidRPr="00087373">
        <w:t xml:space="preserve"> 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4E02A2" w:rsidRPr="00087373">
        <w:rPr>
          <w:i/>
        </w:rPr>
        <w:t>first onshore</w:t>
      </w:r>
      <w:r w:rsidR="004E02A2" w:rsidRPr="00087373">
        <w:t xml:space="preserve"> </w:t>
      </w:r>
      <w:r w:rsidR="004E02A2" w:rsidRPr="00087373">
        <w:rPr>
          <w:i/>
        </w:rPr>
        <w:t>substation</w:t>
      </w:r>
      <w:r w:rsidR="005A6D1E" w:rsidRPr="00087373">
        <w:rPr>
          <w:i/>
        </w:rPr>
        <w:t>.</w:t>
      </w:r>
    </w:p>
    <w:p w14:paraId="7A904215" w14:textId="77777777" w:rsidR="00B83BC8" w:rsidRPr="00087373" w:rsidRDefault="00B83BC8" w:rsidP="00882732">
      <w:pPr>
        <w:pStyle w:val="Heading3"/>
        <w:numPr>
          <w:ilvl w:val="1"/>
          <w:numId w:val="37"/>
        </w:numPr>
        <w:spacing w:after="200"/>
        <w:ind w:hanging="714"/>
        <w:rPr>
          <w:i/>
        </w:rPr>
      </w:pPr>
      <w:r w:rsidRPr="00087373">
        <w:t xml:space="preserve">The above functional parts of an </w:t>
      </w:r>
      <w:r w:rsidRPr="00087373">
        <w:rPr>
          <w:i/>
        </w:rPr>
        <w:t>offshore transmission system</w:t>
      </w:r>
      <w:r w:rsidRPr="00087373">
        <w:t xml:space="preserve"> are illustrated schematically in Figure 1.2. There are many variations to the form of an </w:t>
      </w:r>
      <w:r w:rsidRPr="00087373">
        <w:rPr>
          <w:i/>
        </w:rPr>
        <w:t xml:space="preserve">offshore transmission system. </w:t>
      </w:r>
      <w:r w:rsidRPr="00087373">
        <w:t xml:space="preserve">Figure 1.2, and Figure 1.3, illustrate just two such examples. The </w:t>
      </w:r>
      <w:r w:rsidRPr="00087373">
        <w:rPr>
          <w:i/>
        </w:rPr>
        <w:t>offshore</w:t>
      </w:r>
      <w:r w:rsidRPr="00087373">
        <w:t xml:space="preserve"> </w:t>
      </w:r>
      <w:r w:rsidRPr="00087373">
        <w:rPr>
          <w:i/>
        </w:rPr>
        <w:t>generator</w:t>
      </w:r>
      <w:r w:rsidRPr="00087373">
        <w:t xml:space="preserve"> has the option to connect to an </w:t>
      </w:r>
      <w:r w:rsidRPr="00087373">
        <w:rPr>
          <w:i/>
        </w:rPr>
        <w:t>offshore transmission system</w:t>
      </w:r>
      <w:r w:rsidRPr="00087373">
        <w:t xml:space="preserve"> at a voltage level (in that system) of his choosing. Accordingly, the </w:t>
      </w:r>
      <w:r w:rsidRPr="00087373">
        <w:rPr>
          <w:i/>
        </w:rPr>
        <w:t>offshore</w:t>
      </w:r>
      <w:r w:rsidRPr="00087373">
        <w:t xml:space="preserve"> </w:t>
      </w:r>
      <w:r w:rsidRPr="00087373">
        <w:rPr>
          <w:i/>
        </w:rPr>
        <w:t>GEP</w:t>
      </w:r>
      <w:r w:rsidRPr="00087373">
        <w:t xml:space="preserve"> can be at a voltage level of the </w:t>
      </w:r>
      <w:r w:rsidRPr="00087373">
        <w:rPr>
          <w:i/>
        </w:rPr>
        <w:t>generator’s</w:t>
      </w:r>
      <w:r w:rsidRPr="00087373">
        <w:t xml:space="preserve"> choosing and the extent of the </w:t>
      </w:r>
      <w:r w:rsidRPr="00087373">
        <w:rPr>
          <w:i/>
        </w:rPr>
        <w:t>offshore</w:t>
      </w:r>
      <w:r w:rsidRPr="00087373">
        <w:t xml:space="preserve"> generation connection criteria would vary accordingly. However, under the default arrangements, the </w:t>
      </w:r>
      <w:r w:rsidRPr="00087373">
        <w:rPr>
          <w:i/>
        </w:rPr>
        <w:t>offshore</w:t>
      </w:r>
      <w:r w:rsidRPr="00087373">
        <w:t xml:space="preserve"> </w:t>
      </w:r>
      <w:r w:rsidRPr="00087373">
        <w:rPr>
          <w:i/>
        </w:rPr>
        <w:t>generator’s</w:t>
      </w:r>
      <w:r w:rsidRPr="00087373">
        <w:t xml:space="preserve"> circuits cannot be wholly or mainly at a voltage level of 132kV or above since such a combination of circuits would then constitute part of an </w:t>
      </w:r>
      <w:r w:rsidRPr="00087373">
        <w:rPr>
          <w:i/>
        </w:rPr>
        <w:t>offshore transmission system</w:t>
      </w:r>
      <w:r w:rsidRPr="00087373">
        <w:t xml:space="preserve">. Please note that, while Figure 1.2, and subsequent Figure 1.3, have been drawn such that they represent the functional parts of an AC </w:t>
      </w:r>
      <w:r w:rsidRPr="00087373">
        <w:rPr>
          <w:i/>
        </w:rPr>
        <w:t>offshore transmission system</w:t>
      </w:r>
      <w:r w:rsidRPr="00087373">
        <w:t xml:space="preserve">, they are equally representative of the functional parts of a DC </w:t>
      </w:r>
      <w:r w:rsidRPr="00087373">
        <w:rPr>
          <w:i/>
        </w:rPr>
        <w:t>offshore transmission system.</w:t>
      </w:r>
    </w:p>
    <w:p w14:paraId="0B44253B" w14:textId="77777777" w:rsidR="00B83BC8" w:rsidRPr="00087373" w:rsidRDefault="00A94C1D" w:rsidP="00B83BC8">
      <w:pPr>
        <w:pStyle w:val="Heading3"/>
        <w:spacing w:after="200"/>
        <w:rPr>
          <w:i/>
        </w:rPr>
      </w:pPr>
      <w:r>
        <w:rPr>
          <w:noProof/>
        </w:rPr>
        <w:lastRenderedPageBreak/>
        <mc:AlternateContent>
          <mc:Choice Requires="wpc">
            <w:drawing>
              <wp:inline distT="0" distB="0" distL="0" distR="0" wp14:anchorId="5D0D17A0" wp14:editId="5A50460A">
                <wp:extent cx="5993130" cy="4485640"/>
                <wp:effectExtent l="0" t="0" r="0" b="0"/>
                <wp:docPr id="121" name="Canvas 1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9" name="Oval 731"/>
                        <wps:cNvSpPr>
                          <a:spLocks/>
                        </wps:cNvSpPr>
                        <wps:spPr bwMode="auto">
                          <a:xfrm>
                            <a:off x="1942465" y="1143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0" name="Oval 732"/>
                        <wps:cNvSpPr>
                          <a:spLocks/>
                        </wps:cNvSpPr>
                        <wps:spPr bwMode="auto">
                          <a:xfrm>
                            <a:off x="2285365" y="114300"/>
                            <a:ext cx="23050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1" name="Line 733"/>
                        <wps:cNvCnPr>
                          <a:cxnSpLocks/>
                        </wps:cNvCnPr>
                        <wps:spPr bwMode="auto">
                          <a:xfrm>
                            <a:off x="2057400" y="342900"/>
                            <a:ext cx="0" cy="457200"/>
                          </a:xfrm>
                          <a:prstGeom prst="line">
                            <a:avLst/>
                          </a:prstGeom>
                          <a:noFill/>
                          <a:ln>
                            <a:noFill/>
                          </a:ln>
                          <a:effectLst/>
                        </wps:spPr>
                        <wps:bodyPr/>
                      </wps:wsp>
                      <wps:wsp>
                        <wps:cNvPr id="102" name="Line 734"/>
                        <wps:cNvCnPr>
                          <a:cxnSpLocks/>
                        </wps:cNvCnPr>
                        <wps:spPr bwMode="auto">
                          <a:xfrm>
                            <a:off x="2057400" y="342900"/>
                            <a:ext cx="0" cy="457200"/>
                          </a:xfrm>
                          <a:prstGeom prst="line">
                            <a:avLst/>
                          </a:prstGeom>
                          <a:noFill/>
                          <a:ln>
                            <a:noFill/>
                          </a:ln>
                          <a:effectLst/>
                        </wps:spPr>
                        <wps:bodyPr/>
                      </wps:wsp>
                      <wps:wsp>
                        <wps:cNvPr id="103" name="Line 735"/>
                        <wps:cNvCnPr>
                          <a:cxnSpLocks/>
                        </wps:cNvCnPr>
                        <wps:spPr bwMode="auto">
                          <a:xfrm>
                            <a:off x="2057400" y="342900"/>
                            <a:ext cx="0" cy="457200"/>
                          </a:xfrm>
                          <a:prstGeom prst="line">
                            <a:avLst/>
                          </a:prstGeom>
                          <a:noFill/>
                          <a:ln>
                            <a:noFill/>
                          </a:ln>
                          <a:effectLst/>
                        </wps:spPr>
                        <wps:bodyPr/>
                      </wps:wsp>
                      <wps:wsp>
                        <wps:cNvPr id="104" name="Line 736"/>
                        <wps:cNvCnPr>
                          <a:cxnSpLocks/>
                        </wps:cNvCnPr>
                        <wps:spPr bwMode="auto">
                          <a:xfrm>
                            <a:off x="2057400" y="342900"/>
                            <a:ext cx="0" cy="457200"/>
                          </a:xfrm>
                          <a:prstGeom prst="line">
                            <a:avLst/>
                          </a:prstGeom>
                          <a:noFill/>
                          <a:ln>
                            <a:noFill/>
                          </a:ln>
                          <a:effectLst/>
                        </wps:spPr>
                        <wps:bodyPr/>
                      </wps:wsp>
                      <wps:wsp>
                        <wps:cNvPr id="105" name="Line 737"/>
                        <wps:cNvCnPr>
                          <a:cxnSpLocks/>
                        </wps:cNvCnPr>
                        <wps:spPr bwMode="auto">
                          <a:xfrm>
                            <a:off x="2399665" y="342900"/>
                            <a:ext cx="0" cy="571500"/>
                          </a:xfrm>
                          <a:prstGeom prst="line">
                            <a:avLst/>
                          </a:prstGeom>
                          <a:noFill/>
                          <a:ln w="25400">
                            <a:solidFill>
                              <a:srgbClr val="000000"/>
                            </a:solidFill>
                            <a:round/>
                            <a:headEnd/>
                            <a:tailEnd/>
                          </a:ln>
                          <a:effectLst/>
                        </wps:spPr>
                        <wps:bodyPr/>
                      </wps:wsp>
                      <wps:wsp>
                        <wps:cNvPr id="106" name="Line 738"/>
                        <wps:cNvCnPr>
                          <a:cxnSpLocks/>
                        </wps:cNvCnPr>
                        <wps:spPr bwMode="auto">
                          <a:xfrm>
                            <a:off x="2057400" y="342900"/>
                            <a:ext cx="0" cy="571500"/>
                          </a:xfrm>
                          <a:prstGeom prst="line">
                            <a:avLst/>
                          </a:prstGeom>
                          <a:noFill/>
                          <a:ln w="25400">
                            <a:solidFill>
                              <a:srgbClr val="000000"/>
                            </a:solidFill>
                            <a:round/>
                            <a:headEnd/>
                            <a:tailEnd/>
                          </a:ln>
                          <a:effectLst/>
                        </wps:spPr>
                        <wps:bodyPr/>
                      </wps:wsp>
                      <wps:wsp>
                        <wps:cNvPr id="107" name="Line 739"/>
                        <wps:cNvCnPr>
                          <a:cxnSpLocks/>
                        </wps:cNvCnPr>
                        <wps:spPr bwMode="auto">
                          <a:xfrm>
                            <a:off x="1942465" y="914400"/>
                            <a:ext cx="571500" cy="0"/>
                          </a:xfrm>
                          <a:prstGeom prst="line">
                            <a:avLst/>
                          </a:prstGeom>
                          <a:noFill/>
                          <a:ln w="38100">
                            <a:solidFill>
                              <a:srgbClr val="000000"/>
                            </a:solidFill>
                            <a:round/>
                            <a:headEnd/>
                            <a:tailEnd/>
                          </a:ln>
                          <a:effectLst/>
                        </wps:spPr>
                        <wps:bodyPr/>
                      </wps:wsp>
                      <wps:wsp>
                        <wps:cNvPr id="108" name="Line 740"/>
                        <wps:cNvCnPr>
                          <a:cxnSpLocks/>
                        </wps:cNvCnPr>
                        <wps:spPr bwMode="auto">
                          <a:xfrm>
                            <a:off x="1942465" y="1485900"/>
                            <a:ext cx="571500" cy="0"/>
                          </a:xfrm>
                          <a:prstGeom prst="line">
                            <a:avLst/>
                          </a:prstGeom>
                          <a:noFill/>
                          <a:ln w="38100">
                            <a:solidFill>
                              <a:srgbClr val="000000"/>
                            </a:solidFill>
                            <a:round/>
                            <a:headEnd/>
                            <a:tailEnd/>
                          </a:ln>
                          <a:effectLst/>
                        </wps:spPr>
                        <wps:bodyPr/>
                      </wps:wsp>
                      <wps:wsp>
                        <wps:cNvPr id="109" name="Oval 741"/>
                        <wps:cNvSpPr>
                          <a:spLocks/>
                        </wps:cNvSpPr>
                        <wps:spPr bwMode="auto">
                          <a:xfrm>
                            <a:off x="19424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0" name="Oval 742"/>
                        <wps:cNvSpPr>
                          <a:spLocks/>
                        </wps:cNvSpPr>
                        <wps:spPr bwMode="auto">
                          <a:xfrm>
                            <a:off x="22853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1" name="Oval 743"/>
                        <wps:cNvSpPr>
                          <a:spLocks/>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2" name="Oval 744"/>
                        <wps:cNvSpPr>
                          <a:spLocks/>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3" name="Line 745"/>
                        <wps:cNvCnPr>
                          <a:cxnSpLocks/>
                        </wps:cNvCnPr>
                        <wps:spPr bwMode="auto">
                          <a:xfrm>
                            <a:off x="2057400" y="914400"/>
                            <a:ext cx="0" cy="114300"/>
                          </a:xfrm>
                          <a:prstGeom prst="line">
                            <a:avLst/>
                          </a:prstGeom>
                          <a:noFill/>
                          <a:ln w="25400">
                            <a:solidFill>
                              <a:srgbClr val="000000"/>
                            </a:solidFill>
                            <a:round/>
                            <a:headEnd/>
                            <a:tailEnd/>
                          </a:ln>
                          <a:effectLst/>
                        </wps:spPr>
                        <wps:bodyPr/>
                      </wps:wsp>
                      <wps:wsp>
                        <wps:cNvPr id="114" name="Line 746"/>
                        <wps:cNvCnPr>
                          <a:cxnSpLocks/>
                        </wps:cNvCnPr>
                        <wps:spPr bwMode="auto">
                          <a:xfrm>
                            <a:off x="2057400" y="1371600"/>
                            <a:ext cx="0" cy="114300"/>
                          </a:xfrm>
                          <a:prstGeom prst="line">
                            <a:avLst/>
                          </a:prstGeom>
                          <a:noFill/>
                          <a:ln w="25400">
                            <a:solidFill>
                              <a:srgbClr val="000000"/>
                            </a:solidFill>
                            <a:round/>
                            <a:headEnd/>
                            <a:tailEnd/>
                          </a:ln>
                          <a:effectLst/>
                        </wps:spPr>
                        <wps:bodyPr/>
                      </wps:wsp>
                      <wps:wsp>
                        <wps:cNvPr id="115" name="Line 747"/>
                        <wps:cNvCnPr>
                          <a:cxnSpLocks/>
                        </wps:cNvCnPr>
                        <wps:spPr bwMode="auto">
                          <a:xfrm>
                            <a:off x="2399665" y="1371600"/>
                            <a:ext cx="0" cy="114300"/>
                          </a:xfrm>
                          <a:prstGeom prst="line">
                            <a:avLst/>
                          </a:prstGeom>
                          <a:noFill/>
                          <a:ln w="25400">
                            <a:solidFill>
                              <a:srgbClr val="000000"/>
                            </a:solidFill>
                            <a:round/>
                            <a:headEnd/>
                            <a:tailEnd/>
                          </a:ln>
                          <a:effectLst/>
                        </wps:spPr>
                        <wps:bodyPr/>
                      </wps:wsp>
                      <wps:wsp>
                        <wps:cNvPr id="116" name="Line 748"/>
                        <wps:cNvCnPr>
                          <a:cxnSpLocks/>
                        </wps:cNvCnPr>
                        <wps:spPr bwMode="auto">
                          <a:xfrm>
                            <a:off x="2399665" y="914400"/>
                            <a:ext cx="0" cy="114300"/>
                          </a:xfrm>
                          <a:prstGeom prst="line">
                            <a:avLst/>
                          </a:prstGeom>
                          <a:noFill/>
                          <a:ln w="25400">
                            <a:solidFill>
                              <a:srgbClr val="000000"/>
                            </a:solidFill>
                            <a:round/>
                            <a:headEnd/>
                            <a:tailEnd/>
                          </a:ln>
                          <a:effectLst/>
                        </wps:spPr>
                        <wps:bodyPr/>
                      </wps:wsp>
                      <wps:wsp>
                        <wps:cNvPr id="117" name="Line 749"/>
                        <wps:cNvCnPr>
                          <a:cxnSpLocks/>
                        </wps:cNvCnPr>
                        <wps:spPr bwMode="auto">
                          <a:xfrm>
                            <a:off x="2057400" y="1485900"/>
                            <a:ext cx="0" cy="1714500"/>
                          </a:xfrm>
                          <a:prstGeom prst="line">
                            <a:avLst/>
                          </a:prstGeom>
                          <a:noFill/>
                          <a:ln w="25400">
                            <a:solidFill>
                              <a:srgbClr val="000000"/>
                            </a:solidFill>
                            <a:round/>
                            <a:headEnd/>
                            <a:tailEnd/>
                          </a:ln>
                          <a:effectLst/>
                        </wps:spPr>
                        <wps:bodyPr/>
                      </wps:wsp>
                      <wps:wsp>
                        <wps:cNvPr id="118" name="Oval 750"/>
                        <wps:cNvSpPr>
                          <a:spLocks/>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9" name="Oval 751"/>
                        <wps:cNvSpPr>
                          <a:spLocks/>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20" name="Line 752"/>
                        <wps:cNvCnPr>
                          <a:cxnSpLocks/>
                        </wps:cNvCnPr>
                        <wps:spPr bwMode="auto">
                          <a:xfrm>
                            <a:off x="2399665" y="1485900"/>
                            <a:ext cx="0" cy="1714500"/>
                          </a:xfrm>
                          <a:prstGeom prst="line">
                            <a:avLst/>
                          </a:prstGeom>
                          <a:noFill/>
                          <a:ln w="25400">
                            <a:solidFill>
                              <a:srgbClr val="000000"/>
                            </a:solidFill>
                            <a:round/>
                            <a:headEnd/>
                            <a:tailEnd/>
                          </a:ln>
                          <a:effectLst/>
                        </wps:spPr>
                        <wps:bodyPr/>
                      </wps:wsp>
                      <wps:wsp>
                        <wps:cNvPr id="768" name="Oval 753"/>
                        <wps:cNvSpPr>
                          <a:spLocks/>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69" name="Oval 754"/>
                        <wps:cNvSpPr>
                          <a:spLocks/>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70" name="Line 755"/>
                        <wps:cNvCnPr>
                          <a:cxnSpLocks/>
                        </wps:cNvCnPr>
                        <wps:spPr bwMode="auto">
                          <a:xfrm>
                            <a:off x="2057400" y="3543300"/>
                            <a:ext cx="0" cy="114300"/>
                          </a:xfrm>
                          <a:prstGeom prst="line">
                            <a:avLst/>
                          </a:prstGeom>
                          <a:noFill/>
                          <a:ln w="25400">
                            <a:solidFill>
                              <a:srgbClr val="000000"/>
                            </a:solidFill>
                            <a:round/>
                            <a:headEnd/>
                            <a:tailEnd/>
                          </a:ln>
                          <a:effectLst/>
                        </wps:spPr>
                        <wps:bodyPr/>
                      </wps:wsp>
                      <wps:wsp>
                        <wps:cNvPr id="771" name="Line 756"/>
                        <wps:cNvCnPr>
                          <a:cxnSpLocks/>
                        </wps:cNvCnPr>
                        <wps:spPr bwMode="auto">
                          <a:xfrm>
                            <a:off x="2399665" y="3543300"/>
                            <a:ext cx="0" cy="114300"/>
                          </a:xfrm>
                          <a:prstGeom prst="line">
                            <a:avLst/>
                          </a:prstGeom>
                          <a:noFill/>
                          <a:ln w="25400">
                            <a:solidFill>
                              <a:srgbClr val="000000"/>
                            </a:solidFill>
                            <a:round/>
                            <a:headEnd/>
                            <a:tailEnd/>
                          </a:ln>
                          <a:effectLst/>
                        </wps:spPr>
                        <wps:bodyPr/>
                      </wps:wsp>
                      <wps:wsp>
                        <wps:cNvPr id="772" name="Line 757"/>
                        <wps:cNvCnPr>
                          <a:cxnSpLocks/>
                        </wps:cNvCnPr>
                        <wps:spPr bwMode="auto">
                          <a:xfrm>
                            <a:off x="1942465" y="3657600"/>
                            <a:ext cx="571500" cy="635"/>
                          </a:xfrm>
                          <a:prstGeom prst="line">
                            <a:avLst/>
                          </a:prstGeom>
                          <a:noFill/>
                          <a:ln w="38100">
                            <a:solidFill>
                              <a:srgbClr val="000000"/>
                            </a:solidFill>
                            <a:round/>
                            <a:headEnd/>
                            <a:tailEnd/>
                          </a:ln>
                          <a:effectLst/>
                        </wps:spPr>
                        <wps:bodyPr/>
                      </wps:wsp>
                      <wps:wsp>
                        <wps:cNvPr id="773" name="Line 758"/>
                        <wps:cNvCnPr>
                          <a:cxnSpLocks/>
                        </wps:cNvCnPr>
                        <wps:spPr bwMode="auto">
                          <a:xfrm>
                            <a:off x="457835" y="2514600"/>
                            <a:ext cx="3084195" cy="635"/>
                          </a:xfrm>
                          <a:prstGeom prst="line">
                            <a:avLst/>
                          </a:prstGeom>
                          <a:noFill/>
                          <a:ln w="3175">
                            <a:solidFill>
                              <a:srgbClr val="000000"/>
                            </a:solidFill>
                            <a:prstDash val="dash"/>
                            <a:round/>
                            <a:headEnd/>
                            <a:tailEnd/>
                          </a:ln>
                          <a:effectLst/>
                        </wps:spPr>
                        <wps:bodyPr/>
                      </wps:wsp>
                      <wps:wsp>
                        <wps:cNvPr id="774" name="Text Box 759"/>
                        <wps:cNvSpPr txBox="1">
                          <a:spLocks/>
                        </wps:cNvSpPr>
                        <wps:spPr bwMode="auto">
                          <a:xfrm>
                            <a:off x="164465" y="292100"/>
                            <a:ext cx="1029335" cy="571500"/>
                          </a:xfrm>
                          <a:prstGeom prst="rect">
                            <a:avLst/>
                          </a:prstGeom>
                          <a:solidFill>
                            <a:srgbClr val="FFFFFF"/>
                          </a:solidFill>
                          <a:ln>
                            <a:noFill/>
                          </a:ln>
                          <a:effectLst/>
                        </wps:spPr>
                        <wps:txb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775" name="Text Box 760"/>
                        <wps:cNvSpPr txBox="1">
                          <a:spLocks/>
                        </wps:cNvSpPr>
                        <wps:spPr bwMode="auto">
                          <a:xfrm>
                            <a:off x="457200" y="800100"/>
                            <a:ext cx="800100" cy="342900"/>
                          </a:xfrm>
                          <a:prstGeom prst="rect">
                            <a:avLst/>
                          </a:prstGeom>
                          <a:solidFill>
                            <a:srgbClr val="FFFFFF"/>
                          </a:solidFill>
                          <a:ln>
                            <a:noFill/>
                          </a:ln>
                          <a:effectLst/>
                        </wps:spPr>
                        <wps:txb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776" name="Line 761"/>
                        <wps:cNvCnPr>
                          <a:cxnSpLocks/>
                        </wps:cNvCnPr>
                        <wps:spPr bwMode="auto">
                          <a:xfrm>
                            <a:off x="1257300" y="571500"/>
                            <a:ext cx="800100" cy="0"/>
                          </a:xfrm>
                          <a:prstGeom prst="line">
                            <a:avLst/>
                          </a:prstGeom>
                          <a:noFill/>
                          <a:ln w="9525">
                            <a:solidFill>
                              <a:srgbClr val="000000"/>
                            </a:solidFill>
                            <a:round/>
                            <a:headEnd/>
                            <a:tailEnd type="triangle" w="med" len="med"/>
                          </a:ln>
                          <a:effectLst/>
                        </wps:spPr>
                        <wps:bodyPr/>
                      </wps:wsp>
                      <wps:wsp>
                        <wps:cNvPr id="777" name="Line 762"/>
                        <wps:cNvCnPr>
                          <a:cxnSpLocks/>
                        </wps:cNvCnPr>
                        <wps:spPr bwMode="auto">
                          <a:xfrm>
                            <a:off x="1257300" y="914400"/>
                            <a:ext cx="685165" cy="0"/>
                          </a:xfrm>
                          <a:prstGeom prst="line">
                            <a:avLst/>
                          </a:prstGeom>
                          <a:noFill/>
                          <a:ln w="9525">
                            <a:solidFill>
                              <a:srgbClr val="000000"/>
                            </a:solidFill>
                            <a:round/>
                            <a:headEnd/>
                            <a:tailEnd type="triangle" w="med" len="med"/>
                          </a:ln>
                          <a:effectLst/>
                        </wps:spPr>
                        <wps:bodyPr/>
                      </wps:wsp>
                      <wps:wsp>
                        <wps:cNvPr id="778" name="Text Box 763"/>
                        <wps:cNvSpPr txBox="1">
                          <a:spLocks/>
                        </wps:cNvSpPr>
                        <wps:spPr bwMode="auto">
                          <a:xfrm>
                            <a:off x="2742565" y="1028700"/>
                            <a:ext cx="685800" cy="457200"/>
                          </a:xfrm>
                          <a:prstGeom prst="rect">
                            <a:avLst/>
                          </a:prstGeom>
                          <a:solidFill>
                            <a:srgbClr val="FFFFFF"/>
                          </a:solidFill>
                          <a:ln>
                            <a:noFill/>
                          </a:ln>
                          <a:effectLst/>
                        </wps:spPr>
                        <wps:txb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779" name="AutoShape 764"/>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780" name="Text Box 765"/>
                        <wps:cNvSpPr txBox="1">
                          <a:spLocks/>
                        </wps:cNvSpPr>
                        <wps:spPr bwMode="auto">
                          <a:xfrm>
                            <a:off x="75565" y="1600200"/>
                            <a:ext cx="1143000" cy="342900"/>
                          </a:xfrm>
                          <a:prstGeom prst="rect">
                            <a:avLst/>
                          </a:prstGeom>
                          <a:solidFill>
                            <a:srgbClr val="FFFFFF"/>
                          </a:solidFill>
                          <a:ln>
                            <a:noFill/>
                          </a:ln>
                          <a:effectLst/>
                        </wps:spPr>
                        <wps:txb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781" name="Text Box 766"/>
                        <wps:cNvSpPr txBox="1">
                          <a:spLocks/>
                        </wps:cNvSpPr>
                        <wps:spPr bwMode="auto">
                          <a:xfrm>
                            <a:off x="571500" y="2057400"/>
                            <a:ext cx="685800" cy="228600"/>
                          </a:xfrm>
                          <a:prstGeom prst="rect">
                            <a:avLst/>
                          </a:prstGeom>
                          <a:solidFill>
                            <a:srgbClr val="FFFFFF"/>
                          </a:solidFill>
                          <a:ln>
                            <a:noFill/>
                          </a:ln>
                          <a:effectLst/>
                        </wps:spPr>
                        <wps:txb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782" name="Text Box 767"/>
                        <wps:cNvSpPr txBox="1">
                          <a:spLocks/>
                        </wps:cNvSpPr>
                        <wps:spPr bwMode="auto">
                          <a:xfrm>
                            <a:off x="113665" y="2400300"/>
                            <a:ext cx="686435" cy="228600"/>
                          </a:xfrm>
                          <a:prstGeom prst="rect">
                            <a:avLst/>
                          </a:prstGeom>
                          <a:solidFill>
                            <a:srgbClr val="FFFFFF"/>
                          </a:solidFill>
                          <a:ln>
                            <a:noFill/>
                          </a:ln>
                          <a:effectLst/>
                        </wps:spPr>
                        <wps:txb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783" name="Text Box 768"/>
                        <wps:cNvSpPr txBox="1">
                          <a:spLocks/>
                        </wps:cNvSpPr>
                        <wps:spPr bwMode="auto">
                          <a:xfrm>
                            <a:off x="570865" y="2628900"/>
                            <a:ext cx="686435" cy="228600"/>
                          </a:xfrm>
                          <a:prstGeom prst="rect">
                            <a:avLst/>
                          </a:prstGeom>
                          <a:solidFill>
                            <a:srgbClr val="FFFFFF"/>
                          </a:solidFill>
                          <a:ln>
                            <a:noFill/>
                          </a:ln>
                          <a:effectLst/>
                        </wps:spPr>
                        <wps:txb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784" name="Text Box 769"/>
                        <wps:cNvSpPr txBox="1">
                          <a:spLocks/>
                        </wps:cNvSpPr>
                        <wps:spPr bwMode="auto">
                          <a:xfrm>
                            <a:off x="0" y="3314700"/>
                            <a:ext cx="1372235" cy="571500"/>
                          </a:xfrm>
                          <a:prstGeom prst="rect">
                            <a:avLst/>
                          </a:prstGeom>
                          <a:solidFill>
                            <a:srgbClr val="FFFFFF"/>
                          </a:solidFill>
                          <a:ln>
                            <a:noFill/>
                          </a:ln>
                          <a:effectLst/>
                        </wps:spPr>
                        <wps:txb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785" name="Line 770"/>
                        <wps:cNvCnPr>
                          <a:cxnSpLocks/>
                        </wps:cNvCnPr>
                        <wps:spPr bwMode="auto">
                          <a:xfrm>
                            <a:off x="1257300" y="3657600"/>
                            <a:ext cx="685165" cy="635"/>
                          </a:xfrm>
                          <a:prstGeom prst="line">
                            <a:avLst/>
                          </a:prstGeom>
                          <a:noFill/>
                          <a:ln w="9525">
                            <a:solidFill>
                              <a:srgbClr val="000000"/>
                            </a:solidFill>
                            <a:round/>
                            <a:headEnd/>
                            <a:tailEnd type="triangle" w="med" len="med"/>
                          </a:ln>
                          <a:effectLst/>
                        </wps:spPr>
                        <wps:bodyPr/>
                      </wps:wsp>
                      <wps:wsp>
                        <wps:cNvPr id="786" name="Text Box 771"/>
                        <wps:cNvSpPr txBox="1">
                          <a:spLocks/>
                        </wps:cNvSpPr>
                        <wps:spPr bwMode="auto">
                          <a:xfrm>
                            <a:off x="2628900" y="3086100"/>
                            <a:ext cx="1143000" cy="571500"/>
                          </a:xfrm>
                          <a:prstGeom prst="rect">
                            <a:avLst/>
                          </a:prstGeom>
                          <a:solidFill>
                            <a:srgbClr val="FFFFFF"/>
                          </a:solidFill>
                          <a:ln>
                            <a:noFill/>
                          </a:ln>
                          <a:effectLst/>
                        </wps:spPr>
                        <wps:txb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787" name="Line 772"/>
                        <wps:cNvCnPr>
                          <a:cxnSpLocks/>
                        </wps:cNvCnPr>
                        <wps:spPr bwMode="auto">
                          <a:xfrm>
                            <a:off x="5422265" y="914400"/>
                            <a:ext cx="228600" cy="635"/>
                          </a:xfrm>
                          <a:prstGeom prst="line">
                            <a:avLst/>
                          </a:prstGeom>
                          <a:noFill/>
                          <a:ln w="9525">
                            <a:solidFill>
                              <a:srgbClr val="000000"/>
                            </a:solidFill>
                            <a:round/>
                            <a:headEnd/>
                            <a:tailEnd/>
                          </a:ln>
                          <a:effectLst/>
                        </wps:spPr>
                        <wps:bodyPr/>
                      </wps:wsp>
                      <wps:wsp>
                        <wps:cNvPr id="789" name="Line 773"/>
                        <wps:cNvCnPr>
                          <a:cxnSpLocks/>
                        </wps:cNvCnPr>
                        <wps:spPr bwMode="auto">
                          <a:xfrm>
                            <a:off x="5422900" y="3657600"/>
                            <a:ext cx="228600" cy="635"/>
                          </a:xfrm>
                          <a:prstGeom prst="line">
                            <a:avLst/>
                          </a:prstGeom>
                          <a:noFill/>
                          <a:ln w="9525">
                            <a:solidFill>
                              <a:srgbClr val="000000"/>
                            </a:solidFill>
                            <a:round/>
                            <a:headEnd/>
                            <a:tailEnd/>
                          </a:ln>
                          <a:effectLst/>
                        </wps:spPr>
                        <wps:bodyPr/>
                      </wps:wsp>
                      <wps:wsp>
                        <wps:cNvPr id="790" name="Line 774"/>
                        <wps:cNvCnPr>
                          <a:cxnSpLocks/>
                        </wps:cNvCnPr>
                        <wps:spPr bwMode="auto">
                          <a:xfrm>
                            <a:off x="5536565" y="914400"/>
                            <a:ext cx="635" cy="2743200"/>
                          </a:xfrm>
                          <a:prstGeom prst="line">
                            <a:avLst/>
                          </a:prstGeom>
                          <a:noFill/>
                          <a:ln w="9525">
                            <a:solidFill>
                              <a:srgbClr val="000000"/>
                            </a:solidFill>
                            <a:round/>
                            <a:headEnd/>
                            <a:tailEnd/>
                          </a:ln>
                          <a:effectLst/>
                        </wps:spPr>
                        <wps:bodyPr/>
                      </wps:wsp>
                      <wps:wsp>
                        <wps:cNvPr id="791" name="Line 775"/>
                        <wps:cNvCnPr>
                          <a:cxnSpLocks/>
                        </wps:cNvCnPr>
                        <wps:spPr bwMode="auto">
                          <a:xfrm>
                            <a:off x="4108450" y="914400"/>
                            <a:ext cx="5715" cy="2743200"/>
                          </a:xfrm>
                          <a:prstGeom prst="line">
                            <a:avLst/>
                          </a:prstGeom>
                          <a:noFill/>
                          <a:ln w="3175">
                            <a:solidFill>
                              <a:srgbClr val="000000"/>
                            </a:solidFill>
                            <a:round/>
                            <a:headEnd/>
                            <a:tailEnd/>
                          </a:ln>
                          <a:effectLst/>
                        </wps:spPr>
                        <wps:bodyPr/>
                      </wps:wsp>
                      <wps:wsp>
                        <wps:cNvPr id="792" name="Line 776"/>
                        <wps:cNvCnPr>
                          <a:cxnSpLocks/>
                        </wps:cNvCnPr>
                        <wps:spPr bwMode="auto">
                          <a:xfrm>
                            <a:off x="3999865" y="914400"/>
                            <a:ext cx="228600" cy="0"/>
                          </a:xfrm>
                          <a:prstGeom prst="line">
                            <a:avLst/>
                          </a:prstGeom>
                          <a:noFill/>
                          <a:ln w="9525">
                            <a:solidFill>
                              <a:srgbClr val="000000"/>
                            </a:solidFill>
                            <a:round/>
                            <a:headEnd/>
                            <a:tailEnd/>
                          </a:ln>
                          <a:effectLst/>
                        </wps:spPr>
                        <wps:bodyPr/>
                      </wps:wsp>
                      <wps:wsp>
                        <wps:cNvPr id="793" name="Line 777"/>
                        <wps:cNvCnPr>
                          <a:cxnSpLocks/>
                        </wps:cNvCnPr>
                        <wps:spPr bwMode="auto">
                          <a:xfrm>
                            <a:off x="4000500" y="3657600"/>
                            <a:ext cx="228600" cy="635"/>
                          </a:xfrm>
                          <a:prstGeom prst="line">
                            <a:avLst/>
                          </a:prstGeom>
                          <a:noFill/>
                          <a:ln w="9525">
                            <a:solidFill>
                              <a:srgbClr val="000000"/>
                            </a:solidFill>
                            <a:round/>
                            <a:headEnd/>
                            <a:tailEnd/>
                          </a:ln>
                          <a:effectLst/>
                        </wps:spPr>
                        <wps:bodyPr/>
                      </wps:wsp>
                      <wps:wsp>
                        <wps:cNvPr id="794" name="Line 778"/>
                        <wps:cNvCnPr>
                          <a:cxnSpLocks/>
                        </wps:cNvCnPr>
                        <wps:spPr bwMode="auto">
                          <a:xfrm>
                            <a:off x="4685665" y="914400"/>
                            <a:ext cx="228600" cy="635"/>
                          </a:xfrm>
                          <a:prstGeom prst="line">
                            <a:avLst/>
                          </a:prstGeom>
                          <a:noFill/>
                          <a:ln w="9525">
                            <a:solidFill>
                              <a:srgbClr val="000000"/>
                            </a:solidFill>
                            <a:round/>
                            <a:headEnd/>
                            <a:tailEnd/>
                          </a:ln>
                          <a:effectLst/>
                        </wps:spPr>
                        <wps:bodyPr/>
                      </wps:wsp>
                      <wps:wsp>
                        <wps:cNvPr id="795" name="Line 779"/>
                        <wps:cNvCnPr>
                          <a:cxnSpLocks/>
                        </wps:cNvCnPr>
                        <wps:spPr bwMode="auto">
                          <a:xfrm>
                            <a:off x="4800600" y="914400"/>
                            <a:ext cx="635" cy="2743200"/>
                          </a:xfrm>
                          <a:prstGeom prst="line">
                            <a:avLst/>
                          </a:prstGeom>
                          <a:noFill/>
                          <a:ln w="9525">
                            <a:solidFill>
                              <a:srgbClr val="000000"/>
                            </a:solidFill>
                            <a:round/>
                            <a:headEnd/>
                            <a:tailEnd/>
                          </a:ln>
                          <a:effectLst/>
                        </wps:spPr>
                        <wps:bodyPr/>
                      </wps:wsp>
                      <wps:wsp>
                        <wps:cNvPr id="796" name="Text Box 780"/>
                        <wps:cNvSpPr txBox="1">
                          <a:spLocks/>
                        </wps:cNvSpPr>
                        <wps:spPr bwMode="auto">
                          <a:xfrm>
                            <a:off x="3657600" y="1028700"/>
                            <a:ext cx="342265" cy="1943100"/>
                          </a:xfrm>
                          <a:prstGeom prst="rect">
                            <a:avLst/>
                          </a:prstGeom>
                          <a:solidFill>
                            <a:srgbClr val="FFFFFF"/>
                          </a:solidFill>
                          <a:ln>
                            <a:noFill/>
                          </a:ln>
                          <a:effectLst/>
                        </wps:spPr>
                        <wps:txbx>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97" name="Text Box 781"/>
                        <wps:cNvSpPr txBox="1">
                          <a:spLocks/>
                        </wps:cNvSpPr>
                        <wps:spPr bwMode="auto">
                          <a:xfrm>
                            <a:off x="5651500" y="1143000"/>
                            <a:ext cx="341630" cy="2057400"/>
                          </a:xfrm>
                          <a:prstGeom prst="rect">
                            <a:avLst/>
                          </a:prstGeom>
                          <a:solidFill>
                            <a:srgbClr val="FFFFFF"/>
                          </a:solidFill>
                          <a:ln>
                            <a:noFill/>
                          </a:ln>
                          <a:effectLst/>
                        </wps:spPr>
                        <wps:txbx>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98" name="Text Box 782"/>
                        <wps:cNvSpPr txBox="1">
                          <a:spLocks/>
                        </wps:cNvSpPr>
                        <wps:spPr bwMode="auto">
                          <a:xfrm>
                            <a:off x="4914265" y="914400"/>
                            <a:ext cx="457835" cy="2743200"/>
                          </a:xfrm>
                          <a:prstGeom prst="rect">
                            <a:avLst/>
                          </a:prstGeom>
                          <a:solidFill>
                            <a:srgbClr val="FFFFFF"/>
                          </a:solidFill>
                          <a:ln>
                            <a:noFill/>
                          </a:ln>
                          <a:effectLst/>
                        </wps:spPr>
                        <wps:txbx>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799" name="Text Box 783"/>
                        <wps:cNvSpPr txBox="1">
                          <a:spLocks/>
                        </wps:cNvSpPr>
                        <wps:spPr bwMode="auto">
                          <a:xfrm>
                            <a:off x="4229100" y="1485900"/>
                            <a:ext cx="342900" cy="1143000"/>
                          </a:xfrm>
                          <a:prstGeom prst="rect">
                            <a:avLst/>
                          </a:prstGeom>
                          <a:solidFill>
                            <a:srgbClr val="FFFFFF"/>
                          </a:solidFill>
                          <a:ln>
                            <a:noFill/>
                          </a:ln>
                          <a:effectLst/>
                        </wps:spPr>
                        <wps:txbx>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800" name="Text Box 784"/>
                        <wps:cNvSpPr txBox="1">
                          <a:spLocks/>
                        </wps:cNvSpPr>
                        <wps:spPr bwMode="auto">
                          <a:xfrm>
                            <a:off x="571500" y="3829685"/>
                            <a:ext cx="4802505" cy="655955"/>
                          </a:xfrm>
                          <a:prstGeom prst="rect">
                            <a:avLst/>
                          </a:prstGeom>
                          <a:solidFill>
                            <a:srgbClr val="FFFFFF"/>
                          </a:solidFill>
                          <a:ln>
                            <a:noFill/>
                          </a:ln>
                          <a:effectLst/>
                        </wps:spPr>
                        <wps:txb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wps:txbx>
                        <wps:bodyPr rot="0" vert="horz" wrap="square" lIns="91440" tIns="45720" rIns="91440" bIns="45720" anchor="t" anchorCtr="0" upright="1">
                          <a:noAutofit/>
                        </wps:bodyPr>
                      </wps:wsp>
                      <wps:wsp>
                        <wps:cNvPr id="801" name="Line 785"/>
                        <wps:cNvCnPr>
                          <a:cxnSpLocks/>
                        </wps:cNvCnPr>
                        <wps:spPr bwMode="auto">
                          <a:xfrm>
                            <a:off x="4685665" y="3657600"/>
                            <a:ext cx="228600" cy="635"/>
                          </a:xfrm>
                          <a:prstGeom prst="line">
                            <a:avLst/>
                          </a:prstGeom>
                          <a:noFill/>
                          <a:ln w="9525">
                            <a:solidFill>
                              <a:srgbClr val="000000"/>
                            </a:solidFill>
                            <a:round/>
                            <a:headEnd/>
                            <a:tailEnd/>
                          </a:ln>
                          <a:effectLst/>
                        </wps:spPr>
                        <wps:bodyPr/>
                      </wps:wsp>
                      <wps:wsp>
                        <wps:cNvPr id="802" name="Line 786"/>
                        <wps:cNvCnPr>
                          <a:cxnSpLocks/>
                        </wps:cNvCnPr>
                        <wps:spPr bwMode="auto">
                          <a:xfrm>
                            <a:off x="1942465" y="3086100"/>
                            <a:ext cx="571500" cy="635"/>
                          </a:xfrm>
                          <a:prstGeom prst="line">
                            <a:avLst/>
                          </a:prstGeom>
                          <a:noFill/>
                          <a:ln w="38100">
                            <a:solidFill>
                              <a:srgbClr val="000000"/>
                            </a:solidFill>
                            <a:round/>
                            <a:headEnd/>
                            <a:tailEnd/>
                          </a:ln>
                          <a:effectLst/>
                        </wps:spPr>
                        <wps:bodyPr/>
                      </wps:wsp>
                      <wps:wsp>
                        <wps:cNvPr id="803" name="Line 787"/>
                        <wps:cNvCnPr>
                          <a:cxnSpLocks/>
                        </wps:cNvCnPr>
                        <wps:spPr bwMode="auto">
                          <a:xfrm>
                            <a:off x="1257300" y="1828800"/>
                            <a:ext cx="800100" cy="0"/>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D0D17A0" id="Canvas 121" o:spid="_x0000_s1027" editas="canvas" style="width:471.9pt;height:353.2pt;mso-position-horizontal-relative:char;mso-position-vertical-relative:line" coordsize="59931,4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931;height:44856;visibility:visible;mso-wrap-style:square">
                  <v:fill o:detectmouseclick="t"/>
                  <v:path o:connecttype="none"/>
                </v:shape>
                <v:oval id="Oval 731" o:spid="_x0000_s1029"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" strokeweight="2pt">
                  <v:path arrowok="t"/>
                </v:oval>
                <v:oval id="Oval 732" o:spid="_x0000_s1030"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" strokeweight="2pt">
                  <v:path arrowok="t"/>
                </v:oval>
                <v:line id="Line 733" o:spid="_x0000_s1031"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" stroked="f">
                  <o:lock v:ext="edit" shapetype="f"/>
                </v:line>
                <v:line id="Line 734" o:spid="_x0000_s1032"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" stroked="f">
                  <o:lock v:ext="edit" shapetype="f"/>
                </v:line>
                <v:line id="Line 735" o:spid="_x0000_s1033"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52vwAAANwAAAAPAAAAZHJzL2Rvd25yZXYueG1sRE9NawIx&#10;EL0L/ocwhd40W4W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AOSX52vwAAANwAAAAPAAAAAAAA&#10;AAAAAAAAAAcCAABkcnMvZG93bnJldi54bWxQSwUGAAAAAAMAAwC3AAAA8wIAAAAA&#10;" stroked="f">
                  <o:lock v:ext="edit" shapetype="f"/>
                </v:line>
                <v:line id="Line 736" o:spid="_x0000_s1034"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YCvwAAANwAAAAPAAAAZHJzL2Rvd25yZXYueG1sRE9NawIx&#10;EL0L/ocwhd40W5G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CBoOYCvwAAANwAAAAPAAAAAAAA&#10;AAAAAAAAAAcCAABkcnMvZG93bnJldi54bWxQSwUGAAAAAAMAAwC3AAAA8wIAAAAA&#10;" stroked="f">
                  <o:lock v:ext="edit" shapetype="f"/>
                </v:line>
                <v:line id="Line 737" o:spid="_x0000_s1035"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o:lock v:ext="edit" shapetype="f"/>
                </v:line>
                <v:line id="Line 738" o:spid="_x0000_s1036"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o:lock v:ext="edit" shapetype="f"/>
                </v:line>
                <v:line id="Line 739" o:spid="_x0000_s1037"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" strokeweight="3pt">
                  <o:lock v:ext="edit" shapetype="f"/>
                </v:line>
                <v:line id="Line 740" o:spid="_x0000_s1038"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" strokeweight="3pt">
                  <o:lock v:ext="edit" shapetype="f"/>
                </v:line>
                <v:oval id="Oval 741" o:spid="_x0000_s1039"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" strokeweight="2pt">
                  <v:path arrowok="t"/>
                </v:oval>
                <v:oval id="Oval 742" o:spid="_x0000_s1040"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" strokeweight="2pt">
                  <v:path arrowok="t"/>
                </v:oval>
                <v:oval id="Oval 743" o:spid="_x0000_s1041"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" strokeweight="2pt">
                  <v:fill opacity="0"/>
                  <v:path arrowok="t"/>
                </v:oval>
                <v:oval id="Oval 744" o:spid="_x0000_s1042"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" strokeweight="2pt">
                  <v:fill opacity="0"/>
                  <v:path arrowok="t"/>
                </v:oval>
                <v:line id="Line 745" o:spid="_x0000_s1043"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Cx+vgAAANwAAAAPAAAAZHJzL2Rvd25yZXYueG1sRE+9CsIw&#10;EN4F3yGc4Kapi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BF4LH6+AAAA3AAAAA8AAAAAAAAA&#10;AAAAAAAABwIAAGRycy9kb3ducmV2LnhtbFBLBQYAAAAAAwADALcAAADyAgAAAAA=&#10;" strokeweight="2pt">
                  <o:lock v:ext="edit" shapetype="f"/>
                </v:line>
                <v:line id="Line 746" o:spid="_x0000_s1044"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QKvgAAANwAAAAPAAAAZHJzL2Rvd25yZXYueG1sRE+9CsIw&#10;EN4F3yGc4Kapo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J6RtAq+AAAA3AAAAA8AAAAAAAAA&#10;AAAAAAAABwIAAGRycy9kb3ducmV2LnhtbFBLBQYAAAAAAwADALcAAADyAgAAAAA=&#10;" strokeweight="2pt">
                  <o:lock v:ext="edit" shapetype="f"/>
                </v:line>
                <v:line id="Line 747" o:spid="_x0000_s1045"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" strokeweight="2pt">
                  <o:lock v:ext="edit" shapetype="f"/>
                </v:line>
                <v:line id="Line 748" o:spid="_x0000_s1046"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" strokeweight="2pt">
                  <o:lock v:ext="edit" shapetype="f"/>
                </v:line>
                <v:line id="Line 749" o:spid="_x0000_s1047"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" strokeweight="2pt">
                  <o:lock v:ext="edit" shapetype="f"/>
                </v:line>
                <v:oval id="Oval 750" o:spid="_x0000_s1048"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" strokeweight="2pt">
                  <v:fill opacity="0"/>
                  <v:path arrowok="t"/>
                </v:oval>
                <v:oval id="Oval 751" o:spid="_x0000_s1049"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" strokeweight="2pt">
                  <v:fill opacity="0"/>
                  <v:path arrowok="t"/>
                </v:oval>
                <v:line id="Line 752" o:spid="_x0000_s1050"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" strokeweight="2pt">
                  <o:lock v:ext="edit" shapetype="f"/>
                </v:line>
                <v:oval id="Oval 753" o:spid="_x0000_s1051"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" strokeweight="2pt">
                  <v:fill opacity="0"/>
                  <v:path arrowok="t"/>
                </v:oval>
                <v:oval id="Oval 754" o:spid="_x0000_s1052"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" strokeweight="2pt">
                  <v:fill opacity="0"/>
                  <v:path arrowok="t"/>
                </v:oval>
                <v:line id="Line 755" o:spid="_x0000_s1053"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" strokeweight="2pt">
                  <o:lock v:ext="edit" shapetype="f"/>
                </v:line>
                <v:line id="Line 756" o:spid="_x0000_s1054"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" strokeweight="2pt">
                  <o:lock v:ext="edit" shapetype="f"/>
                </v:line>
                <v:line id="Line 757" o:spid="_x0000_s1055"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" strokeweight="3pt">
                  <o:lock v:ext="edit" shapetype="f"/>
                </v:line>
                <v:line id="Line 758" o:spid="_x0000_s1056"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" strokeweight=".25pt">
                  <v:stroke dashstyle="dash"/>
                  <o:lock v:ext="edit" shapetype="f"/>
                </v:line>
                <v:shape id="Text Box 759" o:spid="_x0000_s1057"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" stroked="f">
                  <v:textbo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760" o:spid="_x0000_s1058"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" stroked="f">
                  <v:textbo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761" o:spid="_x0000_s1059"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">
                  <v:stroke endarrow="block"/>
                  <o:lock v:ext="edit" shapetype="f"/>
                </v:line>
                <v:line id="Line 762" o:spid="_x0000_s1060"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">
                  <v:stroke endarrow="block"/>
                  <o:lock v:ext="edit" shapetype="f"/>
                </v:line>
                <v:shape id="Text Box 763" o:spid="_x0000_s1061"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" stroked="f">
                  <v:textbo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64" o:spid="_x0000_s1062"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"/>
                <v:shape id="Text Box 765" o:spid="_x0000_s1063"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" stroked="f">
                  <v:textbo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766" o:spid="_x0000_s1064"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" stroked="f">
                  <v:textbo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v:textbox>
                </v:shape>
                <v:shape id="Text Box 767" o:spid="_x0000_s1065"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" stroked="f">
                  <v:textbo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v:textbox>
                </v:shape>
                <v:shape id="Text Box 768" o:spid="_x0000_s1066"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" stroked="f">
                  <v:textbo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v:textbox>
                </v:shape>
                <v:shape id="Text Box 769" o:spid="_x0000_s1067"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" stroked="f">
                  <v:textbo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770" o:spid="_x0000_s1068"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">
                  <v:stroke endarrow="block"/>
                  <o:lock v:ext="edit" shapetype="f"/>
                </v:line>
                <v:shape id="Text Box 771" o:spid="_x0000_s1069"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" stroked="f">
                  <v:textbo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772" o:spid="_x0000_s1070"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">
                  <o:lock v:ext="edit" shapetype="f"/>
                </v:line>
                <v:line id="Line 773" o:spid="_x0000_s1071"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">
                  <o:lock v:ext="edit" shapetype="f"/>
                </v:line>
                <v:line id="Line 774" o:spid="_x0000_s1072"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">
                  <o:lock v:ext="edit" shapetype="f"/>
                </v:line>
                <v:line id="Line 775" o:spid="_x0000_s1073"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" strokeweight=".25pt">
                  <o:lock v:ext="edit" shapetype="f"/>
                </v:line>
                <v:line id="Line 776" o:spid="_x0000_s1074"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">
                  <o:lock v:ext="edit" shapetype="f"/>
                </v:line>
                <v:line id="Line 777" o:spid="_x0000_s1075"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">
                  <o:lock v:ext="edit" shapetype="f"/>
                </v:line>
                <v:line id="Line 778" o:spid="_x0000_s1076"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Gi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C3g1GiyAAAANwA&#10;AAAPAAAAAAAAAAAAAAAAAAcCAABkcnMvZG93bnJldi54bWxQSwUGAAAAAAMAAwC3AAAA/AIAAAAA&#10;">
                  <o:lock v:ext="edit" shapetype="f"/>
                </v:line>
                <v:line id="Line 779" o:spid="_x0000_s1077"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Q5yAAAANwAAAAPAAAAZHJzL2Rvd25yZXYueG1sRI9PS8NA&#10;FMTvBb/D8gRv7Ual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DYz/Q5yAAAANwA&#10;AAAPAAAAAAAAAAAAAAAAAAcCAABkcnMvZG93bnJldi54bWxQSwUGAAAAAAMAAwC3AAAA/AIAAAAA&#10;">
                  <o:lock v:ext="edit" shapetype="f"/>
                </v:line>
                <v:shape id="Text Box 780" o:spid="_x0000_s1078"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" stroked="f">
                  <v:textbox style="layout-flow:vertical;mso-layout-flow-alt:bottom-to-top">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781" o:spid="_x0000_s1079"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" stroked="f">
                  <v:textbox style="layout-flow:vertical;mso-layout-flow-alt:bottom-to-top">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782" o:spid="_x0000_s1080"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" stroked="f">
                  <v:textbox style="layout-flow:vertical;mso-layout-flow-alt:bottom-to-top">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783" o:spid="_x0000_s1081"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" stroked="f">
                  <v:textbox style="layout-flow:vertical;mso-layout-flow-alt:bottom-to-top">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784" o:spid="_x0000_s1082"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" stroked="f">
                  <v:textbo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v:textbox>
                </v:shape>
                <v:line id="Line 785" o:spid="_x0000_s1083"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">
                  <o:lock v:ext="edit" shapetype="f"/>
                </v:line>
                <v:line id="Line 786" o:spid="_x0000_s1084"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" strokeweight="3pt">
                  <o:lock v:ext="edit" shapetype="f"/>
                </v:line>
                <v:line id="Line 787" o:spid="_x0000_s1085"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">
                  <v:stroke endarrow="block"/>
                  <o:lock v:ext="edit" shapetype="f"/>
                </v:line>
                <w10:anchorlock/>
              </v:group>
            </w:pict>
          </mc:Fallback>
        </mc:AlternateContent>
      </w:r>
    </w:p>
    <w:p w14:paraId="5054F6D0" w14:textId="77777777" w:rsidR="00B83BC8" w:rsidRPr="00087373" w:rsidRDefault="00B83BC8" w:rsidP="00882732">
      <w:pPr>
        <w:pStyle w:val="Heading3"/>
        <w:numPr>
          <w:ilvl w:val="1"/>
          <w:numId w:val="37"/>
        </w:numPr>
        <w:spacing w:after="200"/>
        <w:ind w:hanging="714"/>
      </w:pPr>
      <w:r w:rsidRPr="00087373">
        <w:t xml:space="preserve">The boundaries between functional parts of an </w:t>
      </w:r>
      <w:r w:rsidRPr="00087373">
        <w:rPr>
          <w:i/>
        </w:rPr>
        <w:t xml:space="preserve">offshore transmission system </w:t>
      </w:r>
      <w:r w:rsidRPr="00087373">
        <w:t xml:space="preserve">will vary according to circumstances. In the example illustrated in Figure 1.3, the </w:t>
      </w:r>
      <w:r w:rsidRPr="00087373">
        <w:rPr>
          <w:i/>
        </w:rPr>
        <w:t>first onshore substation</w:t>
      </w:r>
      <w:r w:rsidRPr="00087373">
        <w:t xml:space="preserve"> is owned by the </w:t>
      </w:r>
      <w:r w:rsidRPr="00087373">
        <w:rPr>
          <w:i/>
        </w:rPr>
        <w:t>onshore transmission system</w:t>
      </w:r>
      <w:r w:rsidRPr="00087373">
        <w:t xml:space="preserve"> owner or </w:t>
      </w:r>
      <w:r w:rsidRPr="00087373">
        <w:rPr>
          <w:i/>
        </w:rPr>
        <w:t>user system</w:t>
      </w:r>
      <w:r w:rsidRPr="00087373">
        <w:t xml:space="preserve"> owner. Accordingly, the </w:t>
      </w:r>
      <w:r w:rsidRPr="00087373">
        <w:rPr>
          <w:i/>
        </w:rPr>
        <w:t xml:space="preserve">interface </w:t>
      </w:r>
      <w:proofErr w:type="gramStart"/>
      <w:r w:rsidRPr="00087373">
        <w:rPr>
          <w:i/>
        </w:rPr>
        <w:t>point</w:t>
      </w:r>
      <w:proofErr w:type="gramEnd"/>
      <w:r w:rsidRPr="00087373">
        <w:t xml:space="preserve"> or </w:t>
      </w:r>
      <w:r w:rsidRPr="00087373">
        <w:rPr>
          <w:i/>
        </w:rPr>
        <w:t>user system interface point</w:t>
      </w:r>
      <w:r w:rsidRPr="00087373">
        <w:t>, as the case may be,</w:t>
      </w:r>
      <w:r w:rsidRPr="00087373">
        <w:rPr>
          <w:i/>
        </w:rPr>
        <w:t xml:space="preserve"> </w:t>
      </w:r>
      <w:r w:rsidRPr="00087373">
        <w:t xml:space="preserve">would be at the lower voltage side rather than the higher voltage side of the transformers at the </w:t>
      </w:r>
      <w:r w:rsidRPr="00087373">
        <w:rPr>
          <w:i/>
        </w:rPr>
        <w:t>first onshore</w:t>
      </w:r>
      <w:r w:rsidRPr="00087373">
        <w:t xml:space="preserve"> </w:t>
      </w:r>
      <w:r w:rsidRPr="00087373">
        <w:rPr>
          <w:i/>
        </w:rPr>
        <w:t>substation.</w:t>
      </w:r>
      <w:r w:rsidRPr="00087373">
        <w:t xml:space="preserve"> Similarly, the extent of the </w:t>
      </w:r>
      <w:r w:rsidRPr="00087373">
        <w:rPr>
          <w:i/>
        </w:rPr>
        <w:t>offshore</w:t>
      </w:r>
      <w:r w:rsidRPr="00087373">
        <w:t xml:space="preserve"> generation and demand connection criteria also move with the </w:t>
      </w:r>
      <w:r w:rsidRPr="00087373">
        <w:rPr>
          <w:i/>
        </w:rPr>
        <w:t xml:space="preserve">interface point </w:t>
      </w:r>
      <w:r w:rsidRPr="00087373">
        <w:t>or</w:t>
      </w:r>
      <w:r w:rsidRPr="00087373">
        <w:rPr>
          <w:i/>
        </w:rPr>
        <w:t xml:space="preserve"> user system interface point. </w:t>
      </w:r>
      <w:r w:rsidRPr="00087373">
        <w:t xml:space="preserve">The </w:t>
      </w:r>
      <w:r w:rsidRPr="00087373">
        <w:rPr>
          <w:i/>
        </w:rPr>
        <w:t>first onshore substation</w:t>
      </w:r>
      <w:r w:rsidRPr="00087373">
        <w:t xml:space="preserve"> forms part of the </w:t>
      </w:r>
      <w:r w:rsidRPr="00087373">
        <w:rPr>
          <w:i/>
        </w:rPr>
        <w:t>onshore transmission system</w:t>
      </w:r>
      <w:r w:rsidRPr="00087373">
        <w:t xml:space="preserve"> or onshore </w:t>
      </w:r>
      <w:r w:rsidRPr="00087373">
        <w:rPr>
          <w:i/>
        </w:rPr>
        <w:t xml:space="preserve">user </w:t>
      </w:r>
      <w:proofErr w:type="gramStart"/>
      <w:r w:rsidRPr="00087373">
        <w:rPr>
          <w:i/>
        </w:rPr>
        <w:t xml:space="preserve">system </w:t>
      </w:r>
      <w:r w:rsidRPr="00087373">
        <w:t>as the case may be</w:t>
      </w:r>
      <w:proofErr w:type="gramEnd"/>
      <w:r w:rsidRPr="00087373">
        <w:t>.</w:t>
      </w:r>
    </w:p>
    <w:p w14:paraId="668D741C" w14:textId="77777777" w:rsidR="00B83BC8" w:rsidRPr="00087373" w:rsidRDefault="00A94C1D" w:rsidP="00B83BC8">
      <w:pPr>
        <w:pStyle w:val="Heading3"/>
        <w:spacing w:after="200"/>
      </w:pPr>
      <w:r>
        <w:rPr>
          <w:noProof/>
        </w:rPr>
        <w:lastRenderedPageBreak/>
        <mc:AlternateContent>
          <mc:Choice Requires="wpc">
            <w:drawing>
              <wp:inline distT="0" distB="0" distL="0" distR="0" wp14:anchorId="549BE392" wp14:editId="7B762E21">
                <wp:extent cx="5765800" cy="5143500"/>
                <wp:effectExtent l="0" t="0" r="0" b="0"/>
                <wp:docPr id="98" name="Canvas 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3" name="Oval 791"/>
                        <wps:cNvSpPr>
                          <a:spLocks/>
                        </wps:cNvSpPr>
                        <wps:spPr bwMode="auto">
                          <a:xfrm>
                            <a:off x="1879600" y="1143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4" name="Oval 792"/>
                        <wps:cNvSpPr>
                          <a:spLocks/>
                        </wps:cNvSpPr>
                        <wps:spPr bwMode="auto">
                          <a:xfrm>
                            <a:off x="2222500" y="114300"/>
                            <a:ext cx="22987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5" name="Line 793"/>
                        <wps:cNvCnPr>
                          <a:cxnSpLocks/>
                        </wps:cNvCnPr>
                        <wps:spPr bwMode="auto">
                          <a:xfrm>
                            <a:off x="1993900" y="342900"/>
                            <a:ext cx="0" cy="457200"/>
                          </a:xfrm>
                          <a:prstGeom prst="line">
                            <a:avLst/>
                          </a:prstGeom>
                          <a:noFill/>
                          <a:ln>
                            <a:noFill/>
                          </a:ln>
                          <a:effectLst/>
                        </wps:spPr>
                        <wps:bodyPr/>
                      </wps:wsp>
                      <wps:wsp>
                        <wps:cNvPr id="36" name="Line 794"/>
                        <wps:cNvCnPr>
                          <a:cxnSpLocks/>
                        </wps:cNvCnPr>
                        <wps:spPr bwMode="auto">
                          <a:xfrm>
                            <a:off x="1993900" y="342900"/>
                            <a:ext cx="0" cy="457200"/>
                          </a:xfrm>
                          <a:prstGeom prst="line">
                            <a:avLst/>
                          </a:prstGeom>
                          <a:noFill/>
                          <a:ln>
                            <a:noFill/>
                          </a:ln>
                          <a:effectLst/>
                        </wps:spPr>
                        <wps:bodyPr/>
                      </wps:wsp>
                      <wps:wsp>
                        <wps:cNvPr id="37" name="Line 795"/>
                        <wps:cNvCnPr>
                          <a:cxnSpLocks/>
                        </wps:cNvCnPr>
                        <wps:spPr bwMode="auto">
                          <a:xfrm>
                            <a:off x="1993900" y="342900"/>
                            <a:ext cx="0" cy="457200"/>
                          </a:xfrm>
                          <a:prstGeom prst="line">
                            <a:avLst/>
                          </a:prstGeom>
                          <a:noFill/>
                          <a:ln>
                            <a:noFill/>
                          </a:ln>
                          <a:effectLst/>
                        </wps:spPr>
                        <wps:bodyPr/>
                      </wps:wsp>
                      <wps:wsp>
                        <wps:cNvPr id="38" name="Line 796"/>
                        <wps:cNvCnPr>
                          <a:cxnSpLocks/>
                        </wps:cNvCnPr>
                        <wps:spPr bwMode="auto">
                          <a:xfrm>
                            <a:off x="1993900" y="342900"/>
                            <a:ext cx="0" cy="457200"/>
                          </a:xfrm>
                          <a:prstGeom prst="line">
                            <a:avLst/>
                          </a:prstGeom>
                          <a:noFill/>
                          <a:ln>
                            <a:noFill/>
                          </a:ln>
                          <a:effectLst/>
                        </wps:spPr>
                        <wps:bodyPr/>
                      </wps:wsp>
                      <wps:wsp>
                        <wps:cNvPr id="39" name="Line 797"/>
                        <wps:cNvCnPr>
                          <a:cxnSpLocks/>
                        </wps:cNvCnPr>
                        <wps:spPr bwMode="auto">
                          <a:xfrm>
                            <a:off x="2336165" y="342900"/>
                            <a:ext cx="0" cy="571500"/>
                          </a:xfrm>
                          <a:prstGeom prst="line">
                            <a:avLst/>
                          </a:prstGeom>
                          <a:noFill/>
                          <a:ln w="25400">
                            <a:solidFill>
                              <a:srgbClr val="000000"/>
                            </a:solidFill>
                            <a:round/>
                            <a:headEnd/>
                            <a:tailEnd/>
                          </a:ln>
                          <a:effectLst/>
                        </wps:spPr>
                        <wps:bodyPr/>
                      </wps:wsp>
                      <wps:wsp>
                        <wps:cNvPr id="40" name="Line 798"/>
                        <wps:cNvCnPr>
                          <a:cxnSpLocks/>
                        </wps:cNvCnPr>
                        <wps:spPr bwMode="auto">
                          <a:xfrm>
                            <a:off x="1993900" y="342900"/>
                            <a:ext cx="0" cy="571500"/>
                          </a:xfrm>
                          <a:prstGeom prst="line">
                            <a:avLst/>
                          </a:prstGeom>
                          <a:noFill/>
                          <a:ln w="25400">
                            <a:solidFill>
                              <a:srgbClr val="000000"/>
                            </a:solidFill>
                            <a:round/>
                            <a:headEnd/>
                            <a:tailEnd/>
                          </a:ln>
                          <a:effectLst/>
                        </wps:spPr>
                        <wps:bodyPr/>
                      </wps:wsp>
                      <wps:wsp>
                        <wps:cNvPr id="41" name="Line 799"/>
                        <wps:cNvCnPr>
                          <a:cxnSpLocks/>
                        </wps:cNvCnPr>
                        <wps:spPr bwMode="auto">
                          <a:xfrm>
                            <a:off x="1879600" y="914400"/>
                            <a:ext cx="571500" cy="0"/>
                          </a:xfrm>
                          <a:prstGeom prst="line">
                            <a:avLst/>
                          </a:prstGeom>
                          <a:noFill/>
                          <a:ln w="38100">
                            <a:solidFill>
                              <a:srgbClr val="000000"/>
                            </a:solidFill>
                            <a:round/>
                            <a:headEnd/>
                            <a:tailEnd/>
                          </a:ln>
                          <a:effectLst/>
                        </wps:spPr>
                        <wps:bodyPr/>
                      </wps:wsp>
                      <wps:wsp>
                        <wps:cNvPr id="42" name="Line 800"/>
                        <wps:cNvCnPr>
                          <a:cxnSpLocks/>
                        </wps:cNvCnPr>
                        <wps:spPr bwMode="auto">
                          <a:xfrm>
                            <a:off x="1879600" y="1485900"/>
                            <a:ext cx="571500" cy="0"/>
                          </a:xfrm>
                          <a:prstGeom prst="line">
                            <a:avLst/>
                          </a:prstGeom>
                          <a:noFill/>
                          <a:ln w="38100">
                            <a:solidFill>
                              <a:srgbClr val="000000"/>
                            </a:solidFill>
                            <a:round/>
                            <a:headEnd/>
                            <a:tailEnd/>
                          </a:ln>
                          <a:effectLst/>
                        </wps:spPr>
                        <wps:bodyPr/>
                      </wps:wsp>
                      <wps:wsp>
                        <wps:cNvPr id="43" name="Oval 801"/>
                        <wps:cNvSpPr>
                          <a:spLocks/>
                        </wps:cNvSpPr>
                        <wps:spPr bwMode="auto">
                          <a:xfrm>
                            <a:off x="1879600" y="10287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4" name="Oval 802"/>
                        <wps:cNvSpPr>
                          <a:spLocks/>
                        </wps:cNvSpPr>
                        <wps:spPr bwMode="auto">
                          <a:xfrm>
                            <a:off x="2222500"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5" name="Oval 803"/>
                        <wps:cNvSpPr>
                          <a:spLocks/>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6" name="Oval 804"/>
                        <wps:cNvSpPr>
                          <a:spLocks/>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7" name="Line 805"/>
                        <wps:cNvCnPr>
                          <a:cxnSpLocks/>
                        </wps:cNvCnPr>
                        <wps:spPr bwMode="auto">
                          <a:xfrm>
                            <a:off x="1993900" y="914400"/>
                            <a:ext cx="0" cy="114300"/>
                          </a:xfrm>
                          <a:prstGeom prst="line">
                            <a:avLst/>
                          </a:prstGeom>
                          <a:noFill/>
                          <a:ln w="25400">
                            <a:solidFill>
                              <a:srgbClr val="000000"/>
                            </a:solidFill>
                            <a:round/>
                            <a:headEnd/>
                            <a:tailEnd/>
                          </a:ln>
                          <a:effectLst/>
                        </wps:spPr>
                        <wps:bodyPr/>
                      </wps:wsp>
                      <wps:wsp>
                        <wps:cNvPr id="48" name="Line 806"/>
                        <wps:cNvCnPr>
                          <a:cxnSpLocks/>
                        </wps:cNvCnPr>
                        <wps:spPr bwMode="auto">
                          <a:xfrm>
                            <a:off x="1993900" y="1371600"/>
                            <a:ext cx="0" cy="114300"/>
                          </a:xfrm>
                          <a:prstGeom prst="line">
                            <a:avLst/>
                          </a:prstGeom>
                          <a:noFill/>
                          <a:ln w="25400">
                            <a:solidFill>
                              <a:srgbClr val="000000"/>
                            </a:solidFill>
                            <a:round/>
                            <a:headEnd/>
                            <a:tailEnd/>
                          </a:ln>
                          <a:effectLst/>
                        </wps:spPr>
                        <wps:bodyPr/>
                      </wps:wsp>
                      <wps:wsp>
                        <wps:cNvPr id="49" name="Line 807"/>
                        <wps:cNvCnPr>
                          <a:cxnSpLocks/>
                        </wps:cNvCnPr>
                        <wps:spPr bwMode="auto">
                          <a:xfrm>
                            <a:off x="2336165" y="1371600"/>
                            <a:ext cx="0" cy="114300"/>
                          </a:xfrm>
                          <a:prstGeom prst="line">
                            <a:avLst/>
                          </a:prstGeom>
                          <a:noFill/>
                          <a:ln w="25400">
                            <a:solidFill>
                              <a:srgbClr val="000000"/>
                            </a:solidFill>
                            <a:round/>
                            <a:headEnd/>
                            <a:tailEnd/>
                          </a:ln>
                          <a:effectLst/>
                        </wps:spPr>
                        <wps:bodyPr/>
                      </wps:wsp>
                      <wps:wsp>
                        <wps:cNvPr id="50" name="Line 808"/>
                        <wps:cNvCnPr>
                          <a:cxnSpLocks/>
                        </wps:cNvCnPr>
                        <wps:spPr bwMode="auto">
                          <a:xfrm>
                            <a:off x="2336165" y="914400"/>
                            <a:ext cx="0" cy="114300"/>
                          </a:xfrm>
                          <a:prstGeom prst="line">
                            <a:avLst/>
                          </a:prstGeom>
                          <a:noFill/>
                          <a:ln w="25400">
                            <a:solidFill>
                              <a:srgbClr val="000000"/>
                            </a:solidFill>
                            <a:round/>
                            <a:headEnd/>
                            <a:tailEnd/>
                          </a:ln>
                          <a:effectLst/>
                        </wps:spPr>
                        <wps:bodyPr/>
                      </wps:wsp>
                      <wps:wsp>
                        <wps:cNvPr id="51" name="Line 809"/>
                        <wps:cNvCnPr>
                          <a:cxnSpLocks/>
                        </wps:cNvCnPr>
                        <wps:spPr bwMode="auto">
                          <a:xfrm>
                            <a:off x="2158365" y="1485900"/>
                            <a:ext cx="1270" cy="2057400"/>
                          </a:xfrm>
                          <a:prstGeom prst="line">
                            <a:avLst/>
                          </a:prstGeom>
                          <a:noFill/>
                          <a:ln w="25400">
                            <a:solidFill>
                              <a:srgbClr val="000000"/>
                            </a:solidFill>
                            <a:round/>
                            <a:headEnd/>
                            <a:tailEnd/>
                          </a:ln>
                          <a:effectLst/>
                        </wps:spPr>
                        <wps:bodyPr/>
                      </wps:wsp>
                      <wps:wsp>
                        <wps:cNvPr id="52" name="Line 810"/>
                        <wps:cNvCnPr>
                          <a:cxnSpLocks/>
                        </wps:cNvCnPr>
                        <wps:spPr bwMode="auto">
                          <a:xfrm>
                            <a:off x="1993900" y="3543300"/>
                            <a:ext cx="0" cy="114300"/>
                          </a:xfrm>
                          <a:prstGeom prst="line">
                            <a:avLst/>
                          </a:prstGeom>
                          <a:noFill/>
                          <a:ln w="25400">
                            <a:solidFill>
                              <a:srgbClr val="000000"/>
                            </a:solidFill>
                            <a:round/>
                            <a:headEnd/>
                            <a:tailEnd/>
                          </a:ln>
                          <a:effectLst/>
                        </wps:spPr>
                        <wps:bodyPr/>
                      </wps:wsp>
                      <wps:wsp>
                        <wps:cNvPr id="53" name="Line 811"/>
                        <wps:cNvCnPr>
                          <a:cxnSpLocks/>
                        </wps:cNvCnPr>
                        <wps:spPr bwMode="auto">
                          <a:xfrm>
                            <a:off x="2336165" y="3543300"/>
                            <a:ext cx="0" cy="114300"/>
                          </a:xfrm>
                          <a:prstGeom prst="line">
                            <a:avLst/>
                          </a:prstGeom>
                          <a:noFill/>
                          <a:ln w="25400">
                            <a:solidFill>
                              <a:srgbClr val="000000"/>
                            </a:solidFill>
                            <a:round/>
                            <a:headEnd/>
                            <a:tailEnd/>
                          </a:ln>
                          <a:effectLst/>
                        </wps:spPr>
                        <wps:bodyPr/>
                      </wps:wsp>
                      <wps:wsp>
                        <wps:cNvPr id="54" name="Line 812"/>
                        <wps:cNvCnPr>
                          <a:cxnSpLocks/>
                        </wps:cNvCnPr>
                        <wps:spPr bwMode="auto">
                          <a:xfrm>
                            <a:off x="1879600" y="3543300"/>
                            <a:ext cx="571500" cy="635"/>
                          </a:xfrm>
                          <a:prstGeom prst="line">
                            <a:avLst/>
                          </a:prstGeom>
                          <a:noFill/>
                          <a:ln w="38100">
                            <a:solidFill>
                              <a:srgbClr val="000000"/>
                            </a:solidFill>
                            <a:round/>
                            <a:headEnd/>
                            <a:tailEnd/>
                          </a:ln>
                          <a:effectLst/>
                        </wps:spPr>
                        <wps:bodyPr/>
                      </wps:wsp>
                      <wps:wsp>
                        <wps:cNvPr id="55" name="Line 813"/>
                        <wps:cNvCnPr>
                          <a:cxnSpLocks/>
                        </wps:cNvCnPr>
                        <wps:spPr bwMode="auto">
                          <a:xfrm>
                            <a:off x="394335" y="2514600"/>
                            <a:ext cx="3084195" cy="635"/>
                          </a:xfrm>
                          <a:prstGeom prst="line">
                            <a:avLst/>
                          </a:prstGeom>
                          <a:noFill/>
                          <a:ln w="3175">
                            <a:solidFill>
                              <a:srgbClr val="000000"/>
                            </a:solidFill>
                            <a:prstDash val="dash"/>
                            <a:round/>
                            <a:headEnd/>
                            <a:tailEnd/>
                          </a:ln>
                          <a:effectLst/>
                        </wps:spPr>
                        <wps:bodyPr/>
                      </wps:wsp>
                      <wps:wsp>
                        <wps:cNvPr id="56" name="Text Box 814"/>
                        <wps:cNvSpPr txBox="1">
                          <a:spLocks/>
                        </wps:cNvSpPr>
                        <wps:spPr bwMode="auto">
                          <a:xfrm>
                            <a:off x="165100" y="802005"/>
                            <a:ext cx="1028700" cy="340995"/>
                          </a:xfrm>
                          <a:prstGeom prst="rect">
                            <a:avLst/>
                          </a:prstGeom>
                          <a:solidFill>
                            <a:srgbClr val="FFFFFF"/>
                          </a:solidFill>
                          <a:ln>
                            <a:noFill/>
                          </a:ln>
                          <a:effectLst/>
                        </wps:spPr>
                        <wps:txb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57" name="Line 815"/>
                        <wps:cNvCnPr>
                          <a:cxnSpLocks/>
                        </wps:cNvCnPr>
                        <wps:spPr bwMode="auto">
                          <a:xfrm>
                            <a:off x="1181100" y="571500"/>
                            <a:ext cx="800100" cy="635"/>
                          </a:xfrm>
                          <a:prstGeom prst="line">
                            <a:avLst/>
                          </a:prstGeom>
                          <a:noFill/>
                          <a:ln w="9525">
                            <a:solidFill>
                              <a:srgbClr val="000000"/>
                            </a:solidFill>
                            <a:round/>
                            <a:headEnd/>
                            <a:tailEnd type="triangle" w="med" len="med"/>
                          </a:ln>
                          <a:effectLst/>
                        </wps:spPr>
                        <wps:bodyPr/>
                      </wps:wsp>
                      <wps:wsp>
                        <wps:cNvPr id="58" name="Line 816"/>
                        <wps:cNvCnPr>
                          <a:cxnSpLocks/>
                        </wps:cNvCnPr>
                        <wps:spPr bwMode="auto">
                          <a:xfrm>
                            <a:off x="1193800" y="914400"/>
                            <a:ext cx="685800" cy="0"/>
                          </a:xfrm>
                          <a:prstGeom prst="line">
                            <a:avLst/>
                          </a:prstGeom>
                          <a:noFill/>
                          <a:ln w="9525">
                            <a:solidFill>
                              <a:srgbClr val="000000"/>
                            </a:solidFill>
                            <a:round/>
                            <a:headEnd/>
                            <a:tailEnd type="triangle" w="med" len="med"/>
                          </a:ln>
                          <a:effectLst/>
                        </wps:spPr>
                        <wps:bodyPr/>
                      </wps:wsp>
                      <wps:wsp>
                        <wps:cNvPr id="59" name="Text Box 817"/>
                        <wps:cNvSpPr txBox="1">
                          <a:spLocks/>
                        </wps:cNvSpPr>
                        <wps:spPr bwMode="auto">
                          <a:xfrm>
                            <a:off x="2679700" y="1028700"/>
                            <a:ext cx="685165" cy="457200"/>
                          </a:xfrm>
                          <a:prstGeom prst="rect">
                            <a:avLst/>
                          </a:prstGeom>
                          <a:solidFill>
                            <a:srgbClr val="FFFFFF"/>
                          </a:solidFill>
                          <a:ln>
                            <a:noFill/>
                          </a:ln>
                          <a:effectLst/>
                        </wps:spPr>
                        <wps:txb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60" name="AutoShape 818"/>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61" name="Text Box 819"/>
                        <wps:cNvSpPr txBox="1">
                          <a:spLocks/>
                        </wps:cNvSpPr>
                        <wps:spPr bwMode="auto">
                          <a:xfrm>
                            <a:off x="0" y="1600200"/>
                            <a:ext cx="1143000" cy="342900"/>
                          </a:xfrm>
                          <a:prstGeom prst="rect">
                            <a:avLst/>
                          </a:prstGeom>
                          <a:solidFill>
                            <a:srgbClr val="FFFFFF"/>
                          </a:solidFill>
                          <a:ln>
                            <a:noFill/>
                          </a:ln>
                          <a:effectLst/>
                        </wps:spPr>
                        <wps:txb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62" name="Text Box 820"/>
                        <wps:cNvSpPr txBox="1">
                          <a:spLocks/>
                        </wps:cNvSpPr>
                        <wps:spPr bwMode="auto">
                          <a:xfrm>
                            <a:off x="508635" y="2057400"/>
                            <a:ext cx="685165" cy="228600"/>
                          </a:xfrm>
                          <a:prstGeom prst="rect">
                            <a:avLst/>
                          </a:prstGeom>
                          <a:solidFill>
                            <a:srgbClr val="FFFFFF"/>
                          </a:solidFill>
                          <a:ln>
                            <a:noFill/>
                          </a:ln>
                          <a:effectLst/>
                        </wps:spPr>
                        <wps:txb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63" name="Text Box 821"/>
                        <wps:cNvSpPr txBox="1">
                          <a:spLocks/>
                        </wps:cNvSpPr>
                        <wps:spPr bwMode="auto">
                          <a:xfrm>
                            <a:off x="50800" y="2400300"/>
                            <a:ext cx="685800" cy="228600"/>
                          </a:xfrm>
                          <a:prstGeom prst="rect">
                            <a:avLst/>
                          </a:prstGeom>
                          <a:solidFill>
                            <a:srgbClr val="FFFFFF"/>
                          </a:solidFill>
                          <a:ln>
                            <a:noFill/>
                          </a:ln>
                          <a:effectLst/>
                        </wps:spPr>
                        <wps:txb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64" name="Text Box 822"/>
                        <wps:cNvSpPr txBox="1">
                          <a:spLocks/>
                        </wps:cNvSpPr>
                        <wps:spPr bwMode="auto">
                          <a:xfrm>
                            <a:off x="507365" y="2628900"/>
                            <a:ext cx="686435" cy="228600"/>
                          </a:xfrm>
                          <a:prstGeom prst="rect">
                            <a:avLst/>
                          </a:prstGeom>
                          <a:solidFill>
                            <a:srgbClr val="FFFFFF"/>
                          </a:solidFill>
                          <a:ln>
                            <a:noFill/>
                          </a:ln>
                          <a:effectLst/>
                        </wps:spPr>
                        <wps:txb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65" name="Text Box 823"/>
                        <wps:cNvSpPr txBox="1">
                          <a:spLocks/>
                        </wps:cNvSpPr>
                        <wps:spPr bwMode="auto">
                          <a:xfrm>
                            <a:off x="393700" y="3543300"/>
                            <a:ext cx="687705" cy="342900"/>
                          </a:xfrm>
                          <a:prstGeom prst="rect">
                            <a:avLst/>
                          </a:prstGeom>
                          <a:solidFill>
                            <a:srgbClr val="FFFFFF"/>
                          </a:solidFill>
                          <a:ln>
                            <a:noFill/>
                          </a:ln>
                          <a:effectLst/>
                        </wps:spPr>
                        <wps:txb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66" name="Line 824"/>
                        <wps:cNvCnPr>
                          <a:cxnSpLocks/>
                        </wps:cNvCnPr>
                        <wps:spPr bwMode="auto">
                          <a:xfrm>
                            <a:off x="1193800" y="3657600"/>
                            <a:ext cx="685800" cy="635"/>
                          </a:xfrm>
                          <a:prstGeom prst="line">
                            <a:avLst/>
                          </a:prstGeom>
                          <a:noFill/>
                          <a:ln w="9525">
                            <a:solidFill>
                              <a:srgbClr val="000000"/>
                            </a:solidFill>
                            <a:round/>
                            <a:headEnd/>
                            <a:tailEnd type="triangle" w="med" len="med"/>
                          </a:ln>
                          <a:effectLst/>
                        </wps:spPr>
                        <wps:bodyPr/>
                      </wps:wsp>
                      <wps:wsp>
                        <wps:cNvPr id="67" name="Text Box 825"/>
                        <wps:cNvSpPr txBox="1">
                          <a:spLocks/>
                        </wps:cNvSpPr>
                        <wps:spPr bwMode="auto">
                          <a:xfrm>
                            <a:off x="2565400" y="3657600"/>
                            <a:ext cx="1371600" cy="571500"/>
                          </a:xfrm>
                          <a:prstGeom prst="rect">
                            <a:avLst/>
                          </a:prstGeom>
                          <a:solidFill>
                            <a:srgbClr val="FFFFFF"/>
                          </a:solidFill>
                          <a:ln>
                            <a:noFill/>
                          </a:ln>
                          <a:effectLst/>
                        </wps:spPr>
                        <wps:txb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68" name="Line 826"/>
                        <wps:cNvCnPr>
                          <a:cxnSpLocks/>
                        </wps:cNvCnPr>
                        <wps:spPr bwMode="auto">
                          <a:xfrm>
                            <a:off x="5371465" y="914400"/>
                            <a:ext cx="228600" cy="635"/>
                          </a:xfrm>
                          <a:prstGeom prst="line">
                            <a:avLst/>
                          </a:prstGeom>
                          <a:noFill/>
                          <a:ln w="9525">
                            <a:solidFill>
                              <a:srgbClr val="000000"/>
                            </a:solidFill>
                            <a:round/>
                            <a:headEnd/>
                            <a:tailEnd/>
                          </a:ln>
                          <a:effectLst/>
                        </wps:spPr>
                        <wps:bodyPr/>
                      </wps:wsp>
                      <wps:wsp>
                        <wps:cNvPr id="69" name="Line 827"/>
                        <wps:cNvCnPr>
                          <a:cxnSpLocks/>
                        </wps:cNvCnPr>
                        <wps:spPr bwMode="auto">
                          <a:xfrm>
                            <a:off x="5372100" y="3657600"/>
                            <a:ext cx="228600" cy="635"/>
                          </a:xfrm>
                          <a:prstGeom prst="line">
                            <a:avLst/>
                          </a:prstGeom>
                          <a:noFill/>
                          <a:ln w="9525">
                            <a:solidFill>
                              <a:srgbClr val="000000"/>
                            </a:solidFill>
                            <a:round/>
                            <a:headEnd/>
                            <a:tailEnd/>
                          </a:ln>
                          <a:effectLst/>
                        </wps:spPr>
                        <wps:bodyPr/>
                      </wps:wsp>
                      <wps:wsp>
                        <wps:cNvPr id="70" name="Line 828"/>
                        <wps:cNvCnPr>
                          <a:cxnSpLocks/>
                        </wps:cNvCnPr>
                        <wps:spPr bwMode="auto">
                          <a:xfrm>
                            <a:off x="5486400" y="914400"/>
                            <a:ext cx="635" cy="2743200"/>
                          </a:xfrm>
                          <a:prstGeom prst="line">
                            <a:avLst/>
                          </a:prstGeom>
                          <a:noFill/>
                          <a:ln w="9525">
                            <a:solidFill>
                              <a:srgbClr val="000000"/>
                            </a:solidFill>
                            <a:round/>
                            <a:headEnd/>
                            <a:tailEnd/>
                          </a:ln>
                          <a:effectLst/>
                        </wps:spPr>
                        <wps:bodyPr/>
                      </wps:wsp>
                      <wps:wsp>
                        <wps:cNvPr id="71" name="Line 829"/>
                        <wps:cNvCnPr>
                          <a:cxnSpLocks/>
                        </wps:cNvCnPr>
                        <wps:spPr bwMode="auto">
                          <a:xfrm>
                            <a:off x="4045585" y="914400"/>
                            <a:ext cx="5715" cy="2743200"/>
                          </a:xfrm>
                          <a:prstGeom prst="line">
                            <a:avLst/>
                          </a:prstGeom>
                          <a:noFill/>
                          <a:ln w="3175">
                            <a:solidFill>
                              <a:srgbClr val="000000"/>
                            </a:solidFill>
                            <a:round/>
                            <a:headEnd/>
                            <a:tailEnd/>
                          </a:ln>
                          <a:effectLst/>
                        </wps:spPr>
                        <wps:bodyPr/>
                      </wps:wsp>
                      <wps:wsp>
                        <wps:cNvPr id="72" name="Line 830"/>
                        <wps:cNvCnPr>
                          <a:cxnSpLocks/>
                        </wps:cNvCnPr>
                        <wps:spPr bwMode="auto">
                          <a:xfrm>
                            <a:off x="3936365" y="914400"/>
                            <a:ext cx="228600" cy="0"/>
                          </a:xfrm>
                          <a:prstGeom prst="line">
                            <a:avLst/>
                          </a:prstGeom>
                          <a:noFill/>
                          <a:ln w="9525">
                            <a:solidFill>
                              <a:srgbClr val="000000"/>
                            </a:solidFill>
                            <a:round/>
                            <a:headEnd/>
                            <a:tailEnd/>
                          </a:ln>
                          <a:effectLst/>
                        </wps:spPr>
                        <wps:bodyPr/>
                      </wps:wsp>
                      <wps:wsp>
                        <wps:cNvPr id="73" name="Line 831"/>
                        <wps:cNvCnPr>
                          <a:cxnSpLocks/>
                        </wps:cNvCnPr>
                        <wps:spPr bwMode="auto">
                          <a:xfrm>
                            <a:off x="3937000" y="3657600"/>
                            <a:ext cx="228600" cy="635"/>
                          </a:xfrm>
                          <a:prstGeom prst="line">
                            <a:avLst/>
                          </a:prstGeom>
                          <a:noFill/>
                          <a:ln w="9525">
                            <a:solidFill>
                              <a:srgbClr val="000000"/>
                            </a:solidFill>
                            <a:round/>
                            <a:headEnd/>
                            <a:tailEnd/>
                          </a:ln>
                          <a:effectLst/>
                        </wps:spPr>
                        <wps:bodyPr/>
                      </wps:wsp>
                      <wps:wsp>
                        <wps:cNvPr id="74" name="Line 832"/>
                        <wps:cNvCnPr>
                          <a:cxnSpLocks/>
                        </wps:cNvCnPr>
                        <wps:spPr bwMode="auto">
                          <a:xfrm>
                            <a:off x="4507865" y="914400"/>
                            <a:ext cx="228600" cy="635"/>
                          </a:xfrm>
                          <a:prstGeom prst="line">
                            <a:avLst/>
                          </a:prstGeom>
                          <a:noFill/>
                          <a:ln w="9525">
                            <a:solidFill>
                              <a:srgbClr val="000000"/>
                            </a:solidFill>
                            <a:round/>
                            <a:headEnd/>
                            <a:tailEnd/>
                          </a:ln>
                          <a:effectLst/>
                        </wps:spPr>
                        <wps:bodyPr/>
                      </wps:wsp>
                      <wps:wsp>
                        <wps:cNvPr id="75" name="Line 833"/>
                        <wps:cNvCnPr>
                          <a:cxnSpLocks/>
                        </wps:cNvCnPr>
                        <wps:spPr bwMode="auto">
                          <a:xfrm>
                            <a:off x="4622800" y="914400"/>
                            <a:ext cx="635" cy="2743200"/>
                          </a:xfrm>
                          <a:prstGeom prst="line">
                            <a:avLst/>
                          </a:prstGeom>
                          <a:noFill/>
                          <a:ln w="9525">
                            <a:solidFill>
                              <a:srgbClr val="000000"/>
                            </a:solidFill>
                            <a:round/>
                            <a:headEnd/>
                            <a:tailEnd/>
                          </a:ln>
                          <a:effectLst/>
                        </wps:spPr>
                        <wps:bodyPr/>
                      </wps:wsp>
                      <wps:wsp>
                        <wps:cNvPr id="76" name="Text Box 834"/>
                        <wps:cNvSpPr txBox="1">
                          <a:spLocks/>
                        </wps:cNvSpPr>
                        <wps:spPr bwMode="auto">
                          <a:xfrm>
                            <a:off x="3594100" y="1028700"/>
                            <a:ext cx="342265" cy="1943100"/>
                          </a:xfrm>
                          <a:prstGeom prst="rect">
                            <a:avLst/>
                          </a:prstGeom>
                          <a:solidFill>
                            <a:srgbClr val="FFFFFF"/>
                          </a:solidFill>
                          <a:ln>
                            <a:noFill/>
                          </a:ln>
                          <a:effectLst/>
                        </wps:spPr>
                        <wps:txbx>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7" name="Text Box 835"/>
                        <wps:cNvSpPr txBox="1">
                          <a:spLocks/>
                        </wps:cNvSpPr>
                        <wps:spPr bwMode="auto">
                          <a:xfrm>
                            <a:off x="5029200" y="914400"/>
                            <a:ext cx="342265" cy="2057400"/>
                          </a:xfrm>
                          <a:prstGeom prst="rect">
                            <a:avLst/>
                          </a:prstGeom>
                          <a:solidFill>
                            <a:srgbClr val="FFFFFF"/>
                          </a:solidFill>
                          <a:ln>
                            <a:noFill/>
                          </a:ln>
                          <a:effectLst/>
                        </wps:spPr>
                        <wps:txbx>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8" name="Text Box 836"/>
                        <wps:cNvSpPr txBox="1">
                          <a:spLocks/>
                        </wps:cNvSpPr>
                        <wps:spPr bwMode="auto">
                          <a:xfrm>
                            <a:off x="4165600" y="1143000"/>
                            <a:ext cx="341630" cy="1828800"/>
                          </a:xfrm>
                          <a:prstGeom prst="rect">
                            <a:avLst/>
                          </a:prstGeom>
                          <a:solidFill>
                            <a:srgbClr val="FFFFFF"/>
                          </a:solidFill>
                          <a:ln>
                            <a:noFill/>
                          </a:ln>
                          <a:effectLst/>
                        </wps:spPr>
                        <wps:txbx>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79" name="Text Box 837"/>
                        <wps:cNvSpPr txBox="1">
                          <a:spLocks/>
                        </wps:cNvSpPr>
                        <wps:spPr bwMode="auto">
                          <a:xfrm>
                            <a:off x="4736465" y="1828800"/>
                            <a:ext cx="343535" cy="571500"/>
                          </a:xfrm>
                          <a:prstGeom prst="rect">
                            <a:avLst/>
                          </a:prstGeom>
                          <a:solidFill>
                            <a:srgbClr val="FFFFFF"/>
                          </a:solidFill>
                          <a:ln>
                            <a:noFill/>
                          </a:ln>
                          <a:effectLst/>
                        </wps:spPr>
                        <wps:txbx>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80" name="Text Box 838"/>
                        <wps:cNvSpPr txBox="1">
                          <a:spLocks/>
                        </wps:cNvSpPr>
                        <wps:spPr bwMode="auto">
                          <a:xfrm>
                            <a:off x="507365" y="4350385"/>
                            <a:ext cx="4802505" cy="678815"/>
                          </a:xfrm>
                          <a:prstGeom prst="rect">
                            <a:avLst/>
                          </a:prstGeom>
                          <a:solidFill>
                            <a:srgbClr val="FFFFFF"/>
                          </a:solidFill>
                          <a:ln>
                            <a:noFill/>
                          </a:ln>
                          <a:effectLst/>
                        </wps:spPr>
                        <wps:txb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wps:txbx>
                        <wps:bodyPr rot="0" vert="horz" wrap="square" lIns="91440" tIns="45720" rIns="91440" bIns="45720" anchor="t" anchorCtr="0" upright="1">
                          <a:noAutofit/>
                        </wps:bodyPr>
                      </wps:wsp>
                      <wps:wsp>
                        <wps:cNvPr id="81" name="Line 839"/>
                        <wps:cNvCnPr>
                          <a:cxnSpLocks/>
                        </wps:cNvCnPr>
                        <wps:spPr bwMode="auto">
                          <a:xfrm>
                            <a:off x="4509135" y="3657600"/>
                            <a:ext cx="227330" cy="635"/>
                          </a:xfrm>
                          <a:prstGeom prst="line">
                            <a:avLst/>
                          </a:prstGeom>
                          <a:noFill/>
                          <a:ln w="9525">
                            <a:solidFill>
                              <a:srgbClr val="000000"/>
                            </a:solidFill>
                            <a:round/>
                            <a:headEnd/>
                            <a:tailEnd/>
                          </a:ln>
                          <a:effectLst/>
                        </wps:spPr>
                        <wps:bodyPr/>
                      </wps:wsp>
                      <wps:wsp>
                        <wps:cNvPr id="82" name="Line 840"/>
                        <wps:cNvCnPr>
                          <a:cxnSpLocks/>
                        </wps:cNvCnPr>
                        <wps:spPr bwMode="auto">
                          <a:xfrm>
                            <a:off x="1879600" y="4229100"/>
                            <a:ext cx="571500" cy="635"/>
                          </a:xfrm>
                          <a:prstGeom prst="line">
                            <a:avLst/>
                          </a:prstGeom>
                          <a:noFill/>
                          <a:ln w="38100">
                            <a:solidFill>
                              <a:srgbClr val="000000"/>
                            </a:solidFill>
                            <a:round/>
                            <a:headEnd/>
                            <a:tailEnd/>
                          </a:ln>
                          <a:effectLst/>
                        </wps:spPr>
                        <wps:bodyPr/>
                      </wps:wsp>
                      <wps:wsp>
                        <wps:cNvPr id="83" name="Line 841"/>
                        <wps:cNvCnPr>
                          <a:cxnSpLocks/>
                        </wps:cNvCnPr>
                        <wps:spPr bwMode="auto">
                          <a:xfrm>
                            <a:off x="1193800" y="1828800"/>
                            <a:ext cx="800100" cy="0"/>
                          </a:xfrm>
                          <a:prstGeom prst="line">
                            <a:avLst/>
                          </a:prstGeom>
                          <a:noFill/>
                          <a:ln w="9525">
                            <a:solidFill>
                              <a:srgbClr val="000000"/>
                            </a:solidFill>
                            <a:round/>
                            <a:headEnd/>
                            <a:tailEnd type="triangle" w="med" len="med"/>
                          </a:ln>
                          <a:effectLst/>
                        </wps:spPr>
                        <wps:bodyPr/>
                      </wps:wsp>
                      <wps:wsp>
                        <wps:cNvPr id="84" name="Oval 842"/>
                        <wps:cNvSpPr>
                          <a:spLocks/>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5" name="Oval 843"/>
                        <wps:cNvSpPr>
                          <a:spLocks/>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6" name="Oval 844"/>
                        <wps:cNvSpPr>
                          <a:spLocks/>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7" name="Oval 845"/>
                        <wps:cNvSpPr>
                          <a:spLocks/>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8" name="Line 846"/>
                        <wps:cNvCnPr>
                          <a:cxnSpLocks/>
                        </wps:cNvCnPr>
                        <wps:spPr bwMode="auto">
                          <a:xfrm>
                            <a:off x="1993900" y="3657600"/>
                            <a:ext cx="0" cy="114300"/>
                          </a:xfrm>
                          <a:prstGeom prst="line">
                            <a:avLst/>
                          </a:prstGeom>
                          <a:noFill/>
                          <a:ln w="25400">
                            <a:solidFill>
                              <a:srgbClr val="000000"/>
                            </a:solidFill>
                            <a:round/>
                            <a:headEnd/>
                            <a:tailEnd/>
                          </a:ln>
                        </wps:spPr>
                        <wps:bodyPr/>
                      </wps:wsp>
                      <wps:wsp>
                        <wps:cNvPr id="89" name="Line 847"/>
                        <wps:cNvCnPr>
                          <a:cxnSpLocks/>
                        </wps:cNvCnPr>
                        <wps:spPr bwMode="auto">
                          <a:xfrm>
                            <a:off x="2336800" y="3657600"/>
                            <a:ext cx="0" cy="114300"/>
                          </a:xfrm>
                          <a:prstGeom prst="line">
                            <a:avLst/>
                          </a:prstGeom>
                          <a:noFill/>
                          <a:ln w="25400">
                            <a:solidFill>
                              <a:srgbClr val="000000"/>
                            </a:solidFill>
                            <a:round/>
                            <a:headEnd/>
                            <a:tailEnd/>
                          </a:ln>
                        </wps:spPr>
                        <wps:bodyPr/>
                      </wps:wsp>
                      <wps:wsp>
                        <wps:cNvPr id="90" name="Line 848"/>
                        <wps:cNvCnPr>
                          <a:cxnSpLocks/>
                        </wps:cNvCnPr>
                        <wps:spPr bwMode="auto">
                          <a:xfrm>
                            <a:off x="1993900" y="4114800"/>
                            <a:ext cx="0" cy="114300"/>
                          </a:xfrm>
                          <a:prstGeom prst="line">
                            <a:avLst/>
                          </a:prstGeom>
                          <a:noFill/>
                          <a:ln w="25400">
                            <a:solidFill>
                              <a:srgbClr val="000000"/>
                            </a:solidFill>
                            <a:round/>
                            <a:headEnd/>
                            <a:tailEnd/>
                          </a:ln>
                        </wps:spPr>
                        <wps:bodyPr/>
                      </wps:wsp>
                      <wps:wsp>
                        <wps:cNvPr id="91" name="Line 849"/>
                        <wps:cNvCnPr>
                          <a:cxnSpLocks/>
                        </wps:cNvCnPr>
                        <wps:spPr bwMode="auto">
                          <a:xfrm>
                            <a:off x="2336800" y="4114800"/>
                            <a:ext cx="0" cy="114300"/>
                          </a:xfrm>
                          <a:prstGeom prst="line">
                            <a:avLst/>
                          </a:prstGeom>
                          <a:noFill/>
                          <a:ln w="25400">
                            <a:solidFill>
                              <a:srgbClr val="000000"/>
                            </a:solidFill>
                            <a:round/>
                            <a:headEnd/>
                            <a:tailEnd/>
                          </a:ln>
                        </wps:spPr>
                        <wps:bodyPr/>
                      </wps:wsp>
                      <wps:wsp>
                        <wps:cNvPr id="92" name="Rectangle 850"/>
                        <wps:cNvSpPr>
                          <a:spLocks/>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Text Box 851"/>
                        <wps:cNvSpPr txBox="1">
                          <a:spLocks/>
                        </wps:cNvSpPr>
                        <wps:spPr bwMode="auto">
                          <a:xfrm>
                            <a:off x="88900" y="279400"/>
                            <a:ext cx="1028065" cy="571500"/>
                          </a:xfrm>
                          <a:prstGeom prst="rect">
                            <a:avLst/>
                          </a:prstGeom>
                          <a:solidFill>
                            <a:srgbClr val="FFFFFF"/>
                          </a:solidFill>
                          <a:ln>
                            <a:noFill/>
                          </a:ln>
                          <a:effectLst/>
                        </wps:spPr>
                        <wps:txb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wps:txbx>
                        <wps:bodyPr rot="0" vert="horz" wrap="square" lIns="91440" tIns="45720" rIns="91440" bIns="45720" anchor="t" anchorCtr="0" upright="1">
                          <a:noAutofit/>
                        </wps:bodyPr>
                      </wps:wsp>
                      <wps:wsp>
                        <wps:cNvPr id="94" name="Text Box 852"/>
                        <wps:cNvSpPr txBox="1">
                          <a:spLocks/>
                        </wps:cNvSpPr>
                        <wps:spPr bwMode="auto">
                          <a:xfrm>
                            <a:off x="2679700" y="2743200"/>
                            <a:ext cx="685800" cy="457200"/>
                          </a:xfrm>
                          <a:prstGeom prst="rect">
                            <a:avLst/>
                          </a:prstGeom>
                          <a:solidFill>
                            <a:srgbClr val="FFFFFF"/>
                          </a:solidFill>
                          <a:ln>
                            <a:noFill/>
                          </a:ln>
                          <a:effectLst/>
                        </wps:spPr>
                        <wps:txbx>
                          <w:txbxContent>
                            <w:p w14:paraId="04EF8897" w14:textId="77777777" w:rsidR="00F13895" w:rsidRPr="004F297F" w:rsidRDefault="00F13895" w:rsidP="00BE2859">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95" name="Line 853"/>
                        <wps:cNvCnPr>
                          <a:cxnSpLocks/>
                        </wps:cNvCnPr>
                        <wps:spPr bwMode="auto">
                          <a:xfrm flipH="1">
                            <a:off x="2247900" y="2921000"/>
                            <a:ext cx="457200" cy="635"/>
                          </a:xfrm>
                          <a:prstGeom prst="line">
                            <a:avLst/>
                          </a:prstGeom>
                          <a:noFill/>
                          <a:ln w="9525">
                            <a:solidFill>
                              <a:srgbClr val="000000"/>
                            </a:solidFill>
                            <a:round/>
                            <a:headEnd/>
                            <a:tailEnd type="triangle" w="med" len="med"/>
                          </a:ln>
                        </wps:spPr>
                        <wps:bodyPr/>
                      </wps:wsp>
                      <wps:wsp>
                        <wps:cNvPr id="96" name="Text Box 854"/>
                        <wps:cNvSpPr txBox="1">
                          <a:spLocks/>
                        </wps:cNvSpPr>
                        <wps:spPr bwMode="auto">
                          <a:xfrm>
                            <a:off x="50800" y="3111500"/>
                            <a:ext cx="1485900" cy="342900"/>
                          </a:xfrm>
                          <a:prstGeom prst="rect">
                            <a:avLst/>
                          </a:prstGeom>
                          <a:solidFill>
                            <a:srgbClr val="FFFFFF"/>
                          </a:solidFill>
                          <a:ln>
                            <a:noFill/>
                          </a:ln>
                          <a:effectLst/>
                        </wps:spPr>
                        <wps:txb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97" name="Line 855"/>
                        <wps:cNvCnPr>
                          <a:cxnSpLocks/>
                        </wps:cNvCnPr>
                        <wps:spPr bwMode="auto">
                          <a:xfrm>
                            <a:off x="1320800" y="3225165"/>
                            <a:ext cx="685800" cy="635"/>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49BE392" id="Canvas 98" o:spid="_x0000_s1086" editas="canvas" style="width:454pt;height:405pt;mso-position-horizontal-relative:char;mso-position-vertical-relative:line" coordsize="57658,5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">
                <v:shape id="_x0000_s1087" type="#_x0000_t75" style="position:absolute;width:57658;height:51435;visibility:visible;mso-wrap-style:square">
                  <v:fill o:detectmouseclick="t"/>
                  <v:path o:connecttype="none"/>
                </v:shape>
                <v:oval id="Oval 791" o:spid="_x0000_s1088"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" strokeweight="2pt">
                  <v:path arrowok="t"/>
                </v:oval>
                <v:oval id="Oval 792" o:spid="_x0000_s1089"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" strokeweight="2pt">
                  <v:path arrowok="t"/>
                </v:oval>
                <v:line id="Line 793" o:spid="_x0000_s1090"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" stroked="f">
                  <o:lock v:ext="edit" shapetype="f"/>
                </v:line>
                <v:line id="Line 794" o:spid="_x0000_s1091"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" stroked="f">
                  <o:lock v:ext="edit" shapetype="f"/>
                </v:line>
                <v:line id="Line 795" o:spid="_x0000_s1092"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" stroked="f">
                  <o:lock v:ext="edit" shapetype="f"/>
                </v:line>
                <v:line id="Line 796" o:spid="_x0000_s1093"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" stroked="f">
                  <o:lock v:ext="edit" shapetype="f"/>
                </v:line>
                <v:line id="Line 797" o:spid="_x0000_s1094"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9pRwgAAANsAAAAPAAAAZHJzL2Rvd25yZXYueG1sRI9Pi8Iw&#10;FMTvC36H8ARva6ri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Dve9pRwgAAANsAAAAPAAAA&#10;AAAAAAAAAAAAAAcCAABkcnMvZG93bnJldi54bWxQSwUGAAAAAAMAAwC3AAAA9gIAAAAA&#10;" strokeweight="2pt">
                  <o:lock v:ext="edit" shapetype="f"/>
                </v:line>
                <v:line id="Line 798" o:spid="_x0000_s1095"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" strokeweight="2pt">
                  <o:lock v:ext="edit" shapetype="f"/>
                </v:line>
                <v:line id="Line 799" o:spid="_x0000_s1096"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" strokeweight="3pt">
                  <o:lock v:ext="edit" shapetype="f"/>
                </v:line>
                <v:line id="Line 800" o:spid="_x0000_s1097"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" strokeweight="3pt">
                  <o:lock v:ext="edit" shapetype="f"/>
                </v:line>
                <v:oval id="Oval 801" o:spid="_x0000_s1098"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" strokeweight="2pt">
                  <v:path arrowok="t"/>
                </v:oval>
                <v:oval id="Oval 802" o:spid="_x0000_s1099"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" strokeweight="2pt">
                  <v:path arrowok="t"/>
                </v:oval>
                <v:oval id="Oval 803" o:spid="_x0000_s1100"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" strokeweight="2pt">
                  <v:fill opacity="0"/>
                  <v:path arrowok="t"/>
                </v:oval>
                <v:oval id="Oval 804" o:spid="_x0000_s1101"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" strokeweight="2pt">
                  <v:fill opacity="0"/>
                  <v:path arrowok="t"/>
                </v:oval>
                <v:line id="Line 805" o:spid="_x0000_s1102"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" strokeweight="2pt">
                  <o:lock v:ext="edit" shapetype="f"/>
                </v:line>
                <v:line id="Line 806" o:spid="_x0000_s1103"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o:lock v:ext="edit" shapetype="f"/>
                </v:line>
                <v:line id="Line 807" o:spid="_x0000_s1104"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akswgAAANsAAAAPAAAAZHJzL2Rvd25yZXYueG1sRI9Pi8Iw&#10;FMTvC36H8ARva6ro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C3fakswgAAANsAAAAPAAAA&#10;AAAAAAAAAAAAAAcCAABkcnMvZG93bnJldi54bWxQSwUGAAAAAAMAAwC3AAAA9gIAAAAA&#10;" strokeweight="2pt">
                  <o:lock v:ext="edit" shapetype="f"/>
                </v:line>
                <v:line id="Line 808" o:spid="_x0000_s1105"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" strokeweight="2pt">
                  <o:lock v:ext="edit" shapetype="f"/>
                </v:line>
                <v:line id="Line 809" o:spid="_x0000_s1106"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" strokeweight="2pt">
                  <o:lock v:ext="edit" shapetype="f"/>
                </v:line>
                <v:line id="Line 810" o:spid="_x0000_s1107"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" strokeweight="2pt">
                  <o:lock v:ext="edit" shapetype="f"/>
                </v:line>
                <v:line id="Line 811" o:spid="_x0000_s1108"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o:lock v:ext="edit" shapetype="f"/>
                </v:line>
                <v:line id="Line 812" o:spid="_x0000_s1109"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" strokeweight="3pt">
                  <o:lock v:ext="edit" shapetype="f"/>
                </v:line>
                <v:line id="Line 813" o:spid="_x0000_s1110"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" strokeweight=".25pt">
                  <v:stroke dashstyle="dash"/>
                  <o:lock v:ext="edit" shapetype="f"/>
                </v:line>
                <v:shape id="Text Box 814" o:spid="_x0000_s1111"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815" o:spid="_x0000_s1112"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mIxAAAANsAAAAPAAAAZHJzL2Rvd25yZXYueG1sRI9BawIx&#10;FITvhf6H8AreatZCu7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Cs6KYjEAAAA2wAAAA8A&#10;AAAAAAAAAAAAAAAABwIAAGRycy9kb3ducmV2LnhtbFBLBQYAAAAAAwADALcAAAD4AgAAAAA=&#10;">
                  <v:stroke endarrow="block"/>
                  <o:lock v:ext="edit" shapetype="f"/>
                </v:line>
                <v:line id="Line 816" o:spid="_x0000_s1113"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36wQAAANsAAAAPAAAAZHJzL2Rvd25yZXYueG1sRE/Pa8Iw&#10;FL4L/g/hCbvZ1M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FqlvfrBAAAA2wAAAA8AAAAA&#10;AAAAAAAAAAAABwIAAGRycy9kb3ducmV2LnhtbFBLBQYAAAAAAwADALcAAAD1AgAAAAA=&#10;">
                  <v:stroke endarrow="block"/>
                  <o:lock v:ext="edit" shapetype="f"/>
                </v:line>
                <v:shape id="Text Box 817" o:spid="_x0000_s1114"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v:textbox>
                </v:shape>
                <v:shape id="AutoShape 818" o:spid="_x0000_s1115"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"/>
                <v:shape id="Text Box 819" o:spid="_x0000_s1116"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820" o:spid="_x0000_s1117"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v:textbox>
                </v:shape>
                <v:shape id="Text Box 821" o:spid="_x0000_s1118"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v:textbox>
                </v:shape>
                <v:shape id="Text Box 822" o:spid="_x0000_s1119"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" stroked="f">
                  <v:textbo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v:textbox>
                </v:shape>
                <v:shape id="Text Box 823" o:spid="_x0000_s1120"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" stroked="f">
                  <v:textbo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v:textbox>
                </v:shape>
                <v:line id="Line 824" o:spid="_x0000_s1121"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o:lock v:ext="edit" shapetype="f"/>
                </v:line>
                <v:shape id="Text Box 825" o:spid="_x0000_s1122"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826" o:spid="_x0000_s1123"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o:lock v:ext="edit" shapetype="f"/>
                </v:line>
                <v:line id="Line 827" o:spid="_x0000_s1124"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o:lock v:ext="edit" shapetype="f"/>
                </v:line>
                <v:line id="Line 828" o:spid="_x0000_s1125"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o:lock v:ext="edit" shapetype="f"/>
                </v:line>
                <v:line id="Line 829" o:spid="_x0000_s1126"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" strokeweight=".25pt">
                  <o:lock v:ext="edit" shapetype="f"/>
                </v:line>
                <v:line id="Line 830" o:spid="_x0000_s1127"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o:lock v:ext="edit" shapetype="f"/>
                </v:line>
                <v:line id="Line 831" o:spid="_x0000_s1128"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o:lock v:ext="edit" shapetype="f"/>
                </v:line>
                <v:line id="Line 832" o:spid="_x0000_s1129"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o:lock v:ext="edit" shapetype="f"/>
                </v:line>
                <v:line id="Line 833" o:spid="_x0000_s1130"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o:lock v:ext="edit" shapetype="f"/>
                </v:line>
                <v:shape id="Text Box 834" o:spid="_x0000_s1131"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" stroked="f">
                  <v:textbox style="layout-flow:vertical;mso-layout-flow-alt:bottom-to-top">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835" o:spid="_x0000_s1132"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" stroked="f">
                  <v:textbox style="layout-flow:vertical;mso-layout-flow-alt:bottom-to-top">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836" o:spid="_x0000_s1133"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" stroked="f">
                  <v:textbox style="layout-flow:vertical;mso-layout-flow-alt:bottom-to-top">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837" o:spid="_x0000_s1134"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" stroked="f">
                  <v:textbox style="layout-flow:vertical;mso-layout-flow-alt:bottom-to-top">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v:textbox>
                </v:shape>
                <v:shape id="Text Box 838" o:spid="_x0000_s1135"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" stroked="f">
                  <v:textbo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v:textbox>
                </v:shape>
                <v:line id="Line 839" o:spid="_x0000_s1136"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o:lock v:ext="edit" shapetype="f"/>
                </v:line>
                <v:line id="Line 840" o:spid="_x0000_s1137"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" strokeweight="3pt">
                  <o:lock v:ext="edit" shapetype="f"/>
                </v:line>
                <v:line id="Line 841" o:spid="_x0000_s1138"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PMxAAAANsAAAAPAAAAZHJzL2Rvd25yZXYueG1sRI9PawIx&#10;FMTvQr9DeIXeNGsL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CphA8zEAAAA2wAAAA8A&#10;AAAAAAAAAAAAAAAABwIAAGRycy9kb3ducmV2LnhtbFBLBQYAAAAAAwADALcAAAD4AgAAAAA=&#10;">
                  <v:stroke endarrow="block"/>
                  <o:lock v:ext="edit" shapetype="f"/>
                </v:line>
                <v:oval id="Oval 842" o:spid="_x0000_s1139"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" strokeweight="2pt">
                  <v:fill opacity="0"/>
                  <v:path arrowok="t"/>
                </v:oval>
                <v:oval id="Oval 843" o:spid="_x0000_s1140"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" strokeweight="2pt">
                  <v:fill opacity="0"/>
                  <v:path arrowok="t"/>
                </v:oval>
                <v:oval id="Oval 844" o:spid="_x0000_s1141"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" strokeweight="2pt">
                  <v:fill opacity="0"/>
                  <v:path arrowok="t"/>
                </v:oval>
                <v:oval id="Oval 845" o:spid="_x0000_s1142"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" strokeweight="2pt">
                  <v:fill opacity="0"/>
                  <v:path arrowok="t"/>
                </v:oval>
                <v:line id="Line 846" o:spid="_x0000_s1143"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" strokeweight="2pt">
                  <o:lock v:ext="edit" shapetype="f"/>
                </v:line>
                <v:line id="Line 847" o:spid="_x0000_s1144"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" strokeweight="2pt">
                  <o:lock v:ext="edit" shapetype="f"/>
                </v:line>
                <v:line id="Line 848" o:spid="_x0000_s1145"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" strokeweight="2pt">
                  <o:lock v:ext="edit" shapetype="f"/>
                </v:line>
                <v:line id="Line 849" o:spid="_x0000_s1146"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" strokeweight="2pt">
                  <o:lock v:ext="edit" shapetype="f"/>
                </v:line>
                <v:rect id="Rectangle 850" o:spid="_x0000_s1147"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">
                  <v:path arrowok="t"/>
                </v:rect>
                <v:shape id="Text Box 851" o:spid="_x0000_s1148"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" stroked="f">
                  <v:textbo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v:textbox>
                </v:shape>
                <v:shape id="Text Box 852" o:spid="_x0000_s1149"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" stroked="f">
                  <v:textbox>
                    <w:txbxContent>
                      <w:p w14:paraId="04EF8897" w14:textId="77777777" w:rsidR="00F13895" w:rsidRPr="004F297F" w:rsidRDefault="00F13895" w:rsidP="00BE2859">
                        <w:pPr>
                          <w:rPr>
                            <w:rFonts w:cs="Arial"/>
                            <w:sz w:val="16"/>
                            <w:szCs w:val="16"/>
                          </w:rPr>
                        </w:pPr>
                        <w:r>
                          <w:rPr>
                            <w:rFonts w:cs="Arial"/>
                            <w:sz w:val="16"/>
                            <w:szCs w:val="16"/>
                          </w:rPr>
                          <w:t>Cable Sealing End</w:t>
                        </w:r>
                      </w:p>
                    </w:txbxContent>
                  </v:textbox>
                </v:shape>
                <v:line id="Line 853" o:spid="_x0000_s1150"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iwxAAAANsAAAAPAAAAZHJzL2Rvd25yZXYueG1sRI9Ba8JA&#10;EIXvBf/DMkIvoW6qVD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MK7KLDEAAAA2wAAAA8A&#10;AAAAAAAAAAAAAAAABwIAAGRycy9kb3ducmV2LnhtbFBLBQYAAAAAAwADALcAAAD4AgAAAAA=&#10;">
                  <v:stroke endarrow="block"/>
                  <o:lock v:ext="edit" shapetype="f"/>
                </v:line>
                <v:shape id="Text Box 854" o:spid="_x0000_s1151"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v:textbox>
                </v:shape>
                <v:line id="Line 855" o:spid="_x0000_s1152"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o:lock v:ext="edit" shapetype="f"/>
                </v:line>
                <w10:anchorlock/>
              </v:group>
            </w:pict>
          </mc:Fallback>
        </mc:AlternateContent>
      </w:r>
    </w:p>
    <w:p w14:paraId="5BAC3B40" w14:textId="77777777" w:rsidR="00B83BC8" w:rsidRPr="00087373" w:rsidRDefault="00442EA8" w:rsidP="00882732">
      <w:pPr>
        <w:pStyle w:val="Heading3"/>
        <w:numPr>
          <w:ilvl w:val="1"/>
          <w:numId w:val="37"/>
        </w:numPr>
        <w:spacing w:after="200"/>
        <w:ind w:hanging="714"/>
        <w:rPr>
          <w:i/>
        </w:rPr>
      </w:pPr>
      <w:r w:rsidRPr="00087373">
        <w:t>Th</w:t>
      </w:r>
      <w:r w:rsidR="00B83BC8" w:rsidRPr="00087373">
        <w:t xml:space="preserve">e generation connection criteria applicable to an </w:t>
      </w:r>
      <w:r w:rsidR="00B83BC8" w:rsidRPr="00087373">
        <w:rPr>
          <w:i/>
        </w:rPr>
        <w:t>offshore transmission system</w:t>
      </w:r>
      <w:r w:rsidR="00B83BC8" w:rsidRPr="00087373">
        <w:t xml:space="preserve"> are set out in Section 7 and cover the connections which extend from the </w:t>
      </w:r>
      <w:r w:rsidR="00B83BC8" w:rsidRPr="00087373">
        <w:rPr>
          <w:i/>
        </w:rPr>
        <w:t xml:space="preserve">offshore grid entry points (GEP), </w:t>
      </w:r>
      <w:r w:rsidR="00B83BC8" w:rsidRPr="00087373">
        <w:t>through the</w:t>
      </w:r>
      <w:r w:rsidR="00B83BC8" w:rsidRPr="00087373">
        <w:rPr>
          <w:i/>
        </w:rPr>
        <w:t xml:space="preserve"> offshore transmission system, </w:t>
      </w:r>
      <w:r w:rsidR="00B83BC8" w:rsidRPr="00087373">
        <w:t xml:space="preserve">to the </w:t>
      </w:r>
      <w:r w:rsidR="00B83BC8" w:rsidRPr="00087373">
        <w:rPr>
          <w:i/>
        </w:rPr>
        <w:t xml:space="preserve">interface point (IP) </w:t>
      </w:r>
      <w:r w:rsidR="00B83BC8" w:rsidRPr="00087373">
        <w:t xml:space="preserve">or onshore </w:t>
      </w:r>
      <w:r w:rsidR="00B83BC8" w:rsidRPr="00087373">
        <w:rPr>
          <w:i/>
        </w:rPr>
        <w:t xml:space="preserve">user system interface point (USIP), </w:t>
      </w:r>
      <w:r w:rsidR="00B83BC8" w:rsidRPr="00087373">
        <w:t>as the case may be</w:t>
      </w:r>
      <w:r w:rsidR="00B83BC8" w:rsidRPr="00087373">
        <w:rPr>
          <w:i/>
        </w:rPr>
        <w:t>.</w:t>
      </w:r>
    </w:p>
    <w:p w14:paraId="7969E15C" w14:textId="77777777" w:rsidR="00442EA8" w:rsidRPr="00087373" w:rsidRDefault="006012A4" w:rsidP="00882732">
      <w:pPr>
        <w:pStyle w:val="Heading3"/>
        <w:numPr>
          <w:ilvl w:val="1"/>
          <w:numId w:val="37"/>
        </w:numPr>
        <w:spacing w:after="200"/>
        <w:ind w:hanging="714"/>
        <w:rPr>
          <w:i/>
        </w:rPr>
      </w:pPr>
      <w:r w:rsidRPr="00087373">
        <w:t xml:space="preserve">The </w:t>
      </w:r>
      <w:r w:rsidR="00051E46" w:rsidRPr="00087373">
        <w:t xml:space="preserve">demand connection criteria applicable to an </w:t>
      </w:r>
      <w:r w:rsidR="00051E46" w:rsidRPr="00087373">
        <w:rPr>
          <w:i/>
        </w:rPr>
        <w:t>offshore transmission system</w:t>
      </w:r>
      <w:r w:rsidR="00051E46" w:rsidRPr="00087373" w:rsidDel="00051E46">
        <w:t xml:space="preserve"> </w:t>
      </w:r>
      <w:r w:rsidRPr="00087373">
        <w:t xml:space="preserve">are given in Section </w:t>
      </w:r>
      <w:r w:rsidR="000A163C" w:rsidRPr="00087373">
        <w:t>8</w:t>
      </w:r>
      <w:r w:rsidRPr="00087373">
        <w:t xml:space="preserve"> and cover the connection</w:t>
      </w:r>
      <w:r w:rsidR="0028691A" w:rsidRPr="00087373">
        <w:t xml:space="preserve"> of </w:t>
      </w:r>
      <w:r w:rsidR="0037163A" w:rsidRPr="00087373">
        <w:t xml:space="preserve">station </w:t>
      </w:r>
      <w:r w:rsidR="0028691A" w:rsidRPr="00087373">
        <w:t xml:space="preserve">demand at the </w:t>
      </w:r>
      <w:r w:rsidR="0028691A" w:rsidRPr="00087373">
        <w:rPr>
          <w:i/>
        </w:rPr>
        <w:t>offshore platform</w:t>
      </w:r>
      <w:r w:rsidR="0028691A" w:rsidRPr="00087373">
        <w:t xml:space="preserve">. These criteria </w:t>
      </w:r>
      <w:r w:rsidRPr="00087373">
        <w:t xml:space="preserve">extend from the </w:t>
      </w:r>
      <w:r w:rsidR="000F41BC" w:rsidRPr="00087373">
        <w:rPr>
          <w:i/>
        </w:rPr>
        <w:t>offshore</w:t>
      </w:r>
      <w:r w:rsidR="001B3432" w:rsidRPr="00087373">
        <w:rPr>
          <w:i/>
        </w:rPr>
        <w:t xml:space="preserve"> supply point (</w:t>
      </w:r>
      <w:r w:rsidR="000F41BC" w:rsidRPr="00087373">
        <w:rPr>
          <w:i/>
        </w:rPr>
        <w:t>O</w:t>
      </w:r>
      <w:r w:rsidR="001B3432" w:rsidRPr="00087373">
        <w:rPr>
          <w:i/>
        </w:rPr>
        <w:t xml:space="preserve">SP) </w:t>
      </w:r>
      <w:r w:rsidR="001B3432" w:rsidRPr="00087373">
        <w:t xml:space="preserve">on the </w:t>
      </w:r>
      <w:r w:rsidR="001B3432" w:rsidRPr="00087373">
        <w:rPr>
          <w:i/>
        </w:rPr>
        <w:t xml:space="preserve">offshore platform </w:t>
      </w:r>
      <w:r w:rsidR="001B3432" w:rsidRPr="00087373">
        <w:t xml:space="preserve">through the </w:t>
      </w:r>
      <w:r w:rsidR="001B3432" w:rsidRPr="00087373">
        <w:rPr>
          <w:i/>
        </w:rPr>
        <w:t xml:space="preserve">offshore transmission </w:t>
      </w:r>
      <w:r w:rsidR="000B0342" w:rsidRPr="00087373">
        <w:rPr>
          <w:i/>
        </w:rPr>
        <w:t>system</w:t>
      </w:r>
      <w:r w:rsidR="001B3432" w:rsidRPr="00087373">
        <w:t xml:space="preserve"> to the onshore </w:t>
      </w:r>
      <w:r w:rsidR="004B1187" w:rsidRPr="00087373">
        <w:rPr>
          <w:i/>
        </w:rPr>
        <w:t>interface</w:t>
      </w:r>
      <w:r w:rsidR="001B3432" w:rsidRPr="00087373">
        <w:rPr>
          <w:i/>
        </w:rPr>
        <w:t xml:space="preserve"> point (</w:t>
      </w:r>
      <w:r w:rsidR="006A29B5" w:rsidRPr="00087373">
        <w:rPr>
          <w:i/>
        </w:rPr>
        <w:t>IP</w:t>
      </w:r>
      <w:r w:rsidR="001B3432" w:rsidRPr="00087373">
        <w:rPr>
          <w:i/>
        </w:rPr>
        <w:t>)</w:t>
      </w:r>
      <w:r w:rsidR="001B3432" w:rsidRPr="00087373">
        <w:t xml:space="preserve"> or</w:t>
      </w:r>
      <w:r w:rsidR="002C202E" w:rsidRPr="00087373">
        <w:t xml:space="preserve"> onshore</w:t>
      </w:r>
      <w:r w:rsidR="001B3432" w:rsidRPr="00087373">
        <w:t xml:space="preserve"> </w:t>
      </w:r>
      <w:r w:rsidR="001B3432" w:rsidRPr="00087373">
        <w:rPr>
          <w:i/>
        </w:rPr>
        <w:t xml:space="preserve">user system </w:t>
      </w:r>
      <w:r w:rsidR="006A29B5" w:rsidRPr="00087373">
        <w:rPr>
          <w:i/>
        </w:rPr>
        <w:t>interface</w:t>
      </w:r>
      <w:r w:rsidR="001B3432" w:rsidRPr="00087373">
        <w:rPr>
          <w:i/>
        </w:rPr>
        <w:t xml:space="preserve"> point</w:t>
      </w:r>
      <w:r w:rsidR="006A29B5" w:rsidRPr="00087373">
        <w:rPr>
          <w:i/>
        </w:rPr>
        <w:t xml:space="preserve"> (USIP)</w:t>
      </w:r>
      <w:r w:rsidR="003D172C" w:rsidRPr="00087373">
        <w:rPr>
          <w:i/>
        </w:rPr>
        <w:t>,</w:t>
      </w:r>
      <w:r w:rsidR="001B3432" w:rsidRPr="00087373">
        <w:t xml:space="preserve"> as the case may be.</w:t>
      </w:r>
    </w:p>
    <w:p w14:paraId="6DF781D4" w14:textId="77777777" w:rsidR="00442EA8" w:rsidRPr="00087373" w:rsidRDefault="00B708CB" w:rsidP="00882732">
      <w:pPr>
        <w:pStyle w:val="Heading3"/>
        <w:numPr>
          <w:ilvl w:val="1"/>
          <w:numId w:val="37"/>
        </w:numPr>
        <w:spacing w:after="200"/>
        <w:ind w:hanging="714"/>
        <w:jc w:val="left"/>
      </w:pPr>
      <w:r w:rsidRPr="00087373">
        <w:t xml:space="preserve">The criteria relating to the operation of </w:t>
      </w:r>
      <w:r w:rsidR="00BF5D24" w:rsidRPr="00087373">
        <w:t>an</w:t>
      </w:r>
      <w:r w:rsidRPr="00087373">
        <w:t xml:space="preserve"> </w:t>
      </w:r>
      <w:r w:rsidRPr="00087373">
        <w:rPr>
          <w:i/>
        </w:rPr>
        <w:t xml:space="preserve">offshore transmission </w:t>
      </w:r>
      <w:r w:rsidR="000B0342" w:rsidRPr="00087373">
        <w:rPr>
          <w:i/>
        </w:rPr>
        <w:t>system</w:t>
      </w:r>
      <w:r w:rsidR="001B3432" w:rsidRPr="00087373">
        <w:rPr>
          <w:i/>
        </w:rPr>
        <w:t xml:space="preserve"> </w:t>
      </w:r>
      <w:r w:rsidRPr="00087373">
        <w:t xml:space="preserve">are presented in Section </w:t>
      </w:r>
      <w:r w:rsidR="000A163C" w:rsidRPr="00087373">
        <w:t>9</w:t>
      </w:r>
      <w:r w:rsidRPr="00087373">
        <w:t>.</w:t>
      </w:r>
    </w:p>
    <w:p w14:paraId="4B3C8226" w14:textId="77777777" w:rsidR="00442EA8" w:rsidRPr="00087373" w:rsidRDefault="00325AB6" w:rsidP="00882732">
      <w:pPr>
        <w:pStyle w:val="Heading3"/>
        <w:numPr>
          <w:ilvl w:val="1"/>
          <w:numId w:val="37"/>
        </w:numPr>
        <w:spacing w:after="200"/>
        <w:ind w:hanging="714"/>
      </w:pPr>
      <w:r w:rsidRPr="00087373">
        <w:t xml:space="preserve">Voltage limits for use in planning and operating </w:t>
      </w:r>
      <w:r w:rsidR="00BF5D24" w:rsidRPr="00087373">
        <w:t>an</w:t>
      </w:r>
      <w:r w:rsidRPr="00087373">
        <w:t xml:space="preserve"> </w:t>
      </w:r>
      <w:r w:rsidRPr="00087373">
        <w:rPr>
          <w:i/>
        </w:rPr>
        <w:t xml:space="preserve">offshore transmission </w:t>
      </w:r>
      <w:r w:rsidR="000B0342" w:rsidRPr="00087373">
        <w:rPr>
          <w:i/>
        </w:rPr>
        <w:t xml:space="preserve">system </w:t>
      </w:r>
      <w:r w:rsidR="000B0342" w:rsidRPr="00087373">
        <w:t>are</w:t>
      </w:r>
      <w:r w:rsidR="001B3432" w:rsidRPr="00087373">
        <w:rPr>
          <w:i/>
        </w:rPr>
        <w:t xml:space="preserve"> </w:t>
      </w:r>
      <w:r w:rsidRPr="00087373">
        <w:t>presented in Section 10.</w:t>
      </w:r>
    </w:p>
    <w:p w14:paraId="6B59C771" w14:textId="77777777" w:rsidR="00442EA8" w:rsidRPr="00087373" w:rsidRDefault="00442EA8" w:rsidP="00442EA8">
      <w:pPr>
        <w:rPr>
          <w:b/>
          <w:u w:val="single"/>
        </w:rPr>
      </w:pPr>
      <w:r w:rsidRPr="00087373">
        <w:rPr>
          <w:b/>
          <w:u w:val="single"/>
        </w:rPr>
        <w:t>Overlap of Criteria</w:t>
      </w:r>
    </w:p>
    <w:p w14:paraId="6E451982" w14:textId="77777777" w:rsidR="00442EA8" w:rsidRPr="00087373" w:rsidRDefault="00442EA8" w:rsidP="00442EA8">
      <w:pPr>
        <w:pStyle w:val="Heading3"/>
        <w:spacing w:after="200"/>
      </w:pPr>
    </w:p>
    <w:p w14:paraId="6BF079F3" w14:textId="77777777" w:rsidR="00E87948" w:rsidRPr="00087373" w:rsidRDefault="00442EA8" w:rsidP="00882732">
      <w:pPr>
        <w:pStyle w:val="Heading3"/>
        <w:numPr>
          <w:ilvl w:val="1"/>
          <w:numId w:val="37"/>
        </w:numPr>
        <w:spacing w:after="200"/>
        <w:ind w:hanging="714"/>
      </w:pPr>
      <w:r w:rsidRPr="00087373">
        <w:lastRenderedPageBreak/>
        <w:t xml:space="preserve">As described above, and illustrated in Figures 1.1, 1.2 and 1.3, there will be parts of the </w:t>
      </w:r>
      <w:r w:rsidRPr="00087373">
        <w:rPr>
          <w:i/>
        </w:rPr>
        <w:t>national electricity transmission system</w:t>
      </w:r>
      <w:r w:rsidRPr="00087373">
        <w:t xml:space="preserve"> where more than one set of criteria apply. In such places the requirements of all relevant criteria must be met.</w:t>
      </w:r>
      <w:r w:rsidR="00477B5F" w:rsidRPr="00087373">
        <w:t xml:space="preserve"> </w:t>
      </w:r>
      <w:proofErr w:type="gramStart"/>
      <w:r w:rsidR="00477B5F" w:rsidRPr="00087373">
        <w:t>Particular examples</w:t>
      </w:r>
      <w:proofErr w:type="gramEnd"/>
      <w:r w:rsidR="00477B5F" w:rsidRPr="00087373">
        <w:t xml:space="preserve"> are:</w:t>
      </w:r>
    </w:p>
    <w:p w14:paraId="03834482" w14:textId="77777777" w:rsidR="00BC1B35" w:rsidRPr="00087373" w:rsidRDefault="00DA0F11" w:rsidP="00882732">
      <w:pPr>
        <w:pStyle w:val="Heading3"/>
        <w:numPr>
          <w:ilvl w:val="2"/>
          <w:numId w:val="41"/>
        </w:numPr>
        <w:spacing w:after="200"/>
      </w:pPr>
      <w:r>
        <w:t>s</w:t>
      </w:r>
      <w:r w:rsidR="00442EA8" w:rsidRPr="00087373">
        <w:t xml:space="preserve">hould an </w:t>
      </w:r>
      <w:r w:rsidR="00442EA8" w:rsidRPr="00087373">
        <w:rPr>
          <w:i/>
        </w:rPr>
        <w:t>offshore transmission system</w:t>
      </w:r>
      <w:r w:rsidR="00442EA8" w:rsidRPr="00087373">
        <w:t xml:space="preserve"> be connected to the onshore </w:t>
      </w:r>
      <w:r w:rsidR="00442EA8" w:rsidRPr="00087373">
        <w:rPr>
          <w:i/>
        </w:rPr>
        <w:t>MITS</w:t>
      </w:r>
      <w:r w:rsidR="00442EA8" w:rsidRPr="00087373">
        <w:t xml:space="preserve"> by two or more AC </w:t>
      </w:r>
      <w:r w:rsidR="00442EA8" w:rsidRPr="00087373">
        <w:rPr>
          <w:i/>
        </w:rPr>
        <w:t>offshore transmission circuits</w:t>
      </w:r>
      <w:r w:rsidR="00442EA8" w:rsidRPr="00087373">
        <w:t xml:space="preserve"> routed to different onshore substations or to separate </w:t>
      </w:r>
      <w:r w:rsidR="00442EA8" w:rsidRPr="00087373">
        <w:rPr>
          <w:i/>
        </w:rPr>
        <w:t>busbar</w:t>
      </w:r>
      <w:r w:rsidR="00442EA8" w:rsidRPr="00087373">
        <w:t xml:space="preserve"> sections at the same onshore substation, those AC </w:t>
      </w:r>
      <w:r w:rsidR="00442EA8" w:rsidRPr="00087373">
        <w:rPr>
          <w:i/>
        </w:rPr>
        <w:t>offshore transmission circuits</w:t>
      </w:r>
      <w:r w:rsidR="00442EA8" w:rsidRPr="00087373">
        <w:t xml:space="preserve"> would parallel the </w:t>
      </w:r>
      <w:r w:rsidR="00442EA8" w:rsidRPr="00087373">
        <w:rPr>
          <w:i/>
        </w:rPr>
        <w:t>MITS.</w:t>
      </w:r>
      <w:r w:rsidR="00442EA8" w:rsidRPr="00087373">
        <w:t xml:space="preserve"> In such cases the onshore criteria would also apply to the relevant sections of the </w:t>
      </w:r>
      <w:r w:rsidR="00442EA8" w:rsidRPr="00087373">
        <w:rPr>
          <w:i/>
        </w:rPr>
        <w:t>offshore transmission system</w:t>
      </w:r>
      <w:r w:rsidR="00477B5F" w:rsidRPr="00087373">
        <w:t>;</w:t>
      </w:r>
    </w:p>
    <w:p w14:paraId="5DE7F1FC" w14:textId="77777777" w:rsidR="00BC1B35" w:rsidRPr="00087373" w:rsidRDefault="00BC1B35" w:rsidP="00BC1B35">
      <w:pPr>
        <w:ind w:left="708"/>
      </w:pPr>
    </w:p>
    <w:p w14:paraId="263B4AAF" w14:textId="77777777" w:rsidR="00477B5F" w:rsidRPr="00087373" w:rsidRDefault="00DA0F11" w:rsidP="00882732">
      <w:pPr>
        <w:pStyle w:val="Heading3"/>
        <w:numPr>
          <w:ilvl w:val="2"/>
          <w:numId w:val="41"/>
        </w:numPr>
        <w:spacing w:after="200"/>
      </w:pPr>
      <w:r>
        <w:t>w</w:t>
      </w:r>
      <w:r w:rsidR="00477B5F" w:rsidRPr="00087373">
        <w:t>here sites are composite and have a mixture of demand connections and   generation connections, the security afforded to the block of demand customers shall be not less than that provided for a standard demand connection of an identical si</w:t>
      </w:r>
      <w:r w:rsidR="00933A19" w:rsidRPr="00087373">
        <w:t xml:space="preserve">ze. The applicable security </w:t>
      </w:r>
      <w:r w:rsidR="00477B5F" w:rsidRPr="00087373">
        <w:t>standard should therefore be the more secure of</w:t>
      </w:r>
      <w:r w:rsidR="00933A19" w:rsidRPr="00087373">
        <w:t xml:space="preserve"> the corresponding criteria of Section 2 or S</w:t>
      </w:r>
      <w:r w:rsidR="00477B5F" w:rsidRPr="00087373">
        <w:t>ection 3. Specifically excluded from this category is a generation site with on-site station demand. Su</w:t>
      </w:r>
      <w:r w:rsidR="00933A19" w:rsidRPr="00087373">
        <w:t>ch sites shall be treated as a g</w:t>
      </w:r>
      <w:r w:rsidR="00477B5F" w:rsidRPr="00087373">
        <w:t xml:space="preserve">eneration site connected to the </w:t>
      </w:r>
      <w:r w:rsidR="00477B5F" w:rsidRPr="00087373">
        <w:rPr>
          <w:i/>
        </w:rPr>
        <w:t>onshore transmission system</w:t>
      </w:r>
      <w:r w:rsidR="00477B5F" w:rsidRPr="00087373">
        <w:t xml:space="preserve"> with appropriate security levels.</w:t>
      </w:r>
    </w:p>
    <w:p w14:paraId="4BACD1E6" w14:textId="77777777" w:rsidR="00B62CE2" w:rsidRPr="00087373" w:rsidRDefault="00B62CE2"/>
    <w:p w14:paraId="3FFD327B" w14:textId="70B48039" w:rsidR="00A306B9" w:rsidRPr="00087373" w:rsidRDefault="00EB2899" w:rsidP="003A1715">
      <w:pPr>
        <w:pStyle w:val="Heading3"/>
        <w:numPr>
          <w:ilvl w:val="2"/>
          <w:numId w:val="41"/>
        </w:numPr>
        <w:spacing w:after="200"/>
        <w:sectPr w:rsidR="00A306B9" w:rsidRPr="00087373" w:rsidSect="00316D76">
          <w:footerReference w:type="even" r:id="rId12"/>
          <w:footerReference w:type="default" r:id="rId13"/>
          <w:footerReference w:type="first" r:id="rId14"/>
          <w:pgSz w:w="11906" w:h="16838" w:code="9"/>
          <w:pgMar w:top="1440" w:right="1440" w:bottom="1440" w:left="1440" w:header="720" w:footer="720" w:gutter="0"/>
          <w:cols w:space="720"/>
        </w:sectPr>
      </w:pPr>
      <w:ins w:id="1" w:author="Steve Baker (ESO)" w:date="2024-02-21T16:12:00Z">
        <w:r>
          <w:t xml:space="preserve">Where some sections of a </w:t>
        </w:r>
        <w:r w:rsidRPr="00347A6A">
          <w:rPr>
            <w:i/>
            <w:iCs/>
          </w:rPr>
          <w:t>transmission licensee</w:t>
        </w:r>
        <w:r>
          <w:t xml:space="preserve">’s </w:t>
        </w:r>
        <w:r w:rsidRPr="00355464">
          <w:rPr>
            <w:i/>
            <w:iCs/>
          </w:rPr>
          <w:t>transmission system</w:t>
        </w:r>
        <w:r>
          <w:t xml:space="preserve"> </w:t>
        </w:r>
        <w:proofErr w:type="gramStart"/>
        <w:r>
          <w:t>extends</w:t>
        </w:r>
        <w:proofErr w:type="gramEnd"/>
        <w:r>
          <w:t xml:space="preserve"> between </w:t>
        </w:r>
        <w:r w:rsidRPr="00114084">
          <w:rPr>
            <w:i/>
            <w:iCs/>
          </w:rPr>
          <w:t>NGET</w:t>
        </w:r>
        <w:r>
          <w:t xml:space="preserve">’s </w:t>
        </w:r>
        <w:r w:rsidRPr="00355464">
          <w:rPr>
            <w:i/>
            <w:iCs/>
          </w:rPr>
          <w:t>transmission system</w:t>
        </w:r>
        <w:r>
          <w:t xml:space="preserve"> and/or or </w:t>
        </w:r>
        <w:r w:rsidRPr="00114084">
          <w:rPr>
            <w:i/>
            <w:iCs/>
          </w:rPr>
          <w:t>SPT</w:t>
        </w:r>
        <w:r>
          <w:t xml:space="preserve">’s </w:t>
        </w:r>
        <w:r w:rsidRPr="00355464">
          <w:rPr>
            <w:i/>
            <w:iCs/>
          </w:rPr>
          <w:t>transmission system</w:t>
        </w:r>
        <w:r>
          <w:t xml:space="preserve"> and/or </w:t>
        </w:r>
        <w:r w:rsidRPr="00114084">
          <w:rPr>
            <w:i/>
            <w:iCs/>
          </w:rPr>
          <w:t>SHET</w:t>
        </w:r>
        <w:r>
          <w:t xml:space="preserve">’s </w:t>
        </w:r>
        <w:r w:rsidRPr="00355464">
          <w:rPr>
            <w:i/>
            <w:iCs/>
          </w:rPr>
          <w:t>transmission system</w:t>
        </w:r>
        <w:r>
          <w:t xml:space="preserve">, where different criteria apply, that section would have to meet the criteria applicable to the </w:t>
        </w:r>
        <w:r w:rsidRPr="00355464">
          <w:rPr>
            <w:i/>
            <w:iCs/>
          </w:rPr>
          <w:t>transmission system</w:t>
        </w:r>
        <w:r>
          <w:t>s it extends between</w:t>
        </w:r>
      </w:ins>
      <w:ins w:id="2" w:author="Steve Baker (ESO)" w:date="2024-02-23T12:22:00Z">
        <w:r w:rsidR="42A77BF2">
          <w:t>;</w:t>
        </w:r>
      </w:ins>
      <w:ins w:id="3" w:author="Steve Baker (ESO)" w:date="2024-02-21T16:12:00Z">
        <w:r>
          <w:t xml:space="preserve"> </w:t>
        </w:r>
        <w:r w:rsidRPr="00114084">
          <w:rPr>
            <w:i/>
            <w:iCs/>
          </w:rPr>
          <w:t>NGET</w:t>
        </w:r>
        <w:r>
          <w:t xml:space="preserve">’s </w:t>
        </w:r>
        <w:r w:rsidRPr="00DB1456">
          <w:rPr>
            <w:i/>
            <w:iCs/>
          </w:rPr>
          <w:t>transmission system</w:t>
        </w:r>
        <w:r>
          <w:t xml:space="preserve"> and/or or </w:t>
        </w:r>
        <w:r w:rsidRPr="00114084">
          <w:rPr>
            <w:i/>
            <w:iCs/>
          </w:rPr>
          <w:t>SPT</w:t>
        </w:r>
        <w:r>
          <w:t xml:space="preserve">’s </w:t>
        </w:r>
        <w:r w:rsidRPr="00355464">
          <w:rPr>
            <w:i/>
            <w:iCs/>
          </w:rPr>
          <w:t>transmission system</w:t>
        </w:r>
        <w:r>
          <w:t xml:space="preserve"> and/or </w:t>
        </w:r>
        <w:r w:rsidRPr="00114084">
          <w:rPr>
            <w:i/>
            <w:iCs/>
          </w:rPr>
          <w:t>SHET</w:t>
        </w:r>
        <w:r>
          <w:t xml:space="preserve">’s </w:t>
        </w:r>
        <w:r w:rsidRPr="00355464">
          <w:rPr>
            <w:i/>
            <w:iCs/>
          </w:rPr>
          <w:t>transmission system</w:t>
        </w:r>
        <w:r>
          <w:t>.</w:t>
        </w:r>
      </w:ins>
    </w:p>
    <w:p w14:paraId="6F866EEC" w14:textId="77777777" w:rsidR="00B62CE2" w:rsidRPr="00087373" w:rsidRDefault="00A306B9" w:rsidP="00882732">
      <w:pPr>
        <w:pStyle w:val="Heading1"/>
        <w:numPr>
          <w:ilvl w:val="0"/>
          <w:numId w:val="18"/>
        </w:numPr>
        <w:ind w:left="709" w:hanging="709"/>
        <w:rPr>
          <w:i/>
        </w:rPr>
      </w:pPr>
      <w:bookmarkStart w:id="4" w:name="_Ref73095655"/>
      <w:r w:rsidRPr="00087373">
        <w:lastRenderedPageBreak/>
        <w:t xml:space="preserve">     </w:t>
      </w:r>
      <w:r w:rsidR="005332B7" w:rsidRPr="00087373">
        <w:t xml:space="preserve">Generation Connection Criteria Applicable to the </w:t>
      </w:r>
      <w:r w:rsidR="005332B7" w:rsidRPr="00087373">
        <w:rPr>
          <w:i/>
        </w:rPr>
        <w:t>Onshore Transmission System</w:t>
      </w:r>
      <w:bookmarkEnd w:id="4"/>
    </w:p>
    <w:p w14:paraId="135A5690" w14:textId="77777777" w:rsidR="008E1440" w:rsidRPr="00087373" w:rsidRDefault="00B62CE2" w:rsidP="00882732">
      <w:pPr>
        <w:numPr>
          <w:ilvl w:val="1"/>
          <w:numId w:val="17"/>
        </w:numPr>
        <w:tabs>
          <w:tab w:val="clear" w:pos="1534"/>
          <w:tab w:val="num" w:pos="709"/>
        </w:tabs>
        <w:spacing w:after="200"/>
        <w:ind w:left="709" w:hanging="709"/>
        <w:rPr>
          <w:i/>
        </w:rPr>
      </w:pPr>
      <w:r w:rsidRPr="00087373">
        <w:t xml:space="preserve">This section presents the planning criteria </w:t>
      </w:r>
      <w:r w:rsidR="005332B7" w:rsidRPr="00087373">
        <w:t>applicable to the</w:t>
      </w:r>
      <w:r w:rsidRPr="00087373">
        <w:t xml:space="preserve"> connection of one or more </w:t>
      </w:r>
      <w:r w:rsidRPr="00087373">
        <w:rPr>
          <w:i/>
        </w:rPr>
        <w:t>power stations</w:t>
      </w:r>
      <w:r w:rsidRPr="00087373">
        <w:t xml:space="preserve"> to the </w:t>
      </w:r>
      <w:r w:rsidR="0050378C" w:rsidRPr="00087373">
        <w:rPr>
          <w:i/>
        </w:rPr>
        <w:t xml:space="preserve">onshore </w:t>
      </w:r>
      <w:r w:rsidRPr="00087373">
        <w:rPr>
          <w:i/>
        </w:rPr>
        <w:t>transmission system</w:t>
      </w:r>
      <w:r w:rsidRPr="00087373">
        <w:t xml:space="preserve">. The criteria in this section will also apply to the connections from a GSP to the </w:t>
      </w:r>
      <w:r w:rsidR="0050378C" w:rsidRPr="00087373">
        <w:rPr>
          <w:i/>
        </w:rPr>
        <w:t xml:space="preserve">onshore </w:t>
      </w:r>
      <w:r w:rsidRPr="00087373">
        <w:rPr>
          <w:i/>
        </w:rPr>
        <w:t>transmission system</w:t>
      </w:r>
      <w:r w:rsidRPr="00087373">
        <w:t xml:space="preserve"> by </w:t>
      </w:r>
      <w:r w:rsidR="001033B8" w:rsidRPr="00087373">
        <w:t xml:space="preserve">which </w:t>
      </w:r>
      <w:r w:rsidR="001033B8" w:rsidRPr="00087373">
        <w:rPr>
          <w:i/>
        </w:rPr>
        <w:t>power</w:t>
      </w:r>
      <w:r w:rsidRPr="00087373">
        <w:rPr>
          <w:i/>
        </w:rPr>
        <w:t xml:space="preserve"> stations</w:t>
      </w:r>
      <w:r w:rsidRPr="00087373">
        <w:t xml:space="preserve"> embedded within a customer’s network (</w:t>
      </w:r>
      <w:proofErr w:type="gramStart"/>
      <w:r w:rsidRPr="00087373">
        <w:t>e.g.</w:t>
      </w:r>
      <w:proofErr w:type="gramEnd"/>
      <w:r w:rsidRPr="00087373">
        <w:t xml:space="preserve"> distribution network) are connected to the </w:t>
      </w:r>
      <w:r w:rsidR="0050378C" w:rsidRPr="00087373">
        <w:rPr>
          <w:i/>
        </w:rPr>
        <w:t xml:space="preserve">onshore </w:t>
      </w:r>
      <w:r w:rsidRPr="00087373">
        <w:rPr>
          <w:i/>
        </w:rPr>
        <w:t xml:space="preserve">transmission system. </w:t>
      </w:r>
    </w:p>
    <w:p w14:paraId="0BB78B7C" w14:textId="77777777" w:rsidR="008E1440" w:rsidRPr="00087373" w:rsidRDefault="00B62CE2" w:rsidP="00882732">
      <w:pPr>
        <w:numPr>
          <w:ilvl w:val="1"/>
          <w:numId w:val="17"/>
        </w:numPr>
        <w:tabs>
          <w:tab w:val="clear" w:pos="153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5D260A" w:rsidRPr="00087373">
        <w:t xml:space="preserve">3 </w:t>
      </w:r>
      <w:r w:rsidRPr="00087373">
        <w:t xml:space="preserve">and/or Section </w:t>
      </w:r>
      <w:r w:rsidR="005D260A" w:rsidRPr="00087373">
        <w:t>4</w:t>
      </w:r>
      <w:r w:rsidRPr="00087373">
        <w:t xml:space="preserve"> also apply, those criteria must also be met.</w:t>
      </w:r>
    </w:p>
    <w:p w14:paraId="1B6EDE3A" w14:textId="77777777" w:rsidR="008E1440" w:rsidRPr="00087373" w:rsidRDefault="008E1440" w:rsidP="00882732">
      <w:pPr>
        <w:numPr>
          <w:ilvl w:val="1"/>
          <w:numId w:val="17"/>
        </w:numPr>
        <w:tabs>
          <w:tab w:val="clear" w:pos="1534"/>
          <w:tab w:val="num" w:pos="709"/>
        </w:tabs>
        <w:spacing w:before="120" w:after="200"/>
        <w:ind w:left="709" w:hanging="709"/>
      </w:pPr>
      <w:r w:rsidRPr="00087373">
        <w:t>In planning generation connections, this Standard is met if the connection design either:</w:t>
      </w:r>
    </w:p>
    <w:p w14:paraId="07502A2B"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satisfies the deterministic criteria detailed in paragraphs 2.5 to 2.13; or</w:t>
      </w:r>
    </w:p>
    <w:p w14:paraId="296E77F5"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varies from the design necessary to meet paragraph 2.3.1 above in a manner which satisfies the conditions detailed in paragraphs 2.15 to 2.18.</w:t>
      </w:r>
    </w:p>
    <w:p w14:paraId="0DFCBEA9" w14:textId="77777777" w:rsidR="00BE67EC" w:rsidRPr="00087373" w:rsidRDefault="00B62CE2" w:rsidP="00882732">
      <w:pPr>
        <w:numPr>
          <w:ilvl w:val="1"/>
          <w:numId w:val="17"/>
        </w:numPr>
        <w:tabs>
          <w:tab w:val="clear" w:pos="1534"/>
          <w:tab w:val="num" w:pos="709"/>
        </w:tabs>
        <w:spacing w:after="200"/>
        <w:ind w:left="709" w:hanging="709"/>
      </w:pPr>
      <w:r w:rsidRPr="00087373">
        <w:t xml:space="preserve">It is permissible to design to standards higher than those set out in paragraphs </w:t>
      </w:r>
      <w:r w:rsidR="005D260A" w:rsidRPr="00087373">
        <w:t xml:space="preserve">2.5 </w:t>
      </w:r>
      <w:r w:rsidRPr="00087373">
        <w:t xml:space="preserve">to </w:t>
      </w:r>
      <w:r w:rsidR="005D260A" w:rsidRPr="00087373">
        <w:t xml:space="preserve">2.13 </w:t>
      </w:r>
      <w:r w:rsidRPr="00087373">
        <w:t>provided the higher standards can be economically justified. Guidance on economic justification is given in</w:t>
      </w:r>
      <w:r w:rsidR="00794B7D" w:rsidRPr="00087373">
        <w:t xml:space="preserve"> Appendix </w:t>
      </w:r>
      <w:r w:rsidR="00793355" w:rsidRPr="00087373">
        <w:t>G</w:t>
      </w:r>
      <w:r w:rsidRPr="00087373">
        <w:t>.</w:t>
      </w:r>
    </w:p>
    <w:p w14:paraId="342B05E7" w14:textId="77777777" w:rsidR="008E1440" w:rsidRPr="00087373" w:rsidRDefault="008E1440" w:rsidP="00F06546">
      <w:pPr>
        <w:pStyle w:val="Heading8"/>
        <w:spacing w:after="200"/>
      </w:pPr>
      <w:r w:rsidRPr="00087373">
        <w:t xml:space="preserve">Limits to </w:t>
      </w:r>
      <w:r w:rsidRPr="00087373">
        <w:rPr>
          <w:i/>
        </w:rPr>
        <w:t>Loss of Power Infeed</w:t>
      </w:r>
      <w:r w:rsidRPr="00087373">
        <w:t xml:space="preserve"> Risks</w:t>
      </w:r>
    </w:p>
    <w:p w14:paraId="718E44B5" w14:textId="77777777" w:rsidR="008E1440" w:rsidRPr="00087373" w:rsidRDefault="00B62CE2" w:rsidP="00882732">
      <w:pPr>
        <w:numPr>
          <w:ilvl w:val="1"/>
          <w:numId w:val="17"/>
        </w:numPr>
        <w:tabs>
          <w:tab w:val="clear" w:pos="1534"/>
          <w:tab w:val="num" w:pos="709"/>
        </w:tabs>
        <w:spacing w:before="120" w:after="200"/>
        <w:ind w:left="709" w:hanging="709"/>
      </w:pPr>
      <w:bookmarkStart w:id="5" w:name="_Ref71008395"/>
      <w:proofErr w:type="gramStart"/>
      <w:r w:rsidRPr="00087373">
        <w:t>For the purpose of</w:t>
      </w:r>
      <w:proofErr w:type="gramEnd"/>
      <w:r w:rsidRPr="00087373">
        <w:t xml:space="preserve"> applying the criteria of paragraph</w:t>
      </w:r>
      <w:r w:rsidR="005D260A" w:rsidRPr="00087373">
        <w:t xml:space="preserve"> 2.6</w:t>
      </w:r>
      <w:r w:rsidRPr="00087373">
        <w:t xml:space="preserve">, the </w:t>
      </w:r>
      <w:r w:rsidRPr="00087373">
        <w:rPr>
          <w:i/>
        </w:rPr>
        <w:t>loss of power infeed</w:t>
      </w:r>
      <w:r w:rsidRPr="00087373">
        <w:t xml:space="preserve"> resulting from a </w:t>
      </w:r>
      <w:r w:rsidRPr="00087373">
        <w:rPr>
          <w:i/>
        </w:rPr>
        <w:t>secured event</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calculated as follows:</w:t>
      </w:r>
      <w:bookmarkEnd w:id="5"/>
    </w:p>
    <w:p w14:paraId="79EED321" w14:textId="77777777" w:rsidR="008E1440" w:rsidRPr="00087373" w:rsidRDefault="008E1440" w:rsidP="00882732">
      <w:pPr>
        <w:pStyle w:val="Heading3"/>
        <w:numPr>
          <w:ilvl w:val="2"/>
          <w:numId w:val="20"/>
        </w:numPr>
        <w:tabs>
          <w:tab w:val="clear" w:pos="1428"/>
          <w:tab w:val="num" w:pos="1560"/>
        </w:tabs>
        <w:spacing w:before="120" w:after="200"/>
        <w:ind w:left="1560" w:hanging="851"/>
      </w:pPr>
      <w:r w:rsidRPr="00087373">
        <w:t xml:space="preserve">the sum of the </w:t>
      </w:r>
      <w:r w:rsidRPr="00087373">
        <w:rPr>
          <w:i/>
        </w:rPr>
        <w:t>registered capacities</w:t>
      </w:r>
      <w:r w:rsidRPr="00087373">
        <w:t xml:space="preserve"> of the </w:t>
      </w:r>
      <w:r w:rsidRPr="00087373">
        <w:rPr>
          <w:i/>
        </w:rPr>
        <w:t>generating units</w:t>
      </w:r>
      <w:r w:rsidRPr="00087373">
        <w:t xml:space="preserve"> disconnected from the system by a </w:t>
      </w:r>
      <w:r w:rsidRPr="00087373">
        <w:rPr>
          <w:i/>
        </w:rPr>
        <w:t>secured event</w:t>
      </w:r>
      <w:r w:rsidRPr="00087373">
        <w:t xml:space="preserve">, </w:t>
      </w:r>
      <w:proofErr w:type="gramStart"/>
      <w:r w:rsidRPr="00087373">
        <w:t>plus</w:t>
      </w:r>
      <w:proofErr w:type="gramEnd"/>
    </w:p>
    <w:p w14:paraId="5A269119"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planned import from any </w:t>
      </w:r>
      <w:r w:rsidRPr="00087373">
        <w:rPr>
          <w:i/>
        </w:rPr>
        <w:t>external systems</w:t>
      </w:r>
      <w:r w:rsidRPr="00087373">
        <w:t xml:space="preserve"> disconnected from the system by the same event, </w:t>
      </w:r>
      <w:proofErr w:type="gramStart"/>
      <w:r w:rsidRPr="00087373">
        <w:t>less</w:t>
      </w:r>
      <w:proofErr w:type="gramEnd"/>
    </w:p>
    <w:p w14:paraId="14994C85"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w:t>
      </w:r>
      <w:r w:rsidRPr="00087373">
        <w:rPr>
          <w:i/>
        </w:rPr>
        <w:t>forecast minimum demand</w:t>
      </w:r>
      <w:r w:rsidRPr="00087373">
        <w:t xml:space="preserve"> disconnected from the system by the same event but excluding (from the deduction) any demand forming part of the </w:t>
      </w:r>
      <w:r w:rsidRPr="00087373">
        <w:rPr>
          <w:i/>
        </w:rPr>
        <w:t>forecast minimum demand</w:t>
      </w:r>
      <w:r w:rsidRPr="00087373">
        <w:t xml:space="preserve"> which may be automatically tripped for system frequency control purposes and excluding (from the deduction) the demand of the largest single end customer.</w:t>
      </w:r>
    </w:p>
    <w:p w14:paraId="58193506" w14:textId="77777777" w:rsidR="008E1440" w:rsidRPr="00087373" w:rsidRDefault="00B62CE2" w:rsidP="00882732">
      <w:pPr>
        <w:numPr>
          <w:ilvl w:val="1"/>
          <w:numId w:val="17"/>
        </w:numPr>
        <w:tabs>
          <w:tab w:val="clear" w:pos="1534"/>
          <w:tab w:val="num" w:pos="709"/>
        </w:tabs>
        <w:spacing w:before="120" w:after="200"/>
        <w:ind w:left="709" w:hanging="709"/>
      </w:pPr>
      <w:bookmarkStart w:id="6" w:name="_Ref71008495"/>
      <w:r w:rsidRPr="00087373">
        <w:t>Generation connections</w:t>
      </w:r>
      <w:r w:rsidR="001033B8" w:rsidRPr="00087373">
        <w:t xml:space="preserve"> </w:t>
      </w:r>
      <w:r w:rsidRPr="00087373">
        <w:t xml:space="preserve">shall be planned such that, starting with an </w:t>
      </w:r>
      <w:r w:rsidRPr="00087373">
        <w:rPr>
          <w:i/>
        </w:rPr>
        <w:t>intact system</w:t>
      </w:r>
      <w:r w:rsidRPr="00087373">
        <w:t xml:space="preserve">, the consequences of </w:t>
      </w:r>
      <w:r w:rsidRPr="00087373">
        <w:rPr>
          <w:i/>
        </w:rPr>
        <w:t>secured events</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as follows:</w:t>
      </w:r>
      <w:bookmarkEnd w:id="6"/>
    </w:p>
    <w:p w14:paraId="5A14158C" w14:textId="77777777" w:rsidR="00B62CE2" w:rsidRPr="00087373" w:rsidRDefault="00B62CE2" w:rsidP="00882732">
      <w:pPr>
        <w:pStyle w:val="Heading3"/>
        <w:numPr>
          <w:ilvl w:val="2"/>
          <w:numId w:val="21"/>
        </w:numPr>
        <w:spacing w:before="120" w:after="200"/>
        <w:ind w:left="1560" w:hanging="851"/>
      </w:pPr>
      <w:r w:rsidRPr="00087373">
        <w:lastRenderedPageBreak/>
        <w:t xml:space="preserve">following a </w:t>
      </w:r>
      <w:r w:rsidRPr="00087373">
        <w:rPr>
          <w:i/>
        </w:rPr>
        <w:t>fault outage</w:t>
      </w:r>
      <w:r w:rsidRPr="00087373">
        <w:t xml:space="preserve"> of any single </w:t>
      </w:r>
      <w:r w:rsidRPr="00087373">
        <w:rPr>
          <w:i/>
        </w:rPr>
        <w:t>transmission circuit</w:t>
      </w:r>
      <w:r w:rsidRPr="00087373">
        <w:t xml:space="preserve">, no </w:t>
      </w:r>
      <w:r w:rsidRPr="00087373">
        <w:rPr>
          <w:i/>
        </w:rPr>
        <w:t>loss of power infeed</w:t>
      </w:r>
      <w:r w:rsidRPr="00087373">
        <w:t xml:space="preserve"> shall occur; </w:t>
      </w:r>
    </w:p>
    <w:p w14:paraId="4F8B8B0D"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planned outage</w:t>
      </w:r>
      <w:r w:rsidRPr="00087373">
        <w:t xml:space="preserve"> of any single section of </w:t>
      </w:r>
      <w:r w:rsidRPr="00087373">
        <w:rPr>
          <w:i/>
        </w:rPr>
        <w:t>busbar</w:t>
      </w:r>
      <w:r w:rsidRPr="00087373">
        <w:t xml:space="preserve"> or mesh corner, no </w:t>
      </w:r>
      <w:r w:rsidRPr="00087373">
        <w:rPr>
          <w:i/>
        </w:rPr>
        <w:t>loss of power infeed</w:t>
      </w:r>
      <w:r w:rsidRPr="00087373">
        <w:t xml:space="preserve"> shall occur; </w:t>
      </w:r>
    </w:p>
    <w:p w14:paraId="376260D8" w14:textId="77777777" w:rsidR="00B62CE2" w:rsidRPr="00087373" w:rsidRDefault="00B62CE2" w:rsidP="00882732">
      <w:pPr>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generation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00BD0AB6" w:rsidRPr="00087373">
        <w:rPr>
          <w:i/>
        </w:rPr>
        <w:t>infrequent</w:t>
      </w:r>
      <w:r w:rsidRPr="00087373">
        <w:rPr>
          <w:i/>
        </w:rPr>
        <w:t xml:space="preserve"> infeed loss risk</w:t>
      </w:r>
      <w:r w:rsidRPr="00087373">
        <w:t xml:space="preserve">; </w:t>
      </w:r>
    </w:p>
    <w:p w14:paraId="542A0041" w14:textId="77777777" w:rsidR="00B62CE2" w:rsidRPr="00087373" w:rsidRDefault="00B62CE2" w:rsidP="00882732">
      <w:pPr>
        <w:numPr>
          <w:ilvl w:val="2"/>
          <w:numId w:val="21"/>
        </w:numPr>
        <w:spacing w:before="120" w:after="200"/>
        <w:ind w:left="1560" w:hanging="851"/>
      </w:pPr>
      <w:r w:rsidRPr="00087373">
        <w:t xml:space="preserve">following the concurrent </w:t>
      </w:r>
      <w:r w:rsidRPr="00087373">
        <w:rPr>
          <w:i/>
        </w:rPr>
        <w:t>fault outage</w:t>
      </w:r>
      <w:r w:rsidRPr="00087373">
        <w:t xml:space="preserve"> of any two </w:t>
      </w:r>
      <w:r w:rsidRPr="00087373">
        <w:rPr>
          <w:i/>
        </w:rPr>
        <w:t>transmission circuits</w:t>
      </w:r>
      <w:r w:rsidRPr="00087373">
        <w:t xml:space="preserve">, or any two </w:t>
      </w:r>
      <w:r w:rsidRPr="00087373">
        <w:rPr>
          <w:i/>
        </w:rPr>
        <w:t>generation circuits</w:t>
      </w:r>
      <w:r w:rsidRPr="00087373">
        <w:t xml:space="preserve"> on the same </w:t>
      </w:r>
      <w:r w:rsidRPr="00087373">
        <w:rPr>
          <w:i/>
        </w:rPr>
        <w:t>double circuit</w:t>
      </w:r>
      <w:r w:rsidRPr="00087373">
        <w:t xml:space="preserve"> </w:t>
      </w:r>
      <w:r w:rsidRPr="00087373">
        <w:rPr>
          <w:i/>
        </w:rPr>
        <w:t>overhead line</w:t>
      </w:r>
      <w:r w:rsidRPr="00087373">
        <w:t xml:space="preserve">, or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the </w:t>
      </w:r>
      <w:r w:rsidRPr="00087373">
        <w:rPr>
          <w:i/>
        </w:rPr>
        <w:t>loss of power infeed</w:t>
      </w:r>
      <w:r w:rsidRPr="00087373">
        <w:t xml:space="preserve"> shall not exceed the </w:t>
      </w:r>
      <w:r w:rsidRPr="00087373">
        <w:rPr>
          <w:i/>
        </w:rPr>
        <w:t>infrequent infeed loss risk</w:t>
      </w:r>
      <w:r w:rsidRPr="00087373">
        <w:t xml:space="preserve">; </w:t>
      </w:r>
    </w:p>
    <w:p w14:paraId="6A58A9E2"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transmission circuit</w:t>
      </w:r>
      <w:r w:rsidRPr="00087373">
        <w:t xml:space="preserve">, single section of </w:t>
      </w:r>
      <w:r w:rsidRPr="00087373">
        <w:rPr>
          <w:i/>
        </w:rPr>
        <w:t>busbar</w:t>
      </w:r>
      <w:r w:rsidRPr="00087373">
        <w:t xml:space="preserve"> or mesh corner, during the </w:t>
      </w:r>
      <w:r w:rsidRPr="00087373">
        <w:rPr>
          <w:i/>
        </w:rPr>
        <w:t>planned outage</w:t>
      </w:r>
      <w:r w:rsidRPr="00087373">
        <w:t xml:space="preserve"> of any other single </w:t>
      </w:r>
      <w:r w:rsidRPr="00087373">
        <w:rPr>
          <w:i/>
        </w:rPr>
        <w:t>transmission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 xml:space="preserve">; </w:t>
      </w:r>
    </w:p>
    <w:p w14:paraId="667A2EFF"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during the </w:t>
      </w:r>
      <w:r w:rsidRPr="00087373">
        <w:rPr>
          <w:i/>
        </w:rPr>
        <w:t>planned outage</w:t>
      </w:r>
      <w:r w:rsidRPr="00087373">
        <w:t xml:space="preserve"> of any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w:t>
      </w:r>
    </w:p>
    <w:p w14:paraId="7869DC0D" w14:textId="77777777" w:rsidR="00B62CE2" w:rsidRPr="00087373" w:rsidRDefault="00B62CE2" w:rsidP="00882732">
      <w:pPr>
        <w:numPr>
          <w:ilvl w:val="1"/>
          <w:numId w:val="21"/>
        </w:numPr>
        <w:spacing w:before="120" w:after="200"/>
        <w:ind w:hanging="714"/>
      </w:pPr>
      <w:r w:rsidRPr="00087373">
        <w:t xml:space="preserve">The maximum length of overhead line connections in a </w:t>
      </w:r>
      <w:r w:rsidRPr="00087373">
        <w:rPr>
          <w:i/>
        </w:rPr>
        <w:t>generation circuit</w:t>
      </w:r>
      <w:r w:rsidRPr="00087373">
        <w:t xml:space="preserve"> for </w:t>
      </w:r>
      <w:r w:rsidRPr="00087373">
        <w:rPr>
          <w:i/>
        </w:rPr>
        <w:t>generating units</w:t>
      </w:r>
      <w:r w:rsidRPr="00087373">
        <w:t xml:space="preserve"> which are directly connected to the </w:t>
      </w:r>
      <w:r w:rsidR="00BB09D6" w:rsidRPr="00087373">
        <w:rPr>
          <w:i/>
        </w:rPr>
        <w:t xml:space="preserve">onshore </w:t>
      </w:r>
      <w:r w:rsidRPr="00087373">
        <w:rPr>
          <w:i/>
        </w:rPr>
        <w:t>transmission system</w:t>
      </w:r>
      <w:r w:rsidRPr="00087373">
        <w:t xml:space="preserve"> shall not exceed:</w:t>
      </w:r>
    </w:p>
    <w:p w14:paraId="102BE2C0" w14:textId="77777777" w:rsidR="00B62CE2" w:rsidRPr="00087373" w:rsidRDefault="00B62CE2" w:rsidP="00882732">
      <w:pPr>
        <w:pStyle w:val="Heading3"/>
        <w:numPr>
          <w:ilvl w:val="2"/>
          <w:numId w:val="21"/>
        </w:numPr>
        <w:spacing w:before="120" w:after="200"/>
        <w:ind w:left="1560" w:hanging="851"/>
      </w:pPr>
      <w:r w:rsidRPr="00087373">
        <w:t xml:space="preserve">5km for </w:t>
      </w:r>
      <w:r w:rsidRPr="00087373">
        <w:rPr>
          <w:i/>
        </w:rPr>
        <w:t>generating units</w:t>
      </w:r>
      <w:r w:rsidRPr="00087373">
        <w:t xml:space="preserve"> of expected annual energy outpu</w:t>
      </w:r>
      <w:r w:rsidR="00087373">
        <w:t>t greater than or equal to 2000</w:t>
      </w:r>
      <w:r w:rsidRPr="00087373">
        <w:t xml:space="preserve">GWh; </w:t>
      </w:r>
      <w:proofErr w:type="gramStart"/>
      <w:r w:rsidRPr="00087373">
        <w:t>otherwise</w:t>
      </w:r>
      <w:proofErr w:type="gramEnd"/>
    </w:p>
    <w:p w14:paraId="7EA69552" w14:textId="77777777" w:rsidR="00F06546" w:rsidRPr="00087373" w:rsidRDefault="007F68C9" w:rsidP="00882732">
      <w:pPr>
        <w:numPr>
          <w:ilvl w:val="2"/>
          <w:numId w:val="21"/>
        </w:numPr>
        <w:spacing w:before="120" w:after="200"/>
        <w:ind w:left="1560" w:hanging="851"/>
      </w:pPr>
      <w:r w:rsidRPr="00087373">
        <w:t>20km</w:t>
      </w:r>
    </w:p>
    <w:p w14:paraId="57BB661F" w14:textId="77777777" w:rsidR="00BE67EC" w:rsidRPr="00087373" w:rsidRDefault="00BE67EC" w:rsidP="00F06546">
      <w:pPr>
        <w:pStyle w:val="Heading8"/>
        <w:spacing w:after="200"/>
      </w:pPr>
      <w:r w:rsidRPr="00087373">
        <w:t>Generation Connection Capacity Requirements</w:t>
      </w:r>
    </w:p>
    <w:p w14:paraId="4B498C80" w14:textId="77777777" w:rsidR="00BE67EC" w:rsidRPr="00087373" w:rsidRDefault="004415D1" w:rsidP="00F06546">
      <w:pPr>
        <w:pStyle w:val="Heading9"/>
        <w:spacing w:after="200"/>
      </w:pPr>
      <w:r w:rsidRPr="00087373">
        <w:t>Background c</w:t>
      </w:r>
      <w:r w:rsidR="00BE67EC" w:rsidRPr="00087373">
        <w:t>onditions</w:t>
      </w:r>
    </w:p>
    <w:p w14:paraId="5F9FF126" w14:textId="77777777" w:rsidR="00B62CE2" w:rsidRPr="00087373" w:rsidRDefault="00B62CE2" w:rsidP="00882732">
      <w:pPr>
        <w:numPr>
          <w:ilvl w:val="1"/>
          <w:numId w:val="21"/>
        </w:numPr>
        <w:spacing w:before="120" w:after="200"/>
        <w:ind w:hanging="714"/>
      </w:pPr>
      <w:bookmarkStart w:id="7" w:name="_Ref71008587"/>
      <w:r w:rsidRPr="00087373">
        <w:t xml:space="preserve">The connection of a particular </w:t>
      </w:r>
      <w:r w:rsidRPr="00087373">
        <w:rPr>
          <w:i/>
        </w:rPr>
        <w:t>power station</w:t>
      </w:r>
      <w:r w:rsidRPr="00087373">
        <w:t xml:space="preserve"> shall meet the criteria set out in paragraphs </w:t>
      </w:r>
      <w:r w:rsidR="005D260A" w:rsidRPr="00087373">
        <w:t xml:space="preserve">2.9 </w:t>
      </w:r>
      <w:r w:rsidRPr="00087373">
        <w:t xml:space="preserve">to </w:t>
      </w:r>
      <w:r w:rsidR="005D260A" w:rsidRPr="00087373">
        <w:t xml:space="preserve">2.13 </w:t>
      </w:r>
      <w:r w:rsidRPr="00087373">
        <w:t>under the following background conditions:</w:t>
      </w:r>
      <w:bookmarkEnd w:id="7"/>
    </w:p>
    <w:p w14:paraId="15F3392A" w14:textId="77777777" w:rsidR="00BC1B35" w:rsidRPr="00087373" w:rsidRDefault="00B62CE2" w:rsidP="00882732">
      <w:pPr>
        <w:pStyle w:val="Heading3"/>
        <w:numPr>
          <w:ilvl w:val="2"/>
          <w:numId w:val="21"/>
        </w:numPr>
        <w:spacing w:before="120" w:after="200"/>
        <w:ind w:left="1560" w:hanging="852"/>
      </w:pPr>
      <w:r w:rsidRPr="00087373">
        <w:t>the active power out</w:t>
      </w:r>
      <w:r w:rsidRPr="004466C5">
        <w:t xml:space="preserve">put of the </w:t>
      </w:r>
      <w:r w:rsidRPr="004466C5">
        <w:rPr>
          <w:i/>
        </w:rPr>
        <w:t>power station</w:t>
      </w:r>
      <w:r w:rsidRPr="00041832">
        <w:t xml:space="preserve"> shall be set equal to its </w:t>
      </w:r>
      <w:r w:rsidRPr="00041832">
        <w:rPr>
          <w:i/>
        </w:rPr>
        <w:t>regist</w:t>
      </w:r>
      <w:r w:rsidRPr="00150F24">
        <w:rPr>
          <w:i/>
        </w:rPr>
        <w:t>ered capacity</w:t>
      </w:r>
      <w:r w:rsidR="00F34937" w:rsidRPr="00150F24">
        <w:t xml:space="preserve"> or, for the purpose of </w:t>
      </w:r>
      <w:r w:rsidR="00C04707" w:rsidRPr="00BD15F7">
        <w:rPr>
          <w:i/>
        </w:rPr>
        <w:t>S</w:t>
      </w:r>
      <w:r w:rsidR="00F34937" w:rsidRPr="008C508E">
        <w:rPr>
          <w:i/>
        </w:rPr>
        <w:t>ub-</w:t>
      </w:r>
      <w:r w:rsidR="00C04707" w:rsidRPr="008C508E">
        <w:rPr>
          <w:i/>
        </w:rPr>
        <w:t>S</w:t>
      </w:r>
      <w:r w:rsidR="00F34937" w:rsidRPr="00D651F2">
        <w:rPr>
          <w:i/>
        </w:rPr>
        <w:t xml:space="preserve">ynchronous </w:t>
      </w:r>
      <w:r w:rsidR="00C04707" w:rsidRPr="00D651F2">
        <w:rPr>
          <w:i/>
        </w:rPr>
        <w:t>O</w:t>
      </w:r>
      <w:r w:rsidR="00F34937" w:rsidRPr="00D651F2">
        <w:rPr>
          <w:i/>
        </w:rPr>
        <w:t>scillations</w:t>
      </w:r>
      <w:r w:rsidR="00F34937" w:rsidRPr="00D651F2">
        <w:t xml:space="preserve"> studies, that which provides the lowest level of damping for the sub-synchronous mode under consideration;</w:t>
      </w:r>
    </w:p>
    <w:p w14:paraId="2EE4CB7D" w14:textId="77777777" w:rsidR="006643E4" w:rsidRPr="00087373" w:rsidRDefault="00325C5B" w:rsidP="00882732">
      <w:pPr>
        <w:pStyle w:val="Heading3"/>
        <w:numPr>
          <w:ilvl w:val="2"/>
          <w:numId w:val="21"/>
        </w:numPr>
        <w:spacing w:before="120" w:after="200"/>
        <w:ind w:hanging="862"/>
      </w:pPr>
      <w:r w:rsidRPr="00087373">
        <w:lastRenderedPageBreak/>
        <w:t>t</w:t>
      </w:r>
      <w:r w:rsidR="00BC1B35" w:rsidRPr="00087373">
        <w:t xml:space="preserve">he reactive power output of the </w:t>
      </w:r>
      <w:r w:rsidR="00BC1B35" w:rsidRPr="00087373">
        <w:rPr>
          <w:i/>
        </w:rPr>
        <w:t>power station</w:t>
      </w:r>
      <w:r w:rsidR="00BC1B35" w:rsidRPr="00087373">
        <w:t xml:space="preserve"> shall be set to the full leading or lagging output that corresponds to an active power output equal to </w:t>
      </w:r>
      <w:r w:rsidR="00BC1B35" w:rsidRPr="00087373">
        <w:rPr>
          <w:i/>
        </w:rPr>
        <w:t>registered capacity,</w:t>
      </w:r>
      <w:r w:rsidR="00BC1B35" w:rsidRPr="00087373">
        <w:t xml:space="preserve"> or for the purpose of assessment of system stability and voltage control issues, that which may reasonably be expected under the conditions described in paragraph 2.8.4;</w:t>
      </w:r>
    </w:p>
    <w:p w14:paraId="1A5F3BFA" w14:textId="77777777" w:rsidR="006643E4" w:rsidRPr="00087373" w:rsidRDefault="007A09B3" w:rsidP="00882732">
      <w:pPr>
        <w:pStyle w:val="Heading3"/>
        <w:numPr>
          <w:ilvl w:val="2"/>
          <w:numId w:val="21"/>
        </w:numPr>
        <w:spacing w:before="120" w:after="200"/>
        <w:ind w:hanging="862"/>
      </w:pPr>
      <w:r w:rsidRPr="00087373">
        <w:t xml:space="preserve">for connections </w:t>
      </w:r>
      <w:r w:rsidR="006404CD" w:rsidRPr="00087373">
        <w:t>to</w:t>
      </w:r>
      <w:r w:rsidRPr="00087373">
        <w:t xml:space="preserve"> an </w:t>
      </w:r>
      <w:r w:rsidRPr="00087373">
        <w:rPr>
          <w:i/>
        </w:rPr>
        <w:t>offshore transmission system</w:t>
      </w:r>
      <w:r w:rsidRPr="00087373">
        <w:t xml:space="preserve">, the reactive power output </w:t>
      </w:r>
      <w:r w:rsidR="006404CD" w:rsidRPr="00087373">
        <w:t>of</w:t>
      </w:r>
      <w:r w:rsidRPr="00087373">
        <w:t xml:space="preserve"> the </w:t>
      </w:r>
      <w:r w:rsidRPr="00087373">
        <w:rPr>
          <w:i/>
        </w:rPr>
        <w:t>offshore power station/s</w:t>
      </w:r>
      <w:r w:rsidRPr="00087373">
        <w:t xml:space="preserve"> shall </w:t>
      </w:r>
      <w:r w:rsidR="002B6756" w:rsidRPr="00087373">
        <w:t xml:space="preserve">normally, and unless otherwise agreed, </w:t>
      </w:r>
      <w:r w:rsidRPr="00087373">
        <w:t xml:space="preserve">be set to deliver zero reactive power at the </w:t>
      </w:r>
      <w:r w:rsidRPr="00087373">
        <w:rPr>
          <w:i/>
        </w:rPr>
        <w:t>offshore</w:t>
      </w:r>
      <w:r w:rsidRPr="00087373">
        <w:t xml:space="preserve"> </w:t>
      </w:r>
      <w:r w:rsidRPr="00087373">
        <w:rPr>
          <w:i/>
        </w:rPr>
        <w:t>grid entry point</w:t>
      </w:r>
      <w:r w:rsidRPr="00087373">
        <w:t xml:space="preserve"> with active power output equal to </w:t>
      </w:r>
      <w:r w:rsidRPr="00087373">
        <w:rPr>
          <w:i/>
        </w:rPr>
        <w:t>registered capacity</w:t>
      </w:r>
      <w:r w:rsidRPr="00087373">
        <w:t xml:space="preserve">; </w:t>
      </w:r>
      <w:r w:rsidR="00B62CE2" w:rsidRPr="00087373">
        <w:t xml:space="preserve">and </w:t>
      </w:r>
      <w:r w:rsidR="002B6756" w:rsidRPr="00087373">
        <w:t xml:space="preserve">the reactive power delivered at the </w:t>
      </w:r>
      <w:r w:rsidR="002B6756" w:rsidRPr="00087373">
        <w:rPr>
          <w:i/>
        </w:rPr>
        <w:t>interface point</w:t>
      </w:r>
      <w:r w:rsidR="002B6756" w:rsidRPr="00087373">
        <w:t xml:space="preserve"> shall be set in accordance with the reactive requirements placed on the </w:t>
      </w:r>
      <w:r w:rsidR="002B6756" w:rsidRPr="00087373">
        <w:rPr>
          <w:i/>
        </w:rPr>
        <w:t xml:space="preserve">offshore transmission </w:t>
      </w:r>
      <w:r w:rsidR="00B84077" w:rsidRPr="00087373">
        <w:rPr>
          <w:i/>
        </w:rPr>
        <w:t>licensee</w:t>
      </w:r>
      <w:r w:rsidR="002B6756" w:rsidRPr="00087373">
        <w:t xml:space="preserve"> set out in Section K of the STC (System Operator – Transmission Owner Code); and</w:t>
      </w:r>
      <w:bookmarkStart w:id="8" w:name="_Ref73092981"/>
    </w:p>
    <w:p w14:paraId="528C96D3" w14:textId="77777777" w:rsidR="00B62CE2" w:rsidRPr="00087373" w:rsidRDefault="007F68C9" w:rsidP="00882732">
      <w:pPr>
        <w:pStyle w:val="Heading3"/>
        <w:numPr>
          <w:ilvl w:val="2"/>
          <w:numId w:val="21"/>
        </w:numPr>
        <w:spacing w:before="120" w:after="200"/>
        <w:ind w:hanging="862"/>
      </w:pPr>
      <w:r w:rsidRPr="00087373">
        <w:t>c</w:t>
      </w:r>
      <w:r w:rsidR="00B41D50" w:rsidRPr="00087373">
        <w:t>onditions</w:t>
      </w:r>
      <w:r w:rsidR="00B62CE2" w:rsidRPr="00087373">
        <w:t xml:space="preserve"> on the </w:t>
      </w:r>
      <w:r w:rsidR="00B41D50" w:rsidRPr="00087373">
        <w:rPr>
          <w:i/>
        </w:rPr>
        <w:t xml:space="preserve">onshore </w:t>
      </w:r>
      <w:r w:rsidR="00B62CE2" w:rsidRPr="00087373">
        <w:rPr>
          <w:i/>
        </w:rPr>
        <w:t>transmission system</w:t>
      </w:r>
      <w:r w:rsidR="00B62CE2" w:rsidRPr="00087373">
        <w:t xml:space="preserve"> shall be set to those which ought reasonably to be expected to arise </w:t>
      </w:r>
      <w:proofErr w:type="gramStart"/>
      <w:r w:rsidR="00B62CE2" w:rsidRPr="00087373">
        <w:t>in the course of</w:t>
      </w:r>
      <w:proofErr w:type="gramEnd"/>
      <w:r w:rsidR="00B62CE2" w:rsidRPr="00087373">
        <w:t xml:space="preserve"> a year of operation. Such conditions shall include forecast demand cycles, typical </w:t>
      </w:r>
      <w:r w:rsidR="00B62CE2" w:rsidRPr="00087373">
        <w:rPr>
          <w:i/>
        </w:rPr>
        <w:t>power station</w:t>
      </w:r>
      <w:r w:rsidR="00B62CE2" w:rsidRPr="00087373">
        <w:t xml:space="preserve"> operating regimes and typical </w:t>
      </w:r>
      <w:r w:rsidR="00B62CE2" w:rsidRPr="00087373">
        <w:rPr>
          <w:i/>
        </w:rPr>
        <w:t>planned outage</w:t>
      </w:r>
      <w:r w:rsidR="00B62CE2" w:rsidRPr="00087373">
        <w:t xml:space="preserve"> patterns modified where appropriate by the provisions of paragraph</w:t>
      </w:r>
      <w:r w:rsidR="005D260A" w:rsidRPr="00087373">
        <w:t xml:space="preserve"> 2.11</w:t>
      </w:r>
      <w:r w:rsidR="00B62CE2" w:rsidRPr="00087373">
        <w:t>.</w:t>
      </w:r>
      <w:bookmarkEnd w:id="8"/>
    </w:p>
    <w:p w14:paraId="7682EE8C" w14:textId="77777777" w:rsidR="00BE67EC" w:rsidRPr="00087373" w:rsidRDefault="004415D1" w:rsidP="00F06546">
      <w:pPr>
        <w:pStyle w:val="Heading9"/>
        <w:spacing w:after="200"/>
      </w:pPr>
      <w:r w:rsidRPr="00087373">
        <w:t>Pre-fault c</w:t>
      </w:r>
      <w:r w:rsidR="00BE67EC" w:rsidRPr="00087373">
        <w:t>riteria</w:t>
      </w:r>
    </w:p>
    <w:p w14:paraId="18065F28" w14:textId="77777777" w:rsidR="00B62CE2" w:rsidRPr="00087373" w:rsidRDefault="00B62CE2" w:rsidP="00882732">
      <w:pPr>
        <w:numPr>
          <w:ilvl w:val="1"/>
          <w:numId w:val="21"/>
        </w:numPr>
        <w:spacing w:before="120" w:after="200"/>
        <w:ind w:hanging="714"/>
      </w:pPr>
      <w:bookmarkStart w:id="9" w:name="_Ref71008542"/>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be planned such that, for the background conditions described in paragraph</w:t>
      </w:r>
      <w:r w:rsidR="005D260A" w:rsidRPr="00087373">
        <w:t xml:space="preserve"> 2.8</w:t>
      </w:r>
      <w:r w:rsidRPr="00087373">
        <w:t>, prior to any fault there shall not be any of the following:</w:t>
      </w:r>
      <w:bookmarkEnd w:id="9"/>
    </w:p>
    <w:p w14:paraId="477D4365" w14:textId="77777777" w:rsidR="00B62CE2" w:rsidRPr="00087373" w:rsidRDefault="00B62CE2" w:rsidP="00882732">
      <w:pPr>
        <w:pStyle w:val="Heading3"/>
        <w:numPr>
          <w:ilvl w:val="2"/>
          <w:numId w:val="21"/>
        </w:numPr>
        <w:spacing w:before="120" w:after="200"/>
        <w:ind w:left="1560" w:hanging="852"/>
      </w:pPr>
      <w:r w:rsidRPr="00087373">
        <w:t xml:space="preserve">equipment loadings exceeding the </w:t>
      </w:r>
      <w:r w:rsidRPr="00087373">
        <w:rPr>
          <w:i/>
        </w:rPr>
        <w:t>pre-fault rating</w:t>
      </w:r>
      <w:r w:rsidRPr="00087373">
        <w:t>;</w:t>
      </w:r>
    </w:p>
    <w:p w14:paraId="2B8F4692" w14:textId="77777777" w:rsidR="00B62CE2" w:rsidRPr="00087373" w:rsidRDefault="00B62CE2" w:rsidP="00882732">
      <w:pPr>
        <w:numPr>
          <w:ilvl w:val="2"/>
          <w:numId w:val="21"/>
        </w:numPr>
        <w:spacing w:before="120" w:after="200"/>
        <w:ind w:left="1560" w:hanging="852"/>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xml:space="preserve">; </w:t>
      </w:r>
    </w:p>
    <w:p w14:paraId="32931074" w14:textId="77777777" w:rsidR="00B62CE2" w:rsidRPr="00041832" w:rsidRDefault="00B62CE2" w:rsidP="00882732">
      <w:pPr>
        <w:numPr>
          <w:ilvl w:val="2"/>
          <w:numId w:val="21"/>
        </w:numPr>
        <w:spacing w:before="120" w:after="200"/>
        <w:ind w:left="1560" w:hanging="852"/>
        <w:rPr>
          <w:i/>
        </w:rPr>
      </w:pPr>
      <w:r w:rsidRPr="004466C5">
        <w:rPr>
          <w:i/>
        </w:rPr>
        <w:t>system instability</w:t>
      </w:r>
      <w:r w:rsidR="00F34937" w:rsidRPr="004466C5">
        <w:rPr>
          <w:i/>
        </w:rPr>
        <w:t>; or</w:t>
      </w:r>
    </w:p>
    <w:p w14:paraId="4EEAFB92" w14:textId="77777777" w:rsidR="00F34937" w:rsidRPr="00D651F2" w:rsidRDefault="00C04707" w:rsidP="00882732">
      <w:pPr>
        <w:numPr>
          <w:ilvl w:val="2"/>
          <w:numId w:val="21"/>
        </w:numPr>
        <w:spacing w:before="120" w:after="200"/>
        <w:ind w:left="1560" w:hanging="852"/>
        <w:rPr>
          <w:i/>
          <w:szCs w:val="24"/>
        </w:rPr>
      </w:pPr>
      <w:r w:rsidRPr="00B025C1">
        <w:rPr>
          <w:rFonts w:cs="Arial"/>
          <w:i/>
          <w:szCs w:val="24"/>
          <w:lang w:eastAsia="en-GB"/>
        </w:rPr>
        <w:t>U</w:t>
      </w:r>
      <w:proofErr w:type="spellStart"/>
      <w:r w:rsidR="00CD7182" w:rsidRPr="00B025C1">
        <w:rPr>
          <w:rFonts w:cs="Arial"/>
          <w:i/>
          <w:szCs w:val="24"/>
          <w:lang w:val="x-none" w:eastAsia="en-GB"/>
        </w:rPr>
        <w:t>nacceptable</w:t>
      </w:r>
      <w:proofErr w:type="spellEnd"/>
      <w:r w:rsidR="00B35A2D" w:rsidRPr="00B025C1">
        <w:rPr>
          <w:rFonts w:cs="Arial"/>
          <w:i/>
          <w:szCs w:val="24"/>
          <w:lang w:eastAsia="en-GB"/>
        </w:rPr>
        <w:t xml:space="preserve"> </w:t>
      </w:r>
      <w:r w:rsidRPr="00B025C1">
        <w:rPr>
          <w:rFonts w:cs="Arial"/>
          <w:i/>
          <w:szCs w:val="24"/>
          <w:lang w:eastAsia="en-GB"/>
        </w:rPr>
        <w:t>S</w:t>
      </w:r>
      <w:proofErr w:type="spellStart"/>
      <w:r w:rsidR="00F34937" w:rsidRPr="00B025C1">
        <w:rPr>
          <w:rFonts w:cs="Arial"/>
          <w:i/>
          <w:szCs w:val="24"/>
          <w:lang w:val="x-none" w:eastAsia="en-GB"/>
        </w:rPr>
        <w:t>ub</w:t>
      </w:r>
      <w:proofErr w:type="spellEnd"/>
      <w:r w:rsidR="00F34937" w:rsidRPr="00B025C1">
        <w:rPr>
          <w:rFonts w:cs="Arial"/>
          <w:i/>
          <w:szCs w:val="24"/>
          <w:lang w:val="x-none" w:eastAsia="en-GB"/>
        </w:rPr>
        <w:t>-</w:t>
      </w:r>
      <w:r w:rsidRPr="00B025C1">
        <w:rPr>
          <w:rFonts w:cs="Arial"/>
          <w:i/>
          <w:szCs w:val="24"/>
          <w:lang w:eastAsia="en-GB"/>
        </w:rPr>
        <w:t>S</w:t>
      </w:r>
      <w:proofErr w:type="spellStart"/>
      <w:r w:rsidR="00CD7182" w:rsidRPr="00B025C1">
        <w:rPr>
          <w:rFonts w:cs="Arial"/>
          <w:i/>
          <w:szCs w:val="24"/>
          <w:lang w:val="x-none" w:eastAsia="en-GB"/>
        </w:rPr>
        <w:t>ynchronous</w:t>
      </w:r>
      <w:proofErr w:type="spellEnd"/>
      <w:r w:rsidR="00F34937" w:rsidRPr="00B025C1">
        <w:rPr>
          <w:rFonts w:cs="Arial"/>
          <w:i/>
          <w:szCs w:val="24"/>
          <w:lang w:val="x-none" w:eastAsia="en-GB"/>
        </w:rPr>
        <w:t xml:space="preserve"> </w:t>
      </w:r>
      <w:r w:rsidRPr="00B025C1">
        <w:rPr>
          <w:rFonts w:cs="Arial"/>
          <w:i/>
          <w:szCs w:val="24"/>
          <w:lang w:eastAsia="en-GB"/>
        </w:rPr>
        <w:t>O</w:t>
      </w:r>
      <w:proofErr w:type="spellStart"/>
      <w:r w:rsidR="00CD7182" w:rsidRPr="00B025C1">
        <w:rPr>
          <w:rFonts w:cs="Arial"/>
          <w:i/>
          <w:szCs w:val="24"/>
          <w:lang w:val="x-none" w:eastAsia="en-GB"/>
        </w:rPr>
        <w:t>scillations</w:t>
      </w:r>
      <w:proofErr w:type="spellEnd"/>
      <w:r w:rsidR="0016655B" w:rsidRPr="00D651F2">
        <w:rPr>
          <w:rFonts w:cs="Arial"/>
          <w:i/>
          <w:color w:val="FF0000"/>
          <w:szCs w:val="24"/>
          <w:lang w:eastAsia="en-GB"/>
        </w:rPr>
        <w:t>.</w:t>
      </w:r>
    </w:p>
    <w:p w14:paraId="27C1EA2E" w14:textId="77777777" w:rsidR="00BE67EC" w:rsidRPr="00087373" w:rsidRDefault="004415D1" w:rsidP="00F06546">
      <w:pPr>
        <w:pStyle w:val="Heading9"/>
        <w:spacing w:after="200"/>
      </w:pPr>
      <w:r w:rsidRPr="00087373">
        <w:t>Post-fault criteria – background c</w:t>
      </w:r>
      <w:r w:rsidR="00BE67EC" w:rsidRPr="00087373">
        <w:t xml:space="preserve">ondition of no </w:t>
      </w:r>
      <w:r w:rsidR="00BE67EC" w:rsidRPr="00087373">
        <w:rPr>
          <w:i/>
        </w:rPr>
        <w:t>local system outage</w:t>
      </w:r>
    </w:p>
    <w:p w14:paraId="5541ADE4" w14:textId="77777777" w:rsidR="00B62CE2" w:rsidRPr="00087373" w:rsidRDefault="00B62CE2" w:rsidP="00882732">
      <w:pPr>
        <w:numPr>
          <w:ilvl w:val="1"/>
          <w:numId w:val="21"/>
        </w:numPr>
        <w:spacing w:before="120" w:after="200"/>
        <w:ind w:hanging="714"/>
      </w:pPr>
      <w:bookmarkStart w:id="10" w:name="_Ref71008645"/>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also be planned such that for the background conditions described in paragraph </w:t>
      </w:r>
      <w:r w:rsidR="005D260A" w:rsidRPr="00087373">
        <w:t xml:space="preserve">2.8 </w:t>
      </w:r>
      <w:r w:rsidRPr="00087373">
        <w:t xml:space="preserve">with no </w:t>
      </w:r>
      <w:r w:rsidRPr="00087373">
        <w:rPr>
          <w:i/>
        </w:rPr>
        <w:t>local system outage</w:t>
      </w:r>
      <w:r w:rsidRPr="00087373">
        <w:t xml:space="preserve"> and for the </w:t>
      </w:r>
      <w:r w:rsidRPr="00087373">
        <w:rPr>
          <w:i/>
        </w:rPr>
        <w:t>secured event</w:t>
      </w:r>
      <w:r w:rsidRPr="00087373">
        <w:t xml:space="preserve"> of a </w:t>
      </w:r>
      <w:r w:rsidRPr="00087373">
        <w:rPr>
          <w:i/>
        </w:rPr>
        <w:t>fault outage</w:t>
      </w:r>
      <w:r w:rsidRPr="00087373">
        <w:t xml:space="preserve"> </w:t>
      </w:r>
      <w:r w:rsidR="002B6756" w:rsidRPr="00087373">
        <w:t xml:space="preserve">on the </w:t>
      </w:r>
      <w:r w:rsidR="002B6756" w:rsidRPr="00087373">
        <w:rPr>
          <w:i/>
        </w:rPr>
        <w:t>onshore transmission system</w:t>
      </w:r>
      <w:r w:rsidR="002B6756" w:rsidRPr="00087373">
        <w:t xml:space="preserve"> </w:t>
      </w:r>
      <w:r w:rsidRPr="00087373">
        <w:t>of any of the following:</w:t>
      </w:r>
      <w:bookmarkEnd w:id="10"/>
    </w:p>
    <w:p w14:paraId="53B8F319" w14:textId="77777777" w:rsidR="00BE67EC" w:rsidRPr="00150F24" w:rsidRDefault="00B62CE2" w:rsidP="00532ADD">
      <w:pPr>
        <w:pStyle w:val="Heading3"/>
        <w:numPr>
          <w:ilvl w:val="2"/>
          <w:numId w:val="21"/>
        </w:numPr>
        <w:tabs>
          <w:tab w:val="clear" w:pos="1571"/>
          <w:tab w:val="num" w:pos="709"/>
        </w:tabs>
        <w:spacing w:before="120" w:after="200"/>
        <w:ind w:left="709" w:hanging="851"/>
      </w:pPr>
      <w:r w:rsidRPr="00150F24">
        <w:t xml:space="preserve">a single </w:t>
      </w:r>
      <w:r w:rsidRPr="00150F24">
        <w:rPr>
          <w:i/>
        </w:rPr>
        <w:t>transmission circuit</w:t>
      </w:r>
      <w:r w:rsidRPr="00150F24">
        <w:t>,</w:t>
      </w:r>
      <w:r w:rsidR="00B41D50" w:rsidRPr="00150F24">
        <w:t xml:space="preserve"> a single </w:t>
      </w:r>
      <w:r w:rsidR="00B41D50" w:rsidRPr="00150F24">
        <w:rPr>
          <w:i/>
        </w:rPr>
        <w:t>generation circuit</w:t>
      </w:r>
      <w:r w:rsidR="00B41D50" w:rsidRPr="00150F24">
        <w:t xml:space="preserve">, a single </w:t>
      </w:r>
      <w:r w:rsidR="00B41D50" w:rsidRPr="00150F24">
        <w:rPr>
          <w:i/>
        </w:rPr>
        <w:t>generating unit</w:t>
      </w:r>
      <w:r w:rsidR="00325C5B" w:rsidRPr="00150F24">
        <w:t xml:space="preserve"> </w:t>
      </w:r>
      <w:r w:rsidR="00B41D50" w:rsidRPr="00150F24">
        <w:t xml:space="preserve">(or several </w:t>
      </w:r>
      <w:r w:rsidR="00B41D50" w:rsidRPr="00150F24">
        <w:rPr>
          <w:i/>
        </w:rPr>
        <w:t>generating units</w:t>
      </w:r>
      <w:r w:rsidR="00B41D50" w:rsidRPr="00150F24">
        <w:t xml:space="preserve"> sharing a common circuit breaker), a single </w:t>
      </w:r>
      <w:r w:rsidR="00B41D50" w:rsidRPr="00150F24">
        <w:rPr>
          <w:i/>
        </w:rPr>
        <w:t>Power Park Module</w:t>
      </w:r>
      <w:r w:rsidR="00B41D50" w:rsidRPr="00150F24">
        <w:t xml:space="preserve">, or a single </w:t>
      </w:r>
      <w:r w:rsidR="00B41D50" w:rsidRPr="00150F24">
        <w:rPr>
          <w:i/>
        </w:rPr>
        <w:t>DC converter</w:t>
      </w:r>
      <w:r w:rsidR="00B41D50" w:rsidRPr="00150F24">
        <w:t>,</w:t>
      </w:r>
      <w:r w:rsidRPr="00150F24">
        <w:t xml:space="preserve"> a reactive compensator or</w:t>
      </w:r>
      <w:r w:rsidR="00BE67EC" w:rsidRPr="00150F24">
        <w:t xml:space="preserve"> other reactive power provider;</w:t>
      </w:r>
    </w:p>
    <w:p w14:paraId="7952D5CD" w14:textId="77777777" w:rsidR="00B62CE2" w:rsidRPr="00087373" w:rsidRDefault="00B62CE2" w:rsidP="00882732">
      <w:pPr>
        <w:numPr>
          <w:ilvl w:val="2"/>
          <w:numId w:val="21"/>
        </w:numPr>
        <w:spacing w:before="120" w:after="200"/>
        <w:ind w:left="1560" w:hanging="852"/>
      </w:pPr>
      <w:bookmarkStart w:id="11" w:name="_Ref72820360"/>
      <w:r w:rsidRPr="00087373">
        <w:lastRenderedPageBreak/>
        <w:t xml:space="preserve">a </w:t>
      </w:r>
      <w:r w:rsidRPr="00087373">
        <w:rPr>
          <w:i/>
        </w:rPr>
        <w:t>double circuit overhead line</w:t>
      </w:r>
      <w:r w:rsidRPr="00087373">
        <w:t xml:space="preserve"> on the </w:t>
      </w:r>
      <w:proofErr w:type="spellStart"/>
      <w:r w:rsidRPr="00087373">
        <w:rPr>
          <w:i/>
        </w:rPr>
        <w:t>supergrid</w:t>
      </w:r>
      <w:proofErr w:type="spellEnd"/>
      <w:r w:rsidRPr="00087373">
        <w:t>;</w:t>
      </w:r>
    </w:p>
    <w:p w14:paraId="79E123DD" w14:textId="77777777" w:rsidR="00B62CE2" w:rsidRPr="00087373" w:rsidRDefault="00B62CE2" w:rsidP="00882732">
      <w:pPr>
        <w:numPr>
          <w:ilvl w:val="2"/>
          <w:numId w:val="21"/>
        </w:numPr>
        <w:spacing w:before="120" w:after="200"/>
        <w:ind w:left="1560" w:hanging="852"/>
      </w:pPr>
      <w:r w:rsidRPr="00087373">
        <w:t xml:space="preserve">a </w:t>
      </w:r>
      <w:r w:rsidRPr="00087373">
        <w:rPr>
          <w:i/>
        </w:rPr>
        <w:t>double circuit overhead line</w:t>
      </w:r>
      <w:r w:rsidRPr="00087373">
        <w:t xml:space="preserve"> where any part of either circuit is in </w:t>
      </w:r>
      <w:r w:rsidR="00335067" w:rsidRPr="00087373">
        <w:rPr>
          <w:i/>
        </w:rPr>
        <w:t>NGET’s transmission system</w:t>
      </w:r>
      <w:r w:rsidRPr="00087373">
        <w:t xml:space="preserve"> </w:t>
      </w:r>
      <w:proofErr w:type="gramStart"/>
      <w:r w:rsidRPr="00087373">
        <w:t xml:space="preserve">or </w:t>
      </w:r>
      <w:r w:rsidR="0036093C">
        <w:t xml:space="preserve"> SHET’s</w:t>
      </w:r>
      <w:proofErr w:type="gramEnd"/>
      <w:r w:rsidR="00335067" w:rsidRPr="00087373">
        <w:t xml:space="preserve"> </w:t>
      </w:r>
      <w:r w:rsidR="00335067" w:rsidRPr="00087373">
        <w:rPr>
          <w:i/>
        </w:rPr>
        <w:t>transmission system</w:t>
      </w:r>
      <w:r w:rsidRPr="00087373">
        <w:t>;</w:t>
      </w:r>
    </w:p>
    <w:p w14:paraId="4D29C201" w14:textId="77777777" w:rsidR="00B62CE2" w:rsidRPr="00087373" w:rsidRDefault="00B62CE2" w:rsidP="00882732">
      <w:pPr>
        <w:numPr>
          <w:ilvl w:val="2"/>
          <w:numId w:val="21"/>
        </w:numPr>
        <w:spacing w:before="120" w:after="200"/>
        <w:ind w:left="1560" w:hanging="852"/>
      </w:pPr>
      <w:bookmarkStart w:id="12" w:name="_Ref74318696"/>
      <w:r w:rsidRPr="00087373">
        <w:t>a single</w:t>
      </w:r>
      <w:r w:rsidRPr="00087373">
        <w:rPr>
          <w:i/>
        </w:rPr>
        <w:t xml:space="preserve"> transmission circuit</w:t>
      </w:r>
      <w:r w:rsidRPr="00087373">
        <w:t xml:space="preserve"> with the prior outage of another </w:t>
      </w:r>
      <w:r w:rsidRPr="00087373">
        <w:rPr>
          <w:i/>
        </w:rPr>
        <w:t>transmission circuit</w:t>
      </w:r>
      <w:r w:rsidRPr="00087373">
        <w:t>;</w:t>
      </w:r>
      <w:bookmarkEnd w:id="11"/>
      <w:bookmarkEnd w:id="12"/>
      <w:r w:rsidRPr="00087373">
        <w:t xml:space="preserve"> </w:t>
      </w:r>
    </w:p>
    <w:p w14:paraId="56048FC8" w14:textId="77777777" w:rsidR="00B62CE2" w:rsidRPr="00BD15F7" w:rsidRDefault="00B62CE2" w:rsidP="00882732">
      <w:pPr>
        <w:numPr>
          <w:ilvl w:val="2"/>
          <w:numId w:val="21"/>
        </w:numPr>
        <w:spacing w:before="120" w:after="200"/>
        <w:ind w:left="1560" w:hanging="852"/>
      </w:pPr>
      <w:r w:rsidRPr="00BD15F7">
        <w:t xml:space="preserve">a section of </w:t>
      </w:r>
      <w:r w:rsidRPr="00BD15F7">
        <w:rPr>
          <w:i/>
        </w:rPr>
        <w:t>busbar</w:t>
      </w:r>
      <w:r w:rsidRPr="00BD15F7">
        <w:t xml:space="preserve"> or mesh corner; or </w:t>
      </w:r>
    </w:p>
    <w:p w14:paraId="080CC952" w14:textId="77777777" w:rsidR="00B62CE2" w:rsidRPr="0083060D" w:rsidRDefault="00B62CE2" w:rsidP="00882732">
      <w:pPr>
        <w:numPr>
          <w:ilvl w:val="2"/>
          <w:numId w:val="21"/>
        </w:numPr>
        <w:spacing w:before="120" w:after="200"/>
        <w:ind w:left="1560" w:hanging="852"/>
      </w:pPr>
      <w:bookmarkStart w:id="13" w:name="_Ref73023936"/>
      <w:r w:rsidRPr="00BD15F7">
        <w:t>a single</w:t>
      </w:r>
      <w:r w:rsidRPr="00BD15F7">
        <w:rPr>
          <w:i/>
        </w:rPr>
        <w:t xml:space="preserve"> transmission circuit</w:t>
      </w:r>
      <w:r w:rsidRPr="00BD15F7">
        <w:t xml:space="preserve"> with the prior outage of a</w:t>
      </w:r>
      <w:r w:rsidR="00B41D50" w:rsidRPr="00BD15F7">
        <w:t xml:space="preserve"> </w:t>
      </w:r>
      <w:r w:rsidR="00B41D50" w:rsidRPr="00BD15F7">
        <w:rPr>
          <w:i/>
        </w:rPr>
        <w:t>generation circuit</w:t>
      </w:r>
      <w:r w:rsidR="00B41D50" w:rsidRPr="00BD15F7">
        <w:t>,</w:t>
      </w:r>
      <w:r w:rsidRPr="00BD15F7">
        <w:t xml:space="preserve"> </w:t>
      </w:r>
      <w:r w:rsidRPr="008C508E">
        <w:rPr>
          <w:i/>
        </w:rPr>
        <w:t>generating unit</w:t>
      </w:r>
      <w:r w:rsidR="00325C5B" w:rsidRPr="008C508E">
        <w:rPr>
          <w:i/>
        </w:rPr>
        <w:t xml:space="preserve"> </w:t>
      </w:r>
      <w:r w:rsidR="00B41D50" w:rsidRPr="00D651F2">
        <w:t xml:space="preserve">(or several </w:t>
      </w:r>
      <w:r w:rsidR="00B41D50" w:rsidRPr="00D651F2">
        <w:rPr>
          <w:i/>
        </w:rPr>
        <w:t>generating units</w:t>
      </w:r>
      <w:r w:rsidR="00B41D50" w:rsidRPr="00D651F2">
        <w:t xml:space="preserve">, sharing a common circuit breaker, that cannot be separately isolated), a </w:t>
      </w:r>
      <w:r w:rsidR="00B41D50" w:rsidRPr="00AB44B3">
        <w:rPr>
          <w:i/>
        </w:rPr>
        <w:t>Power Park Module</w:t>
      </w:r>
      <w:r w:rsidR="00B41D50" w:rsidRPr="0084091B">
        <w:t xml:space="preserve">, a </w:t>
      </w:r>
      <w:r w:rsidR="00B41D50" w:rsidRPr="0084091B">
        <w:rPr>
          <w:i/>
        </w:rPr>
        <w:t>DC converter</w:t>
      </w:r>
      <w:r w:rsidR="00B41D50" w:rsidRPr="0084091B">
        <w:t>,</w:t>
      </w:r>
      <w:r w:rsidRPr="0004282C">
        <w:t xml:space="preserve"> a reactive compensator or other reactive power provider</w:t>
      </w:r>
      <w:r w:rsidR="00B41D50" w:rsidRPr="0083060D">
        <w:t xml:space="preserve">, </w:t>
      </w:r>
      <w:proofErr w:type="gramStart"/>
      <w:r w:rsidR="00B41D50" w:rsidRPr="0083060D">
        <w:t>or</w:t>
      </w:r>
      <w:r w:rsidRPr="0083060D">
        <w:t>;</w:t>
      </w:r>
      <w:bookmarkEnd w:id="13"/>
      <w:proofErr w:type="gramEnd"/>
    </w:p>
    <w:p w14:paraId="6D940436" w14:textId="77777777" w:rsidR="009E3A18" w:rsidRPr="00BD15F7" w:rsidRDefault="007F68C9" w:rsidP="00882732">
      <w:pPr>
        <w:numPr>
          <w:ilvl w:val="2"/>
          <w:numId w:val="21"/>
        </w:numPr>
        <w:spacing w:before="120" w:after="200"/>
        <w:ind w:left="1560" w:hanging="852"/>
        <w:rPr>
          <w:i/>
        </w:rPr>
      </w:pPr>
      <w:r w:rsidRPr="00A36F17">
        <w:t>a</w:t>
      </w:r>
      <w:r w:rsidR="00903CBE" w:rsidRPr="00B025C1">
        <w:t xml:space="preserve"> single </w:t>
      </w:r>
      <w:r w:rsidR="00903CBE" w:rsidRPr="00B025C1">
        <w:rPr>
          <w:i/>
        </w:rPr>
        <w:t>generation circuit</w:t>
      </w:r>
      <w:r w:rsidR="00903CBE" w:rsidRPr="00B025C1">
        <w:t xml:space="preserve">, a single </w:t>
      </w:r>
      <w:r w:rsidR="00903CBE" w:rsidRPr="00B025C1">
        <w:rPr>
          <w:i/>
        </w:rPr>
        <w:t>generating unit</w:t>
      </w:r>
      <w:r w:rsidR="00903CBE" w:rsidRPr="00B025C1">
        <w:t xml:space="preserve"> (or several </w:t>
      </w:r>
      <w:r w:rsidR="00903CBE" w:rsidRPr="00B025C1">
        <w:rPr>
          <w:i/>
        </w:rPr>
        <w:t>generating units</w:t>
      </w:r>
      <w:r w:rsidR="00903CBE" w:rsidRPr="00B025C1">
        <w:t xml:space="preserve">, sharing a common circuit breaker), a single </w:t>
      </w:r>
      <w:r w:rsidR="00903CBE" w:rsidRPr="00B025C1">
        <w:rPr>
          <w:i/>
        </w:rPr>
        <w:t>Power Park Module</w:t>
      </w:r>
      <w:r w:rsidR="00903CBE" w:rsidRPr="00B025C1">
        <w:t xml:space="preserve">, a single </w:t>
      </w:r>
      <w:r w:rsidR="00903CBE" w:rsidRPr="00B025C1">
        <w:rPr>
          <w:i/>
        </w:rPr>
        <w:t>DC converter,</w:t>
      </w:r>
      <w:r w:rsidR="00903CBE" w:rsidRPr="00B025C1">
        <w:t xml:space="preserve"> a reactive compensator or other reactive power provider with the prior outage of a single </w:t>
      </w:r>
      <w:r w:rsidR="009E3A18" w:rsidRPr="00B025C1">
        <w:rPr>
          <w:i/>
        </w:rPr>
        <w:t>transmission</w:t>
      </w:r>
      <w:r w:rsidR="00BD15F7">
        <w:rPr>
          <w:i/>
        </w:rPr>
        <w:t xml:space="preserve"> </w:t>
      </w:r>
      <w:proofErr w:type="gramStart"/>
      <w:r w:rsidR="00BD15F7">
        <w:rPr>
          <w:i/>
        </w:rPr>
        <w:t>circuit</w:t>
      </w:r>
      <w:proofErr w:type="gramEnd"/>
      <w:r w:rsidR="009E3A18" w:rsidRPr="00BD15F7">
        <w:rPr>
          <w:i/>
        </w:rPr>
        <w:t xml:space="preserve"> </w:t>
      </w:r>
    </w:p>
    <w:p w14:paraId="62727903" w14:textId="77777777" w:rsidR="007F68C9" w:rsidRPr="00087373" w:rsidRDefault="007F68C9" w:rsidP="007F68C9">
      <w:pPr>
        <w:spacing w:before="120" w:after="200"/>
        <w:ind w:left="708"/>
      </w:pPr>
      <w:r w:rsidRPr="00087373">
        <w:t>there shall not be any of the following:</w:t>
      </w:r>
    </w:p>
    <w:p w14:paraId="5C99496C" w14:textId="77777777" w:rsidR="009E3A18" w:rsidRPr="00087373" w:rsidRDefault="00B62CE2" w:rsidP="0016655B">
      <w:pPr>
        <w:numPr>
          <w:ilvl w:val="2"/>
          <w:numId w:val="21"/>
        </w:numPr>
        <w:spacing w:before="120" w:after="200"/>
        <w:ind w:hanging="862"/>
        <w:rPr>
          <w:i/>
        </w:rPr>
      </w:pPr>
      <w:r w:rsidRPr="00087373">
        <w:t xml:space="preserve">a </w:t>
      </w:r>
      <w:r w:rsidRPr="00087373">
        <w:rPr>
          <w:i/>
        </w:rPr>
        <w:t>loss of supply capacity</w:t>
      </w:r>
      <w:r w:rsidRPr="00087373">
        <w:t xml:space="preserve"> except as permitted by the demand </w:t>
      </w:r>
      <w:r w:rsidR="009E3A18" w:rsidRPr="00087373">
        <w:t xml:space="preserve">  </w:t>
      </w:r>
      <w:r w:rsidRPr="00087373">
        <w:t>connection criteria detailed in Section</w:t>
      </w:r>
      <w:r w:rsidR="005D260A" w:rsidRPr="00087373">
        <w:t xml:space="preserve"> 3</w:t>
      </w:r>
      <w:r w:rsidRPr="00087373">
        <w:t>;</w:t>
      </w:r>
    </w:p>
    <w:p w14:paraId="7FA28C32" w14:textId="77777777" w:rsidR="009E3A18" w:rsidRPr="00087373" w:rsidRDefault="00B62CE2" w:rsidP="0016655B">
      <w:pPr>
        <w:numPr>
          <w:ilvl w:val="2"/>
          <w:numId w:val="21"/>
        </w:numPr>
        <w:spacing w:before="120" w:after="200"/>
        <w:ind w:hanging="862"/>
        <w:rPr>
          <w:i/>
        </w:rPr>
      </w:pPr>
      <w:r w:rsidRPr="00F34937">
        <w:t>unacceptable overloading of any primary transmission equipment</w:t>
      </w:r>
      <w:r w:rsidRPr="00087373">
        <w:t>;</w:t>
      </w:r>
    </w:p>
    <w:p w14:paraId="19E963CF" w14:textId="77777777" w:rsidR="009E3A18" w:rsidRPr="00087373" w:rsidRDefault="00B62CE2" w:rsidP="0016655B">
      <w:pPr>
        <w:numPr>
          <w:ilvl w:val="2"/>
          <w:numId w:val="21"/>
        </w:numPr>
        <w:spacing w:before="120" w:after="200"/>
        <w:ind w:hanging="862"/>
        <w:rPr>
          <w:i/>
        </w:rPr>
      </w:pPr>
      <w:r w:rsidRPr="00F34937">
        <w:t xml:space="preserve">unacceptable voltage conditions or insufficient voltage </w:t>
      </w:r>
      <w:r w:rsidR="009E3A18" w:rsidRPr="00F34937">
        <w:t xml:space="preserve">  </w:t>
      </w:r>
      <w:r w:rsidRPr="00F34937">
        <w:t>performance margins;</w:t>
      </w:r>
      <w:r w:rsidRPr="00087373">
        <w:t xml:space="preserve"> </w:t>
      </w:r>
    </w:p>
    <w:p w14:paraId="29A6C99A" w14:textId="77777777" w:rsidR="00B62CE2" w:rsidRPr="00150F24" w:rsidRDefault="00B62CE2" w:rsidP="0016655B">
      <w:pPr>
        <w:numPr>
          <w:ilvl w:val="2"/>
          <w:numId w:val="21"/>
        </w:numPr>
        <w:spacing w:before="120" w:after="200"/>
        <w:ind w:hanging="862"/>
        <w:rPr>
          <w:i/>
        </w:rPr>
      </w:pPr>
      <w:r w:rsidRPr="004466C5">
        <w:t>system instability</w:t>
      </w:r>
      <w:r w:rsidR="00F34937" w:rsidRPr="00041832">
        <w:rPr>
          <w:i/>
        </w:rPr>
        <w:t>; or</w:t>
      </w:r>
    </w:p>
    <w:p w14:paraId="7E90E4C5" w14:textId="77777777" w:rsidR="00F34937" w:rsidRPr="00D651F2" w:rsidRDefault="00C04707" w:rsidP="0016655B">
      <w:pPr>
        <w:numPr>
          <w:ilvl w:val="2"/>
          <w:numId w:val="21"/>
        </w:numPr>
        <w:spacing w:before="120" w:after="200"/>
        <w:ind w:hanging="862"/>
        <w:rPr>
          <w:i/>
        </w:rPr>
      </w:pPr>
      <w:r w:rsidRPr="00BD15F7">
        <w:rPr>
          <w:i/>
        </w:rPr>
        <w:t>U</w:t>
      </w:r>
      <w:r w:rsidR="00F34937" w:rsidRPr="008C508E">
        <w:rPr>
          <w:i/>
        </w:rPr>
        <w:t xml:space="preserve">nacceptable </w:t>
      </w:r>
      <w:r w:rsidRPr="008C508E">
        <w:rPr>
          <w:i/>
        </w:rPr>
        <w:t>S</w:t>
      </w:r>
      <w:r w:rsidR="00F34937" w:rsidRPr="00D651F2">
        <w:rPr>
          <w:i/>
        </w:rPr>
        <w:t>ub-</w:t>
      </w:r>
      <w:r w:rsidRPr="00D651F2">
        <w:rPr>
          <w:i/>
        </w:rPr>
        <w:t>S</w:t>
      </w:r>
      <w:r w:rsidR="00F34937" w:rsidRPr="00D651F2">
        <w:rPr>
          <w:i/>
        </w:rPr>
        <w:t xml:space="preserve">ynchronous </w:t>
      </w:r>
      <w:r w:rsidRPr="00D651F2">
        <w:rPr>
          <w:i/>
        </w:rPr>
        <w:t>O</w:t>
      </w:r>
      <w:r w:rsidR="00F34937" w:rsidRPr="00D651F2">
        <w:rPr>
          <w:i/>
        </w:rPr>
        <w:t>scillations.</w:t>
      </w:r>
    </w:p>
    <w:p w14:paraId="17A552E1" w14:textId="77777777" w:rsidR="00B62CE2" w:rsidRPr="00087373" w:rsidRDefault="00B62CE2" w:rsidP="00882732">
      <w:pPr>
        <w:numPr>
          <w:ilvl w:val="1"/>
          <w:numId w:val="21"/>
        </w:numPr>
        <w:spacing w:before="120" w:after="200"/>
        <w:ind w:hanging="714"/>
      </w:pPr>
      <w:bookmarkStart w:id="14" w:name="_Ref71008407"/>
      <w:r w:rsidRPr="00087373">
        <w:t xml:space="preserve">Under </w:t>
      </w:r>
      <w:r w:rsidRPr="00087373">
        <w:rPr>
          <w:i/>
        </w:rPr>
        <w:t>planned outage</w:t>
      </w:r>
      <w:r w:rsidRPr="00087373">
        <w:t xml:space="preserve"> conditions it shall be assumed that the prior circuit outage specified in paragraphs </w:t>
      </w:r>
      <w:r w:rsidR="009E3A18" w:rsidRPr="00087373">
        <w:t>2.10.3, 2.10.5</w:t>
      </w:r>
      <w:r w:rsidRPr="00087373">
        <w:t xml:space="preserve"> and </w:t>
      </w:r>
      <w:r w:rsidR="005D260A" w:rsidRPr="00087373">
        <w:t>2.10.6</w:t>
      </w:r>
      <w:r w:rsidR="00FE4847" w:rsidRPr="00087373">
        <w:t xml:space="preserve"> </w:t>
      </w:r>
      <w:r w:rsidRPr="00087373">
        <w:t xml:space="preserve">reasonably forms part of the typical outage pattern referred to in paragraph </w:t>
      </w:r>
      <w:r w:rsidR="005D260A" w:rsidRPr="00087373">
        <w:t>2.8.</w:t>
      </w:r>
      <w:r w:rsidR="009E3A18" w:rsidRPr="00087373">
        <w:t>4</w:t>
      </w:r>
      <w:r w:rsidR="005D260A" w:rsidRPr="00087373">
        <w:t xml:space="preserve"> </w:t>
      </w:r>
      <w:r w:rsidRPr="00087373">
        <w:t>rather than in addition to that typical outage pattern.</w:t>
      </w:r>
    </w:p>
    <w:p w14:paraId="3C693836" w14:textId="77777777" w:rsidR="00543C09" w:rsidRPr="00087373" w:rsidRDefault="00543C09" w:rsidP="00F06546">
      <w:pPr>
        <w:pStyle w:val="Heading9"/>
        <w:spacing w:after="200"/>
      </w:pPr>
      <w:r w:rsidRPr="00087373">
        <w:t>Post-</w:t>
      </w:r>
      <w:r w:rsidR="00564FA0" w:rsidRPr="00087373">
        <w:t>fault criteria</w:t>
      </w:r>
      <w:r w:rsidRPr="00087373">
        <w:t xml:space="preserve"> – background condition with a </w:t>
      </w:r>
      <w:r w:rsidRPr="00087373">
        <w:rPr>
          <w:i/>
        </w:rPr>
        <w:t>local system outage</w:t>
      </w:r>
    </w:p>
    <w:p w14:paraId="2B9E4B7B" w14:textId="77777777" w:rsidR="00B62CE2" w:rsidRPr="00087373" w:rsidRDefault="00B62CE2" w:rsidP="00882732">
      <w:pPr>
        <w:numPr>
          <w:ilvl w:val="1"/>
          <w:numId w:val="21"/>
        </w:numPr>
        <w:spacing w:before="120" w:after="200"/>
        <w:ind w:hanging="714"/>
      </w:pPr>
      <w:bookmarkStart w:id="15" w:name="_Ref74365451"/>
      <w:r w:rsidRPr="00087373">
        <w:t xml:space="preserve">The </w:t>
      </w:r>
      <w:r w:rsidRPr="00087373">
        <w:rPr>
          <w:i/>
        </w:rPr>
        <w:t>transmission capacity</w:t>
      </w:r>
      <w:r w:rsidRPr="00087373">
        <w:t xml:space="preserve"> for the connection of a</w:t>
      </w:r>
      <w:r w:rsidRPr="00087373">
        <w:rPr>
          <w:i/>
        </w:rPr>
        <w:t xml:space="preserve"> power station</w:t>
      </w:r>
      <w:r w:rsidRPr="00087373">
        <w:t xml:space="preserve"> shall also be planned such that for the background conditions described in paragraph </w:t>
      </w:r>
      <w:r w:rsidR="005D260A" w:rsidRPr="00087373">
        <w:t xml:space="preserve">2.8 </w:t>
      </w:r>
      <w:r w:rsidRPr="00087373">
        <w:t xml:space="preserve">with a </w:t>
      </w:r>
      <w:r w:rsidRPr="00087373">
        <w:rPr>
          <w:i/>
        </w:rPr>
        <w:t>local system outage</w:t>
      </w:r>
      <w:r w:rsidR="00AF50C0" w:rsidRPr="00087373">
        <w:rPr>
          <w:i/>
        </w:rPr>
        <w:t xml:space="preserve"> </w:t>
      </w:r>
      <w:r w:rsidR="00AF50C0" w:rsidRPr="00087373">
        <w:t>on the</w:t>
      </w:r>
      <w:r w:rsidR="00AF50C0" w:rsidRPr="00087373">
        <w:rPr>
          <w:i/>
        </w:rPr>
        <w:t xml:space="preserve"> onshore transmission system</w:t>
      </w:r>
      <w:r w:rsidRPr="00087373">
        <w:t xml:space="preserve">, the operational security criteria set out in Section </w:t>
      </w:r>
      <w:r w:rsidR="005D260A" w:rsidRPr="00087373">
        <w:t>5</w:t>
      </w:r>
      <w:r w:rsidR="00AF50C0" w:rsidRPr="00087373">
        <w:t xml:space="preserve"> and Section 9</w:t>
      </w:r>
      <w:r w:rsidRPr="00087373">
        <w:t xml:space="preserve"> can be met.</w:t>
      </w:r>
      <w:bookmarkEnd w:id="15"/>
    </w:p>
    <w:p w14:paraId="72C27BAE" w14:textId="77777777" w:rsidR="00B62CE2" w:rsidRPr="00087373" w:rsidRDefault="00B62CE2" w:rsidP="00882732">
      <w:pPr>
        <w:numPr>
          <w:ilvl w:val="1"/>
          <w:numId w:val="21"/>
        </w:numPr>
        <w:spacing w:before="120" w:after="200"/>
        <w:ind w:hanging="714"/>
      </w:pPr>
      <w:bookmarkStart w:id="16" w:name="_Ref73844526"/>
      <w:bookmarkEnd w:id="14"/>
      <w:r w:rsidRPr="00087373">
        <w:lastRenderedPageBreak/>
        <w:t>Where necessary to satisfy the criteria set out in paragraph</w:t>
      </w:r>
      <w:r w:rsidR="00AA0920">
        <w:t xml:space="preserve"> 2.12</w:t>
      </w:r>
      <w:r w:rsidRPr="00087373">
        <w:t xml:space="preserve">, investment should be made in </w:t>
      </w:r>
      <w:r w:rsidRPr="00087373">
        <w:rPr>
          <w:i/>
        </w:rPr>
        <w:t>transmission capacity</w:t>
      </w:r>
      <w:r w:rsidRPr="00087373">
        <w:t xml:space="preserve"> except where operational measures suffice to meet the criteria in paragraph </w:t>
      </w:r>
      <w:r w:rsidR="00AA0920">
        <w:t>2.12</w:t>
      </w:r>
      <w:r w:rsidRPr="00087373">
        <w:t xml:space="preserve"> </w:t>
      </w:r>
      <w:proofErr w:type="gramStart"/>
      <w:r w:rsidRPr="00087373">
        <w:t>provided that</w:t>
      </w:r>
      <w:proofErr w:type="gramEnd"/>
      <w:r w:rsidRPr="00087373">
        <w:t xml:space="preserve"> maintenance access for each </w:t>
      </w:r>
      <w:r w:rsidRPr="00087373">
        <w:rPr>
          <w:i/>
        </w:rPr>
        <w:t>transmission circuit</w:t>
      </w:r>
      <w:r w:rsidRPr="00087373">
        <w:t xml:space="preserve"> can be achieved and provided that such measures are economically justified. The operational measures to be considered include rearrangement of transmission outages and appropriate reselection of </w:t>
      </w:r>
      <w:r w:rsidRPr="00087373">
        <w:rPr>
          <w:i/>
        </w:rPr>
        <w:t>generating units</w:t>
      </w:r>
      <w:r w:rsidRPr="00087373">
        <w:t xml:space="preserve"> from those expected to be available, for example through </w:t>
      </w:r>
      <w:r w:rsidRPr="00087373">
        <w:rPr>
          <w:i/>
        </w:rPr>
        <w:t>balancing services</w:t>
      </w:r>
      <w:r w:rsidRPr="00087373">
        <w:t xml:space="preserve">. Guidance on economic justification is given in </w:t>
      </w:r>
      <w:r w:rsidR="007C2A60" w:rsidRPr="00087373">
        <w:t xml:space="preserve">Appendix </w:t>
      </w:r>
      <w:r w:rsidR="00793355" w:rsidRPr="00087373">
        <w:t>G</w:t>
      </w:r>
      <w:r w:rsidR="007C2A60" w:rsidRPr="00087373">
        <w:t>.</w:t>
      </w:r>
    </w:p>
    <w:p w14:paraId="2A0FC5C9" w14:textId="77777777" w:rsidR="00543C09" w:rsidRPr="00087373" w:rsidRDefault="00543C09" w:rsidP="00F06546">
      <w:pPr>
        <w:pStyle w:val="Heading8"/>
        <w:spacing w:after="200"/>
        <w:rPr>
          <w:b w:val="0"/>
          <w:i/>
        </w:rPr>
      </w:pPr>
      <w:r w:rsidRPr="00087373">
        <w:t>Switching Arrangements</w:t>
      </w:r>
    </w:p>
    <w:bookmarkEnd w:id="16"/>
    <w:p w14:paraId="3A23885C" w14:textId="77777777" w:rsidR="00B62CE2" w:rsidRPr="00087373" w:rsidRDefault="00B62CE2" w:rsidP="00882732">
      <w:pPr>
        <w:numPr>
          <w:ilvl w:val="1"/>
          <w:numId w:val="21"/>
        </w:numPr>
        <w:spacing w:before="120" w:after="200"/>
        <w:ind w:hanging="714"/>
      </w:pPr>
      <w:r w:rsidRPr="00087373">
        <w:t>Guidance on substation configurations and switching arrangements are described in</w:t>
      </w:r>
      <w:r w:rsidR="006C1D12" w:rsidRPr="00087373">
        <w:t xml:space="preserve"> Appendix A</w:t>
      </w:r>
      <w:r w:rsidRPr="00087373">
        <w:t>. These guidelines provide an acceptable way towards meeting the criteria of paragraph</w:t>
      </w:r>
      <w:r w:rsidR="005D260A" w:rsidRPr="00087373">
        <w:t xml:space="preserve"> 2.6</w:t>
      </w:r>
      <w:r w:rsidRPr="00087373">
        <w:t>. However, other configurations and switching arrangements which meet those criteria are also acceptable.</w:t>
      </w:r>
    </w:p>
    <w:p w14:paraId="0033112F" w14:textId="77777777" w:rsidR="00543C09" w:rsidRPr="00087373" w:rsidRDefault="00543C09" w:rsidP="00F06546">
      <w:pPr>
        <w:pStyle w:val="Heading8"/>
        <w:spacing w:after="200"/>
      </w:pPr>
      <w:r w:rsidRPr="00087373">
        <w:t>Variations to Connection Designs</w:t>
      </w:r>
    </w:p>
    <w:p w14:paraId="4226F0CC" w14:textId="77777777" w:rsidR="00B62CE2" w:rsidRPr="00087373" w:rsidRDefault="00B62CE2" w:rsidP="00882732">
      <w:pPr>
        <w:numPr>
          <w:ilvl w:val="1"/>
          <w:numId w:val="21"/>
        </w:numPr>
        <w:spacing w:before="120" w:after="200"/>
        <w:ind w:hanging="714"/>
      </w:pPr>
      <w:bookmarkStart w:id="17" w:name="_Ref71008439"/>
      <w:r w:rsidRPr="00087373">
        <w:t xml:space="preserve">Variations, arising </w:t>
      </w:r>
      <w:proofErr w:type="gramStart"/>
      <w:r w:rsidRPr="00087373">
        <w:t>from a generation customer’s request,</w:t>
      </w:r>
      <w:proofErr w:type="gramEnd"/>
      <w:r w:rsidRPr="00087373">
        <w:t xml:space="preserve"> to the generation connection design necessary to meet the requirements of paragraphs </w:t>
      </w:r>
      <w:r w:rsidR="005D260A" w:rsidRPr="00087373">
        <w:t>2.5</w:t>
      </w:r>
      <w:r w:rsidRPr="00087373">
        <w:t xml:space="preserve"> to </w:t>
      </w:r>
      <w:r w:rsidR="000C1C74" w:rsidRPr="00087373">
        <w:t>2.14</w:t>
      </w:r>
      <w:r w:rsidRPr="00087373">
        <w:t xml:space="preserve"> shall also satisfy the requirements of this Standard provided that the varied design satisfies the conditions set out in paragraphs </w:t>
      </w:r>
      <w:r w:rsidR="00AA0920">
        <w:t xml:space="preserve">2.16.1 </w:t>
      </w:r>
      <w:r w:rsidRPr="00087373">
        <w:t>to</w:t>
      </w:r>
      <w:r w:rsidR="00AA0920">
        <w:t>2.16.3</w:t>
      </w:r>
      <w:r w:rsidRPr="00087373">
        <w:t xml:space="preserve">. For example, such a generation connection design variation may be used to take account of the </w:t>
      </w:r>
      <w:proofErr w:type="gramStart"/>
      <w:r w:rsidRPr="00087373">
        <w:t>particular characteristics</w:t>
      </w:r>
      <w:proofErr w:type="gramEnd"/>
      <w:r w:rsidRPr="00087373">
        <w:t xml:space="preserve"> of a </w:t>
      </w:r>
      <w:r w:rsidRPr="00087373">
        <w:rPr>
          <w:i/>
        </w:rPr>
        <w:t>power station</w:t>
      </w:r>
      <w:r w:rsidRPr="00087373">
        <w:t>.</w:t>
      </w:r>
      <w:bookmarkEnd w:id="17"/>
    </w:p>
    <w:p w14:paraId="6AF088D7" w14:textId="77777777" w:rsidR="00B62CE2" w:rsidRPr="00087373" w:rsidRDefault="00B62CE2" w:rsidP="00882732">
      <w:pPr>
        <w:numPr>
          <w:ilvl w:val="1"/>
          <w:numId w:val="21"/>
        </w:numPr>
        <w:spacing w:before="120" w:after="200"/>
        <w:ind w:hanging="714"/>
      </w:pPr>
      <w:bookmarkStart w:id="18" w:name="_Ref71008923"/>
      <w:r w:rsidRPr="00087373">
        <w:t>Any generation connection design variation must not, other than in respect of the generation customer requesting the variation, either immediately or in the foreseeable future:</w:t>
      </w:r>
      <w:bookmarkEnd w:id="18"/>
    </w:p>
    <w:p w14:paraId="28BE9A51" w14:textId="77777777" w:rsidR="00B62CE2" w:rsidRPr="00087373" w:rsidRDefault="00B62CE2" w:rsidP="00882732">
      <w:pPr>
        <w:pStyle w:val="Heading3"/>
        <w:numPr>
          <w:ilvl w:val="2"/>
          <w:numId w:val="21"/>
        </w:numPr>
        <w:spacing w:after="200"/>
        <w:ind w:left="1560" w:hanging="851"/>
      </w:pPr>
      <w:bookmarkStart w:id="19" w:name="_Ref73093405"/>
      <w:r w:rsidRPr="00087373">
        <w:t xml:space="preserve">reduce the security of the </w:t>
      </w:r>
      <w:r w:rsidRPr="00087373">
        <w:rPr>
          <w:i/>
        </w:rPr>
        <w:t>MITS</w:t>
      </w:r>
      <w:r w:rsidRPr="00087373">
        <w:t xml:space="preserve"> to below the minimum planning criteria specified in Section</w:t>
      </w:r>
      <w:r w:rsidR="005D260A" w:rsidRPr="00087373">
        <w:t xml:space="preserve"> 4</w:t>
      </w:r>
      <w:r w:rsidRPr="00087373">
        <w:t>; or</w:t>
      </w:r>
      <w:bookmarkEnd w:id="19"/>
      <w:r w:rsidRPr="00087373">
        <w:t xml:space="preserve"> </w:t>
      </w:r>
    </w:p>
    <w:p w14:paraId="3332D2CB" w14:textId="77777777" w:rsidR="00B62CE2" w:rsidRPr="00087373" w:rsidRDefault="00B62CE2" w:rsidP="00882732">
      <w:pPr>
        <w:numPr>
          <w:ilvl w:val="2"/>
          <w:numId w:val="21"/>
        </w:numPr>
        <w:spacing w:after="200"/>
        <w:ind w:left="1560" w:hanging="851"/>
      </w:pPr>
      <w:bookmarkStart w:id="20" w:name="_Ref73093619"/>
      <w:r w:rsidRPr="00087373">
        <w:t xml:space="preserve">result in additional investment or operational costs to any </w:t>
      </w:r>
      <w:proofErr w:type="gramStart"/>
      <w:r w:rsidRPr="00087373">
        <w:t>particular customer</w:t>
      </w:r>
      <w:proofErr w:type="gramEnd"/>
      <w:r w:rsidRPr="00087373">
        <w:t xml:space="preserve"> or overall, or a reduction in the security and quality of supply of the affected customers’ connections to below the planning criteria in this section or Section</w:t>
      </w:r>
      <w:r w:rsidR="005D260A" w:rsidRPr="00087373">
        <w:t xml:space="preserve"> 3</w:t>
      </w:r>
      <w:r w:rsidRPr="00087373">
        <w:t>, unless specific agreements are reached with affected customers; or</w:t>
      </w:r>
      <w:bookmarkEnd w:id="20"/>
      <w:r w:rsidRPr="00087373">
        <w:t xml:space="preserve"> </w:t>
      </w:r>
    </w:p>
    <w:p w14:paraId="3FCD8685" w14:textId="77777777" w:rsidR="00B62CE2" w:rsidRPr="00087373" w:rsidRDefault="00B62CE2" w:rsidP="00882732">
      <w:pPr>
        <w:numPr>
          <w:ilvl w:val="2"/>
          <w:numId w:val="21"/>
        </w:numPr>
        <w:spacing w:after="200"/>
        <w:ind w:left="1560" w:hanging="851"/>
      </w:pPr>
      <w:bookmarkStart w:id="21" w:name="_Ref73093431"/>
      <w:r w:rsidRPr="00087373">
        <w:t xml:space="preserve">compromise any </w:t>
      </w:r>
      <w:r w:rsidRPr="00087373">
        <w:rPr>
          <w:i/>
        </w:rPr>
        <w:t>transmission licensee’s</w:t>
      </w:r>
      <w:r w:rsidRPr="00087373">
        <w:t xml:space="preserve"> ability to meet other statutory obligations or licence obligations.</w:t>
      </w:r>
      <w:bookmarkEnd w:id="21"/>
    </w:p>
    <w:p w14:paraId="4AAE6ED0" w14:textId="77777777" w:rsidR="00B62CE2" w:rsidRPr="00087373" w:rsidRDefault="00B62CE2" w:rsidP="00882732">
      <w:pPr>
        <w:numPr>
          <w:ilvl w:val="1"/>
          <w:numId w:val="21"/>
        </w:numPr>
        <w:spacing w:after="200"/>
        <w:ind w:hanging="714"/>
      </w:pPr>
      <w:r w:rsidRPr="00087373">
        <w:t xml:space="preserve">Should system conditions subsequently change, for example due to the proposed connection of a new customer, such that either immediately or in the foreseeable future, the conditions set out in paragraphs </w:t>
      </w:r>
      <w:r w:rsidR="00AA0920">
        <w:t xml:space="preserve">2.16.1 </w:t>
      </w:r>
      <w:r w:rsidRPr="00087373">
        <w:t xml:space="preserve">to </w:t>
      </w:r>
      <w:r w:rsidR="00AA0920">
        <w:t xml:space="preserve"> 2.16.3</w:t>
      </w:r>
      <w:r w:rsidRPr="00087373">
        <w:t xml:space="preserve"> are no longer satisfied, then alternative arrangements and/or agreements must be put in place such that this Standard continues to be satisfied.</w:t>
      </w:r>
    </w:p>
    <w:p w14:paraId="20DDFAE1" w14:textId="77777777" w:rsidR="00543C09" w:rsidRPr="00087373" w:rsidRDefault="00B62CE2" w:rsidP="00882732">
      <w:pPr>
        <w:numPr>
          <w:ilvl w:val="1"/>
          <w:numId w:val="21"/>
        </w:numPr>
        <w:spacing w:after="200"/>
        <w:ind w:hanging="714"/>
      </w:pPr>
      <w:bookmarkStart w:id="22" w:name="_Ref71008447"/>
      <w:r w:rsidRPr="00087373">
        <w:t xml:space="preserve">The additional operational costs referred to in paragraph </w:t>
      </w:r>
      <w:r w:rsidR="00AA0920">
        <w:t xml:space="preserve"> 2.16.2 </w:t>
      </w:r>
      <w:r w:rsidRPr="00087373">
        <w:t xml:space="preserve">and/or any potential reliability implications shall be calculated by simulating the expected operation of the </w:t>
      </w:r>
      <w:r w:rsidR="00026892" w:rsidRPr="00087373">
        <w:rPr>
          <w:i/>
        </w:rPr>
        <w:t>national electricity</w:t>
      </w:r>
      <w:r w:rsidRPr="00087373">
        <w:rPr>
          <w:i/>
        </w:rPr>
        <w:t xml:space="preserve"> transmission system</w:t>
      </w:r>
      <w:r w:rsidRPr="00087373">
        <w:t xml:space="preserve"> in accordance with the </w:t>
      </w:r>
      <w:r w:rsidRPr="00087373">
        <w:lastRenderedPageBreak/>
        <w:t xml:space="preserve">operational criteria set out in Section </w:t>
      </w:r>
      <w:r w:rsidR="00732C0E" w:rsidRPr="00087373">
        <w:t>5</w:t>
      </w:r>
      <w:r w:rsidR="00ED0D71" w:rsidRPr="00087373">
        <w:t xml:space="preserve"> and Section 9</w:t>
      </w:r>
      <w:r w:rsidR="00A2196E" w:rsidRPr="00087373">
        <w:t>.</w:t>
      </w:r>
      <w:r w:rsidRPr="00087373">
        <w:t xml:space="preserve"> Guidance on economic justification is given in</w:t>
      </w:r>
      <w:r w:rsidR="00D66E92" w:rsidRPr="00087373">
        <w:t xml:space="preserve"> Appendix </w:t>
      </w:r>
      <w:r w:rsidR="00793355" w:rsidRPr="00087373">
        <w:t>G</w:t>
      </w:r>
      <w:r w:rsidRPr="00087373">
        <w:t>.</w:t>
      </w:r>
      <w:bookmarkEnd w:id="22"/>
    </w:p>
    <w:p w14:paraId="7EEE50FE" w14:textId="77777777" w:rsidR="007F68C9" w:rsidRPr="00087373" w:rsidRDefault="007F68C9" w:rsidP="00882732">
      <w:pPr>
        <w:numPr>
          <w:ilvl w:val="1"/>
          <w:numId w:val="21"/>
        </w:numPr>
        <w:spacing w:after="200"/>
        <w:ind w:hanging="714"/>
        <w:sectPr w:rsidR="007F68C9" w:rsidRPr="00087373" w:rsidSect="00316D76">
          <w:pgSz w:w="11906" w:h="16838" w:code="9"/>
          <w:pgMar w:top="1440" w:right="1440" w:bottom="1440" w:left="1440" w:header="720" w:footer="720" w:gutter="0"/>
          <w:cols w:space="720"/>
        </w:sectPr>
      </w:pPr>
    </w:p>
    <w:p w14:paraId="17A61683" w14:textId="77777777" w:rsidR="00035FD4" w:rsidRPr="00087373" w:rsidRDefault="00035FD4" w:rsidP="00882732">
      <w:pPr>
        <w:pStyle w:val="Heading1"/>
        <w:numPr>
          <w:ilvl w:val="0"/>
          <w:numId w:val="18"/>
        </w:numPr>
        <w:ind w:left="709" w:hanging="709"/>
        <w:rPr>
          <w:i/>
        </w:rPr>
      </w:pPr>
      <w:r w:rsidRPr="00087373">
        <w:lastRenderedPageBreak/>
        <w:t xml:space="preserve">     </w:t>
      </w:r>
      <w:r w:rsidR="00A2196E" w:rsidRPr="00087373">
        <w:t xml:space="preserve">Demand Connection Criteria Applicable to the </w:t>
      </w:r>
      <w:r w:rsidR="00A2196E" w:rsidRPr="00087373">
        <w:rPr>
          <w:i/>
        </w:rPr>
        <w:t>Onshore Transmission System</w:t>
      </w:r>
    </w:p>
    <w:p w14:paraId="59BA6B57" w14:textId="77777777" w:rsidR="00B62CE2" w:rsidRPr="00087373" w:rsidRDefault="00B62CE2" w:rsidP="00882732">
      <w:pPr>
        <w:numPr>
          <w:ilvl w:val="0"/>
          <w:numId w:val="22"/>
        </w:numPr>
        <w:tabs>
          <w:tab w:val="clear" w:pos="1174"/>
          <w:tab w:val="num" w:pos="709"/>
        </w:tabs>
        <w:spacing w:after="200"/>
        <w:ind w:left="709" w:hanging="709"/>
      </w:pPr>
      <w:r w:rsidRPr="00087373">
        <w:t xml:space="preserve">This section presents the planning criteria for the connection of </w:t>
      </w:r>
      <w:r w:rsidRPr="00087373">
        <w:rPr>
          <w:i/>
        </w:rPr>
        <w:t>demand group</w:t>
      </w:r>
      <w:r w:rsidRPr="00087373">
        <w:t xml:space="preserve">s to the remainder of the </w:t>
      </w:r>
      <w:r w:rsidR="0050378C" w:rsidRPr="00087373">
        <w:rPr>
          <w:i/>
        </w:rPr>
        <w:t xml:space="preserve">onshore </w:t>
      </w:r>
      <w:r w:rsidRPr="00087373">
        <w:rPr>
          <w:i/>
        </w:rPr>
        <w:t>transmission system</w:t>
      </w:r>
      <w:r w:rsidRPr="00087373">
        <w:t>.</w:t>
      </w:r>
    </w:p>
    <w:p w14:paraId="5FB4DAF2" w14:textId="77777777" w:rsidR="00B62CE2" w:rsidRPr="00087373" w:rsidRDefault="00B62CE2" w:rsidP="00882732">
      <w:pPr>
        <w:numPr>
          <w:ilvl w:val="0"/>
          <w:numId w:val="22"/>
        </w:numPr>
        <w:tabs>
          <w:tab w:val="clear" w:pos="117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732C0E" w:rsidRPr="00087373">
        <w:t>2</w:t>
      </w:r>
      <w:r w:rsidRPr="00087373">
        <w:t xml:space="preserve"> and/or Section </w:t>
      </w:r>
      <w:r w:rsidR="00732C0E" w:rsidRPr="00087373">
        <w:t xml:space="preserve">4 </w:t>
      </w:r>
      <w:r w:rsidRPr="00087373">
        <w:t>also apply, those criteria must also be met.</w:t>
      </w:r>
    </w:p>
    <w:p w14:paraId="384056CC" w14:textId="77777777" w:rsidR="00B62CE2" w:rsidRPr="00087373" w:rsidRDefault="00B62CE2" w:rsidP="00882732">
      <w:pPr>
        <w:numPr>
          <w:ilvl w:val="0"/>
          <w:numId w:val="22"/>
        </w:numPr>
        <w:tabs>
          <w:tab w:val="clear" w:pos="1174"/>
          <w:tab w:val="num" w:pos="709"/>
        </w:tabs>
        <w:spacing w:after="200"/>
        <w:ind w:left="709" w:hanging="709"/>
      </w:pPr>
      <w:r w:rsidRPr="00087373">
        <w:t>In pla</w:t>
      </w:r>
      <w:r w:rsidR="00C11359" w:rsidRPr="00087373">
        <w:t>nning demand connections, this s</w:t>
      </w:r>
      <w:r w:rsidRPr="00087373">
        <w:t>tandard is met if the connection design either:</w:t>
      </w:r>
    </w:p>
    <w:p w14:paraId="174EA4A2" w14:textId="77777777" w:rsidR="00B62CE2" w:rsidRPr="00087373" w:rsidRDefault="00B62CE2" w:rsidP="00882732">
      <w:pPr>
        <w:pStyle w:val="Heading3"/>
        <w:numPr>
          <w:ilvl w:val="2"/>
          <w:numId w:val="23"/>
        </w:numPr>
        <w:spacing w:after="200"/>
      </w:pPr>
      <w:bookmarkStart w:id="23" w:name="_Ref73093748"/>
      <w:r w:rsidRPr="00087373">
        <w:t xml:space="preserve">satisfies the deterministic criteria detailed in paragraphs </w:t>
      </w:r>
      <w:r w:rsidR="00C11359" w:rsidRPr="00087373">
        <w:t>3.5</w:t>
      </w:r>
      <w:r w:rsidRPr="00087373">
        <w:t xml:space="preserve"> to</w:t>
      </w:r>
      <w:r w:rsidR="00C11359" w:rsidRPr="00087373">
        <w:t xml:space="preserve"> 3.12</w:t>
      </w:r>
      <w:r w:rsidRPr="00087373">
        <w:t>; or</w:t>
      </w:r>
      <w:bookmarkEnd w:id="23"/>
    </w:p>
    <w:p w14:paraId="3F0E8A22" w14:textId="77777777" w:rsidR="00B62CE2" w:rsidRPr="00087373" w:rsidRDefault="00B62CE2" w:rsidP="00882732">
      <w:pPr>
        <w:numPr>
          <w:ilvl w:val="2"/>
          <w:numId w:val="23"/>
        </w:numPr>
        <w:spacing w:after="200"/>
      </w:pPr>
      <w:r w:rsidRPr="00087373">
        <w:t xml:space="preserve">varies from the design necessary to meet paragraph </w:t>
      </w:r>
      <w:r w:rsidR="00732C0E" w:rsidRPr="00087373">
        <w:t>3.3.1</w:t>
      </w:r>
      <w:r w:rsidRPr="00087373">
        <w:t xml:space="preserve"> above in a manner which satisfies the conditions detailed in paragraphs </w:t>
      </w:r>
      <w:r w:rsidR="00DA79E0" w:rsidRPr="00087373">
        <w:t>3.17</w:t>
      </w:r>
      <w:r w:rsidR="00732C0E" w:rsidRPr="00087373">
        <w:t xml:space="preserve"> </w:t>
      </w:r>
      <w:r w:rsidRPr="00087373">
        <w:t>to</w:t>
      </w:r>
      <w:r w:rsidR="00DA79E0" w:rsidRPr="00087373">
        <w:t xml:space="preserve"> 3.20</w:t>
      </w:r>
      <w:r w:rsidRPr="00087373">
        <w:t>.</w:t>
      </w:r>
    </w:p>
    <w:p w14:paraId="2BD6056E" w14:textId="77777777" w:rsidR="00B62CE2" w:rsidRPr="00087373" w:rsidRDefault="00B62CE2" w:rsidP="00882732">
      <w:pPr>
        <w:numPr>
          <w:ilvl w:val="1"/>
          <w:numId w:val="23"/>
        </w:numPr>
        <w:tabs>
          <w:tab w:val="clear" w:pos="1209"/>
          <w:tab w:val="num" w:pos="709"/>
        </w:tabs>
        <w:spacing w:after="200"/>
        <w:ind w:left="709" w:hanging="709"/>
      </w:pPr>
      <w:r w:rsidRPr="00087373">
        <w:t xml:space="preserve">It is permissible to design to standards higher than those set out in paragraphs </w:t>
      </w:r>
      <w:r w:rsidR="00C11359" w:rsidRPr="00087373">
        <w:t>3.5</w:t>
      </w:r>
      <w:r w:rsidRPr="00087373">
        <w:t xml:space="preserve"> to </w:t>
      </w:r>
      <w:r w:rsidR="00C11359" w:rsidRPr="00087373">
        <w:t>3.12</w:t>
      </w:r>
      <w:r w:rsidRPr="00087373">
        <w:t xml:space="preserve"> provided the higher standards can be economically justified. Guidance on economic justification is given in</w:t>
      </w:r>
      <w:r w:rsidR="009C6A08" w:rsidRPr="00087373">
        <w:t xml:space="preserve"> Appendix </w:t>
      </w:r>
      <w:r w:rsidR="00793355" w:rsidRPr="00087373">
        <w:t>G</w:t>
      </w:r>
      <w:r w:rsidRPr="00087373">
        <w:t>.</w:t>
      </w:r>
    </w:p>
    <w:p w14:paraId="4C9B26F3" w14:textId="77777777" w:rsidR="0039253D" w:rsidRPr="00087373" w:rsidRDefault="0039253D" w:rsidP="0045108B">
      <w:pPr>
        <w:pStyle w:val="Heading8"/>
        <w:spacing w:after="200"/>
        <w:rPr>
          <w:b w:val="0"/>
          <w:i/>
        </w:rPr>
      </w:pPr>
      <w:r w:rsidRPr="00087373">
        <w:t>Demand Connection Capacity Requirements</w:t>
      </w:r>
    </w:p>
    <w:p w14:paraId="773217E2" w14:textId="77777777" w:rsidR="00B62CE2" w:rsidRPr="00087373" w:rsidRDefault="00C11359" w:rsidP="00882732">
      <w:pPr>
        <w:numPr>
          <w:ilvl w:val="1"/>
          <w:numId w:val="23"/>
        </w:numPr>
        <w:tabs>
          <w:tab w:val="clear" w:pos="1209"/>
          <w:tab w:val="num" w:pos="709"/>
        </w:tabs>
        <w:spacing w:after="200"/>
        <w:ind w:left="709" w:hanging="709"/>
      </w:pPr>
      <w:bookmarkStart w:id="24" w:name="_Ref71009359"/>
      <w:r w:rsidRPr="00087373">
        <w:t xml:space="preserve">The </w:t>
      </w:r>
      <w:r w:rsidRPr="00087373">
        <w:rPr>
          <w:i/>
        </w:rPr>
        <w:t>group d</w:t>
      </w:r>
      <w:r w:rsidR="007D3736" w:rsidRPr="00087373">
        <w:rPr>
          <w:i/>
        </w:rPr>
        <w:t>emand</w:t>
      </w:r>
      <w:r w:rsidR="007D3736" w:rsidRPr="00087373">
        <w:t xml:space="preserve"> which is applicable for the assessment of connection capacity requirements is dependent on the nature of the associated connections, i.</w:t>
      </w:r>
      <w:bookmarkEnd w:id="24"/>
      <w:r w:rsidR="007D3736" w:rsidRPr="00087373">
        <w:t>e.:</w:t>
      </w:r>
    </w:p>
    <w:p w14:paraId="57CB309C" w14:textId="77777777" w:rsidR="00B62CE2" w:rsidRPr="00087373" w:rsidRDefault="004415D1" w:rsidP="00882732">
      <w:pPr>
        <w:pStyle w:val="Heading3"/>
        <w:numPr>
          <w:ilvl w:val="2"/>
          <w:numId w:val="23"/>
        </w:numPr>
        <w:spacing w:after="200"/>
      </w:pPr>
      <w:r w:rsidRPr="00087373">
        <w:t>w</w:t>
      </w:r>
      <w:r w:rsidR="00DA79E0" w:rsidRPr="00087373">
        <w:t xml:space="preserve">here the network associated with a transmission connection comprises demand connections and connections to </w:t>
      </w:r>
      <w:r w:rsidR="00C11359" w:rsidRPr="00087373">
        <w:rPr>
          <w:i/>
        </w:rPr>
        <w:t>s</w:t>
      </w:r>
      <w:r w:rsidR="00DA79E0" w:rsidRPr="00087373">
        <w:rPr>
          <w:i/>
        </w:rPr>
        <w:t xml:space="preserve">mall </w:t>
      </w:r>
      <w:r w:rsidR="00DA79E0" w:rsidRPr="00087373">
        <w:t>or</w:t>
      </w:r>
      <w:r w:rsidR="00DA79E0" w:rsidRPr="00087373">
        <w:rPr>
          <w:i/>
        </w:rPr>
        <w:t xml:space="preserve"> </w:t>
      </w:r>
      <w:r w:rsidR="00C11359" w:rsidRPr="00087373">
        <w:rPr>
          <w:i/>
        </w:rPr>
        <w:t>m</w:t>
      </w:r>
      <w:r w:rsidR="009826CA" w:rsidRPr="00087373">
        <w:rPr>
          <w:i/>
        </w:rPr>
        <w:t>edium</w:t>
      </w:r>
      <w:r w:rsidR="00C11359" w:rsidRPr="00087373">
        <w:rPr>
          <w:i/>
        </w:rPr>
        <w:t xml:space="preserve"> power s</w:t>
      </w:r>
      <w:r w:rsidR="00DA79E0" w:rsidRPr="00087373">
        <w:rPr>
          <w:i/>
        </w:rPr>
        <w:t>tations</w:t>
      </w:r>
      <w:r w:rsidR="00DA79E0" w:rsidRPr="00087373">
        <w:t xml:space="preserve"> (including </w:t>
      </w:r>
      <w:r w:rsidRPr="00087373">
        <w:t>tho</w:t>
      </w:r>
      <w:r w:rsidR="009826CA" w:rsidRPr="00087373">
        <w:t>s</w:t>
      </w:r>
      <w:r w:rsidRPr="00087373">
        <w:t>e in</w:t>
      </w:r>
      <w:r w:rsidR="00DA79E0" w:rsidRPr="00087373">
        <w:t xml:space="preserve"> composite-user sites), </w:t>
      </w:r>
      <w:r w:rsidR="00C11359" w:rsidRPr="00087373">
        <w:rPr>
          <w:i/>
        </w:rPr>
        <w:t>group d</w:t>
      </w:r>
      <w:r w:rsidR="00DA79E0" w:rsidRPr="00087373">
        <w:rPr>
          <w:i/>
        </w:rPr>
        <w:t>emand</w:t>
      </w:r>
      <w:r w:rsidR="00DA79E0" w:rsidRPr="00087373">
        <w:t xml:space="preserve"> for future years is equal to the </w:t>
      </w:r>
      <w:r w:rsidR="00DA79E0" w:rsidRPr="00087373">
        <w:rPr>
          <w:i/>
        </w:rPr>
        <w:t>Network Operator</w:t>
      </w:r>
      <w:r w:rsidR="009826CA" w:rsidRPr="00087373">
        <w:rPr>
          <w:i/>
        </w:rPr>
        <w:t>’</w:t>
      </w:r>
      <w:r w:rsidR="00DA79E0" w:rsidRPr="00087373">
        <w:rPr>
          <w:i/>
        </w:rPr>
        <w:t xml:space="preserve">s </w:t>
      </w:r>
      <w:r w:rsidR="00DA79E0" w:rsidRPr="00087373">
        <w:t xml:space="preserve">estimated maximum demand for the </w:t>
      </w:r>
      <w:r w:rsidR="009826CA" w:rsidRPr="00087373">
        <w:t>group</w:t>
      </w:r>
      <w:r w:rsidR="00DA79E0" w:rsidRPr="00087373">
        <w:t xml:space="preserve"> which they believe could reasonably be imposed on the </w:t>
      </w:r>
      <w:r w:rsidR="00923EA9" w:rsidRPr="00087373">
        <w:rPr>
          <w:i/>
        </w:rPr>
        <w:t>onshore transmission s</w:t>
      </w:r>
      <w:r w:rsidR="00DA79E0" w:rsidRPr="00087373">
        <w:rPr>
          <w:i/>
        </w:rPr>
        <w:t>ystem</w:t>
      </w:r>
      <w:r w:rsidR="00DA79E0" w:rsidRPr="00087373">
        <w:t>, after taking due cognisance of demand diversity a</w:t>
      </w:r>
      <w:r w:rsidR="00C11359" w:rsidRPr="00087373">
        <w:t>nd the expected operation of any</w:t>
      </w:r>
      <w:r w:rsidR="00DA79E0" w:rsidRPr="00087373">
        <w:t xml:space="preserve"> embedded </w:t>
      </w:r>
      <w:r w:rsidR="00C11359" w:rsidRPr="00087373">
        <w:rPr>
          <w:i/>
        </w:rPr>
        <w:t>s</w:t>
      </w:r>
      <w:r w:rsidR="00DA79E0" w:rsidRPr="00087373">
        <w:rPr>
          <w:i/>
        </w:rPr>
        <w:t>mall</w:t>
      </w:r>
      <w:r w:rsidR="00DA79E0" w:rsidRPr="00087373">
        <w:t xml:space="preserve"> or </w:t>
      </w:r>
      <w:r w:rsidR="00C11359" w:rsidRPr="00087373">
        <w:rPr>
          <w:i/>
        </w:rPr>
        <w:t>m</w:t>
      </w:r>
      <w:r w:rsidR="009826CA" w:rsidRPr="00087373">
        <w:rPr>
          <w:i/>
        </w:rPr>
        <w:t>edium</w:t>
      </w:r>
      <w:r w:rsidR="00C11359" w:rsidRPr="00087373">
        <w:rPr>
          <w:i/>
        </w:rPr>
        <w:t xml:space="preserve"> power s</w:t>
      </w:r>
      <w:r w:rsidR="00DA79E0" w:rsidRPr="00087373">
        <w:rPr>
          <w:i/>
        </w:rPr>
        <w:t>tations.</w:t>
      </w:r>
    </w:p>
    <w:p w14:paraId="2914C616" w14:textId="77777777" w:rsidR="005D6C22" w:rsidRPr="00087373" w:rsidRDefault="004415D1" w:rsidP="00882732">
      <w:pPr>
        <w:numPr>
          <w:ilvl w:val="2"/>
          <w:numId w:val="23"/>
        </w:numPr>
        <w:spacing w:after="200"/>
      </w:pPr>
      <w:r w:rsidRPr="00087373">
        <w:t>w</w:t>
      </w:r>
      <w:r w:rsidR="005D6C22" w:rsidRPr="00087373">
        <w:t xml:space="preserve">here the network associated with a transmission connection hosts the connection of one or more </w:t>
      </w:r>
      <w:r w:rsidR="00C11359" w:rsidRPr="00087373">
        <w:rPr>
          <w:i/>
        </w:rPr>
        <w:t>large power s</w:t>
      </w:r>
      <w:r w:rsidR="005D6C22" w:rsidRPr="00087373">
        <w:rPr>
          <w:i/>
        </w:rPr>
        <w:t>tations</w:t>
      </w:r>
      <w:r w:rsidR="005D6C22" w:rsidRPr="00087373">
        <w:t>,</w:t>
      </w:r>
      <w:r w:rsidRPr="00087373">
        <w:t xml:space="preserve"> </w:t>
      </w:r>
      <w:r w:rsidR="005D6C22" w:rsidRPr="00087373">
        <w:t xml:space="preserve">irrespective of whether the </w:t>
      </w:r>
      <w:r w:rsidR="00C11359" w:rsidRPr="00087373">
        <w:rPr>
          <w:i/>
        </w:rPr>
        <w:t>large power s</w:t>
      </w:r>
      <w:r w:rsidR="005D6C22" w:rsidRPr="00087373">
        <w:rPr>
          <w:i/>
        </w:rPr>
        <w:t>tation</w:t>
      </w:r>
      <w:r w:rsidR="005D6C22" w:rsidRPr="00087373">
        <w:t xml:space="preserve"> is connected at the transmission interface point or embedded within the </w:t>
      </w:r>
      <w:r w:rsidR="005D6C22" w:rsidRPr="00087373">
        <w:rPr>
          <w:i/>
        </w:rPr>
        <w:t>Network Operator’s</w:t>
      </w:r>
      <w:r w:rsidR="005D6C22" w:rsidRPr="00087373">
        <w:t xml:space="preserve"> system, the </w:t>
      </w:r>
      <w:r w:rsidR="00C11359" w:rsidRPr="00087373">
        <w:rPr>
          <w:i/>
        </w:rPr>
        <w:t>g</w:t>
      </w:r>
      <w:r w:rsidR="006526C8" w:rsidRPr="00087373">
        <w:rPr>
          <w:i/>
        </w:rPr>
        <w:t>roup</w:t>
      </w:r>
      <w:r w:rsidR="00C11359" w:rsidRPr="00087373">
        <w:rPr>
          <w:i/>
        </w:rPr>
        <w:t xml:space="preserve"> d</w:t>
      </w:r>
      <w:r w:rsidR="005D6C22" w:rsidRPr="00087373">
        <w:rPr>
          <w:i/>
        </w:rPr>
        <w:t>emand</w:t>
      </w:r>
      <w:r w:rsidR="005D6C22" w:rsidRPr="00087373">
        <w:t xml:space="preserve"> at the date and time of the system/site maximum demand or other relevant assessment period is equal to:</w:t>
      </w:r>
    </w:p>
    <w:p w14:paraId="1D0005AC" w14:textId="77777777" w:rsidR="005D6C22" w:rsidRPr="00087373" w:rsidRDefault="005D6C22" w:rsidP="00882732">
      <w:pPr>
        <w:numPr>
          <w:ilvl w:val="3"/>
          <w:numId w:val="23"/>
        </w:numPr>
        <w:spacing w:after="200"/>
        <w:ind w:hanging="796"/>
      </w:pPr>
      <w:r w:rsidRPr="00087373">
        <w:t xml:space="preserve">the </w:t>
      </w:r>
      <w:r w:rsidR="00C11359" w:rsidRPr="00087373">
        <w:rPr>
          <w:i/>
        </w:rPr>
        <w:t>Network Operator’s group d</w:t>
      </w:r>
      <w:r w:rsidRPr="00087373">
        <w:rPr>
          <w:i/>
        </w:rPr>
        <w:t>emand</w:t>
      </w:r>
      <w:r w:rsidRPr="00087373">
        <w:t xml:space="preserve"> in accordance with paragraph 3.5.1, plus:</w:t>
      </w:r>
    </w:p>
    <w:p w14:paraId="24E65C7F" w14:textId="77777777" w:rsidR="005D6C22" w:rsidRPr="00087373" w:rsidRDefault="005D6C22" w:rsidP="00882732">
      <w:pPr>
        <w:numPr>
          <w:ilvl w:val="3"/>
          <w:numId w:val="23"/>
        </w:numPr>
        <w:spacing w:after="200"/>
        <w:ind w:hanging="796"/>
      </w:pPr>
      <w:r w:rsidRPr="00087373">
        <w:t xml:space="preserve">the output of </w:t>
      </w:r>
      <w:r w:rsidR="00C11359" w:rsidRPr="00087373">
        <w:rPr>
          <w:i/>
        </w:rPr>
        <w:t>large power s</w:t>
      </w:r>
      <w:r w:rsidRPr="00087373">
        <w:rPr>
          <w:i/>
        </w:rPr>
        <w:t>tation(s)</w:t>
      </w:r>
    </w:p>
    <w:p w14:paraId="347732C7" w14:textId="77777777" w:rsidR="00B62CE2" w:rsidRPr="00087373" w:rsidRDefault="00CF3AA4" w:rsidP="00882732">
      <w:pPr>
        <w:numPr>
          <w:ilvl w:val="1"/>
          <w:numId w:val="23"/>
        </w:numPr>
        <w:tabs>
          <w:tab w:val="clear" w:pos="1209"/>
          <w:tab w:val="num" w:pos="709"/>
        </w:tabs>
        <w:spacing w:after="200"/>
        <w:ind w:left="709" w:hanging="709"/>
      </w:pPr>
      <w:bookmarkStart w:id="25" w:name="_Ref71009513"/>
      <w:r w:rsidRPr="00087373">
        <w:t>Where considered appropriate, diversity may be applied to the summation of the power flows arising from consideration of paragraphs 3.5.2.1</w:t>
      </w:r>
      <w:r w:rsidR="006839CB" w:rsidRPr="00087373">
        <w:t xml:space="preserve"> and 3.5.2.</w:t>
      </w:r>
      <w:bookmarkEnd w:id="25"/>
      <w:r w:rsidR="0061593A" w:rsidRPr="00087373">
        <w:t>2</w:t>
      </w:r>
    </w:p>
    <w:p w14:paraId="5BE3D070" w14:textId="77777777" w:rsidR="00027E57" w:rsidRPr="00087373" w:rsidRDefault="00B62CE2" w:rsidP="00882732">
      <w:pPr>
        <w:numPr>
          <w:ilvl w:val="1"/>
          <w:numId w:val="23"/>
        </w:numPr>
        <w:tabs>
          <w:tab w:val="clear" w:pos="1209"/>
          <w:tab w:val="num" w:pos="709"/>
        </w:tabs>
        <w:spacing w:after="200"/>
        <w:ind w:left="709" w:hanging="709"/>
      </w:pPr>
      <w:r w:rsidRPr="00087373">
        <w:lastRenderedPageBreak/>
        <w:t xml:space="preserve">The </w:t>
      </w:r>
      <w:r w:rsidR="00C11359" w:rsidRPr="00087373">
        <w:rPr>
          <w:i/>
        </w:rPr>
        <w:t>transmission c</w:t>
      </w:r>
      <w:r w:rsidRPr="00087373">
        <w:rPr>
          <w:i/>
        </w:rPr>
        <w:t>apacity</w:t>
      </w:r>
      <w:r w:rsidRPr="00087373">
        <w:t xml:space="preserve"> for the connection of a</w:t>
      </w:r>
      <w:r w:rsidR="004415D1" w:rsidRPr="00087373">
        <w:t xml:space="preserve"> particular</w:t>
      </w:r>
      <w:r w:rsidRPr="00087373">
        <w:t xml:space="preserve"> </w:t>
      </w:r>
      <w:r w:rsidRPr="00087373">
        <w:rPr>
          <w:i/>
        </w:rPr>
        <w:t>demand group</w:t>
      </w:r>
      <w:r w:rsidRPr="00087373">
        <w:t xml:space="preserve"> shall</w:t>
      </w:r>
      <w:r w:rsidR="0043282C" w:rsidRPr="00087373">
        <w:t xml:space="preserve"> meet the criteria set out in paragraphs 3.7 to 3.11 under the following background conditions:</w:t>
      </w:r>
    </w:p>
    <w:p w14:paraId="4DC031DA" w14:textId="77777777" w:rsidR="00B62CE2" w:rsidRPr="00087373" w:rsidRDefault="004415D1" w:rsidP="00882732">
      <w:pPr>
        <w:numPr>
          <w:ilvl w:val="2"/>
          <w:numId w:val="23"/>
        </w:numPr>
        <w:spacing w:after="200"/>
      </w:pPr>
      <w:r w:rsidRPr="00087373">
        <w:t>w</w:t>
      </w:r>
      <w:r w:rsidR="0043282C" w:rsidRPr="00087373">
        <w:t xml:space="preserve">hen there are no </w:t>
      </w:r>
      <w:r w:rsidR="0043282C" w:rsidRPr="00087373">
        <w:rPr>
          <w:i/>
        </w:rPr>
        <w:t>planned outages</w:t>
      </w:r>
      <w:r w:rsidR="0043282C" w:rsidRPr="00087373">
        <w:t xml:space="preserve">, the demand of the </w:t>
      </w:r>
      <w:r w:rsidR="00B33EE3" w:rsidRPr="00087373">
        <w:rPr>
          <w:i/>
        </w:rPr>
        <w:t>demand grou</w:t>
      </w:r>
      <w:r w:rsidR="0043282C" w:rsidRPr="00087373">
        <w:rPr>
          <w:i/>
        </w:rPr>
        <w:t>p</w:t>
      </w:r>
      <w:r w:rsidR="0043282C" w:rsidRPr="00087373">
        <w:t xml:space="preserve"> shall be set equal to </w:t>
      </w:r>
      <w:r w:rsidR="0043282C" w:rsidRPr="00087373">
        <w:rPr>
          <w:i/>
        </w:rPr>
        <w:t>group demand</w:t>
      </w:r>
      <w:r w:rsidRPr="00087373">
        <w:t>;</w:t>
      </w:r>
    </w:p>
    <w:p w14:paraId="614557E1" w14:textId="77777777" w:rsidR="00B62CE2" w:rsidRPr="00087373" w:rsidRDefault="004415D1" w:rsidP="00882732">
      <w:pPr>
        <w:numPr>
          <w:ilvl w:val="2"/>
          <w:numId w:val="23"/>
        </w:numPr>
        <w:spacing w:after="200"/>
      </w:pPr>
      <w:r w:rsidRPr="00087373">
        <w:t>w</w:t>
      </w:r>
      <w:r w:rsidR="00B33EE3" w:rsidRPr="00087373">
        <w:t xml:space="preserve">hen there is a </w:t>
      </w:r>
      <w:r w:rsidR="00B33EE3" w:rsidRPr="00087373">
        <w:rPr>
          <w:i/>
        </w:rPr>
        <w:t>planned outage</w:t>
      </w:r>
      <w:r w:rsidR="00B33EE3" w:rsidRPr="00087373">
        <w:t xml:space="preserve"> local to the </w:t>
      </w:r>
      <w:r w:rsidR="00B33EE3" w:rsidRPr="00087373">
        <w:rPr>
          <w:i/>
        </w:rPr>
        <w:t>demand group</w:t>
      </w:r>
      <w:r w:rsidR="00B33EE3" w:rsidRPr="00087373">
        <w:t xml:space="preserve">, the demand of the </w:t>
      </w:r>
      <w:r w:rsidR="00B33EE3" w:rsidRPr="00087373">
        <w:rPr>
          <w:i/>
        </w:rPr>
        <w:t>demand group</w:t>
      </w:r>
      <w:r w:rsidR="00B33EE3" w:rsidRPr="00087373">
        <w:t xml:space="preserve"> shall be set equal to </w:t>
      </w:r>
      <w:r w:rsidR="00B33EE3" w:rsidRPr="00087373">
        <w:rPr>
          <w:i/>
        </w:rPr>
        <w:t>maintenance period demand</w:t>
      </w:r>
      <w:r w:rsidR="00851641" w:rsidRPr="00087373">
        <w:t>;</w:t>
      </w:r>
    </w:p>
    <w:p w14:paraId="3C492ADB" w14:textId="77777777" w:rsidR="00B62CE2" w:rsidRPr="00087373" w:rsidRDefault="00851641" w:rsidP="00882732">
      <w:pPr>
        <w:numPr>
          <w:ilvl w:val="2"/>
          <w:numId w:val="23"/>
        </w:numPr>
        <w:spacing w:after="200"/>
      </w:pPr>
      <w:r w:rsidRPr="00087373">
        <w:t>t</w:t>
      </w:r>
      <w:r w:rsidR="00B33EE3" w:rsidRPr="00087373">
        <w:t xml:space="preserve">he security contribution of </w:t>
      </w:r>
      <w:r w:rsidR="00C11359" w:rsidRPr="00087373">
        <w:rPr>
          <w:i/>
        </w:rPr>
        <w:t>s</w:t>
      </w:r>
      <w:r w:rsidR="00B33EE3" w:rsidRPr="00087373">
        <w:rPr>
          <w:i/>
        </w:rPr>
        <w:t>mall</w:t>
      </w:r>
      <w:r w:rsidR="00B33EE3" w:rsidRPr="00087373">
        <w:t xml:space="preserve"> and </w:t>
      </w:r>
      <w:r w:rsidR="00C11359" w:rsidRPr="00087373">
        <w:rPr>
          <w:i/>
        </w:rPr>
        <w:t>medium power s</w:t>
      </w:r>
      <w:r w:rsidR="00B33EE3" w:rsidRPr="00087373">
        <w:rPr>
          <w:i/>
        </w:rPr>
        <w:t>tations</w:t>
      </w:r>
      <w:r w:rsidR="00B33EE3" w:rsidRPr="00087373">
        <w:t xml:space="preserve"> embedded is implicitly accounted for in the group demand established by the Network Operator as in paragraph 3.5.1 and nee</w:t>
      </w:r>
      <w:r w:rsidRPr="00087373">
        <w:t>d not be considered separately;</w:t>
      </w:r>
    </w:p>
    <w:p w14:paraId="5DFDDE69" w14:textId="77777777" w:rsidR="00B62CE2" w:rsidRPr="00087373" w:rsidRDefault="00851641" w:rsidP="00882732">
      <w:pPr>
        <w:numPr>
          <w:ilvl w:val="2"/>
          <w:numId w:val="23"/>
        </w:numPr>
        <w:spacing w:after="200"/>
      </w:pPr>
      <w:r w:rsidRPr="00087373">
        <w:t>t</w:t>
      </w:r>
      <w:r w:rsidR="00FC1EED" w:rsidRPr="00087373">
        <w:t xml:space="preserve">he </w:t>
      </w:r>
      <w:r w:rsidR="00CD5115" w:rsidRPr="00087373">
        <w:t xml:space="preserve">security contribution of a </w:t>
      </w:r>
      <w:r w:rsidR="00C11359" w:rsidRPr="00087373">
        <w:rPr>
          <w:i/>
        </w:rPr>
        <w:t>large power s</w:t>
      </w:r>
      <w:r w:rsidR="00CD5115" w:rsidRPr="00087373">
        <w:rPr>
          <w:i/>
        </w:rPr>
        <w:t>tation</w:t>
      </w:r>
      <w:r w:rsidR="00CD5115" w:rsidRPr="00087373">
        <w:t xml:space="preserve"> embedded within a customer’s network (</w:t>
      </w:r>
      <w:proofErr w:type="gramStart"/>
      <w:r w:rsidR="00CD5115" w:rsidRPr="00087373">
        <w:t>e.g.</w:t>
      </w:r>
      <w:proofErr w:type="gramEnd"/>
      <w:r w:rsidR="00CD5115" w:rsidRPr="00087373">
        <w:t xml:space="preserve"> distribution network) or connected at the transmission interfa</w:t>
      </w:r>
      <w:r w:rsidR="00242840">
        <w:t xml:space="preserve">ce point shall be as specified </w:t>
      </w:r>
      <w:r w:rsidR="00CD5115" w:rsidRPr="00087373">
        <w:t>in paragraphs</w:t>
      </w:r>
      <w:r w:rsidR="00C11359" w:rsidRPr="00087373">
        <w:t xml:space="preserve"> 3.13 to 3.15</w:t>
      </w:r>
      <w:r w:rsidRPr="00087373">
        <w:t xml:space="preserve"> and Table 3.2;</w:t>
      </w:r>
    </w:p>
    <w:p w14:paraId="6F4A4D97" w14:textId="77777777" w:rsidR="00CD5115" w:rsidRPr="00087373" w:rsidRDefault="00851641" w:rsidP="00882732">
      <w:pPr>
        <w:numPr>
          <w:ilvl w:val="2"/>
          <w:numId w:val="23"/>
        </w:numPr>
        <w:spacing w:after="200"/>
      </w:pPr>
      <w:r w:rsidRPr="00087373">
        <w:t>a</w:t>
      </w:r>
      <w:r w:rsidR="00CD5115" w:rsidRPr="00087373">
        <w:t xml:space="preserve">ny </w:t>
      </w:r>
      <w:r w:rsidR="00BD633D" w:rsidRPr="00087373">
        <w:rPr>
          <w:i/>
        </w:rPr>
        <w:t>transfer c</w:t>
      </w:r>
      <w:r w:rsidR="00CD5115" w:rsidRPr="00087373">
        <w:rPr>
          <w:i/>
        </w:rPr>
        <w:t>apacity</w:t>
      </w:r>
      <w:r w:rsidR="00CD5115" w:rsidRPr="00087373">
        <w:t xml:space="preserve"> (</w:t>
      </w:r>
      <w:proofErr w:type="gramStart"/>
      <w:r w:rsidR="00CD5115" w:rsidRPr="00087373">
        <w:t>i.e.</w:t>
      </w:r>
      <w:proofErr w:type="gramEnd"/>
      <w:r w:rsidR="00CD5115" w:rsidRPr="00087373">
        <w:t xml:space="preserve"> the ability to transfer demand from one demand group to another) declared by </w:t>
      </w:r>
      <w:r w:rsidR="00CD5115" w:rsidRPr="00087373">
        <w:rPr>
          <w:i/>
        </w:rPr>
        <w:t xml:space="preserve">Network Operators </w:t>
      </w:r>
      <w:r w:rsidR="00CD5115" w:rsidRPr="00087373">
        <w:t>s</w:t>
      </w:r>
      <w:r w:rsidRPr="00087373">
        <w:t xml:space="preserve">hall be represented taking </w:t>
      </w:r>
      <w:r w:rsidR="00CD5115" w:rsidRPr="00087373">
        <w:t xml:space="preserve">account of any </w:t>
      </w:r>
      <w:r w:rsidR="0095472D" w:rsidRPr="00087373">
        <w:t>restrictions</w:t>
      </w:r>
      <w:r w:rsidR="00CD5115" w:rsidRPr="00087373">
        <w:t xml:space="preserve"> on the timescales in which the </w:t>
      </w:r>
      <w:r w:rsidR="00BD633D" w:rsidRPr="00087373">
        <w:rPr>
          <w:i/>
        </w:rPr>
        <w:t>transfer c</w:t>
      </w:r>
      <w:r w:rsidR="00CD5115" w:rsidRPr="00087373">
        <w:rPr>
          <w:i/>
        </w:rPr>
        <w:t>apacity</w:t>
      </w:r>
      <w:r w:rsidR="00CD5115" w:rsidRPr="00087373">
        <w:t xml:space="preserve"> applies. Any </w:t>
      </w:r>
      <w:r w:rsidR="00BD633D" w:rsidRPr="00087373">
        <w:rPr>
          <w:i/>
        </w:rPr>
        <w:t>t</w:t>
      </w:r>
      <w:r w:rsidR="0095472D" w:rsidRPr="00087373">
        <w:rPr>
          <w:i/>
        </w:rPr>
        <w:t>ransfer</w:t>
      </w:r>
      <w:r w:rsidR="00BD633D" w:rsidRPr="00087373">
        <w:rPr>
          <w:i/>
        </w:rPr>
        <w:t xml:space="preserve"> c</w:t>
      </w:r>
      <w:r w:rsidR="00CD5115" w:rsidRPr="00087373">
        <w:rPr>
          <w:i/>
        </w:rPr>
        <w:t>apacity</w:t>
      </w:r>
      <w:r w:rsidR="00CD5115" w:rsidRPr="00087373">
        <w:t xml:space="preserve"> declared by the </w:t>
      </w:r>
      <w:r w:rsidR="00CD5115" w:rsidRPr="00087373">
        <w:rPr>
          <w:i/>
        </w:rPr>
        <w:t>Network Operators</w:t>
      </w:r>
      <w:r w:rsidR="00CD5115" w:rsidRPr="00087373">
        <w:t xml:space="preserve"> for us</w:t>
      </w:r>
      <w:r w:rsidRPr="00087373">
        <w:t>e</w:t>
      </w:r>
      <w:r w:rsidR="00CD5115" w:rsidRPr="00087373">
        <w:t xml:space="preserve"> in planning timescales must be reflective of that which could practically be used in operational timescales; and</w:t>
      </w:r>
    </w:p>
    <w:p w14:paraId="108F85D5" w14:textId="77777777" w:rsidR="0095472D" w:rsidRPr="00087373" w:rsidRDefault="00851641" w:rsidP="00882732">
      <w:pPr>
        <w:numPr>
          <w:ilvl w:val="2"/>
          <w:numId w:val="23"/>
        </w:numPr>
        <w:spacing w:after="200"/>
      </w:pPr>
      <w:r w:rsidRPr="00087373">
        <w:t>d</w:t>
      </w:r>
      <w:r w:rsidR="0095472D" w:rsidRPr="00087373">
        <w:t xml:space="preserve">emand and generation outside the </w:t>
      </w:r>
      <w:r w:rsidR="0095472D" w:rsidRPr="00087373">
        <w:rPr>
          <w:i/>
        </w:rPr>
        <w:t>demand group</w:t>
      </w:r>
      <w:r w:rsidR="0095472D" w:rsidRPr="00087373">
        <w:t xml:space="preserve"> shall be set in accordance with the </w:t>
      </w:r>
      <w:r w:rsidR="0095472D" w:rsidRPr="00087373">
        <w:rPr>
          <w:i/>
        </w:rPr>
        <w:t>planned transfer conditions</w:t>
      </w:r>
      <w:r w:rsidR="0095472D" w:rsidRPr="00087373">
        <w:t xml:space="preserve"> using the appropriate metho</w:t>
      </w:r>
      <w:r w:rsidRPr="00087373">
        <w:t>d described in Appendix C.</w:t>
      </w:r>
    </w:p>
    <w:p w14:paraId="6D0DE61D" w14:textId="77777777" w:rsidR="001614B7" w:rsidRPr="00087373" w:rsidRDefault="00B62CE2" w:rsidP="00882732">
      <w:pPr>
        <w:numPr>
          <w:ilvl w:val="1"/>
          <w:numId w:val="23"/>
        </w:numPr>
        <w:tabs>
          <w:tab w:val="clear" w:pos="1209"/>
          <w:tab w:val="num" w:pos="709"/>
        </w:tabs>
        <w:spacing w:after="200"/>
        <w:ind w:left="709" w:hanging="709"/>
      </w:pPr>
      <w:bookmarkStart w:id="26" w:name="_Ref71009678"/>
      <w:r w:rsidRPr="00087373">
        <w:t xml:space="preserve">The </w:t>
      </w:r>
      <w:r w:rsidRPr="00087373">
        <w:rPr>
          <w:i/>
        </w:rPr>
        <w:t>transmission capacity</w:t>
      </w:r>
      <w:r w:rsidRPr="00087373">
        <w:t xml:space="preserve"> for the connection of a </w:t>
      </w:r>
      <w:r w:rsidRPr="00087373">
        <w:rPr>
          <w:i/>
        </w:rPr>
        <w:t>demand group</w:t>
      </w:r>
      <w:r w:rsidR="00851641" w:rsidRPr="00087373">
        <w:t xml:space="preserve"> shall </w:t>
      </w:r>
      <w:r w:rsidRPr="00087373">
        <w:t>be planned such that</w:t>
      </w:r>
      <w:r w:rsidR="00851641" w:rsidRPr="00087373">
        <w:t>,</w:t>
      </w:r>
      <w:r w:rsidRPr="00087373">
        <w:t xml:space="preserve"> for the background conditions described in paragraph </w:t>
      </w:r>
      <w:r w:rsidR="00BD633D" w:rsidRPr="00087373">
        <w:t>3.7</w:t>
      </w:r>
      <w:r w:rsidR="00851641" w:rsidRPr="00087373">
        <w:t>, under intact system conditions there shall not be any of the following:</w:t>
      </w:r>
    </w:p>
    <w:p w14:paraId="4941C70B" w14:textId="77777777" w:rsidR="006643E4" w:rsidRPr="00087373" w:rsidRDefault="00851641" w:rsidP="00882732">
      <w:pPr>
        <w:pStyle w:val="Heading3"/>
        <w:numPr>
          <w:ilvl w:val="2"/>
          <w:numId w:val="23"/>
        </w:numPr>
        <w:spacing w:after="200"/>
      </w:pPr>
      <w:r w:rsidRPr="00087373">
        <w:t>e</w:t>
      </w:r>
      <w:r w:rsidR="0095472D" w:rsidRPr="00087373">
        <w:t xml:space="preserve">quipment loadings exceeding the </w:t>
      </w:r>
      <w:r w:rsidR="0095472D" w:rsidRPr="00087373">
        <w:rPr>
          <w:i/>
        </w:rPr>
        <w:t>pre-fault rating</w:t>
      </w:r>
      <w:r w:rsidRPr="00087373">
        <w:t>;</w:t>
      </w:r>
    </w:p>
    <w:p w14:paraId="7B7DC909" w14:textId="77777777" w:rsidR="00B62CE2" w:rsidRPr="00087373" w:rsidRDefault="00851641" w:rsidP="00882732">
      <w:pPr>
        <w:pStyle w:val="Heading3"/>
        <w:numPr>
          <w:ilvl w:val="2"/>
          <w:numId w:val="23"/>
        </w:numPr>
        <w:spacing w:after="200"/>
      </w:pPr>
      <w:r w:rsidRPr="00087373">
        <w:t>v</w:t>
      </w:r>
      <w:r w:rsidR="00160416" w:rsidRPr="00087373">
        <w:t xml:space="preserve">oltages outside the </w:t>
      </w:r>
      <w:r w:rsidR="00160416" w:rsidRPr="00087373">
        <w:rPr>
          <w:i/>
        </w:rPr>
        <w:t>pre-fault planning voltage limits</w:t>
      </w:r>
      <w:r w:rsidR="00160416" w:rsidRPr="00087373">
        <w:t xml:space="preserve"> or </w:t>
      </w:r>
      <w:r w:rsidR="00160416" w:rsidRPr="00087373">
        <w:rPr>
          <w:i/>
        </w:rPr>
        <w:t>insufficient voltage performance margins</w:t>
      </w:r>
      <w:r w:rsidRPr="00087373">
        <w:t>; or</w:t>
      </w:r>
    </w:p>
    <w:p w14:paraId="23964885" w14:textId="77777777" w:rsidR="00B62CE2" w:rsidRPr="00087373" w:rsidRDefault="00851641" w:rsidP="00882732">
      <w:pPr>
        <w:numPr>
          <w:ilvl w:val="2"/>
          <w:numId w:val="23"/>
        </w:numPr>
        <w:spacing w:after="200"/>
      </w:pPr>
      <w:r w:rsidRPr="00087373">
        <w:rPr>
          <w:i/>
        </w:rPr>
        <w:t>s</w:t>
      </w:r>
      <w:r w:rsidR="00160416" w:rsidRPr="00087373">
        <w:rPr>
          <w:i/>
        </w:rPr>
        <w:t>ystem instability</w:t>
      </w:r>
      <w:bookmarkEnd w:id="26"/>
    </w:p>
    <w:p w14:paraId="5768DFAC" w14:textId="77777777" w:rsidR="00160416" w:rsidRPr="00087373" w:rsidRDefault="00160416" w:rsidP="00882732">
      <w:pPr>
        <w:numPr>
          <w:ilvl w:val="1"/>
          <w:numId w:val="23"/>
        </w:numPr>
        <w:tabs>
          <w:tab w:val="clear" w:pos="1209"/>
          <w:tab w:val="num" w:pos="709"/>
        </w:tabs>
        <w:spacing w:after="200"/>
        <w:ind w:left="709" w:hanging="709"/>
      </w:pPr>
      <w:r w:rsidRPr="00087373">
        <w:t xml:space="preserve">The </w:t>
      </w:r>
      <w:r w:rsidRPr="00087373">
        <w:rPr>
          <w:i/>
        </w:rPr>
        <w:t>transmission</w:t>
      </w:r>
      <w:r w:rsidR="003D08D6" w:rsidRPr="00087373">
        <w:rPr>
          <w:i/>
        </w:rPr>
        <w:t xml:space="preserve"> </w:t>
      </w:r>
      <w:r w:rsidRPr="00087373">
        <w:rPr>
          <w:i/>
        </w:rPr>
        <w:t>capacity</w:t>
      </w:r>
      <w:r w:rsidRPr="00087373">
        <w:t xml:space="preserve"> for the </w:t>
      </w:r>
      <w:r w:rsidR="003D08D6" w:rsidRPr="00087373">
        <w:t>connection</w:t>
      </w:r>
      <w:r w:rsidRPr="00087373">
        <w:t xml:space="preserve"> of a </w:t>
      </w:r>
      <w:r w:rsidRPr="00087373">
        <w:rPr>
          <w:i/>
        </w:rPr>
        <w:t>demand group</w:t>
      </w:r>
      <w:r w:rsidRPr="00087373">
        <w:t xml:space="preserve"> shall also be planned such that for the background condi</w:t>
      </w:r>
      <w:r w:rsidR="00BD633D" w:rsidRPr="00087373">
        <w:t>tions described in paragraph 3.7</w:t>
      </w:r>
      <w:r w:rsidRPr="00087373">
        <w:t xml:space="preserve"> and for the </w:t>
      </w:r>
      <w:r w:rsidRPr="00087373">
        <w:rPr>
          <w:i/>
        </w:rPr>
        <w:t>planned</w:t>
      </w:r>
      <w:r w:rsidRPr="00087373">
        <w:t xml:space="preserve"> </w:t>
      </w:r>
      <w:r w:rsidRPr="00087373">
        <w:rPr>
          <w:i/>
        </w:rPr>
        <w:t>outage</w:t>
      </w:r>
      <w:r w:rsidRPr="00087373">
        <w:t xml:space="preserve"> of a single </w:t>
      </w:r>
      <w:r w:rsidR="003D08D6" w:rsidRPr="00087373">
        <w:rPr>
          <w:i/>
        </w:rPr>
        <w:t>transmission</w:t>
      </w:r>
      <w:r w:rsidRPr="00087373">
        <w:rPr>
          <w:i/>
        </w:rPr>
        <w:t xml:space="preserve"> circuit </w:t>
      </w:r>
      <w:r w:rsidR="00851641" w:rsidRPr="00087373">
        <w:t>or a single section</w:t>
      </w:r>
      <w:r w:rsidRPr="00087373">
        <w:t xml:space="preserve"> of </w:t>
      </w:r>
      <w:r w:rsidRPr="00087373">
        <w:rPr>
          <w:i/>
        </w:rPr>
        <w:t>busbar</w:t>
      </w:r>
      <w:r w:rsidRPr="00087373">
        <w:t xml:space="preserve"> or mesh </w:t>
      </w:r>
      <w:r w:rsidR="003D08D6" w:rsidRPr="00087373">
        <w:t>corner</w:t>
      </w:r>
      <w:r w:rsidR="00851641" w:rsidRPr="00087373">
        <w:t>,</w:t>
      </w:r>
      <w:r w:rsidRPr="00087373">
        <w:t xml:space="preserve"> there shall not be any of the following:</w:t>
      </w:r>
    </w:p>
    <w:p w14:paraId="6D599CA7" w14:textId="77777777" w:rsidR="003D08D6" w:rsidRPr="00087373" w:rsidRDefault="00851641" w:rsidP="00882732">
      <w:pPr>
        <w:numPr>
          <w:ilvl w:val="2"/>
          <w:numId w:val="23"/>
        </w:numPr>
        <w:spacing w:after="200"/>
      </w:pPr>
      <w:r w:rsidRPr="00087373">
        <w:t>a</w:t>
      </w:r>
      <w:r w:rsidR="003D08D6" w:rsidRPr="00087373">
        <w:t xml:space="preserve"> </w:t>
      </w:r>
      <w:r w:rsidR="003D08D6" w:rsidRPr="00087373">
        <w:rPr>
          <w:i/>
        </w:rPr>
        <w:t>loss of supply capacity</w:t>
      </w:r>
      <w:r w:rsidR="003D08D6" w:rsidRPr="00087373">
        <w:t xml:space="preserve"> for a </w:t>
      </w:r>
      <w:r w:rsidR="003D08D6" w:rsidRPr="00087373">
        <w:rPr>
          <w:i/>
        </w:rPr>
        <w:t>group demand</w:t>
      </w:r>
      <w:r w:rsidR="003D08D6" w:rsidRPr="00087373">
        <w:t xml:space="preserve"> of grea</w:t>
      </w:r>
      <w:r w:rsidRPr="00087373">
        <w:t>ter than 1MW;</w:t>
      </w:r>
    </w:p>
    <w:p w14:paraId="21DBA456" w14:textId="77777777" w:rsidR="003D08D6" w:rsidRPr="00087373" w:rsidRDefault="00851641" w:rsidP="00882732">
      <w:pPr>
        <w:numPr>
          <w:ilvl w:val="2"/>
          <w:numId w:val="23"/>
        </w:numPr>
        <w:spacing w:after="200"/>
      </w:pPr>
      <w:r w:rsidRPr="00087373">
        <w:t>u</w:t>
      </w:r>
      <w:r w:rsidR="003D08D6" w:rsidRPr="00087373">
        <w:t>nacceptable overloading of any primary transmission equipment</w:t>
      </w:r>
      <w:r w:rsidRPr="00087373">
        <w:t>;</w:t>
      </w:r>
    </w:p>
    <w:p w14:paraId="023C3FDA" w14:textId="77777777" w:rsidR="00B62CE2" w:rsidRPr="00087373" w:rsidRDefault="00851641" w:rsidP="00882732">
      <w:pPr>
        <w:numPr>
          <w:ilvl w:val="2"/>
          <w:numId w:val="23"/>
        </w:numPr>
        <w:spacing w:after="200"/>
      </w:pPr>
      <w:r w:rsidRPr="00087373">
        <w:t>v</w:t>
      </w:r>
      <w:r w:rsidR="003D08D6" w:rsidRPr="00087373">
        <w:t xml:space="preserve">oltages outside the pre-fault planning voltage limits or insufficient </w:t>
      </w:r>
      <w:r w:rsidRPr="00087373">
        <w:t>voltage performance margins; or</w:t>
      </w:r>
    </w:p>
    <w:p w14:paraId="5C6A420B" w14:textId="77777777" w:rsidR="003D08D6" w:rsidRPr="00087373" w:rsidRDefault="00851641" w:rsidP="00882732">
      <w:pPr>
        <w:numPr>
          <w:ilvl w:val="2"/>
          <w:numId w:val="23"/>
        </w:numPr>
        <w:spacing w:after="200"/>
        <w:rPr>
          <w:i/>
        </w:rPr>
      </w:pPr>
      <w:r w:rsidRPr="00087373">
        <w:rPr>
          <w:i/>
        </w:rPr>
        <w:lastRenderedPageBreak/>
        <w:t>system instability</w:t>
      </w:r>
    </w:p>
    <w:p w14:paraId="73749482" w14:textId="77777777" w:rsidR="008D4CE3" w:rsidRPr="00087373" w:rsidRDefault="003D08D6" w:rsidP="00882732">
      <w:pPr>
        <w:numPr>
          <w:ilvl w:val="1"/>
          <w:numId w:val="23"/>
        </w:numPr>
        <w:tabs>
          <w:tab w:val="clear" w:pos="1209"/>
          <w:tab w:val="num" w:pos="709"/>
        </w:tabs>
        <w:spacing w:after="200"/>
        <w:ind w:left="709" w:hanging="709"/>
      </w:pPr>
      <w:bookmarkStart w:id="27" w:name="_Ref73093729"/>
      <w:r w:rsidRPr="00087373">
        <w:t xml:space="preserve">The </w:t>
      </w:r>
      <w:r w:rsidR="00B81592" w:rsidRPr="00087373">
        <w:rPr>
          <w:i/>
        </w:rPr>
        <w:t>transmission c</w:t>
      </w:r>
      <w:r w:rsidRPr="00087373">
        <w:rPr>
          <w:i/>
        </w:rPr>
        <w:t>apacity</w:t>
      </w:r>
      <w:r w:rsidRPr="00087373">
        <w:t xml:space="preserve"> for the </w:t>
      </w:r>
      <w:r w:rsidR="008D4CE3" w:rsidRPr="00087373">
        <w:t>connection</w:t>
      </w:r>
      <w:r w:rsidRPr="00087373">
        <w:t xml:space="preserve"> of a </w:t>
      </w:r>
      <w:r w:rsidR="00B81592" w:rsidRPr="00087373">
        <w:rPr>
          <w:i/>
        </w:rPr>
        <w:t>demand g</w:t>
      </w:r>
      <w:r w:rsidRPr="00087373">
        <w:rPr>
          <w:i/>
        </w:rPr>
        <w:t>roup</w:t>
      </w:r>
      <w:r w:rsidRPr="00087373">
        <w:t xml:space="preserve"> shall also be planned such that for the background con</w:t>
      </w:r>
      <w:r w:rsidR="008D4CE3" w:rsidRPr="00087373">
        <w:t>ditions described in paragraph</w:t>
      </w:r>
      <w:r w:rsidR="00BD633D" w:rsidRPr="00087373">
        <w:t xml:space="preserve"> 3.7</w:t>
      </w:r>
      <w:r w:rsidRPr="00087373">
        <w:t xml:space="preserve"> and the initial conditions of:</w:t>
      </w:r>
    </w:p>
    <w:p w14:paraId="5A724160" w14:textId="77777777" w:rsidR="008D4CE3" w:rsidRPr="00087373" w:rsidRDefault="00851641" w:rsidP="00882732">
      <w:pPr>
        <w:numPr>
          <w:ilvl w:val="2"/>
          <w:numId w:val="23"/>
        </w:numPr>
        <w:spacing w:after="200"/>
      </w:pPr>
      <w:r w:rsidRPr="00087373">
        <w:t>a</w:t>
      </w:r>
      <w:r w:rsidR="008D4CE3" w:rsidRPr="00087373">
        <w:t xml:space="preserve">n </w:t>
      </w:r>
      <w:r w:rsidR="00B81592" w:rsidRPr="00087373">
        <w:rPr>
          <w:i/>
        </w:rPr>
        <w:t>intact s</w:t>
      </w:r>
      <w:r w:rsidR="008D4CE3" w:rsidRPr="00087373">
        <w:rPr>
          <w:i/>
        </w:rPr>
        <w:t>ystem condition</w:t>
      </w:r>
      <w:r w:rsidR="008D4CE3" w:rsidRPr="00087373">
        <w:t>; or</w:t>
      </w:r>
    </w:p>
    <w:p w14:paraId="6C42ED58" w14:textId="77777777" w:rsidR="008D4CE3" w:rsidRPr="00087373" w:rsidRDefault="00851641" w:rsidP="00882732">
      <w:pPr>
        <w:numPr>
          <w:ilvl w:val="2"/>
          <w:numId w:val="23"/>
        </w:numPr>
        <w:spacing w:after="200"/>
      </w:pPr>
      <w:r w:rsidRPr="00087373">
        <w:t>t</w:t>
      </w:r>
      <w:r w:rsidR="008D4CE3" w:rsidRPr="00087373">
        <w:t xml:space="preserve">he single </w:t>
      </w:r>
      <w:r w:rsidR="00B81592" w:rsidRPr="00087373">
        <w:rPr>
          <w:i/>
        </w:rPr>
        <w:t>planned o</w:t>
      </w:r>
      <w:r w:rsidR="008D4CE3" w:rsidRPr="00087373">
        <w:rPr>
          <w:i/>
        </w:rPr>
        <w:t>utage</w:t>
      </w:r>
      <w:r w:rsidR="008D4CE3" w:rsidRPr="00087373">
        <w:t xml:space="preserve"> of another </w:t>
      </w:r>
      <w:r w:rsidR="00B81592" w:rsidRPr="00087373">
        <w:rPr>
          <w:i/>
        </w:rPr>
        <w:t>transmission c</w:t>
      </w:r>
      <w:r w:rsidR="008D4CE3" w:rsidRPr="00087373">
        <w:rPr>
          <w:i/>
        </w:rPr>
        <w:t>ircuit</w:t>
      </w:r>
      <w:r w:rsidR="008D4CE3" w:rsidRPr="00087373">
        <w:t xml:space="preserve">, a </w:t>
      </w:r>
      <w:r w:rsidR="00B81592" w:rsidRPr="00087373">
        <w:rPr>
          <w:i/>
        </w:rPr>
        <w:t>generation c</w:t>
      </w:r>
      <w:r w:rsidR="008D4CE3" w:rsidRPr="00087373">
        <w:rPr>
          <w:i/>
        </w:rPr>
        <w:t>ircuit</w:t>
      </w:r>
      <w:r w:rsidR="008D4CE3" w:rsidRPr="00087373">
        <w:t xml:space="preserve">, a </w:t>
      </w:r>
      <w:r w:rsidR="00B81592" w:rsidRPr="00087373">
        <w:rPr>
          <w:i/>
        </w:rPr>
        <w:t>generating u</w:t>
      </w:r>
      <w:r w:rsidR="008D4CE3" w:rsidRPr="00087373">
        <w:rPr>
          <w:i/>
        </w:rPr>
        <w:t>nit</w:t>
      </w:r>
      <w:r w:rsidRPr="00087373">
        <w:rPr>
          <w:i/>
        </w:rPr>
        <w:t xml:space="preserve"> </w:t>
      </w:r>
      <w:r w:rsidR="008D4CE3" w:rsidRPr="00087373">
        <w:t xml:space="preserve">(or several </w:t>
      </w:r>
      <w:r w:rsidR="00B81592" w:rsidRPr="00087373">
        <w:rPr>
          <w:i/>
        </w:rPr>
        <w:t>generating u</w:t>
      </w:r>
      <w:r w:rsidR="008D4CE3" w:rsidRPr="00087373">
        <w:rPr>
          <w:i/>
        </w:rPr>
        <w:t>nits</w:t>
      </w:r>
      <w:r w:rsidR="008D4CE3" w:rsidRPr="00087373">
        <w:t xml:space="preserve">, sharing a common circuit breaker, that cannot be separately isolated), a </w:t>
      </w:r>
      <w:r w:rsidR="00B81592" w:rsidRPr="00087373">
        <w:rPr>
          <w:i/>
        </w:rPr>
        <w:t>power park m</w:t>
      </w:r>
      <w:r w:rsidR="008D4CE3" w:rsidRPr="00087373">
        <w:rPr>
          <w:i/>
        </w:rPr>
        <w:t>odule</w:t>
      </w:r>
      <w:r w:rsidR="008D4CE3" w:rsidRPr="00087373">
        <w:t xml:space="preserve">, a </w:t>
      </w:r>
      <w:r w:rsidR="00B81592" w:rsidRPr="00087373">
        <w:rPr>
          <w:i/>
        </w:rPr>
        <w:t>DC c</w:t>
      </w:r>
      <w:r w:rsidR="008D4CE3" w:rsidRPr="00087373">
        <w:rPr>
          <w:i/>
        </w:rPr>
        <w:t>onverter</w:t>
      </w:r>
      <w:r w:rsidR="008D4CE3" w:rsidRPr="00087373">
        <w:t xml:space="preserve">, a reactive </w:t>
      </w:r>
      <w:proofErr w:type="gramStart"/>
      <w:r w:rsidR="008D4CE3" w:rsidRPr="00087373">
        <w:t>compensator</w:t>
      </w:r>
      <w:proofErr w:type="gramEnd"/>
      <w:r w:rsidR="008D4CE3" w:rsidRPr="00087373">
        <w:t xml:space="preserve"> or</w:t>
      </w:r>
      <w:r w:rsidR="00B81592" w:rsidRPr="00087373">
        <w:t xml:space="preserve"> other reactive power provider,</w:t>
      </w:r>
    </w:p>
    <w:p w14:paraId="5E983144" w14:textId="77777777" w:rsidR="00942A9D" w:rsidRPr="00087373" w:rsidRDefault="00B81592" w:rsidP="00942A9D">
      <w:pPr>
        <w:spacing w:after="200"/>
        <w:ind w:left="708"/>
      </w:pPr>
      <w:r w:rsidRPr="00087373">
        <w:t>f</w:t>
      </w:r>
      <w:r w:rsidR="00942A9D" w:rsidRPr="00087373">
        <w:t xml:space="preserve">or the </w:t>
      </w:r>
      <w:r w:rsidRPr="00087373">
        <w:rPr>
          <w:i/>
        </w:rPr>
        <w:t>secured e</w:t>
      </w:r>
      <w:r w:rsidR="00942A9D" w:rsidRPr="00087373">
        <w:rPr>
          <w:i/>
        </w:rPr>
        <w:t>vent</w:t>
      </w:r>
      <w:r w:rsidR="00942A9D" w:rsidRPr="00087373">
        <w:t xml:space="preserve"> of a </w:t>
      </w:r>
      <w:r w:rsidRPr="00087373">
        <w:rPr>
          <w:i/>
        </w:rPr>
        <w:t>fault o</w:t>
      </w:r>
      <w:r w:rsidR="00942A9D" w:rsidRPr="00087373">
        <w:rPr>
          <w:i/>
        </w:rPr>
        <w:t>utage</w:t>
      </w:r>
      <w:r w:rsidR="00942A9D" w:rsidRPr="00087373">
        <w:t xml:space="preserve"> of:</w:t>
      </w:r>
    </w:p>
    <w:p w14:paraId="0FA6F7EA"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transmission c</w:t>
      </w:r>
      <w:r w:rsidR="008D4CE3" w:rsidRPr="00087373">
        <w:rPr>
          <w:i/>
        </w:rPr>
        <w:t>ircuit</w:t>
      </w:r>
      <w:r w:rsidRPr="00087373">
        <w:t>,</w:t>
      </w:r>
    </w:p>
    <w:p w14:paraId="1381894D"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generation c</w:t>
      </w:r>
      <w:r w:rsidR="008D4CE3" w:rsidRPr="00087373">
        <w:rPr>
          <w:i/>
        </w:rPr>
        <w:t>ircuit</w:t>
      </w:r>
      <w:r w:rsidR="008D4CE3" w:rsidRPr="00087373">
        <w:t xml:space="preserve">, a single </w:t>
      </w:r>
      <w:r w:rsidRPr="00087373">
        <w:rPr>
          <w:i/>
        </w:rPr>
        <w:t>generating u</w:t>
      </w:r>
      <w:r w:rsidR="008D4CE3" w:rsidRPr="00087373">
        <w:rPr>
          <w:i/>
        </w:rPr>
        <w:t>nit</w:t>
      </w:r>
      <w:r w:rsidRPr="00087373">
        <w:rPr>
          <w:i/>
        </w:rPr>
        <w:t xml:space="preserve"> </w:t>
      </w:r>
      <w:r w:rsidRPr="00087373">
        <w:t>(</w:t>
      </w:r>
      <w:r w:rsidR="008D4CE3" w:rsidRPr="00087373">
        <w:t xml:space="preserve">or several </w:t>
      </w:r>
      <w:r w:rsidRPr="00087373">
        <w:rPr>
          <w:i/>
        </w:rPr>
        <w:t>generating u</w:t>
      </w:r>
      <w:r w:rsidR="008D4CE3" w:rsidRPr="00087373">
        <w:rPr>
          <w:i/>
        </w:rPr>
        <w:t xml:space="preserve">nits </w:t>
      </w:r>
      <w:r w:rsidRPr="00087373">
        <w:rPr>
          <w:i/>
        </w:rPr>
        <w:t>s</w:t>
      </w:r>
      <w:r w:rsidR="008D4CE3" w:rsidRPr="00087373">
        <w:t xml:space="preserve">haring a common circuit breaker), </w:t>
      </w:r>
      <w:r w:rsidRPr="00087373">
        <w:rPr>
          <w:i/>
        </w:rPr>
        <w:t>power p</w:t>
      </w:r>
      <w:r w:rsidR="008D4CE3" w:rsidRPr="00087373">
        <w:rPr>
          <w:i/>
        </w:rPr>
        <w:t>a</w:t>
      </w:r>
      <w:r w:rsidRPr="00087373">
        <w:rPr>
          <w:i/>
        </w:rPr>
        <w:t>rk m</w:t>
      </w:r>
      <w:r w:rsidR="008D4CE3" w:rsidRPr="00087373">
        <w:rPr>
          <w:i/>
        </w:rPr>
        <w:t>odule</w:t>
      </w:r>
      <w:r w:rsidR="008D4CE3" w:rsidRPr="00087373">
        <w:t xml:space="preserve"> or a </w:t>
      </w:r>
      <w:r w:rsidRPr="00087373">
        <w:rPr>
          <w:i/>
        </w:rPr>
        <w:t>DC c</w:t>
      </w:r>
      <w:r w:rsidR="008D4CE3" w:rsidRPr="00087373">
        <w:rPr>
          <w:i/>
        </w:rPr>
        <w:t>onverter,</w:t>
      </w:r>
    </w:p>
    <w:p w14:paraId="6B7D18C6" w14:textId="77777777" w:rsidR="00942A9D" w:rsidRPr="00087373" w:rsidRDefault="00B81592" w:rsidP="004930F2">
      <w:pPr>
        <w:spacing w:after="200"/>
        <w:ind w:firstLine="708"/>
      </w:pPr>
      <w:r w:rsidRPr="00087373">
        <w:t>t</w:t>
      </w:r>
      <w:r w:rsidR="00942A9D" w:rsidRPr="00087373">
        <w:t>here shall not be any of the following:</w:t>
      </w:r>
    </w:p>
    <w:p w14:paraId="392C60E9" w14:textId="77777777" w:rsidR="008D4CE3" w:rsidRPr="00087373" w:rsidRDefault="00B81592" w:rsidP="00882732">
      <w:pPr>
        <w:numPr>
          <w:ilvl w:val="2"/>
          <w:numId w:val="23"/>
        </w:numPr>
        <w:spacing w:after="200"/>
      </w:pPr>
      <w:r w:rsidRPr="00087373">
        <w:t>a</w:t>
      </w:r>
      <w:r w:rsidR="00942A9D" w:rsidRPr="00087373">
        <w:t xml:space="preserve"> </w:t>
      </w:r>
      <w:r w:rsidRPr="00087373">
        <w:rPr>
          <w:i/>
        </w:rPr>
        <w:t>loss of supply c</w:t>
      </w:r>
      <w:r w:rsidR="00942A9D" w:rsidRPr="00087373">
        <w:rPr>
          <w:i/>
        </w:rPr>
        <w:t>apacity</w:t>
      </w:r>
      <w:r w:rsidR="00942A9D" w:rsidRPr="00087373">
        <w:t xml:space="preserve"> such that the provisions set out in Table 3.1 are not met;</w:t>
      </w:r>
    </w:p>
    <w:p w14:paraId="768EA395" w14:textId="77777777" w:rsidR="008D4CE3" w:rsidRPr="00087373" w:rsidRDefault="00B81592" w:rsidP="00882732">
      <w:pPr>
        <w:numPr>
          <w:ilvl w:val="2"/>
          <w:numId w:val="23"/>
        </w:numPr>
        <w:spacing w:after="200"/>
      </w:pPr>
      <w:r w:rsidRPr="00087373">
        <w:rPr>
          <w:i/>
        </w:rPr>
        <w:t>unacceptable o</w:t>
      </w:r>
      <w:r w:rsidR="00942A9D" w:rsidRPr="00087373">
        <w:rPr>
          <w:i/>
        </w:rPr>
        <w:t>verloading</w:t>
      </w:r>
      <w:r w:rsidR="00942A9D" w:rsidRPr="00087373">
        <w:t xml:space="preserve"> of any</w:t>
      </w:r>
      <w:r w:rsidRPr="00087373">
        <w:rPr>
          <w:i/>
        </w:rPr>
        <w:t xml:space="preserve"> primary transmission e</w:t>
      </w:r>
      <w:r w:rsidR="00942A9D" w:rsidRPr="00087373">
        <w:rPr>
          <w:i/>
        </w:rPr>
        <w:t>quipment;</w:t>
      </w:r>
    </w:p>
    <w:p w14:paraId="59267C45" w14:textId="77777777" w:rsidR="00942A9D" w:rsidRPr="00087373" w:rsidRDefault="00B81592" w:rsidP="00882732">
      <w:pPr>
        <w:numPr>
          <w:ilvl w:val="2"/>
          <w:numId w:val="23"/>
        </w:numPr>
        <w:spacing w:after="200"/>
      </w:pPr>
      <w:r w:rsidRPr="00087373">
        <w:rPr>
          <w:i/>
        </w:rPr>
        <w:t>unacceptable voltage c</w:t>
      </w:r>
      <w:r w:rsidR="00942A9D" w:rsidRPr="00087373">
        <w:rPr>
          <w:i/>
        </w:rPr>
        <w:t>onditions</w:t>
      </w:r>
      <w:r w:rsidR="00942A9D" w:rsidRPr="00087373">
        <w:t xml:space="preserve"> or </w:t>
      </w:r>
      <w:r w:rsidRPr="00087373">
        <w:rPr>
          <w:i/>
        </w:rPr>
        <w:t>insufficient voltage p</w:t>
      </w:r>
      <w:r w:rsidR="00942A9D" w:rsidRPr="00087373">
        <w:rPr>
          <w:i/>
        </w:rPr>
        <w:t>erformance margins</w:t>
      </w:r>
      <w:r w:rsidR="00942A9D" w:rsidRPr="00087373">
        <w:t>; or</w:t>
      </w:r>
    </w:p>
    <w:p w14:paraId="347A47B2" w14:textId="77777777" w:rsidR="008D4CE3" w:rsidRPr="00087373" w:rsidRDefault="00B81592" w:rsidP="00882732">
      <w:pPr>
        <w:numPr>
          <w:ilvl w:val="2"/>
          <w:numId w:val="23"/>
        </w:numPr>
        <w:spacing w:after="200"/>
        <w:rPr>
          <w:i/>
        </w:rPr>
      </w:pPr>
      <w:r w:rsidRPr="00087373">
        <w:rPr>
          <w:i/>
        </w:rPr>
        <w:t>system instability</w:t>
      </w:r>
    </w:p>
    <w:p w14:paraId="521D4F54" w14:textId="77777777" w:rsidR="00942A9D" w:rsidRPr="00087373" w:rsidRDefault="00942A9D" w:rsidP="00882732">
      <w:pPr>
        <w:numPr>
          <w:ilvl w:val="1"/>
          <w:numId w:val="23"/>
        </w:numPr>
        <w:tabs>
          <w:tab w:val="clear" w:pos="1209"/>
          <w:tab w:val="num" w:pos="709"/>
        </w:tabs>
        <w:spacing w:after="200"/>
        <w:ind w:left="709" w:hanging="709"/>
      </w:pPr>
      <w:r w:rsidRPr="00087373">
        <w:t>In addition to the requirements of paragraphs 3.</w:t>
      </w:r>
      <w:r w:rsidR="00DB1135" w:rsidRPr="00087373">
        <w:t>7 to 3.9 for the background conditions</w:t>
      </w:r>
      <w:r w:rsidR="00BD633D" w:rsidRPr="00087373">
        <w:t xml:space="preserve"> described in paragraph 3.7</w:t>
      </w:r>
      <w:r w:rsidRPr="00087373">
        <w:t>, the system shall also be planned such that</w:t>
      </w:r>
      <w:r w:rsidR="00DB1135" w:rsidRPr="00087373">
        <w:t>:</w:t>
      </w:r>
    </w:p>
    <w:p w14:paraId="49793749" w14:textId="77777777" w:rsidR="00DB1135" w:rsidRPr="00087373" w:rsidRDefault="00B81592" w:rsidP="00882732">
      <w:pPr>
        <w:numPr>
          <w:ilvl w:val="2"/>
          <w:numId w:val="23"/>
        </w:numPr>
        <w:spacing w:after="200"/>
      </w:pPr>
      <w:r w:rsidRPr="00087373">
        <w:rPr>
          <w:i/>
        </w:rPr>
        <w:t>operational s</w:t>
      </w:r>
      <w:r w:rsidR="00DB1135" w:rsidRPr="00087373">
        <w:rPr>
          <w:i/>
        </w:rPr>
        <w:t>witching</w:t>
      </w:r>
      <w:r w:rsidR="00DB1135" w:rsidRPr="00087373">
        <w:t xml:space="preserve"> or </w:t>
      </w:r>
      <w:r w:rsidRPr="00087373">
        <w:rPr>
          <w:i/>
        </w:rPr>
        <w:t>infrequent operational s</w:t>
      </w:r>
      <w:r w:rsidR="00DB1135" w:rsidRPr="00087373">
        <w:rPr>
          <w:i/>
        </w:rPr>
        <w:t>witching</w:t>
      </w:r>
      <w:r w:rsidR="00DB1135" w:rsidRPr="00087373">
        <w:t xml:space="preserve"> shall not cause </w:t>
      </w:r>
      <w:r w:rsidRPr="00087373">
        <w:rPr>
          <w:i/>
        </w:rPr>
        <w:t xml:space="preserve">unacceptable voltage </w:t>
      </w:r>
      <w:proofErr w:type="gramStart"/>
      <w:r w:rsidRPr="00087373">
        <w:rPr>
          <w:i/>
        </w:rPr>
        <w:t>c</w:t>
      </w:r>
      <w:r w:rsidR="00DB1135" w:rsidRPr="00087373">
        <w:rPr>
          <w:i/>
        </w:rPr>
        <w:t>onditions</w:t>
      </w:r>
      <w:proofErr w:type="gramEnd"/>
    </w:p>
    <w:p w14:paraId="4A4AC954" w14:textId="77777777" w:rsidR="0069496A" w:rsidRPr="00087373" w:rsidRDefault="00B62CE2" w:rsidP="00882732">
      <w:pPr>
        <w:numPr>
          <w:ilvl w:val="1"/>
          <w:numId w:val="23"/>
        </w:numPr>
        <w:tabs>
          <w:tab w:val="clear" w:pos="1209"/>
          <w:tab w:val="num" w:pos="709"/>
        </w:tabs>
        <w:spacing w:after="200"/>
        <w:ind w:left="709" w:hanging="709"/>
      </w:pPr>
      <w:r w:rsidRPr="00087373">
        <w:t xml:space="preserve">For a </w:t>
      </w:r>
      <w:r w:rsidRPr="00087373">
        <w:rPr>
          <w:i/>
        </w:rPr>
        <w:t>secured event</w:t>
      </w:r>
      <w:r w:rsidRPr="00087373">
        <w:t xml:space="preserve"> on connections to more than one </w:t>
      </w:r>
      <w:r w:rsidR="00B81592" w:rsidRPr="00087373">
        <w:rPr>
          <w:i/>
        </w:rPr>
        <w:t>demand g</w:t>
      </w:r>
      <w:r w:rsidRPr="00087373">
        <w:rPr>
          <w:i/>
        </w:rPr>
        <w:t>roup</w:t>
      </w:r>
      <w:r w:rsidRPr="00087373">
        <w:t xml:space="preserve">, the permitted </w:t>
      </w:r>
      <w:r w:rsidR="00B81592" w:rsidRPr="00087373">
        <w:rPr>
          <w:i/>
        </w:rPr>
        <w:t>loss of supply c</w:t>
      </w:r>
      <w:r w:rsidRPr="00087373">
        <w:rPr>
          <w:i/>
        </w:rPr>
        <w:t>apacity</w:t>
      </w:r>
      <w:r w:rsidRPr="00087373">
        <w:t xml:space="preserve"> for that </w:t>
      </w:r>
      <w:r w:rsidR="00B81592" w:rsidRPr="00087373">
        <w:rPr>
          <w:i/>
        </w:rPr>
        <w:t>s</w:t>
      </w:r>
      <w:r w:rsidRPr="00087373">
        <w:rPr>
          <w:i/>
        </w:rPr>
        <w:t>ecure</w:t>
      </w:r>
      <w:r w:rsidR="00B81592" w:rsidRPr="00087373">
        <w:rPr>
          <w:i/>
        </w:rPr>
        <w:t>d e</w:t>
      </w:r>
      <w:r w:rsidRPr="00087373">
        <w:rPr>
          <w:i/>
        </w:rPr>
        <w:t>vent</w:t>
      </w:r>
      <w:r w:rsidRPr="00087373">
        <w:t xml:space="preserve"> is the maximum of the permitted </w:t>
      </w:r>
      <w:r w:rsidR="00B81592" w:rsidRPr="00087373">
        <w:rPr>
          <w:i/>
        </w:rPr>
        <w:t>loss of supply c</w:t>
      </w:r>
      <w:r w:rsidRPr="00087373">
        <w:rPr>
          <w:i/>
        </w:rPr>
        <w:t>apacities</w:t>
      </w:r>
      <w:r w:rsidRPr="00087373">
        <w:t xml:space="preserve"> set out in </w:t>
      </w:r>
      <w:r w:rsidR="00732C0E" w:rsidRPr="00087373">
        <w:t xml:space="preserve">Table 3.1 </w:t>
      </w:r>
      <w:r w:rsidRPr="00087373">
        <w:t xml:space="preserve">for each of these </w:t>
      </w:r>
      <w:r w:rsidR="00B81592" w:rsidRPr="00087373">
        <w:rPr>
          <w:i/>
        </w:rPr>
        <w:t>demand g</w:t>
      </w:r>
      <w:r w:rsidRPr="00087373">
        <w:rPr>
          <w:i/>
        </w:rPr>
        <w:t>roups</w:t>
      </w:r>
      <w:r w:rsidRPr="00087373">
        <w:t>.</w:t>
      </w:r>
      <w:bookmarkEnd w:id="27"/>
    </w:p>
    <w:p w14:paraId="321A853E" w14:textId="77777777" w:rsidR="00D87D6A" w:rsidRPr="00087373" w:rsidRDefault="00D87D6A" w:rsidP="00D87D6A">
      <w:pPr>
        <w:spacing w:after="200"/>
        <w:ind w:left="709"/>
      </w:pPr>
    </w:p>
    <w:p w14:paraId="3E765A50" w14:textId="77777777" w:rsidR="00D87D6A" w:rsidRPr="00087373" w:rsidRDefault="00D87D6A" w:rsidP="00D87D6A">
      <w:pPr>
        <w:spacing w:after="200"/>
        <w:ind w:left="709"/>
      </w:pPr>
    </w:p>
    <w:p w14:paraId="5D739124" w14:textId="77777777" w:rsidR="00D87D6A" w:rsidRPr="00087373" w:rsidRDefault="00D87D6A" w:rsidP="00D87D6A">
      <w:pPr>
        <w:spacing w:after="200"/>
        <w:ind w:left="709"/>
      </w:pPr>
    </w:p>
    <w:p w14:paraId="3594095D" w14:textId="77777777" w:rsidR="002E13AC" w:rsidRPr="00087373" w:rsidRDefault="002E13AC" w:rsidP="002E13AC">
      <w:pPr>
        <w:spacing w:after="200"/>
        <w:ind w:left="709"/>
        <w:rPr>
          <w:i/>
        </w:rPr>
      </w:pPr>
      <w:r w:rsidRPr="00087373">
        <w:t xml:space="preserve">Table 3.1 Minimum Planning Supply Capacity Following </w:t>
      </w:r>
      <w:r w:rsidRPr="00087373">
        <w:rPr>
          <w:i/>
        </w:rPr>
        <w:t>Secured 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4"/>
        <w:gridCol w:w="1342"/>
        <w:gridCol w:w="1336"/>
        <w:gridCol w:w="2532"/>
        <w:gridCol w:w="2532"/>
      </w:tblGrid>
      <w:tr w:rsidR="002E13AC" w:rsidRPr="00087373" w14:paraId="09CE1693" w14:textId="77777777" w:rsidTr="00882732">
        <w:trPr>
          <w:cantSplit/>
          <w:jc w:val="center"/>
        </w:trPr>
        <w:tc>
          <w:tcPr>
            <w:tcW w:w="1114" w:type="dxa"/>
            <w:vAlign w:val="center"/>
          </w:tcPr>
          <w:p w14:paraId="0B381539" w14:textId="77777777" w:rsidR="002E13AC" w:rsidRPr="00087373" w:rsidRDefault="002E13AC" w:rsidP="00882732">
            <w:pPr>
              <w:jc w:val="center"/>
              <w:rPr>
                <w:rFonts w:cs="Arial"/>
                <w:iCs/>
                <w:sz w:val="22"/>
                <w:szCs w:val="22"/>
              </w:rPr>
            </w:pPr>
            <w:r w:rsidRPr="00087373">
              <w:rPr>
                <w:rFonts w:cs="Arial"/>
                <w:iCs/>
                <w:sz w:val="22"/>
                <w:szCs w:val="22"/>
              </w:rPr>
              <w:t>Class</w:t>
            </w:r>
          </w:p>
        </w:tc>
        <w:tc>
          <w:tcPr>
            <w:tcW w:w="2678" w:type="dxa"/>
            <w:gridSpan w:val="2"/>
            <w:vAlign w:val="center"/>
          </w:tcPr>
          <w:p w14:paraId="0192D66C" w14:textId="77777777" w:rsidR="002E13AC" w:rsidRPr="00087373" w:rsidRDefault="002E13AC" w:rsidP="00882732">
            <w:pPr>
              <w:jc w:val="center"/>
              <w:rPr>
                <w:rFonts w:cs="Arial"/>
                <w:sz w:val="22"/>
                <w:szCs w:val="22"/>
              </w:rPr>
            </w:pPr>
            <w:r w:rsidRPr="00087373">
              <w:rPr>
                <w:rFonts w:cs="Arial"/>
                <w:sz w:val="22"/>
                <w:szCs w:val="22"/>
              </w:rPr>
              <w:t>Group Demand</w:t>
            </w:r>
          </w:p>
        </w:tc>
        <w:tc>
          <w:tcPr>
            <w:tcW w:w="5064" w:type="dxa"/>
            <w:gridSpan w:val="2"/>
            <w:vAlign w:val="center"/>
          </w:tcPr>
          <w:p w14:paraId="79388EE0" w14:textId="77777777" w:rsidR="002E13AC" w:rsidRPr="00087373" w:rsidRDefault="002E13AC" w:rsidP="00882732">
            <w:pPr>
              <w:jc w:val="center"/>
              <w:rPr>
                <w:rFonts w:cs="Arial"/>
                <w:sz w:val="22"/>
                <w:szCs w:val="22"/>
              </w:rPr>
            </w:pPr>
            <w:r w:rsidRPr="00087373">
              <w:rPr>
                <w:rFonts w:cs="Arial"/>
                <w:sz w:val="22"/>
                <w:szCs w:val="22"/>
              </w:rPr>
              <w:t>Initial System Conditions</w:t>
            </w:r>
          </w:p>
        </w:tc>
      </w:tr>
      <w:tr w:rsidR="002E13AC" w:rsidRPr="00087373" w14:paraId="0B1F023B" w14:textId="77777777" w:rsidTr="00882732">
        <w:trPr>
          <w:cantSplit/>
          <w:jc w:val="center"/>
        </w:trPr>
        <w:tc>
          <w:tcPr>
            <w:tcW w:w="1114" w:type="dxa"/>
          </w:tcPr>
          <w:p w14:paraId="4244B355" w14:textId="77777777" w:rsidR="002E13AC" w:rsidRPr="00087373" w:rsidRDefault="002E13AC" w:rsidP="00882732">
            <w:pPr>
              <w:jc w:val="center"/>
              <w:rPr>
                <w:rFonts w:cs="Arial"/>
                <w:sz w:val="22"/>
                <w:szCs w:val="22"/>
              </w:rPr>
            </w:pPr>
          </w:p>
        </w:tc>
        <w:tc>
          <w:tcPr>
            <w:tcW w:w="1342" w:type="dxa"/>
          </w:tcPr>
          <w:p w14:paraId="60A0AAFB" w14:textId="77777777" w:rsidR="002E13AC" w:rsidRPr="00087373" w:rsidRDefault="002E13AC" w:rsidP="00882732">
            <w:pPr>
              <w:jc w:val="center"/>
              <w:rPr>
                <w:rFonts w:cs="Arial"/>
                <w:sz w:val="22"/>
                <w:szCs w:val="22"/>
              </w:rPr>
            </w:pPr>
            <w:r w:rsidRPr="00087373">
              <w:rPr>
                <w:rFonts w:cs="Arial"/>
                <w:sz w:val="22"/>
                <w:szCs w:val="22"/>
              </w:rPr>
              <w:t>Minimum</w:t>
            </w:r>
          </w:p>
        </w:tc>
        <w:tc>
          <w:tcPr>
            <w:tcW w:w="1336" w:type="dxa"/>
          </w:tcPr>
          <w:p w14:paraId="0ECC36A1" w14:textId="77777777" w:rsidR="002E13AC" w:rsidRPr="00087373" w:rsidRDefault="002E13AC" w:rsidP="00882732">
            <w:pPr>
              <w:jc w:val="center"/>
              <w:rPr>
                <w:rFonts w:cs="Arial"/>
                <w:sz w:val="22"/>
                <w:szCs w:val="22"/>
              </w:rPr>
            </w:pPr>
            <w:r w:rsidRPr="00087373">
              <w:rPr>
                <w:rFonts w:cs="Arial"/>
                <w:sz w:val="22"/>
                <w:szCs w:val="22"/>
              </w:rPr>
              <w:t>Maximum</w:t>
            </w:r>
          </w:p>
        </w:tc>
        <w:tc>
          <w:tcPr>
            <w:tcW w:w="2532" w:type="dxa"/>
          </w:tcPr>
          <w:p w14:paraId="4B5870FD" w14:textId="77777777" w:rsidR="002E13AC" w:rsidRPr="00087373" w:rsidRDefault="002E13AC" w:rsidP="00882732">
            <w:pPr>
              <w:jc w:val="center"/>
              <w:rPr>
                <w:rFonts w:cs="Arial"/>
                <w:sz w:val="22"/>
                <w:szCs w:val="22"/>
              </w:rPr>
            </w:pPr>
            <w:r w:rsidRPr="00087373">
              <w:rPr>
                <w:rFonts w:cs="Arial"/>
                <w:sz w:val="22"/>
                <w:szCs w:val="22"/>
              </w:rPr>
              <w:t>Intact System</w:t>
            </w:r>
          </w:p>
        </w:tc>
        <w:tc>
          <w:tcPr>
            <w:tcW w:w="2532" w:type="dxa"/>
          </w:tcPr>
          <w:p w14:paraId="1AF38416" w14:textId="77777777" w:rsidR="002E13AC" w:rsidRPr="00087373" w:rsidRDefault="002E13AC" w:rsidP="00882732">
            <w:pPr>
              <w:jc w:val="center"/>
              <w:rPr>
                <w:rFonts w:cs="Arial"/>
                <w:sz w:val="22"/>
                <w:szCs w:val="22"/>
              </w:rPr>
            </w:pPr>
            <w:r w:rsidRPr="00087373">
              <w:rPr>
                <w:rFonts w:cs="Arial"/>
                <w:sz w:val="22"/>
                <w:szCs w:val="22"/>
              </w:rPr>
              <w:t xml:space="preserve">With Single </w:t>
            </w:r>
            <w:r w:rsidRPr="00087373">
              <w:rPr>
                <w:rFonts w:cs="Arial"/>
                <w:i/>
                <w:iCs/>
                <w:sz w:val="22"/>
                <w:szCs w:val="22"/>
              </w:rPr>
              <w:t>Planned Outage</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2"/>
            </w:r>
          </w:p>
        </w:tc>
      </w:tr>
      <w:tr w:rsidR="002E13AC" w:rsidRPr="00087373" w14:paraId="4F338D57" w14:textId="77777777" w:rsidTr="00882732">
        <w:trPr>
          <w:jc w:val="center"/>
        </w:trPr>
        <w:tc>
          <w:tcPr>
            <w:tcW w:w="1114" w:type="dxa"/>
          </w:tcPr>
          <w:p w14:paraId="3FA55ACA" w14:textId="77777777" w:rsidR="002E13AC" w:rsidRPr="00087373" w:rsidRDefault="002E13AC" w:rsidP="00882732">
            <w:pPr>
              <w:jc w:val="center"/>
              <w:rPr>
                <w:rFonts w:cs="Arial"/>
                <w:sz w:val="22"/>
                <w:szCs w:val="22"/>
              </w:rPr>
            </w:pPr>
            <w:r w:rsidRPr="00087373">
              <w:rPr>
                <w:rFonts w:cs="Arial"/>
                <w:sz w:val="22"/>
                <w:szCs w:val="22"/>
              </w:rPr>
              <w:t>A</w:t>
            </w:r>
          </w:p>
        </w:tc>
        <w:tc>
          <w:tcPr>
            <w:tcW w:w="1342" w:type="dxa"/>
          </w:tcPr>
          <w:p w14:paraId="4598CA8E" w14:textId="77777777" w:rsidR="002E13AC" w:rsidRPr="00087373" w:rsidRDefault="002E13AC" w:rsidP="00882732">
            <w:pPr>
              <w:jc w:val="center"/>
              <w:rPr>
                <w:rFonts w:cs="Arial"/>
                <w:sz w:val="22"/>
                <w:szCs w:val="22"/>
              </w:rPr>
            </w:pPr>
            <w:r w:rsidRPr="00087373">
              <w:rPr>
                <w:rFonts w:cs="Arial"/>
                <w:sz w:val="22"/>
                <w:szCs w:val="22"/>
              </w:rPr>
              <w:t>0</w:t>
            </w:r>
          </w:p>
          <w:p w14:paraId="119F74E4" w14:textId="77777777" w:rsidR="002E13AC" w:rsidRPr="00087373" w:rsidRDefault="002E13AC" w:rsidP="00882732">
            <w:pPr>
              <w:jc w:val="center"/>
              <w:rPr>
                <w:rFonts w:cs="Arial"/>
                <w:sz w:val="22"/>
                <w:szCs w:val="22"/>
              </w:rPr>
            </w:pPr>
          </w:p>
        </w:tc>
        <w:tc>
          <w:tcPr>
            <w:tcW w:w="1336" w:type="dxa"/>
          </w:tcPr>
          <w:p w14:paraId="2D54175C" w14:textId="77777777" w:rsidR="002E13AC" w:rsidRPr="00087373" w:rsidRDefault="002E13AC" w:rsidP="00882732">
            <w:pPr>
              <w:jc w:val="center"/>
              <w:rPr>
                <w:rFonts w:cs="Arial"/>
                <w:sz w:val="22"/>
                <w:szCs w:val="22"/>
              </w:rPr>
            </w:pPr>
            <w:r w:rsidRPr="00087373">
              <w:rPr>
                <w:rFonts w:ascii="Symbol" w:eastAsia="Symbol" w:hAnsi="Symbol" w:cs="Symbol"/>
                <w:sz w:val="22"/>
                <w:szCs w:val="22"/>
              </w:rPr>
              <w:t>£</w:t>
            </w:r>
            <w:r w:rsidRPr="00087373">
              <w:rPr>
                <w:rFonts w:cs="Arial"/>
                <w:sz w:val="22"/>
                <w:szCs w:val="22"/>
              </w:rPr>
              <w:t>1 MW</w:t>
            </w:r>
          </w:p>
        </w:tc>
        <w:tc>
          <w:tcPr>
            <w:tcW w:w="2532" w:type="dxa"/>
          </w:tcPr>
          <w:p w14:paraId="0E10F7AC" w14:textId="77777777" w:rsidR="002E13AC" w:rsidRPr="00087373" w:rsidRDefault="002E13AC" w:rsidP="00882732">
            <w:pPr>
              <w:rPr>
                <w:rFonts w:cs="Arial"/>
                <w:b/>
                <w:bCs/>
                <w:sz w:val="22"/>
                <w:szCs w:val="22"/>
              </w:rPr>
            </w:pPr>
            <w:r w:rsidRPr="00087373">
              <w:rPr>
                <w:rFonts w:cs="Arial"/>
                <w:b/>
                <w:bCs/>
                <w:sz w:val="22"/>
                <w:szCs w:val="22"/>
              </w:rPr>
              <w:t>In repair time</w:t>
            </w:r>
          </w:p>
          <w:p w14:paraId="3BFA2D65" w14:textId="77777777" w:rsidR="002E13AC" w:rsidRPr="00087373" w:rsidRDefault="002E13AC" w:rsidP="00882732">
            <w:pPr>
              <w:rPr>
                <w:rFonts w:cs="Arial"/>
                <w:sz w:val="22"/>
                <w:szCs w:val="22"/>
              </w:rPr>
            </w:pPr>
            <w:r w:rsidRPr="00087373">
              <w:rPr>
                <w:rFonts w:cs="Arial"/>
                <w:i/>
                <w:iCs/>
                <w:sz w:val="22"/>
                <w:szCs w:val="22"/>
              </w:rPr>
              <w:t>Group Demand</w:t>
            </w:r>
          </w:p>
          <w:p w14:paraId="07AC401B" w14:textId="77777777" w:rsidR="002E13AC" w:rsidRPr="00087373" w:rsidRDefault="002E13AC" w:rsidP="00882732">
            <w:pPr>
              <w:rPr>
                <w:rFonts w:cs="Arial"/>
                <w:sz w:val="22"/>
                <w:szCs w:val="22"/>
              </w:rPr>
            </w:pPr>
          </w:p>
        </w:tc>
        <w:tc>
          <w:tcPr>
            <w:tcW w:w="2532" w:type="dxa"/>
          </w:tcPr>
          <w:p w14:paraId="7623F910" w14:textId="77777777" w:rsidR="002E13AC" w:rsidRPr="00087373" w:rsidRDefault="002E13AC" w:rsidP="00882732">
            <w:pPr>
              <w:pStyle w:val="FootnoteText"/>
              <w:rPr>
                <w:rFonts w:cs="Arial"/>
                <w:sz w:val="22"/>
                <w:szCs w:val="22"/>
              </w:rPr>
            </w:pPr>
            <w:r w:rsidRPr="00087373">
              <w:rPr>
                <w:rFonts w:cs="Arial"/>
                <w:sz w:val="22"/>
                <w:szCs w:val="22"/>
              </w:rPr>
              <w:t>Nil</w:t>
            </w:r>
          </w:p>
          <w:p w14:paraId="5D16CFED" w14:textId="77777777" w:rsidR="002E13AC" w:rsidRPr="00087373" w:rsidRDefault="002E13AC" w:rsidP="00882732">
            <w:pPr>
              <w:rPr>
                <w:rFonts w:cs="Arial"/>
                <w:sz w:val="22"/>
                <w:szCs w:val="22"/>
              </w:rPr>
            </w:pPr>
          </w:p>
        </w:tc>
      </w:tr>
      <w:tr w:rsidR="002E13AC" w:rsidRPr="00087373" w14:paraId="12D366D7" w14:textId="77777777" w:rsidTr="00882732">
        <w:trPr>
          <w:trHeight w:val="1431"/>
          <w:jc w:val="center"/>
        </w:trPr>
        <w:tc>
          <w:tcPr>
            <w:tcW w:w="1114" w:type="dxa"/>
          </w:tcPr>
          <w:p w14:paraId="07C21F12" w14:textId="77777777" w:rsidR="002E13AC" w:rsidRPr="00087373" w:rsidRDefault="002E13AC" w:rsidP="00882732">
            <w:pPr>
              <w:jc w:val="center"/>
              <w:rPr>
                <w:rFonts w:cs="Arial"/>
                <w:sz w:val="22"/>
                <w:szCs w:val="22"/>
              </w:rPr>
            </w:pPr>
            <w:r w:rsidRPr="00087373">
              <w:rPr>
                <w:rFonts w:cs="Arial"/>
                <w:sz w:val="22"/>
                <w:szCs w:val="22"/>
              </w:rPr>
              <w:t>B</w:t>
            </w:r>
          </w:p>
        </w:tc>
        <w:tc>
          <w:tcPr>
            <w:tcW w:w="1342" w:type="dxa"/>
          </w:tcPr>
          <w:p w14:paraId="3D2EAE8F" w14:textId="77777777" w:rsidR="002E13AC" w:rsidRPr="00087373" w:rsidRDefault="002E13AC" w:rsidP="00882732">
            <w:pPr>
              <w:jc w:val="center"/>
              <w:rPr>
                <w:rFonts w:cs="Arial"/>
                <w:sz w:val="22"/>
                <w:szCs w:val="22"/>
              </w:rPr>
            </w:pPr>
            <w:r w:rsidRPr="00087373">
              <w:rPr>
                <w:rFonts w:cs="Arial"/>
                <w:sz w:val="22"/>
                <w:szCs w:val="22"/>
              </w:rPr>
              <w:t>&gt;1 MW</w:t>
            </w:r>
          </w:p>
          <w:p w14:paraId="42EB868E" w14:textId="77777777" w:rsidR="002E13AC" w:rsidRPr="00087373" w:rsidRDefault="002E13AC" w:rsidP="00882732">
            <w:pPr>
              <w:jc w:val="center"/>
              <w:rPr>
                <w:rFonts w:cs="Arial"/>
                <w:sz w:val="22"/>
                <w:szCs w:val="22"/>
              </w:rPr>
            </w:pPr>
          </w:p>
        </w:tc>
        <w:tc>
          <w:tcPr>
            <w:tcW w:w="1336" w:type="dxa"/>
          </w:tcPr>
          <w:p w14:paraId="6095D0EC" w14:textId="77777777" w:rsidR="002E13AC" w:rsidRPr="00087373" w:rsidRDefault="002E13AC" w:rsidP="00882732">
            <w:pPr>
              <w:jc w:val="center"/>
              <w:rPr>
                <w:rFonts w:cs="Arial"/>
                <w:sz w:val="22"/>
                <w:szCs w:val="22"/>
              </w:rPr>
            </w:pPr>
            <w:r w:rsidRPr="00087373">
              <w:rPr>
                <w:rFonts w:ascii="Symbol" w:eastAsia="Symbol" w:hAnsi="Symbol" w:cs="Symbol"/>
                <w:sz w:val="22"/>
                <w:szCs w:val="22"/>
              </w:rPr>
              <w:t>£</w:t>
            </w:r>
            <w:r w:rsidRPr="00087373">
              <w:rPr>
                <w:rFonts w:cs="Arial"/>
                <w:sz w:val="22"/>
                <w:szCs w:val="22"/>
              </w:rPr>
              <w:t>12 MW</w:t>
            </w:r>
          </w:p>
        </w:tc>
        <w:tc>
          <w:tcPr>
            <w:tcW w:w="2532" w:type="dxa"/>
          </w:tcPr>
          <w:p w14:paraId="6E7CD7AE" w14:textId="77777777" w:rsidR="002E13AC" w:rsidRPr="00087373" w:rsidRDefault="002E13AC" w:rsidP="00882732">
            <w:pPr>
              <w:rPr>
                <w:rFonts w:cs="Arial"/>
                <w:b/>
                <w:bCs/>
                <w:sz w:val="22"/>
                <w:szCs w:val="22"/>
              </w:rPr>
            </w:pPr>
            <w:r w:rsidRPr="00087373">
              <w:rPr>
                <w:rFonts w:cs="Arial"/>
                <w:b/>
                <w:bCs/>
                <w:sz w:val="22"/>
                <w:szCs w:val="22"/>
              </w:rPr>
              <w:t>Within 3 hours</w:t>
            </w:r>
          </w:p>
          <w:p w14:paraId="466B2845"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1MW</w:t>
            </w:r>
          </w:p>
          <w:p w14:paraId="17F4B4DD" w14:textId="77777777" w:rsidR="002E13AC" w:rsidRPr="00087373" w:rsidRDefault="002E13AC" w:rsidP="00882732">
            <w:pPr>
              <w:rPr>
                <w:rFonts w:cs="Arial"/>
                <w:sz w:val="22"/>
                <w:szCs w:val="22"/>
              </w:rPr>
            </w:pPr>
          </w:p>
          <w:p w14:paraId="21CB34F0" w14:textId="77777777" w:rsidR="002E13AC" w:rsidRPr="00087373" w:rsidRDefault="002E13AC" w:rsidP="00882732">
            <w:pPr>
              <w:pStyle w:val="FootnoteText"/>
              <w:rPr>
                <w:rFonts w:cs="Arial"/>
                <w:b/>
                <w:bCs/>
                <w:sz w:val="22"/>
                <w:szCs w:val="22"/>
              </w:rPr>
            </w:pPr>
            <w:r w:rsidRPr="00087373">
              <w:rPr>
                <w:rFonts w:cs="Arial"/>
                <w:b/>
                <w:bCs/>
                <w:sz w:val="22"/>
                <w:szCs w:val="22"/>
              </w:rPr>
              <w:t>In repair time</w:t>
            </w:r>
          </w:p>
          <w:p w14:paraId="0BBAACF0" w14:textId="77777777" w:rsidR="002E13AC" w:rsidRPr="00087373" w:rsidRDefault="002E13AC" w:rsidP="00882732">
            <w:pPr>
              <w:rPr>
                <w:rFonts w:cs="Arial"/>
                <w:i/>
                <w:iCs/>
                <w:sz w:val="22"/>
                <w:szCs w:val="22"/>
              </w:rPr>
            </w:pPr>
            <w:r w:rsidRPr="00087373">
              <w:rPr>
                <w:rFonts w:cs="Arial"/>
                <w:i/>
                <w:iCs/>
                <w:sz w:val="22"/>
                <w:szCs w:val="22"/>
              </w:rPr>
              <w:t>Group Demand</w:t>
            </w:r>
          </w:p>
          <w:p w14:paraId="13892D2F" w14:textId="77777777" w:rsidR="002E13AC" w:rsidRPr="00087373" w:rsidRDefault="002E13AC" w:rsidP="00882732">
            <w:pPr>
              <w:rPr>
                <w:rFonts w:cs="Arial"/>
                <w:sz w:val="22"/>
                <w:szCs w:val="22"/>
              </w:rPr>
            </w:pPr>
          </w:p>
        </w:tc>
        <w:tc>
          <w:tcPr>
            <w:tcW w:w="2532" w:type="dxa"/>
          </w:tcPr>
          <w:p w14:paraId="10972E2E"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080F71AC" w14:textId="77777777" w:rsidTr="00882732">
        <w:trPr>
          <w:trHeight w:val="1975"/>
          <w:jc w:val="center"/>
        </w:trPr>
        <w:tc>
          <w:tcPr>
            <w:tcW w:w="1114" w:type="dxa"/>
          </w:tcPr>
          <w:p w14:paraId="531D0E8F" w14:textId="77777777" w:rsidR="002E13AC" w:rsidRPr="00087373" w:rsidRDefault="002E13AC" w:rsidP="00882732">
            <w:pPr>
              <w:jc w:val="center"/>
              <w:rPr>
                <w:rFonts w:cs="Arial"/>
                <w:sz w:val="22"/>
                <w:szCs w:val="22"/>
              </w:rPr>
            </w:pPr>
            <w:r w:rsidRPr="00087373">
              <w:rPr>
                <w:rFonts w:cs="Arial"/>
                <w:sz w:val="22"/>
                <w:szCs w:val="22"/>
              </w:rPr>
              <w:t>C</w:t>
            </w:r>
          </w:p>
        </w:tc>
        <w:tc>
          <w:tcPr>
            <w:tcW w:w="1342" w:type="dxa"/>
          </w:tcPr>
          <w:p w14:paraId="1CC47698" w14:textId="77777777" w:rsidR="002E13AC" w:rsidRPr="00087373" w:rsidRDefault="002E13AC" w:rsidP="00882732">
            <w:pPr>
              <w:jc w:val="center"/>
              <w:rPr>
                <w:rFonts w:cs="Arial"/>
                <w:sz w:val="22"/>
                <w:szCs w:val="22"/>
              </w:rPr>
            </w:pPr>
            <w:r w:rsidRPr="00087373">
              <w:rPr>
                <w:rFonts w:cs="Arial"/>
                <w:sz w:val="22"/>
                <w:szCs w:val="22"/>
              </w:rPr>
              <w:t>&gt;12 MW</w:t>
            </w:r>
          </w:p>
          <w:p w14:paraId="38065540" w14:textId="77777777" w:rsidR="002E13AC" w:rsidRPr="00087373" w:rsidRDefault="002E13AC" w:rsidP="00882732">
            <w:pPr>
              <w:jc w:val="center"/>
              <w:rPr>
                <w:rFonts w:cs="Arial"/>
                <w:sz w:val="22"/>
                <w:szCs w:val="22"/>
              </w:rPr>
            </w:pPr>
          </w:p>
        </w:tc>
        <w:tc>
          <w:tcPr>
            <w:tcW w:w="1336" w:type="dxa"/>
          </w:tcPr>
          <w:p w14:paraId="66013C48" w14:textId="77777777" w:rsidR="002E13AC" w:rsidRPr="00087373" w:rsidRDefault="002E13AC" w:rsidP="00882732">
            <w:pPr>
              <w:jc w:val="center"/>
              <w:rPr>
                <w:rFonts w:cs="Arial"/>
                <w:sz w:val="22"/>
                <w:szCs w:val="22"/>
              </w:rPr>
            </w:pPr>
            <w:r w:rsidRPr="00087373">
              <w:rPr>
                <w:rFonts w:ascii="Symbol" w:eastAsia="Symbol" w:hAnsi="Symbol" w:cs="Symbol"/>
                <w:sz w:val="22"/>
                <w:szCs w:val="22"/>
              </w:rPr>
              <w:t>£</w:t>
            </w:r>
            <w:r w:rsidRPr="00087373">
              <w:rPr>
                <w:rFonts w:cs="Arial"/>
                <w:sz w:val="22"/>
                <w:szCs w:val="22"/>
              </w:rPr>
              <w:t>60 MW</w:t>
            </w:r>
          </w:p>
        </w:tc>
        <w:tc>
          <w:tcPr>
            <w:tcW w:w="2532" w:type="dxa"/>
          </w:tcPr>
          <w:p w14:paraId="587293A9" w14:textId="77777777" w:rsidR="002E13AC" w:rsidRPr="00087373" w:rsidRDefault="002E13AC" w:rsidP="00882732">
            <w:pPr>
              <w:rPr>
                <w:rFonts w:cs="Arial"/>
                <w:b/>
                <w:bCs/>
                <w:sz w:val="22"/>
                <w:szCs w:val="22"/>
              </w:rPr>
            </w:pPr>
            <w:r w:rsidRPr="00087373">
              <w:rPr>
                <w:rFonts w:cs="Arial"/>
                <w:b/>
                <w:bCs/>
                <w:sz w:val="22"/>
                <w:szCs w:val="22"/>
              </w:rPr>
              <w:t>Within 15 minutes</w:t>
            </w:r>
          </w:p>
          <w:p w14:paraId="3E979DC0" w14:textId="77777777" w:rsidR="002E13AC" w:rsidRPr="00087373" w:rsidRDefault="002E13AC" w:rsidP="00882732">
            <w:pPr>
              <w:rPr>
                <w:rFonts w:cs="Arial"/>
                <w:i/>
                <w:iCs/>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12MW) and two-thirds of </w:t>
            </w:r>
            <w:r w:rsidRPr="00087373">
              <w:rPr>
                <w:rFonts w:cs="Arial"/>
                <w:i/>
                <w:iCs/>
                <w:sz w:val="22"/>
                <w:szCs w:val="22"/>
              </w:rPr>
              <w:t>Group Demand</w:t>
            </w:r>
          </w:p>
          <w:p w14:paraId="598BA30B" w14:textId="77777777" w:rsidR="002E13AC" w:rsidRPr="00087373" w:rsidRDefault="002E13AC" w:rsidP="00882732">
            <w:pPr>
              <w:rPr>
                <w:rFonts w:cs="Arial"/>
                <w:sz w:val="22"/>
                <w:szCs w:val="22"/>
              </w:rPr>
            </w:pPr>
          </w:p>
          <w:p w14:paraId="5CFAC419" w14:textId="77777777" w:rsidR="002E13AC" w:rsidRPr="00087373" w:rsidRDefault="002E13AC" w:rsidP="00882732">
            <w:pPr>
              <w:rPr>
                <w:rFonts w:cs="Arial"/>
                <w:b/>
                <w:bCs/>
                <w:sz w:val="22"/>
                <w:szCs w:val="22"/>
              </w:rPr>
            </w:pPr>
            <w:r w:rsidRPr="00087373">
              <w:rPr>
                <w:rFonts w:cs="Arial"/>
                <w:b/>
                <w:bCs/>
                <w:sz w:val="22"/>
                <w:szCs w:val="22"/>
              </w:rPr>
              <w:t>Within 3 hours</w:t>
            </w:r>
          </w:p>
          <w:p w14:paraId="1B41CA87" w14:textId="77777777" w:rsidR="002E13AC" w:rsidRPr="00087373" w:rsidRDefault="002E13AC" w:rsidP="00882732">
            <w:pPr>
              <w:pStyle w:val="Heading8"/>
              <w:spacing w:before="0" w:after="0"/>
              <w:rPr>
                <w:rFonts w:cs="Arial"/>
                <w:b w:val="0"/>
                <w:i/>
                <w:iCs/>
                <w:sz w:val="22"/>
                <w:szCs w:val="22"/>
              </w:rPr>
            </w:pPr>
            <w:r w:rsidRPr="00087373">
              <w:rPr>
                <w:rFonts w:cs="Arial"/>
                <w:b w:val="0"/>
                <w:i/>
                <w:iCs/>
                <w:sz w:val="22"/>
                <w:szCs w:val="22"/>
              </w:rPr>
              <w:t>Group Demand</w:t>
            </w:r>
          </w:p>
        </w:tc>
        <w:tc>
          <w:tcPr>
            <w:tcW w:w="2532" w:type="dxa"/>
          </w:tcPr>
          <w:p w14:paraId="46034F8B"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4B1F5753" w14:textId="77777777" w:rsidTr="00882732">
        <w:trPr>
          <w:jc w:val="center"/>
        </w:trPr>
        <w:tc>
          <w:tcPr>
            <w:tcW w:w="1114" w:type="dxa"/>
          </w:tcPr>
          <w:p w14:paraId="538895B8" w14:textId="77777777" w:rsidR="002E13AC" w:rsidRPr="00087373" w:rsidRDefault="002E13AC" w:rsidP="00882732">
            <w:pPr>
              <w:jc w:val="center"/>
              <w:rPr>
                <w:rFonts w:cs="Arial"/>
                <w:sz w:val="22"/>
                <w:szCs w:val="22"/>
              </w:rPr>
            </w:pPr>
            <w:r w:rsidRPr="00087373">
              <w:rPr>
                <w:rFonts w:cs="Arial"/>
                <w:sz w:val="22"/>
                <w:szCs w:val="22"/>
              </w:rPr>
              <w:t>D</w:t>
            </w:r>
          </w:p>
        </w:tc>
        <w:tc>
          <w:tcPr>
            <w:tcW w:w="1342" w:type="dxa"/>
          </w:tcPr>
          <w:p w14:paraId="39E4A390" w14:textId="77777777" w:rsidR="002E13AC" w:rsidRPr="00087373" w:rsidRDefault="002E13AC" w:rsidP="00882732">
            <w:pPr>
              <w:jc w:val="center"/>
              <w:rPr>
                <w:rFonts w:cs="Arial"/>
                <w:sz w:val="22"/>
                <w:szCs w:val="22"/>
              </w:rPr>
            </w:pPr>
            <w:r w:rsidRPr="00087373">
              <w:rPr>
                <w:rFonts w:cs="Arial"/>
                <w:sz w:val="22"/>
                <w:szCs w:val="22"/>
              </w:rPr>
              <w:t>&gt;60 MW</w:t>
            </w:r>
          </w:p>
          <w:p w14:paraId="13639E7C" w14:textId="77777777" w:rsidR="002E13AC" w:rsidRPr="00087373" w:rsidRDefault="002E13AC" w:rsidP="00882732">
            <w:pPr>
              <w:jc w:val="center"/>
              <w:rPr>
                <w:rFonts w:cs="Arial"/>
                <w:sz w:val="22"/>
                <w:szCs w:val="22"/>
              </w:rPr>
            </w:pPr>
          </w:p>
        </w:tc>
        <w:tc>
          <w:tcPr>
            <w:tcW w:w="1336" w:type="dxa"/>
          </w:tcPr>
          <w:p w14:paraId="6FC3C659" w14:textId="77777777" w:rsidR="002E13AC" w:rsidRPr="00087373" w:rsidRDefault="002E13AC" w:rsidP="00882732">
            <w:pPr>
              <w:jc w:val="center"/>
              <w:rPr>
                <w:rFonts w:cs="Arial"/>
                <w:sz w:val="22"/>
                <w:szCs w:val="22"/>
              </w:rPr>
            </w:pPr>
            <w:r w:rsidRPr="00087373">
              <w:rPr>
                <w:rFonts w:ascii="Symbol" w:eastAsia="Symbol" w:hAnsi="Symbol" w:cs="Symbol"/>
                <w:sz w:val="22"/>
                <w:szCs w:val="22"/>
              </w:rPr>
              <w:t>£</w:t>
            </w:r>
            <w:r w:rsidRPr="00087373">
              <w:rPr>
                <w:rFonts w:cs="Arial"/>
                <w:sz w:val="22"/>
                <w:szCs w:val="22"/>
              </w:rPr>
              <w:t>300 MW</w:t>
            </w:r>
          </w:p>
        </w:tc>
        <w:tc>
          <w:tcPr>
            <w:tcW w:w="2532" w:type="dxa"/>
          </w:tcPr>
          <w:p w14:paraId="449D333A" w14:textId="77777777" w:rsidR="002E13AC" w:rsidRPr="00087373" w:rsidRDefault="002E13AC" w:rsidP="00882732">
            <w:pPr>
              <w:rPr>
                <w:rFonts w:cs="Arial"/>
                <w:b/>
                <w:bCs/>
                <w:sz w:val="22"/>
                <w:szCs w:val="22"/>
              </w:rPr>
            </w:pPr>
            <w:r w:rsidRPr="00087373">
              <w:rPr>
                <w:rFonts w:cs="Arial"/>
                <w:b/>
                <w:bCs/>
                <w:sz w:val="22"/>
                <w:szCs w:val="22"/>
              </w:rPr>
              <w:t>Immediately</w:t>
            </w:r>
          </w:p>
          <w:p w14:paraId="5DC30B50"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20MW</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3"/>
            </w:r>
          </w:p>
          <w:p w14:paraId="1E95F4B3" w14:textId="77777777" w:rsidR="002E13AC" w:rsidRPr="00087373" w:rsidRDefault="002E13AC" w:rsidP="00882732">
            <w:pPr>
              <w:pStyle w:val="FootnoteText"/>
              <w:rPr>
                <w:rFonts w:cs="Arial"/>
                <w:sz w:val="22"/>
                <w:szCs w:val="22"/>
              </w:rPr>
            </w:pPr>
          </w:p>
          <w:p w14:paraId="79D93B6F" w14:textId="77777777" w:rsidR="002E13AC" w:rsidRPr="00087373" w:rsidRDefault="002E13AC" w:rsidP="00882732">
            <w:pPr>
              <w:rPr>
                <w:rFonts w:cs="Arial"/>
                <w:b/>
                <w:bCs/>
                <w:sz w:val="22"/>
                <w:szCs w:val="22"/>
              </w:rPr>
            </w:pPr>
            <w:r w:rsidRPr="00087373">
              <w:rPr>
                <w:rFonts w:cs="Arial"/>
                <w:b/>
                <w:bCs/>
                <w:sz w:val="22"/>
                <w:szCs w:val="22"/>
              </w:rPr>
              <w:t>Within 3 hours</w:t>
            </w:r>
          </w:p>
          <w:p w14:paraId="1DCA0B4F" w14:textId="77777777" w:rsidR="002E13AC" w:rsidRPr="00087373" w:rsidRDefault="002E13AC" w:rsidP="00882732">
            <w:pPr>
              <w:rPr>
                <w:rFonts w:cs="Arial"/>
                <w:i/>
                <w:sz w:val="22"/>
                <w:szCs w:val="22"/>
              </w:rPr>
            </w:pPr>
            <w:r w:rsidRPr="00087373">
              <w:rPr>
                <w:rFonts w:cs="Arial"/>
                <w:i/>
                <w:sz w:val="22"/>
                <w:szCs w:val="22"/>
              </w:rPr>
              <w:t>Group Demand</w:t>
            </w:r>
          </w:p>
          <w:p w14:paraId="6B20A472" w14:textId="77777777" w:rsidR="002E13AC" w:rsidRPr="00087373" w:rsidRDefault="002E13AC" w:rsidP="00882732">
            <w:pPr>
              <w:rPr>
                <w:rFonts w:cs="Arial"/>
                <w:sz w:val="22"/>
                <w:szCs w:val="22"/>
              </w:rPr>
            </w:pPr>
          </w:p>
        </w:tc>
        <w:tc>
          <w:tcPr>
            <w:tcW w:w="2532" w:type="dxa"/>
          </w:tcPr>
          <w:p w14:paraId="5E51A5F2" w14:textId="77777777" w:rsidR="002E13AC" w:rsidRPr="00087373" w:rsidRDefault="002E13AC" w:rsidP="00882732">
            <w:pPr>
              <w:rPr>
                <w:rFonts w:cs="Arial"/>
                <w:b/>
                <w:bCs/>
                <w:sz w:val="22"/>
                <w:szCs w:val="22"/>
              </w:rPr>
            </w:pPr>
            <w:r w:rsidRPr="00087373">
              <w:rPr>
                <w:rFonts w:cs="Arial"/>
                <w:b/>
                <w:bCs/>
                <w:sz w:val="22"/>
                <w:szCs w:val="22"/>
              </w:rPr>
              <w:t>Within 3 hours</w:t>
            </w:r>
          </w:p>
          <w:p w14:paraId="7D580A8E" w14:textId="77777777" w:rsidR="002E13AC" w:rsidRPr="00087373" w:rsidRDefault="002E13AC" w:rsidP="00882732">
            <w:pPr>
              <w:rPr>
                <w:rFonts w:cs="Arial"/>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100MW) and one-third of </w:t>
            </w:r>
            <w:r w:rsidRPr="00087373">
              <w:rPr>
                <w:rFonts w:cs="Arial"/>
                <w:i/>
                <w:iCs/>
                <w:sz w:val="22"/>
                <w:szCs w:val="22"/>
              </w:rPr>
              <w:t>Group Demand</w:t>
            </w:r>
          </w:p>
          <w:p w14:paraId="3599DB07" w14:textId="77777777" w:rsidR="002E13AC" w:rsidRPr="00087373" w:rsidRDefault="002E13AC" w:rsidP="00882732">
            <w:pPr>
              <w:rPr>
                <w:rFonts w:cs="Arial"/>
                <w:sz w:val="22"/>
                <w:szCs w:val="22"/>
              </w:rPr>
            </w:pPr>
          </w:p>
          <w:p w14:paraId="6A7475AE"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10D381C2" w14:textId="77777777" w:rsidR="002E13AC" w:rsidRPr="00087373" w:rsidRDefault="002E13AC" w:rsidP="00882732">
            <w:pPr>
              <w:rPr>
                <w:rFonts w:cs="Arial"/>
                <w:i/>
                <w:iCs/>
                <w:sz w:val="22"/>
                <w:szCs w:val="22"/>
              </w:rPr>
            </w:pPr>
            <w:r w:rsidRPr="00087373">
              <w:rPr>
                <w:rFonts w:cs="Arial"/>
                <w:i/>
                <w:iCs/>
                <w:sz w:val="22"/>
                <w:szCs w:val="22"/>
              </w:rPr>
              <w:t>Group Demand</w:t>
            </w:r>
          </w:p>
          <w:p w14:paraId="1D25B862" w14:textId="77777777" w:rsidR="002E13AC" w:rsidRPr="00087373" w:rsidRDefault="002E13AC" w:rsidP="00882732">
            <w:pPr>
              <w:rPr>
                <w:rFonts w:cs="Arial"/>
                <w:sz w:val="22"/>
                <w:szCs w:val="22"/>
              </w:rPr>
            </w:pPr>
          </w:p>
        </w:tc>
      </w:tr>
      <w:tr w:rsidR="002E13AC" w:rsidRPr="00087373" w14:paraId="7CE01293" w14:textId="77777777" w:rsidTr="00882732">
        <w:trPr>
          <w:jc w:val="center"/>
        </w:trPr>
        <w:tc>
          <w:tcPr>
            <w:tcW w:w="1114" w:type="dxa"/>
          </w:tcPr>
          <w:p w14:paraId="0C65EF2F" w14:textId="77777777" w:rsidR="002E13AC" w:rsidRPr="00087373" w:rsidRDefault="002E13AC" w:rsidP="00882732">
            <w:pPr>
              <w:jc w:val="center"/>
              <w:rPr>
                <w:rFonts w:cs="Arial"/>
                <w:sz w:val="22"/>
                <w:szCs w:val="22"/>
              </w:rPr>
            </w:pPr>
            <w:r w:rsidRPr="00087373">
              <w:rPr>
                <w:rFonts w:cs="Arial"/>
                <w:sz w:val="22"/>
                <w:szCs w:val="22"/>
              </w:rPr>
              <w:t>E</w:t>
            </w:r>
          </w:p>
        </w:tc>
        <w:tc>
          <w:tcPr>
            <w:tcW w:w="1342" w:type="dxa"/>
          </w:tcPr>
          <w:p w14:paraId="3D95A45C" w14:textId="77777777" w:rsidR="002E13AC" w:rsidRPr="00087373" w:rsidRDefault="002E13AC" w:rsidP="00882732">
            <w:pPr>
              <w:jc w:val="center"/>
              <w:rPr>
                <w:rFonts w:cs="Arial"/>
                <w:sz w:val="22"/>
                <w:szCs w:val="22"/>
              </w:rPr>
            </w:pPr>
            <w:r w:rsidRPr="00087373">
              <w:rPr>
                <w:rFonts w:cs="Arial"/>
                <w:sz w:val="22"/>
                <w:szCs w:val="22"/>
              </w:rPr>
              <w:t>&gt;300 MW</w:t>
            </w:r>
          </w:p>
          <w:p w14:paraId="30CF1F6F" w14:textId="77777777" w:rsidR="002E13AC" w:rsidRPr="00087373" w:rsidRDefault="002E13AC" w:rsidP="00882732">
            <w:pPr>
              <w:jc w:val="center"/>
              <w:rPr>
                <w:rFonts w:cs="Arial"/>
                <w:sz w:val="22"/>
                <w:szCs w:val="22"/>
              </w:rPr>
            </w:pPr>
          </w:p>
        </w:tc>
        <w:tc>
          <w:tcPr>
            <w:tcW w:w="1336" w:type="dxa"/>
          </w:tcPr>
          <w:p w14:paraId="14F5C024" w14:textId="77777777" w:rsidR="002E13AC" w:rsidRPr="00087373" w:rsidRDefault="002E13AC" w:rsidP="00882732">
            <w:pPr>
              <w:jc w:val="center"/>
              <w:rPr>
                <w:rFonts w:cs="Arial"/>
                <w:sz w:val="22"/>
                <w:szCs w:val="22"/>
              </w:rPr>
            </w:pPr>
            <w:r w:rsidRPr="00087373">
              <w:rPr>
                <w:rFonts w:ascii="Symbol" w:eastAsia="Symbol" w:hAnsi="Symbol" w:cs="Symbol"/>
                <w:sz w:val="22"/>
                <w:szCs w:val="22"/>
              </w:rPr>
              <w:t>£</w:t>
            </w:r>
            <w:r w:rsidRPr="00087373">
              <w:rPr>
                <w:rFonts w:cs="Arial"/>
                <w:sz w:val="22"/>
                <w:szCs w:val="22"/>
              </w:rPr>
              <w:t>1500 MW</w:t>
            </w:r>
          </w:p>
        </w:tc>
        <w:tc>
          <w:tcPr>
            <w:tcW w:w="2532" w:type="dxa"/>
          </w:tcPr>
          <w:p w14:paraId="32D8DE40"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44D3076E" w14:textId="77777777" w:rsidR="002E13AC" w:rsidRPr="00087373" w:rsidRDefault="002E13AC" w:rsidP="00882732">
            <w:pPr>
              <w:rPr>
                <w:rFonts w:cs="Arial"/>
                <w:i/>
                <w:iCs/>
                <w:sz w:val="22"/>
                <w:szCs w:val="22"/>
              </w:rPr>
            </w:pPr>
            <w:r w:rsidRPr="00087373">
              <w:rPr>
                <w:rFonts w:cs="Arial"/>
                <w:i/>
                <w:iCs/>
                <w:sz w:val="22"/>
                <w:szCs w:val="22"/>
              </w:rPr>
              <w:t>Group Demand</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4"/>
            </w:r>
          </w:p>
          <w:p w14:paraId="6ED0DA0E" w14:textId="77777777" w:rsidR="002E13AC" w:rsidRPr="00087373" w:rsidRDefault="002E13AC" w:rsidP="00882732">
            <w:pPr>
              <w:rPr>
                <w:rFonts w:cs="Arial"/>
                <w:sz w:val="22"/>
                <w:szCs w:val="22"/>
              </w:rPr>
            </w:pPr>
          </w:p>
        </w:tc>
        <w:tc>
          <w:tcPr>
            <w:tcW w:w="2532" w:type="dxa"/>
          </w:tcPr>
          <w:p w14:paraId="5D4A35C8" w14:textId="77777777" w:rsidR="002E13AC" w:rsidRPr="00087373" w:rsidRDefault="002E13AC" w:rsidP="00882732">
            <w:pPr>
              <w:rPr>
                <w:rFonts w:cs="Arial"/>
                <w:b/>
                <w:bCs/>
                <w:sz w:val="22"/>
                <w:szCs w:val="22"/>
              </w:rPr>
            </w:pPr>
            <w:r w:rsidRPr="00087373">
              <w:rPr>
                <w:rFonts w:cs="Arial"/>
                <w:b/>
                <w:bCs/>
                <w:sz w:val="22"/>
                <w:szCs w:val="22"/>
              </w:rPr>
              <w:t>Immediately</w:t>
            </w:r>
          </w:p>
          <w:p w14:paraId="02FE2CAD" w14:textId="77777777" w:rsidR="002E13AC" w:rsidRPr="00087373" w:rsidRDefault="002E13AC" w:rsidP="00882732">
            <w:pPr>
              <w:rPr>
                <w:rFonts w:cs="Arial"/>
                <w:i/>
                <w:iCs/>
                <w:sz w:val="22"/>
                <w:szCs w:val="22"/>
              </w:rPr>
            </w:pPr>
            <w:r w:rsidRPr="00087373">
              <w:rPr>
                <w:rFonts w:cs="Arial"/>
                <w:i/>
                <w:iCs/>
                <w:sz w:val="22"/>
                <w:szCs w:val="22"/>
              </w:rPr>
              <w:t>Maintenance Period Demand</w:t>
            </w:r>
          </w:p>
          <w:p w14:paraId="6C04955A" w14:textId="77777777" w:rsidR="002E13AC" w:rsidRPr="00087373" w:rsidRDefault="002E13AC" w:rsidP="00882732">
            <w:pPr>
              <w:rPr>
                <w:rFonts w:cs="Arial"/>
                <w:i/>
                <w:iCs/>
                <w:sz w:val="22"/>
                <w:szCs w:val="22"/>
              </w:rPr>
            </w:pPr>
          </w:p>
          <w:p w14:paraId="06E299DC"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3E353037" w14:textId="77777777" w:rsidR="002E13AC" w:rsidRPr="00087373" w:rsidRDefault="002E13AC" w:rsidP="00882732">
            <w:pPr>
              <w:rPr>
                <w:rFonts w:cs="Arial"/>
                <w:i/>
                <w:iCs/>
                <w:sz w:val="22"/>
                <w:szCs w:val="22"/>
              </w:rPr>
            </w:pPr>
            <w:r w:rsidRPr="00087373">
              <w:rPr>
                <w:rFonts w:cs="Arial"/>
                <w:i/>
                <w:iCs/>
                <w:sz w:val="22"/>
                <w:szCs w:val="22"/>
              </w:rPr>
              <w:t>Group Demand</w:t>
            </w:r>
          </w:p>
          <w:p w14:paraId="198776AA" w14:textId="77777777" w:rsidR="002E13AC" w:rsidRPr="00087373" w:rsidRDefault="002E13AC" w:rsidP="00882732">
            <w:pPr>
              <w:rPr>
                <w:rFonts w:cs="Arial"/>
                <w:sz w:val="22"/>
                <w:szCs w:val="22"/>
              </w:rPr>
            </w:pPr>
          </w:p>
        </w:tc>
      </w:tr>
      <w:tr w:rsidR="002E13AC" w:rsidRPr="00087373" w14:paraId="5079ED0C" w14:textId="77777777" w:rsidTr="00882732">
        <w:trPr>
          <w:jc w:val="center"/>
        </w:trPr>
        <w:tc>
          <w:tcPr>
            <w:tcW w:w="1114" w:type="dxa"/>
          </w:tcPr>
          <w:p w14:paraId="3B3581CC" w14:textId="77777777" w:rsidR="002E13AC" w:rsidRPr="00087373" w:rsidRDefault="002E13AC" w:rsidP="00882732">
            <w:pPr>
              <w:jc w:val="center"/>
              <w:rPr>
                <w:rFonts w:cs="Arial"/>
                <w:sz w:val="22"/>
                <w:szCs w:val="22"/>
              </w:rPr>
            </w:pPr>
            <w:r w:rsidRPr="00087373">
              <w:rPr>
                <w:rFonts w:cs="Arial"/>
                <w:sz w:val="22"/>
                <w:szCs w:val="22"/>
              </w:rPr>
              <w:t>F</w:t>
            </w:r>
          </w:p>
        </w:tc>
        <w:tc>
          <w:tcPr>
            <w:tcW w:w="1342" w:type="dxa"/>
          </w:tcPr>
          <w:p w14:paraId="0EC13446" w14:textId="77777777" w:rsidR="002E13AC" w:rsidRPr="00087373" w:rsidRDefault="002E13AC" w:rsidP="00882732">
            <w:pPr>
              <w:jc w:val="center"/>
              <w:rPr>
                <w:rFonts w:cs="Arial"/>
                <w:sz w:val="22"/>
                <w:szCs w:val="22"/>
              </w:rPr>
            </w:pPr>
            <w:r w:rsidRPr="00087373">
              <w:rPr>
                <w:rFonts w:cs="Arial"/>
                <w:sz w:val="22"/>
                <w:szCs w:val="22"/>
              </w:rPr>
              <w:t>&gt;1500 MW</w:t>
            </w:r>
          </w:p>
          <w:p w14:paraId="24FF07A5" w14:textId="77777777" w:rsidR="002E13AC" w:rsidRPr="00087373" w:rsidRDefault="002E13AC" w:rsidP="00882732">
            <w:pPr>
              <w:jc w:val="center"/>
              <w:rPr>
                <w:rFonts w:cs="Arial"/>
                <w:sz w:val="22"/>
                <w:szCs w:val="22"/>
              </w:rPr>
            </w:pPr>
          </w:p>
        </w:tc>
        <w:tc>
          <w:tcPr>
            <w:tcW w:w="1336" w:type="dxa"/>
          </w:tcPr>
          <w:p w14:paraId="66D510D7" w14:textId="77777777" w:rsidR="002E13AC" w:rsidRPr="00087373" w:rsidRDefault="002E13AC" w:rsidP="00882732">
            <w:pPr>
              <w:jc w:val="center"/>
              <w:rPr>
                <w:rFonts w:cs="Arial"/>
                <w:sz w:val="22"/>
                <w:szCs w:val="22"/>
              </w:rPr>
            </w:pPr>
            <w:r w:rsidRPr="00087373">
              <w:rPr>
                <w:rFonts w:ascii="Symbol" w:eastAsia="Symbol" w:hAnsi="Symbol" w:cs="Symbol"/>
                <w:sz w:val="22"/>
                <w:szCs w:val="22"/>
              </w:rPr>
              <w:t>¥</w:t>
            </w:r>
          </w:p>
        </w:tc>
        <w:tc>
          <w:tcPr>
            <w:tcW w:w="2532" w:type="dxa"/>
          </w:tcPr>
          <w:p w14:paraId="16F40863"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2AF2703E" w14:textId="77777777" w:rsidR="002E13AC" w:rsidRPr="00087373" w:rsidRDefault="002E13AC" w:rsidP="00882732">
            <w:pPr>
              <w:rPr>
                <w:rFonts w:cs="Arial"/>
                <w:i/>
                <w:iCs/>
                <w:sz w:val="22"/>
                <w:szCs w:val="22"/>
              </w:rPr>
            </w:pPr>
            <w:r w:rsidRPr="00087373">
              <w:rPr>
                <w:rFonts w:cs="Arial"/>
                <w:i/>
                <w:iCs/>
                <w:sz w:val="22"/>
                <w:szCs w:val="22"/>
              </w:rPr>
              <w:t>Group Demand</w:t>
            </w:r>
          </w:p>
          <w:p w14:paraId="31C8CFCB" w14:textId="77777777" w:rsidR="002E13AC" w:rsidRPr="00087373" w:rsidRDefault="002E13AC" w:rsidP="00882732">
            <w:pPr>
              <w:rPr>
                <w:rFonts w:cs="Arial"/>
                <w:sz w:val="22"/>
                <w:szCs w:val="22"/>
              </w:rPr>
            </w:pPr>
          </w:p>
        </w:tc>
        <w:tc>
          <w:tcPr>
            <w:tcW w:w="2532" w:type="dxa"/>
          </w:tcPr>
          <w:p w14:paraId="7FD86D58" w14:textId="77777777" w:rsidR="002E13AC" w:rsidRPr="00087373" w:rsidRDefault="002E13AC" w:rsidP="00882732">
            <w:pPr>
              <w:rPr>
                <w:rFonts w:cs="Arial"/>
                <w:b/>
                <w:bCs/>
                <w:sz w:val="22"/>
                <w:szCs w:val="22"/>
              </w:rPr>
            </w:pPr>
            <w:r w:rsidRPr="00087373">
              <w:rPr>
                <w:rFonts w:cs="Arial"/>
                <w:b/>
                <w:bCs/>
                <w:sz w:val="22"/>
                <w:szCs w:val="22"/>
              </w:rPr>
              <w:t>Immediately</w:t>
            </w:r>
          </w:p>
          <w:p w14:paraId="2CE7B790" w14:textId="77777777" w:rsidR="002E13AC" w:rsidRPr="00087373" w:rsidRDefault="002E13AC" w:rsidP="00882732">
            <w:pPr>
              <w:rPr>
                <w:rFonts w:cs="Arial"/>
                <w:sz w:val="22"/>
                <w:szCs w:val="22"/>
              </w:rPr>
            </w:pPr>
            <w:r w:rsidRPr="00087373">
              <w:rPr>
                <w:rFonts w:cs="Arial"/>
                <w:i/>
                <w:iCs/>
                <w:sz w:val="22"/>
                <w:szCs w:val="22"/>
              </w:rPr>
              <w:t>Group Demand</w:t>
            </w:r>
          </w:p>
        </w:tc>
      </w:tr>
    </w:tbl>
    <w:p w14:paraId="7087C81D" w14:textId="77777777" w:rsidR="00D87D6A" w:rsidRPr="00087373" w:rsidRDefault="00D87D6A" w:rsidP="00D87D6A">
      <w:pPr>
        <w:spacing w:after="200"/>
        <w:ind w:left="709"/>
      </w:pPr>
    </w:p>
    <w:p w14:paraId="2414E9D0" w14:textId="77777777" w:rsidR="00D87D6A" w:rsidRPr="00087373" w:rsidRDefault="00D87D6A" w:rsidP="00D87D6A">
      <w:pPr>
        <w:spacing w:after="200"/>
        <w:ind w:left="709"/>
      </w:pPr>
    </w:p>
    <w:p w14:paraId="515A8BFB" w14:textId="77777777" w:rsidR="00D87D6A" w:rsidRPr="00087373" w:rsidRDefault="00D87D6A" w:rsidP="002E13AC">
      <w:pPr>
        <w:spacing w:after="200"/>
      </w:pPr>
    </w:p>
    <w:p w14:paraId="19B8F799" w14:textId="77777777" w:rsidR="001614B7" w:rsidRPr="00087373" w:rsidRDefault="0069496A" w:rsidP="0069496A">
      <w:pPr>
        <w:spacing w:after="200"/>
        <w:rPr>
          <w:b/>
        </w:rPr>
      </w:pPr>
      <w:r w:rsidRPr="00087373">
        <w:rPr>
          <w:b/>
        </w:rPr>
        <w:t xml:space="preserve">Assessment of Contribution to Security from Generation </w:t>
      </w:r>
    </w:p>
    <w:p w14:paraId="67FF7322" w14:textId="77777777" w:rsidR="0069496A" w:rsidRPr="00087373" w:rsidRDefault="0069496A" w:rsidP="00882732">
      <w:pPr>
        <w:numPr>
          <w:ilvl w:val="1"/>
          <w:numId w:val="23"/>
        </w:numPr>
        <w:tabs>
          <w:tab w:val="clear" w:pos="1209"/>
          <w:tab w:val="num" w:pos="709"/>
        </w:tabs>
        <w:spacing w:after="200"/>
        <w:ind w:left="709" w:hanging="709"/>
      </w:pPr>
      <w:r w:rsidRPr="00087373">
        <w:lastRenderedPageBreak/>
        <w:t xml:space="preserve">Where network </w:t>
      </w:r>
      <w:r w:rsidR="00D87D6A" w:rsidRPr="00087373">
        <w:t>assets</w:t>
      </w:r>
      <w:r w:rsidRPr="00087373">
        <w:t xml:space="preserve"> are </w:t>
      </w:r>
      <w:r w:rsidR="00D87D6A" w:rsidRPr="00087373">
        <w:t>insufficient</w:t>
      </w:r>
      <w:r w:rsidRPr="00087373">
        <w:t xml:space="preserve"> to meet the security </w:t>
      </w:r>
      <w:r w:rsidR="00D87D6A" w:rsidRPr="00087373">
        <w:t>requirements</w:t>
      </w:r>
      <w:r w:rsidRPr="00087373">
        <w:t xml:space="preserve">, it is necessary to assess the contribution to security from </w:t>
      </w:r>
      <w:r w:rsidR="002E13AC" w:rsidRPr="00087373">
        <w:rPr>
          <w:i/>
        </w:rPr>
        <w:t>large power s</w:t>
      </w:r>
      <w:r w:rsidRPr="00087373">
        <w:rPr>
          <w:i/>
        </w:rPr>
        <w:t>tations</w:t>
      </w:r>
      <w:r w:rsidRPr="00087373">
        <w:t xml:space="preserve"> connected at either the transmission connection interface or embedded within the </w:t>
      </w:r>
      <w:r w:rsidRPr="00087373">
        <w:rPr>
          <w:i/>
        </w:rPr>
        <w:t>Networks Operator</w:t>
      </w:r>
      <w:r w:rsidR="002E13AC" w:rsidRPr="00087373">
        <w:rPr>
          <w:i/>
        </w:rPr>
        <w:t>’</w:t>
      </w:r>
      <w:r w:rsidRPr="00087373">
        <w:rPr>
          <w:i/>
        </w:rPr>
        <w:t>s</w:t>
      </w:r>
      <w:r w:rsidRPr="00087373">
        <w:t xml:space="preserve"> system. This will identify whether t</w:t>
      </w:r>
      <w:r w:rsidR="00D87D6A" w:rsidRPr="00087373">
        <w:t>h</w:t>
      </w:r>
      <w:r w:rsidRPr="00087373">
        <w:t>e</w:t>
      </w:r>
      <w:r w:rsidR="002E13AC" w:rsidRPr="00087373">
        <w:t xml:space="preserve"> aggregate generation capacity o</w:t>
      </w:r>
      <w:r w:rsidRPr="00087373">
        <w:t xml:space="preserve">f the </w:t>
      </w:r>
      <w:r w:rsidR="002E13AC" w:rsidRPr="00087373">
        <w:rPr>
          <w:i/>
        </w:rPr>
        <w:t>large power s</w:t>
      </w:r>
      <w:r w:rsidRPr="00087373">
        <w:rPr>
          <w:i/>
        </w:rPr>
        <w:t xml:space="preserve">tation </w:t>
      </w:r>
      <w:r w:rsidRPr="00087373">
        <w:t>connected to the network has the potential to meet any deficit in syste</w:t>
      </w:r>
      <w:r w:rsidR="002E13AC" w:rsidRPr="00087373">
        <w:t>m security from network assets.</w:t>
      </w:r>
    </w:p>
    <w:p w14:paraId="4DF0D54A" w14:textId="77777777" w:rsidR="0069496A" w:rsidRPr="00087373" w:rsidRDefault="002E13AC" w:rsidP="00882732">
      <w:pPr>
        <w:numPr>
          <w:ilvl w:val="1"/>
          <w:numId w:val="23"/>
        </w:numPr>
        <w:tabs>
          <w:tab w:val="clear" w:pos="1209"/>
          <w:tab w:val="num" w:pos="709"/>
        </w:tabs>
        <w:spacing w:after="200"/>
        <w:ind w:left="709" w:hanging="709"/>
      </w:pPr>
      <w:r w:rsidRPr="00087373">
        <w:t xml:space="preserve">The combined contribution by </w:t>
      </w:r>
      <w:r w:rsidRPr="00087373">
        <w:rPr>
          <w:i/>
        </w:rPr>
        <w:t>large power s</w:t>
      </w:r>
      <w:r w:rsidR="00D87D6A" w:rsidRPr="00087373">
        <w:rPr>
          <w:i/>
        </w:rPr>
        <w:t>tations</w:t>
      </w:r>
      <w:r w:rsidR="00D87D6A" w:rsidRPr="00087373">
        <w:t xml:space="preserve"> shall never have a greater impact on system security than the loss of the largest circuit infeed to the group. The contributions from embedded</w:t>
      </w:r>
      <w:r w:rsidRPr="00087373">
        <w:rPr>
          <w:i/>
        </w:rPr>
        <w:t xml:space="preserve"> s</w:t>
      </w:r>
      <w:r w:rsidR="00D87D6A" w:rsidRPr="00087373">
        <w:rPr>
          <w:i/>
        </w:rPr>
        <w:t xml:space="preserve">mall </w:t>
      </w:r>
      <w:r w:rsidR="00D87D6A" w:rsidRPr="00087373">
        <w:t>and</w:t>
      </w:r>
      <w:r w:rsidRPr="00087373">
        <w:rPr>
          <w:i/>
        </w:rPr>
        <w:t xml:space="preserve"> medium power s</w:t>
      </w:r>
      <w:r w:rsidR="00D87D6A" w:rsidRPr="00087373">
        <w:rPr>
          <w:i/>
        </w:rPr>
        <w:t>tations</w:t>
      </w:r>
      <w:r w:rsidR="00D87D6A" w:rsidRPr="00087373">
        <w:t xml:space="preserve"> provide additional capacity to enabl</w:t>
      </w:r>
      <w:r w:rsidRPr="00087373">
        <w:t>e the supply of demand which ma</w:t>
      </w:r>
      <w:r w:rsidR="00D87D6A" w:rsidRPr="00087373">
        <w:t>y not otherwise be met followin</w:t>
      </w:r>
      <w:r w:rsidRPr="00087373">
        <w:t xml:space="preserve">g a </w:t>
      </w:r>
      <w:r w:rsidRPr="00087373">
        <w:rPr>
          <w:i/>
        </w:rPr>
        <w:t xml:space="preserve">secured </w:t>
      </w:r>
      <w:proofErr w:type="gramStart"/>
      <w:r w:rsidRPr="00087373">
        <w:rPr>
          <w:i/>
        </w:rPr>
        <w:t>e</w:t>
      </w:r>
      <w:r w:rsidR="00D87D6A" w:rsidRPr="00087373">
        <w:rPr>
          <w:i/>
        </w:rPr>
        <w:t>vent</w:t>
      </w:r>
      <w:r w:rsidR="00D87D6A" w:rsidRPr="00087373">
        <w:t>, but</w:t>
      </w:r>
      <w:proofErr w:type="gramEnd"/>
      <w:r w:rsidR="00D87D6A" w:rsidRPr="00087373">
        <w:t xml:space="preserve"> shall not replace the requirement for system connection. The assessment of contribution of generation to group se</w:t>
      </w:r>
      <w:r w:rsidR="00E1121D" w:rsidRPr="00087373">
        <w:t>curity will therefore consider;</w:t>
      </w:r>
    </w:p>
    <w:p w14:paraId="2B334DFA" w14:textId="77777777" w:rsidR="00D87D6A" w:rsidRPr="00087373" w:rsidRDefault="00E1121D" w:rsidP="00882732">
      <w:pPr>
        <w:numPr>
          <w:ilvl w:val="2"/>
          <w:numId w:val="23"/>
        </w:numPr>
        <w:spacing w:after="200"/>
      </w:pPr>
      <w:r w:rsidRPr="00087373">
        <w:t>t</w:t>
      </w:r>
      <w:r w:rsidR="00D87D6A" w:rsidRPr="00087373">
        <w:t xml:space="preserve">he generation </w:t>
      </w:r>
      <w:r w:rsidRPr="00087373">
        <w:rPr>
          <w:i/>
        </w:rPr>
        <w:t>annual load f</w:t>
      </w:r>
      <w:r w:rsidR="00D87D6A" w:rsidRPr="00087373">
        <w:rPr>
          <w:i/>
        </w:rPr>
        <w:t>actor</w:t>
      </w:r>
      <w:r w:rsidRPr="00087373">
        <w:rPr>
          <w:i/>
        </w:rPr>
        <w:t>;</w:t>
      </w:r>
    </w:p>
    <w:p w14:paraId="6A433E58" w14:textId="77777777" w:rsidR="00D87D6A" w:rsidRPr="00087373" w:rsidRDefault="00E1121D" w:rsidP="00882732">
      <w:pPr>
        <w:numPr>
          <w:ilvl w:val="2"/>
          <w:numId w:val="23"/>
        </w:numPr>
        <w:spacing w:after="200"/>
      </w:pPr>
      <w:r w:rsidRPr="00087373">
        <w:t>t</w:t>
      </w:r>
      <w:r w:rsidR="00D87D6A" w:rsidRPr="00087373">
        <w:t>he availability of generation under outage conditions</w:t>
      </w:r>
      <w:r w:rsidRPr="00087373">
        <w:t>;</w:t>
      </w:r>
    </w:p>
    <w:p w14:paraId="30BB9D99" w14:textId="77777777" w:rsidR="00D87D6A" w:rsidRPr="00087373" w:rsidRDefault="00E1121D" w:rsidP="00882732">
      <w:pPr>
        <w:numPr>
          <w:ilvl w:val="2"/>
          <w:numId w:val="23"/>
        </w:numPr>
        <w:spacing w:after="200"/>
      </w:pPr>
      <w:r w:rsidRPr="00087373">
        <w:t>t</w:t>
      </w:r>
      <w:r w:rsidR="00D87D6A" w:rsidRPr="00087373">
        <w:t xml:space="preserve">he fuel source availability, </w:t>
      </w:r>
      <w:proofErr w:type="gramStart"/>
      <w:r w:rsidR="00D87D6A" w:rsidRPr="00087373">
        <w:t>i.e.</w:t>
      </w:r>
      <w:proofErr w:type="gramEnd"/>
      <w:r w:rsidR="00D87D6A" w:rsidRPr="00087373">
        <w:t xml:space="preserve"> wheth</w:t>
      </w:r>
      <w:r w:rsidRPr="00087373">
        <w:t>er energy is continuous, stored</w:t>
      </w:r>
      <w:r w:rsidR="00D87D6A" w:rsidRPr="00087373">
        <w:t>, storable or predictable</w:t>
      </w:r>
      <w:r w:rsidRPr="00087373">
        <w:t>;</w:t>
      </w:r>
    </w:p>
    <w:p w14:paraId="2899B214" w14:textId="77777777" w:rsidR="00D87D6A" w:rsidRPr="00087373" w:rsidRDefault="00E1121D" w:rsidP="00882732">
      <w:pPr>
        <w:numPr>
          <w:ilvl w:val="2"/>
          <w:numId w:val="23"/>
        </w:numPr>
        <w:spacing w:after="200"/>
      </w:pPr>
      <w:r w:rsidRPr="00087373">
        <w:t>c</w:t>
      </w:r>
      <w:r w:rsidR="00D87D6A" w:rsidRPr="00087373">
        <w:t xml:space="preserve">ommon-mode failure mechanisms such as common fuel source, connections or plant </w:t>
      </w:r>
      <w:r w:rsidRPr="00087373">
        <w:t xml:space="preserve">stability </w:t>
      </w:r>
      <w:r w:rsidR="00D87D6A" w:rsidRPr="00087373">
        <w:t>/</w:t>
      </w:r>
      <w:r w:rsidRPr="00087373">
        <w:t xml:space="preserve"> </w:t>
      </w:r>
      <w:r w:rsidR="00D87D6A" w:rsidRPr="00087373">
        <w:t xml:space="preserve">ride-through </w:t>
      </w:r>
      <w:proofErr w:type="gramStart"/>
      <w:r w:rsidR="00D87D6A" w:rsidRPr="00087373">
        <w:t>capability</w:t>
      </w:r>
      <w:r w:rsidRPr="00087373">
        <w:t>;</w:t>
      </w:r>
      <w:proofErr w:type="gramEnd"/>
    </w:p>
    <w:p w14:paraId="2B516549" w14:textId="77777777" w:rsidR="00D87D6A" w:rsidRPr="00087373" w:rsidRDefault="00E1121D" w:rsidP="00882732">
      <w:pPr>
        <w:numPr>
          <w:ilvl w:val="2"/>
          <w:numId w:val="23"/>
        </w:numPr>
        <w:spacing w:after="200"/>
      </w:pPr>
      <w:r w:rsidRPr="00087373">
        <w:t>c</w:t>
      </w:r>
      <w:r w:rsidR="00D87D6A" w:rsidRPr="00087373">
        <w:t>apping of generation contribution in the event that the generation contribution is dominant with respec</w:t>
      </w:r>
      <w:r w:rsidRPr="00087373">
        <w:t xml:space="preserve">t to circuit infeed </w:t>
      </w:r>
      <w:proofErr w:type="gramStart"/>
      <w:r w:rsidRPr="00087373">
        <w:t>capability</w:t>
      </w:r>
      <w:proofErr w:type="gramEnd"/>
    </w:p>
    <w:p w14:paraId="6CA767F3" w14:textId="77777777" w:rsidR="00661EEE" w:rsidRPr="00087373" w:rsidRDefault="00221BEF" w:rsidP="00882732">
      <w:pPr>
        <w:numPr>
          <w:ilvl w:val="1"/>
          <w:numId w:val="23"/>
        </w:numPr>
        <w:tabs>
          <w:tab w:val="clear" w:pos="1209"/>
          <w:tab w:val="num" w:pos="709"/>
        </w:tabs>
        <w:spacing w:after="200"/>
        <w:ind w:left="709" w:hanging="709"/>
      </w:pPr>
      <w:r w:rsidRPr="00087373">
        <w:t xml:space="preserve">The effective contribution of </w:t>
      </w:r>
      <w:r w:rsidR="00E1121D" w:rsidRPr="00087373">
        <w:rPr>
          <w:i/>
        </w:rPr>
        <w:t>large power s</w:t>
      </w:r>
      <w:r w:rsidRPr="00087373">
        <w:rPr>
          <w:i/>
        </w:rPr>
        <w:t>tations</w:t>
      </w:r>
      <w:r w:rsidR="00E1121D" w:rsidRPr="00087373">
        <w:t xml:space="preserve"> to </w:t>
      </w:r>
      <w:r w:rsidR="00E1121D" w:rsidRPr="00087373">
        <w:rPr>
          <w:i/>
        </w:rPr>
        <w:t>demand g</w:t>
      </w:r>
      <w:r w:rsidRPr="00087373">
        <w:rPr>
          <w:i/>
        </w:rPr>
        <w:t>roup</w:t>
      </w:r>
      <w:r w:rsidRPr="00087373">
        <w:t xml:space="preserve"> importing capacity, shall not exceed the levels indicated in Table 3.2 while taking due account of the considerations detailed in paragraph 3.13.</w:t>
      </w:r>
    </w:p>
    <w:p w14:paraId="6D4BCB96" w14:textId="77777777" w:rsidR="00661EEE" w:rsidRPr="00087373" w:rsidRDefault="00661EEE" w:rsidP="00661EEE">
      <w:pPr>
        <w:pStyle w:val="Caption"/>
        <w:rPr>
          <w:i/>
        </w:rPr>
      </w:pPr>
      <w:bookmarkStart w:id="28" w:name="_Ref73094348"/>
      <w:bookmarkStart w:id="29" w:name="_Ref73094318"/>
      <w:r w:rsidRPr="00087373">
        <w:t xml:space="preserve">Table </w:t>
      </w:r>
      <w:bookmarkEnd w:id="28"/>
      <w:r w:rsidRPr="00087373">
        <w:t xml:space="preserve">3.2 Effective contribution of embedded </w:t>
      </w:r>
      <w:r w:rsidRPr="00087373">
        <w:rPr>
          <w:i/>
        </w:rPr>
        <w:t>large</w:t>
      </w:r>
      <w:r w:rsidRPr="00087373">
        <w:t xml:space="preserve"> </w:t>
      </w:r>
      <w:r w:rsidRPr="00087373">
        <w:rPr>
          <w:i/>
        </w:rPr>
        <w:t>power stations</w:t>
      </w:r>
      <w:r w:rsidRPr="00087373">
        <w:t xml:space="preserve"> to </w:t>
      </w:r>
      <w:r w:rsidRPr="00087373">
        <w:rPr>
          <w:i/>
        </w:rPr>
        <w:t>demand group</w:t>
      </w:r>
      <w:r w:rsidRPr="00087373">
        <w:t xml:space="preserve"> importing capacity</w:t>
      </w:r>
      <w:bookmarkEnd w:id="29"/>
      <w:r w:rsidRPr="00087373">
        <w:t xml:space="preserve"> in </w:t>
      </w:r>
      <w:r w:rsidR="001F5983" w:rsidRPr="00087373">
        <w:rPr>
          <w:i/>
        </w:rPr>
        <w:t xml:space="preserve">NGET’s transmission </w:t>
      </w:r>
      <w:proofErr w:type="gramStart"/>
      <w:r w:rsidR="001F5983" w:rsidRPr="00087373">
        <w:rPr>
          <w:i/>
        </w:rPr>
        <w:t>system</w:t>
      </w:r>
      <w:proofErr w:type="gramEnd"/>
    </w:p>
    <w:tbl>
      <w:tblPr>
        <w:tblpPr w:leftFromText="180" w:rightFromText="180" w:vertAnchor="text" w:horzAnchor="margin" w:tblpY="48"/>
        <w:tblW w:w="93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9"/>
        <w:gridCol w:w="2835"/>
        <w:gridCol w:w="4678"/>
      </w:tblGrid>
      <w:tr w:rsidR="00661EEE" w:rsidRPr="00087373" w14:paraId="2AC16E00" w14:textId="77777777" w:rsidTr="00661EEE">
        <w:trPr>
          <w:cantSplit/>
          <w:tblHeader/>
        </w:trPr>
        <w:tc>
          <w:tcPr>
            <w:tcW w:w="1809" w:type="dxa"/>
            <w:vMerge w:val="restart"/>
          </w:tcPr>
          <w:p w14:paraId="0FCE3281" w14:textId="77777777" w:rsidR="00661EEE" w:rsidRPr="00087373" w:rsidRDefault="00661EEE" w:rsidP="00661EEE">
            <w:pPr>
              <w:jc w:val="left"/>
              <w:rPr>
                <w:sz w:val="20"/>
              </w:rPr>
            </w:pPr>
            <w:r w:rsidRPr="00087373">
              <w:rPr>
                <w:sz w:val="20"/>
              </w:rPr>
              <w:t xml:space="preserve">Expected </w:t>
            </w:r>
            <w:r w:rsidRPr="00087373">
              <w:rPr>
                <w:i/>
                <w:sz w:val="20"/>
              </w:rPr>
              <w:t>annual load factor</w:t>
            </w:r>
            <w:r w:rsidRPr="00087373">
              <w:rPr>
                <w:sz w:val="20"/>
              </w:rPr>
              <w:t xml:space="preserve"> of generation</w:t>
            </w:r>
          </w:p>
        </w:tc>
        <w:tc>
          <w:tcPr>
            <w:tcW w:w="7513" w:type="dxa"/>
            <w:gridSpan w:val="2"/>
          </w:tcPr>
          <w:p w14:paraId="74743FD3" w14:textId="77777777" w:rsidR="00661EEE" w:rsidRPr="00087373" w:rsidRDefault="00661EEE" w:rsidP="00661EEE">
            <w:pPr>
              <w:jc w:val="center"/>
              <w:rPr>
                <w:sz w:val="20"/>
              </w:rPr>
            </w:pPr>
            <w:r w:rsidRPr="00087373">
              <w:rPr>
                <w:sz w:val="20"/>
              </w:rPr>
              <w:t>Initial system conditions</w:t>
            </w:r>
          </w:p>
        </w:tc>
      </w:tr>
      <w:tr w:rsidR="00661EEE" w:rsidRPr="00087373" w14:paraId="3E881F1D" w14:textId="77777777" w:rsidTr="00661EEE">
        <w:trPr>
          <w:cantSplit/>
          <w:tblHeader/>
        </w:trPr>
        <w:tc>
          <w:tcPr>
            <w:tcW w:w="1809" w:type="dxa"/>
            <w:vMerge/>
            <w:tcBorders>
              <w:bottom w:val="single" w:sz="12" w:space="0" w:color="000000"/>
            </w:tcBorders>
          </w:tcPr>
          <w:p w14:paraId="59A5C2A7" w14:textId="77777777" w:rsidR="00661EEE" w:rsidRPr="00087373" w:rsidRDefault="00661EEE" w:rsidP="00661EEE">
            <w:pPr>
              <w:rPr>
                <w:sz w:val="20"/>
              </w:rPr>
            </w:pPr>
          </w:p>
        </w:tc>
        <w:tc>
          <w:tcPr>
            <w:tcW w:w="2835" w:type="dxa"/>
            <w:tcBorders>
              <w:bottom w:val="single" w:sz="12" w:space="0" w:color="000000"/>
            </w:tcBorders>
          </w:tcPr>
          <w:p w14:paraId="4729538A" w14:textId="77777777" w:rsidR="00661EEE" w:rsidRPr="00087373" w:rsidRDefault="00661EEE" w:rsidP="00661EEE">
            <w:pPr>
              <w:rPr>
                <w:i/>
                <w:sz w:val="20"/>
              </w:rPr>
            </w:pPr>
            <w:r w:rsidRPr="00087373">
              <w:rPr>
                <w:i/>
                <w:sz w:val="20"/>
              </w:rPr>
              <w:t>Intact system</w:t>
            </w:r>
          </w:p>
        </w:tc>
        <w:tc>
          <w:tcPr>
            <w:tcW w:w="4678" w:type="dxa"/>
            <w:tcBorders>
              <w:bottom w:val="single" w:sz="12" w:space="0" w:color="000000"/>
            </w:tcBorders>
          </w:tcPr>
          <w:p w14:paraId="1776AAEE" w14:textId="77777777" w:rsidR="00661EEE" w:rsidRPr="00087373" w:rsidRDefault="00661EEE" w:rsidP="00661EEE">
            <w:pPr>
              <w:rPr>
                <w:sz w:val="20"/>
              </w:rPr>
            </w:pPr>
            <w:r w:rsidRPr="00087373">
              <w:rPr>
                <w:sz w:val="20"/>
              </w:rPr>
              <w:t xml:space="preserve">with single </w:t>
            </w:r>
            <w:r w:rsidRPr="00087373">
              <w:rPr>
                <w:i/>
                <w:sz w:val="20"/>
              </w:rPr>
              <w:t>Planned Outage</w:t>
            </w:r>
          </w:p>
        </w:tc>
      </w:tr>
      <w:tr w:rsidR="00661EEE" w:rsidRPr="00087373" w14:paraId="4190E639" w14:textId="77777777" w:rsidTr="00661EEE">
        <w:tc>
          <w:tcPr>
            <w:tcW w:w="1809" w:type="dxa"/>
            <w:tcBorders>
              <w:top w:val="nil"/>
            </w:tcBorders>
          </w:tcPr>
          <w:p w14:paraId="071E6D49" w14:textId="77777777" w:rsidR="00661EEE" w:rsidRPr="00087373" w:rsidRDefault="00661EEE" w:rsidP="00661EEE">
            <w:pPr>
              <w:rPr>
                <w:sz w:val="20"/>
              </w:rPr>
            </w:pPr>
            <w:r w:rsidRPr="00087373">
              <w:rPr>
                <w:sz w:val="20"/>
              </w:rPr>
              <w:t>Over 30%</w:t>
            </w:r>
          </w:p>
        </w:tc>
        <w:tc>
          <w:tcPr>
            <w:tcW w:w="2835" w:type="dxa"/>
            <w:tcBorders>
              <w:top w:val="nil"/>
            </w:tcBorders>
          </w:tcPr>
          <w:p w14:paraId="35534384" w14:textId="77777777" w:rsidR="00661EEE" w:rsidRPr="00087373" w:rsidRDefault="00661EEE" w:rsidP="00661EEE">
            <w:pPr>
              <w:rPr>
                <w:sz w:val="20"/>
              </w:rPr>
            </w:pPr>
            <w:r w:rsidRPr="00087373">
              <w:rPr>
                <w:sz w:val="20"/>
              </w:rPr>
              <w:t xml:space="preserve">67% of </w:t>
            </w:r>
            <w:r w:rsidRPr="00087373">
              <w:rPr>
                <w:i/>
                <w:sz w:val="20"/>
              </w:rPr>
              <w:t>Registered Capacity</w:t>
            </w:r>
          </w:p>
        </w:tc>
        <w:tc>
          <w:tcPr>
            <w:tcW w:w="4678" w:type="dxa"/>
            <w:tcBorders>
              <w:top w:val="nil"/>
            </w:tcBorders>
          </w:tcPr>
          <w:p w14:paraId="5651E90E"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60MW only</w:t>
            </w:r>
          </w:p>
          <w:p w14:paraId="1F66B094" w14:textId="77777777" w:rsidR="00661EEE" w:rsidRPr="00087373" w:rsidRDefault="00661EEE" w:rsidP="00661EEE">
            <w:pPr>
              <w:rPr>
                <w:sz w:val="20"/>
              </w:rPr>
            </w:pPr>
            <w:r w:rsidRPr="00087373">
              <w:rPr>
                <w:sz w:val="20"/>
              </w:rPr>
              <w:t xml:space="preserve">67% of </w:t>
            </w:r>
            <w:r w:rsidRPr="00087373">
              <w:rPr>
                <w:i/>
                <w:sz w:val="20"/>
              </w:rPr>
              <w:t>Registered Capacity</w:t>
            </w:r>
          </w:p>
        </w:tc>
      </w:tr>
      <w:tr w:rsidR="00661EEE" w:rsidRPr="00087373" w14:paraId="7E5ACB18" w14:textId="77777777" w:rsidTr="00661EEE">
        <w:tc>
          <w:tcPr>
            <w:tcW w:w="1809" w:type="dxa"/>
          </w:tcPr>
          <w:p w14:paraId="6EDCE4FB" w14:textId="77777777" w:rsidR="00661EEE" w:rsidRPr="00087373" w:rsidRDefault="00661EEE" w:rsidP="00661EEE">
            <w:pPr>
              <w:rPr>
                <w:sz w:val="20"/>
              </w:rPr>
            </w:pPr>
            <w:r w:rsidRPr="00087373">
              <w:rPr>
                <w:sz w:val="20"/>
              </w:rPr>
              <w:t>Over 10% to 30%</w:t>
            </w:r>
          </w:p>
        </w:tc>
        <w:tc>
          <w:tcPr>
            <w:tcW w:w="2835" w:type="dxa"/>
          </w:tcPr>
          <w:p w14:paraId="2B496DF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20% of </w:t>
            </w:r>
            <w:r w:rsidRPr="00087373">
              <w:rPr>
                <w:i/>
                <w:sz w:val="20"/>
              </w:rPr>
              <w:t>Group Demand</w:t>
            </w:r>
          </w:p>
        </w:tc>
        <w:tc>
          <w:tcPr>
            <w:tcW w:w="4678" w:type="dxa"/>
          </w:tcPr>
          <w:p w14:paraId="3B0B7AA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426D838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13% of </w:t>
            </w:r>
            <w:r w:rsidRPr="00087373">
              <w:rPr>
                <w:i/>
                <w:sz w:val="20"/>
              </w:rPr>
              <w:t>Group Demand</w:t>
            </w:r>
          </w:p>
        </w:tc>
      </w:tr>
      <w:tr w:rsidR="00661EEE" w:rsidRPr="00087373" w14:paraId="668F0834" w14:textId="77777777" w:rsidTr="00661EEE">
        <w:tc>
          <w:tcPr>
            <w:tcW w:w="1809" w:type="dxa"/>
          </w:tcPr>
          <w:p w14:paraId="7C2E52BF" w14:textId="77777777" w:rsidR="00661EEE" w:rsidRPr="00087373" w:rsidRDefault="00661EEE" w:rsidP="00661EEE">
            <w:pPr>
              <w:rPr>
                <w:sz w:val="20"/>
              </w:rPr>
            </w:pPr>
            <w:r w:rsidRPr="00087373">
              <w:rPr>
                <w:sz w:val="20"/>
              </w:rPr>
              <w:t>up to 10%</w:t>
            </w:r>
          </w:p>
        </w:tc>
        <w:tc>
          <w:tcPr>
            <w:tcW w:w="2835" w:type="dxa"/>
          </w:tcPr>
          <w:p w14:paraId="1829737B"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10% of </w:t>
            </w:r>
            <w:r w:rsidRPr="00087373">
              <w:rPr>
                <w:i/>
                <w:sz w:val="20"/>
              </w:rPr>
              <w:t>Group Demand</w:t>
            </w:r>
          </w:p>
        </w:tc>
        <w:tc>
          <w:tcPr>
            <w:tcW w:w="4678" w:type="dxa"/>
          </w:tcPr>
          <w:p w14:paraId="0940068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784768DE"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7% of </w:t>
            </w:r>
            <w:r w:rsidRPr="00087373">
              <w:rPr>
                <w:i/>
                <w:sz w:val="20"/>
              </w:rPr>
              <w:t>Group Demand</w:t>
            </w:r>
          </w:p>
        </w:tc>
      </w:tr>
    </w:tbl>
    <w:p w14:paraId="183AA0F7" w14:textId="77777777" w:rsidR="001614B7" w:rsidRPr="00087373" w:rsidRDefault="001614B7" w:rsidP="001614B7">
      <w:pPr>
        <w:spacing w:after="120"/>
      </w:pPr>
    </w:p>
    <w:p w14:paraId="1C3DD0B1" w14:textId="77777777" w:rsidR="00661EEE" w:rsidRPr="00087373" w:rsidRDefault="00661EEE" w:rsidP="00E1121D"/>
    <w:p w14:paraId="0A7BC92E" w14:textId="77777777" w:rsidR="001614B7" w:rsidRPr="00087373" w:rsidRDefault="00661EEE" w:rsidP="0045108B">
      <w:pPr>
        <w:pStyle w:val="Heading8"/>
        <w:spacing w:after="200"/>
        <w:rPr>
          <w:b w:val="0"/>
          <w:i/>
        </w:rPr>
      </w:pPr>
      <w:r w:rsidRPr="00087373">
        <w:t>Switching Arrangements</w:t>
      </w:r>
    </w:p>
    <w:p w14:paraId="49E1AA00" w14:textId="77777777" w:rsidR="00B62CE2" w:rsidRPr="00087373" w:rsidRDefault="00B62CE2" w:rsidP="00882732">
      <w:pPr>
        <w:numPr>
          <w:ilvl w:val="1"/>
          <w:numId w:val="23"/>
        </w:numPr>
        <w:tabs>
          <w:tab w:val="clear" w:pos="1209"/>
          <w:tab w:val="num" w:pos="709"/>
        </w:tabs>
        <w:spacing w:after="200"/>
        <w:ind w:left="709" w:hanging="709"/>
      </w:pPr>
      <w:r w:rsidRPr="00087373">
        <w:t>Guidance on substation configurations and switching arrangements are described in</w:t>
      </w:r>
      <w:r w:rsidR="00156B08" w:rsidRPr="00087373">
        <w:t xml:space="preserve"> Appendix A. </w:t>
      </w:r>
      <w:r w:rsidRPr="00087373">
        <w:t xml:space="preserve">These guidelines provide an acceptable way towards </w:t>
      </w:r>
      <w:r w:rsidRPr="00087373">
        <w:lastRenderedPageBreak/>
        <w:t>meeting the criteria of this chapter. However, other configurations and switching arrangements which meet the criteria are also acceptable.</w:t>
      </w:r>
      <w:r w:rsidR="00344B46" w:rsidRPr="00087373">
        <w:tab/>
      </w:r>
      <w:r w:rsidR="00344B46" w:rsidRPr="00087373">
        <w:tab/>
      </w:r>
    </w:p>
    <w:p w14:paraId="714395FE" w14:textId="77777777" w:rsidR="00344B46" w:rsidRPr="00087373" w:rsidRDefault="00344B46" w:rsidP="00344B46">
      <w:pPr>
        <w:tabs>
          <w:tab w:val="num" w:pos="1440"/>
        </w:tabs>
        <w:spacing w:after="200"/>
        <w:rPr>
          <w:b/>
        </w:rPr>
      </w:pPr>
      <w:r w:rsidRPr="00087373">
        <w:rPr>
          <w:b/>
        </w:rPr>
        <w:t>Variations to Connection Designs</w:t>
      </w:r>
    </w:p>
    <w:p w14:paraId="48DE22DD" w14:textId="77777777" w:rsidR="0019333F" w:rsidRPr="00087373" w:rsidRDefault="0019333F" w:rsidP="00882732">
      <w:pPr>
        <w:numPr>
          <w:ilvl w:val="1"/>
          <w:numId w:val="23"/>
        </w:numPr>
        <w:tabs>
          <w:tab w:val="clear" w:pos="1209"/>
          <w:tab w:val="num" w:pos="709"/>
        </w:tabs>
        <w:spacing w:after="200"/>
        <w:ind w:left="709" w:hanging="709"/>
      </w:pPr>
      <w:r w:rsidRPr="00087373">
        <w:t xml:space="preserve">Variations, arising </w:t>
      </w:r>
      <w:proofErr w:type="gramStart"/>
      <w:r w:rsidRPr="00087373">
        <w:t>from a demand customers request,</w:t>
      </w:r>
      <w:proofErr w:type="gramEnd"/>
      <w:r w:rsidRPr="00087373">
        <w:t xml:space="preserve"> to the demand connection design necessary to meet th</w:t>
      </w:r>
      <w:r w:rsidR="00BD633D" w:rsidRPr="00087373">
        <w:t>e requirements of paragraphs 3.5 to 3.12</w:t>
      </w:r>
      <w:r w:rsidRPr="00087373">
        <w:t xml:space="preserve"> shall also sat</w:t>
      </w:r>
      <w:r w:rsidR="004930F2" w:rsidRPr="00087373">
        <w:t>isfy the requirements of this s</w:t>
      </w:r>
      <w:r w:rsidRPr="00087373">
        <w:t>tandard provided that the varied design satisfies the condi</w:t>
      </w:r>
      <w:r w:rsidR="004930F2" w:rsidRPr="00087373">
        <w:t>tions set out in paragraphs 3.18.1 to 3.18</w:t>
      </w:r>
      <w:r w:rsidRPr="00087373">
        <w:t xml:space="preserve">.3. For example, such a demand connection design variation may be used to reflect the nature of connection of embedded generation or </w:t>
      </w:r>
      <w:proofErr w:type="gramStart"/>
      <w:r w:rsidRPr="00087373">
        <w:t>particular load</w:t>
      </w:r>
      <w:proofErr w:type="gramEnd"/>
      <w:r w:rsidRPr="00087373">
        <w:t xml:space="preserve"> cycles.</w:t>
      </w:r>
    </w:p>
    <w:p w14:paraId="0CEC6037" w14:textId="77777777" w:rsidR="00344B46" w:rsidRPr="00087373" w:rsidRDefault="00344B46" w:rsidP="00882732">
      <w:pPr>
        <w:numPr>
          <w:ilvl w:val="1"/>
          <w:numId w:val="23"/>
        </w:numPr>
        <w:tabs>
          <w:tab w:val="clear" w:pos="1209"/>
          <w:tab w:val="num" w:pos="709"/>
        </w:tabs>
        <w:spacing w:after="200"/>
        <w:ind w:left="709" w:hanging="709"/>
      </w:pPr>
      <w:r w:rsidRPr="00087373">
        <w:t>Any demand connections design variation must not, other than in respect of the demand customer requesting the variation, either immediately or in the foreseeable future:</w:t>
      </w:r>
    </w:p>
    <w:p w14:paraId="6333CEFB" w14:textId="77777777" w:rsidR="00344B46" w:rsidRPr="00087373" w:rsidRDefault="004930F2" w:rsidP="00882732">
      <w:pPr>
        <w:numPr>
          <w:ilvl w:val="2"/>
          <w:numId w:val="23"/>
        </w:numPr>
        <w:spacing w:after="200"/>
      </w:pPr>
      <w:r w:rsidRPr="00087373">
        <w:t>r</w:t>
      </w:r>
      <w:r w:rsidR="00344B46" w:rsidRPr="00087373">
        <w:t xml:space="preserve">educe the security of the </w:t>
      </w:r>
      <w:r w:rsidR="00344B46" w:rsidRPr="00087373">
        <w:rPr>
          <w:i/>
        </w:rPr>
        <w:t>MITS</w:t>
      </w:r>
      <w:r w:rsidR="00344B46" w:rsidRPr="00087373">
        <w:t xml:space="preserve"> to below the minimum planning crit</w:t>
      </w:r>
      <w:r w:rsidRPr="00087373">
        <w:t>eria specified in Section 4; or</w:t>
      </w:r>
    </w:p>
    <w:p w14:paraId="55986B71" w14:textId="77777777" w:rsidR="00344B46" w:rsidRPr="00087373" w:rsidRDefault="004930F2" w:rsidP="00882732">
      <w:pPr>
        <w:numPr>
          <w:ilvl w:val="2"/>
          <w:numId w:val="23"/>
        </w:numPr>
        <w:spacing w:after="200"/>
      </w:pPr>
      <w:r w:rsidRPr="00087373">
        <w:t>r</w:t>
      </w:r>
      <w:r w:rsidR="00344B46" w:rsidRPr="00087373">
        <w:t xml:space="preserve">esult in additional investment or operational costs to any </w:t>
      </w:r>
      <w:proofErr w:type="gramStart"/>
      <w:r w:rsidR="00344B46" w:rsidRPr="00087373">
        <w:t>particular customer</w:t>
      </w:r>
      <w:proofErr w:type="gramEnd"/>
      <w:r w:rsidR="00344B46" w:rsidRPr="00087373">
        <w:t xml:space="preserve"> or overall, or a reduction in the security and quality of supply of the affected customers’ connections to below the planning crite</w:t>
      </w:r>
      <w:r w:rsidRPr="00087373">
        <w:t>ria in the section or S</w:t>
      </w:r>
      <w:r w:rsidR="00344B46" w:rsidRPr="00087373">
        <w:t>ection 2, unless specific agreements are reac</w:t>
      </w:r>
      <w:r w:rsidRPr="00087373">
        <w:t>hed with affected customers; or</w:t>
      </w:r>
    </w:p>
    <w:p w14:paraId="535EBC58" w14:textId="77777777" w:rsidR="00344B46" w:rsidRPr="00087373" w:rsidRDefault="004930F2" w:rsidP="00882732">
      <w:pPr>
        <w:numPr>
          <w:ilvl w:val="2"/>
          <w:numId w:val="23"/>
        </w:numPr>
        <w:spacing w:after="200"/>
      </w:pPr>
      <w:r w:rsidRPr="00087373">
        <w:t>c</w:t>
      </w:r>
      <w:r w:rsidR="00344B46" w:rsidRPr="00087373">
        <w:t xml:space="preserve">ompromise any </w:t>
      </w:r>
      <w:r w:rsidR="00344B46" w:rsidRPr="00087373">
        <w:rPr>
          <w:i/>
        </w:rPr>
        <w:t>transmission licensee’s</w:t>
      </w:r>
      <w:r w:rsidR="00344B46" w:rsidRPr="00087373">
        <w:t xml:space="preserve"> ability to meet other statutory obli</w:t>
      </w:r>
      <w:r w:rsidRPr="00087373">
        <w:t>gations or license obligations.</w:t>
      </w:r>
    </w:p>
    <w:p w14:paraId="746C6431" w14:textId="77777777" w:rsidR="00344B46" w:rsidRPr="00087373" w:rsidRDefault="00344B46" w:rsidP="00882732">
      <w:pPr>
        <w:numPr>
          <w:ilvl w:val="1"/>
          <w:numId w:val="23"/>
        </w:numPr>
        <w:tabs>
          <w:tab w:val="clear" w:pos="1209"/>
          <w:tab w:val="num" w:pos="709"/>
        </w:tabs>
        <w:spacing w:after="200"/>
        <w:ind w:left="709" w:hanging="709"/>
      </w:pPr>
      <w:r w:rsidRPr="00087373">
        <w:t>Should system conditions change, for example due to the proposed connection  of a new customer, such that either immediately or in the foreseeable future, the condi</w:t>
      </w:r>
      <w:r w:rsidR="004930F2" w:rsidRPr="00087373">
        <w:t>tions set out in paragraphs 3.18.1 to 3.18</w:t>
      </w:r>
      <w:r w:rsidRPr="00087373">
        <w:t xml:space="preserve">.3 are no longer satisfied, then alternative arrangements and/or agreements must be put in place </w:t>
      </w:r>
      <w:r w:rsidR="004930F2" w:rsidRPr="00087373">
        <w:t>such that this s</w:t>
      </w:r>
      <w:r w:rsidRPr="00087373">
        <w:t>tan</w:t>
      </w:r>
      <w:r w:rsidR="004930F2" w:rsidRPr="00087373">
        <w:t>dard continues to be satisfied.</w:t>
      </w:r>
    </w:p>
    <w:p w14:paraId="7D4C9F09" w14:textId="77777777" w:rsidR="0019333F" w:rsidRPr="00087373" w:rsidRDefault="00344B46" w:rsidP="00882732">
      <w:pPr>
        <w:numPr>
          <w:ilvl w:val="1"/>
          <w:numId w:val="23"/>
        </w:numPr>
        <w:tabs>
          <w:tab w:val="clear" w:pos="1209"/>
          <w:tab w:val="num" w:pos="709"/>
        </w:tabs>
        <w:spacing w:after="200"/>
        <w:ind w:left="709" w:hanging="709"/>
      </w:pPr>
      <w:r w:rsidRPr="00087373">
        <w:t>The additional operational cos</w:t>
      </w:r>
      <w:r w:rsidR="004930F2" w:rsidRPr="00087373">
        <w:t>ts referred to in paragraph 3.18</w:t>
      </w:r>
      <w:r w:rsidRPr="00087373">
        <w:t xml:space="preserve">.2 and/or any potential reliability implications shall be calculated by simulating the expected operation of the </w:t>
      </w:r>
      <w:r w:rsidR="00923EA9" w:rsidRPr="00087373">
        <w:rPr>
          <w:i/>
        </w:rPr>
        <w:t>onshore transmission s</w:t>
      </w:r>
      <w:r w:rsidRPr="00087373">
        <w:rPr>
          <w:i/>
        </w:rPr>
        <w:t xml:space="preserve">ystem </w:t>
      </w:r>
      <w:r w:rsidRPr="00087373">
        <w:t xml:space="preserve">in accordance </w:t>
      </w:r>
      <w:r w:rsidR="00351E29" w:rsidRPr="00087373">
        <w:t>with the operational criteria set out in Section 5 and Section 9. Guidance on economic justif</w:t>
      </w:r>
      <w:r w:rsidR="004930F2" w:rsidRPr="00087373">
        <w:t>ication is given in Appendix G.</w:t>
      </w:r>
    </w:p>
    <w:p w14:paraId="7F7E2A8E" w14:textId="77777777" w:rsidR="004930F2" w:rsidRPr="00087373" w:rsidRDefault="004930F2" w:rsidP="004930F2">
      <w:pPr>
        <w:spacing w:after="200"/>
      </w:pPr>
    </w:p>
    <w:p w14:paraId="26338764" w14:textId="77777777" w:rsidR="00B62CE2" w:rsidRPr="00087373" w:rsidRDefault="004930F2" w:rsidP="00882732">
      <w:pPr>
        <w:pStyle w:val="Heading1"/>
        <w:numPr>
          <w:ilvl w:val="0"/>
          <w:numId w:val="18"/>
        </w:numPr>
        <w:ind w:left="709" w:hanging="709"/>
      </w:pPr>
      <w:bookmarkStart w:id="30" w:name="_Ref73093550"/>
      <w:r w:rsidRPr="00087373">
        <w:br w:type="page"/>
      </w:r>
      <w:r w:rsidR="00221780" w:rsidRPr="00087373">
        <w:lastRenderedPageBreak/>
        <w:t xml:space="preserve">     </w:t>
      </w:r>
      <w:r w:rsidR="00B62CE2" w:rsidRPr="00087373">
        <w:t xml:space="preserve">Design of the </w:t>
      </w:r>
      <w:r w:rsidR="00B62CE2" w:rsidRPr="00087373">
        <w:rPr>
          <w:i/>
        </w:rPr>
        <w:t>Main Interconnected Transmission System</w:t>
      </w:r>
      <w:bookmarkEnd w:id="30"/>
    </w:p>
    <w:p w14:paraId="21DDE045"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This section presents the planning criteria for the </w:t>
      </w:r>
      <w:r w:rsidRPr="00087373">
        <w:rPr>
          <w:rFonts w:cs="Arial"/>
          <w:i/>
          <w:szCs w:val="24"/>
        </w:rPr>
        <w:t>Main Interconnected Transmission System (MITS).</w:t>
      </w:r>
    </w:p>
    <w:p w14:paraId="57F181D8"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those parts of the </w:t>
      </w:r>
      <w:r w:rsidRPr="00087373">
        <w:rPr>
          <w:rFonts w:cs="Arial"/>
          <w:i/>
          <w:szCs w:val="24"/>
        </w:rPr>
        <w:t>onshore transmission system</w:t>
      </w:r>
      <w:r w:rsidRPr="00087373">
        <w:rPr>
          <w:rFonts w:cs="Arial"/>
          <w:szCs w:val="24"/>
        </w:rPr>
        <w:t xml:space="preserve"> where the criteria of Section 2 and/or Section 3 also apply, those criteria must also be met.  In those parts of the </w:t>
      </w:r>
      <w:r w:rsidRPr="00087373">
        <w:rPr>
          <w:rFonts w:cs="Arial"/>
          <w:i/>
          <w:szCs w:val="24"/>
        </w:rPr>
        <w:t>offshore transmission system</w:t>
      </w:r>
      <w:r w:rsidRPr="00087373">
        <w:rPr>
          <w:rFonts w:cs="Arial"/>
          <w:szCs w:val="24"/>
        </w:rPr>
        <w:t xml:space="preserve"> where the criteria of Section 7 and/or Section 8 also apply, those criteria must also be met.  </w:t>
      </w:r>
    </w:p>
    <w:p w14:paraId="670F1FF2"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planning the </w:t>
      </w:r>
      <w:r w:rsidRPr="00087373">
        <w:rPr>
          <w:rFonts w:cs="Arial"/>
          <w:i/>
          <w:szCs w:val="24"/>
        </w:rPr>
        <w:t>MITS</w:t>
      </w:r>
      <w:r w:rsidRPr="00087373">
        <w:rPr>
          <w:rFonts w:cs="Arial"/>
          <w:szCs w:val="24"/>
        </w:rPr>
        <w:t>, this Standard is met if the design satisfies the minimum 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A497702" w14:textId="77777777" w:rsidR="00793355" w:rsidRPr="00087373" w:rsidRDefault="00793355" w:rsidP="00793355">
      <w:pPr>
        <w:pStyle w:val="Heading8"/>
        <w:spacing w:after="200"/>
        <w:rPr>
          <w:rFonts w:cs="Arial"/>
          <w:szCs w:val="24"/>
        </w:rPr>
      </w:pPr>
      <w:r w:rsidRPr="00087373">
        <w:rPr>
          <w:rFonts w:cs="Arial"/>
          <w:szCs w:val="24"/>
        </w:rPr>
        <w:t xml:space="preserve">Minimum </w:t>
      </w:r>
      <w:r w:rsidR="00BD633D" w:rsidRPr="00087373">
        <w:rPr>
          <w:rFonts w:cs="Arial"/>
          <w:i/>
          <w:szCs w:val="24"/>
        </w:rPr>
        <w:t>Transmission C</w:t>
      </w:r>
      <w:r w:rsidRPr="00087373">
        <w:rPr>
          <w:rFonts w:cs="Arial"/>
          <w:i/>
          <w:szCs w:val="24"/>
        </w:rPr>
        <w:t xml:space="preserve">apacity </w:t>
      </w:r>
      <w:r w:rsidRPr="00087373">
        <w:rPr>
          <w:rFonts w:cs="Arial"/>
          <w:szCs w:val="24"/>
        </w:rPr>
        <w:t>Requirements</w:t>
      </w:r>
    </w:p>
    <w:p w14:paraId="7F67575F" w14:textId="77777777" w:rsidR="00793355" w:rsidRPr="00087373" w:rsidRDefault="00793355" w:rsidP="00793355">
      <w:pPr>
        <w:pStyle w:val="Heading9"/>
        <w:spacing w:after="200"/>
        <w:rPr>
          <w:rFonts w:cs="Arial"/>
          <w:szCs w:val="24"/>
        </w:rPr>
      </w:pPr>
      <w:r w:rsidRPr="00087373">
        <w:rPr>
          <w:rFonts w:cs="Arial"/>
          <w:szCs w:val="24"/>
        </w:rPr>
        <w:t xml:space="preserve">At </w:t>
      </w:r>
      <w:r w:rsidRPr="00087373">
        <w:rPr>
          <w:rFonts w:cs="Arial"/>
          <w:i/>
          <w:szCs w:val="24"/>
        </w:rPr>
        <w:t>ACS peak demand</w:t>
      </w:r>
      <w:r w:rsidRPr="00087373">
        <w:rPr>
          <w:rFonts w:cs="Arial"/>
          <w:szCs w:val="24"/>
        </w:rPr>
        <w:t xml:space="preserve"> with an </w:t>
      </w:r>
      <w:r w:rsidRPr="00087373">
        <w:rPr>
          <w:rFonts w:cs="Arial"/>
          <w:i/>
          <w:szCs w:val="24"/>
        </w:rPr>
        <w:t>intact system</w:t>
      </w:r>
      <w:r w:rsidRPr="00087373">
        <w:rPr>
          <w:rFonts w:cs="Arial"/>
          <w:szCs w:val="24"/>
        </w:rPr>
        <w:t xml:space="preserve"> </w:t>
      </w:r>
    </w:p>
    <w:p w14:paraId="3A8FDAF0"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bookmarkStart w:id="31" w:name="_Ref71008119"/>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4.5 to 4.6 under both the Security and Economy background conditions below:</w:t>
      </w:r>
      <w:bookmarkEnd w:id="31"/>
    </w:p>
    <w:p w14:paraId="3BCEF3BE" w14:textId="77777777" w:rsidR="00793355" w:rsidRPr="00087373" w:rsidRDefault="00793355" w:rsidP="00793355">
      <w:pPr>
        <w:tabs>
          <w:tab w:val="num" w:pos="709"/>
        </w:tabs>
        <w:spacing w:after="200"/>
        <w:ind w:left="708"/>
        <w:rPr>
          <w:rFonts w:cs="Arial"/>
          <w:szCs w:val="24"/>
          <w:u w:val="single"/>
        </w:rPr>
      </w:pPr>
      <w:r w:rsidRPr="00087373">
        <w:rPr>
          <w:rFonts w:cs="Arial"/>
          <w:szCs w:val="24"/>
          <w:u w:val="single"/>
        </w:rPr>
        <w:t>Security Background</w:t>
      </w:r>
    </w:p>
    <w:p w14:paraId="0D698F9A"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described in Appendix C;</w:t>
      </w:r>
    </w:p>
    <w:p w14:paraId="25B6B6AD"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32" w:name="_Ref72823514"/>
      <w:r w:rsidRPr="00087373">
        <w:rPr>
          <w:rFonts w:cs="Arial"/>
          <w:szCs w:val="24"/>
        </w:rPr>
        <w:t>power flows shall b</w:t>
      </w:r>
      <w:r w:rsidR="00403FA3" w:rsidRPr="00087373">
        <w:rPr>
          <w:rFonts w:cs="Arial"/>
          <w:szCs w:val="24"/>
        </w:rPr>
        <w:t xml:space="preserve">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(using the appropriate method described in Appendix C) prior to any fault, and such power flows modified by an appropriate application of the </w:t>
      </w:r>
      <w:r w:rsidRPr="00087373">
        <w:rPr>
          <w:rFonts w:cs="Arial"/>
          <w:i/>
          <w:szCs w:val="24"/>
        </w:rPr>
        <w:t>interconnection allowance</w:t>
      </w:r>
      <w:r w:rsidRPr="00087373">
        <w:rPr>
          <w:rFonts w:cs="Arial"/>
          <w:szCs w:val="24"/>
        </w:rPr>
        <w:t xml:space="preserve"> (using the methods described in Appendix D) under </w:t>
      </w:r>
      <w:r w:rsidRPr="00087373">
        <w:rPr>
          <w:rFonts w:cs="Arial"/>
          <w:i/>
          <w:szCs w:val="24"/>
        </w:rPr>
        <w:t>secured events</w:t>
      </w:r>
      <w:r w:rsidRPr="00087373">
        <w:rPr>
          <w:rFonts w:cs="Arial"/>
          <w:szCs w:val="24"/>
        </w:rPr>
        <w:t>;</w:t>
      </w:r>
      <w:bookmarkEnd w:id="32"/>
    </w:p>
    <w:p w14:paraId="6D8AD95F" w14:textId="77777777" w:rsidR="00793355" w:rsidRPr="00087373" w:rsidRDefault="00793355" w:rsidP="00793355">
      <w:pPr>
        <w:spacing w:after="200"/>
        <w:ind w:left="708"/>
        <w:rPr>
          <w:rFonts w:cs="Arial"/>
          <w:szCs w:val="24"/>
          <w:u w:val="single"/>
        </w:rPr>
      </w:pPr>
      <w:r w:rsidRPr="00087373">
        <w:rPr>
          <w:rFonts w:cs="Arial"/>
          <w:szCs w:val="24"/>
          <w:u w:val="single"/>
        </w:rPr>
        <w:t>Economy Background</w:t>
      </w:r>
    </w:p>
    <w:p w14:paraId="02C1F924"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described in Appendix E;</w:t>
      </w:r>
    </w:p>
    <w:p w14:paraId="667F95A5"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r w:rsidRPr="00087373">
        <w:rPr>
          <w:rFonts w:cs="Arial"/>
          <w:szCs w:val="24"/>
        </w:rPr>
        <w:t xml:space="preserve">power flows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(using the appropriate method described in Appendix E) prior to any fault, and such power flows modified by an appropriate application of the </w:t>
      </w:r>
      <w:r w:rsidRPr="00087373">
        <w:rPr>
          <w:rFonts w:cs="Arial"/>
          <w:i/>
          <w:szCs w:val="24"/>
        </w:rPr>
        <w:t>boundary allowance</w:t>
      </w:r>
      <w:r w:rsidRPr="00087373">
        <w:rPr>
          <w:rFonts w:cs="Arial"/>
          <w:szCs w:val="24"/>
        </w:rPr>
        <w:t xml:space="preserve"> (using the methods described in Appendix F) under </w:t>
      </w:r>
      <w:r w:rsidRPr="00087373">
        <w:rPr>
          <w:rFonts w:cs="Arial"/>
          <w:i/>
          <w:szCs w:val="24"/>
        </w:rPr>
        <w:t>secured events</w:t>
      </w:r>
      <w:r w:rsidRPr="00087373">
        <w:rPr>
          <w:rFonts w:cs="Arial"/>
          <w:szCs w:val="24"/>
        </w:rPr>
        <w:t>;</w:t>
      </w:r>
    </w:p>
    <w:p w14:paraId="479CC44B" w14:textId="77777777" w:rsidR="00793355" w:rsidRPr="00087373" w:rsidRDefault="00793355" w:rsidP="00BD633D">
      <w:pPr>
        <w:tabs>
          <w:tab w:val="num" w:pos="1560"/>
        </w:tabs>
        <w:spacing w:after="200"/>
        <w:ind w:left="708"/>
        <w:rPr>
          <w:rFonts w:cs="Arial"/>
          <w:szCs w:val="24"/>
          <w:u w:val="single"/>
        </w:rPr>
      </w:pPr>
      <w:r w:rsidRPr="00087373">
        <w:rPr>
          <w:rFonts w:cs="Arial"/>
          <w:szCs w:val="24"/>
          <w:u w:val="single"/>
        </w:rPr>
        <w:t>Security and Economy Backgrounds</w:t>
      </w:r>
    </w:p>
    <w:p w14:paraId="64234A8F"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33" w:name="_Ref72912817"/>
      <w:r w:rsidRPr="00087373">
        <w:rPr>
          <w:rFonts w:cs="Arial"/>
          <w:szCs w:val="24"/>
        </w:rPr>
        <w:t xml:space="preserve">sensitivity cases on the conditions described in 4.4.2 and 4.4.4 shall comprise </w:t>
      </w:r>
      <w:r w:rsidRPr="00087373">
        <w:rPr>
          <w:rFonts w:cs="Arial"/>
          <w:i/>
          <w:szCs w:val="24"/>
        </w:rPr>
        <w:t>generating units</w:t>
      </w:r>
      <w:r w:rsidRPr="00087373">
        <w:rPr>
          <w:rFonts w:cs="Arial"/>
          <w:szCs w:val="24"/>
        </w:rPr>
        <w:t xml:space="preserve"> with output equal to their </w:t>
      </w:r>
      <w:r w:rsidRPr="00087373">
        <w:rPr>
          <w:rFonts w:cs="Arial"/>
          <w:i/>
          <w:szCs w:val="24"/>
        </w:rPr>
        <w:t>registered capacities</w:t>
      </w:r>
      <w:r w:rsidRPr="00087373">
        <w:rPr>
          <w:rFonts w:cs="Arial"/>
          <w:szCs w:val="24"/>
        </w:rPr>
        <w:t xml:space="preserve"> such that the required power transfers described in 4.4.2 and 4.4.4 above are approximated by selection of individual units;</w:t>
      </w:r>
      <w:bookmarkEnd w:id="33"/>
      <w:r w:rsidRPr="00087373">
        <w:rPr>
          <w:rFonts w:cs="Arial"/>
          <w:szCs w:val="24"/>
        </w:rPr>
        <w:t xml:space="preserve"> and</w:t>
      </w:r>
    </w:p>
    <w:p w14:paraId="38F03D92"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34" w:name="_Hlt72746651"/>
      <w:bookmarkEnd w:id="34"/>
      <w:r w:rsidRPr="00087373">
        <w:rPr>
          <w:rFonts w:cs="Arial"/>
          <w:szCs w:val="24"/>
        </w:rPr>
        <w:lastRenderedPageBreak/>
        <w:t xml:space="preserve">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w:t>
      </w:r>
      <w:proofErr w:type="gramStart"/>
      <w:r w:rsidRPr="00087373">
        <w:rPr>
          <w:rFonts w:cs="Arial"/>
          <w:szCs w:val="24"/>
        </w:rPr>
        <w:t>data</w:t>
      </w:r>
      <w:proofErr w:type="gramEnd"/>
      <w:r w:rsidRPr="00087373">
        <w:rPr>
          <w:rFonts w:cs="Arial"/>
          <w:szCs w:val="24"/>
        </w:rPr>
        <w:t xml:space="preserve">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7376D9E9" w14:textId="77777777" w:rsidR="00793355" w:rsidRPr="00087373" w:rsidRDefault="00793355" w:rsidP="00882732">
      <w:pPr>
        <w:numPr>
          <w:ilvl w:val="1"/>
          <w:numId w:val="25"/>
        </w:numPr>
        <w:spacing w:after="200"/>
        <w:ind w:hanging="714"/>
        <w:rPr>
          <w:rFonts w:cs="Arial"/>
          <w:szCs w:val="24"/>
        </w:rPr>
      </w:pPr>
      <w:bookmarkStart w:id="35" w:name="_Ref71010799"/>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4.4, prior to any fault there shall not be:</w:t>
      </w:r>
      <w:bookmarkEnd w:id="35"/>
    </w:p>
    <w:p w14:paraId="3192B19D" w14:textId="77777777" w:rsidR="00793355" w:rsidRPr="00087373" w:rsidRDefault="00793355" w:rsidP="00882732">
      <w:pPr>
        <w:pStyle w:val="Heading3"/>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pre-fault rating</w:t>
      </w:r>
      <w:r w:rsidRPr="00087373">
        <w:rPr>
          <w:rFonts w:cs="Arial"/>
          <w:szCs w:val="24"/>
        </w:rPr>
        <w:t>;</w:t>
      </w:r>
    </w:p>
    <w:p w14:paraId="63B49226"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pre-fault planning voltage limits</w:t>
      </w:r>
      <w:r w:rsidRPr="00087373">
        <w:rPr>
          <w:rFonts w:cs="Arial"/>
          <w:szCs w:val="24"/>
        </w:rPr>
        <w:t xml:space="preserve"> or </w:t>
      </w:r>
      <w:r w:rsidRPr="00087373">
        <w:rPr>
          <w:rFonts w:cs="Arial"/>
          <w:i/>
          <w:szCs w:val="24"/>
        </w:rPr>
        <w:t>insufficient voltage performance margins</w:t>
      </w:r>
      <w:r w:rsidRPr="00087373">
        <w:rPr>
          <w:rFonts w:cs="Arial"/>
          <w:szCs w:val="24"/>
        </w:rPr>
        <w:t xml:space="preserve">; </w:t>
      </w:r>
    </w:p>
    <w:p w14:paraId="2157ABE6" w14:textId="77777777" w:rsidR="00793355" w:rsidRDefault="00793355" w:rsidP="00882732">
      <w:pPr>
        <w:numPr>
          <w:ilvl w:val="2"/>
          <w:numId w:val="25"/>
        </w:numPr>
        <w:tabs>
          <w:tab w:val="clear" w:pos="1428"/>
          <w:tab w:val="num" w:pos="1560"/>
        </w:tabs>
        <w:spacing w:after="200"/>
        <w:ind w:left="1560" w:hanging="851"/>
        <w:rPr>
          <w:rFonts w:cs="Arial"/>
          <w:szCs w:val="24"/>
        </w:rPr>
      </w:pPr>
      <w:r w:rsidRPr="00087373">
        <w:rPr>
          <w:rFonts w:cs="Arial"/>
          <w:i/>
          <w:szCs w:val="24"/>
        </w:rPr>
        <w:t>system instability</w:t>
      </w:r>
      <w:r w:rsidR="00CD7182">
        <w:rPr>
          <w:rFonts w:cs="Arial"/>
          <w:i/>
          <w:szCs w:val="24"/>
        </w:rPr>
        <w:t xml:space="preserve">; </w:t>
      </w:r>
      <w:r w:rsidR="008738A1">
        <w:rPr>
          <w:rFonts w:cs="Arial"/>
          <w:szCs w:val="24"/>
        </w:rPr>
        <w:t>or</w:t>
      </w:r>
    </w:p>
    <w:p w14:paraId="3B6A6634" w14:textId="77777777" w:rsidR="009D7557" w:rsidRPr="00B35A2D" w:rsidRDefault="00C04707" w:rsidP="009D7557">
      <w:pPr>
        <w:numPr>
          <w:ilvl w:val="2"/>
          <w:numId w:val="25"/>
        </w:numPr>
        <w:spacing w:after="200"/>
        <w:rPr>
          <w:rFonts w:cs="Arial"/>
          <w:i/>
          <w:szCs w:val="24"/>
        </w:rPr>
      </w:pPr>
      <w:r>
        <w:rPr>
          <w:rFonts w:cs="Arial"/>
          <w:i/>
          <w:szCs w:val="24"/>
        </w:rPr>
        <w:t>U</w:t>
      </w:r>
      <w:r w:rsidR="009D7557" w:rsidRPr="00B35A2D">
        <w:rPr>
          <w:rFonts w:cs="Arial"/>
          <w:i/>
          <w:szCs w:val="24"/>
        </w:rPr>
        <w:t xml:space="preserve">nacceptable </w:t>
      </w:r>
      <w:r>
        <w:rPr>
          <w:rFonts w:cs="Arial"/>
          <w:i/>
          <w:szCs w:val="24"/>
        </w:rPr>
        <w:t>S</w:t>
      </w:r>
      <w:r w:rsidR="009D7557" w:rsidRPr="00B35A2D">
        <w:rPr>
          <w:rFonts w:cs="Arial"/>
          <w:i/>
          <w:szCs w:val="24"/>
        </w:rPr>
        <w:t>ub-</w:t>
      </w:r>
      <w:r>
        <w:rPr>
          <w:rFonts w:cs="Arial"/>
          <w:i/>
          <w:szCs w:val="24"/>
        </w:rPr>
        <w:t>S</w:t>
      </w:r>
      <w:r w:rsidR="009D7557" w:rsidRPr="00B35A2D">
        <w:rPr>
          <w:rFonts w:cs="Arial"/>
          <w:i/>
          <w:szCs w:val="24"/>
        </w:rPr>
        <w:t>ynchronous</w:t>
      </w:r>
      <w:r w:rsidR="00242840">
        <w:rPr>
          <w:rFonts w:cs="Arial"/>
          <w:i/>
          <w:szCs w:val="24"/>
        </w:rPr>
        <w:t xml:space="preserve"> </w:t>
      </w:r>
      <w:r>
        <w:rPr>
          <w:rFonts w:cs="Arial"/>
          <w:i/>
          <w:szCs w:val="24"/>
        </w:rPr>
        <w:t>O</w:t>
      </w:r>
      <w:r w:rsidR="009D7557" w:rsidRPr="00B35A2D">
        <w:rPr>
          <w:rFonts w:cs="Arial"/>
          <w:i/>
          <w:szCs w:val="24"/>
        </w:rPr>
        <w:t>scillations</w:t>
      </w:r>
      <w:r w:rsidR="00CD7182">
        <w:rPr>
          <w:rFonts w:cs="Arial"/>
          <w:i/>
          <w:szCs w:val="24"/>
        </w:rPr>
        <w:t>.</w:t>
      </w:r>
    </w:p>
    <w:p w14:paraId="7BDFB5F3" w14:textId="77777777" w:rsidR="00793355" w:rsidRPr="00087373" w:rsidRDefault="00793355" w:rsidP="00882732">
      <w:pPr>
        <w:numPr>
          <w:ilvl w:val="1"/>
          <w:numId w:val="25"/>
        </w:numPr>
        <w:spacing w:after="200"/>
        <w:ind w:hanging="714"/>
        <w:rPr>
          <w:rFonts w:cs="Arial"/>
          <w:szCs w:val="24"/>
        </w:rPr>
      </w:pPr>
      <w:bookmarkStart w:id="36" w:name="_Ref7100808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conditions described in paragraph 4.4 and for the </w:t>
      </w:r>
      <w:r w:rsidRPr="00087373">
        <w:rPr>
          <w:rFonts w:cs="Arial"/>
          <w:i/>
          <w:szCs w:val="24"/>
        </w:rPr>
        <w:t xml:space="preserve">secured event </w:t>
      </w:r>
      <w:r w:rsidRPr="00087373">
        <w:rPr>
          <w:rFonts w:cs="Arial"/>
          <w:szCs w:val="24"/>
        </w:rPr>
        <w:t xml:space="preserve">of a </w:t>
      </w:r>
      <w:r w:rsidRPr="00087373">
        <w:rPr>
          <w:rFonts w:cs="Arial"/>
          <w:i/>
          <w:szCs w:val="24"/>
        </w:rPr>
        <w:t>fault outage</w:t>
      </w:r>
      <w:r w:rsidRPr="00087373">
        <w:rPr>
          <w:rFonts w:cs="Arial"/>
          <w:szCs w:val="24"/>
        </w:rPr>
        <w:t xml:space="preserve"> of any of the following:</w:t>
      </w:r>
      <w:bookmarkEnd w:id="36"/>
    </w:p>
    <w:p w14:paraId="50541C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bookmarkStart w:id="37" w:name="_Ref73098389"/>
      <w:r w:rsidRPr="00087373">
        <w:rPr>
          <w:rFonts w:cs="Arial"/>
          <w:szCs w:val="24"/>
        </w:rPr>
        <w:t xml:space="preserve">a single </w:t>
      </w:r>
      <w:r w:rsidRPr="00087373">
        <w:rPr>
          <w:rFonts w:cs="Arial"/>
          <w:i/>
          <w:szCs w:val="24"/>
        </w:rPr>
        <w:t>transmission circuit</w:t>
      </w:r>
      <w:r w:rsidRPr="00087373">
        <w:rPr>
          <w:rFonts w:cs="Arial"/>
          <w:szCs w:val="24"/>
        </w:rPr>
        <w:t>, a reactive compensator or other reactive power provider;</w:t>
      </w:r>
      <w:bookmarkEnd w:id="37"/>
    </w:p>
    <w:p w14:paraId="45C4BA12" w14:textId="77777777" w:rsidR="00793355" w:rsidRPr="00BD15F7" w:rsidRDefault="00393118" w:rsidP="00882732">
      <w:pPr>
        <w:numPr>
          <w:ilvl w:val="2"/>
          <w:numId w:val="25"/>
        </w:numPr>
        <w:tabs>
          <w:tab w:val="clear" w:pos="1428"/>
          <w:tab w:val="num" w:pos="1560"/>
        </w:tabs>
        <w:spacing w:after="200"/>
        <w:ind w:left="1560" w:hanging="851"/>
        <w:rPr>
          <w:rFonts w:cs="Arial"/>
          <w:szCs w:val="24"/>
        </w:rPr>
      </w:pPr>
      <w:r w:rsidRPr="00BD15F7">
        <w:rPr>
          <w:rFonts w:cs="Arial"/>
          <w:szCs w:val="24"/>
        </w:rPr>
        <w:t xml:space="preserve">a single </w:t>
      </w:r>
      <w:r w:rsidRPr="00BD15F7">
        <w:rPr>
          <w:rFonts w:cs="Arial"/>
          <w:i/>
          <w:szCs w:val="24"/>
        </w:rPr>
        <w:t>generation circuit,</w:t>
      </w:r>
      <w:r w:rsidRPr="00BD15F7">
        <w:rPr>
          <w:rFonts w:cs="Arial"/>
          <w:szCs w:val="24"/>
        </w:rPr>
        <w:t xml:space="preserve"> a single </w:t>
      </w:r>
      <w:r w:rsidRPr="00BD15F7">
        <w:rPr>
          <w:rFonts w:cs="Arial"/>
          <w:i/>
          <w:szCs w:val="24"/>
        </w:rPr>
        <w:t xml:space="preserve">generating unit </w:t>
      </w:r>
      <w:r w:rsidRPr="00BD15F7">
        <w:rPr>
          <w:rFonts w:cs="Arial"/>
          <w:szCs w:val="24"/>
        </w:rPr>
        <w:t xml:space="preserve">(or several </w:t>
      </w:r>
      <w:r w:rsidRPr="00BD15F7">
        <w:rPr>
          <w:rFonts w:cs="Arial"/>
          <w:i/>
          <w:szCs w:val="24"/>
        </w:rPr>
        <w:t>generating units</w:t>
      </w:r>
      <w:r w:rsidRPr="00BD15F7">
        <w:rPr>
          <w:rFonts w:cs="Arial"/>
          <w:szCs w:val="24"/>
        </w:rPr>
        <w:t xml:space="preserve"> sharing a common circuit breaker), a single </w:t>
      </w:r>
      <w:r w:rsidR="00431B44" w:rsidRPr="00BD15F7">
        <w:rPr>
          <w:rFonts w:cs="Arial"/>
          <w:i/>
          <w:szCs w:val="24"/>
        </w:rPr>
        <w:t>power park m</w:t>
      </w:r>
      <w:r w:rsidRPr="00BD15F7">
        <w:rPr>
          <w:rFonts w:cs="Arial"/>
          <w:i/>
          <w:szCs w:val="24"/>
        </w:rPr>
        <w:t>odule</w:t>
      </w:r>
      <w:r w:rsidRPr="00BD15F7">
        <w:rPr>
          <w:rFonts w:cs="Arial"/>
          <w:szCs w:val="24"/>
        </w:rPr>
        <w:t xml:space="preserve">, or a single </w:t>
      </w:r>
      <w:r w:rsidRPr="00BD15F7">
        <w:rPr>
          <w:rFonts w:cs="Arial"/>
          <w:i/>
          <w:szCs w:val="24"/>
        </w:rPr>
        <w:t>DC converter</w:t>
      </w:r>
      <w:r w:rsidR="00BD15F7">
        <w:rPr>
          <w:rFonts w:cs="Arial"/>
          <w:i/>
          <w:szCs w:val="24"/>
        </w:rPr>
        <w:t>;</w:t>
      </w:r>
    </w:p>
    <w:p w14:paraId="272329D8" w14:textId="77777777" w:rsidR="00393118" w:rsidRPr="00087373" w:rsidRDefault="00431B44" w:rsidP="00882732">
      <w:pPr>
        <w:numPr>
          <w:ilvl w:val="2"/>
          <w:numId w:val="25"/>
        </w:numPr>
        <w:tabs>
          <w:tab w:val="clear" w:pos="1428"/>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on the </w:t>
      </w:r>
      <w:proofErr w:type="spellStart"/>
      <w:r w:rsidR="00393118" w:rsidRPr="00087373">
        <w:rPr>
          <w:rFonts w:cs="Arial"/>
          <w:szCs w:val="24"/>
        </w:rPr>
        <w:t>supergrid</w:t>
      </w:r>
      <w:proofErr w:type="spellEnd"/>
      <w:r w:rsidR="00393118" w:rsidRPr="00087373">
        <w:rPr>
          <w:rFonts w:cs="Arial"/>
          <w:szCs w:val="24"/>
        </w:rPr>
        <w:t>;</w:t>
      </w:r>
    </w:p>
    <w:p w14:paraId="0B090D20" w14:textId="77777777" w:rsidR="00393118" w:rsidRPr="00087373" w:rsidRDefault="00431B44" w:rsidP="00882732">
      <w:pPr>
        <w:numPr>
          <w:ilvl w:val="2"/>
          <w:numId w:val="25"/>
        </w:numPr>
        <w:tabs>
          <w:tab w:val="clear" w:pos="1428"/>
          <w:tab w:val="num" w:pos="1560"/>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where a</w:t>
      </w:r>
      <w:r w:rsidR="00BD15F7">
        <w:rPr>
          <w:rFonts w:cs="Arial"/>
          <w:szCs w:val="24"/>
        </w:rPr>
        <w:t>ny part of either circuit is in</w:t>
      </w:r>
      <w:r w:rsidR="00393118" w:rsidRPr="00087373">
        <w:rPr>
          <w:rFonts w:cs="Arial"/>
          <w:szCs w:val="24"/>
        </w:rPr>
        <w:t xml:space="preserve"> </w:t>
      </w:r>
      <w:r w:rsidR="00393118" w:rsidRPr="00087373">
        <w:rPr>
          <w:rFonts w:cs="Arial"/>
          <w:i/>
          <w:szCs w:val="24"/>
        </w:rPr>
        <w:t>NGET’s</w:t>
      </w:r>
      <w:r w:rsidR="00393118" w:rsidRPr="00087373">
        <w:rPr>
          <w:rFonts w:cs="Arial"/>
          <w:szCs w:val="24"/>
        </w:rPr>
        <w:t xml:space="preserve"> transmission system </w:t>
      </w:r>
      <w:proofErr w:type="gramStart"/>
      <w:r w:rsidR="00393118" w:rsidRPr="00087373">
        <w:rPr>
          <w:rFonts w:cs="Arial"/>
          <w:szCs w:val="24"/>
        </w:rPr>
        <w:t xml:space="preserve">or </w:t>
      </w:r>
      <w:r w:rsidR="00F80D7D">
        <w:rPr>
          <w:rFonts w:cs="Arial"/>
          <w:i/>
          <w:szCs w:val="24"/>
        </w:rPr>
        <w:t xml:space="preserve"> SHET’S</w:t>
      </w:r>
      <w:proofErr w:type="gramEnd"/>
      <w:r w:rsidR="00393118" w:rsidRPr="00087373">
        <w:rPr>
          <w:rFonts w:cs="Arial"/>
          <w:szCs w:val="24"/>
        </w:rPr>
        <w:t xml:space="preserve"> transmission system; </w:t>
      </w:r>
    </w:p>
    <w:p w14:paraId="75494D4D" w14:textId="77777777" w:rsidR="00BD15F7" w:rsidRDefault="00793355" w:rsidP="00BD15F7">
      <w:pPr>
        <w:numPr>
          <w:ilvl w:val="2"/>
          <w:numId w:val="25"/>
        </w:numPr>
        <w:tabs>
          <w:tab w:val="clear" w:pos="1428"/>
          <w:tab w:val="num" w:pos="1560"/>
        </w:tabs>
        <w:spacing w:after="200"/>
        <w:rPr>
          <w:rFonts w:cs="Arial"/>
          <w:szCs w:val="24"/>
        </w:rPr>
      </w:pPr>
      <w:r w:rsidRPr="00087373">
        <w:rPr>
          <w:rFonts w:cs="Arial"/>
          <w:szCs w:val="24"/>
        </w:rPr>
        <w:t xml:space="preserve">a section of </w:t>
      </w:r>
      <w:r w:rsidRPr="00087373">
        <w:rPr>
          <w:rFonts w:cs="Arial"/>
          <w:i/>
          <w:szCs w:val="24"/>
        </w:rPr>
        <w:t>busbar</w:t>
      </w:r>
      <w:r w:rsidRPr="00087373">
        <w:rPr>
          <w:rFonts w:cs="Arial"/>
          <w:szCs w:val="24"/>
        </w:rPr>
        <w:t xml:space="preserve"> or mesh corner; or</w:t>
      </w:r>
    </w:p>
    <w:p w14:paraId="18278A85" w14:textId="554CF7DD" w:rsidR="00393118" w:rsidRPr="00BD15F7" w:rsidRDefault="00431B44" w:rsidP="00BD15F7">
      <w:pPr>
        <w:numPr>
          <w:ilvl w:val="2"/>
          <w:numId w:val="25"/>
        </w:numPr>
        <w:spacing w:after="200"/>
        <w:rPr>
          <w:rFonts w:cs="Arial"/>
          <w:szCs w:val="24"/>
        </w:rPr>
      </w:pPr>
      <w:r w:rsidRPr="00BD15F7">
        <w:rPr>
          <w:rFonts w:cs="Arial"/>
          <w:szCs w:val="24"/>
        </w:rPr>
        <w:t xml:space="preserve">provided both the </w:t>
      </w:r>
      <w:r w:rsidRPr="00BD15F7">
        <w:rPr>
          <w:rFonts w:cs="Arial"/>
          <w:i/>
          <w:szCs w:val="24"/>
        </w:rPr>
        <w:t>fault outage</w:t>
      </w:r>
      <w:r w:rsidRPr="00BD15F7">
        <w:rPr>
          <w:rFonts w:cs="Arial"/>
          <w:szCs w:val="24"/>
        </w:rPr>
        <w:t xml:space="preserve"> and prior outage involve plant</w:t>
      </w:r>
      <w:r w:rsidR="0036093C" w:rsidRPr="00BD15F7">
        <w:rPr>
          <w:rFonts w:cs="Arial"/>
          <w:szCs w:val="24"/>
        </w:rPr>
        <w:t xml:space="preserve"> </w:t>
      </w:r>
      <w:r w:rsidR="0036093C" w:rsidRPr="0083060D">
        <w:rPr>
          <w:rFonts w:cs="Arial"/>
          <w:szCs w:val="24"/>
        </w:rPr>
        <w:t>that is wholly</w:t>
      </w:r>
      <w:r w:rsidRPr="00BD15F7">
        <w:rPr>
          <w:rFonts w:cs="Arial"/>
          <w:szCs w:val="24"/>
        </w:rPr>
        <w:t xml:space="preserve"> in </w:t>
      </w:r>
      <w:r w:rsidR="00061EF2" w:rsidRPr="00BD15F7">
        <w:rPr>
          <w:rFonts w:cs="Arial"/>
          <w:szCs w:val="24"/>
        </w:rPr>
        <w:t>NGET</w:t>
      </w:r>
      <w:r w:rsidR="00A1371E" w:rsidRPr="00BD15F7">
        <w:rPr>
          <w:rFonts w:cs="Arial"/>
          <w:szCs w:val="24"/>
        </w:rPr>
        <w:t>’s</w:t>
      </w:r>
      <w:r w:rsidR="00061EF2" w:rsidRPr="00BD15F7">
        <w:rPr>
          <w:rFonts w:cs="Arial"/>
          <w:szCs w:val="24"/>
        </w:rPr>
        <w:t xml:space="preserve"> </w:t>
      </w:r>
      <w:r w:rsidR="00061EF2" w:rsidRPr="00F2760E">
        <w:rPr>
          <w:rFonts w:cs="Arial"/>
          <w:i/>
          <w:iCs/>
          <w:szCs w:val="24"/>
        </w:rPr>
        <w:t>transmission</w:t>
      </w:r>
      <w:r w:rsidRPr="00F2760E">
        <w:rPr>
          <w:rFonts w:cs="Arial"/>
          <w:i/>
          <w:iCs/>
          <w:szCs w:val="24"/>
        </w:rPr>
        <w:t xml:space="preserve"> area</w:t>
      </w:r>
      <w:r w:rsidRPr="00BD15F7">
        <w:rPr>
          <w:rFonts w:cs="Arial"/>
          <w:szCs w:val="24"/>
        </w:rPr>
        <w:t xml:space="preserve">, any single </w:t>
      </w:r>
      <w:r w:rsidRPr="00BD15F7">
        <w:rPr>
          <w:rFonts w:cs="Arial"/>
          <w:i/>
          <w:szCs w:val="24"/>
        </w:rPr>
        <w:t>transmission circuit</w:t>
      </w:r>
      <w:r w:rsidRPr="00BD15F7">
        <w:rPr>
          <w:rFonts w:cs="Arial"/>
          <w:szCs w:val="24"/>
        </w:rPr>
        <w:t xml:space="preserve"> with the prior outage of another </w:t>
      </w:r>
      <w:r w:rsidRPr="00BD15F7">
        <w:rPr>
          <w:rFonts w:cs="Arial"/>
          <w:i/>
          <w:szCs w:val="24"/>
        </w:rPr>
        <w:t>transmission circuit</w:t>
      </w:r>
      <w:r w:rsidRPr="00BD15F7">
        <w:rPr>
          <w:rFonts w:cs="Arial"/>
          <w:szCs w:val="24"/>
        </w:rPr>
        <w:t xml:space="preserve"> containing either a transformer in series or a cable section located wholly or mainly outside a substation, or a </w:t>
      </w:r>
      <w:r w:rsidRPr="00BD15F7">
        <w:rPr>
          <w:rFonts w:cs="Arial"/>
          <w:i/>
          <w:szCs w:val="24"/>
        </w:rPr>
        <w:t>generating unit</w:t>
      </w:r>
      <w:r w:rsidRPr="00BD15F7">
        <w:rPr>
          <w:rFonts w:cs="Arial"/>
          <w:szCs w:val="24"/>
        </w:rPr>
        <w:t xml:space="preserve"> (or several </w:t>
      </w:r>
      <w:r w:rsidRPr="00BD15F7">
        <w:rPr>
          <w:rFonts w:cs="Arial"/>
          <w:i/>
          <w:szCs w:val="24"/>
        </w:rPr>
        <w:t>generating units</w:t>
      </w:r>
      <w:r w:rsidRPr="00BD15F7">
        <w:rPr>
          <w:rFonts w:cs="Arial"/>
          <w:szCs w:val="24"/>
        </w:rPr>
        <w:t>, sharing a common circuit breaker, that cannot be separately isolated), reactive compensator or other reactive power provider,</w:t>
      </w:r>
      <w:r w:rsidR="00F13895" w:rsidRPr="00BD15F7" w:rsidDel="00552E96">
        <w:rPr>
          <w:rFonts w:cs="Arial"/>
          <w:sz w:val="20"/>
        </w:rPr>
        <w:t xml:space="preserve"> </w:t>
      </w:r>
    </w:p>
    <w:p w14:paraId="3FF9DA6C" w14:textId="77777777" w:rsidR="00393118" w:rsidRPr="00087373" w:rsidRDefault="00393118" w:rsidP="00431B44">
      <w:pPr>
        <w:spacing w:after="200"/>
        <w:ind w:firstLine="708"/>
        <w:rPr>
          <w:rFonts w:cs="Arial"/>
          <w:szCs w:val="24"/>
        </w:rPr>
      </w:pPr>
      <w:r w:rsidRPr="00087373">
        <w:rPr>
          <w:rFonts w:cs="Arial"/>
          <w:szCs w:val="24"/>
        </w:rPr>
        <w:t>there shall not be any of the following:</w:t>
      </w:r>
    </w:p>
    <w:p w14:paraId="6F3D2D5C" w14:textId="77777777" w:rsidR="00393118" w:rsidRPr="00087373" w:rsidRDefault="00393118" w:rsidP="00BD15F7">
      <w:pPr>
        <w:numPr>
          <w:ilvl w:val="2"/>
          <w:numId w:val="25"/>
        </w:numPr>
        <w:spacing w:after="200"/>
        <w:rPr>
          <w:rFonts w:cs="Arial"/>
          <w:szCs w:val="24"/>
        </w:rPr>
      </w:pPr>
      <w:r w:rsidRPr="00087373">
        <w:rPr>
          <w:rFonts w:cs="Arial"/>
          <w:i/>
          <w:szCs w:val="24"/>
        </w:rPr>
        <w:t>loss of supply capacity</w:t>
      </w:r>
      <w:r w:rsidRPr="00087373">
        <w:rPr>
          <w:rFonts w:cs="Arial"/>
          <w:szCs w:val="24"/>
        </w:rPr>
        <w:t xml:space="preserve"> (except as permitted by the demand connection criteria detailed in Section 3 and Section 8);</w:t>
      </w:r>
    </w:p>
    <w:p w14:paraId="1902113E" w14:textId="77777777" w:rsidR="00393118" w:rsidRPr="00087373" w:rsidRDefault="00793355" w:rsidP="00BD15F7">
      <w:pPr>
        <w:numPr>
          <w:ilvl w:val="2"/>
          <w:numId w:val="25"/>
        </w:numPr>
        <w:spacing w:after="200"/>
        <w:rPr>
          <w:rFonts w:cs="Arial"/>
          <w:szCs w:val="24"/>
        </w:rPr>
      </w:pPr>
      <w:r w:rsidRPr="00087373">
        <w:rPr>
          <w:rFonts w:cs="Arial"/>
          <w:i/>
          <w:szCs w:val="24"/>
        </w:rPr>
        <w:t>unacceptable overloading</w:t>
      </w:r>
      <w:r w:rsidRPr="00087373">
        <w:rPr>
          <w:rFonts w:cs="Arial"/>
          <w:szCs w:val="24"/>
        </w:rPr>
        <w:t xml:space="preserve"> of any </w:t>
      </w:r>
      <w:r w:rsidRPr="00087373">
        <w:rPr>
          <w:rFonts w:cs="Arial"/>
          <w:i/>
          <w:szCs w:val="24"/>
        </w:rPr>
        <w:t>primary transmission equipment;</w:t>
      </w:r>
    </w:p>
    <w:p w14:paraId="7F5C43DF" w14:textId="77777777" w:rsidR="00793355" w:rsidRPr="00087373" w:rsidRDefault="00793355" w:rsidP="00BD15F7">
      <w:pPr>
        <w:numPr>
          <w:ilvl w:val="2"/>
          <w:numId w:val="25"/>
        </w:numPr>
        <w:spacing w:after="200"/>
        <w:rPr>
          <w:rFonts w:cs="Arial"/>
          <w:szCs w:val="24"/>
        </w:rPr>
      </w:pPr>
      <w:r w:rsidRPr="00087373">
        <w:rPr>
          <w:rFonts w:cs="Arial"/>
          <w:i/>
          <w:szCs w:val="24"/>
        </w:rPr>
        <w:lastRenderedPageBreak/>
        <w:t>unacceptable voltage conditions</w:t>
      </w:r>
      <w:r w:rsidRPr="00087373">
        <w:rPr>
          <w:rFonts w:cs="Arial"/>
          <w:szCs w:val="24"/>
        </w:rPr>
        <w:t xml:space="preserve"> or </w:t>
      </w:r>
      <w:r w:rsidRPr="00087373">
        <w:rPr>
          <w:rFonts w:cs="Arial"/>
          <w:i/>
          <w:szCs w:val="24"/>
        </w:rPr>
        <w:t>insufficient voltage performance margins;</w:t>
      </w:r>
      <w:r w:rsidRPr="00087373">
        <w:rPr>
          <w:rFonts w:cs="Arial"/>
          <w:szCs w:val="24"/>
        </w:rPr>
        <w:t xml:space="preserve"> </w:t>
      </w:r>
    </w:p>
    <w:p w14:paraId="11A4C5BD" w14:textId="77777777" w:rsidR="00793355" w:rsidRDefault="00793355" w:rsidP="00BD15F7">
      <w:pPr>
        <w:numPr>
          <w:ilvl w:val="2"/>
          <w:numId w:val="25"/>
        </w:numPr>
        <w:spacing w:after="200"/>
        <w:rPr>
          <w:rFonts w:cs="Arial"/>
          <w:i/>
          <w:szCs w:val="24"/>
        </w:rPr>
      </w:pPr>
      <w:r w:rsidRPr="00087373">
        <w:rPr>
          <w:rFonts w:cs="Arial"/>
          <w:i/>
          <w:szCs w:val="24"/>
        </w:rPr>
        <w:t>system instability</w:t>
      </w:r>
      <w:r w:rsidR="009D7557">
        <w:rPr>
          <w:rFonts w:cs="Arial"/>
          <w:i/>
          <w:szCs w:val="24"/>
        </w:rPr>
        <w:t>; or</w:t>
      </w:r>
    </w:p>
    <w:p w14:paraId="7942A3B8" w14:textId="77777777" w:rsidR="009D7557" w:rsidRPr="00087373" w:rsidRDefault="00693CC1" w:rsidP="00BD15F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p>
    <w:p w14:paraId="0C8FD5AA" w14:textId="77777777" w:rsidR="00793355" w:rsidRPr="00087373" w:rsidRDefault="00793355" w:rsidP="00793355">
      <w:pPr>
        <w:pStyle w:val="Heading9"/>
        <w:spacing w:after="200"/>
        <w:rPr>
          <w:rFonts w:cs="Arial"/>
          <w:szCs w:val="24"/>
        </w:rPr>
      </w:pPr>
      <w:r w:rsidRPr="00087373">
        <w:rPr>
          <w:rFonts w:cs="Arial"/>
          <w:szCs w:val="24"/>
        </w:rPr>
        <w:t xml:space="preserve">Under conditions </w:t>
      </w:r>
      <w:proofErr w:type="gramStart"/>
      <w:r w:rsidRPr="00087373">
        <w:rPr>
          <w:rFonts w:cs="Arial"/>
          <w:szCs w:val="24"/>
        </w:rPr>
        <w:t>in the course of</w:t>
      </w:r>
      <w:proofErr w:type="gramEnd"/>
      <w:r w:rsidRPr="00087373">
        <w:rPr>
          <w:rFonts w:cs="Arial"/>
          <w:szCs w:val="24"/>
        </w:rPr>
        <w:t xml:space="preserve"> a year of operation</w:t>
      </w:r>
    </w:p>
    <w:p w14:paraId="05048C24" w14:textId="77777777" w:rsidR="00793355" w:rsidRPr="00087373" w:rsidRDefault="00793355" w:rsidP="00882732">
      <w:pPr>
        <w:numPr>
          <w:ilvl w:val="1"/>
          <w:numId w:val="25"/>
        </w:numPr>
        <w:spacing w:after="200"/>
        <w:ind w:hanging="714"/>
        <w:rPr>
          <w:rFonts w:cs="Arial"/>
          <w:szCs w:val="24"/>
        </w:rPr>
      </w:pPr>
      <w:bookmarkStart w:id="38" w:name="_Ref74050190"/>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4.8 to 4.10 under the following background conditions:</w:t>
      </w:r>
      <w:bookmarkEnd w:id="38"/>
    </w:p>
    <w:p w14:paraId="1A80E918"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conditions on the </w:t>
      </w:r>
      <w:r w:rsidRPr="00087373">
        <w:rPr>
          <w:rFonts w:cs="Arial"/>
          <w:i/>
          <w:szCs w:val="24"/>
        </w:rPr>
        <w:t>national electricity transmission system</w:t>
      </w:r>
      <w:r w:rsidRPr="00087373">
        <w:rPr>
          <w:rFonts w:cs="Arial"/>
          <w:szCs w:val="24"/>
        </w:rPr>
        <w:t xml:space="preserve"> shall be set to those which ought reasonably to be foreseen to arise </w:t>
      </w:r>
      <w:proofErr w:type="gramStart"/>
      <w:r w:rsidRPr="00087373">
        <w:rPr>
          <w:rFonts w:cs="Arial"/>
          <w:szCs w:val="24"/>
        </w:rPr>
        <w:t>in the course of</w:t>
      </w:r>
      <w:proofErr w:type="gramEnd"/>
      <w:r w:rsidRPr="00087373">
        <w:rPr>
          <w:rFonts w:cs="Arial"/>
          <w:szCs w:val="24"/>
        </w:rPr>
        <w:t xml:space="preserve"> a year of operation. Such conditions shall include forecast demand cycles, typical </w:t>
      </w:r>
      <w:r w:rsidRPr="00087373">
        <w:rPr>
          <w:rFonts w:cs="Arial"/>
          <w:i/>
          <w:szCs w:val="24"/>
        </w:rPr>
        <w:t>power station</w:t>
      </w:r>
      <w:r w:rsidRPr="00087373">
        <w:rPr>
          <w:rFonts w:cs="Arial"/>
          <w:szCs w:val="24"/>
        </w:rPr>
        <w:t xml:space="preserve"> operating regimes and typical </w:t>
      </w:r>
      <w:r w:rsidRPr="00087373">
        <w:rPr>
          <w:rFonts w:cs="Arial"/>
          <w:i/>
          <w:szCs w:val="24"/>
        </w:rPr>
        <w:t>planned outage</w:t>
      </w:r>
      <w:r w:rsidRPr="00087373">
        <w:rPr>
          <w:rFonts w:cs="Arial"/>
          <w:szCs w:val="24"/>
        </w:rPr>
        <w:t xml:space="preserve"> patterns; and</w:t>
      </w:r>
    </w:p>
    <w:p w14:paraId="5E7AF1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w:t>
      </w:r>
      <w:proofErr w:type="gramStart"/>
      <w:r w:rsidRPr="00087373">
        <w:rPr>
          <w:rFonts w:cs="Arial"/>
          <w:szCs w:val="24"/>
        </w:rPr>
        <w:t>data</w:t>
      </w:r>
      <w:proofErr w:type="gramEnd"/>
      <w:r w:rsidRPr="00087373">
        <w:rPr>
          <w:rFonts w:cs="Arial"/>
          <w:szCs w:val="24"/>
        </w:rPr>
        <w:t xml:space="preserve">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2D7E1D19" w14:textId="77777777" w:rsidR="00793355" w:rsidRPr="00087373" w:rsidRDefault="00793355" w:rsidP="00882732">
      <w:pPr>
        <w:numPr>
          <w:ilvl w:val="1"/>
          <w:numId w:val="25"/>
        </w:numPr>
        <w:spacing w:after="200"/>
        <w:ind w:hanging="714"/>
        <w:rPr>
          <w:rFonts w:cs="Arial"/>
          <w:szCs w:val="24"/>
        </w:rPr>
      </w:pPr>
      <w:bookmarkStart w:id="39" w:name="_Ref74050306"/>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4.7, prior to any fault there shall not be</w:t>
      </w:r>
      <w:bookmarkEnd w:id="39"/>
      <w:r w:rsidRPr="00087373">
        <w:rPr>
          <w:rFonts w:cs="Arial"/>
          <w:szCs w:val="24"/>
        </w:rPr>
        <w:t>:</w:t>
      </w:r>
    </w:p>
    <w:p w14:paraId="5A2F0359"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pre-fault rating</w:t>
      </w:r>
      <w:r w:rsidRPr="00087373">
        <w:rPr>
          <w:rFonts w:cs="Arial"/>
          <w:szCs w:val="24"/>
        </w:rPr>
        <w:t>;</w:t>
      </w:r>
    </w:p>
    <w:p w14:paraId="58A0612C"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 xml:space="preserve">pre-fault planning voltage limits </w:t>
      </w:r>
      <w:r w:rsidRPr="00087373">
        <w:rPr>
          <w:rFonts w:cs="Arial"/>
          <w:szCs w:val="24"/>
        </w:rPr>
        <w:t xml:space="preserve">or </w:t>
      </w:r>
      <w:r w:rsidRPr="00087373">
        <w:rPr>
          <w:rFonts w:cs="Arial"/>
          <w:i/>
          <w:szCs w:val="24"/>
        </w:rPr>
        <w:t>insufficient voltage performance margins</w:t>
      </w:r>
      <w:r w:rsidRPr="00087373">
        <w:rPr>
          <w:rFonts w:cs="Arial"/>
          <w:szCs w:val="24"/>
        </w:rPr>
        <w:t xml:space="preserve">; </w:t>
      </w:r>
    </w:p>
    <w:p w14:paraId="1BBCA7C8" w14:textId="77777777" w:rsidR="00793355" w:rsidRDefault="00793355" w:rsidP="00882732">
      <w:pPr>
        <w:numPr>
          <w:ilvl w:val="2"/>
          <w:numId w:val="25"/>
        </w:numPr>
        <w:tabs>
          <w:tab w:val="clear" w:pos="1428"/>
          <w:tab w:val="num" w:pos="1560"/>
        </w:tabs>
        <w:spacing w:after="200"/>
        <w:ind w:left="1560" w:hanging="851"/>
        <w:rPr>
          <w:rFonts w:cs="Arial"/>
          <w:i/>
          <w:szCs w:val="24"/>
        </w:rPr>
      </w:pPr>
      <w:r w:rsidRPr="00087373">
        <w:rPr>
          <w:rFonts w:cs="Arial"/>
          <w:i/>
          <w:szCs w:val="24"/>
        </w:rPr>
        <w:t>system instability</w:t>
      </w:r>
      <w:r w:rsidR="00242840">
        <w:rPr>
          <w:rFonts w:cs="Arial"/>
          <w:i/>
          <w:szCs w:val="24"/>
        </w:rPr>
        <w:t>;</w:t>
      </w:r>
      <w:r w:rsidR="009D7557">
        <w:rPr>
          <w:rFonts w:cs="Arial"/>
          <w:i/>
          <w:szCs w:val="24"/>
        </w:rPr>
        <w:t xml:space="preserve"> or</w:t>
      </w:r>
    </w:p>
    <w:p w14:paraId="2F7D727B" w14:textId="77777777" w:rsidR="009D7557" w:rsidRPr="00087373" w:rsidRDefault="00693CC1" w:rsidP="009D755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r w:rsidR="009D7557">
        <w:rPr>
          <w:rFonts w:cs="Arial"/>
          <w:i/>
          <w:szCs w:val="24"/>
        </w:rPr>
        <w:t>.</w:t>
      </w:r>
    </w:p>
    <w:p w14:paraId="7A9DB5D1" w14:textId="77777777" w:rsidR="00793355" w:rsidRPr="00087373" w:rsidRDefault="00793355" w:rsidP="00882732">
      <w:pPr>
        <w:numPr>
          <w:ilvl w:val="1"/>
          <w:numId w:val="25"/>
        </w:numPr>
        <w:spacing w:after="200"/>
        <w:ind w:hanging="714"/>
        <w:rPr>
          <w:rFonts w:cs="Arial"/>
          <w:szCs w:val="24"/>
        </w:rPr>
      </w:pPr>
      <w:bookmarkStart w:id="40" w:name="_Ref7405032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background conditions described in paragraph 4.7, the operational security criteria set out in Section 5 can be met.</w:t>
      </w:r>
      <w:bookmarkEnd w:id="40"/>
      <w:r w:rsidRPr="00087373">
        <w:rPr>
          <w:rFonts w:cs="Arial"/>
          <w:szCs w:val="24"/>
        </w:rPr>
        <w:t xml:space="preserve"> </w:t>
      </w:r>
    </w:p>
    <w:p w14:paraId="0F550AAA" w14:textId="77777777" w:rsidR="00793355" w:rsidRPr="00087373" w:rsidRDefault="00793355" w:rsidP="00882732">
      <w:pPr>
        <w:numPr>
          <w:ilvl w:val="1"/>
          <w:numId w:val="25"/>
        </w:numPr>
        <w:spacing w:after="200"/>
        <w:ind w:hanging="714"/>
        <w:rPr>
          <w:rFonts w:cs="Arial"/>
          <w:szCs w:val="24"/>
        </w:rPr>
      </w:pPr>
      <w:bookmarkStart w:id="41" w:name="_Ref74050918"/>
      <w:r w:rsidRPr="00087373">
        <w:rPr>
          <w:rFonts w:cs="Arial"/>
          <w:szCs w:val="24"/>
        </w:rPr>
        <w:t xml:space="preserve">Where necessary to satisfy the criteria set out in paragraphs 4.8 and 4.9, investment should be made in </w:t>
      </w:r>
      <w:r w:rsidRPr="00087373">
        <w:rPr>
          <w:rFonts w:cs="Arial"/>
          <w:i/>
          <w:szCs w:val="24"/>
        </w:rPr>
        <w:t>transmission capacity</w:t>
      </w:r>
      <w:r w:rsidRPr="00087373">
        <w:rPr>
          <w:rFonts w:cs="Arial"/>
          <w:szCs w:val="24"/>
        </w:rPr>
        <w:t xml:space="preserve"> except where operational measures suffice to meet the criteria in paragraphs 4.8 and 4.9 </w:t>
      </w:r>
      <w:proofErr w:type="gramStart"/>
      <w:r w:rsidRPr="00087373">
        <w:rPr>
          <w:rFonts w:cs="Arial"/>
          <w:szCs w:val="24"/>
        </w:rPr>
        <w:t>provided that</w:t>
      </w:r>
      <w:proofErr w:type="gramEnd"/>
      <w:r w:rsidRPr="00087373">
        <w:rPr>
          <w:rFonts w:cs="Arial"/>
          <w:szCs w:val="24"/>
        </w:rPr>
        <w:t xml:space="preserve"> maintenance access for each </w:t>
      </w:r>
      <w:r w:rsidRPr="00087373">
        <w:rPr>
          <w:rFonts w:cs="Arial"/>
          <w:i/>
          <w:szCs w:val="24"/>
        </w:rPr>
        <w:t>transmission circuit</w:t>
      </w:r>
      <w:r w:rsidRPr="00087373">
        <w:rPr>
          <w:rFonts w:cs="Arial"/>
          <w:szCs w:val="24"/>
        </w:rPr>
        <w:t xml:space="preserve"> can be achieved and provided that such measures are economically justified. The operational measures to be considered include rearrangement of transmission outages and appropriate reselection of </w:t>
      </w:r>
      <w:r w:rsidRPr="00087373">
        <w:rPr>
          <w:rFonts w:cs="Arial"/>
          <w:i/>
          <w:szCs w:val="24"/>
        </w:rPr>
        <w:t>generating units</w:t>
      </w:r>
      <w:r w:rsidRPr="00087373">
        <w:rPr>
          <w:rFonts w:cs="Arial"/>
          <w:szCs w:val="24"/>
        </w:rPr>
        <w:t xml:space="preserve"> from those expected to be available, for example through </w:t>
      </w:r>
      <w:r w:rsidRPr="00087373">
        <w:rPr>
          <w:rFonts w:cs="Arial"/>
          <w:i/>
          <w:szCs w:val="24"/>
        </w:rPr>
        <w:t>balancing services</w:t>
      </w:r>
      <w:r w:rsidRPr="00087373">
        <w:rPr>
          <w:rFonts w:cs="Arial"/>
          <w:szCs w:val="24"/>
        </w:rPr>
        <w:t>. Guidance on economic justification is given in Appendix G.</w:t>
      </w:r>
      <w:bookmarkEnd w:id="41"/>
    </w:p>
    <w:p w14:paraId="4C86D96C" w14:textId="77777777" w:rsidR="00793355" w:rsidRPr="00087373" w:rsidRDefault="002F0F19" w:rsidP="00793355">
      <w:pPr>
        <w:pStyle w:val="Heading8"/>
        <w:spacing w:after="200"/>
        <w:rPr>
          <w:rFonts w:cs="Arial"/>
          <w:szCs w:val="24"/>
        </w:rPr>
      </w:pPr>
      <w:r w:rsidRPr="00087373">
        <w:rPr>
          <w:rFonts w:cs="Arial"/>
          <w:szCs w:val="24"/>
        </w:rPr>
        <w:lastRenderedPageBreak/>
        <w:t>General C</w:t>
      </w:r>
      <w:r w:rsidR="00793355" w:rsidRPr="00087373">
        <w:rPr>
          <w:rFonts w:cs="Arial"/>
          <w:szCs w:val="24"/>
        </w:rPr>
        <w:t>riteria</w:t>
      </w:r>
    </w:p>
    <w:p w14:paraId="6C4FF0E1" w14:textId="77777777" w:rsidR="00793355" w:rsidRPr="00087373" w:rsidRDefault="00793355" w:rsidP="00882732">
      <w:pPr>
        <w:numPr>
          <w:ilvl w:val="1"/>
          <w:numId w:val="25"/>
        </w:numPr>
        <w:spacing w:after="200"/>
        <w:ind w:hanging="714"/>
        <w:rPr>
          <w:rFonts w:cs="Arial"/>
          <w:szCs w:val="24"/>
        </w:rPr>
      </w:pPr>
      <w:r w:rsidRPr="00087373">
        <w:rPr>
          <w:rFonts w:cs="Arial"/>
          <w:szCs w:val="24"/>
        </w:rPr>
        <w:t>In addition to the requirements set out in paragraphs 4.4 to 4.10, the system sha</w:t>
      </w:r>
      <w:r w:rsidR="00393118" w:rsidRPr="00087373">
        <w:rPr>
          <w:rFonts w:cs="Arial"/>
          <w:szCs w:val="24"/>
        </w:rPr>
        <w:t>ll also be planned such that:</w:t>
      </w:r>
    </w:p>
    <w:p w14:paraId="51D8D01D" w14:textId="77777777" w:rsidR="00393118" w:rsidRPr="00087373" w:rsidRDefault="002F0F19" w:rsidP="00882732">
      <w:pPr>
        <w:numPr>
          <w:ilvl w:val="2"/>
          <w:numId w:val="25"/>
        </w:numPr>
        <w:tabs>
          <w:tab w:val="clear" w:pos="1428"/>
          <w:tab w:val="num" w:pos="1560"/>
        </w:tabs>
        <w:spacing w:after="200"/>
        <w:ind w:left="1560" w:hanging="851"/>
        <w:rPr>
          <w:rFonts w:cs="Arial"/>
          <w:szCs w:val="24"/>
        </w:rPr>
      </w:pPr>
      <w:r w:rsidRPr="00087373">
        <w:rPr>
          <w:rFonts w:cs="Arial"/>
          <w:i/>
          <w:szCs w:val="24"/>
        </w:rPr>
        <w:t>o</w:t>
      </w:r>
      <w:r w:rsidR="00393118" w:rsidRPr="00087373">
        <w:rPr>
          <w:rFonts w:cs="Arial"/>
          <w:i/>
          <w:szCs w:val="24"/>
        </w:rPr>
        <w:t>perational switching</w:t>
      </w:r>
      <w:r w:rsidR="00393118" w:rsidRPr="00087373">
        <w:rPr>
          <w:rFonts w:cs="Arial"/>
          <w:szCs w:val="24"/>
        </w:rPr>
        <w:t xml:space="preserve"> or </w:t>
      </w:r>
      <w:r w:rsidR="00393118" w:rsidRPr="00087373">
        <w:rPr>
          <w:rFonts w:cs="Arial"/>
          <w:i/>
          <w:szCs w:val="24"/>
        </w:rPr>
        <w:t>infrequent operati</w:t>
      </w:r>
      <w:r w:rsidRPr="00087373">
        <w:rPr>
          <w:rFonts w:cs="Arial"/>
          <w:i/>
          <w:szCs w:val="24"/>
        </w:rPr>
        <w:t>onal switching</w:t>
      </w:r>
      <w:r w:rsidRPr="00087373">
        <w:rPr>
          <w:rFonts w:cs="Arial"/>
          <w:szCs w:val="24"/>
        </w:rPr>
        <w:t xml:space="preserve"> shall not cause </w:t>
      </w:r>
      <w:r w:rsidRPr="00087373">
        <w:rPr>
          <w:rFonts w:cs="Arial"/>
          <w:i/>
          <w:szCs w:val="24"/>
        </w:rPr>
        <w:t>u</w:t>
      </w:r>
      <w:r w:rsidR="00393118" w:rsidRPr="00087373">
        <w:rPr>
          <w:rFonts w:cs="Arial"/>
          <w:i/>
          <w:szCs w:val="24"/>
        </w:rPr>
        <w:t>nacceptable voltage conditions</w:t>
      </w:r>
      <w:r w:rsidR="00393118" w:rsidRPr="00087373">
        <w:rPr>
          <w:rFonts w:cs="Arial"/>
          <w:szCs w:val="24"/>
        </w:rPr>
        <w:t>,</w:t>
      </w:r>
    </w:p>
    <w:p w14:paraId="05B4C36D" w14:textId="77777777" w:rsidR="00793355" w:rsidRPr="00087373" w:rsidRDefault="00793355" w:rsidP="00882732">
      <w:pPr>
        <w:numPr>
          <w:ilvl w:val="1"/>
          <w:numId w:val="25"/>
        </w:numPr>
        <w:spacing w:after="200"/>
        <w:ind w:hanging="714"/>
        <w:rPr>
          <w:rFonts w:cs="Arial"/>
          <w:szCs w:val="24"/>
        </w:rPr>
      </w:pPr>
      <w:bookmarkStart w:id="42" w:name="_Ref71010735"/>
      <w:r w:rsidRPr="00087373">
        <w:rPr>
          <w:rFonts w:cs="Arial"/>
          <w:i/>
          <w:szCs w:val="24"/>
        </w:rPr>
        <w:t>Transmission circuits</w:t>
      </w:r>
      <w:r w:rsidRPr="00087373">
        <w:rPr>
          <w:rFonts w:cs="Arial"/>
          <w:szCs w:val="24"/>
        </w:rPr>
        <w:t xml:space="preserve"> comprising the </w:t>
      </w:r>
      <w:proofErr w:type="spellStart"/>
      <w:r w:rsidRPr="00087373">
        <w:rPr>
          <w:rFonts w:cs="Arial"/>
          <w:i/>
          <w:szCs w:val="24"/>
        </w:rPr>
        <w:t>supergrid</w:t>
      </w:r>
      <w:proofErr w:type="spellEnd"/>
      <w:r w:rsidRPr="00087373">
        <w:rPr>
          <w:rFonts w:cs="Arial"/>
          <w:szCs w:val="24"/>
        </w:rPr>
        <w:t xml:space="preserve"> part of the </w:t>
      </w:r>
      <w:r w:rsidRPr="00087373">
        <w:rPr>
          <w:rFonts w:cs="Arial"/>
          <w:i/>
          <w:szCs w:val="24"/>
        </w:rPr>
        <w:t>MITS</w:t>
      </w:r>
      <w:r w:rsidRPr="00087373">
        <w:rPr>
          <w:rFonts w:cs="Arial"/>
          <w:szCs w:val="24"/>
        </w:rPr>
        <w:t xml:space="preserve"> shall not exceed the circuit complexity limit defined in </w:t>
      </w:r>
      <w:bookmarkEnd w:id="42"/>
      <w:r w:rsidRPr="00087373">
        <w:rPr>
          <w:rFonts w:cs="Arial"/>
          <w:szCs w:val="24"/>
        </w:rPr>
        <w:t>paragraphs B.3 to B.7 of Appendix B.</w:t>
      </w:r>
    </w:p>
    <w:p w14:paraId="02B9ECBE" w14:textId="77777777" w:rsidR="00793355" w:rsidRPr="00087373" w:rsidRDefault="00793355" w:rsidP="00882732">
      <w:pPr>
        <w:numPr>
          <w:ilvl w:val="1"/>
          <w:numId w:val="25"/>
        </w:numPr>
        <w:spacing w:after="200"/>
        <w:ind w:hanging="714"/>
        <w:rPr>
          <w:rFonts w:cs="Arial"/>
          <w:szCs w:val="24"/>
        </w:rPr>
      </w:pPr>
      <w:r w:rsidRPr="00087373">
        <w:rPr>
          <w:rFonts w:cs="Arial"/>
          <w:szCs w:val="24"/>
        </w:rPr>
        <w:t xml:space="preserve">Guidance on complexity of </w:t>
      </w:r>
      <w:r w:rsidRPr="00087373">
        <w:rPr>
          <w:rFonts w:cs="Arial"/>
          <w:i/>
          <w:szCs w:val="24"/>
        </w:rPr>
        <w:t>transmission circuits</w:t>
      </w:r>
      <w:r w:rsidRPr="00087373">
        <w:rPr>
          <w:rFonts w:cs="Arial"/>
          <w:szCs w:val="24"/>
        </w:rPr>
        <w:t xml:space="preserve"> on the </w:t>
      </w:r>
      <w:r w:rsidRPr="00087373">
        <w:rPr>
          <w:rFonts w:cs="Arial"/>
          <w:i/>
          <w:szCs w:val="24"/>
        </w:rPr>
        <w:t>MITS</w:t>
      </w:r>
      <w:r w:rsidRPr="00087373">
        <w:rPr>
          <w:rFonts w:cs="Arial"/>
          <w:szCs w:val="24"/>
        </w:rPr>
        <w:t xml:space="preserve"> operated at a nominal voltage of 132kV is given in paragraphs B.8 to B.13 of Appendix B. Relaxation of the restrictions cited in paragraphs B.8 to B.13 may be justified in certain circumstances following appropriate liaison between the relevant </w:t>
      </w:r>
      <w:r w:rsidRPr="00087373">
        <w:rPr>
          <w:rFonts w:cs="Arial"/>
          <w:i/>
          <w:szCs w:val="24"/>
        </w:rPr>
        <w:t>transmission licensees</w:t>
      </w:r>
      <w:r w:rsidRPr="00087373">
        <w:rPr>
          <w:rFonts w:cs="Arial"/>
          <w:szCs w:val="24"/>
        </w:rPr>
        <w:t xml:space="preserve"> responsible for the design of the circuits and their operation.</w:t>
      </w:r>
    </w:p>
    <w:p w14:paraId="31BBD4B8" w14:textId="77777777" w:rsidR="00793355" w:rsidRPr="00087373" w:rsidRDefault="00793355" w:rsidP="00793355">
      <w:pPr>
        <w:pStyle w:val="Heading8"/>
        <w:spacing w:after="200"/>
        <w:rPr>
          <w:rFonts w:cs="Arial"/>
          <w:szCs w:val="24"/>
        </w:rPr>
      </w:pPr>
      <w:r w:rsidRPr="00087373">
        <w:rPr>
          <w:rFonts w:cs="Arial"/>
          <w:szCs w:val="24"/>
        </w:rPr>
        <w:t>Switching Arrangements</w:t>
      </w:r>
    </w:p>
    <w:p w14:paraId="0DDC6A52" w14:textId="77777777" w:rsidR="00793355" w:rsidRPr="00087373" w:rsidRDefault="00793355" w:rsidP="00882732">
      <w:pPr>
        <w:numPr>
          <w:ilvl w:val="1"/>
          <w:numId w:val="25"/>
        </w:numPr>
        <w:spacing w:after="200"/>
        <w:ind w:hanging="714"/>
        <w:rPr>
          <w:rFonts w:cs="Arial"/>
          <w:szCs w:val="24"/>
        </w:rPr>
      </w:pPr>
      <w:r w:rsidRPr="00087373">
        <w:rPr>
          <w:rFonts w:cs="Arial"/>
          <w:szCs w:val="24"/>
        </w:rPr>
        <w:t>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5BE77D3E" w14:textId="77777777" w:rsidR="00B62CE2" w:rsidRPr="00087373" w:rsidRDefault="00B62CE2" w:rsidP="00882732">
      <w:pPr>
        <w:pStyle w:val="Heading1"/>
        <w:numPr>
          <w:ilvl w:val="0"/>
          <w:numId w:val="18"/>
        </w:numPr>
        <w:ind w:left="709" w:hanging="709"/>
      </w:pPr>
      <w:r w:rsidRPr="00087373">
        <w:br w:type="page"/>
      </w:r>
      <w:bookmarkStart w:id="43" w:name="_Ref73093659"/>
      <w:r w:rsidRPr="00087373">
        <w:lastRenderedPageBreak/>
        <w:t xml:space="preserve">Operation of the </w:t>
      </w:r>
      <w:r w:rsidR="00923D42" w:rsidRPr="00087373">
        <w:t xml:space="preserve">Onshore </w:t>
      </w:r>
      <w:r w:rsidR="00336AC1" w:rsidRPr="00087373">
        <w:t xml:space="preserve">Transmission </w:t>
      </w:r>
      <w:bookmarkEnd w:id="43"/>
      <w:r w:rsidR="00336AC1" w:rsidRPr="00087373">
        <w:t>System</w:t>
      </w:r>
    </w:p>
    <w:p w14:paraId="5ABC88DE" w14:textId="77777777" w:rsidR="00B62CE2" w:rsidRPr="00087373" w:rsidRDefault="00B62CE2" w:rsidP="0045108B">
      <w:pPr>
        <w:pStyle w:val="Heading8"/>
        <w:spacing w:after="200"/>
      </w:pPr>
      <w:r w:rsidRPr="00087373">
        <w:t>Normal Operational Criteria</w:t>
      </w:r>
    </w:p>
    <w:p w14:paraId="0DDB8238" w14:textId="77777777" w:rsidR="00E91867" w:rsidRPr="00087373" w:rsidRDefault="00B62CE2" w:rsidP="00882732">
      <w:pPr>
        <w:numPr>
          <w:ilvl w:val="0"/>
          <w:numId w:val="26"/>
        </w:numPr>
        <w:tabs>
          <w:tab w:val="clear" w:pos="1174"/>
          <w:tab w:val="num" w:pos="709"/>
        </w:tabs>
        <w:spacing w:after="200"/>
        <w:ind w:left="709" w:hanging="709"/>
      </w:pPr>
      <w:bookmarkStart w:id="44" w:name="_Ref74108413"/>
      <w:r w:rsidRPr="00087373">
        <w:t xml:space="preserve">The </w:t>
      </w:r>
      <w:r w:rsidR="00ED6D11" w:rsidRPr="00087373">
        <w:rPr>
          <w:i/>
        </w:rPr>
        <w:t xml:space="preserve">onshore </w:t>
      </w:r>
      <w:r w:rsidRPr="00087373">
        <w:rPr>
          <w:i/>
        </w:rPr>
        <w:t>transmission system</w:t>
      </w:r>
      <w:r w:rsidRPr="00087373">
        <w:t xml:space="preserve"> shall be operated under </w:t>
      </w:r>
      <w:r w:rsidRPr="00087373">
        <w:rPr>
          <w:i/>
        </w:rPr>
        <w:t>prevailing system</w:t>
      </w:r>
      <w:r w:rsidRPr="00087373">
        <w:t xml:space="preserve"> </w:t>
      </w:r>
      <w:r w:rsidRPr="00087373">
        <w:rPr>
          <w:i/>
        </w:rPr>
        <w:t>conditions</w:t>
      </w:r>
      <w:r w:rsidRPr="00087373">
        <w:t xml:space="preserve"> so that for the </w:t>
      </w:r>
      <w:r w:rsidRPr="00087373">
        <w:rPr>
          <w:i/>
        </w:rPr>
        <w:t>secured</w:t>
      </w:r>
      <w:r w:rsidR="00754292" w:rsidRPr="00087373">
        <w:rPr>
          <w:i/>
        </w:rPr>
        <w:t xml:space="preserve"> event</w:t>
      </w:r>
      <w:r w:rsidRPr="00087373">
        <w:t xml:space="preserve"> of a </w:t>
      </w:r>
      <w:r w:rsidRPr="00087373">
        <w:rPr>
          <w:i/>
        </w:rPr>
        <w:t>fault outage</w:t>
      </w:r>
      <w:r w:rsidRPr="00087373">
        <w:t xml:space="preserve"> </w:t>
      </w:r>
      <w:r w:rsidR="00ED6D11" w:rsidRPr="00087373">
        <w:t xml:space="preserve">on the </w:t>
      </w:r>
      <w:r w:rsidR="00ED6D11" w:rsidRPr="00087373">
        <w:rPr>
          <w:i/>
        </w:rPr>
        <w:t>onshore transmission system</w:t>
      </w:r>
      <w:r w:rsidR="00ED6D11" w:rsidRPr="00087373">
        <w:t xml:space="preserve"> </w:t>
      </w:r>
      <w:r w:rsidRPr="00087373">
        <w:t>of any of the following:</w:t>
      </w:r>
      <w:bookmarkEnd w:id="44"/>
    </w:p>
    <w:p w14:paraId="391F6274" w14:textId="77777777" w:rsidR="00D50759" w:rsidRPr="00087373" w:rsidRDefault="00B62CE2" w:rsidP="00882732">
      <w:pPr>
        <w:pStyle w:val="Heading3"/>
        <w:numPr>
          <w:ilvl w:val="2"/>
          <w:numId w:val="27"/>
        </w:numPr>
        <w:tabs>
          <w:tab w:val="clear" w:pos="1428"/>
          <w:tab w:val="num" w:pos="1560"/>
        </w:tabs>
        <w:spacing w:after="200"/>
        <w:ind w:left="1560" w:hanging="851"/>
      </w:pPr>
      <w:bookmarkStart w:id="45" w:name="_Ref74048610"/>
      <w:r w:rsidRPr="00087373">
        <w:t xml:space="preserve">a single </w:t>
      </w:r>
      <w:r w:rsidRPr="00087373">
        <w:rPr>
          <w:i/>
        </w:rPr>
        <w:t>transmission circuit</w:t>
      </w:r>
      <w:r w:rsidRPr="00087373">
        <w:t>, a reactive compensator or other reactive power provider; or</w:t>
      </w:r>
      <w:bookmarkEnd w:id="45"/>
    </w:p>
    <w:p w14:paraId="0410DA41" w14:textId="77777777" w:rsidR="00D50759" w:rsidRPr="00BD15F7" w:rsidRDefault="00D50759" w:rsidP="00882732">
      <w:pPr>
        <w:numPr>
          <w:ilvl w:val="2"/>
          <w:numId w:val="27"/>
        </w:numPr>
        <w:tabs>
          <w:tab w:val="clear" w:pos="1428"/>
          <w:tab w:val="num" w:pos="1560"/>
        </w:tabs>
        <w:spacing w:after="200"/>
        <w:ind w:left="1560" w:hanging="851"/>
      </w:pPr>
      <w:bookmarkStart w:id="46" w:name="_Ref74048717"/>
      <w:r w:rsidRPr="00BD15F7">
        <w:t xml:space="preserve">a single </w:t>
      </w:r>
      <w:r w:rsidRPr="00BD15F7">
        <w:rPr>
          <w:i/>
        </w:rPr>
        <w:t>generation circuit</w:t>
      </w:r>
      <w:r w:rsidRPr="00BD15F7">
        <w:t xml:space="preserve">, a single </w:t>
      </w:r>
      <w:r w:rsidRPr="00BD15F7">
        <w:rPr>
          <w:i/>
        </w:rPr>
        <w:t>generating unit</w:t>
      </w:r>
      <w:r w:rsidR="002F0F19" w:rsidRPr="00BD15F7">
        <w:t xml:space="preserve"> </w:t>
      </w:r>
      <w:r w:rsidRPr="00BD15F7">
        <w:t xml:space="preserve">(or several </w:t>
      </w:r>
      <w:r w:rsidRPr="00BD15F7">
        <w:rPr>
          <w:i/>
        </w:rPr>
        <w:t>generating units</w:t>
      </w:r>
      <w:r w:rsidRPr="00BD15F7">
        <w:t xml:space="preserve"> sharing a com</w:t>
      </w:r>
      <w:r w:rsidR="002F0F19" w:rsidRPr="00BD15F7">
        <w:t xml:space="preserve">mon circuit breaker), a single </w:t>
      </w:r>
      <w:r w:rsidR="002F0F19" w:rsidRPr="00BD15F7">
        <w:rPr>
          <w:i/>
        </w:rPr>
        <w:t>power park m</w:t>
      </w:r>
      <w:r w:rsidRPr="00BD15F7">
        <w:rPr>
          <w:i/>
        </w:rPr>
        <w:t>odule</w:t>
      </w:r>
      <w:r w:rsidRPr="00BD15F7">
        <w:t xml:space="preserve">, or a single </w:t>
      </w:r>
      <w:r w:rsidRPr="00BD15F7">
        <w:rPr>
          <w:i/>
        </w:rPr>
        <w:t>DC converter</w:t>
      </w:r>
      <w:r w:rsidR="002F0F19" w:rsidRPr="00BD15F7">
        <w:t>; or</w:t>
      </w:r>
    </w:p>
    <w:p w14:paraId="1591A87D" w14:textId="77777777" w:rsidR="00D50759" w:rsidRDefault="00B62CE2" w:rsidP="00882732">
      <w:pPr>
        <w:numPr>
          <w:ilvl w:val="2"/>
          <w:numId w:val="27"/>
        </w:numPr>
        <w:tabs>
          <w:tab w:val="clear" w:pos="1428"/>
          <w:tab w:val="num" w:pos="1560"/>
        </w:tabs>
        <w:spacing w:after="200"/>
      </w:pPr>
      <w:r w:rsidRPr="00087373">
        <w:t xml:space="preserve">the most onerous </w:t>
      </w:r>
      <w:r w:rsidRPr="00087373">
        <w:rPr>
          <w:i/>
        </w:rPr>
        <w:t>loss of power infeed</w:t>
      </w:r>
      <w:r w:rsidRPr="00087373">
        <w:t>; or</w:t>
      </w:r>
      <w:bookmarkEnd w:id="46"/>
    </w:p>
    <w:p w14:paraId="0FF971B8" w14:textId="77777777" w:rsidR="00972817" w:rsidRPr="00087373" w:rsidRDefault="00972817" w:rsidP="00882732">
      <w:pPr>
        <w:numPr>
          <w:ilvl w:val="2"/>
          <w:numId w:val="27"/>
        </w:numPr>
        <w:tabs>
          <w:tab w:val="clear" w:pos="1428"/>
          <w:tab w:val="num" w:pos="1560"/>
        </w:tabs>
        <w:spacing w:after="200"/>
      </w:pPr>
      <w:r w:rsidRPr="00972817">
        <w:t>the most onerous loss of power outfeed; or</w:t>
      </w:r>
    </w:p>
    <w:p w14:paraId="6F8C5D0F" w14:textId="77777777" w:rsidR="00D50759" w:rsidRPr="00087373" w:rsidRDefault="00B62CE2" w:rsidP="00882732">
      <w:pPr>
        <w:numPr>
          <w:ilvl w:val="2"/>
          <w:numId w:val="27"/>
        </w:numPr>
        <w:tabs>
          <w:tab w:val="clear" w:pos="1428"/>
          <w:tab w:val="num" w:pos="1560"/>
        </w:tabs>
        <w:spacing w:after="200"/>
        <w:ind w:left="1560" w:hanging="851"/>
      </w:pPr>
      <w:r w:rsidRPr="00087373">
        <w:t xml:space="preserve">where the system is designed to be secure against a </w:t>
      </w:r>
      <w:r w:rsidRPr="00087373">
        <w:rPr>
          <w:i/>
        </w:rPr>
        <w:t>fault outage</w:t>
      </w:r>
      <w:r w:rsidRPr="00087373">
        <w:t xml:space="preserve"> of a section of </w:t>
      </w:r>
      <w:r w:rsidRPr="00087373">
        <w:rPr>
          <w:i/>
        </w:rPr>
        <w:t>busbar</w:t>
      </w:r>
      <w:r w:rsidRPr="00087373">
        <w:t xml:space="preserve"> or mesh corner under </w:t>
      </w:r>
      <w:r w:rsidRPr="00087373">
        <w:rPr>
          <w:i/>
        </w:rPr>
        <w:t>planned outage</w:t>
      </w:r>
      <w:r w:rsidRPr="00087373">
        <w:t xml:space="preserve"> conditions, a section of </w:t>
      </w:r>
      <w:r w:rsidRPr="00087373">
        <w:rPr>
          <w:i/>
        </w:rPr>
        <w:t>busbar</w:t>
      </w:r>
      <w:r w:rsidRPr="00087373">
        <w:t xml:space="preserve"> or mesh corner,</w:t>
      </w:r>
    </w:p>
    <w:p w14:paraId="76DAF1A5" w14:textId="77777777" w:rsidR="00D50759" w:rsidRPr="00087373" w:rsidRDefault="00D50759" w:rsidP="006E6547">
      <w:pPr>
        <w:spacing w:after="200"/>
      </w:pPr>
      <w:r w:rsidRPr="00087373">
        <w:t xml:space="preserve">           there shall not be any of the following:</w:t>
      </w:r>
    </w:p>
    <w:p w14:paraId="4875480B" w14:textId="77777777" w:rsidR="00D50759" w:rsidRPr="00087373" w:rsidRDefault="00D50759" w:rsidP="00882732">
      <w:pPr>
        <w:numPr>
          <w:ilvl w:val="2"/>
          <w:numId w:val="27"/>
        </w:numPr>
        <w:tabs>
          <w:tab w:val="clear" w:pos="1428"/>
          <w:tab w:val="num" w:pos="1560"/>
        </w:tabs>
        <w:spacing w:after="200"/>
      </w:pPr>
      <w:r w:rsidRPr="00087373">
        <w:t xml:space="preserve">a </w:t>
      </w:r>
      <w:r w:rsidRPr="00087373">
        <w:rPr>
          <w:i/>
        </w:rPr>
        <w:t>loss of supply capacity</w:t>
      </w:r>
      <w:r w:rsidR="006E6547" w:rsidRPr="00087373">
        <w:t xml:space="preserve"> except</w:t>
      </w:r>
      <w:r w:rsidRPr="00087373">
        <w:t xml:space="preserve"> as specified in Table 5.1</w:t>
      </w:r>
    </w:p>
    <w:p w14:paraId="5659A6A3" w14:textId="77777777" w:rsidR="00D50759" w:rsidRPr="00087373" w:rsidRDefault="00D50759" w:rsidP="00882732">
      <w:pPr>
        <w:numPr>
          <w:ilvl w:val="2"/>
          <w:numId w:val="27"/>
        </w:numPr>
        <w:tabs>
          <w:tab w:val="clear" w:pos="1428"/>
          <w:tab w:val="num" w:pos="1560"/>
        </w:tabs>
        <w:spacing w:after="200"/>
      </w:pPr>
      <w:r w:rsidRPr="00087373">
        <w:t>un</w:t>
      </w:r>
      <w:r w:rsidR="006E6547" w:rsidRPr="00087373">
        <w:t>acceptable frequency conditions</w:t>
      </w:r>
      <w:r w:rsidRPr="00087373">
        <w:t>;</w:t>
      </w:r>
    </w:p>
    <w:p w14:paraId="485A907C" w14:textId="77777777" w:rsidR="00D50759" w:rsidRPr="00087373" w:rsidRDefault="00D50759" w:rsidP="00882732">
      <w:pPr>
        <w:numPr>
          <w:ilvl w:val="2"/>
          <w:numId w:val="27"/>
        </w:numPr>
        <w:tabs>
          <w:tab w:val="clear" w:pos="1428"/>
          <w:tab w:val="num" w:pos="1560"/>
        </w:tabs>
        <w:spacing w:after="200"/>
      </w:pPr>
      <w:r w:rsidRPr="00087373">
        <w:t xml:space="preserve">unacceptable overloading of any </w:t>
      </w:r>
      <w:r w:rsidR="006E6547" w:rsidRPr="00087373">
        <w:t>primary transmission equipment;</w:t>
      </w:r>
    </w:p>
    <w:p w14:paraId="5565B3A5" w14:textId="77777777" w:rsidR="00B62CE2" w:rsidRPr="00087373" w:rsidRDefault="00D50759" w:rsidP="00882732">
      <w:pPr>
        <w:numPr>
          <w:ilvl w:val="2"/>
          <w:numId w:val="27"/>
        </w:numPr>
        <w:tabs>
          <w:tab w:val="clear" w:pos="1428"/>
          <w:tab w:val="num" w:pos="1560"/>
        </w:tabs>
        <w:spacing w:after="200"/>
      </w:pPr>
      <w:r w:rsidRPr="00087373">
        <w:t>unac</w:t>
      </w:r>
      <w:r w:rsidR="006E6547" w:rsidRPr="00087373">
        <w:t xml:space="preserve">ceptable voltage conditions; </w:t>
      </w:r>
    </w:p>
    <w:p w14:paraId="39A9AF89" w14:textId="77777777" w:rsidR="006E6547" w:rsidRDefault="006E6547" w:rsidP="00882732">
      <w:pPr>
        <w:numPr>
          <w:ilvl w:val="2"/>
          <w:numId w:val="27"/>
        </w:numPr>
        <w:tabs>
          <w:tab w:val="clear" w:pos="1428"/>
          <w:tab w:val="num" w:pos="1560"/>
        </w:tabs>
        <w:spacing w:after="200"/>
        <w:rPr>
          <w:i/>
        </w:rPr>
      </w:pPr>
      <w:r w:rsidRPr="00087373">
        <w:rPr>
          <w:i/>
        </w:rPr>
        <w:t>system instability</w:t>
      </w:r>
      <w:r w:rsidR="00242840">
        <w:rPr>
          <w:i/>
        </w:rPr>
        <w:t>;</w:t>
      </w:r>
      <w:r w:rsidR="009D7557">
        <w:rPr>
          <w:i/>
        </w:rPr>
        <w:t xml:space="preserve"> or</w:t>
      </w:r>
    </w:p>
    <w:p w14:paraId="3DBFF881" w14:textId="77777777" w:rsidR="009D7557" w:rsidRPr="00087373" w:rsidRDefault="00693CC1" w:rsidP="00AD0242">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08AD4F9F" w14:textId="77777777" w:rsidR="00B62CE2" w:rsidRPr="00087373" w:rsidRDefault="00B62CE2" w:rsidP="00882732">
      <w:pPr>
        <w:numPr>
          <w:ilvl w:val="1"/>
          <w:numId w:val="27"/>
        </w:numPr>
        <w:spacing w:after="200"/>
        <w:ind w:hanging="714"/>
      </w:pPr>
      <w:r w:rsidRPr="00087373">
        <w:t xml:space="preserve">For a </w:t>
      </w:r>
      <w:r w:rsidRPr="00087373">
        <w:rPr>
          <w:i/>
        </w:rPr>
        <w:t>secured event</w:t>
      </w:r>
      <w:r w:rsidRPr="00087373">
        <w:t xml:space="preserve"> </w:t>
      </w:r>
      <w:r w:rsidR="00923D42" w:rsidRPr="00087373">
        <w:t xml:space="preserve">on the </w:t>
      </w:r>
      <w:r w:rsidR="00923D42" w:rsidRPr="00087373">
        <w:rPr>
          <w:i/>
        </w:rPr>
        <w:t>onshore transmission system</w:t>
      </w:r>
      <w:r w:rsidR="00923D42" w:rsidRPr="00087373">
        <w:t xml:space="preserve"> </w:t>
      </w:r>
      <w:r w:rsidRPr="00087373">
        <w:t xml:space="preserve">on connections to more than one </w:t>
      </w:r>
      <w:r w:rsidRPr="00087373">
        <w:rPr>
          <w:i/>
        </w:rPr>
        <w:t>demand group</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loss of supply capacities set out in </w:t>
      </w:r>
      <w:r w:rsidR="00BE1237" w:rsidRPr="00087373">
        <w:t xml:space="preserve">Table 5.1 </w:t>
      </w:r>
      <w:r w:rsidRPr="00087373">
        <w:t xml:space="preserve">for each of these </w:t>
      </w:r>
      <w:r w:rsidRPr="00087373">
        <w:rPr>
          <w:i/>
        </w:rPr>
        <w:t>demand group</w:t>
      </w:r>
      <w:r w:rsidRPr="00087373">
        <w:t>s.</w:t>
      </w:r>
    </w:p>
    <w:p w14:paraId="7BD449AB" w14:textId="77777777" w:rsidR="00B62CE2" w:rsidRPr="00087373" w:rsidRDefault="00B62CE2" w:rsidP="00882732">
      <w:pPr>
        <w:numPr>
          <w:ilvl w:val="1"/>
          <w:numId w:val="27"/>
        </w:numPr>
        <w:spacing w:after="200"/>
        <w:ind w:hanging="714"/>
      </w:pPr>
      <w:bookmarkStart w:id="47" w:name="_Ref73964250"/>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 xml:space="preserve">secured </w:t>
      </w:r>
      <w:r w:rsidR="00923D42" w:rsidRPr="00087373">
        <w:rPr>
          <w:i/>
        </w:rPr>
        <w:t>event</w:t>
      </w:r>
      <w:r w:rsidR="00923D42" w:rsidRPr="00087373">
        <w:t xml:space="preserve"> on the </w:t>
      </w:r>
      <w:r w:rsidR="00923D42" w:rsidRPr="00087373">
        <w:rPr>
          <w:i/>
        </w:rPr>
        <w:t>onshore transmission system</w:t>
      </w:r>
      <w:r w:rsidR="00923D42" w:rsidRPr="00087373">
        <w:t xml:space="preserve"> </w:t>
      </w:r>
      <w:r w:rsidRPr="00087373">
        <w:t xml:space="preserve">of a </w:t>
      </w:r>
      <w:r w:rsidRPr="00087373">
        <w:rPr>
          <w:i/>
        </w:rPr>
        <w:t>fault outage</w:t>
      </w:r>
      <w:r w:rsidRPr="00087373">
        <w:t xml:space="preserve"> of:</w:t>
      </w:r>
      <w:bookmarkEnd w:id="47"/>
    </w:p>
    <w:p w14:paraId="1A1B2D32" w14:textId="77777777" w:rsidR="00B62CE2" w:rsidRPr="00087373" w:rsidRDefault="00B62CE2" w:rsidP="00882732">
      <w:pPr>
        <w:numPr>
          <w:ilvl w:val="2"/>
          <w:numId w:val="27"/>
        </w:numPr>
        <w:tabs>
          <w:tab w:val="clear" w:pos="1428"/>
          <w:tab w:val="num" w:pos="1560"/>
        </w:tabs>
        <w:spacing w:after="200"/>
        <w:ind w:left="1560" w:hanging="851"/>
      </w:pPr>
      <w:bookmarkStart w:id="48" w:name="_Ref73964365"/>
      <w:r w:rsidRPr="00087373">
        <w:t xml:space="preserve">a </w:t>
      </w:r>
      <w:r w:rsidRPr="00087373">
        <w:rPr>
          <w:i/>
        </w:rPr>
        <w:t>double circuit overhead line</w:t>
      </w:r>
      <w:r w:rsidRPr="00087373">
        <w:t>; or</w:t>
      </w:r>
      <w:bookmarkEnd w:id="48"/>
    </w:p>
    <w:p w14:paraId="1FA1853F" w14:textId="77777777" w:rsidR="00B62CE2" w:rsidRPr="00087373" w:rsidRDefault="00B62CE2" w:rsidP="00882732">
      <w:pPr>
        <w:numPr>
          <w:ilvl w:val="2"/>
          <w:numId w:val="27"/>
        </w:numPr>
        <w:tabs>
          <w:tab w:val="clear" w:pos="1428"/>
          <w:tab w:val="num" w:pos="1560"/>
        </w:tabs>
        <w:spacing w:after="200"/>
        <w:ind w:left="1560" w:hanging="851"/>
      </w:pPr>
      <w:bookmarkStart w:id="49" w:name="_Ref73964385"/>
      <w:r w:rsidRPr="00087373">
        <w:t xml:space="preserve">a section of </w:t>
      </w:r>
      <w:r w:rsidRPr="00087373">
        <w:rPr>
          <w:i/>
        </w:rPr>
        <w:t>busbar</w:t>
      </w:r>
      <w:r w:rsidRPr="00087373">
        <w:t xml:space="preserve"> or mesh corner,</w:t>
      </w:r>
      <w:bookmarkEnd w:id="49"/>
    </w:p>
    <w:p w14:paraId="12819091" w14:textId="77777777" w:rsidR="00E91867" w:rsidRPr="00087373" w:rsidRDefault="00E91867" w:rsidP="0045108B">
      <w:pPr>
        <w:pStyle w:val="Continuenumberedpara"/>
        <w:spacing w:after="200"/>
      </w:pPr>
      <w:r w:rsidRPr="00087373">
        <w:t>there shall not be any of the following:</w:t>
      </w:r>
    </w:p>
    <w:p w14:paraId="0F93B384"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loss of supply capacity</w:t>
      </w:r>
      <w:r w:rsidRPr="00087373">
        <w:t xml:space="preserve"> greater than 1500 MW;</w:t>
      </w:r>
    </w:p>
    <w:p w14:paraId="305A8235" w14:textId="77777777" w:rsidR="00B62CE2" w:rsidRPr="00087373" w:rsidRDefault="00B62CE2" w:rsidP="00882732">
      <w:pPr>
        <w:numPr>
          <w:ilvl w:val="2"/>
          <w:numId w:val="27"/>
        </w:numPr>
        <w:tabs>
          <w:tab w:val="clear" w:pos="1428"/>
          <w:tab w:val="num" w:pos="1560"/>
        </w:tabs>
        <w:spacing w:after="200"/>
        <w:ind w:left="1560" w:hanging="851"/>
      </w:pPr>
      <w:r w:rsidRPr="00087373">
        <w:rPr>
          <w:i/>
        </w:rPr>
        <w:t>unacceptable frequency conditions</w:t>
      </w:r>
      <w:r w:rsidRPr="00087373">
        <w:t xml:space="preserve">; </w:t>
      </w:r>
    </w:p>
    <w:p w14:paraId="1B41E806" w14:textId="77777777" w:rsidR="00B62CE2" w:rsidRPr="00087373" w:rsidRDefault="00B62CE2" w:rsidP="00882732">
      <w:pPr>
        <w:numPr>
          <w:ilvl w:val="2"/>
          <w:numId w:val="27"/>
        </w:numPr>
        <w:tabs>
          <w:tab w:val="clear" w:pos="1428"/>
          <w:tab w:val="num" w:pos="1560"/>
        </w:tabs>
        <w:spacing w:after="200"/>
        <w:ind w:left="1560" w:hanging="851"/>
      </w:pPr>
      <w:r w:rsidRPr="00087373">
        <w:rPr>
          <w:i/>
        </w:rPr>
        <w:lastRenderedPageBreak/>
        <w:t>unacceptable voltage conditions</w:t>
      </w:r>
      <w:r w:rsidRPr="00087373">
        <w:t xml:space="preserve"> affecting one or more </w:t>
      </w:r>
      <w:r w:rsidRPr="00087373">
        <w:rPr>
          <w:i/>
        </w:rPr>
        <w:t>Grid Supply Points</w:t>
      </w:r>
      <w:r w:rsidRPr="00087373">
        <w:t xml:space="preserve"> for which the total </w:t>
      </w:r>
      <w:r w:rsidRPr="00087373">
        <w:rPr>
          <w:i/>
        </w:rPr>
        <w:t xml:space="preserve">group </w:t>
      </w:r>
      <w:r w:rsidR="00923D42" w:rsidRPr="00087373">
        <w:rPr>
          <w:i/>
        </w:rPr>
        <w:t>demand</w:t>
      </w:r>
      <w:r w:rsidR="00A95A6D" w:rsidRPr="00087373">
        <w:rPr>
          <w:i/>
        </w:rPr>
        <w:t xml:space="preserve"> </w:t>
      </w:r>
      <w:r w:rsidR="00923D42" w:rsidRPr="00087373">
        <w:t>is</w:t>
      </w:r>
      <w:r w:rsidRPr="00087373">
        <w:t xml:space="preserve"> greater than 1500 MW; </w:t>
      </w:r>
    </w:p>
    <w:p w14:paraId="4A6EED92" w14:textId="77777777" w:rsidR="00B62CE2" w:rsidRPr="009D7557" w:rsidRDefault="00B62CE2" w:rsidP="00882732">
      <w:pPr>
        <w:numPr>
          <w:ilvl w:val="2"/>
          <w:numId w:val="27"/>
        </w:numPr>
        <w:tabs>
          <w:tab w:val="clear" w:pos="1428"/>
          <w:tab w:val="num" w:pos="1560"/>
        </w:tabs>
        <w:spacing w:after="200"/>
        <w:ind w:left="1560" w:hanging="851"/>
      </w:pPr>
      <w:r w:rsidRPr="00087373">
        <w:rPr>
          <w:i/>
        </w:rPr>
        <w:t xml:space="preserve">system instability </w:t>
      </w:r>
      <w:r w:rsidRPr="00087373">
        <w:t xml:space="preserve">of one or more </w:t>
      </w:r>
      <w:r w:rsidRPr="00087373">
        <w:rPr>
          <w:i/>
        </w:rPr>
        <w:t>generating units</w:t>
      </w:r>
      <w:r w:rsidRPr="00087373">
        <w:t xml:space="preserve"> connected to the </w:t>
      </w:r>
      <w:proofErr w:type="spellStart"/>
      <w:r w:rsidRPr="00087373">
        <w:rPr>
          <w:i/>
        </w:rPr>
        <w:t>supergrid</w:t>
      </w:r>
      <w:proofErr w:type="spellEnd"/>
      <w:r w:rsidR="00242840">
        <w:rPr>
          <w:i/>
        </w:rPr>
        <w:t>;</w:t>
      </w:r>
      <w:r w:rsidR="009D7557">
        <w:rPr>
          <w:i/>
        </w:rPr>
        <w:t xml:space="preserve"> or</w:t>
      </w:r>
    </w:p>
    <w:p w14:paraId="1C9CC725" w14:textId="77777777" w:rsidR="009D7557" w:rsidRPr="00B35A2D" w:rsidRDefault="00693CC1" w:rsidP="00242840">
      <w:pPr>
        <w:numPr>
          <w:ilvl w:val="2"/>
          <w:numId w:val="27"/>
        </w:numPr>
        <w:spacing w:after="200"/>
        <w:rPr>
          <w:i/>
        </w:rPr>
      </w:pPr>
      <w:r>
        <w:rPr>
          <w:i/>
        </w:rPr>
        <w:t>U</w:t>
      </w:r>
      <w:r w:rsidR="009D7557" w:rsidRPr="00B35A2D">
        <w:rPr>
          <w:i/>
        </w:rPr>
        <w:t xml:space="preserve">nacceptable </w:t>
      </w:r>
      <w:r>
        <w:rPr>
          <w:i/>
        </w:rPr>
        <w:t>S</w:t>
      </w:r>
      <w:r w:rsidR="009D7557" w:rsidRPr="00B35A2D">
        <w:rPr>
          <w:i/>
        </w:rPr>
        <w:t>ub-</w:t>
      </w:r>
      <w:r>
        <w:rPr>
          <w:i/>
        </w:rPr>
        <w:t>S</w:t>
      </w:r>
      <w:r w:rsidR="009D7557" w:rsidRPr="00B35A2D">
        <w:rPr>
          <w:i/>
        </w:rPr>
        <w:t xml:space="preserve">ynchronous </w:t>
      </w:r>
      <w:r>
        <w:rPr>
          <w:i/>
        </w:rPr>
        <w:t>O</w:t>
      </w:r>
      <w:r w:rsidR="009D7557" w:rsidRPr="00B35A2D">
        <w:rPr>
          <w:i/>
        </w:rPr>
        <w:t>scillations</w:t>
      </w:r>
      <w:r w:rsidR="0016655B">
        <w:rPr>
          <w:i/>
        </w:rPr>
        <w:t>.</w:t>
      </w:r>
    </w:p>
    <w:p w14:paraId="45908665" w14:textId="77777777" w:rsidR="00B62CE2" w:rsidRPr="00087373" w:rsidRDefault="00B62CE2" w:rsidP="00882732">
      <w:pPr>
        <w:numPr>
          <w:ilvl w:val="1"/>
          <w:numId w:val="27"/>
        </w:numPr>
        <w:spacing w:after="200"/>
        <w:ind w:hanging="714"/>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proofErr w:type="spellStart"/>
      <w:r w:rsidRPr="00087373">
        <w:rPr>
          <w:i/>
        </w:rPr>
        <w:t>supergrid</w:t>
      </w:r>
      <w:proofErr w:type="spellEnd"/>
      <w:r w:rsidRPr="00087373">
        <w:t xml:space="preserve"> of a </w:t>
      </w:r>
      <w:r w:rsidRPr="00087373">
        <w:rPr>
          <w:i/>
        </w:rPr>
        <w:t>fault outage</w:t>
      </w:r>
      <w:r w:rsidRPr="00087373">
        <w:t xml:space="preserve"> of: </w:t>
      </w:r>
    </w:p>
    <w:p w14:paraId="5480B41F"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double circuit overhead line</w:t>
      </w:r>
      <w:r w:rsidRPr="00087373">
        <w:t xml:space="preserve"> </w:t>
      </w:r>
      <w:r w:rsidRPr="00087373">
        <w:rPr>
          <w:i/>
        </w:rPr>
        <w:t>w</w:t>
      </w:r>
      <w:r w:rsidRPr="00087373">
        <w:t>here any part of either circuit is in</w:t>
      </w:r>
      <w:r w:rsidR="00A95A6D" w:rsidRPr="00087373">
        <w:t xml:space="preserve"> </w:t>
      </w:r>
      <w:r w:rsidR="0024499C" w:rsidRPr="00087373">
        <w:rPr>
          <w:i/>
        </w:rPr>
        <w:t>NGET’s transmission system</w:t>
      </w:r>
      <w:r w:rsidRPr="00087373">
        <w:t>; or</w:t>
      </w:r>
    </w:p>
    <w:p w14:paraId="688AE486"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section of </w:t>
      </w:r>
      <w:r w:rsidRPr="00087373">
        <w:rPr>
          <w:i/>
        </w:rPr>
        <w:t>busbar</w:t>
      </w:r>
      <w:r w:rsidRPr="00087373">
        <w:t xml:space="preserve"> or mesh corner in</w:t>
      </w:r>
      <w:r w:rsidR="00A95A6D" w:rsidRPr="00087373">
        <w:t xml:space="preserve"> </w:t>
      </w:r>
      <w:r w:rsidR="0024499C" w:rsidRPr="00087373">
        <w:rPr>
          <w:i/>
        </w:rPr>
        <w:t>NGET’s transmission system</w:t>
      </w:r>
      <w:r w:rsidRPr="00087373">
        <w:t>,</w:t>
      </w:r>
    </w:p>
    <w:p w14:paraId="336DCBA9" w14:textId="77777777" w:rsidR="00E91867" w:rsidRPr="00087373" w:rsidRDefault="00E91867" w:rsidP="0045108B">
      <w:pPr>
        <w:pStyle w:val="Continuenumberedpara"/>
        <w:spacing w:after="200"/>
      </w:pPr>
      <w:r w:rsidRPr="00087373">
        <w:t>there shall not be:</w:t>
      </w:r>
    </w:p>
    <w:p w14:paraId="162AEA37" w14:textId="77777777"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overloading </w:t>
      </w:r>
      <w:r w:rsidRPr="00087373">
        <w:t xml:space="preserve">of </w:t>
      </w:r>
      <w:r w:rsidRPr="00087373">
        <w:rPr>
          <w:i/>
        </w:rPr>
        <w:t>primary transmission equipment</w:t>
      </w:r>
      <w:r w:rsidRPr="00087373">
        <w:t xml:space="preserve"> in</w:t>
      </w:r>
      <w:r w:rsidR="00A95A6D" w:rsidRPr="00087373">
        <w:t xml:space="preserve"> </w:t>
      </w:r>
      <w:r w:rsidR="0024499C" w:rsidRPr="00087373">
        <w:rPr>
          <w:i/>
        </w:rPr>
        <w:t>NGET’s transmission system</w:t>
      </w:r>
      <w:r w:rsidRPr="00087373">
        <w:t>;</w:t>
      </w:r>
    </w:p>
    <w:p w14:paraId="0767EEF7" w14:textId="77777777" w:rsidR="00B62CE2" w:rsidRPr="00087373" w:rsidRDefault="00B62CE2" w:rsidP="00882732">
      <w:pPr>
        <w:numPr>
          <w:ilvl w:val="2"/>
          <w:numId w:val="27"/>
        </w:numPr>
        <w:tabs>
          <w:tab w:val="clear" w:pos="1428"/>
          <w:tab w:val="num" w:pos="1560"/>
        </w:tabs>
        <w:spacing w:after="200"/>
        <w:ind w:left="1560" w:hanging="851"/>
      </w:pPr>
      <w:r w:rsidRPr="00087373">
        <w:rPr>
          <w:i/>
        </w:rPr>
        <w:t>unacceptable voltage conditions</w:t>
      </w:r>
      <w:r w:rsidRPr="00087373">
        <w:t xml:space="preserve"> in</w:t>
      </w:r>
      <w:r w:rsidR="00A95A6D" w:rsidRPr="00087373">
        <w:t xml:space="preserve"> </w:t>
      </w:r>
      <w:r w:rsidR="0024499C" w:rsidRPr="00087373">
        <w:rPr>
          <w:i/>
        </w:rPr>
        <w:t>NGET’s transmission system</w:t>
      </w:r>
      <w:r w:rsidRPr="00087373">
        <w:t>.</w:t>
      </w:r>
    </w:p>
    <w:p w14:paraId="394728F0" w14:textId="77777777" w:rsidR="00B11E4E" w:rsidRPr="00087373" w:rsidRDefault="00B11E4E" w:rsidP="00B11E4E">
      <w:pPr>
        <w:pStyle w:val="Caption"/>
      </w:pPr>
      <w:bookmarkStart w:id="50" w:name="_Ref73096299"/>
      <w:r w:rsidRPr="00087373">
        <w:t xml:space="preserve">Table </w:t>
      </w:r>
      <w:bookmarkEnd w:id="50"/>
      <w:r w:rsidRPr="00087373">
        <w:t xml:space="preserve">5.1 Maximum permitted </w:t>
      </w:r>
      <w:r w:rsidRPr="00087373">
        <w:rPr>
          <w:i/>
        </w:rPr>
        <w:t>loss of supply capacity</w:t>
      </w:r>
      <w:r w:rsidRPr="00087373">
        <w:t xml:space="preserve"> following </w:t>
      </w:r>
      <w:r w:rsidRPr="00087373">
        <w:rPr>
          <w:i/>
        </w:rPr>
        <w:t xml:space="preserve">secured </w:t>
      </w:r>
      <w:proofErr w:type="gramStart"/>
      <w:r w:rsidRPr="00087373">
        <w:rPr>
          <w:i/>
        </w:rPr>
        <w:t>events</w:t>
      </w:r>
      <w:proofErr w:type="gramEnd"/>
    </w:p>
    <w:tbl>
      <w:tblPr>
        <w:tblpPr w:leftFromText="180" w:rightFromText="180" w:vertAnchor="text" w:horzAnchor="margin" w:tblpY="18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B11E4E" w:rsidRPr="00087373" w14:paraId="1293AA15" w14:textId="77777777" w:rsidTr="00B11E4E">
        <w:trPr>
          <w:cantSplit/>
          <w:tblHeader/>
        </w:trPr>
        <w:tc>
          <w:tcPr>
            <w:tcW w:w="1668" w:type="dxa"/>
            <w:vMerge w:val="restart"/>
            <w:tcBorders>
              <w:top w:val="single" w:sz="12" w:space="0" w:color="auto"/>
              <w:bottom w:val="single" w:sz="6" w:space="0" w:color="auto"/>
            </w:tcBorders>
          </w:tcPr>
          <w:p w14:paraId="79FA434B" w14:textId="77777777" w:rsidR="00B11E4E" w:rsidRPr="00087373" w:rsidRDefault="00B11E4E" w:rsidP="00B11E4E">
            <w:pPr>
              <w:rPr>
                <w:i/>
                <w:sz w:val="20"/>
              </w:rPr>
            </w:pPr>
            <w:r w:rsidRPr="00087373">
              <w:rPr>
                <w:i/>
                <w:sz w:val="20"/>
              </w:rPr>
              <w:t>Group Demand</w:t>
            </w:r>
          </w:p>
        </w:tc>
        <w:tc>
          <w:tcPr>
            <w:tcW w:w="7572" w:type="dxa"/>
            <w:gridSpan w:val="2"/>
            <w:tcBorders>
              <w:top w:val="single" w:sz="12" w:space="0" w:color="auto"/>
              <w:bottom w:val="single" w:sz="6" w:space="0" w:color="auto"/>
            </w:tcBorders>
          </w:tcPr>
          <w:p w14:paraId="10F498B9" w14:textId="77777777" w:rsidR="00B11E4E" w:rsidRPr="00087373" w:rsidRDefault="00B11E4E" w:rsidP="00B11E4E">
            <w:pPr>
              <w:jc w:val="center"/>
              <w:rPr>
                <w:sz w:val="20"/>
              </w:rPr>
            </w:pPr>
            <w:r w:rsidRPr="00087373">
              <w:rPr>
                <w:sz w:val="20"/>
              </w:rPr>
              <w:t>Initial system conditions</w:t>
            </w:r>
          </w:p>
        </w:tc>
      </w:tr>
      <w:tr w:rsidR="00B11E4E" w:rsidRPr="00087373" w14:paraId="12CD5876" w14:textId="77777777" w:rsidTr="00B11E4E">
        <w:trPr>
          <w:cantSplit/>
          <w:tblHeader/>
        </w:trPr>
        <w:tc>
          <w:tcPr>
            <w:tcW w:w="1668" w:type="dxa"/>
            <w:vMerge/>
            <w:tcBorders>
              <w:top w:val="single" w:sz="6" w:space="0" w:color="auto"/>
              <w:bottom w:val="single" w:sz="12" w:space="0" w:color="auto"/>
            </w:tcBorders>
          </w:tcPr>
          <w:p w14:paraId="45F095EF" w14:textId="77777777" w:rsidR="00B11E4E" w:rsidRPr="00087373" w:rsidRDefault="00B11E4E" w:rsidP="00B11E4E">
            <w:pPr>
              <w:rPr>
                <w:sz w:val="20"/>
              </w:rPr>
            </w:pPr>
          </w:p>
        </w:tc>
        <w:tc>
          <w:tcPr>
            <w:tcW w:w="3685" w:type="dxa"/>
            <w:tcBorders>
              <w:top w:val="single" w:sz="6" w:space="0" w:color="auto"/>
              <w:bottom w:val="single" w:sz="12" w:space="0" w:color="auto"/>
            </w:tcBorders>
          </w:tcPr>
          <w:p w14:paraId="39B4D568" w14:textId="77777777" w:rsidR="00B11E4E" w:rsidRPr="00087373" w:rsidRDefault="00B11E4E" w:rsidP="00B11E4E">
            <w:pPr>
              <w:rPr>
                <w:sz w:val="20"/>
              </w:rPr>
            </w:pPr>
            <w:r w:rsidRPr="00087373">
              <w:rPr>
                <w:i/>
                <w:sz w:val="20"/>
              </w:rPr>
              <w:t>Prevailing system conditions</w:t>
            </w:r>
            <w:r w:rsidRPr="00087373">
              <w:rPr>
                <w:sz w:val="20"/>
              </w:rPr>
              <w:t xml:space="preserve"> with no </w:t>
            </w:r>
            <w:r w:rsidRPr="00087373">
              <w:rPr>
                <w:i/>
                <w:sz w:val="20"/>
              </w:rPr>
              <w:t>local system outage</w:t>
            </w:r>
          </w:p>
          <w:p w14:paraId="696BB99D" w14:textId="77777777" w:rsidR="00B11E4E" w:rsidRPr="00087373" w:rsidRDefault="00B11E4E" w:rsidP="00B11E4E">
            <w:pPr>
              <w:rPr>
                <w:b/>
                <w:i/>
                <w:sz w:val="20"/>
              </w:rPr>
            </w:pPr>
            <w:r w:rsidRPr="00087373">
              <w:rPr>
                <w:b/>
                <w:i/>
                <w:sz w:val="20"/>
              </w:rPr>
              <w:t>Note 1,2</w:t>
            </w:r>
          </w:p>
        </w:tc>
        <w:tc>
          <w:tcPr>
            <w:tcW w:w="3887" w:type="dxa"/>
            <w:tcBorders>
              <w:top w:val="single" w:sz="6" w:space="0" w:color="auto"/>
              <w:bottom w:val="single" w:sz="12" w:space="0" w:color="auto"/>
            </w:tcBorders>
          </w:tcPr>
          <w:p w14:paraId="64BCBD22" w14:textId="77777777" w:rsidR="00B11E4E" w:rsidRPr="00087373" w:rsidRDefault="00B11E4E" w:rsidP="00B11E4E">
            <w:pPr>
              <w:rPr>
                <w:sz w:val="20"/>
              </w:rPr>
            </w:pPr>
            <w:r w:rsidRPr="00087373">
              <w:rPr>
                <w:i/>
                <w:sz w:val="20"/>
              </w:rPr>
              <w:t>Prevailing system conditions</w:t>
            </w:r>
            <w:r w:rsidRPr="00087373">
              <w:rPr>
                <w:sz w:val="20"/>
              </w:rPr>
              <w:t xml:space="preserve"> with a </w:t>
            </w:r>
            <w:r w:rsidRPr="00087373">
              <w:rPr>
                <w:i/>
                <w:sz w:val="20"/>
              </w:rPr>
              <w:t>local system outage</w:t>
            </w:r>
          </w:p>
          <w:p w14:paraId="37B0C048" w14:textId="77777777" w:rsidR="00B11E4E" w:rsidRPr="00087373" w:rsidRDefault="00B11E4E" w:rsidP="00B11E4E">
            <w:pPr>
              <w:rPr>
                <w:sz w:val="20"/>
              </w:rPr>
            </w:pPr>
            <w:r w:rsidRPr="00087373">
              <w:rPr>
                <w:b/>
                <w:i/>
                <w:sz w:val="20"/>
              </w:rPr>
              <w:t>Note 1</w:t>
            </w:r>
          </w:p>
        </w:tc>
      </w:tr>
      <w:tr w:rsidR="00B11E4E" w:rsidRPr="00087373" w14:paraId="71B31E74" w14:textId="77777777" w:rsidTr="00B11E4E">
        <w:trPr>
          <w:cantSplit/>
        </w:trPr>
        <w:tc>
          <w:tcPr>
            <w:tcW w:w="1668" w:type="dxa"/>
            <w:tcBorders>
              <w:top w:val="nil"/>
            </w:tcBorders>
          </w:tcPr>
          <w:p w14:paraId="6AC75339" w14:textId="77777777" w:rsidR="00B11E4E" w:rsidRPr="00087373" w:rsidRDefault="00B11E4E" w:rsidP="00B11E4E">
            <w:pPr>
              <w:rPr>
                <w:sz w:val="20"/>
              </w:rPr>
            </w:pPr>
            <w:r w:rsidRPr="00087373">
              <w:rPr>
                <w:sz w:val="20"/>
              </w:rPr>
              <w:t>over 1500 MW</w:t>
            </w:r>
          </w:p>
        </w:tc>
        <w:tc>
          <w:tcPr>
            <w:tcW w:w="3685" w:type="dxa"/>
            <w:tcBorders>
              <w:top w:val="nil"/>
            </w:tcBorders>
          </w:tcPr>
          <w:p w14:paraId="7BD09FEC" w14:textId="77777777" w:rsidR="00B11E4E" w:rsidRPr="00087373" w:rsidRDefault="00B11E4E" w:rsidP="00B11E4E">
            <w:pPr>
              <w:jc w:val="left"/>
              <w:rPr>
                <w:sz w:val="20"/>
              </w:rPr>
            </w:pPr>
            <w:r w:rsidRPr="00087373">
              <w:rPr>
                <w:sz w:val="20"/>
              </w:rPr>
              <w:t>None</w:t>
            </w:r>
          </w:p>
        </w:tc>
        <w:tc>
          <w:tcPr>
            <w:tcW w:w="3887" w:type="dxa"/>
            <w:tcBorders>
              <w:top w:val="nil"/>
            </w:tcBorders>
          </w:tcPr>
          <w:p w14:paraId="0D94286F" w14:textId="77777777" w:rsidR="00B11E4E" w:rsidRPr="00087373" w:rsidRDefault="00B11E4E" w:rsidP="00B11E4E">
            <w:pPr>
              <w:jc w:val="left"/>
              <w:rPr>
                <w:sz w:val="20"/>
              </w:rPr>
            </w:pPr>
            <w:r w:rsidRPr="00087373">
              <w:rPr>
                <w:sz w:val="20"/>
              </w:rPr>
              <w:t>None</w:t>
            </w:r>
          </w:p>
          <w:p w14:paraId="07DFDC01" w14:textId="77777777" w:rsidR="00B11E4E" w:rsidRPr="00087373" w:rsidRDefault="00B11E4E" w:rsidP="00B11E4E">
            <w:pPr>
              <w:jc w:val="left"/>
              <w:rPr>
                <w:b/>
                <w:i/>
                <w:sz w:val="20"/>
              </w:rPr>
            </w:pPr>
            <w:r w:rsidRPr="00087373">
              <w:rPr>
                <w:b/>
                <w:i/>
                <w:sz w:val="20"/>
              </w:rPr>
              <w:t>Note 3</w:t>
            </w:r>
          </w:p>
          <w:p w14:paraId="3207D640" w14:textId="77777777" w:rsidR="00B11E4E" w:rsidRPr="00087373" w:rsidRDefault="00B11E4E" w:rsidP="00B11E4E">
            <w:pPr>
              <w:jc w:val="left"/>
              <w:rPr>
                <w:b/>
                <w:i/>
                <w:sz w:val="20"/>
              </w:rPr>
            </w:pPr>
          </w:p>
        </w:tc>
      </w:tr>
      <w:tr w:rsidR="00B11E4E" w:rsidRPr="00087373" w14:paraId="6F4CC5C0" w14:textId="77777777" w:rsidTr="00B11E4E">
        <w:tc>
          <w:tcPr>
            <w:tcW w:w="1668" w:type="dxa"/>
          </w:tcPr>
          <w:p w14:paraId="7FA433BC" w14:textId="77777777" w:rsidR="00B11E4E" w:rsidRPr="00087373" w:rsidRDefault="00B11E4E" w:rsidP="00B11E4E">
            <w:pPr>
              <w:rPr>
                <w:sz w:val="20"/>
              </w:rPr>
            </w:pPr>
            <w:r w:rsidRPr="00087373">
              <w:rPr>
                <w:sz w:val="20"/>
              </w:rPr>
              <w:t xml:space="preserve">over 300 MW </w:t>
            </w:r>
          </w:p>
          <w:p w14:paraId="5961AD34" w14:textId="77777777" w:rsidR="00B11E4E" w:rsidRPr="00087373" w:rsidRDefault="00B11E4E" w:rsidP="00B11E4E">
            <w:pPr>
              <w:rPr>
                <w:sz w:val="20"/>
              </w:rPr>
            </w:pPr>
            <w:r w:rsidRPr="00087373">
              <w:rPr>
                <w:sz w:val="20"/>
              </w:rPr>
              <w:t>to 1500 MW</w:t>
            </w:r>
          </w:p>
        </w:tc>
        <w:tc>
          <w:tcPr>
            <w:tcW w:w="3685" w:type="dxa"/>
          </w:tcPr>
          <w:p w14:paraId="133E921D" w14:textId="77777777" w:rsidR="00B11E4E" w:rsidRPr="00087373" w:rsidRDefault="00B11E4E" w:rsidP="00B11E4E">
            <w:pPr>
              <w:rPr>
                <w:snapToGrid w:val="0"/>
                <w:sz w:val="20"/>
              </w:rPr>
            </w:pPr>
            <w:r w:rsidRPr="00087373">
              <w:rPr>
                <w:snapToGrid w:val="0"/>
                <w:sz w:val="20"/>
              </w:rPr>
              <w:t>None</w:t>
            </w:r>
          </w:p>
          <w:p w14:paraId="62781D6D" w14:textId="77777777" w:rsidR="00B11E4E" w:rsidRPr="00087373" w:rsidRDefault="00B11E4E" w:rsidP="00B11E4E">
            <w:pPr>
              <w:rPr>
                <w:i/>
                <w:sz w:val="20"/>
              </w:rPr>
            </w:pPr>
            <w:r w:rsidRPr="00087373">
              <w:rPr>
                <w:b/>
                <w:i/>
                <w:snapToGrid w:val="0"/>
                <w:sz w:val="20"/>
              </w:rPr>
              <w:t>Note 4</w:t>
            </w:r>
          </w:p>
        </w:tc>
        <w:tc>
          <w:tcPr>
            <w:tcW w:w="3887" w:type="dxa"/>
          </w:tcPr>
          <w:p w14:paraId="350DD5F6" w14:textId="77777777" w:rsidR="00B11E4E" w:rsidRPr="00087373" w:rsidRDefault="00B11E4E" w:rsidP="00B11E4E">
            <w:pPr>
              <w:rPr>
                <w:snapToGrid w:val="0"/>
                <w:sz w:val="20"/>
              </w:rPr>
            </w:pPr>
            <w:r w:rsidRPr="00087373">
              <w:rPr>
                <w:sz w:val="20"/>
              </w:rPr>
              <w:t>None</w:t>
            </w:r>
          </w:p>
          <w:p w14:paraId="6ED5FF67" w14:textId="77777777" w:rsidR="00B11E4E" w:rsidRPr="00087373" w:rsidRDefault="00B11E4E" w:rsidP="00B11E4E">
            <w:pPr>
              <w:rPr>
                <w:b/>
                <w:i/>
                <w:snapToGrid w:val="0"/>
                <w:sz w:val="20"/>
              </w:rPr>
            </w:pPr>
            <w:r w:rsidRPr="00087373">
              <w:rPr>
                <w:b/>
                <w:i/>
                <w:snapToGrid w:val="0"/>
                <w:sz w:val="20"/>
              </w:rPr>
              <w:t>Note 3</w:t>
            </w:r>
          </w:p>
          <w:p w14:paraId="22B405BC" w14:textId="77777777" w:rsidR="00B11E4E" w:rsidRPr="00087373" w:rsidRDefault="00B11E4E" w:rsidP="00B11E4E">
            <w:pPr>
              <w:rPr>
                <w:sz w:val="20"/>
              </w:rPr>
            </w:pPr>
          </w:p>
        </w:tc>
      </w:tr>
      <w:tr w:rsidR="00B11E4E" w:rsidRPr="00087373" w14:paraId="7725E7C4" w14:textId="77777777" w:rsidTr="00B11E4E">
        <w:tc>
          <w:tcPr>
            <w:tcW w:w="1668" w:type="dxa"/>
          </w:tcPr>
          <w:p w14:paraId="6F4B4963" w14:textId="77777777" w:rsidR="00B11E4E" w:rsidRPr="00087373" w:rsidRDefault="00B11E4E" w:rsidP="00B11E4E">
            <w:pPr>
              <w:rPr>
                <w:sz w:val="20"/>
              </w:rPr>
            </w:pPr>
            <w:r w:rsidRPr="00087373">
              <w:rPr>
                <w:sz w:val="20"/>
              </w:rPr>
              <w:t>over 60 MW</w:t>
            </w:r>
          </w:p>
          <w:p w14:paraId="364B57DF" w14:textId="77777777" w:rsidR="00B11E4E" w:rsidRPr="00087373" w:rsidRDefault="00B11E4E" w:rsidP="00B11E4E">
            <w:pPr>
              <w:rPr>
                <w:sz w:val="20"/>
              </w:rPr>
            </w:pPr>
            <w:r w:rsidRPr="00087373">
              <w:rPr>
                <w:sz w:val="20"/>
              </w:rPr>
              <w:t>to 300 MW</w:t>
            </w:r>
          </w:p>
        </w:tc>
        <w:tc>
          <w:tcPr>
            <w:tcW w:w="3685" w:type="dxa"/>
          </w:tcPr>
          <w:p w14:paraId="0376D810" w14:textId="77777777" w:rsidR="00B11E4E" w:rsidRPr="00087373" w:rsidRDefault="00B11E4E" w:rsidP="00B11E4E">
            <w:pPr>
              <w:jc w:val="left"/>
              <w:rPr>
                <w:snapToGrid w:val="0"/>
                <w:sz w:val="20"/>
              </w:rPr>
            </w:pPr>
            <w:r w:rsidRPr="00087373">
              <w:rPr>
                <w:snapToGrid w:val="0"/>
                <w:sz w:val="20"/>
              </w:rPr>
              <w:t xml:space="preserve">None except that where such facilities and suitable measures for restoration are available, up to 20 MW by automatic </w:t>
            </w:r>
            <w:proofErr w:type="gramStart"/>
            <w:r w:rsidRPr="00087373">
              <w:rPr>
                <w:snapToGrid w:val="0"/>
                <w:sz w:val="20"/>
              </w:rPr>
              <w:t>disconnection</w:t>
            </w:r>
            <w:proofErr w:type="gramEnd"/>
          </w:p>
          <w:p w14:paraId="014B8D52" w14:textId="77777777" w:rsidR="00B11E4E" w:rsidRPr="00087373" w:rsidRDefault="00B11E4E" w:rsidP="00B11E4E">
            <w:pPr>
              <w:rPr>
                <w:b/>
                <w:i/>
                <w:snapToGrid w:val="0"/>
                <w:sz w:val="20"/>
              </w:rPr>
            </w:pPr>
            <w:r w:rsidRPr="00087373">
              <w:rPr>
                <w:b/>
                <w:i/>
                <w:snapToGrid w:val="0"/>
                <w:sz w:val="20"/>
              </w:rPr>
              <w:t>Note 5</w:t>
            </w:r>
          </w:p>
          <w:p w14:paraId="4A793C69" w14:textId="77777777" w:rsidR="00B11E4E" w:rsidRPr="00087373" w:rsidRDefault="00B11E4E" w:rsidP="00B11E4E">
            <w:pPr>
              <w:rPr>
                <w:sz w:val="20"/>
              </w:rPr>
            </w:pPr>
          </w:p>
        </w:tc>
        <w:tc>
          <w:tcPr>
            <w:tcW w:w="3887" w:type="dxa"/>
          </w:tcPr>
          <w:p w14:paraId="280F55C6" w14:textId="77777777" w:rsidR="00B11E4E" w:rsidRPr="00087373" w:rsidRDefault="00B11E4E" w:rsidP="00B11E4E">
            <w:pPr>
              <w:rPr>
                <w:i/>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w:t>
            </w:r>
            <w:proofErr w:type="gramStart"/>
            <w:r w:rsidRPr="00087373">
              <w:rPr>
                <w:snapToGrid w:val="0"/>
                <w:sz w:val="20"/>
              </w:rPr>
              <w:t>capacity</w:t>
            </w:r>
            <w:proofErr w:type="gramEnd"/>
          </w:p>
          <w:p w14:paraId="6F5A52C3" w14:textId="77777777" w:rsidR="00B11E4E" w:rsidRPr="00087373" w:rsidRDefault="00B11E4E" w:rsidP="00B11E4E">
            <w:pPr>
              <w:pStyle w:val="Heading4"/>
            </w:pPr>
          </w:p>
        </w:tc>
      </w:tr>
      <w:tr w:rsidR="00B11E4E" w:rsidRPr="00087373" w14:paraId="573F265F" w14:textId="77777777" w:rsidTr="00B11E4E">
        <w:tc>
          <w:tcPr>
            <w:tcW w:w="1668" w:type="dxa"/>
          </w:tcPr>
          <w:p w14:paraId="04393DD2" w14:textId="77777777" w:rsidR="00B11E4E" w:rsidRPr="00087373" w:rsidRDefault="00B11E4E" w:rsidP="00B11E4E">
            <w:pPr>
              <w:rPr>
                <w:sz w:val="20"/>
              </w:rPr>
            </w:pPr>
            <w:r w:rsidRPr="00087373">
              <w:rPr>
                <w:sz w:val="20"/>
              </w:rPr>
              <w:t>over 12 MW to 60 MW</w:t>
            </w:r>
          </w:p>
        </w:tc>
        <w:tc>
          <w:tcPr>
            <w:tcW w:w="3685" w:type="dxa"/>
          </w:tcPr>
          <w:p w14:paraId="23055F42"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12 MW by automatic disconnection for up to 15 minutes.</w:t>
            </w:r>
          </w:p>
          <w:p w14:paraId="202422C6" w14:textId="77777777" w:rsidR="00B11E4E" w:rsidRPr="00087373" w:rsidRDefault="00B11E4E" w:rsidP="00B11E4E">
            <w:pPr>
              <w:jc w:val="left"/>
              <w:rPr>
                <w:sz w:val="20"/>
              </w:rPr>
            </w:pPr>
          </w:p>
        </w:tc>
        <w:tc>
          <w:tcPr>
            <w:tcW w:w="3887" w:type="dxa"/>
          </w:tcPr>
          <w:p w14:paraId="2556B776"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0AC8DFD2" w14:textId="77777777" w:rsidR="00B11E4E" w:rsidRPr="00087373" w:rsidRDefault="00B11E4E" w:rsidP="00B11E4E">
            <w:pPr>
              <w:rPr>
                <w:sz w:val="20"/>
              </w:rPr>
            </w:pPr>
          </w:p>
        </w:tc>
      </w:tr>
      <w:tr w:rsidR="00B11E4E" w:rsidRPr="00087373" w14:paraId="29BDC83D" w14:textId="77777777" w:rsidTr="00B11E4E">
        <w:tc>
          <w:tcPr>
            <w:tcW w:w="1668" w:type="dxa"/>
          </w:tcPr>
          <w:p w14:paraId="2CAFF55C" w14:textId="77777777" w:rsidR="00B11E4E" w:rsidRPr="00087373" w:rsidRDefault="00B11E4E" w:rsidP="00B11E4E">
            <w:pPr>
              <w:rPr>
                <w:sz w:val="20"/>
              </w:rPr>
            </w:pPr>
            <w:r w:rsidRPr="00087373">
              <w:rPr>
                <w:sz w:val="20"/>
              </w:rPr>
              <w:t>over 1 MW to 12 MW</w:t>
            </w:r>
          </w:p>
        </w:tc>
        <w:tc>
          <w:tcPr>
            <w:tcW w:w="3685" w:type="dxa"/>
          </w:tcPr>
          <w:p w14:paraId="7564A502"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w:t>
            </w:r>
            <w:proofErr w:type="gramStart"/>
            <w:r w:rsidRPr="00087373">
              <w:rPr>
                <w:snapToGrid w:val="0"/>
                <w:sz w:val="20"/>
              </w:rPr>
              <w:t>capacity</w:t>
            </w:r>
            <w:proofErr w:type="gramEnd"/>
          </w:p>
          <w:p w14:paraId="311B2EB8" w14:textId="77777777" w:rsidR="00B11E4E" w:rsidRPr="00087373" w:rsidRDefault="00B11E4E" w:rsidP="00B11E4E">
            <w:pPr>
              <w:jc w:val="left"/>
              <w:rPr>
                <w:snapToGrid w:val="0"/>
                <w:sz w:val="20"/>
              </w:rPr>
            </w:pPr>
          </w:p>
        </w:tc>
        <w:tc>
          <w:tcPr>
            <w:tcW w:w="3887" w:type="dxa"/>
          </w:tcPr>
          <w:p w14:paraId="7ADC1F62"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69ACEAEF" w14:textId="77777777" w:rsidR="00B11E4E" w:rsidRPr="00087373" w:rsidRDefault="00B11E4E" w:rsidP="00B11E4E">
            <w:pPr>
              <w:rPr>
                <w:snapToGrid w:val="0"/>
                <w:sz w:val="20"/>
              </w:rPr>
            </w:pPr>
          </w:p>
        </w:tc>
      </w:tr>
      <w:tr w:rsidR="00B11E4E" w:rsidRPr="00087373" w14:paraId="79158DE3" w14:textId="77777777" w:rsidTr="00B11E4E">
        <w:tc>
          <w:tcPr>
            <w:tcW w:w="1668" w:type="dxa"/>
          </w:tcPr>
          <w:p w14:paraId="70B797D6" w14:textId="77777777" w:rsidR="00B11E4E" w:rsidRPr="00087373" w:rsidRDefault="00B11E4E" w:rsidP="00B11E4E">
            <w:pPr>
              <w:rPr>
                <w:sz w:val="20"/>
              </w:rPr>
            </w:pPr>
            <w:r w:rsidRPr="00087373">
              <w:rPr>
                <w:sz w:val="20"/>
              </w:rPr>
              <w:t>up to 1 MW</w:t>
            </w:r>
          </w:p>
        </w:tc>
        <w:tc>
          <w:tcPr>
            <w:tcW w:w="3685" w:type="dxa"/>
          </w:tcPr>
          <w:p w14:paraId="4E48D81D"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w:t>
            </w:r>
            <w:proofErr w:type="gramStart"/>
            <w:r w:rsidRPr="00087373">
              <w:rPr>
                <w:snapToGrid w:val="0"/>
                <w:sz w:val="20"/>
              </w:rPr>
              <w:t>capacity</w:t>
            </w:r>
            <w:proofErr w:type="gramEnd"/>
          </w:p>
          <w:p w14:paraId="5B97B59D" w14:textId="77777777" w:rsidR="00B11E4E" w:rsidRPr="00087373" w:rsidRDefault="00B11E4E" w:rsidP="00B11E4E">
            <w:pPr>
              <w:jc w:val="left"/>
              <w:rPr>
                <w:snapToGrid w:val="0"/>
                <w:sz w:val="20"/>
              </w:rPr>
            </w:pPr>
          </w:p>
        </w:tc>
        <w:tc>
          <w:tcPr>
            <w:tcW w:w="3887" w:type="dxa"/>
          </w:tcPr>
          <w:p w14:paraId="661F2325"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53943DD9" w14:textId="77777777" w:rsidR="00B11E4E" w:rsidRPr="00087373" w:rsidRDefault="00B11E4E" w:rsidP="00B11E4E">
            <w:pPr>
              <w:rPr>
                <w:snapToGrid w:val="0"/>
                <w:sz w:val="20"/>
              </w:rPr>
            </w:pPr>
          </w:p>
        </w:tc>
      </w:tr>
    </w:tbl>
    <w:p w14:paraId="4AF1386C" w14:textId="77777777" w:rsidR="00E91867" w:rsidRPr="00087373" w:rsidRDefault="00E91867" w:rsidP="00E91867">
      <w:pPr>
        <w:rPr>
          <w:b/>
          <w:sz w:val="20"/>
        </w:rPr>
      </w:pPr>
      <w:r w:rsidRPr="00087373">
        <w:rPr>
          <w:b/>
          <w:sz w:val="20"/>
        </w:rPr>
        <w:t>Notes</w:t>
      </w:r>
    </w:p>
    <w:p w14:paraId="230E63EC" w14:textId="77777777" w:rsidR="00E91867" w:rsidRPr="00087373" w:rsidRDefault="00E91867" w:rsidP="00882732">
      <w:pPr>
        <w:numPr>
          <w:ilvl w:val="0"/>
          <w:numId w:val="3"/>
        </w:numPr>
        <w:rPr>
          <w:sz w:val="20"/>
        </w:rPr>
      </w:pPr>
      <w:r w:rsidRPr="00087373">
        <w:rPr>
          <w:sz w:val="20"/>
        </w:rPr>
        <w:lastRenderedPageBreak/>
        <w:t>The time to restore any lost supply capacity shall be as short as practicable. If any part of any lost supply capacity can be restored in less than the specified maximum time to restore all of it, it shall be restored.</w:t>
      </w:r>
    </w:p>
    <w:p w14:paraId="7A1C22A8" w14:textId="77777777" w:rsidR="00E91867" w:rsidRPr="00087373" w:rsidRDefault="00E91867" w:rsidP="00882732">
      <w:pPr>
        <w:numPr>
          <w:ilvl w:val="0"/>
          <w:numId w:val="3"/>
        </w:numPr>
        <w:rPr>
          <w:sz w:val="20"/>
        </w:rPr>
      </w:pPr>
      <w:r w:rsidRPr="00087373">
        <w:rPr>
          <w:sz w:val="20"/>
        </w:rPr>
        <w:t xml:space="preserve">Where the supply capacity was designed in such a way, there should be no </w:t>
      </w:r>
      <w:r w:rsidRPr="00087373">
        <w:rPr>
          <w:i/>
          <w:sz w:val="20"/>
        </w:rPr>
        <w:t>loss of supply capacity.</w:t>
      </w:r>
    </w:p>
    <w:p w14:paraId="246A83A4"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a </w:t>
      </w:r>
      <w:r w:rsidRPr="00087373">
        <w:rPr>
          <w:i/>
          <w:sz w:val="20"/>
        </w:rPr>
        <w:t>loss of supply capacity</w:t>
      </w:r>
      <w:r w:rsidRPr="00087373">
        <w:rPr>
          <w:sz w:val="20"/>
        </w:rPr>
        <w:t xml:space="preserve"> equal to any amount by which the prevailing demand exceeds the </w:t>
      </w:r>
      <w:r w:rsidRPr="00087373">
        <w:rPr>
          <w:i/>
          <w:sz w:val="20"/>
        </w:rPr>
        <w:t>maintenance period demand</w:t>
      </w:r>
      <w:r w:rsidRPr="00087373">
        <w:rPr>
          <w:sz w:val="20"/>
        </w:rPr>
        <w:t xml:space="preserve"> may be permitted up to a maximum of 1500 MW for no longer than the operational specified time to restore supply capacity.</w:t>
      </w:r>
    </w:p>
    <w:p w14:paraId="2548E0C1"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60 MW may be lost for up to 60 seconds.</w:t>
      </w:r>
    </w:p>
    <w:p w14:paraId="77E30C19"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the </w:t>
      </w:r>
      <w:r w:rsidRPr="00087373">
        <w:rPr>
          <w:i/>
          <w:sz w:val="20"/>
        </w:rPr>
        <w:t>group demand</w:t>
      </w:r>
      <w:r w:rsidRPr="00087373">
        <w:rPr>
          <w:sz w:val="20"/>
        </w:rPr>
        <w:t xml:space="preserve"> may be lost for up to 60 seconds.</w:t>
      </w:r>
    </w:p>
    <w:p w14:paraId="5C541FEE" w14:textId="77777777" w:rsidR="00E91867" w:rsidRPr="00087373" w:rsidRDefault="00E91867" w:rsidP="00E91867">
      <w:pPr>
        <w:rPr>
          <w:sz w:val="20"/>
        </w:rPr>
      </w:pPr>
    </w:p>
    <w:p w14:paraId="2259C940" w14:textId="77777777" w:rsidR="00E91867" w:rsidRPr="00087373" w:rsidRDefault="00E91867" w:rsidP="0045108B">
      <w:pPr>
        <w:pStyle w:val="Heading8"/>
        <w:spacing w:after="200"/>
      </w:pPr>
      <w:r w:rsidRPr="00087373">
        <w:t>Conditional Further Operational Criteria</w:t>
      </w:r>
    </w:p>
    <w:p w14:paraId="698A6348" w14:textId="77777777" w:rsidR="00B62CE2" w:rsidRPr="00087373" w:rsidRDefault="00F5603D" w:rsidP="00882732">
      <w:pPr>
        <w:numPr>
          <w:ilvl w:val="1"/>
          <w:numId w:val="27"/>
        </w:numPr>
        <w:spacing w:after="200"/>
        <w:ind w:hanging="714"/>
      </w:pPr>
      <w:r w:rsidRPr="00087373">
        <w:t>If</w:t>
      </w:r>
      <w:r w:rsidR="00B62CE2" w:rsidRPr="00087373">
        <w:t>:</w:t>
      </w:r>
    </w:p>
    <w:p w14:paraId="7D0FA27C" w14:textId="77777777" w:rsidR="00B62CE2" w:rsidRPr="00087373" w:rsidRDefault="00B56757" w:rsidP="00882732">
      <w:pPr>
        <w:numPr>
          <w:ilvl w:val="2"/>
          <w:numId w:val="27"/>
        </w:numPr>
        <w:tabs>
          <w:tab w:val="clear" w:pos="1428"/>
          <w:tab w:val="num" w:pos="1560"/>
        </w:tabs>
        <w:spacing w:after="200"/>
        <w:ind w:left="1560" w:hanging="852"/>
      </w:pPr>
      <w:bookmarkStart w:id="51" w:name="_Ref73966211"/>
      <w:r w:rsidRPr="00087373">
        <w:t>there are</w:t>
      </w:r>
      <w:r w:rsidRPr="00087373">
        <w:rPr>
          <w:i/>
        </w:rPr>
        <w:t xml:space="preserve"> adverse </w:t>
      </w:r>
      <w:r w:rsidR="00B62CE2" w:rsidRPr="00087373">
        <w:rPr>
          <w:i/>
        </w:rPr>
        <w:t>conditions</w:t>
      </w:r>
      <w:r w:rsidR="00B62CE2" w:rsidRPr="00087373">
        <w:t xml:space="preserve"> such that the likelihood of a </w:t>
      </w:r>
      <w:r w:rsidR="00B62CE2" w:rsidRPr="00087373">
        <w:rPr>
          <w:i/>
        </w:rPr>
        <w:t>double circuit</w:t>
      </w:r>
      <w:r w:rsidR="00B62CE2" w:rsidRPr="00087373">
        <w:t xml:space="preserve"> </w:t>
      </w:r>
      <w:r w:rsidR="00B62CE2" w:rsidRPr="00087373">
        <w:rPr>
          <w:i/>
        </w:rPr>
        <w:t>overhead line</w:t>
      </w:r>
      <w:r w:rsidR="00B62CE2" w:rsidRPr="00087373">
        <w:t xml:space="preserve"> fault is significantly higher than normal; or</w:t>
      </w:r>
      <w:bookmarkEnd w:id="51"/>
    </w:p>
    <w:p w14:paraId="5BD96D60" w14:textId="77777777" w:rsidR="00B62CE2" w:rsidRPr="00087373" w:rsidRDefault="00B62CE2" w:rsidP="00882732">
      <w:pPr>
        <w:numPr>
          <w:ilvl w:val="2"/>
          <w:numId w:val="27"/>
        </w:numPr>
        <w:tabs>
          <w:tab w:val="clear" w:pos="1428"/>
          <w:tab w:val="num" w:pos="1560"/>
        </w:tabs>
        <w:spacing w:after="200"/>
        <w:ind w:left="1560" w:hanging="852"/>
      </w:pPr>
      <w:bookmarkStart w:id="52" w:name="_Ref73966231"/>
      <w:r w:rsidRPr="00087373">
        <w:t xml:space="preserve">there is no significant economic justification for failing to secure the </w:t>
      </w:r>
      <w:r w:rsidR="00913664" w:rsidRPr="00087373">
        <w:rPr>
          <w:i/>
        </w:rPr>
        <w:t xml:space="preserve">onshore </w:t>
      </w:r>
      <w:r w:rsidRPr="00087373">
        <w:rPr>
          <w:i/>
        </w:rPr>
        <w:t>transmission system</w:t>
      </w:r>
      <w:r w:rsidRPr="00087373">
        <w:t xml:space="preserve"> to this criterion and the probability of </w:t>
      </w:r>
      <w:r w:rsidRPr="00087373">
        <w:rPr>
          <w:i/>
        </w:rPr>
        <w:t>loss of supply capacity</w:t>
      </w:r>
      <w:r w:rsidRPr="00087373">
        <w:t xml:space="preserve"> is not increased by following this criterion,</w:t>
      </w:r>
      <w:bookmarkEnd w:id="52"/>
    </w:p>
    <w:p w14:paraId="3F45DF4E" w14:textId="77777777" w:rsidR="00B62CE2" w:rsidRPr="00087373" w:rsidRDefault="00B62CE2" w:rsidP="00693CC1">
      <w:pPr>
        <w:spacing w:after="200"/>
        <w:ind w:left="1560"/>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of </w:t>
      </w:r>
    </w:p>
    <w:p w14:paraId="76948E98"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fault outage</w:t>
      </w:r>
      <w:r w:rsidRPr="00087373">
        <w:t xml:space="preserve"> on the </w:t>
      </w:r>
      <w:proofErr w:type="spellStart"/>
      <w:r w:rsidRPr="00087373">
        <w:rPr>
          <w:i/>
        </w:rPr>
        <w:t>supergrid</w:t>
      </w:r>
      <w:proofErr w:type="spellEnd"/>
      <w:r w:rsidRPr="00087373">
        <w:t xml:space="preserve"> of a </w:t>
      </w:r>
      <w:r w:rsidRPr="00087373">
        <w:rPr>
          <w:i/>
        </w:rPr>
        <w:t>double circuit overhead line</w:t>
      </w:r>
    </w:p>
    <w:p w14:paraId="3C2F6690" w14:textId="77777777" w:rsidR="00B11E4E" w:rsidRPr="00087373" w:rsidRDefault="00B11E4E" w:rsidP="0045108B">
      <w:pPr>
        <w:pStyle w:val="Continuenumberedpara"/>
        <w:spacing w:after="200"/>
      </w:pPr>
      <w:r w:rsidRPr="00087373">
        <w:t>there shall not be:</w:t>
      </w:r>
    </w:p>
    <w:p w14:paraId="017E7A35" w14:textId="77777777" w:rsidR="00B62CE2" w:rsidRPr="00087373" w:rsidRDefault="00B62CE2" w:rsidP="00882732">
      <w:pPr>
        <w:numPr>
          <w:ilvl w:val="2"/>
          <w:numId w:val="27"/>
        </w:numPr>
        <w:tabs>
          <w:tab w:val="clear" w:pos="1428"/>
          <w:tab w:val="num" w:pos="1560"/>
        </w:tabs>
        <w:spacing w:after="200"/>
        <w:ind w:left="1560" w:hanging="852"/>
      </w:pPr>
      <w:r w:rsidRPr="00087373">
        <w:t xml:space="preserve">where possible and there is no significant economic penalty, any </w:t>
      </w:r>
      <w:r w:rsidRPr="00087373">
        <w:rPr>
          <w:i/>
        </w:rPr>
        <w:t>loss of supply capacity</w:t>
      </w:r>
      <w:r w:rsidRPr="00087373">
        <w:t xml:space="preserve"> greater than 300 MW;</w:t>
      </w:r>
    </w:p>
    <w:p w14:paraId="6C22F933"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overloading</w:t>
      </w:r>
      <w:r w:rsidRPr="00087373">
        <w:t xml:space="preserve"> of any </w:t>
      </w:r>
      <w:r w:rsidRPr="00087373">
        <w:rPr>
          <w:i/>
        </w:rPr>
        <w:t>primary transmission equipment</w:t>
      </w:r>
      <w:r w:rsidRPr="00087373">
        <w:t>;</w:t>
      </w:r>
    </w:p>
    <w:p w14:paraId="14BF1158"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voltage conditions</w:t>
      </w:r>
      <w:r w:rsidRPr="00087373">
        <w:t>;</w:t>
      </w:r>
    </w:p>
    <w:p w14:paraId="010906B5" w14:textId="77777777" w:rsidR="00B62CE2" w:rsidRDefault="00B62CE2" w:rsidP="00882732">
      <w:pPr>
        <w:numPr>
          <w:ilvl w:val="2"/>
          <w:numId w:val="27"/>
        </w:numPr>
        <w:tabs>
          <w:tab w:val="clear" w:pos="1428"/>
          <w:tab w:val="num" w:pos="1560"/>
        </w:tabs>
        <w:spacing w:after="200"/>
        <w:ind w:left="1560" w:hanging="852"/>
        <w:rPr>
          <w:i/>
        </w:rPr>
      </w:pPr>
      <w:r w:rsidRPr="00087373">
        <w:rPr>
          <w:i/>
        </w:rPr>
        <w:t>system instability</w:t>
      </w:r>
      <w:r w:rsidR="00242840">
        <w:rPr>
          <w:i/>
        </w:rPr>
        <w:t>;</w:t>
      </w:r>
      <w:r w:rsidR="009D7557">
        <w:rPr>
          <w:i/>
        </w:rPr>
        <w:t xml:space="preserve"> or</w:t>
      </w:r>
    </w:p>
    <w:p w14:paraId="525307E6" w14:textId="77777777" w:rsidR="009D7557" w:rsidRPr="00087373" w:rsidRDefault="00693CC1" w:rsidP="009D7557">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5662DA98" w14:textId="77777777" w:rsidR="00B62CE2" w:rsidRPr="00087373" w:rsidRDefault="00B62CE2" w:rsidP="00882732">
      <w:pPr>
        <w:numPr>
          <w:ilvl w:val="1"/>
          <w:numId w:val="27"/>
        </w:numPr>
        <w:spacing w:after="200"/>
        <w:ind w:hanging="714"/>
      </w:pPr>
      <w:r w:rsidRPr="00087373">
        <w:t xml:space="preserve">During periods of </w:t>
      </w:r>
      <w:r w:rsidRPr="00087373">
        <w:rPr>
          <w:i/>
        </w:rPr>
        <w:t>major system risk</w:t>
      </w:r>
      <w:r w:rsidRPr="00087373">
        <w:t xml:space="preserve">, </w:t>
      </w:r>
      <w:r w:rsidR="007C1951" w:rsidRPr="00BA4826">
        <w:t>NGESO</w:t>
      </w:r>
      <w:r w:rsidR="007C1951">
        <w:rPr>
          <w:i/>
        </w:rPr>
        <w:t xml:space="preserve"> </w:t>
      </w:r>
      <w:r w:rsidRPr="00087373">
        <w:t xml:space="preserve">may implement measures to mitigate the consequences of this risk. Such measures may </w:t>
      </w:r>
      <w:proofErr w:type="gramStart"/>
      <w:r w:rsidRPr="00087373">
        <w:t>include:</w:t>
      </w:r>
      <w:proofErr w:type="gramEnd"/>
      <w:r w:rsidRPr="00087373">
        <w:t xml:space="preserve"> providing additional reserve; reducing system-to-</w:t>
      </w:r>
      <w:r w:rsidRPr="00087373">
        <w:rPr>
          <w:i/>
        </w:rPr>
        <w:t>generator</w:t>
      </w:r>
      <w:r w:rsidRPr="00087373">
        <w:t xml:space="preserve"> </w:t>
      </w:r>
      <w:proofErr w:type="spellStart"/>
      <w:r w:rsidRPr="00087373">
        <w:t>intertrip</w:t>
      </w:r>
      <w:proofErr w:type="spellEnd"/>
      <w:r w:rsidRPr="00087373">
        <w:t xml:space="preserve"> risks, securing as far as possible appropriate two-circuit combinations, or reducing system transfers, for example through </w:t>
      </w:r>
      <w:r w:rsidRPr="00087373">
        <w:rPr>
          <w:i/>
        </w:rPr>
        <w:t>balancing services</w:t>
      </w:r>
      <w:r w:rsidRPr="00087373">
        <w:t>.</w:t>
      </w:r>
    </w:p>
    <w:p w14:paraId="2968EEEF" w14:textId="77777777" w:rsidR="00B62CE2" w:rsidRDefault="00B62CE2" w:rsidP="00882732">
      <w:pPr>
        <w:numPr>
          <w:ilvl w:val="1"/>
          <w:numId w:val="27"/>
        </w:numPr>
        <w:spacing w:after="200"/>
        <w:ind w:hanging="714"/>
      </w:pPr>
      <w:r w:rsidRPr="00087373">
        <w:t xml:space="preserve">In the case that neither of the conditions in paragraphs </w:t>
      </w:r>
      <w:r w:rsidR="00BE1237" w:rsidRPr="00087373">
        <w:t>5.5.1</w:t>
      </w:r>
      <w:r w:rsidRPr="00087373">
        <w:t xml:space="preserve"> and </w:t>
      </w:r>
      <w:r w:rsidR="00BE1237" w:rsidRPr="00087373">
        <w:t>5.5.2</w:t>
      </w:r>
      <w:r w:rsidRPr="00087373">
        <w:t xml:space="preserve"> is met, it is acceptable to utilise short term post fault actions to avoid </w:t>
      </w:r>
      <w:r w:rsidRPr="00087373">
        <w:rPr>
          <w:i/>
        </w:rPr>
        <w:t>unacceptable overloading</w:t>
      </w:r>
      <w:r w:rsidRPr="00087373">
        <w:t xml:space="preserve"> of </w:t>
      </w:r>
      <w:r w:rsidRPr="00087373">
        <w:rPr>
          <w:i/>
        </w:rPr>
        <w:t>primary transmission equipment</w:t>
      </w:r>
      <w:r w:rsidRPr="00087373">
        <w:t xml:space="preserve"> which may include a requirement for demand reduction; however, this will not be used as a method </w:t>
      </w:r>
      <w:r w:rsidRPr="00087373">
        <w:lastRenderedPageBreak/>
        <w:t xml:space="preserve">of increasing reserve to cover abnormal post fault generation reduction. Where possible these post fault actions shall be notified to the appropriate </w:t>
      </w:r>
      <w:r w:rsidRPr="00087373">
        <w:rPr>
          <w:i/>
        </w:rPr>
        <w:t>Network Operator</w:t>
      </w:r>
      <w:r w:rsidRPr="00087373">
        <w:t xml:space="preserve"> or </w:t>
      </w:r>
      <w:r w:rsidRPr="00087373">
        <w:rPr>
          <w:i/>
        </w:rPr>
        <w:t>Generator</w:t>
      </w:r>
      <w:r w:rsidRPr="00087373">
        <w:t xml:space="preserve">. Normally the provisions of the Grid Code, in respect of Emergency Manual Demand Disconnection and/or, for example through </w:t>
      </w:r>
      <w:r w:rsidRPr="00087373">
        <w:rPr>
          <w:i/>
        </w:rPr>
        <w:t>balancing services</w:t>
      </w:r>
      <w:r w:rsidRPr="00087373">
        <w:t xml:space="preserve">, will be applied. Additional post fault actions beyond the Grid Code provisions may be applied, but only where they have been agreed in advance with the appropriate </w:t>
      </w:r>
      <w:r w:rsidRPr="00087373">
        <w:rPr>
          <w:i/>
        </w:rPr>
        <w:t>Network Operator</w:t>
      </w:r>
      <w:r w:rsidRPr="00087373">
        <w:t xml:space="preserve"> or </w:t>
      </w:r>
      <w:r w:rsidRPr="00087373">
        <w:rPr>
          <w:i/>
        </w:rPr>
        <w:t>Generator</w:t>
      </w:r>
      <w:r w:rsidRPr="00087373">
        <w:t>.</w:t>
      </w:r>
    </w:p>
    <w:p w14:paraId="39A30803" w14:textId="77777777" w:rsidR="00972817" w:rsidRPr="00087373" w:rsidRDefault="00972817" w:rsidP="00882732">
      <w:pPr>
        <w:numPr>
          <w:ilvl w:val="1"/>
          <w:numId w:val="27"/>
        </w:numPr>
        <w:spacing w:after="200"/>
        <w:ind w:hanging="714"/>
      </w:pPr>
      <w:r w:rsidRPr="00972817">
        <w:t xml:space="preserve">NGESO shall use the latest version of the </w:t>
      </w:r>
      <w:r w:rsidRPr="005710DE">
        <w:rPr>
          <w:i/>
        </w:rPr>
        <w:t>Frequency Risk and Control Report</w:t>
      </w:r>
      <w:r w:rsidRPr="00972817">
        <w:t xml:space="preserve"> as consulted on and approved by the Authority to determine the events for which </w:t>
      </w:r>
      <w:r w:rsidRPr="005710DE">
        <w:rPr>
          <w:i/>
        </w:rPr>
        <w:t>unacceptable frequency conditions</w:t>
      </w:r>
      <w:r w:rsidRPr="00972817">
        <w:t xml:space="preserve"> shall not occur. </w:t>
      </w:r>
      <w:r w:rsidRPr="005710DE">
        <w:rPr>
          <w:i/>
        </w:rPr>
        <w:t>The Frequency Risk and Control Report</w:t>
      </w:r>
      <w:r w:rsidRPr="00972817">
        <w:t xml:space="preserve"> assessment includes consideration of any consequential loss of distributed energy resources associated with any such event.</w:t>
      </w:r>
    </w:p>
    <w:p w14:paraId="3E7735FA" w14:textId="77777777" w:rsidR="00B11E4E" w:rsidRPr="00087373" w:rsidRDefault="00B11E4E" w:rsidP="0045108B">
      <w:pPr>
        <w:pStyle w:val="Heading8"/>
        <w:spacing w:after="200"/>
      </w:pPr>
      <w:r w:rsidRPr="00087373">
        <w:t>Post-fault Restoration of System Security</w:t>
      </w:r>
    </w:p>
    <w:p w14:paraId="7E5E9E52" w14:textId="77777777" w:rsidR="00B62CE2" w:rsidRPr="00087373" w:rsidRDefault="00B62CE2" w:rsidP="00882732">
      <w:pPr>
        <w:numPr>
          <w:ilvl w:val="1"/>
          <w:numId w:val="27"/>
        </w:numPr>
        <w:spacing w:after="200"/>
        <w:ind w:hanging="714"/>
      </w:pPr>
      <w:bookmarkStart w:id="53" w:name="_Ref74108475"/>
      <w:r w:rsidRPr="00087373">
        <w:t xml:space="preserve">Following the occurrence of a </w:t>
      </w:r>
      <w:r w:rsidRPr="00087373">
        <w:rPr>
          <w:i/>
        </w:rPr>
        <w:t xml:space="preserve">secured </w:t>
      </w:r>
      <w:r w:rsidR="008A1CFA" w:rsidRPr="00087373">
        <w:rPr>
          <w:i/>
        </w:rPr>
        <w:t>event</w:t>
      </w:r>
      <w:r w:rsidR="008A1CFA" w:rsidRPr="00087373">
        <w:t xml:space="preserve"> on the </w:t>
      </w:r>
      <w:r w:rsidR="008A1CFA" w:rsidRPr="00087373">
        <w:rPr>
          <w:i/>
        </w:rPr>
        <w:t>onshore transmission system</w:t>
      </w:r>
      <w:r w:rsidR="00796685" w:rsidRPr="00087373">
        <w:t>,</w:t>
      </w:r>
      <w:r w:rsidRPr="00087373">
        <w:t xml:space="preserve"> measures shall be taken to re-secure the system to the above operational criteria as soon as reasonably practicable. To this end, it is permissible to put operational measures in place pre-fault to facilitate the speedy restoration of system security.</w:t>
      </w:r>
      <w:bookmarkEnd w:id="53"/>
    </w:p>
    <w:p w14:paraId="0EEC9C37" w14:textId="77777777" w:rsidR="00B11E4E" w:rsidRPr="00087373" w:rsidRDefault="0045108B" w:rsidP="0045108B">
      <w:pPr>
        <w:pStyle w:val="Heading8"/>
        <w:spacing w:after="200"/>
      </w:pPr>
      <w:r w:rsidRPr="00087373">
        <w:t>A</w:t>
      </w:r>
      <w:r w:rsidR="00127C6A" w:rsidRPr="00087373">
        <w:t>uthorised Variations f</w:t>
      </w:r>
      <w:r w:rsidR="00B11E4E" w:rsidRPr="00087373">
        <w:t>rom the Operational Criteria</w:t>
      </w:r>
    </w:p>
    <w:p w14:paraId="2631972A" w14:textId="77777777" w:rsidR="00B62CE2" w:rsidRPr="00087373" w:rsidRDefault="00B62CE2" w:rsidP="00882732">
      <w:pPr>
        <w:numPr>
          <w:ilvl w:val="1"/>
          <w:numId w:val="27"/>
        </w:numPr>
        <w:spacing w:after="200"/>
        <w:ind w:hanging="714"/>
      </w:pPr>
      <w:r w:rsidRPr="00087373">
        <w:t>Provided it is in accordance with the appropriate requirements of the demand connection criteria in Section</w:t>
      </w:r>
      <w:r w:rsidR="00BE1237" w:rsidRPr="00087373">
        <w:t xml:space="preserve"> 3</w:t>
      </w:r>
      <w:r w:rsidRPr="00087373">
        <w:t xml:space="preserve">, there may be associated </w:t>
      </w:r>
      <w:r w:rsidRPr="00087373">
        <w:rPr>
          <w:i/>
        </w:rPr>
        <w:t>loss of supply capacity</w:t>
      </w:r>
      <w:r w:rsidRPr="00087373">
        <w:t xml:space="preserve"> due to a </w:t>
      </w:r>
      <w:r w:rsidRPr="00087373">
        <w:rPr>
          <w:i/>
        </w:rPr>
        <w:t>secured event</w:t>
      </w:r>
      <w:r w:rsidRPr="00087373">
        <w:t>, for example by virtue of the design of the generation connections and/or the designed switching arrangements at the substations concerned.</w:t>
      </w:r>
    </w:p>
    <w:p w14:paraId="5780EE0A" w14:textId="33A889D2" w:rsidR="00972817" w:rsidRDefault="00B62CE2" w:rsidP="00882732">
      <w:pPr>
        <w:numPr>
          <w:ilvl w:val="1"/>
          <w:numId w:val="27"/>
        </w:numPr>
        <w:spacing w:after="200"/>
        <w:ind w:hanging="714"/>
      </w:pPr>
      <w:r w:rsidRPr="00087373">
        <w:t xml:space="preserve">Exceptions to the criteria in paragraphs </w:t>
      </w:r>
      <w:r w:rsidR="00BE1237" w:rsidRPr="00087373">
        <w:t>5.1</w:t>
      </w:r>
      <w:r w:rsidRPr="00087373">
        <w:t xml:space="preserve"> to </w:t>
      </w:r>
      <w:r w:rsidR="00BE1237" w:rsidRPr="00087373">
        <w:t>5.</w:t>
      </w:r>
      <w:r w:rsidR="00972817">
        <w:t>7 and 5.9</w:t>
      </w:r>
      <w:r w:rsidRPr="00087373">
        <w:t xml:space="preserve"> may be required</w:t>
      </w:r>
      <w:r w:rsidR="00972817">
        <w:t>:</w:t>
      </w:r>
    </w:p>
    <w:p w14:paraId="0838CFED" w14:textId="40630F16" w:rsidR="00B62CE2" w:rsidRDefault="00B62CE2" w:rsidP="00972817">
      <w:pPr>
        <w:numPr>
          <w:ilvl w:val="2"/>
          <w:numId w:val="27"/>
        </w:numPr>
        <w:spacing w:after="200"/>
      </w:pPr>
      <w:r w:rsidRPr="00087373">
        <w:t xml:space="preserve">where variations to the connection designs as per paragraphs </w:t>
      </w:r>
      <w:r w:rsidR="00BE1237" w:rsidRPr="00087373">
        <w:t>3.12</w:t>
      </w:r>
      <w:r w:rsidRPr="00087373">
        <w:t xml:space="preserve"> to </w:t>
      </w:r>
      <w:r w:rsidR="00972817">
        <w:t xml:space="preserve">      </w:t>
      </w:r>
      <w:r w:rsidR="00BE1237" w:rsidRPr="00087373">
        <w:t>3.15</w:t>
      </w:r>
      <w:r w:rsidRPr="00087373">
        <w:t xml:space="preserve"> have been agreed</w:t>
      </w:r>
      <w:r w:rsidR="006F6C07">
        <w:t>; or</w:t>
      </w:r>
    </w:p>
    <w:p w14:paraId="068D65DB" w14:textId="77777777" w:rsidR="006F6C07" w:rsidRPr="00087373" w:rsidRDefault="006F6C07" w:rsidP="005710DE">
      <w:pPr>
        <w:numPr>
          <w:ilvl w:val="2"/>
          <w:numId w:val="27"/>
        </w:numPr>
        <w:spacing w:after="200"/>
      </w:pPr>
      <w:r w:rsidRPr="006F6C07">
        <w:t xml:space="preserve">in relation to 5.1.7 and 5.3.4 only, based on the outcome of an assessment conducted in accordance with the </w:t>
      </w:r>
      <w:r w:rsidRPr="005710DE">
        <w:rPr>
          <w:i/>
        </w:rPr>
        <w:t>Frequency Risk and Control Report</w:t>
      </w:r>
      <w:r w:rsidRPr="006F6C07">
        <w:t>.</w:t>
      </w:r>
    </w:p>
    <w:p w14:paraId="79894338" w14:textId="77777777" w:rsidR="00B62CE2" w:rsidRPr="00087373" w:rsidRDefault="00B62CE2" w:rsidP="00882732">
      <w:pPr>
        <w:numPr>
          <w:ilvl w:val="1"/>
          <w:numId w:val="27"/>
        </w:numPr>
        <w:spacing w:after="200"/>
        <w:ind w:hanging="714"/>
      </w:pPr>
      <w:r w:rsidRPr="00087373">
        <w:t xml:space="preserve">The principles of these operational criteria shall be </w:t>
      </w:r>
      <w:proofErr w:type="gramStart"/>
      <w:r w:rsidRPr="00087373">
        <w:t>applied at all times</w:t>
      </w:r>
      <w:proofErr w:type="gramEnd"/>
      <w:r w:rsidRPr="00087373">
        <w:t xml:space="preserve"> except in special circumstances where</w:t>
      </w:r>
      <w:r w:rsidR="006F6C07">
        <w:t xml:space="preserve"> </w:t>
      </w:r>
      <w:r w:rsidR="007C1951" w:rsidRPr="00AD0242">
        <w:t>NGESO</w:t>
      </w:r>
      <w:r w:rsidRPr="00087373">
        <w:t xml:space="preserve">, following consultation with the appropriate </w:t>
      </w:r>
      <w:r w:rsidRPr="00087373">
        <w:rPr>
          <w:i/>
        </w:rPr>
        <w:t>Network Operator</w:t>
      </w:r>
      <w:r w:rsidRPr="00087373">
        <w:t xml:space="preserve">, </w:t>
      </w:r>
      <w:r w:rsidRPr="00087373">
        <w:rPr>
          <w:i/>
        </w:rPr>
        <w:t>Generator</w:t>
      </w:r>
      <w:r w:rsidRPr="00087373">
        <w:t xml:space="preserve"> or </w:t>
      </w:r>
      <w:r w:rsidRPr="00087373">
        <w:rPr>
          <w:i/>
        </w:rPr>
        <w:t>Non-Embedded Customer</w:t>
      </w:r>
      <w:r w:rsidRPr="00087373">
        <w:t>, may need to give instructions to the contrary to preserve overall system integrity.</w:t>
      </w:r>
    </w:p>
    <w:p w14:paraId="21E4B22F" w14:textId="77777777" w:rsidR="00ED26A0" w:rsidRPr="00087373" w:rsidRDefault="00B62CE2" w:rsidP="00ED26A0">
      <w:pPr>
        <w:pStyle w:val="Default"/>
      </w:pPr>
      <w:r w:rsidRPr="00087373">
        <w:br w:type="page"/>
      </w:r>
    </w:p>
    <w:p w14:paraId="5D946BD8" w14:textId="77777777" w:rsidR="00ED26A0" w:rsidRPr="00087373" w:rsidRDefault="00ED26A0" w:rsidP="00882732">
      <w:pPr>
        <w:keepNext/>
        <w:numPr>
          <w:ilvl w:val="0"/>
          <w:numId w:val="18"/>
        </w:numPr>
        <w:tabs>
          <w:tab w:val="left" w:pos="2160"/>
        </w:tabs>
        <w:spacing w:before="120" w:after="240"/>
        <w:ind w:left="709" w:hanging="709"/>
        <w:jc w:val="left"/>
        <w:outlineLvl w:val="0"/>
        <w:rPr>
          <w:b/>
          <w:kern w:val="28"/>
          <w:sz w:val="28"/>
        </w:rPr>
      </w:pPr>
      <w:r w:rsidRPr="00087373">
        <w:rPr>
          <w:b/>
          <w:kern w:val="28"/>
          <w:sz w:val="28"/>
        </w:rPr>
        <w:lastRenderedPageBreak/>
        <w:t xml:space="preserve">     </w:t>
      </w:r>
      <w:bookmarkStart w:id="54" w:name="_Ref73593739"/>
      <w:r w:rsidRPr="00087373">
        <w:rPr>
          <w:b/>
          <w:kern w:val="28"/>
          <w:sz w:val="28"/>
        </w:rPr>
        <w:t xml:space="preserve">Voltage Limits in Planning and Operating the </w:t>
      </w:r>
      <w:r w:rsidRPr="00087373">
        <w:rPr>
          <w:b/>
          <w:i/>
          <w:kern w:val="28"/>
          <w:sz w:val="28"/>
        </w:rPr>
        <w:t>Onshore Transmission System</w:t>
      </w:r>
      <w:bookmarkEnd w:id="54"/>
    </w:p>
    <w:p w14:paraId="21FA3535" w14:textId="77777777" w:rsidR="00ED26A0" w:rsidRPr="00087373" w:rsidRDefault="00ED26A0" w:rsidP="00ED26A0">
      <w:pPr>
        <w:keepNext/>
        <w:spacing w:before="120" w:after="200"/>
        <w:outlineLvl w:val="7"/>
        <w:rPr>
          <w:b/>
          <w:bCs/>
          <w:strike/>
        </w:rPr>
      </w:pPr>
      <w:r w:rsidRPr="00087373">
        <w:rPr>
          <w:b/>
          <w:bCs/>
        </w:rPr>
        <w:t>Voltage and Voltage Performance Margins in Planning Timescales</w:t>
      </w:r>
    </w:p>
    <w:p w14:paraId="16D7EFC6"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planning timescales if:</w:t>
      </w:r>
    </w:p>
    <w:p w14:paraId="75163746" w14:textId="77777777" w:rsidR="00ED26A0" w:rsidRPr="00087373" w:rsidRDefault="00ED26A0" w:rsidP="00882732">
      <w:pPr>
        <w:numPr>
          <w:ilvl w:val="2"/>
          <w:numId w:val="42"/>
        </w:numPr>
        <w:tabs>
          <w:tab w:val="num" w:pos="1620"/>
        </w:tabs>
        <w:overflowPunct/>
        <w:autoSpaceDE/>
        <w:autoSpaceDN/>
        <w:adjustRightInd/>
        <w:spacing w:after="120"/>
        <w:ind w:left="1620" w:hanging="900"/>
        <w:textAlignment w:val="auto"/>
        <w:rPr>
          <w:rFonts w:cs="Arial"/>
        </w:rPr>
      </w:pPr>
      <w:r w:rsidRPr="00087373">
        <w:rPr>
          <w:rFonts w:cs="Arial"/>
        </w:rPr>
        <w:t xml:space="preserve">There is any inability to achieve pre-fault steady-state voltages as specified in Table 6.1 at </w:t>
      </w:r>
      <w:r w:rsidRPr="00087373">
        <w:rPr>
          <w:rFonts w:cs="Arial"/>
          <w:i/>
        </w:rPr>
        <w:t>onshore transmission</w:t>
      </w:r>
      <w:r w:rsidRPr="00087373">
        <w:rPr>
          <w:rFonts w:cs="Arial"/>
        </w:rPr>
        <w:t xml:space="preserve"> </w:t>
      </w:r>
      <w:r w:rsidRPr="00087373">
        <w:rPr>
          <w:rFonts w:cs="Arial"/>
          <w:i/>
        </w:rPr>
        <w:t xml:space="preserve">system </w:t>
      </w:r>
      <w:r w:rsidRPr="00087373">
        <w:rPr>
          <w:rFonts w:cs="Arial"/>
        </w:rPr>
        <w:t xml:space="preserve">substations or </w:t>
      </w:r>
      <w:r w:rsidRPr="00087373">
        <w:rPr>
          <w:rFonts w:cs="Arial"/>
          <w:i/>
        </w:rPr>
        <w:t>GSP</w:t>
      </w:r>
      <w:r w:rsidRPr="00087373">
        <w:rPr>
          <w:rFonts w:cs="Arial"/>
        </w:rPr>
        <w:t>s,</w:t>
      </w:r>
    </w:p>
    <w:p w14:paraId="7053690B" w14:textId="77777777" w:rsidR="00ED26A0" w:rsidRPr="00087373" w:rsidRDefault="00ED26A0" w:rsidP="00ED26A0">
      <w:pPr>
        <w:tabs>
          <w:tab w:val="num" w:pos="1620"/>
        </w:tabs>
        <w:spacing w:after="120"/>
        <w:ind w:left="720"/>
        <w:rPr>
          <w:rFonts w:cs="Arial"/>
        </w:rPr>
      </w:pPr>
      <w:r w:rsidRPr="00087373">
        <w:rPr>
          <w:rFonts w:cs="Arial"/>
        </w:rPr>
        <w:t>or</w:t>
      </w:r>
    </w:p>
    <w:p w14:paraId="4AF1CB7F" w14:textId="77777777" w:rsidR="00ED26A0" w:rsidRPr="00087373" w:rsidRDefault="00ED26A0" w:rsidP="00882732">
      <w:pPr>
        <w:numPr>
          <w:ilvl w:val="2"/>
          <w:numId w:val="42"/>
        </w:numPr>
        <w:tabs>
          <w:tab w:val="num" w:pos="900"/>
          <w:tab w:val="num" w:pos="1620"/>
        </w:tabs>
        <w:overflowPunct/>
        <w:autoSpaceDE/>
        <w:autoSpaceDN/>
        <w:adjustRightInd/>
        <w:spacing w:after="120"/>
        <w:ind w:left="1620" w:hanging="900"/>
        <w:jc w:val="left"/>
        <w:textAlignment w:val="auto"/>
        <w:rPr>
          <w:rFonts w:cs="Arial"/>
        </w:rPr>
      </w:pPr>
      <w:r w:rsidRPr="00087373">
        <w:rPr>
          <w:rFonts w:cs="Arial"/>
        </w:rPr>
        <w:t>if, after either:</w:t>
      </w:r>
    </w:p>
    <w:p w14:paraId="3918B4C2"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03DB465B" w14:textId="77777777" w:rsidR="00ED26A0" w:rsidRPr="00087373" w:rsidRDefault="00ED26A0" w:rsidP="00ED26A0">
      <w:pPr>
        <w:spacing w:after="120"/>
        <w:ind w:left="1620"/>
        <w:rPr>
          <w:rFonts w:cs="Arial"/>
        </w:rPr>
      </w:pPr>
      <w:r w:rsidRPr="00087373">
        <w:rPr>
          <w:rFonts w:cs="Arial"/>
        </w:rPr>
        <w:t>or</w:t>
      </w:r>
    </w:p>
    <w:p w14:paraId="0E26B64D"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r w:rsidRPr="00087373">
        <w:rPr>
          <w:rFonts w:cs="Arial"/>
        </w:rPr>
        <w:t>,</w:t>
      </w:r>
    </w:p>
    <w:p w14:paraId="7E2C6603"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any of the following conditions applies:</w:t>
      </w:r>
    </w:p>
    <w:p w14:paraId="08526A38"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5CC193D3" w14:textId="77777777" w:rsidR="00ED26A0" w:rsidRPr="00087373" w:rsidRDefault="00ED26A0" w:rsidP="00ED26A0">
      <w:pPr>
        <w:spacing w:after="120"/>
        <w:ind w:left="1620"/>
        <w:rPr>
          <w:rFonts w:cs="Arial"/>
        </w:rPr>
      </w:pPr>
      <w:r w:rsidRPr="00087373">
        <w:rPr>
          <w:rFonts w:cs="Arial"/>
        </w:rPr>
        <w:t>or</w:t>
      </w:r>
    </w:p>
    <w:p w14:paraId="0950E95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6.2 at </w:t>
      </w:r>
      <w:r w:rsidRPr="00087373">
        <w:rPr>
          <w:rFonts w:cs="Arial"/>
          <w:i/>
        </w:rPr>
        <w:t>onshore transmission system</w:t>
      </w:r>
      <w:r w:rsidRPr="00087373">
        <w:rPr>
          <w:rFonts w:cs="Arial"/>
        </w:rPr>
        <w:t xml:space="preserve"> substations or </w:t>
      </w:r>
      <w:r w:rsidRPr="00087373">
        <w:rPr>
          <w:rFonts w:cs="Arial"/>
          <w:i/>
        </w:rPr>
        <w:t>GSP</w:t>
      </w:r>
      <w:r w:rsidRPr="00087373">
        <w:rPr>
          <w:rFonts w:cs="Arial"/>
        </w:rPr>
        <w:t>s using manual and/or automatic facilities available, including the switching in or out of relevant equipment,</w:t>
      </w:r>
    </w:p>
    <w:p w14:paraId="00134582" w14:textId="77777777" w:rsidR="00ED26A0" w:rsidRPr="00087373" w:rsidRDefault="00ED26A0" w:rsidP="00ED26A0">
      <w:pPr>
        <w:spacing w:after="120"/>
        <w:ind w:left="720"/>
        <w:rPr>
          <w:rFonts w:cs="Arial"/>
        </w:rPr>
      </w:pPr>
      <w:r w:rsidRPr="00087373">
        <w:rPr>
          <w:rFonts w:cs="Arial"/>
        </w:rPr>
        <w:t>or</w:t>
      </w:r>
    </w:p>
    <w:p w14:paraId="7E5E3C7A" w14:textId="77777777" w:rsidR="00ED26A0" w:rsidRPr="00087373" w:rsidRDefault="00ED26A0" w:rsidP="00882732">
      <w:pPr>
        <w:numPr>
          <w:ilvl w:val="2"/>
          <w:numId w:val="42"/>
        </w:numPr>
        <w:tabs>
          <w:tab w:val="num" w:pos="1620"/>
        </w:tabs>
        <w:overflowPunct/>
        <w:autoSpaceDE/>
        <w:autoSpaceDN/>
        <w:adjustRightInd/>
        <w:spacing w:after="120"/>
        <w:ind w:left="1620" w:hanging="900"/>
        <w:jc w:val="left"/>
        <w:textAlignment w:val="auto"/>
        <w:rPr>
          <w:rFonts w:cs="Arial"/>
        </w:rPr>
      </w:pPr>
      <w:r w:rsidRPr="00087373">
        <w:rPr>
          <w:rFonts w:cs="Arial"/>
        </w:rPr>
        <w:t>if, pre-fault, or after either:</w:t>
      </w:r>
    </w:p>
    <w:p w14:paraId="004313A1"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 xml:space="preserve">, </w:t>
      </w:r>
    </w:p>
    <w:p w14:paraId="2854B99E" w14:textId="77777777" w:rsidR="00ED26A0" w:rsidRPr="00087373" w:rsidRDefault="00ED26A0" w:rsidP="00ED26A0">
      <w:pPr>
        <w:spacing w:after="120"/>
        <w:ind w:left="1620"/>
        <w:rPr>
          <w:rFonts w:cs="Arial"/>
        </w:rPr>
      </w:pPr>
      <w:r w:rsidRPr="00087373">
        <w:rPr>
          <w:rFonts w:cs="Arial"/>
        </w:rPr>
        <w:t>or</w:t>
      </w:r>
    </w:p>
    <w:p w14:paraId="5561A9BB"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i/>
        </w:rPr>
      </w:pPr>
      <w:r w:rsidRPr="00087373">
        <w:rPr>
          <w:rFonts w:cs="Arial"/>
          <w:i/>
        </w:rPr>
        <w:t>operational switching</w:t>
      </w:r>
    </w:p>
    <w:p w14:paraId="1EB9502A" w14:textId="77777777" w:rsidR="00ED26A0" w:rsidRPr="00087373" w:rsidRDefault="00ED26A0" w:rsidP="00ED26A0">
      <w:pPr>
        <w:spacing w:after="120"/>
        <w:ind w:left="720"/>
        <w:rPr>
          <w:rFonts w:cs="Arial"/>
        </w:rPr>
      </w:pPr>
      <w:r w:rsidRPr="00087373">
        <w:rPr>
          <w:rFonts w:cs="Arial"/>
        </w:rPr>
        <w:t xml:space="preserve">there are </w:t>
      </w:r>
      <w:r w:rsidRPr="00087373">
        <w:rPr>
          <w:rFonts w:cs="Arial"/>
          <w:i/>
        </w:rPr>
        <w:t>insufficient voltage performance margins</w:t>
      </w:r>
      <w:r w:rsidRPr="00087373">
        <w:rPr>
          <w:rFonts w:cs="Arial"/>
        </w:rPr>
        <w:t>, as evidenced by:</w:t>
      </w:r>
    </w:p>
    <w:p w14:paraId="46451DF2"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i/>
        </w:rPr>
        <w:t>voltage collapse</w:t>
      </w:r>
      <w:r w:rsidRPr="00087373">
        <w:rPr>
          <w:rFonts w:cs="Arial"/>
        </w:rPr>
        <w:t>;</w:t>
      </w:r>
    </w:p>
    <w:p w14:paraId="649A99B7"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rPr>
        <w:t>over-sensitivity of system voltage; or</w:t>
      </w:r>
    </w:p>
    <w:p w14:paraId="1A07E24A" w14:textId="77777777" w:rsidR="00ED26A0" w:rsidRPr="00087373" w:rsidRDefault="00ED26A0" w:rsidP="00882732">
      <w:pPr>
        <w:numPr>
          <w:ilvl w:val="0"/>
          <w:numId w:val="45"/>
        </w:numPr>
        <w:tabs>
          <w:tab w:val="num" w:pos="2520"/>
        </w:tabs>
        <w:overflowPunct/>
        <w:autoSpaceDE/>
        <w:autoSpaceDN/>
        <w:adjustRightInd/>
        <w:spacing w:after="120"/>
        <w:ind w:left="2520" w:hanging="900"/>
        <w:textAlignment w:val="auto"/>
        <w:rPr>
          <w:rFonts w:cs="Arial"/>
        </w:rPr>
      </w:pPr>
      <w:r w:rsidRPr="00087373">
        <w:rPr>
          <w:rFonts w:cs="Arial"/>
        </w:rPr>
        <w:t xml:space="preserve">unavoidably exceeding the continuous reactive capability expected to be available from </w:t>
      </w:r>
      <w:r w:rsidRPr="00087373">
        <w:rPr>
          <w:rFonts w:cs="Arial"/>
          <w:i/>
        </w:rPr>
        <w:t>generating units</w:t>
      </w:r>
      <w:r w:rsidRPr="00087373">
        <w:rPr>
          <w:rFonts w:cs="Arial"/>
        </w:rPr>
        <w:t xml:space="preserve"> or other reactive sources, so that accessible reactive reserves are exhausted;</w:t>
      </w:r>
    </w:p>
    <w:p w14:paraId="3B80FE6F" w14:textId="77777777" w:rsidR="00ED26A0" w:rsidRPr="00087373" w:rsidRDefault="00ED26A0" w:rsidP="00ED26A0">
      <w:pPr>
        <w:spacing w:after="120"/>
        <w:ind w:left="720"/>
        <w:rPr>
          <w:rFonts w:cs="Arial"/>
        </w:rPr>
      </w:pPr>
      <w:bookmarkStart w:id="55" w:name="_Toc248082631"/>
      <w:bookmarkStart w:id="56" w:name="_Toc248083937"/>
      <w:r w:rsidRPr="00087373">
        <w:rPr>
          <w:rFonts w:cs="Arial"/>
        </w:rPr>
        <w:t>under any of the following conditions:</w:t>
      </w:r>
      <w:bookmarkEnd w:id="55"/>
      <w:bookmarkEnd w:id="56"/>
    </w:p>
    <w:p w14:paraId="5EADC216" w14:textId="77777777" w:rsidR="00ED26A0" w:rsidRPr="00087373" w:rsidRDefault="00ED26A0" w:rsidP="00882732">
      <w:pPr>
        <w:numPr>
          <w:ilvl w:val="0"/>
          <w:numId w:val="46"/>
        </w:numPr>
        <w:tabs>
          <w:tab w:val="num" w:pos="2520"/>
        </w:tabs>
        <w:overflowPunct/>
        <w:autoSpaceDE/>
        <w:autoSpaceDN/>
        <w:adjustRightInd/>
        <w:spacing w:after="120"/>
        <w:ind w:left="2520" w:hanging="900"/>
        <w:jc w:val="left"/>
        <w:textAlignment w:val="auto"/>
        <w:rPr>
          <w:rFonts w:cs="Arial"/>
        </w:rPr>
      </w:pPr>
      <w:r w:rsidRPr="00087373">
        <w:rPr>
          <w:rFonts w:cs="Arial"/>
        </w:rPr>
        <w:t>credible demand sensitivities;</w:t>
      </w:r>
    </w:p>
    <w:p w14:paraId="4AFBB70F"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lastRenderedPageBreak/>
        <w:t>the unavailability of any single reactive compensator or other reactive power provider; or</w:t>
      </w:r>
    </w:p>
    <w:p w14:paraId="35AA97F6"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t>the loss of any one automatic switching system or any automatic voltage control system for on-load tap changing.</w:t>
      </w:r>
    </w:p>
    <w:p w14:paraId="6C94863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steady state</w:t>
      </w:r>
      <w:r w:rsidRPr="00087373">
        <w:rPr>
          <w:rFonts w:cs="Arial"/>
        </w:rPr>
        <w:t xml:space="preserve"> voltages are to be achieved without widespread post-fault re-despatch of </w:t>
      </w:r>
      <w:r w:rsidRPr="00087373">
        <w:rPr>
          <w:rFonts w:cs="Arial"/>
          <w:i/>
        </w:rPr>
        <w:t>generating unit</w:t>
      </w:r>
      <w:r w:rsidRPr="00087373">
        <w:rPr>
          <w:rFonts w:cs="Arial"/>
        </w:rPr>
        <w:t xml:space="preserve"> reactive output or changes to </w:t>
      </w:r>
      <w:proofErr w:type="gramStart"/>
      <w:r w:rsidRPr="00087373">
        <w:rPr>
          <w:rFonts w:cs="Arial"/>
        </w:rPr>
        <w:t>set-points</w:t>
      </w:r>
      <w:proofErr w:type="gramEnd"/>
      <w:r w:rsidRPr="00087373">
        <w:rPr>
          <w:rFonts w:cs="Arial"/>
        </w:rPr>
        <w:t xml:space="preserve"> of SVCs or automatic reactive switching schemes and without exceeding the available reactive capability of generation or SVCs. </w:t>
      </w:r>
      <w:proofErr w:type="gramStart"/>
      <w:r w:rsidRPr="00087373">
        <w:rPr>
          <w:rFonts w:cs="Arial"/>
        </w:rPr>
        <w:t>In particular, following</w:t>
      </w:r>
      <w:proofErr w:type="gramEnd"/>
      <w:r w:rsidRPr="00087373">
        <w:rPr>
          <w:rFonts w:cs="Arial"/>
        </w:rPr>
        <w:t xml:space="preserve"> a </w:t>
      </w:r>
      <w:r w:rsidRPr="00087373">
        <w:rPr>
          <w:rFonts w:cs="Arial"/>
          <w:i/>
        </w:rPr>
        <w:t>secured event</w:t>
      </w:r>
      <w:r w:rsidRPr="00087373">
        <w:rPr>
          <w:rFonts w:cs="Arial"/>
        </w:rPr>
        <w:t>, the target voltages at Grid Supply Points should be achieved after the operation of local reactive switching and auto-switching schemes, and after the operation of Grid Supply Transformer tap-changers.</w:t>
      </w:r>
    </w:p>
    <w:p w14:paraId="18EDE19F"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pre-fault planning voltage limits</w:t>
      </w:r>
      <w:r w:rsidRPr="00087373">
        <w:rPr>
          <w:rFonts w:cs="Arial"/>
        </w:rPr>
        <w:t xml:space="preserve"> and targets on the </w:t>
      </w:r>
      <w:r w:rsidRPr="00087373">
        <w:rPr>
          <w:rFonts w:cs="Arial"/>
          <w:i/>
        </w:rPr>
        <w:t>onshore transmission system</w:t>
      </w:r>
      <w:r w:rsidRPr="00087373">
        <w:rPr>
          <w:rFonts w:cs="Arial"/>
        </w:rPr>
        <w:t xml:space="preserve"> are as shown in Table 6.1.</w:t>
      </w:r>
    </w:p>
    <w:p w14:paraId="78F54B21"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t>Table 6.1</w:t>
      </w:r>
      <w:r w:rsidR="007B1EFA">
        <w:rPr>
          <w:rFonts w:cs="Arial"/>
          <w:bCs/>
          <w:sz w:val="22"/>
        </w:rPr>
        <w:t>:</w:t>
      </w:r>
      <w:r w:rsidR="00C53EBD" w:rsidRPr="00087373">
        <w:rPr>
          <w:rFonts w:cs="Arial"/>
          <w:bCs/>
          <w:sz w:val="22"/>
        </w:rPr>
        <w:t xml:space="preserve"> </w:t>
      </w:r>
      <w:r w:rsidRPr="00087373">
        <w:rPr>
          <w:rFonts w:cs="Arial"/>
          <w:bCs/>
          <w:sz w:val="22"/>
        </w:rPr>
        <w:t>Pre-Fault Steady State Voltage Limits and Requirements in Planning Timescales</w:t>
      </w:r>
    </w:p>
    <w:tbl>
      <w:tblPr>
        <w:tblW w:w="1055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554"/>
        <w:gridCol w:w="2513"/>
        <w:gridCol w:w="2513"/>
        <w:gridCol w:w="2971"/>
      </w:tblGrid>
      <w:tr w:rsidR="001D7768" w:rsidRPr="00087373" w14:paraId="1D9937DD" w14:textId="77777777" w:rsidTr="007B1EFA">
        <w:trPr>
          <w:trHeight w:val="340"/>
          <w:jc w:val="center"/>
        </w:trPr>
        <w:tc>
          <w:tcPr>
            <w:tcW w:w="10551" w:type="dxa"/>
            <w:gridSpan w:val="4"/>
            <w:tcBorders>
              <w:bottom w:val="single" w:sz="12" w:space="0" w:color="000000"/>
            </w:tcBorders>
          </w:tcPr>
          <w:p w14:paraId="75501DEE" w14:textId="77777777" w:rsidR="001D7768" w:rsidRPr="00087373" w:rsidRDefault="001D7768" w:rsidP="00ED26A0">
            <w:pPr>
              <w:keepNext/>
              <w:keepLines/>
              <w:tabs>
                <w:tab w:val="left" w:pos="2160"/>
              </w:tabs>
              <w:rPr>
                <w:rFonts w:cs="Arial"/>
                <w:b/>
              </w:rPr>
            </w:pPr>
            <w:r w:rsidRPr="00087373">
              <w:rPr>
                <w:rFonts w:cs="Arial"/>
                <w:b/>
              </w:rPr>
              <w:t xml:space="preserve"> (a) Voltage Limits on Transmission Networks</w:t>
            </w:r>
          </w:p>
        </w:tc>
      </w:tr>
      <w:tr w:rsidR="001D7768" w:rsidRPr="00087373" w14:paraId="7A77A3F0" w14:textId="77777777" w:rsidTr="005710DE">
        <w:trPr>
          <w:trHeight w:val="340"/>
          <w:jc w:val="center"/>
        </w:trPr>
        <w:tc>
          <w:tcPr>
            <w:tcW w:w="2554" w:type="dxa"/>
            <w:tcBorders>
              <w:bottom w:val="single" w:sz="12" w:space="0" w:color="000000"/>
            </w:tcBorders>
            <w:vAlign w:val="center"/>
          </w:tcPr>
          <w:p w14:paraId="1A00CB44" w14:textId="77777777" w:rsidR="001D7768" w:rsidRPr="00087373" w:rsidRDefault="001D7768" w:rsidP="00C1660A">
            <w:pPr>
              <w:keepNext/>
              <w:keepLines/>
              <w:tabs>
                <w:tab w:val="left" w:pos="2160"/>
              </w:tabs>
              <w:jc w:val="center"/>
              <w:rPr>
                <w:rFonts w:cs="Arial"/>
              </w:rPr>
            </w:pPr>
            <w:r w:rsidRPr="00087373">
              <w:rPr>
                <w:rFonts w:cs="Arial"/>
              </w:rPr>
              <w:t>Nominal Voltage</w:t>
            </w:r>
          </w:p>
        </w:tc>
        <w:tc>
          <w:tcPr>
            <w:tcW w:w="2513" w:type="dxa"/>
            <w:tcBorders>
              <w:bottom w:val="single" w:sz="12" w:space="0" w:color="000000"/>
            </w:tcBorders>
          </w:tcPr>
          <w:p w14:paraId="2B82A91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PU Value (1pu relates</w:t>
            </w:r>
          </w:p>
          <w:p w14:paraId="4E9E032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to the Nominal</w:t>
            </w:r>
          </w:p>
          <w:p w14:paraId="1EEC4F5B" w14:textId="77777777" w:rsidR="007B1EFA" w:rsidRPr="00DB07E4" w:rsidRDefault="007B1EFA" w:rsidP="00C1660A">
            <w:pPr>
              <w:overflowPunct/>
              <w:snapToGrid w:val="0"/>
              <w:jc w:val="center"/>
              <w:textAlignment w:val="auto"/>
              <w:rPr>
                <w:rFonts w:ascii="CenturyGothic" w:hAnsi="CenturyGothic" w:cs="CenturyGothic"/>
                <w:sz w:val="22"/>
                <w:szCs w:val="24"/>
                <w:lang w:val="x-none"/>
              </w:rPr>
            </w:pPr>
            <w:r w:rsidRPr="00DB07E4">
              <w:rPr>
                <w:rFonts w:cs="Arial"/>
                <w:sz w:val="22"/>
                <w:szCs w:val="24"/>
                <w:lang w:val="x-none"/>
              </w:rPr>
              <w:t>Voltage</w:t>
            </w:r>
            <w:r w:rsidRPr="00DB07E4">
              <w:rPr>
                <w:rFonts w:ascii="CenturyGothic" w:hAnsi="CenturyGothic" w:cs="CenturyGothic"/>
                <w:sz w:val="22"/>
                <w:szCs w:val="24"/>
                <w:lang w:val="x-none"/>
              </w:rPr>
              <w:t>)</w:t>
            </w:r>
          </w:p>
          <w:p w14:paraId="6AAD1B84" w14:textId="77777777" w:rsidR="001D7768" w:rsidRPr="00087373" w:rsidRDefault="001D7768" w:rsidP="00C1660A">
            <w:pPr>
              <w:keepNext/>
              <w:keepLines/>
              <w:tabs>
                <w:tab w:val="left" w:pos="2160"/>
              </w:tabs>
              <w:jc w:val="center"/>
              <w:rPr>
                <w:rFonts w:cs="Arial"/>
              </w:rPr>
            </w:pPr>
          </w:p>
        </w:tc>
        <w:tc>
          <w:tcPr>
            <w:tcW w:w="2513" w:type="dxa"/>
            <w:tcBorders>
              <w:bottom w:val="single" w:sz="12" w:space="0" w:color="000000"/>
            </w:tcBorders>
            <w:vAlign w:val="center"/>
          </w:tcPr>
          <w:p w14:paraId="0E057F68" w14:textId="77777777" w:rsidR="001D7768" w:rsidRPr="00087373" w:rsidRDefault="001D7768" w:rsidP="007B1EFA">
            <w:pPr>
              <w:keepNext/>
              <w:keepLines/>
              <w:tabs>
                <w:tab w:val="left" w:pos="2160"/>
              </w:tabs>
              <w:jc w:val="center"/>
              <w:rPr>
                <w:rFonts w:cs="Arial"/>
              </w:rPr>
            </w:pPr>
            <w:r w:rsidRPr="00087373">
              <w:rPr>
                <w:rFonts w:cs="Arial"/>
              </w:rPr>
              <w:t>Minimum</w:t>
            </w:r>
            <w:r w:rsidR="007B1EFA">
              <w:rPr>
                <w:rFonts w:cs="Arial"/>
              </w:rPr>
              <w:t xml:space="preserve"> (percentage of Nominal Voltage)</w:t>
            </w:r>
            <w:r w:rsidRPr="00087373">
              <w:rPr>
                <w:rFonts w:cs="Arial"/>
              </w:rPr>
              <w:t xml:space="preserve"> (</w:t>
            </w:r>
            <w:r w:rsidRPr="00087373">
              <w:rPr>
                <w:rFonts w:cs="Arial"/>
                <w:b/>
                <w:i/>
              </w:rPr>
              <w:t>Note 1</w:t>
            </w:r>
            <w:r w:rsidRPr="00087373">
              <w:rPr>
                <w:rFonts w:cs="Arial"/>
              </w:rPr>
              <w:t>)</w:t>
            </w:r>
          </w:p>
        </w:tc>
        <w:tc>
          <w:tcPr>
            <w:tcW w:w="2971" w:type="dxa"/>
            <w:tcBorders>
              <w:bottom w:val="single" w:sz="12" w:space="0" w:color="000000"/>
            </w:tcBorders>
            <w:vAlign w:val="center"/>
          </w:tcPr>
          <w:p w14:paraId="03F57434" w14:textId="77777777" w:rsidR="001D7768" w:rsidRPr="00087373" w:rsidRDefault="001D7768" w:rsidP="007B1EFA">
            <w:pPr>
              <w:keepNext/>
              <w:keepLines/>
              <w:tabs>
                <w:tab w:val="left" w:pos="2160"/>
              </w:tabs>
              <w:jc w:val="left"/>
              <w:rPr>
                <w:rFonts w:cs="Arial"/>
              </w:rPr>
            </w:pPr>
            <w:r w:rsidRPr="00087373">
              <w:rPr>
                <w:rFonts w:cs="Arial"/>
              </w:rPr>
              <w:t>Maximum</w:t>
            </w:r>
            <w:r w:rsidR="007B1EFA">
              <w:rPr>
                <w:rFonts w:cs="Arial"/>
              </w:rPr>
              <w:t xml:space="preserve"> (percentage of Nominal Voltage)</w:t>
            </w:r>
          </w:p>
        </w:tc>
      </w:tr>
      <w:tr w:rsidR="001D7768" w:rsidRPr="00087373" w14:paraId="46EE1B44" w14:textId="77777777" w:rsidTr="005710DE">
        <w:trPr>
          <w:trHeight w:val="340"/>
          <w:jc w:val="center"/>
        </w:trPr>
        <w:tc>
          <w:tcPr>
            <w:tcW w:w="2554" w:type="dxa"/>
            <w:tcBorders>
              <w:top w:val="nil"/>
            </w:tcBorders>
            <w:vAlign w:val="center"/>
          </w:tcPr>
          <w:p w14:paraId="5AD91F1A" w14:textId="26F338DA" w:rsidR="001D7768" w:rsidRPr="00087373" w:rsidRDefault="007B1EFA" w:rsidP="00C1660A">
            <w:pPr>
              <w:keepNext/>
              <w:keepLines/>
              <w:tabs>
                <w:tab w:val="left" w:pos="2160"/>
              </w:tabs>
              <w:jc w:val="center"/>
              <w:rPr>
                <w:rFonts w:cs="Arial"/>
              </w:rPr>
            </w:pPr>
            <w:r>
              <w:rPr>
                <w:rFonts w:cs="Arial"/>
              </w:rPr>
              <w:t>Greater than 300kV</w:t>
            </w:r>
          </w:p>
        </w:tc>
        <w:tc>
          <w:tcPr>
            <w:tcW w:w="2513" w:type="dxa"/>
            <w:tcBorders>
              <w:top w:val="nil"/>
            </w:tcBorders>
          </w:tcPr>
          <w:p w14:paraId="568B1E75" w14:textId="77777777" w:rsidR="001D7768" w:rsidRPr="00087373" w:rsidRDefault="007B1EFA" w:rsidP="00C1660A">
            <w:pPr>
              <w:keepNext/>
              <w:keepLines/>
              <w:tabs>
                <w:tab w:val="left" w:pos="2160"/>
              </w:tabs>
              <w:jc w:val="center"/>
              <w:rPr>
                <w:rFonts w:cs="Arial"/>
              </w:rPr>
            </w:pPr>
            <w:r>
              <w:rPr>
                <w:rFonts w:cs="Arial"/>
              </w:rPr>
              <w:t>0.975pu-1.025pu</w:t>
            </w:r>
          </w:p>
        </w:tc>
        <w:tc>
          <w:tcPr>
            <w:tcW w:w="2513" w:type="dxa"/>
            <w:tcBorders>
              <w:top w:val="nil"/>
            </w:tcBorders>
            <w:vAlign w:val="center"/>
          </w:tcPr>
          <w:p w14:paraId="321C4B91" w14:textId="5BD8D670" w:rsidR="001D7768" w:rsidRPr="00087373" w:rsidRDefault="00BC266D" w:rsidP="007B1EFA">
            <w:pPr>
              <w:keepNext/>
              <w:keepLines/>
              <w:tabs>
                <w:tab w:val="left" w:pos="2160"/>
              </w:tabs>
              <w:jc w:val="center"/>
              <w:rPr>
                <w:rFonts w:cs="Arial"/>
              </w:rPr>
            </w:pPr>
            <w:r>
              <w:rPr>
                <w:rFonts w:cs="Arial"/>
              </w:rPr>
              <w:t>-</w:t>
            </w:r>
            <w:r w:rsidR="007B1EFA">
              <w:rPr>
                <w:rFonts w:cs="Arial"/>
              </w:rPr>
              <w:t>2.5%</w:t>
            </w:r>
          </w:p>
        </w:tc>
        <w:tc>
          <w:tcPr>
            <w:tcW w:w="2971" w:type="dxa"/>
            <w:tcBorders>
              <w:top w:val="nil"/>
            </w:tcBorders>
            <w:vAlign w:val="center"/>
          </w:tcPr>
          <w:p w14:paraId="028BC415" w14:textId="28A77F53" w:rsidR="001D7768" w:rsidRPr="00087373" w:rsidRDefault="007B1EFA" w:rsidP="007B1EFA">
            <w:pPr>
              <w:keepNext/>
              <w:keepLines/>
              <w:tabs>
                <w:tab w:val="left" w:pos="2160"/>
              </w:tabs>
              <w:jc w:val="center"/>
              <w:rPr>
                <w:rFonts w:cs="Arial"/>
              </w:rPr>
            </w:pPr>
            <w:r>
              <w:rPr>
                <w:rFonts w:cs="Arial"/>
              </w:rPr>
              <w:t>+2.5%</w:t>
            </w:r>
            <w:r w:rsidRPr="00087373">
              <w:rPr>
                <w:rFonts w:cs="Arial"/>
              </w:rPr>
              <w:t xml:space="preserve"> </w:t>
            </w:r>
            <w:r w:rsidR="001D7768" w:rsidRPr="00250C9F">
              <w:rPr>
                <w:rFonts w:cs="Arial"/>
                <w:b/>
                <w:i/>
              </w:rPr>
              <w:t>Note 2</w:t>
            </w:r>
          </w:p>
        </w:tc>
      </w:tr>
      <w:tr w:rsidR="001D7768" w:rsidRPr="00087373" w14:paraId="04BB7E92" w14:textId="77777777" w:rsidTr="005710DE">
        <w:trPr>
          <w:trHeight w:val="340"/>
          <w:jc w:val="center"/>
        </w:trPr>
        <w:tc>
          <w:tcPr>
            <w:tcW w:w="2554" w:type="dxa"/>
            <w:tcBorders>
              <w:bottom w:val="single" w:sz="6" w:space="0" w:color="000000"/>
            </w:tcBorders>
            <w:vAlign w:val="center"/>
          </w:tcPr>
          <w:p w14:paraId="3798DE0B" w14:textId="3CCC5790" w:rsidR="001D7768" w:rsidRPr="00087373" w:rsidRDefault="007B1EFA" w:rsidP="00C1660A">
            <w:pPr>
              <w:keepNext/>
              <w:keepLines/>
              <w:tabs>
                <w:tab w:val="left" w:pos="2160"/>
              </w:tabs>
              <w:jc w:val="center"/>
              <w:rPr>
                <w:rFonts w:cs="Arial"/>
              </w:rPr>
            </w:pPr>
            <w:r>
              <w:rPr>
                <w:rFonts w:cs="Arial"/>
              </w:rPr>
              <w:t>200kV up to and including 300kV</w:t>
            </w:r>
          </w:p>
        </w:tc>
        <w:tc>
          <w:tcPr>
            <w:tcW w:w="2513" w:type="dxa"/>
            <w:tcBorders>
              <w:bottom w:val="single" w:sz="6" w:space="0" w:color="000000"/>
            </w:tcBorders>
          </w:tcPr>
          <w:p w14:paraId="7E8B0A68" w14:textId="77777777" w:rsidR="001D7768" w:rsidRPr="00087373" w:rsidRDefault="007B1EFA" w:rsidP="00C1660A">
            <w:pPr>
              <w:keepNext/>
              <w:keepLines/>
              <w:tabs>
                <w:tab w:val="left" w:pos="2160"/>
              </w:tabs>
              <w:jc w:val="center"/>
              <w:rPr>
                <w:rFonts w:cs="Arial"/>
              </w:rPr>
            </w:pPr>
            <w:r>
              <w:rPr>
                <w:rFonts w:cs="Arial"/>
              </w:rPr>
              <w:t>0.95pu-1.05pu</w:t>
            </w:r>
          </w:p>
        </w:tc>
        <w:tc>
          <w:tcPr>
            <w:tcW w:w="2513" w:type="dxa"/>
            <w:tcBorders>
              <w:bottom w:val="single" w:sz="6" w:space="0" w:color="000000"/>
            </w:tcBorders>
            <w:vAlign w:val="center"/>
          </w:tcPr>
          <w:p w14:paraId="371B43C0" w14:textId="064802F0" w:rsidR="001D7768" w:rsidRPr="00087373" w:rsidRDefault="007B1EFA" w:rsidP="00C1660A">
            <w:pPr>
              <w:keepNext/>
              <w:keepLines/>
              <w:tabs>
                <w:tab w:val="left" w:pos="2160"/>
              </w:tabs>
              <w:jc w:val="center"/>
              <w:rPr>
                <w:rFonts w:cs="Arial"/>
              </w:rPr>
            </w:pPr>
            <w:r>
              <w:rPr>
                <w:rFonts w:cs="Arial"/>
              </w:rPr>
              <w:t>-5%</w:t>
            </w:r>
          </w:p>
        </w:tc>
        <w:tc>
          <w:tcPr>
            <w:tcW w:w="2971" w:type="dxa"/>
            <w:tcBorders>
              <w:bottom w:val="single" w:sz="6" w:space="0" w:color="000000"/>
            </w:tcBorders>
            <w:vAlign w:val="center"/>
          </w:tcPr>
          <w:p w14:paraId="2C02DBEB" w14:textId="13A55994" w:rsidR="001D7768" w:rsidRPr="00087373" w:rsidRDefault="007B1EFA" w:rsidP="00C1660A">
            <w:pPr>
              <w:keepNext/>
              <w:keepLines/>
              <w:tabs>
                <w:tab w:val="left" w:pos="2160"/>
              </w:tabs>
              <w:jc w:val="center"/>
              <w:rPr>
                <w:rFonts w:cs="Arial"/>
              </w:rPr>
            </w:pPr>
            <w:r>
              <w:rPr>
                <w:rFonts w:cs="Arial"/>
              </w:rPr>
              <w:t>+5%</w:t>
            </w:r>
          </w:p>
        </w:tc>
      </w:tr>
      <w:tr w:rsidR="001D7768" w:rsidRPr="00087373" w14:paraId="280F9602" w14:textId="77777777" w:rsidTr="005710DE">
        <w:trPr>
          <w:trHeight w:val="340"/>
          <w:jc w:val="center"/>
        </w:trPr>
        <w:tc>
          <w:tcPr>
            <w:tcW w:w="2554" w:type="dxa"/>
            <w:tcBorders>
              <w:top w:val="single" w:sz="6" w:space="0" w:color="000000"/>
              <w:bottom w:val="double" w:sz="12" w:space="0" w:color="auto"/>
            </w:tcBorders>
            <w:vAlign w:val="center"/>
          </w:tcPr>
          <w:p w14:paraId="27F3635C" w14:textId="0A22E089" w:rsidR="001D7768" w:rsidRPr="00087373" w:rsidRDefault="001D7768" w:rsidP="00C1660A">
            <w:pPr>
              <w:keepNext/>
              <w:keepLines/>
              <w:tabs>
                <w:tab w:val="left" w:pos="2160"/>
              </w:tabs>
              <w:jc w:val="center"/>
              <w:rPr>
                <w:rFonts w:cs="Arial"/>
              </w:rPr>
            </w:pPr>
            <w:r w:rsidRPr="00087373">
              <w:rPr>
                <w:rFonts w:cs="Arial"/>
              </w:rPr>
              <w:t>132</w:t>
            </w:r>
            <w:r w:rsidR="007B1EFA">
              <w:rPr>
                <w:rFonts w:cs="Arial"/>
              </w:rPr>
              <w:t>kV up to and including 200kV</w:t>
            </w:r>
          </w:p>
        </w:tc>
        <w:tc>
          <w:tcPr>
            <w:tcW w:w="2513" w:type="dxa"/>
            <w:tcBorders>
              <w:top w:val="single" w:sz="6" w:space="0" w:color="000000"/>
              <w:bottom w:val="double" w:sz="12" w:space="0" w:color="auto"/>
            </w:tcBorders>
          </w:tcPr>
          <w:p w14:paraId="3F377C5D" w14:textId="77777777" w:rsidR="001D7768" w:rsidRPr="00087373" w:rsidRDefault="00FE3E07" w:rsidP="00C1660A">
            <w:pPr>
              <w:keepNext/>
              <w:keepLines/>
              <w:tabs>
                <w:tab w:val="left" w:pos="2160"/>
              </w:tabs>
              <w:jc w:val="center"/>
              <w:rPr>
                <w:rFonts w:cs="Arial"/>
              </w:rPr>
            </w:pPr>
            <w:r>
              <w:rPr>
                <w:rFonts w:cs="Arial"/>
              </w:rPr>
              <w:t>0.95pu-1.05pu</w:t>
            </w:r>
          </w:p>
        </w:tc>
        <w:tc>
          <w:tcPr>
            <w:tcW w:w="2513" w:type="dxa"/>
            <w:tcBorders>
              <w:top w:val="single" w:sz="6" w:space="0" w:color="000000"/>
              <w:bottom w:val="double" w:sz="12" w:space="0" w:color="auto"/>
            </w:tcBorders>
            <w:vAlign w:val="center"/>
          </w:tcPr>
          <w:p w14:paraId="4EAAE19D" w14:textId="770CA4E8" w:rsidR="001D7768" w:rsidRPr="00087373" w:rsidRDefault="00FE3E07" w:rsidP="00C1660A">
            <w:pPr>
              <w:keepNext/>
              <w:keepLines/>
              <w:tabs>
                <w:tab w:val="left" w:pos="2160"/>
              </w:tabs>
              <w:jc w:val="center"/>
              <w:rPr>
                <w:rFonts w:cs="Arial"/>
              </w:rPr>
            </w:pPr>
            <w:r>
              <w:rPr>
                <w:rFonts w:cs="Arial"/>
              </w:rPr>
              <w:t>-5%</w:t>
            </w:r>
          </w:p>
        </w:tc>
        <w:tc>
          <w:tcPr>
            <w:tcW w:w="2971" w:type="dxa"/>
            <w:tcBorders>
              <w:top w:val="single" w:sz="6" w:space="0" w:color="000000"/>
              <w:bottom w:val="double" w:sz="12" w:space="0" w:color="auto"/>
            </w:tcBorders>
            <w:vAlign w:val="center"/>
          </w:tcPr>
          <w:p w14:paraId="0C9E181C" w14:textId="3B1F60E0" w:rsidR="001D7768" w:rsidRPr="00087373" w:rsidRDefault="00FE3E07" w:rsidP="00C1660A">
            <w:pPr>
              <w:keepNext/>
              <w:keepLines/>
              <w:tabs>
                <w:tab w:val="left" w:pos="2160"/>
              </w:tabs>
              <w:jc w:val="center"/>
              <w:rPr>
                <w:rFonts w:cs="Arial"/>
              </w:rPr>
            </w:pPr>
            <w:r>
              <w:rPr>
                <w:rFonts w:cs="Arial"/>
              </w:rPr>
              <w:t>+5%</w:t>
            </w:r>
          </w:p>
        </w:tc>
      </w:tr>
      <w:tr w:rsidR="00731E3A" w:rsidRPr="00087373" w14:paraId="3E46B15D" w14:textId="77777777" w:rsidTr="007B1EFA">
        <w:trPr>
          <w:trHeight w:val="340"/>
          <w:jc w:val="center"/>
        </w:trPr>
        <w:tc>
          <w:tcPr>
            <w:tcW w:w="10551" w:type="dxa"/>
            <w:gridSpan w:val="4"/>
            <w:tcBorders>
              <w:top w:val="double" w:sz="12" w:space="0" w:color="auto"/>
            </w:tcBorders>
          </w:tcPr>
          <w:p w14:paraId="78FA882A" w14:textId="3DD4504F" w:rsidR="00731E3A" w:rsidRPr="00731E3A" w:rsidRDefault="00731E3A" w:rsidP="007B1EFA">
            <w:pPr>
              <w:keepNext/>
              <w:keepLines/>
              <w:tabs>
                <w:tab w:val="left" w:pos="2160"/>
              </w:tabs>
              <w:jc w:val="left"/>
              <w:rPr>
                <w:rFonts w:cs="Arial"/>
                <w:b/>
              </w:rPr>
            </w:pPr>
            <w:r w:rsidRPr="00731E3A">
              <w:rPr>
                <w:rFonts w:cs="Arial"/>
                <w:b/>
              </w:rPr>
              <w:t>(b) Voltages to be Achievable at Interfaces to Distribution Networks</w:t>
            </w:r>
            <w:r w:rsidR="007B1EFA" w:rsidRPr="00731E3A">
              <w:rPr>
                <w:rFonts w:cs="Arial"/>
                <w:b/>
              </w:rPr>
              <w:t xml:space="preserve"> and Non-Embedded Customers</w:t>
            </w:r>
          </w:p>
        </w:tc>
      </w:tr>
      <w:tr w:rsidR="00731E3A" w:rsidRPr="00087373" w14:paraId="6DB60DE7" w14:textId="77777777" w:rsidTr="00C1660A">
        <w:trPr>
          <w:trHeight w:val="340"/>
          <w:jc w:val="center"/>
        </w:trPr>
        <w:tc>
          <w:tcPr>
            <w:tcW w:w="2554" w:type="dxa"/>
            <w:vAlign w:val="center"/>
          </w:tcPr>
          <w:p w14:paraId="390F0B3C" w14:textId="77777777" w:rsidR="00731E3A" w:rsidRPr="00087373" w:rsidRDefault="00731E3A" w:rsidP="00FE3E07">
            <w:pPr>
              <w:keepNext/>
              <w:keepLines/>
              <w:tabs>
                <w:tab w:val="left" w:pos="2160"/>
              </w:tabs>
              <w:jc w:val="left"/>
              <w:rPr>
                <w:rFonts w:cs="Arial"/>
              </w:rPr>
            </w:pPr>
            <w:r w:rsidRPr="00087373">
              <w:rPr>
                <w:rFonts w:cs="Arial"/>
              </w:rPr>
              <w:t>Any</w:t>
            </w:r>
            <w:r w:rsidR="00FE3E07">
              <w:rPr>
                <w:rFonts w:cs="Arial"/>
              </w:rPr>
              <w:t xml:space="preserve"> </w:t>
            </w:r>
            <w:r w:rsidR="00FE3E07" w:rsidRPr="00087373">
              <w:rPr>
                <w:rFonts w:cs="Arial"/>
              </w:rPr>
              <w:t>Nominal Voltage</w:t>
            </w:r>
          </w:p>
        </w:tc>
        <w:tc>
          <w:tcPr>
            <w:tcW w:w="7997" w:type="dxa"/>
            <w:gridSpan w:val="3"/>
          </w:tcPr>
          <w:p w14:paraId="112EDD75" w14:textId="18C856A0" w:rsidR="00731E3A" w:rsidRPr="00087373" w:rsidRDefault="00FE3E07" w:rsidP="00731E3A">
            <w:pPr>
              <w:keepNext/>
              <w:keepLines/>
              <w:tabs>
                <w:tab w:val="left" w:pos="2160"/>
              </w:tabs>
              <w:jc w:val="left"/>
              <w:rPr>
                <w:rFonts w:cs="Arial"/>
              </w:rPr>
            </w:pPr>
            <w:r>
              <w:rPr>
                <w:rFonts w:cs="Arial"/>
              </w:rPr>
              <w:t>1.05pu</w:t>
            </w:r>
            <w:r w:rsidRPr="00087373">
              <w:rPr>
                <w:rFonts w:cs="Arial"/>
              </w:rPr>
              <w:t xml:space="preserve"> </w:t>
            </w:r>
            <w:r w:rsidR="00731E3A" w:rsidRPr="00087373">
              <w:rPr>
                <w:rFonts w:cs="Arial"/>
              </w:rPr>
              <w:t xml:space="preserve">at forecast </w:t>
            </w:r>
            <w:r w:rsidR="00731E3A" w:rsidRPr="00087373">
              <w:rPr>
                <w:rFonts w:cs="Arial"/>
                <w:i/>
              </w:rPr>
              <w:t>Group Demand</w:t>
            </w:r>
          </w:p>
          <w:p w14:paraId="4DF2911E" w14:textId="72020CB0" w:rsidR="00731E3A" w:rsidRPr="00087373" w:rsidRDefault="00FE3E07" w:rsidP="00054E32">
            <w:pPr>
              <w:keepNext/>
              <w:keepLines/>
              <w:tabs>
                <w:tab w:val="left" w:pos="2160"/>
              </w:tabs>
              <w:jc w:val="left"/>
              <w:rPr>
                <w:rFonts w:cs="Arial"/>
              </w:rPr>
            </w:pPr>
            <w:r>
              <w:rPr>
                <w:rFonts w:cs="Arial"/>
              </w:rPr>
              <w:t>1.00pu</w:t>
            </w:r>
            <w:r w:rsidRPr="00087373">
              <w:rPr>
                <w:rFonts w:cs="Arial"/>
              </w:rPr>
              <w:t xml:space="preserve"> </w:t>
            </w:r>
            <w:r w:rsidR="00731E3A" w:rsidRPr="00087373">
              <w:rPr>
                <w:rFonts w:cs="Arial"/>
              </w:rPr>
              <w:t xml:space="preserve">at </w:t>
            </w:r>
            <w:r w:rsidR="00731E3A" w:rsidRPr="00087373">
              <w:rPr>
                <w:rFonts w:cs="Arial"/>
                <w:i/>
              </w:rPr>
              <w:t>forecast Minimum Demand</w:t>
            </w:r>
            <w:r>
              <w:rPr>
                <w:rFonts w:cs="Arial"/>
                <w:i/>
              </w:rPr>
              <w:t xml:space="preserve"> </w:t>
            </w:r>
            <w:r w:rsidR="00731E3A" w:rsidRPr="00087373">
              <w:rPr>
                <w:rFonts w:cs="Arial"/>
              </w:rPr>
              <w:t>or as otherwise agreed with the relevant Network Operator</w:t>
            </w:r>
            <w:r>
              <w:rPr>
                <w:rFonts w:cs="Arial"/>
              </w:rPr>
              <w:t xml:space="preserve"> or Non-Embedded Customer</w:t>
            </w:r>
          </w:p>
        </w:tc>
      </w:tr>
    </w:tbl>
    <w:p w14:paraId="7C40473B" w14:textId="77777777" w:rsidR="002A1B2E" w:rsidRDefault="002A1B2E" w:rsidP="00C53EBD">
      <w:pPr>
        <w:rPr>
          <w:b/>
          <w:sz w:val="20"/>
        </w:rPr>
      </w:pPr>
    </w:p>
    <w:p w14:paraId="48F9AD6D" w14:textId="77777777" w:rsidR="00C53EBD" w:rsidRPr="00087373" w:rsidRDefault="00C53EBD" w:rsidP="00C53EBD">
      <w:pPr>
        <w:rPr>
          <w:b/>
          <w:sz w:val="20"/>
        </w:rPr>
      </w:pPr>
      <w:r w:rsidRPr="00087373">
        <w:rPr>
          <w:b/>
          <w:sz w:val="20"/>
        </w:rPr>
        <w:t>Notes</w:t>
      </w:r>
    </w:p>
    <w:p w14:paraId="2D7F0657" w14:textId="77777777" w:rsidR="00C53EBD" w:rsidRPr="00087373" w:rsidRDefault="00C53EBD" w:rsidP="00882732">
      <w:pPr>
        <w:numPr>
          <w:ilvl w:val="0"/>
          <w:numId w:val="53"/>
        </w:numPr>
        <w:rPr>
          <w:sz w:val="20"/>
        </w:rPr>
      </w:pPr>
      <w:r w:rsidRPr="00087373">
        <w:rPr>
          <w:sz w:val="20"/>
        </w:rPr>
        <w:t>It is permissible to relax these to the limits specified in Table 6.2 if:</w:t>
      </w:r>
    </w:p>
    <w:p w14:paraId="7D2305FA" w14:textId="77777777" w:rsidR="00C53EBD" w:rsidRPr="00087373" w:rsidRDefault="00C53EBD" w:rsidP="00882732">
      <w:pPr>
        <w:numPr>
          <w:ilvl w:val="0"/>
          <w:numId w:val="54"/>
        </w:numPr>
        <w:rPr>
          <w:sz w:val="20"/>
        </w:rPr>
      </w:pPr>
      <w:r w:rsidRPr="00087373">
        <w:rPr>
          <w:sz w:val="20"/>
        </w:rPr>
        <w:t xml:space="preserve">following a </w:t>
      </w:r>
      <w:r w:rsidRPr="00087373">
        <w:rPr>
          <w:i/>
          <w:sz w:val="20"/>
        </w:rPr>
        <w:t>secured event</w:t>
      </w:r>
      <w:r w:rsidRPr="00087373">
        <w:rPr>
          <w:sz w:val="20"/>
        </w:rPr>
        <w:t>, the voltage limits specified in Table 6.2 can be achieved, and</w:t>
      </w:r>
    </w:p>
    <w:p w14:paraId="43A947DF" w14:textId="77777777" w:rsidR="00ED26A0" w:rsidRPr="00087373" w:rsidRDefault="00C53EBD" w:rsidP="00882732">
      <w:pPr>
        <w:numPr>
          <w:ilvl w:val="0"/>
          <w:numId w:val="54"/>
        </w:numPr>
        <w:rPr>
          <w:sz w:val="20"/>
        </w:rPr>
      </w:pPr>
      <w:r w:rsidRPr="00087373">
        <w:rPr>
          <w:sz w:val="20"/>
        </w:rPr>
        <w:t>there is judged to be sufficient certainty of meeting Security and Quality of Supply Standards in operational timescales.</w:t>
      </w:r>
    </w:p>
    <w:p w14:paraId="5037202F" w14:textId="2CA8AC8D" w:rsidR="006D4B86" w:rsidRPr="00087373" w:rsidRDefault="006D4B86" w:rsidP="00882732">
      <w:pPr>
        <w:numPr>
          <w:ilvl w:val="0"/>
          <w:numId w:val="53"/>
        </w:numPr>
        <w:rPr>
          <w:sz w:val="20"/>
        </w:rPr>
      </w:pPr>
      <w:r w:rsidRPr="00087373">
        <w:rPr>
          <w:sz w:val="20"/>
        </w:rPr>
        <w:t xml:space="preserve">It is permissible to relax this to 105% </w:t>
      </w:r>
      <w:r w:rsidR="00FE3E07">
        <w:rPr>
          <w:sz w:val="20"/>
        </w:rPr>
        <w:t xml:space="preserve">of the nominal voltage </w:t>
      </w:r>
      <w:r w:rsidRPr="00087373">
        <w:rPr>
          <w:sz w:val="20"/>
        </w:rPr>
        <w:t>if there is judged to be sufficient certainty that the limit of 105%</w:t>
      </w:r>
      <w:r w:rsidR="00FE3E07">
        <w:rPr>
          <w:sz w:val="20"/>
        </w:rPr>
        <w:t xml:space="preserve"> of the nominal voltage</w:t>
      </w:r>
      <w:r w:rsidRPr="00087373">
        <w:rPr>
          <w:sz w:val="20"/>
        </w:rPr>
        <w:t xml:space="preserve"> can be met in operational timescales.</w:t>
      </w:r>
    </w:p>
    <w:p w14:paraId="6DDA93AC" w14:textId="77777777" w:rsidR="00ED26A0" w:rsidRPr="00087373" w:rsidRDefault="00ED26A0" w:rsidP="00ED26A0">
      <w:pPr>
        <w:spacing w:after="60"/>
        <w:ind w:left="720" w:hanging="360"/>
        <w:rPr>
          <w:rFonts w:cs="Arial"/>
          <w:szCs w:val="24"/>
        </w:rPr>
      </w:pPr>
    </w:p>
    <w:p w14:paraId="75601D33"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voltage limits in Table 6.2 are to be observed following any </w:t>
      </w:r>
      <w:r w:rsidRPr="00087373">
        <w:rPr>
          <w:rFonts w:cs="Arial"/>
          <w:i/>
        </w:rPr>
        <w:t>secured event</w:t>
      </w:r>
      <w:r w:rsidRPr="00087373">
        <w:rPr>
          <w:rFonts w:cs="Arial"/>
        </w:rPr>
        <w:t>.</w:t>
      </w:r>
    </w:p>
    <w:p w14:paraId="034D2724" w14:textId="77777777" w:rsidR="00ED26A0" w:rsidRPr="00087373" w:rsidRDefault="006D4B86" w:rsidP="00ED26A0">
      <w:pPr>
        <w:keepNext/>
        <w:keepLines/>
        <w:spacing w:before="240" w:after="120"/>
        <w:ind w:left="1276" w:hanging="1276"/>
        <w:jc w:val="center"/>
        <w:rPr>
          <w:rFonts w:cs="Arial"/>
          <w:bCs/>
          <w:sz w:val="22"/>
        </w:rPr>
      </w:pPr>
      <w:r w:rsidRPr="00087373">
        <w:rPr>
          <w:rFonts w:cs="Arial"/>
          <w:bCs/>
          <w:sz w:val="22"/>
        </w:rPr>
        <w:lastRenderedPageBreak/>
        <w:t xml:space="preserve">Table 6.2 </w:t>
      </w:r>
      <w:r w:rsidR="00ED26A0" w:rsidRPr="00087373">
        <w:rPr>
          <w:rFonts w:cs="Arial"/>
          <w:bCs/>
          <w:sz w:val="22"/>
        </w:rPr>
        <w:t>Steady State Voltage Limits and Requirements in Planning Timescales</w:t>
      </w:r>
    </w:p>
    <w:tbl>
      <w:tblPr>
        <w:tblW w:w="1058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02"/>
        <w:gridCol w:w="2766"/>
        <w:gridCol w:w="3600"/>
        <w:gridCol w:w="2520"/>
      </w:tblGrid>
      <w:tr w:rsidR="00731E3A" w:rsidRPr="00087373" w14:paraId="4583FD31" w14:textId="77777777" w:rsidTr="00254618">
        <w:trPr>
          <w:trHeight w:val="340"/>
          <w:jc w:val="center"/>
        </w:trPr>
        <w:tc>
          <w:tcPr>
            <w:tcW w:w="10588" w:type="dxa"/>
            <w:gridSpan w:val="4"/>
            <w:tcBorders>
              <w:bottom w:val="single" w:sz="12" w:space="0" w:color="000000"/>
            </w:tcBorders>
          </w:tcPr>
          <w:p w14:paraId="41E33C10" w14:textId="77777777" w:rsidR="00731E3A" w:rsidRPr="00731E3A" w:rsidRDefault="00731E3A" w:rsidP="00ED26A0">
            <w:pPr>
              <w:keepNext/>
              <w:keepLines/>
              <w:tabs>
                <w:tab w:val="left" w:pos="2160"/>
              </w:tabs>
              <w:rPr>
                <w:rFonts w:cs="Arial"/>
                <w:b/>
              </w:rPr>
            </w:pPr>
            <w:r w:rsidRPr="00731E3A">
              <w:rPr>
                <w:rFonts w:cs="Arial"/>
                <w:b/>
              </w:rPr>
              <w:t>(a) Voltage Limits on Transmission Networks</w:t>
            </w:r>
          </w:p>
        </w:tc>
      </w:tr>
      <w:tr w:rsidR="00731E3A" w:rsidRPr="00087373" w14:paraId="4FBBA1D7" w14:textId="77777777" w:rsidTr="00FE3E07">
        <w:trPr>
          <w:trHeight w:val="340"/>
          <w:jc w:val="center"/>
        </w:trPr>
        <w:tc>
          <w:tcPr>
            <w:tcW w:w="1702" w:type="dxa"/>
            <w:tcBorders>
              <w:bottom w:val="single" w:sz="12" w:space="0" w:color="000000"/>
            </w:tcBorders>
            <w:vAlign w:val="center"/>
          </w:tcPr>
          <w:p w14:paraId="7395274D" w14:textId="77777777" w:rsidR="00731E3A" w:rsidRPr="00087373" w:rsidRDefault="00731E3A" w:rsidP="00ED26A0">
            <w:pPr>
              <w:keepNext/>
              <w:keepLines/>
              <w:tabs>
                <w:tab w:val="left" w:pos="2160"/>
              </w:tabs>
              <w:jc w:val="center"/>
              <w:rPr>
                <w:rFonts w:cs="Arial"/>
              </w:rPr>
            </w:pPr>
            <w:r w:rsidRPr="00087373">
              <w:rPr>
                <w:rFonts w:cs="Arial"/>
              </w:rPr>
              <w:t>Nominal Voltage</w:t>
            </w:r>
          </w:p>
        </w:tc>
        <w:tc>
          <w:tcPr>
            <w:tcW w:w="2766" w:type="dxa"/>
            <w:tcBorders>
              <w:bottom w:val="single" w:sz="12" w:space="0" w:color="000000"/>
            </w:tcBorders>
          </w:tcPr>
          <w:p w14:paraId="3C11A165" w14:textId="77777777" w:rsidR="00731E3A" w:rsidRPr="00087373" w:rsidRDefault="00FE3E07" w:rsidP="00ED26A0">
            <w:pPr>
              <w:keepNext/>
              <w:keepLines/>
              <w:tabs>
                <w:tab w:val="left" w:pos="2160"/>
              </w:tabs>
              <w:jc w:val="center"/>
              <w:rPr>
                <w:rFonts w:cs="Arial"/>
              </w:rPr>
            </w:pPr>
            <w:r>
              <w:rPr>
                <w:rFonts w:cs="Arial"/>
              </w:rPr>
              <w:t>PU Value (1pu relates to the Nominal Voltage)</w:t>
            </w:r>
          </w:p>
        </w:tc>
        <w:tc>
          <w:tcPr>
            <w:tcW w:w="3600" w:type="dxa"/>
            <w:tcBorders>
              <w:bottom w:val="single" w:sz="12" w:space="0" w:color="000000"/>
            </w:tcBorders>
            <w:vAlign w:val="center"/>
          </w:tcPr>
          <w:p w14:paraId="0B69733D" w14:textId="77777777" w:rsidR="00731E3A" w:rsidRPr="00087373" w:rsidRDefault="00731E3A" w:rsidP="00ED26A0">
            <w:pPr>
              <w:keepNext/>
              <w:keepLines/>
              <w:tabs>
                <w:tab w:val="left" w:pos="2160"/>
              </w:tabs>
              <w:jc w:val="center"/>
              <w:rPr>
                <w:rFonts w:cs="Arial"/>
              </w:rPr>
            </w:pPr>
            <w:r w:rsidRPr="00087373">
              <w:rPr>
                <w:rFonts w:cs="Arial"/>
              </w:rPr>
              <w:t>Minimum</w:t>
            </w:r>
            <w:r w:rsidR="00FE3E07">
              <w:rPr>
                <w:rFonts w:cs="Arial"/>
              </w:rPr>
              <w:t xml:space="preserve"> (percentage of Nominal Voltage)</w:t>
            </w:r>
          </w:p>
        </w:tc>
        <w:tc>
          <w:tcPr>
            <w:tcW w:w="2520" w:type="dxa"/>
            <w:tcBorders>
              <w:bottom w:val="single" w:sz="12" w:space="0" w:color="000000"/>
            </w:tcBorders>
            <w:vAlign w:val="center"/>
          </w:tcPr>
          <w:p w14:paraId="6776B2F0" w14:textId="77777777" w:rsidR="00731E3A" w:rsidRPr="00087373" w:rsidRDefault="00731E3A" w:rsidP="00ED26A0">
            <w:pPr>
              <w:keepNext/>
              <w:keepLines/>
              <w:tabs>
                <w:tab w:val="left" w:pos="2160"/>
              </w:tabs>
              <w:jc w:val="center"/>
              <w:rPr>
                <w:rFonts w:cs="Arial"/>
              </w:rPr>
            </w:pPr>
            <w:r w:rsidRPr="00087373">
              <w:rPr>
                <w:rFonts w:cs="Arial"/>
              </w:rPr>
              <w:t>Maximum</w:t>
            </w:r>
            <w:r w:rsidR="00160191">
              <w:rPr>
                <w:rFonts w:cs="Arial"/>
              </w:rPr>
              <w:t xml:space="preserve"> </w:t>
            </w:r>
            <w:r w:rsidR="00FE3E07">
              <w:rPr>
                <w:rFonts w:cs="Arial"/>
              </w:rPr>
              <w:t>(percentage of Nominal Voltage)</w:t>
            </w:r>
          </w:p>
        </w:tc>
      </w:tr>
      <w:tr w:rsidR="00731E3A" w:rsidRPr="00087373" w14:paraId="2F39C9EA" w14:textId="77777777" w:rsidTr="00FE3E07">
        <w:trPr>
          <w:trHeight w:val="340"/>
          <w:jc w:val="center"/>
        </w:trPr>
        <w:tc>
          <w:tcPr>
            <w:tcW w:w="1702" w:type="dxa"/>
            <w:tcBorders>
              <w:top w:val="nil"/>
            </w:tcBorders>
            <w:vAlign w:val="center"/>
          </w:tcPr>
          <w:p w14:paraId="6C3C8A39" w14:textId="5DF076AF" w:rsidR="00731E3A" w:rsidRPr="00087373" w:rsidRDefault="00FE3E07" w:rsidP="00ED26A0">
            <w:pPr>
              <w:keepNext/>
              <w:keepLines/>
              <w:tabs>
                <w:tab w:val="left" w:pos="2160"/>
              </w:tabs>
              <w:jc w:val="center"/>
              <w:rPr>
                <w:rFonts w:cs="Arial"/>
              </w:rPr>
            </w:pPr>
            <w:r>
              <w:rPr>
                <w:rFonts w:cs="Arial"/>
              </w:rPr>
              <w:t>Greater than 300kV</w:t>
            </w:r>
          </w:p>
        </w:tc>
        <w:tc>
          <w:tcPr>
            <w:tcW w:w="2766" w:type="dxa"/>
            <w:tcBorders>
              <w:top w:val="nil"/>
            </w:tcBorders>
          </w:tcPr>
          <w:p w14:paraId="698F93BB" w14:textId="77777777" w:rsidR="00731E3A" w:rsidRPr="00087373" w:rsidRDefault="00FE3E07" w:rsidP="00ED26A0">
            <w:pPr>
              <w:keepNext/>
              <w:keepLines/>
              <w:tabs>
                <w:tab w:val="left" w:pos="2160"/>
              </w:tabs>
              <w:jc w:val="center"/>
              <w:rPr>
                <w:rFonts w:cs="Arial"/>
              </w:rPr>
            </w:pPr>
            <w:r>
              <w:rPr>
                <w:rFonts w:cs="Arial"/>
              </w:rPr>
              <w:t>0.95pu-1.025pu</w:t>
            </w:r>
          </w:p>
        </w:tc>
        <w:tc>
          <w:tcPr>
            <w:tcW w:w="3600" w:type="dxa"/>
            <w:tcBorders>
              <w:top w:val="nil"/>
            </w:tcBorders>
            <w:vAlign w:val="center"/>
          </w:tcPr>
          <w:p w14:paraId="442363D8" w14:textId="6D061321" w:rsidR="00731E3A" w:rsidRPr="00087373" w:rsidRDefault="00FE3E07" w:rsidP="00ED26A0">
            <w:pPr>
              <w:keepNext/>
              <w:keepLines/>
              <w:tabs>
                <w:tab w:val="left" w:pos="2160"/>
              </w:tabs>
              <w:jc w:val="center"/>
              <w:rPr>
                <w:rFonts w:cs="Arial"/>
                <w:b/>
                <w:i/>
              </w:rPr>
            </w:pPr>
            <w:r>
              <w:rPr>
                <w:rFonts w:cs="Arial"/>
              </w:rPr>
              <w:t>-5%</w:t>
            </w:r>
            <w:r w:rsidRPr="00087373">
              <w:rPr>
                <w:rFonts w:cs="Arial"/>
              </w:rPr>
              <w:t xml:space="preserve"> </w:t>
            </w:r>
            <w:r w:rsidR="00731E3A" w:rsidRPr="00087373">
              <w:rPr>
                <w:rFonts w:cs="Arial"/>
                <w:b/>
                <w:i/>
              </w:rPr>
              <w:t>Note 3</w:t>
            </w:r>
          </w:p>
        </w:tc>
        <w:tc>
          <w:tcPr>
            <w:tcW w:w="2520" w:type="dxa"/>
            <w:tcBorders>
              <w:top w:val="nil"/>
            </w:tcBorders>
            <w:vAlign w:val="center"/>
          </w:tcPr>
          <w:p w14:paraId="1CBA396D" w14:textId="5A967DE6" w:rsidR="00731E3A" w:rsidRPr="00087373" w:rsidRDefault="00FE3E07" w:rsidP="00ED26A0">
            <w:pPr>
              <w:keepNext/>
              <w:keepLines/>
              <w:tabs>
                <w:tab w:val="left" w:pos="2160"/>
              </w:tabs>
              <w:jc w:val="center"/>
              <w:rPr>
                <w:rFonts w:cs="Arial"/>
                <w:b/>
                <w:i/>
              </w:rPr>
            </w:pPr>
            <w:r>
              <w:rPr>
                <w:rFonts w:cs="Arial"/>
              </w:rPr>
              <w:t>+2.5%</w:t>
            </w:r>
            <w:r w:rsidRPr="00087373">
              <w:rPr>
                <w:rFonts w:cs="Arial"/>
              </w:rPr>
              <w:t xml:space="preserve"> </w:t>
            </w:r>
            <w:r w:rsidR="00731E3A" w:rsidRPr="00087373">
              <w:rPr>
                <w:rFonts w:cs="Arial"/>
              </w:rPr>
              <w:t xml:space="preserve"> </w:t>
            </w:r>
            <w:r w:rsidR="00731E3A" w:rsidRPr="00087373">
              <w:rPr>
                <w:rFonts w:cs="Arial"/>
                <w:b/>
                <w:i/>
              </w:rPr>
              <w:t>Note 4</w:t>
            </w:r>
          </w:p>
        </w:tc>
      </w:tr>
      <w:tr w:rsidR="00731E3A" w:rsidRPr="00087373" w14:paraId="306E2BE3" w14:textId="77777777" w:rsidTr="00FE3E07">
        <w:trPr>
          <w:trHeight w:val="340"/>
          <w:jc w:val="center"/>
        </w:trPr>
        <w:tc>
          <w:tcPr>
            <w:tcW w:w="1702" w:type="dxa"/>
            <w:tcBorders>
              <w:bottom w:val="single" w:sz="6" w:space="0" w:color="000000"/>
            </w:tcBorders>
            <w:vAlign w:val="center"/>
          </w:tcPr>
          <w:p w14:paraId="5703DC24" w14:textId="5A68BDEA" w:rsidR="00731E3A" w:rsidRPr="00087373" w:rsidRDefault="00FE3E07" w:rsidP="00ED26A0">
            <w:pPr>
              <w:keepNext/>
              <w:keepLines/>
              <w:tabs>
                <w:tab w:val="left" w:pos="2160"/>
              </w:tabs>
              <w:jc w:val="center"/>
              <w:rPr>
                <w:rFonts w:cs="Arial"/>
              </w:rPr>
            </w:pPr>
            <w:r>
              <w:rPr>
                <w:rFonts w:cs="Arial"/>
              </w:rPr>
              <w:t>200kV up to and including 300kV</w:t>
            </w:r>
          </w:p>
        </w:tc>
        <w:tc>
          <w:tcPr>
            <w:tcW w:w="2766" w:type="dxa"/>
            <w:tcBorders>
              <w:bottom w:val="single" w:sz="6" w:space="0" w:color="000000"/>
            </w:tcBorders>
          </w:tcPr>
          <w:p w14:paraId="4A212B8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bottom w:val="single" w:sz="6" w:space="0" w:color="000000"/>
            </w:tcBorders>
            <w:vAlign w:val="center"/>
          </w:tcPr>
          <w:p w14:paraId="758F4A01" w14:textId="7F4AA048" w:rsidR="00731E3A" w:rsidRPr="00087373" w:rsidRDefault="00FE3E07" w:rsidP="00ED26A0">
            <w:pPr>
              <w:keepNext/>
              <w:keepLines/>
              <w:tabs>
                <w:tab w:val="left" w:pos="2160"/>
              </w:tabs>
              <w:jc w:val="center"/>
              <w:rPr>
                <w:rFonts w:cs="Arial"/>
              </w:rPr>
            </w:pPr>
            <w:r>
              <w:rPr>
                <w:rFonts w:cs="Arial"/>
              </w:rPr>
              <w:t>-10%</w:t>
            </w:r>
          </w:p>
        </w:tc>
        <w:tc>
          <w:tcPr>
            <w:tcW w:w="2520" w:type="dxa"/>
            <w:tcBorders>
              <w:bottom w:val="single" w:sz="6" w:space="0" w:color="000000"/>
            </w:tcBorders>
            <w:vAlign w:val="center"/>
          </w:tcPr>
          <w:p w14:paraId="15170D84" w14:textId="6CF3E809" w:rsidR="00731E3A" w:rsidRPr="00087373" w:rsidRDefault="00FE3E07" w:rsidP="00ED26A0">
            <w:pPr>
              <w:keepNext/>
              <w:keepLines/>
              <w:tabs>
                <w:tab w:val="left" w:pos="2160"/>
              </w:tabs>
              <w:jc w:val="center"/>
              <w:rPr>
                <w:rFonts w:cs="Arial"/>
              </w:rPr>
            </w:pPr>
            <w:r>
              <w:rPr>
                <w:rFonts w:cs="Arial"/>
              </w:rPr>
              <w:t>+5%</w:t>
            </w:r>
          </w:p>
        </w:tc>
      </w:tr>
      <w:tr w:rsidR="00731E3A" w:rsidRPr="00087373" w14:paraId="751D7B81" w14:textId="77777777" w:rsidTr="00FE3E07">
        <w:trPr>
          <w:trHeight w:val="340"/>
          <w:jc w:val="center"/>
        </w:trPr>
        <w:tc>
          <w:tcPr>
            <w:tcW w:w="1702" w:type="dxa"/>
            <w:tcBorders>
              <w:top w:val="single" w:sz="6" w:space="0" w:color="000000"/>
              <w:bottom w:val="double" w:sz="12" w:space="0" w:color="auto"/>
            </w:tcBorders>
            <w:vAlign w:val="center"/>
          </w:tcPr>
          <w:p w14:paraId="0D968061" w14:textId="6419811A" w:rsidR="00731E3A" w:rsidRPr="00087373" w:rsidRDefault="00731E3A" w:rsidP="00ED26A0">
            <w:pPr>
              <w:keepNext/>
              <w:keepLines/>
              <w:tabs>
                <w:tab w:val="left" w:pos="2160"/>
              </w:tabs>
              <w:jc w:val="center"/>
              <w:rPr>
                <w:rFonts w:cs="Arial"/>
              </w:rPr>
            </w:pPr>
            <w:r w:rsidRPr="00087373">
              <w:rPr>
                <w:rFonts w:cs="Arial"/>
              </w:rPr>
              <w:t>132</w:t>
            </w:r>
            <w:r w:rsidR="0096705A">
              <w:rPr>
                <w:rFonts w:cs="Arial"/>
              </w:rPr>
              <w:t>kV up to and including 200kV</w:t>
            </w:r>
          </w:p>
        </w:tc>
        <w:tc>
          <w:tcPr>
            <w:tcW w:w="2766" w:type="dxa"/>
            <w:tcBorders>
              <w:top w:val="single" w:sz="6" w:space="0" w:color="000000"/>
              <w:bottom w:val="double" w:sz="12" w:space="0" w:color="auto"/>
            </w:tcBorders>
          </w:tcPr>
          <w:p w14:paraId="61C7C5B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top w:val="single" w:sz="6" w:space="0" w:color="000000"/>
              <w:bottom w:val="double" w:sz="12" w:space="0" w:color="auto"/>
            </w:tcBorders>
            <w:vAlign w:val="center"/>
          </w:tcPr>
          <w:p w14:paraId="47F87AA2" w14:textId="417AA893" w:rsidR="00731E3A" w:rsidRPr="00087373" w:rsidRDefault="00FE3E07" w:rsidP="00ED26A0">
            <w:pPr>
              <w:keepNext/>
              <w:keepLines/>
              <w:tabs>
                <w:tab w:val="left" w:pos="2160"/>
              </w:tabs>
              <w:jc w:val="center"/>
              <w:rPr>
                <w:rFonts w:cs="Arial"/>
              </w:rPr>
            </w:pPr>
            <w:r>
              <w:rPr>
                <w:rFonts w:cs="Arial"/>
              </w:rPr>
              <w:t>-10%</w:t>
            </w:r>
          </w:p>
        </w:tc>
        <w:tc>
          <w:tcPr>
            <w:tcW w:w="2520" w:type="dxa"/>
            <w:tcBorders>
              <w:top w:val="single" w:sz="6" w:space="0" w:color="000000"/>
              <w:bottom w:val="double" w:sz="12" w:space="0" w:color="auto"/>
            </w:tcBorders>
            <w:vAlign w:val="center"/>
          </w:tcPr>
          <w:p w14:paraId="22857670" w14:textId="19A1D8FC" w:rsidR="00731E3A" w:rsidRPr="00087373" w:rsidRDefault="00FE3E07" w:rsidP="00ED26A0">
            <w:pPr>
              <w:keepNext/>
              <w:keepLines/>
              <w:tabs>
                <w:tab w:val="left" w:pos="2160"/>
              </w:tabs>
              <w:jc w:val="center"/>
              <w:rPr>
                <w:rFonts w:cs="Arial"/>
              </w:rPr>
            </w:pPr>
            <w:r>
              <w:rPr>
                <w:rFonts w:cs="Arial"/>
              </w:rPr>
              <w:t>+5%</w:t>
            </w:r>
          </w:p>
        </w:tc>
      </w:tr>
      <w:tr w:rsidR="0061174F" w:rsidRPr="00087373" w14:paraId="3D2D6B45" w14:textId="77777777" w:rsidTr="00254618">
        <w:trPr>
          <w:trHeight w:val="340"/>
          <w:jc w:val="center"/>
        </w:trPr>
        <w:tc>
          <w:tcPr>
            <w:tcW w:w="10588" w:type="dxa"/>
            <w:gridSpan w:val="4"/>
            <w:tcBorders>
              <w:top w:val="double" w:sz="12" w:space="0" w:color="auto"/>
              <w:bottom w:val="single" w:sz="6" w:space="0" w:color="000000"/>
            </w:tcBorders>
          </w:tcPr>
          <w:p w14:paraId="0717F562" w14:textId="77777777" w:rsidR="0061174F" w:rsidRPr="00087373" w:rsidRDefault="0061174F" w:rsidP="00ED26A0">
            <w:pPr>
              <w:keepNext/>
              <w:keepLines/>
              <w:tabs>
                <w:tab w:val="left" w:pos="2160"/>
              </w:tabs>
              <w:rPr>
                <w:rFonts w:cs="Arial"/>
                <w:b/>
              </w:rPr>
            </w:pPr>
            <w:r w:rsidRPr="00087373">
              <w:rPr>
                <w:rFonts w:cs="Arial"/>
                <w:b/>
              </w:rPr>
              <w:t>(b) Voltage Limits at Interfaces to Distribution Networks</w:t>
            </w:r>
            <w:r w:rsidR="000813BA">
              <w:rPr>
                <w:rFonts w:cs="Arial"/>
                <w:b/>
              </w:rPr>
              <w:t xml:space="preserve"> and Non-Embedded Customers</w:t>
            </w:r>
          </w:p>
        </w:tc>
      </w:tr>
      <w:tr w:rsidR="0061174F" w:rsidRPr="00087373" w14:paraId="3E77D273" w14:textId="77777777" w:rsidTr="00254618">
        <w:trPr>
          <w:trHeight w:val="352"/>
          <w:jc w:val="center"/>
        </w:trPr>
        <w:tc>
          <w:tcPr>
            <w:tcW w:w="1702" w:type="dxa"/>
            <w:tcBorders>
              <w:top w:val="single" w:sz="6" w:space="0" w:color="000000"/>
            </w:tcBorders>
            <w:vAlign w:val="center"/>
          </w:tcPr>
          <w:p w14:paraId="12791886" w14:textId="77777777" w:rsidR="0061174F" w:rsidRPr="00087373" w:rsidRDefault="0061174F" w:rsidP="00ED26A0">
            <w:pPr>
              <w:keepNext/>
              <w:keepLines/>
              <w:tabs>
                <w:tab w:val="left" w:pos="2160"/>
              </w:tabs>
              <w:jc w:val="center"/>
              <w:rPr>
                <w:rFonts w:cs="Arial"/>
              </w:rPr>
            </w:pPr>
            <w:r w:rsidRPr="00087373">
              <w:rPr>
                <w:rFonts w:cs="Arial"/>
              </w:rPr>
              <w:t>Any</w:t>
            </w:r>
            <w:r w:rsidR="00160191">
              <w:rPr>
                <w:rFonts w:cs="Arial"/>
              </w:rPr>
              <w:t xml:space="preserve"> </w:t>
            </w:r>
            <w:r w:rsidR="000813BA">
              <w:rPr>
                <w:rFonts w:cs="Arial"/>
              </w:rPr>
              <w:t>Nominal Voltage</w:t>
            </w:r>
          </w:p>
        </w:tc>
        <w:tc>
          <w:tcPr>
            <w:tcW w:w="6366" w:type="dxa"/>
            <w:gridSpan w:val="2"/>
            <w:tcBorders>
              <w:top w:val="single" w:sz="6" w:space="0" w:color="000000"/>
            </w:tcBorders>
          </w:tcPr>
          <w:p w14:paraId="4AAE9A15" w14:textId="77777777" w:rsidR="0061174F" w:rsidRPr="00087373" w:rsidRDefault="0061174F" w:rsidP="00ED26A0">
            <w:pPr>
              <w:keepNext/>
              <w:keepLines/>
              <w:tabs>
                <w:tab w:val="left" w:pos="2160"/>
              </w:tabs>
              <w:jc w:val="left"/>
              <w:rPr>
                <w:rFonts w:cs="Arial"/>
                <w:b/>
              </w:rPr>
            </w:pPr>
            <w:r w:rsidRPr="00087373">
              <w:rPr>
                <w:rFonts w:cs="Arial"/>
              </w:rPr>
              <w:t>See below for the minimum voltage that must be achievable. Must always exceed lower limits of Table 6.4(b)</w:t>
            </w:r>
          </w:p>
        </w:tc>
        <w:tc>
          <w:tcPr>
            <w:tcW w:w="2520" w:type="dxa"/>
            <w:tcBorders>
              <w:top w:val="single" w:sz="6" w:space="0" w:color="000000"/>
            </w:tcBorders>
            <w:vAlign w:val="center"/>
          </w:tcPr>
          <w:p w14:paraId="2759E375" w14:textId="710DFD42" w:rsidR="0061174F" w:rsidRPr="00087373" w:rsidRDefault="000813BA" w:rsidP="00ED26A0">
            <w:pPr>
              <w:keepNext/>
              <w:keepLines/>
              <w:tabs>
                <w:tab w:val="left" w:pos="2160"/>
              </w:tabs>
              <w:jc w:val="left"/>
              <w:rPr>
                <w:rFonts w:cs="Arial"/>
                <w:b/>
              </w:rPr>
            </w:pPr>
            <w:r>
              <w:rPr>
                <w:rFonts w:cs="Arial"/>
              </w:rPr>
              <w:t>+5%</w:t>
            </w:r>
          </w:p>
        </w:tc>
      </w:tr>
      <w:tr w:rsidR="0061174F" w:rsidRPr="00087373" w14:paraId="1CBE1D07" w14:textId="77777777" w:rsidTr="00254618">
        <w:trPr>
          <w:trHeight w:val="340"/>
          <w:jc w:val="center"/>
        </w:trPr>
        <w:tc>
          <w:tcPr>
            <w:tcW w:w="10588" w:type="dxa"/>
            <w:gridSpan w:val="4"/>
            <w:tcBorders>
              <w:top w:val="double" w:sz="12" w:space="0" w:color="auto"/>
            </w:tcBorders>
          </w:tcPr>
          <w:p w14:paraId="15D1628B" w14:textId="40B9B248" w:rsidR="0061174F" w:rsidRPr="00087373" w:rsidRDefault="0061174F" w:rsidP="00ED26A0">
            <w:pPr>
              <w:keepNext/>
              <w:keepLines/>
              <w:tabs>
                <w:tab w:val="left" w:pos="2160"/>
              </w:tabs>
              <w:rPr>
                <w:rFonts w:cs="Arial"/>
                <w:b/>
              </w:rPr>
            </w:pPr>
            <w:r w:rsidRPr="00087373">
              <w:rPr>
                <w:rFonts w:cs="Arial"/>
                <w:b/>
              </w:rPr>
              <w:t>(c) Voltages to be Achievable at Interfaces to Distribution Networks</w:t>
            </w:r>
            <w:r w:rsidR="000813BA">
              <w:rPr>
                <w:rFonts w:cs="Arial"/>
                <w:b/>
              </w:rPr>
              <w:t xml:space="preserve"> and Non-Embedded Customers</w:t>
            </w:r>
          </w:p>
        </w:tc>
      </w:tr>
      <w:tr w:rsidR="0061174F" w:rsidRPr="00087373" w14:paraId="7561B3A0" w14:textId="77777777" w:rsidTr="00254618">
        <w:trPr>
          <w:trHeight w:val="340"/>
          <w:jc w:val="center"/>
        </w:trPr>
        <w:tc>
          <w:tcPr>
            <w:tcW w:w="1702" w:type="dxa"/>
            <w:vAlign w:val="center"/>
          </w:tcPr>
          <w:p w14:paraId="446C67AA" w14:textId="77777777" w:rsidR="0061174F" w:rsidRPr="00087373" w:rsidRDefault="0061174F" w:rsidP="00ED26A0">
            <w:pPr>
              <w:keepNext/>
              <w:keepLines/>
              <w:tabs>
                <w:tab w:val="left" w:pos="2160"/>
              </w:tabs>
              <w:jc w:val="center"/>
              <w:rPr>
                <w:rFonts w:cs="Arial"/>
              </w:rPr>
            </w:pPr>
            <w:r w:rsidRPr="00087373">
              <w:rPr>
                <w:rFonts w:cs="Arial"/>
              </w:rPr>
              <w:t>Any</w:t>
            </w:r>
            <w:r w:rsidR="000813BA">
              <w:rPr>
                <w:rFonts w:cs="Arial"/>
              </w:rPr>
              <w:t xml:space="preserve"> Nominal Voltage</w:t>
            </w:r>
          </w:p>
        </w:tc>
        <w:tc>
          <w:tcPr>
            <w:tcW w:w="8886" w:type="dxa"/>
            <w:gridSpan w:val="3"/>
          </w:tcPr>
          <w:p w14:paraId="0DD1C199" w14:textId="2EF93DD0" w:rsidR="0061174F" w:rsidRPr="00087373" w:rsidRDefault="000813BA" w:rsidP="00250C9F">
            <w:pPr>
              <w:keepNext/>
              <w:keepLines/>
              <w:tabs>
                <w:tab w:val="left" w:pos="2160"/>
              </w:tabs>
              <w:jc w:val="left"/>
              <w:rPr>
                <w:rFonts w:cs="Arial"/>
                <w:i/>
              </w:rPr>
            </w:pPr>
            <w:r>
              <w:rPr>
                <w:rFonts w:cs="Arial"/>
              </w:rPr>
              <w:t>1.00pu</w:t>
            </w:r>
            <w:r w:rsidRPr="00087373" w:rsidDel="000813BA">
              <w:rPr>
                <w:rFonts w:cs="Arial"/>
              </w:rPr>
              <w:t xml:space="preserve"> </w:t>
            </w:r>
            <w:r w:rsidR="0061174F" w:rsidRPr="00087373">
              <w:rPr>
                <w:rFonts w:cs="Arial"/>
              </w:rPr>
              <w:t xml:space="preserve">at any demand level </w:t>
            </w:r>
            <w:r w:rsidR="0061174F" w:rsidRPr="00087373">
              <w:rPr>
                <w:rFonts w:cs="Arial"/>
                <w:b/>
                <w:i/>
              </w:rPr>
              <w:t>Note 5</w:t>
            </w:r>
            <w:r w:rsidR="002A1B2E">
              <w:rPr>
                <w:rFonts w:cs="Arial"/>
                <w:b/>
                <w:i/>
              </w:rPr>
              <w:t xml:space="preserve"> </w:t>
            </w:r>
          </w:p>
          <w:p w14:paraId="42FCC015" w14:textId="77777777" w:rsidR="0061174F" w:rsidRPr="00087373" w:rsidRDefault="0061174F" w:rsidP="00250C9F">
            <w:pPr>
              <w:keepNext/>
              <w:keepLines/>
              <w:tabs>
                <w:tab w:val="left" w:pos="2160"/>
              </w:tabs>
              <w:jc w:val="left"/>
              <w:rPr>
                <w:rFonts w:cs="Arial"/>
              </w:rPr>
            </w:pPr>
            <w:r w:rsidRPr="00087373">
              <w:rPr>
                <w:rFonts w:cs="Arial"/>
              </w:rPr>
              <w:t>or as otherwise agreed with the relevant Network Operator</w:t>
            </w:r>
            <w:r w:rsidR="000813BA">
              <w:rPr>
                <w:rFonts w:cs="Arial"/>
              </w:rPr>
              <w:t xml:space="preserve"> or Non-Embedded Customer.</w:t>
            </w:r>
          </w:p>
        </w:tc>
      </w:tr>
    </w:tbl>
    <w:p w14:paraId="403504B3" w14:textId="77777777" w:rsidR="002A1B2E" w:rsidRDefault="002A1B2E" w:rsidP="006D4B86">
      <w:pPr>
        <w:rPr>
          <w:b/>
          <w:sz w:val="20"/>
        </w:rPr>
      </w:pPr>
    </w:p>
    <w:p w14:paraId="4D021F5E" w14:textId="77777777" w:rsidR="006D4B86" w:rsidRPr="00087373" w:rsidRDefault="006D4B86" w:rsidP="006D4B86">
      <w:pPr>
        <w:rPr>
          <w:b/>
          <w:sz w:val="20"/>
        </w:rPr>
      </w:pPr>
      <w:r w:rsidRPr="00087373">
        <w:rPr>
          <w:b/>
          <w:sz w:val="20"/>
        </w:rPr>
        <w:t>Notes</w:t>
      </w:r>
    </w:p>
    <w:p w14:paraId="657A38E8" w14:textId="2AC51D3F" w:rsidR="00ED26A0"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90% of the nominal voltage </w:t>
      </w:r>
      <w:r w:rsidRPr="00087373">
        <w:rPr>
          <w:sz w:val="20"/>
        </w:rPr>
        <w:t>if the affected substations are on the same radially fed spur post-fault, and:</w:t>
      </w:r>
    </w:p>
    <w:p w14:paraId="1CE5FB5E" w14:textId="77777777" w:rsidR="006D4B86" w:rsidRPr="00087373" w:rsidRDefault="006D4B86" w:rsidP="00882732">
      <w:pPr>
        <w:numPr>
          <w:ilvl w:val="1"/>
          <w:numId w:val="53"/>
        </w:numPr>
        <w:ind w:left="1276" w:hanging="567"/>
        <w:rPr>
          <w:sz w:val="20"/>
        </w:rPr>
      </w:pPr>
      <w:r w:rsidRPr="00087373">
        <w:rPr>
          <w:sz w:val="20"/>
        </w:rPr>
        <w:t xml:space="preserve">there is no lower voltage interconnection from these substations to other </w:t>
      </w:r>
      <w:proofErr w:type="spellStart"/>
      <w:r w:rsidRPr="00087373">
        <w:rPr>
          <w:i/>
          <w:sz w:val="20"/>
        </w:rPr>
        <w:t>supergrid</w:t>
      </w:r>
      <w:proofErr w:type="spellEnd"/>
      <w:r w:rsidRPr="00087373">
        <w:rPr>
          <w:sz w:val="20"/>
        </w:rPr>
        <w:t xml:space="preserve"> substations; and</w:t>
      </w:r>
    </w:p>
    <w:p w14:paraId="3DE90BE2" w14:textId="77777777" w:rsidR="006D4B86" w:rsidRPr="00087373" w:rsidRDefault="006D4B86" w:rsidP="00882732">
      <w:pPr>
        <w:numPr>
          <w:ilvl w:val="1"/>
          <w:numId w:val="53"/>
        </w:numPr>
        <w:ind w:left="1276" w:hanging="567"/>
        <w:rPr>
          <w:sz w:val="20"/>
        </w:rPr>
      </w:pPr>
      <w:r w:rsidRPr="00087373">
        <w:rPr>
          <w:sz w:val="20"/>
        </w:rPr>
        <w:t xml:space="preserve">no auxiliaries of </w:t>
      </w:r>
      <w:r w:rsidRPr="00087373">
        <w:rPr>
          <w:i/>
          <w:sz w:val="20"/>
        </w:rPr>
        <w:t>large power stations</w:t>
      </w:r>
      <w:r w:rsidRPr="00087373">
        <w:rPr>
          <w:sz w:val="20"/>
        </w:rPr>
        <w:t xml:space="preserve"> are derived from them.</w:t>
      </w:r>
    </w:p>
    <w:p w14:paraId="3079A290" w14:textId="66FFB4B4" w:rsidR="006D4B86"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105% of the nominal voltage </w:t>
      </w:r>
      <w:r w:rsidRPr="00087373">
        <w:rPr>
          <w:sz w:val="20"/>
        </w:rPr>
        <w:t>if there is judged to be sufficient certainty of meeting Security and Quality of Supply Standards in operational timescales, and operational measures to achieve these are identified at the planning stage.</w:t>
      </w:r>
    </w:p>
    <w:p w14:paraId="455E3066" w14:textId="77777777" w:rsidR="006D4B86" w:rsidRPr="00087373" w:rsidRDefault="006D4B86" w:rsidP="00882732">
      <w:pPr>
        <w:numPr>
          <w:ilvl w:val="0"/>
          <w:numId w:val="53"/>
        </w:numPr>
        <w:rPr>
          <w:sz w:val="20"/>
        </w:rPr>
      </w:pPr>
      <w:r w:rsidRPr="00087373">
        <w:rPr>
          <w:sz w:val="20"/>
        </w:rPr>
        <w:t xml:space="preserve">May be relaxed downwards following a secured event involving the outage of a Grid Supply Transformer, </w:t>
      </w:r>
      <w:proofErr w:type="gramStart"/>
      <w:r w:rsidRPr="00087373">
        <w:rPr>
          <w:sz w:val="20"/>
        </w:rPr>
        <w:t>provided that</w:t>
      </w:r>
      <w:proofErr w:type="gramEnd"/>
      <w:r w:rsidRPr="00087373">
        <w:rPr>
          <w:sz w:val="20"/>
        </w:rPr>
        <w:t xml:space="preserve"> there is judged to be sufficient certainty that the limits of Table 6.4(b) can be met in operational timescales.</w:t>
      </w:r>
    </w:p>
    <w:p w14:paraId="49739AD6" w14:textId="77777777" w:rsidR="00ED26A0" w:rsidRPr="00087373" w:rsidRDefault="00ED26A0" w:rsidP="00ED26A0">
      <w:pPr>
        <w:spacing w:after="60"/>
        <w:rPr>
          <w:rFonts w:cs="Arial"/>
          <w:szCs w:val="24"/>
        </w:rPr>
      </w:pPr>
    </w:p>
    <w:p w14:paraId="7307DF2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For a site or a group of sites with a combined </w:t>
      </w:r>
      <w:r w:rsidR="007D42DA" w:rsidRPr="00087373">
        <w:rPr>
          <w:rFonts w:cs="Arial"/>
          <w:i/>
        </w:rPr>
        <w:t>group d</w:t>
      </w:r>
      <w:r w:rsidRPr="00087373">
        <w:rPr>
          <w:rFonts w:cs="Arial"/>
          <w:i/>
        </w:rPr>
        <w:t>emand</w:t>
      </w:r>
      <w:r w:rsidRPr="00087373">
        <w:rPr>
          <w:rFonts w:cs="Arial"/>
        </w:rPr>
        <w:t xml:space="preserve"> of less than 1500MW, operational measures shall be identified at the planning stage to ensure that the requirements of Table 6.3 and 6.4 can be met in operational timescales for all sites remaining connected following any </w:t>
      </w:r>
      <w:r w:rsidRPr="00087373">
        <w:rPr>
          <w:rFonts w:cs="Arial"/>
          <w:i/>
        </w:rPr>
        <w:t>secured event</w:t>
      </w:r>
      <w:r w:rsidRPr="00087373">
        <w:rPr>
          <w:rFonts w:cs="Arial"/>
        </w:rPr>
        <w:t xml:space="preserve"> for which it is not required to secure the full </w:t>
      </w:r>
      <w:r w:rsidR="007D42DA" w:rsidRPr="00087373">
        <w:rPr>
          <w:rFonts w:cs="Arial"/>
          <w:i/>
        </w:rPr>
        <w:t>group d</w:t>
      </w:r>
      <w:r w:rsidRPr="00087373">
        <w:rPr>
          <w:rFonts w:cs="Arial"/>
          <w:i/>
        </w:rPr>
        <w:t>emand</w:t>
      </w:r>
      <w:r w:rsidRPr="00087373">
        <w:rPr>
          <w:rFonts w:cs="Arial"/>
        </w:rPr>
        <w:t>.</w:t>
      </w:r>
    </w:p>
    <w:p w14:paraId="1008CC17" w14:textId="77777777" w:rsidR="00ED26A0" w:rsidRPr="00087373" w:rsidRDefault="00ED26A0" w:rsidP="00ED26A0">
      <w:pPr>
        <w:spacing w:before="240" w:after="240"/>
        <w:rPr>
          <w:rFonts w:cs="Arial"/>
          <w:b/>
        </w:rPr>
      </w:pPr>
      <w:r w:rsidRPr="00087373">
        <w:rPr>
          <w:rFonts w:cs="Arial"/>
          <w:b/>
        </w:rPr>
        <w:t>Voltage Limits in Operational Timescales</w:t>
      </w:r>
    </w:p>
    <w:p w14:paraId="3C8A37A4"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operational timescales if:</w:t>
      </w:r>
    </w:p>
    <w:p w14:paraId="1D856BA4" w14:textId="77777777" w:rsidR="00ED26A0" w:rsidRPr="00087373" w:rsidRDefault="007D42DA" w:rsidP="00882732">
      <w:pPr>
        <w:numPr>
          <w:ilvl w:val="2"/>
          <w:numId w:val="42"/>
        </w:numPr>
        <w:tabs>
          <w:tab w:val="num" w:pos="1620"/>
          <w:tab w:val="num" w:pos="2880"/>
        </w:tabs>
        <w:overflowPunct/>
        <w:autoSpaceDE/>
        <w:autoSpaceDN/>
        <w:adjustRightInd/>
        <w:spacing w:after="120"/>
        <w:ind w:left="1620" w:hanging="900"/>
        <w:textAlignment w:val="auto"/>
        <w:rPr>
          <w:rFonts w:cs="Arial"/>
        </w:rPr>
      </w:pPr>
      <w:r w:rsidRPr="00087373">
        <w:rPr>
          <w:rFonts w:cs="Arial"/>
        </w:rPr>
        <w:t>t</w:t>
      </w:r>
      <w:r w:rsidR="00ED26A0" w:rsidRPr="00087373">
        <w:rPr>
          <w:rFonts w:cs="Arial"/>
        </w:rPr>
        <w:t xml:space="preserve">here is any inability to achieve pre-fault </w:t>
      </w:r>
      <w:r w:rsidR="00ED26A0" w:rsidRPr="00087373">
        <w:rPr>
          <w:rFonts w:cs="Arial"/>
          <w:i/>
        </w:rPr>
        <w:t>steady-state</w:t>
      </w:r>
      <w:r w:rsidR="00ED26A0" w:rsidRPr="00087373">
        <w:rPr>
          <w:rFonts w:cs="Arial"/>
        </w:rPr>
        <w:t xml:space="preserve"> voltages as specified in Table 6.3 at </w:t>
      </w:r>
      <w:r w:rsidR="00ED26A0" w:rsidRPr="00087373">
        <w:rPr>
          <w:rFonts w:cs="Arial"/>
          <w:i/>
        </w:rPr>
        <w:t>onshore transmission</w:t>
      </w:r>
      <w:r w:rsidR="00ED26A0" w:rsidRPr="00087373">
        <w:rPr>
          <w:rFonts w:cs="Arial"/>
        </w:rPr>
        <w:t xml:space="preserve"> </w:t>
      </w:r>
      <w:r w:rsidR="00ED26A0" w:rsidRPr="00087373">
        <w:rPr>
          <w:rFonts w:cs="Arial"/>
          <w:i/>
        </w:rPr>
        <w:t>system</w:t>
      </w:r>
      <w:r w:rsidR="00ED26A0" w:rsidRPr="00087373">
        <w:rPr>
          <w:rFonts w:cs="Arial"/>
        </w:rPr>
        <w:t xml:space="preserve"> substations or </w:t>
      </w:r>
      <w:proofErr w:type="gramStart"/>
      <w:r w:rsidR="00ED26A0" w:rsidRPr="00087373">
        <w:rPr>
          <w:rFonts w:cs="Arial"/>
          <w:i/>
        </w:rPr>
        <w:t>GSP</w:t>
      </w:r>
      <w:r w:rsidR="00ED26A0" w:rsidRPr="00087373">
        <w:rPr>
          <w:rFonts w:cs="Arial"/>
        </w:rPr>
        <w:t>s</w:t>
      </w:r>
      <w:proofErr w:type="gramEnd"/>
    </w:p>
    <w:p w14:paraId="227F3CFC" w14:textId="77777777" w:rsidR="00ED26A0" w:rsidRPr="00087373" w:rsidRDefault="00ED26A0" w:rsidP="00ED26A0">
      <w:pPr>
        <w:spacing w:after="120"/>
        <w:ind w:left="720"/>
        <w:rPr>
          <w:rFonts w:cs="Arial"/>
        </w:rPr>
      </w:pPr>
      <w:r w:rsidRPr="00087373">
        <w:rPr>
          <w:rFonts w:cs="Arial"/>
        </w:rPr>
        <w:t>or</w:t>
      </w:r>
    </w:p>
    <w:p w14:paraId="06535130" w14:textId="77777777" w:rsidR="00ED26A0" w:rsidRPr="00087373" w:rsidRDefault="00ED26A0" w:rsidP="00882732">
      <w:pPr>
        <w:numPr>
          <w:ilvl w:val="2"/>
          <w:numId w:val="42"/>
        </w:numPr>
        <w:tabs>
          <w:tab w:val="num" w:pos="1620"/>
          <w:tab w:val="num" w:pos="2880"/>
        </w:tabs>
        <w:overflowPunct/>
        <w:autoSpaceDE/>
        <w:autoSpaceDN/>
        <w:adjustRightInd/>
        <w:spacing w:after="120"/>
        <w:ind w:left="1620" w:hanging="900"/>
        <w:jc w:val="left"/>
        <w:textAlignment w:val="auto"/>
        <w:rPr>
          <w:rFonts w:cs="Arial"/>
        </w:rPr>
      </w:pPr>
      <w:r w:rsidRPr="00087373">
        <w:rPr>
          <w:rFonts w:cs="Arial"/>
        </w:rPr>
        <w:lastRenderedPageBreak/>
        <w:t>if, after either</w:t>
      </w:r>
    </w:p>
    <w:p w14:paraId="455E5669"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4F25C7EB" w14:textId="77777777" w:rsidR="00ED26A0" w:rsidRPr="00087373" w:rsidRDefault="00ED26A0" w:rsidP="00ED26A0">
      <w:pPr>
        <w:spacing w:after="120"/>
        <w:ind w:left="1620"/>
        <w:rPr>
          <w:rFonts w:cs="Arial"/>
        </w:rPr>
      </w:pPr>
      <w:r w:rsidRPr="00087373">
        <w:rPr>
          <w:rFonts w:cs="Arial"/>
        </w:rPr>
        <w:t>or</w:t>
      </w:r>
    </w:p>
    <w:p w14:paraId="7773710A"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p>
    <w:p w14:paraId="22C47157"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either of the following conditions applies:</w:t>
      </w:r>
    </w:p>
    <w:p w14:paraId="653CCEE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68D95106" w14:textId="77777777" w:rsidR="00ED26A0" w:rsidRPr="00087373" w:rsidRDefault="00ED26A0" w:rsidP="00ED26A0">
      <w:pPr>
        <w:spacing w:after="120"/>
        <w:ind w:left="1620"/>
        <w:rPr>
          <w:rFonts w:cs="Arial"/>
        </w:rPr>
      </w:pPr>
      <w:r w:rsidRPr="00087373">
        <w:rPr>
          <w:rFonts w:cs="Arial"/>
        </w:rPr>
        <w:t>or</w:t>
      </w:r>
    </w:p>
    <w:p w14:paraId="7406315D"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6.4 at </w:t>
      </w:r>
      <w:r w:rsidRPr="00087373">
        <w:rPr>
          <w:rFonts w:cs="Arial"/>
          <w:i/>
        </w:rPr>
        <w:t xml:space="preserve">onshore transmission system </w:t>
      </w:r>
      <w:r w:rsidRPr="00087373">
        <w:rPr>
          <w:rFonts w:cs="Arial"/>
        </w:rPr>
        <w:t xml:space="preserve">substations or </w:t>
      </w:r>
      <w:r w:rsidRPr="00087373">
        <w:rPr>
          <w:rFonts w:cs="Arial"/>
          <w:i/>
        </w:rPr>
        <w:t>GSP</w:t>
      </w:r>
      <w:r w:rsidRPr="00087373">
        <w:rPr>
          <w:rFonts w:cs="Arial"/>
        </w:rPr>
        <w:t>s using manual and/or automatic facilities available, including the switching in or out of relevant equipment.</w:t>
      </w:r>
    </w:p>
    <w:p w14:paraId="2CA0A2FD" w14:textId="77777777" w:rsidR="00ED26A0" w:rsidRPr="00087373" w:rsidRDefault="007D42DA" w:rsidP="00ED26A0">
      <w:pPr>
        <w:keepNext/>
        <w:keepLines/>
        <w:spacing w:before="240" w:after="120"/>
        <w:ind w:left="1276" w:hanging="1276"/>
        <w:jc w:val="center"/>
        <w:rPr>
          <w:rFonts w:cs="Arial"/>
          <w:bCs/>
          <w:sz w:val="22"/>
        </w:rPr>
      </w:pPr>
      <w:r w:rsidRPr="00087373">
        <w:rPr>
          <w:rFonts w:cs="Arial"/>
          <w:bCs/>
          <w:sz w:val="22"/>
        </w:rPr>
        <w:t xml:space="preserve">Table 6.3 </w:t>
      </w:r>
      <w:r w:rsidR="00ED26A0" w:rsidRPr="00087373">
        <w:rPr>
          <w:rFonts w:cs="Arial"/>
          <w:bCs/>
          <w:sz w:val="22"/>
        </w:rPr>
        <w:t>Pre-Fault Steady State Voltage Limits and Targets in Operational Timescales</w:t>
      </w:r>
    </w:p>
    <w:tbl>
      <w:tblPr>
        <w:tblW w:w="1054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0"/>
        <w:gridCol w:w="2528"/>
        <w:gridCol w:w="3060"/>
        <w:gridCol w:w="3345"/>
      </w:tblGrid>
      <w:tr w:rsidR="00602682" w:rsidRPr="00087373" w14:paraId="03E13076" w14:textId="77777777" w:rsidTr="00254618">
        <w:trPr>
          <w:trHeight w:val="340"/>
          <w:jc w:val="center"/>
        </w:trPr>
        <w:tc>
          <w:tcPr>
            <w:tcW w:w="10543" w:type="dxa"/>
            <w:gridSpan w:val="4"/>
            <w:tcBorders>
              <w:bottom w:val="single" w:sz="12" w:space="0" w:color="000000"/>
            </w:tcBorders>
          </w:tcPr>
          <w:p w14:paraId="29999476" w14:textId="77777777" w:rsidR="00602682" w:rsidRPr="00087373" w:rsidRDefault="00602682" w:rsidP="00ED26A0">
            <w:pPr>
              <w:keepNext/>
              <w:keepLines/>
              <w:tabs>
                <w:tab w:val="left" w:pos="2160"/>
              </w:tabs>
              <w:rPr>
                <w:rFonts w:cs="Arial"/>
                <w:b/>
              </w:rPr>
            </w:pPr>
            <w:r w:rsidRPr="00087373">
              <w:rPr>
                <w:rFonts w:cs="Arial"/>
                <w:b/>
              </w:rPr>
              <w:t>(a) Voltage Limits on Transmission Networks</w:t>
            </w:r>
          </w:p>
        </w:tc>
      </w:tr>
      <w:tr w:rsidR="00602682" w:rsidRPr="00087373" w14:paraId="62B25CD7" w14:textId="77777777" w:rsidTr="000813BA">
        <w:trPr>
          <w:trHeight w:val="340"/>
          <w:jc w:val="center"/>
        </w:trPr>
        <w:tc>
          <w:tcPr>
            <w:tcW w:w="1610" w:type="dxa"/>
            <w:tcBorders>
              <w:bottom w:val="single" w:sz="12" w:space="0" w:color="000000"/>
            </w:tcBorders>
            <w:vAlign w:val="center"/>
          </w:tcPr>
          <w:p w14:paraId="710CDE2E" w14:textId="77777777" w:rsidR="00602682" w:rsidRPr="00087373" w:rsidRDefault="00602682" w:rsidP="00ED26A0">
            <w:pPr>
              <w:keepNext/>
              <w:keepLines/>
              <w:tabs>
                <w:tab w:val="left" w:pos="2160"/>
              </w:tabs>
              <w:jc w:val="center"/>
              <w:rPr>
                <w:rFonts w:cs="Arial"/>
              </w:rPr>
            </w:pPr>
            <w:r w:rsidRPr="00087373">
              <w:rPr>
                <w:rFonts w:cs="Arial"/>
              </w:rPr>
              <w:t>Nominal Voltage</w:t>
            </w:r>
          </w:p>
        </w:tc>
        <w:tc>
          <w:tcPr>
            <w:tcW w:w="2528" w:type="dxa"/>
            <w:tcBorders>
              <w:bottom w:val="single" w:sz="12" w:space="0" w:color="000000"/>
            </w:tcBorders>
          </w:tcPr>
          <w:p w14:paraId="15B47736" w14:textId="77777777" w:rsidR="00602682" w:rsidRPr="00087373" w:rsidRDefault="00D47DED" w:rsidP="00ED26A0">
            <w:pPr>
              <w:keepNext/>
              <w:keepLines/>
              <w:tabs>
                <w:tab w:val="left" w:pos="2160"/>
              </w:tabs>
              <w:jc w:val="center"/>
              <w:rPr>
                <w:rFonts w:cs="Arial"/>
              </w:rPr>
            </w:pPr>
            <w:r>
              <w:rPr>
                <w:rFonts w:cs="Arial"/>
              </w:rPr>
              <w:t>PU Value (1pu relates to the Nominal Voltage)</w:t>
            </w:r>
          </w:p>
        </w:tc>
        <w:tc>
          <w:tcPr>
            <w:tcW w:w="3060" w:type="dxa"/>
            <w:tcBorders>
              <w:bottom w:val="single" w:sz="12" w:space="0" w:color="000000"/>
            </w:tcBorders>
            <w:vAlign w:val="center"/>
          </w:tcPr>
          <w:p w14:paraId="474E06B1" w14:textId="77777777" w:rsidR="00602682" w:rsidRPr="00087373" w:rsidRDefault="00602682" w:rsidP="00ED26A0">
            <w:pPr>
              <w:keepNext/>
              <w:keepLines/>
              <w:tabs>
                <w:tab w:val="left" w:pos="2160"/>
              </w:tabs>
              <w:jc w:val="center"/>
              <w:rPr>
                <w:rFonts w:cs="Arial"/>
              </w:rPr>
            </w:pPr>
            <w:r w:rsidRPr="00087373">
              <w:rPr>
                <w:rFonts w:cs="Arial"/>
              </w:rPr>
              <w:t>Minimum</w:t>
            </w:r>
            <w:r w:rsidR="00D47DED">
              <w:rPr>
                <w:rFonts w:cs="Arial"/>
              </w:rPr>
              <w:t xml:space="preserve"> (percentage of Nominal Voltage)</w:t>
            </w:r>
          </w:p>
        </w:tc>
        <w:tc>
          <w:tcPr>
            <w:tcW w:w="3345" w:type="dxa"/>
            <w:tcBorders>
              <w:bottom w:val="single" w:sz="12" w:space="0" w:color="000000"/>
            </w:tcBorders>
            <w:vAlign w:val="center"/>
          </w:tcPr>
          <w:p w14:paraId="1763975C" w14:textId="77777777" w:rsidR="00602682" w:rsidRPr="00087373" w:rsidRDefault="00602682" w:rsidP="00ED26A0">
            <w:pPr>
              <w:keepNext/>
              <w:keepLines/>
              <w:tabs>
                <w:tab w:val="left" w:pos="2160"/>
              </w:tabs>
              <w:jc w:val="center"/>
              <w:rPr>
                <w:rFonts w:cs="Arial"/>
              </w:rPr>
            </w:pPr>
            <w:r w:rsidRPr="00087373">
              <w:rPr>
                <w:rFonts w:cs="Arial"/>
              </w:rPr>
              <w:t>Maximum</w:t>
            </w:r>
            <w:r w:rsidR="00D47DED">
              <w:rPr>
                <w:rFonts w:cs="Arial"/>
              </w:rPr>
              <w:t xml:space="preserve"> (percentage of Nominal Voltage)</w:t>
            </w:r>
          </w:p>
        </w:tc>
      </w:tr>
      <w:tr w:rsidR="00602682" w:rsidRPr="00087373" w14:paraId="71FEC685" w14:textId="77777777" w:rsidTr="000813BA">
        <w:trPr>
          <w:trHeight w:val="340"/>
          <w:jc w:val="center"/>
        </w:trPr>
        <w:tc>
          <w:tcPr>
            <w:tcW w:w="1610" w:type="dxa"/>
            <w:tcBorders>
              <w:top w:val="nil"/>
            </w:tcBorders>
            <w:vAlign w:val="center"/>
          </w:tcPr>
          <w:p w14:paraId="6FA09BB0" w14:textId="7AC44DC8" w:rsidR="00602682" w:rsidRPr="00087373" w:rsidRDefault="00D47DED" w:rsidP="00ED26A0">
            <w:pPr>
              <w:keepNext/>
              <w:keepLines/>
              <w:tabs>
                <w:tab w:val="left" w:pos="2160"/>
              </w:tabs>
              <w:jc w:val="center"/>
              <w:rPr>
                <w:rFonts w:cs="Arial"/>
              </w:rPr>
            </w:pPr>
            <w:r>
              <w:rPr>
                <w:rFonts w:cs="Arial"/>
              </w:rPr>
              <w:t xml:space="preserve">Greater than </w:t>
            </w:r>
            <w:r w:rsidR="00160191">
              <w:rPr>
                <w:rFonts w:cs="Arial"/>
              </w:rPr>
              <w:t>3</w:t>
            </w:r>
            <w:r w:rsidR="00602682" w:rsidRPr="00087373">
              <w:rPr>
                <w:rFonts w:cs="Arial"/>
              </w:rPr>
              <w:t>00kV</w:t>
            </w:r>
          </w:p>
        </w:tc>
        <w:tc>
          <w:tcPr>
            <w:tcW w:w="2528" w:type="dxa"/>
            <w:tcBorders>
              <w:top w:val="nil"/>
            </w:tcBorders>
          </w:tcPr>
          <w:p w14:paraId="7F81AB3D" w14:textId="77777777" w:rsidR="00602682" w:rsidRPr="00087373" w:rsidRDefault="00160191" w:rsidP="00ED26A0">
            <w:pPr>
              <w:keepNext/>
              <w:keepLines/>
              <w:tabs>
                <w:tab w:val="left" w:pos="2160"/>
              </w:tabs>
              <w:jc w:val="center"/>
              <w:rPr>
                <w:rFonts w:cs="Arial"/>
              </w:rPr>
            </w:pPr>
            <w:r>
              <w:rPr>
                <w:rFonts w:cs="Arial"/>
              </w:rPr>
              <w:t>0.95pu-1.05pu</w:t>
            </w:r>
          </w:p>
        </w:tc>
        <w:tc>
          <w:tcPr>
            <w:tcW w:w="3060" w:type="dxa"/>
            <w:tcBorders>
              <w:top w:val="nil"/>
            </w:tcBorders>
            <w:vAlign w:val="center"/>
          </w:tcPr>
          <w:p w14:paraId="2C93508D" w14:textId="57E8DD2D" w:rsidR="00602682" w:rsidRPr="00087373" w:rsidRDefault="00160191" w:rsidP="00ED26A0">
            <w:pPr>
              <w:keepNext/>
              <w:keepLines/>
              <w:tabs>
                <w:tab w:val="left" w:pos="2160"/>
              </w:tabs>
              <w:jc w:val="center"/>
              <w:rPr>
                <w:rFonts w:cs="Arial"/>
                <w:b/>
                <w:i/>
              </w:rPr>
            </w:pPr>
            <w:r>
              <w:rPr>
                <w:rFonts w:cs="Arial"/>
              </w:rPr>
              <w:t>-</w:t>
            </w:r>
            <w:r w:rsidRPr="00087373">
              <w:rPr>
                <w:rFonts w:cs="Arial"/>
              </w:rPr>
              <w:t>5%</w:t>
            </w:r>
            <w:r w:rsidR="00602682" w:rsidRPr="00087373">
              <w:rPr>
                <w:rFonts w:cs="Arial"/>
              </w:rPr>
              <w:t xml:space="preserve"> </w:t>
            </w:r>
            <w:r w:rsidR="00602682" w:rsidRPr="00087373">
              <w:rPr>
                <w:rFonts w:cs="Arial"/>
                <w:b/>
                <w:i/>
              </w:rPr>
              <w:t>Note 6</w:t>
            </w:r>
          </w:p>
        </w:tc>
        <w:tc>
          <w:tcPr>
            <w:tcW w:w="3345" w:type="dxa"/>
            <w:tcBorders>
              <w:top w:val="nil"/>
            </w:tcBorders>
            <w:vAlign w:val="center"/>
          </w:tcPr>
          <w:p w14:paraId="2A8601C6" w14:textId="1B79FA5D" w:rsidR="00602682" w:rsidRPr="00087373" w:rsidRDefault="00160191" w:rsidP="00ED26A0">
            <w:pPr>
              <w:keepNext/>
              <w:keepLines/>
              <w:tabs>
                <w:tab w:val="left" w:pos="2160"/>
              </w:tabs>
              <w:jc w:val="center"/>
              <w:rPr>
                <w:rFonts w:cs="Arial"/>
              </w:rPr>
            </w:pPr>
            <w:r>
              <w:rPr>
                <w:rFonts w:cs="Arial"/>
              </w:rPr>
              <w:t>+</w:t>
            </w:r>
            <w:r w:rsidRPr="00087373">
              <w:rPr>
                <w:rFonts w:cs="Arial"/>
              </w:rPr>
              <w:t>5%</w:t>
            </w:r>
          </w:p>
        </w:tc>
      </w:tr>
      <w:tr w:rsidR="00602682" w:rsidRPr="00087373" w14:paraId="207659EF" w14:textId="77777777" w:rsidTr="000813BA">
        <w:trPr>
          <w:trHeight w:val="340"/>
          <w:jc w:val="center"/>
        </w:trPr>
        <w:tc>
          <w:tcPr>
            <w:tcW w:w="1610" w:type="dxa"/>
            <w:tcBorders>
              <w:bottom w:val="single" w:sz="6" w:space="0" w:color="000000"/>
            </w:tcBorders>
            <w:vAlign w:val="center"/>
          </w:tcPr>
          <w:p w14:paraId="5612C1FE" w14:textId="318694A8" w:rsidR="00602682" w:rsidRPr="00087373" w:rsidRDefault="00160191" w:rsidP="00ED26A0">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300kV</w:t>
            </w:r>
          </w:p>
        </w:tc>
        <w:tc>
          <w:tcPr>
            <w:tcW w:w="2528" w:type="dxa"/>
            <w:tcBorders>
              <w:bottom w:val="single" w:sz="6" w:space="0" w:color="000000"/>
            </w:tcBorders>
          </w:tcPr>
          <w:p w14:paraId="28A919D9" w14:textId="77777777" w:rsidR="00602682" w:rsidRPr="00087373" w:rsidRDefault="00160191" w:rsidP="00ED26A0">
            <w:pPr>
              <w:keepNext/>
              <w:keepLines/>
              <w:tabs>
                <w:tab w:val="left" w:pos="2160"/>
              </w:tabs>
              <w:jc w:val="center"/>
              <w:rPr>
                <w:rFonts w:cs="Arial"/>
              </w:rPr>
            </w:pPr>
            <w:r>
              <w:rPr>
                <w:rFonts w:cs="Arial"/>
              </w:rPr>
              <w:t>0.95pu-1.09pu</w:t>
            </w:r>
          </w:p>
        </w:tc>
        <w:tc>
          <w:tcPr>
            <w:tcW w:w="3060" w:type="dxa"/>
            <w:tcBorders>
              <w:bottom w:val="single" w:sz="6" w:space="0" w:color="000000"/>
            </w:tcBorders>
            <w:vAlign w:val="center"/>
          </w:tcPr>
          <w:p w14:paraId="7A5154DF" w14:textId="1301C6D4" w:rsidR="00602682" w:rsidRPr="00087373" w:rsidRDefault="00160191" w:rsidP="00ED26A0">
            <w:pPr>
              <w:keepNext/>
              <w:keepLines/>
              <w:tabs>
                <w:tab w:val="left" w:pos="2160"/>
              </w:tabs>
              <w:jc w:val="center"/>
              <w:rPr>
                <w:rFonts w:cs="Arial"/>
              </w:rPr>
            </w:pPr>
            <w:r>
              <w:rPr>
                <w:rFonts w:cs="Arial"/>
              </w:rPr>
              <w:t>-</w:t>
            </w:r>
            <w:r w:rsidRPr="00087373">
              <w:rPr>
                <w:rFonts w:cs="Arial"/>
              </w:rPr>
              <w:t>5%</w:t>
            </w:r>
            <w:r>
              <w:rPr>
                <w:rFonts w:cs="Arial"/>
              </w:rPr>
              <w:t xml:space="preserve"> </w:t>
            </w:r>
            <w:r w:rsidR="00602682" w:rsidRPr="00087373">
              <w:rPr>
                <w:rFonts w:cs="Arial"/>
                <w:b/>
                <w:i/>
              </w:rPr>
              <w:t>Note 6</w:t>
            </w:r>
          </w:p>
        </w:tc>
        <w:tc>
          <w:tcPr>
            <w:tcW w:w="3345" w:type="dxa"/>
            <w:tcBorders>
              <w:bottom w:val="single" w:sz="6" w:space="0" w:color="000000"/>
            </w:tcBorders>
            <w:vAlign w:val="center"/>
          </w:tcPr>
          <w:p w14:paraId="1D31F450" w14:textId="463565AB" w:rsidR="00602682" w:rsidRPr="00087373" w:rsidRDefault="00160191" w:rsidP="00ED26A0">
            <w:pPr>
              <w:keepNext/>
              <w:keepLines/>
              <w:tabs>
                <w:tab w:val="left" w:pos="2160"/>
              </w:tabs>
              <w:jc w:val="center"/>
              <w:rPr>
                <w:rFonts w:cs="Arial"/>
              </w:rPr>
            </w:pPr>
            <w:r>
              <w:rPr>
                <w:rFonts w:cs="Arial"/>
              </w:rPr>
              <w:t>+</w:t>
            </w:r>
            <w:r w:rsidRPr="00087373">
              <w:rPr>
                <w:rFonts w:cs="Arial"/>
              </w:rPr>
              <w:t>9%</w:t>
            </w:r>
          </w:p>
        </w:tc>
      </w:tr>
      <w:tr w:rsidR="00602682" w:rsidRPr="00087373" w14:paraId="1BD5ABDD" w14:textId="77777777" w:rsidTr="000813BA">
        <w:trPr>
          <w:trHeight w:val="340"/>
          <w:jc w:val="center"/>
        </w:trPr>
        <w:tc>
          <w:tcPr>
            <w:tcW w:w="1610" w:type="dxa"/>
            <w:tcBorders>
              <w:top w:val="single" w:sz="6" w:space="0" w:color="000000"/>
              <w:bottom w:val="double" w:sz="12" w:space="0" w:color="auto"/>
            </w:tcBorders>
            <w:vAlign w:val="center"/>
          </w:tcPr>
          <w:p w14:paraId="7764FA7D" w14:textId="77777777" w:rsidR="00602682" w:rsidRPr="00087373" w:rsidRDefault="00602682" w:rsidP="00ED26A0">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528" w:type="dxa"/>
            <w:tcBorders>
              <w:top w:val="single" w:sz="6" w:space="0" w:color="000000"/>
              <w:bottom w:val="double" w:sz="12" w:space="0" w:color="auto"/>
            </w:tcBorders>
          </w:tcPr>
          <w:p w14:paraId="77EA975A" w14:textId="77777777" w:rsidR="00602682" w:rsidRPr="00087373" w:rsidRDefault="00160191" w:rsidP="00ED26A0">
            <w:pPr>
              <w:keepNext/>
              <w:keepLines/>
              <w:tabs>
                <w:tab w:val="left" w:pos="2160"/>
              </w:tabs>
              <w:jc w:val="center"/>
              <w:rPr>
                <w:rFonts w:cs="Arial"/>
              </w:rPr>
            </w:pPr>
            <w:r>
              <w:rPr>
                <w:rFonts w:cs="Arial"/>
              </w:rPr>
              <w:t>0.95pu-1.10pu</w:t>
            </w:r>
          </w:p>
        </w:tc>
        <w:tc>
          <w:tcPr>
            <w:tcW w:w="3060" w:type="dxa"/>
            <w:tcBorders>
              <w:top w:val="single" w:sz="6" w:space="0" w:color="000000"/>
              <w:bottom w:val="double" w:sz="12" w:space="0" w:color="auto"/>
            </w:tcBorders>
            <w:vAlign w:val="center"/>
          </w:tcPr>
          <w:p w14:paraId="7DBD40F7" w14:textId="098A22DF" w:rsidR="00602682" w:rsidRPr="00087373" w:rsidRDefault="00160191" w:rsidP="00ED26A0">
            <w:pPr>
              <w:keepNext/>
              <w:keepLines/>
              <w:tabs>
                <w:tab w:val="left" w:pos="2160"/>
              </w:tabs>
              <w:jc w:val="center"/>
              <w:rPr>
                <w:rFonts w:cs="Arial"/>
              </w:rPr>
            </w:pPr>
            <w:r>
              <w:rPr>
                <w:rFonts w:cs="Arial"/>
              </w:rPr>
              <w:t>-</w:t>
            </w:r>
            <w:r w:rsidRPr="00087373">
              <w:rPr>
                <w:rFonts w:cs="Arial"/>
              </w:rPr>
              <w:t>5%</w:t>
            </w:r>
            <w:r w:rsidR="002A1B2E">
              <w:rPr>
                <w:rFonts w:cs="Arial"/>
              </w:rPr>
              <w:t xml:space="preserve"> </w:t>
            </w:r>
            <w:r w:rsidR="00602682" w:rsidRPr="00087373">
              <w:rPr>
                <w:rFonts w:cs="Arial"/>
                <w:b/>
                <w:i/>
              </w:rPr>
              <w:t>Note 6</w:t>
            </w:r>
          </w:p>
        </w:tc>
        <w:tc>
          <w:tcPr>
            <w:tcW w:w="3345" w:type="dxa"/>
            <w:tcBorders>
              <w:top w:val="single" w:sz="6" w:space="0" w:color="000000"/>
              <w:bottom w:val="double" w:sz="12" w:space="0" w:color="auto"/>
            </w:tcBorders>
            <w:vAlign w:val="center"/>
          </w:tcPr>
          <w:p w14:paraId="60724BE0" w14:textId="13687F02" w:rsidR="00602682" w:rsidRPr="00087373" w:rsidRDefault="00160191" w:rsidP="00ED26A0">
            <w:pPr>
              <w:keepNext/>
              <w:keepLines/>
              <w:tabs>
                <w:tab w:val="left" w:pos="2160"/>
              </w:tabs>
              <w:jc w:val="center"/>
              <w:rPr>
                <w:rFonts w:cs="Arial"/>
              </w:rPr>
            </w:pPr>
            <w:r>
              <w:rPr>
                <w:rFonts w:cs="Arial"/>
              </w:rPr>
              <w:t>+</w:t>
            </w:r>
            <w:r w:rsidRPr="00087373">
              <w:rPr>
                <w:rFonts w:cs="Arial"/>
              </w:rPr>
              <w:t>10%</w:t>
            </w:r>
          </w:p>
        </w:tc>
      </w:tr>
      <w:tr w:rsidR="003114FE" w:rsidRPr="00087373" w14:paraId="7B57E6A6" w14:textId="77777777" w:rsidTr="00254618">
        <w:trPr>
          <w:trHeight w:val="340"/>
          <w:jc w:val="center"/>
        </w:trPr>
        <w:tc>
          <w:tcPr>
            <w:tcW w:w="10543" w:type="dxa"/>
            <w:gridSpan w:val="4"/>
            <w:tcBorders>
              <w:top w:val="double" w:sz="12" w:space="0" w:color="auto"/>
            </w:tcBorders>
          </w:tcPr>
          <w:p w14:paraId="6F2F0ECE" w14:textId="77777777" w:rsidR="003114FE" w:rsidRPr="00087373" w:rsidRDefault="003114FE" w:rsidP="00ED26A0">
            <w:pPr>
              <w:keepNext/>
              <w:keepLines/>
              <w:tabs>
                <w:tab w:val="left" w:pos="2160"/>
              </w:tabs>
              <w:rPr>
                <w:rFonts w:cs="Arial"/>
                <w:b/>
              </w:rPr>
            </w:pPr>
            <w:r w:rsidRPr="00087373">
              <w:rPr>
                <w:rFonts w:cs="Arial"/>
                <w:b/>
              </w:rPr>
              <w:t xml:space="preserve">(b) </w:t>
            </w:r>
            <w:bookmarkStart w:id="57" w:name="_Hlk51934449"/>
            <w:r w:rsidRPr="00087373">
              <w:rPr>
                <w:rFonts w:cs="Arial"/>
                <w:b/>
              </w:rPr>
              <w:t>Voltages to be Achievable at Interfaces to Distribution Networks</w:t>
            </w:r>
            <w:bookmarkEnd w:id="57"/>
            <w:r w:rsidR="00160191">
              <w:rPr>
                <w:rFonts w:cs="Arial"/>
                <w:b/>
              </w:rPr>
              <w:t xml:space="preserve"> and Non-Embedded Customers</w:t>
            </w:r>
          </w:p>
        </w:tc>
      </w:tr>
      <w:tr w:rsidR="003114FE" w:rsidRPr="00087373" w14:paraId="5A9FF7B3" w14:textId="77777777" w:rsidTr="00254618">
        <w:trPr>
          <w:trHeight w:val="340"/>
          <w:jc w:val="center"/>
        </w:trPr>
        <w:tc>
          <w:tcPr>
            <w:tcW w:w="1610" w:type="dxa"/>
            <w:vAlign w:val="center"/>
          </w:tcPr>
          <w:p w14:paraId="76386B35" w14:textId="77777777" w:rsidR="003114FE" w:rsidRPr="00087373" w:rsidRDefault="003114FE" w:rsidP="00ED26A0">
            <w:pPr>
              <w:keepNext/>
              <w:keepLines/>
              <w:tabs>
                <w:tab w:val="left" w:pos="2160"/>
              </w:tabs>
              <w:jc w:val="center"/>
              <w:rPr>
                <w:rFonts w:cs="Arial"/>
              </w:rPr>
            </w:pPr>
            <w:r w:rsidRPr="00087373">
              <w:rPr>
                <w:rFonts w:cs="Arial"/>
              </w:rPr>
              <w:t>Any</w:t>
            </w:r>
            <w:r w:rsidR="00160191">
              <w:rPr>
                <w:rFonts w:cs="Arial"/>
              </w:rPr>
              <w:t xml:space="preserve"> Nominal Voltage</w:t>
            </w:r>
          </w:p>
        </w:tc>
        <w:tc>
          <w:tcPr>
            <w:tcW w:w="8933" w:type="dxa"/>
            <w:gridSpan w:val="3"/>
          </w:tcPr>
          <w:p w14:paraId="6D75C8A9" w14:textId="77777777" w:rsidR="003114FE" w:rsidRPr="00087373" w:rsidRDefault="003114FE" w:rsidP="00ED26A0">
            <w:pPr>
              <w:keepNext/>
              <w:keepLines/>
              <w:tabs>
                <w:tab w:val="left" w:pos="2160"/>
              </w:tabs>
              <w:rPr>
                <w:rFonts w:cs="Arial"/>
              </w:rPr>
            </w:pPr>
            <w:r w:rsidRPr="00087373">
              <w:rPr>
                <w:rFonts w:cs="Arial"/>
              </w:rPr>
              <w:t xml:space="preserve">Target voltages and </w:t>
            </w:r>
            <w:proofErr w:type="gramStart"/>
            <w:r w:rsidRPr="00087373">
              <w:rPr>
                <w:rFonts w:cs="Arial"/>
              </w:rPr>
              <w:t>voltage</w:t>
            </w:r>
            <w:proofErr w:type="gramEnd"/>
            <w:r w:rsidRPr="00087373">
              <w:rPr>
                <w:rFonts w:cs="Arial"/>
              </w:rPr>
              <w:t xml:space="preserve"> ranges as agreed with the relevant Distribution Network Operators</w:t>
            </w:r>
            <w:r w:rsidR="00160191">
              <w:rPr>
                <w:rFonts w:cs="Arial"/>
              </w:rPr>
              <w:t xml:space="preserve"> or Non-Embedded Customers</w:t>
            </w:r>
            <w:r w:rsidRPr="00087373">
              <w:rPr>
                <w:rFonts w:cs="Arial"/>
              </w:rPr>
              <w:t>, within the limits of Table 6.4</w:t>
            </w:r>
          </w:p>
        </w:tc>
      </w:tr>
    </w:tbl>
    <w:p w14:paraId="45EE750E" w14:textId="77777777" w:rsidR="002A1B2E" w:rsidRDefault="002A1B2E" w:rsidP="007D42DA">
      <w:pPr>
        <w:rPr>
          <w:b/>
          <w:sz w:val="20"/>
        </w:rPr>
      </w:pPr>
    </w:p>
    <w:p w14:paraId="680D6A8F" w14:textId="77777777" w:rsidR="007D42DA" w:rsidRPr="00087373" w:rsidRDefault="007D42DA" w:rsidP="007D42DA">
      <w:pPr>
        <w:rPr>
          <w:b/>
          <w:sz w:val="20"/>
        </w:rPr>
      </w:pPr>
      <w:r w:rsidRPr="00087373">
        <w:rPr>
          <w:b/>
          <w:sz w:val="20"/>
        </w:rPr>
        <w:t>Notes</w:t>
      </w:r>
    </w:p>
    <w:p w14:paraId="65BDCCEF" w14:textId="77777777" w:rsidR="00ED26A0" w:rsidRPr="00087373" w:rsidRDefault="007D42DA" w:rsidP="00882732">
      <w:pPr>
        <w:numPr>
          <w:ilvl w:val="0"/>
          <w:numId w:val="55"/>
        </w:numPr>
        <w:tabs>
          <w:tab w:val="left" w:pos="2160"/>
        </w:tabs>
        <w:rPr>
          <w:rFonts w:cs="Arial"/>
          <w:b/>
        </w:rPr>
      </w:pPr>
      <w:r w:rsidRPr="00087373">
        <w:rPr>
          <w:sz w:val="20"/>
        </w:rPr>
        <w:t xml:space="preserve">It is permissible to relax this to 90% at substations if no auxiliaries of </w:t>
      </w:r>
      <w:r w:rsidRPr="00087373">
        <w:rPr>
          <w:i/>
          <w:sz w:val="20"/>
        </w:rPr>
        <w:t>large power stations</w:t>
      </w:r>
      <w:r w:rsidRPr="00087373">
        <w:rPr>
          <w:sz w:val="20"/>
        </w:rPr>
        <w:t xml:space="preserve"> are derived from them.</w:t>
      </w:r>
    </w:p>
    <w:p w14:paraId="3D6BD6A0"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lastRenderedPageBreak/>
        <w:t>Table 6.</w:t>
      </w:r>
      <w:r w:rsidR="007D42DA" w:rsidRPr="00087373">
        <w:rPr>
          <w:rFonts w:cs="Arial"/>
          <w:bCs/>
          <w:sz w:val="22"/>
        </w:rPr>
        <w:t xml:space="preserve">4 </w:t>
      </w:r>
      <w:r w:rsidRPr="00087373">
        <w:rPr>
          <w:rFonts w:cs="Arial"/>
          <w:bCs/>
          <w:sz w:val="22"/>
        </w:rPr>
        <w:t>Steady State Voltage Limits and Targets in Operational Timescales</w:t>
      </w:r>
    </w:p>
    <w:tbl>
      <w:tblPr>
        <w:tblW w:w="105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298"/>
        <w:gridCol w:w="2700"/>
        <w:gridCol w:w="2700"/>
        <w:gridCol w:w="2880"/>
      </w:tblGrid>
      <w:tr w:rsidR="000D4099" w:rsidRPr="00087373" w14:paraId="6C8B250F" w14:textId="77777777" w:rsidTr="000813BA">
        <w:trPr>
          <w:trHeight w:val="340"/>
          <w:jc w:val="center"/>
        </w:trPr>
        <w:tc>
          <w:tcPr>
            <w:tcW w:w="10578" w:type="dxa"/>
            <w:gridSpan w:val="4"/>
            <w:tcBorders>
              <w:bottom w:val="single" w:sz="12" w:space="0" w:color="000000"/>
            </w:tcBorders>
          </w:tcPr>
          <w:p w14:paraId="6D157DE1" w14:textId="77777777" w:rsidR="000D4099" w:rsidRPr="00087373" w:rsidRDefault="000D4099" w:rsidP="00ED26A0">
            <w:pPr>
              <w:keepNext/>
              <w:keepLines/>
              <w:tabs>
                <w:tab w:val="left" w:pos="2160"/>
              </w:tabs>
              <w:rPr>
                <w:rFonts w:cs="Arial"/>
                <w:b/>
              </w:rPr>
            </w:pPr>
            <w:r w:rsidRPr="00087373">
              <w:rPr>
                <w:rFonts w:cs="Arial"/>
                <w:b/>
              </w:rPr>
              <w:t>(a) Voltage Limits on Transmission Networks</w:t>
            </w:r>
          </w:p>
        </w:tc>
      </w:tr>
      <w:tr w:rsidR="000D4099" w:rsidRPr="00087373" w14:paraId="39AECEEA" w14:textId="77777777" w:rsidTr="000813BA">
        <w:trPr>
          <w:trHeight w:val="340"/>
          <w:jc w:val="center"/>
        </w:trPr>
        <w:tc>
          <w:tcPr>
            <w:tcW w:w="2298" w:type="dxa"/>
            <w:tcBorders>
              <w:bottom w:val="single" w:sz="12" w:space="0" w:color="000000"/>
            </w:tcBorders>
            <w:vAlign w:val="center"/>
          </w:tcPr>
          <w:p w14:paraId="3119A843"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bottom w:val="single" w:sz="12" w:space="0" w:color="000000"/>
            </w:tcBorders>
          </w:tcPr>
          <w:p w14:paraId="4058D6E6" w14:textId="77777777" w:rsidR="000D4099" w:rsidRPr="00087373" w:rsidRDefault="00160191" w:rsidP="007D42DA">
            <w:pPr>
              <w:keepNext/>
              <w:keepLines/>
              <w:tabs>
                <w:tab w:val="left" w:pos="2160"/>
              </w:tabs>
              <w:jc w:val="center"/>
              <w:rPr>
                <w:rFonts w:cs="Arial"/>
              </w:rPr>
            </w:pPr>
            <w:r>
              <w:rPr>
                <w:rFonts w:cs="Arial"/>
              </w:rPr>
              <w:t>PU Value (1pu relates to the Nominal Voltage)</w:t>
            </w:r>
          </w:p>
        </w:tc>
        <w:tc>
          <w:tcPr>
            <w:tcW w:w="2700" w:type="dxa"/>
            <w:tcBorders>
              <w:bottom w:val="single" w:sz="12" w:space="0" w:color="000000"/>
            </w:tcBorders>
            <w:vAlign w:val="center"/>
          </w:tcPr>
          <w:p w14:paraId="2B39171D" w14:textId="77777777" w:rsidR="000D4099" w:rsidRPr="00087373" w:rsidRDefault="000D4099" w:rsidP="007D42DA">
            <w:pPr>
              <w:keepNext/>
              <w:keepLines/>
              <w:tabs>
                <w:tab w:val="left" w:pos="2160"/>
              </w:tabs>
              <w:jc w:val="center"/>
              <w:rPr>
                <w:rFonts w:cs="Arial"/>
              </w:rPr>
            </w:pPr>
            <w:r w:rsidRPr="00087373">
              <w:rPr>
                <w:rFonts w:cs="Arial"/>
              </w:rPr>
              <w:t>Minimum</w:t>
            </w:r>
            <w:r w:rsidR="00160191">
              <w:rPr>
                <w:rFonts w:cs="Arial"/>
              </w:rPr>
              <w:t xml:space="preserve"> (percentage of Nominal Voltage)</w:t>
            </w:r>
          </w:p>
        </w:tc>
        <w:tc>
          <w:tcPr>
            <w:tcW w:w="2880" w:type="dxa"/>
            <w:tcBorders>
              <w:bottom w:val="single" w:sz="12" w:space="0" w:color="000000"/>
            </w:tcBorders>
            <w:vAlign w:val="center"/>
          </w:tcPr>
          <w:p w14:paraId="48387A0B" w14:textId="77777777" w:rsidR="000D4099" w:rsidRPr="00087373" w:rsidRDefault="000D4099" w:rsidP="007D42DA">
            <w:pPr>
              <w:keepNext/>
              <w:keepLines/>
              <w:tabs>
                <w:tab w:val="left" w:pos="1593"/>
              </w:tabs>
              <w:ind w:right="521"/>
              <w:jc w:val="center"/>
              <w:rPr>
                <w:rFonts w:cs="Arial"/>
              </w:rPr>
            </w:pPr>
            <w:r w:rsidRPr="00087373">
              <w:rPr>
                <w:rFonts w:cs="Arial"/>
              </w:rPr>
              <w:t>Maximum</w:t>
            </w:r>
            <w:r w:rsidR="00C1660A">
              <w:rPr>
                <w:rFonts w:cs="Arial"/>
              </w:rPr>
              <w:t xml:space="preserve"> </w:t>
            </w:r>
            <w:r w:rsidR="00160191">
              <w:rPr>
                <w:rFonts w:cs="Arial"/>
              </w:rPr>
              <w:t>(percentage of Nominal Voltage)</w:t>
            </w:r>
          </w:p>
        </w:tc>
      </w:tr>
      <w:tr w:rsidR="000D4099" w:rsidRPr="00087373" w14:paraId="179FA712" w14:textId="77777777" w:rsidTr="000813BA">
        <w:trPr>
          <w:trHeight w:val="340"/>
          <w:jc w:val="center"/>
        </w:trPr>
        <w:tc>
          <w:tcPr>
            <w:tcW w:w="2298" w:type="dxa"/>
            <w:tcBorders>
              <w:top w:val="nil"/>
            </w:tcBorders>
            <w:vAlign w:val="center"/>
          </w:tcPr>
          <w:p w14:paraId="0244B576" w14:textId="2ADD39D5" w:rsidR="000D4099" w:rsidRPr="00087373" w:rsidRDefault="00160191" w:rsidP="007D42DA">
            <w:pPr>
              <w:keepNext/>
              <w:keepLines/>
              <w:tabs>
                <w:tab w:val="left" w:pos="2160"/>
              </w:tabs>
              <w:jc w:val="center"/>
              <w:rPr>
                <w:rFonts w:cs="Arial"/>
              </w:rPr>
            </w:pPr>
            <w:r>
              <w:rPr>
                <w:rFonts w:cs="Arial"/>
              </w:rPr>
              <w:t>Greater than 3</w:t>
            </w:r>
            <w:r w:rsidR="000D4099" w:rsidRPr="00087373">
              <w:rPr>
                <w:rFonts w:cs="Arial"/>
              </w:rPr>
              <w:t>00kV</w:t>
            </w:r>
          </w:p>
        </w:tc>
        <w:tc>
          <w:tcPr>
            <w:tcW w:w="2700" w:type="dxa"/>
            <w:tcBorders>
              <w:top w:val="nil"/>
            </w:tcBorders>
          </w:tcPr>
          <w:p w14:paraId="20F22A2A" w14:textId="77777777" w:rsidR="000D4099" w:rsidRPr="00087373" w:rsidRDefault="00160191" w:rsidP="007D42DA">
            <w:pPr>
              <w:keepNext/>
              <w:keepLines/>
              <w:tabs>
                <w:tab w:val="left" w:pos="2160"/>
              </w:tabs>
              <w:jc w:val="center"/>
              <w:rPr>
                <w:rFonts w:cs="Arial"/>
              </w:rPr>
            </w:pPr>
            <w:r>
              <w:rPr>
                <w:rFonts w:cs="Arial"/>
              </w:rPr>
              <w:t>0.90pu-1.05pu</w:t>
            </w:r>
          </w:p>
        </w:tc>
        <w:tc>
          <w:tcPr>
            <w:tcW w:w="2700" w:type="dxa"/>
            <w:tcBorders>
              <w:top w:val="nil"/>
            </w:tcBorders>
            <w:vAlign w:val="center"/>
          </w:tcPr>
          <w:p w14:paraId="05484CE1" w14:textId="04006C8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nil"/>
            </w:tcBorders>
            <w:vAlign w:val="center"/>
          </w:tcPr>
          <w:p w14:paraId="41BA0005" w14:textId="47E228DA" w:rsidR="000D4099" w:rsidRPr="00087373" w:rsidRDefault="00160191" w:rsidP="007D42DA">
            <w:pPr>
              <w:keepLines/>
              <w:tabs>
                <w:tab w:val="left" w:pos="2160"/>
              </w:tabs>
              <w:jc w:val="center"/>
              <w:rPr>
                <w:rFonts w:cs="Arial"/>
                <w:szCs w:val="24"/>
              </w:rPr>
            </w:pPr>
            <w:r>
              <w:rPr>
                <w:rFonts w:cs="Arial"/>
                <w:szCs w:val="24"/>
                <w:lang w:eastAsia="en-GB"/>
              </w:rPr>
              <w:t>+</w:t>
            </w:r>
            <w:r w:rsidRPr="00087373">
              <w:rPr>
                <w:rFonts w:cs="Arial"/>
                <w:szCs w:val="24"/>
                <w:lang w:eastAsia="en-GB"/>
              </w:rPr>
              <w:t>5%</w:t>
            </w:r>
            <w:r>
              <w:rPr>
                <w:rFonts w:cs="Arial"/>
                <w:b/>
                <w:i/>
                <w:szCs w:val="24"/>
              </w:rPr>
              <w:t xml:space="preserve"> </w:t>
            </w:r>
            <w:r w:rsidR="000D4099" w:rsidRPr="00087373">
              <w:rPr>
                <w:rFonts w:cs="Arial"/>
                <w:b/>
                <w:i/>
                <w:szCs w:val="24"/>
                <w:lang w:eastAsia="en-GB"/>
              </w:rPr>
              <w:t>Note 7</w:t>
            </w:r>
          </w:p>
        </w:tc>
      </w:tr>
      <w:tr w:rsidR="000D4099" w:rsidRPr="00087373" w14:paraId="28A55DCA" w14:textId="77777777" w:rsidTr="000813BA">
        <w:trPr>
          <w:trHeight w:val="340"/>
          <w:jc w:val="center"/>
        </w:trPr>
        <w:tc>
          <w:tcPr>
            <w:tcW w:w="2298" w:type="dxa"/>
            <w:tcBorders>
              <w:bottom w:val="single" w:sz="6" w:space="0" w:color="000000"/>
            </w:tcBorders>
            <w:vAlign w:val="center"/>
          </w:tcPr>
          <w:p w14:paraId="62D91C8D" w14:textId="4A460996" w:rsidR="000D4099" w:rsidRPr="00087373" w:rsidRDefault="00160191" w:rsidP="007D42DA">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and including 300kV</w:t>
            </w:r>
          </w:p>
        </w:tc>
        <w:tc>
          <w:tcPr>
            <w:tcW w:w="2700" w:type="dxa"/>
            <w:tcBorders>
              <w:bottom w:val="single" w:sz="6" w:space="0" w:color="000000"/>
            </w:tcBorders>
          </w:tcPr>
          <w:p w14:paraId="3E294436" w14:textId="77777777" w:rsidR="000D4099" w:rsidRPr="00087373" w:rsidRDefault="008F0DBF" w:rsidP="007D42DA">
            <w:pPr>
              <w:keepNext/>
              <w:keepLines/>
              <w:tabs>
                <w:tab w:val="left" w:pos="2160"/>
              </w:tabs>
              <w:jc w:val="center"/>
              <w:rPr>
                <w:rFonts w:cs="Arial"/>
              </w:rPr>
            </w:pPr>
            <w:r>
              <w:rPr>
                <w:rFonts w:cs="Arial"/>
              </w:rPr>
              <w:t>0.90pu-1.0pu</w:t>
            </w:r>
          </w:p>
        </w:tc>
        <w:tc>
          <w:tcPr>
            <w:tcW w:w="2700" w:type="dxa"/>
            <w:tcBorders>
              <w:bottom w:val="single" w:sz="6" w:space="0" w:color="000000"/>
            </w:tcBorders>
            <w:vAlign w:val="center"/>
          </w:tcPr>
          <w:p w14:paraId="502A902D" w14:textId="7BEAA9E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bottom w:val="single" w:sz="6" w:space="0" w:color="000000"/>
            </w:tcBorders>
            <w:vAlign w:val="center"/>
          </w:tcPr>
          <w:p w14:paraId="0BE9EFE8" w14:textId="748466F8" w:rsidR="000D4099" w:rsidRPr="00087373" w:rsidRDefault="00160191" w:rsidP="007D42DA">
            <w:pPr>
              <w:keepNext/>
              <w:keepLines/>
              <w:tabs>
                <w:tab w:val="left" w:pos="2160"/>
              </w:tabs>
              <w:jc w:val="center"/>
              <w:rPr>
                <w:rFonts w:cs="Arial"/>
              </w:rPr>
            </w:pPr>
            <w:r>
              <w:rPr>
                <w:rFonts w:cs="Arial"/>
              </w:rPr>
              <w:t>+</w:t>
            </w:r>
            <w:r w:rsidRPr="00087373">
              <w:rPr>
                <w:rFonts w:cs="Arial"/>
              </w:rPr>
              <w:t>9%</w:t>
            </w:r>
          </w:p>
        </w:tc>
      </w:tr>
      <w:tr w:rsidR="000D4099" w:rsidRPr="00087373" w14:paraId="36E16EBC" w14:textId="77777777" w:rsidTr="000813BA">
        <w:trPr>
          <w:trHeight w:val="340"/>
          <w:jc w:val="center"/>
        </w:trPr>
        <w:tc>
          <w:tcPr>
            <w:tcW w:w="2298" w:type="dxa"/>
            <w:tcBorders>
              <w:top w:val="single" w:sz="6" w:space="0" w:color="000000"/>
              <w:left w:val="single" w:sz="12" w:space="0" w:color="000000"/>
              <w:bottom w:val="double" w:sz="12" w:space="0" w:color="auto"/>
              <w:right w:val="single" w:sz="6" w:space="0" w:color="000000"/>
            </w:tcBorders>
            <w:vAlign w:val="center"/>
          </w:tcPr>
          <w:p w14:paraId="6B0BE54C" w14:textId="77777777" w:rsidR="000D4099" w:rsidRPr="00087373" w:rsidRDefault="000D4099" w:rsidP="007D42DA">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700" w:type="dxa"/>
            <w:tcBorders>
              <w:top w:val="single" w:sz="6" w:space="0" w:color="000000"/>
              <w:left w:val="single" w:sz="6" w:space="0" w:color="000000"/>
              <w:bottom w:val="double" w:sz="12" w:space="0" w:color="auto"/>
              <w:right w:val="single" w:sz="6" w:space="0" w:color="000000"/>
            </w:tcBorders>
          </w:tcPr>
          <w:p w14:paraId="4268896C"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6" w:space="0" w:color="000000"/>
              <w:left w:val="single" w:sz="6" w:space="0" w:color="000000"/>
              <w:bottom w:val="double" w:sz="12" w:space="0" w:color="auto"/>
              <w:right w:val="single" w:sz="6" w:space="0" w:color="000000"/>
            </w:tcBorders>
            <w:vAlign w:val="center"/>
          </w:tcPr>
          <w:p w14:paraId="3F6CD4F8" w14:textId="166F1B87" w:rsidR="000D4099" w:rsidRPr="00087373" w:rsidRDefault="002A1B2E" w:rsidP="007D42DA">
            <w:pPr>
              <w:keepNext/>
              <w:keepLines/>
              <w:tabs>
                <w:tab w:val="left" w:pos="2160"/>
              </w:tabs>
              <w:jc w:val="center"/>
              <w:rPr>
                <w:rFonts w:cs="Arial"/>
              </w:rPr>
            </w:pPr>
            <w:r>
              <w:rPr>
                <w:rFonts w:cs="Arial"/>
              </w:rPr>
              <w:t>-</w:t>
            </w:r>
            <w:r w:rsidR="00160191">
              <w:rPr>
                <w:rFonts w:cs="Arial"/>
              </w:rPr>
              <w:t>1</w:t>
            </w:r>
            <w:r w:rsidR="00160191" w:rsidRPr="00087373">
              <w:rPr>
                <w:rFonts w:cs="Arial"/>
              </w:rPr>
              <w:t>0%</w:t>
            </w:r>
          </w:p>
        </w:tc>
        <w:tc>
          <w:tcPr>
            <w:tcW w:w="2880" w:type="dxa"/>
            <w:tcBorders>
              <w:top w:val="single" w:sz="6" w:space="0" w:color="000000"/>
              <w:left w:val="single" w:sz="6" w:space="0" w:color="000000"/>
              <w:bottom w:val="double" w:sz="12" w:space="0" w:color="auto"/>
            </w:tcBorders>
            <w:vAlign w:val="center"/>
          </w:tcPr>
          <w:p w14:paraId="4D32F4AD" w14:textId="3F7FBF05"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24BF9729" w14:textId="77777777" w:rsidTr="000813BA">
        <w:trPr>
          <w:trHeight w:val="340"/>
          <w:jc w:val="center"/>
        </w:trPr>
        <w:tc>
          <w:tcPr>
            <w:tcW w:w="10578" w:type="dxa"/>
            <w:gridSpan w:val="4"/>
            <w:tcBorders>
              <w:top w:val="double" w:sz="12" w:space="0" w:color="auto"/>
              <w:bottom w:val="single" w:sz="12" w:space="0" w:color="000000"/>
            </w:tcBorders>
          </w:tcPr>
          <w:p w14:paraId="0161ECA1" w14:textId="77777777" w:rsidR="000D4099" w:rsidRPr="00087373" w:rsidRDefault="000D4099" w:rsidP="00ED26A0">
            <w:pPr>
              <w:keepNext/>
              <w:keepLines/>
              <w:tabs>
                <w:tab w:val="left" w:pos="2160"/>
              </w:tabs>
              <w:rPr>
                <w:rFonts w:cs="Arial"/>
                <w:b/>
              </w:rPr>
            </w:pPr>
            <w:r w:rsidRPr="00087373">
              <w:rPr>
                <w:rFonts w:cs="Arial"/>
                <w:b/>
              </w:rPr>
              <w:t xml:space="preserve">(b) </w:t>
            </w:r>
            <w:bookmarkStart w:id="58" w:name="_Hlk51934428"/>
            <w:r w:rsidRPr="00087373">
              <w:rPr>
                <w:rFonts w:cs="Arial"/>
                <w:b/>
              </w:rPr>
              <w:t>Voltage Limits at Interfaces to Distribution Networks</w:t>
            </w:r>
            <w:bookmarkEnd w:id="58"/>
            <w:r w:rsidR="00160191">
              <w:rPr>
                <w:rFonts w:cs="Arial"/>
                <w:b/>
              </w:rPr>
              <w:t xml:space="preserve"> and Non-Embedded Customers</w:t>
            </w:r>
          </w:p>
        </w:tc>
      </w:tr>
      <w:tr w:rsidR="000D4099" w:rsidRPr="00087373" w14:paraId="390E03C3" w14:textId="77777777" w:rsidTr="000813BA">
        <w:trPr>
          <w:trHeight w:val="340"/>
          <w:jc w:val="center"/>
        </w:trPr>
        <w:tc>
          <w:tcPr>
            <w:tcW w:w="2298" w:type="dxa"/>
            <w:tcBorders>
              <w:top w:val="single" w:sz="12" w:space="0" w:color="000000"/>
              <w:bottom w:val="single" w:sz="12" w:space="0" w:color="000000"/>
            </w:tcBorders>
            <w:vAlign w:val="center"/>
          </w:tcPr>
          <w:p w14:paraId="6516BBFC"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top w:val="single" w:sz="12" w:space="0" w:color="000000"/>
              <w:bottom w:val="single" w:sz="12" w:space="0" w:color="000000"/>
            </w:tcBorders>
          </w:tcPr>
          <w:p w14:paraId="3436B1D0" w14:textId="77777777" w:rsidR="000D4099" w:rsidRPr="00087373" w:rsidRDefault="000D4099" w:rsidP="007D42DA">
            <w:pPr>
              <w:keepLines/>
              <w:tabs>
                <w:tab w:val="left" w:pos="2160"/>
              </w:tabs>
              <w:jc w:val="center"/>
              <w:rPr>
                <w:rFonts w:cs="Arial"/>
              </w:rPr>
            </w:pPr>
          </w:p>
        </w:tc>
        <w:tc>
          <w:tcPr>
            <w:tcW w:w="2700" w:type="dxa"/>
            <w:tcBorders>
              <w:top w:val="single" w:sz="12" w:space="0" w:color="000000"/>
              <w:bottom w:val="single" w:sz="12" w:space="0" w:color="000000"/>
            </w:tcBorders>
            <w:vAlign w:val="center"/>
          </w:tcPr>
          <w:p w14:paraId="31505314" w14:textId="77777777" w:rsidR="000D4099" w:rsidRPr="00087373" w:rsidRDefault="000D4099" w:rsidP="007D42DA">
            <w:pPr>
              <w:keepLines/>
              <w:tabs>
                <w:tab w:val="left" w:pos="2160"/>
              </w:tabs>
              <w:jc w:val="center"/>
              <w:rPr>
                <w:rFonts w:cs="Arial"/>
              </w:rPr>
            </w:pPr>
          </w:p>
        </w:tc>
        <w:tc>
          <w:tcPr>
            <w:tcW w:w="2880" w:type="dxa"/>
            <w:tcBorders>
              <w:top w:val="single" w:sz="12" w:space="0" w:color="000000"/>
              <w:bottom w:val="single" w:sz="12" w:space="0" w:color="000000"/>
            </w:tcBorders>
            <w:vAlign w:val="center"/>
          </w:tcPr>
          <w:p w14:paraId="718FE9EC" w14:textId="77777777" w:rsidR="000D4099" w:rsidRPr="00087373" w:rsidRDefault="000D4099" w:rsidP="007D42DA">
            <w:pPr>
              <w:keepNext/>
              <w:keepLines/>
              <w:tabs>
                <w:tab w:val="left" w:pos="2160"/>
              </w:tabs>
              <w:jc w:val="center"/>
              <w:rPr>
                <w:rFonts w:cs="Arial"/>
              </w:rPr>
            </w:pPr>
          </w:p>
        </w:tc>
      </w:tr>
      <w:tr w:rsidR="000D4099" w:rsidRPr="00087373" w14:paraId="12437BE7" w14:textId="77777777" w:rsidTr="000813BA">
        <w:trPr>
          <w:trHeight w:val="340"/>
          <w:jc w:val="center"/>
        </w:trPr>
        <w:tc>
          <w:tcPr>
            <w:tcW w:w="2298" w:type="dxa"/>
            <w:tcBorders>
              <w:top w:val="single" w:sz="12" w:space="0" w:color="000000"/>
            </w:tcBorders>
            <w:vAlign w:val="center"/>
          </w:tcPr>
          <w:p w14:paraId="69B32196" w14:textId="77777777" w:rsidR="000D4099" w:rsidRPr="00087373" w:rsidRDefault="000D4099" w:rsidP="007D42DA">
            <w:pPr>
              <w:keepNext/>
              <w:keepLines/>
              <w:tabs>
                <w:tab w:val="left" w:pos="2160"/>
              </w:tabs>
              <w:jc w:val="center"/>
              <w:rPr>
                <w:rFonts w:cs="Arial"/>
              </w:rPr>
            </w:pPr>
            <w:r w:rsidRPr="00087373">
              <w:rPr>
                <w:rFonts w:cs="Arial"/>
              </w:rPr>
              <w:t>132kV</w:t>
            </w:r>
          </w:p>
        </w:tc>
        <w:tc>
          <w:tcPr>
            <w:tcW w:w="2700" w:type="dxa"/>
            <w:tcBorders>
              <w:top w:val="single" w:sz="12" w:space="0" w:color="000000"/>
            </w:tcBorders>
          </w:tcPr>
          <w:p w14:paraId="181C57DA"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12" w:space="0" w:color="000000"/>
            </w:tcBorders>
            <w:vAlign w:val="center"/>
          </w:tcPr>
          <w:p w14:paraId="1263104D" w14:textId="22CFE667"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single" w:sz="12" w:space="0" w:color="000000"/>
            </w:tcBorders>
            <w:vAlign w:val="center"/>
          </w:tcPr>
          <w:p w14:paraId="7D752619" w14:textId="1CC6D11E"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5C3C7288" w14:textId="77777777" w:rsidTr="000813BA">
        <w:trPr>
          <w:trHeight w:val="340"/>
          <w:jc w:val="center"/>
        </w:trPr>
        <w:tc>
          <w:tcPr>
            <w:tcW w:w="2298" w:type="dxa"/>
            <w:vAlign w:val="center"/>
          </w:tcPr>
          <w:p w14:paraId="41F51945" w14:textId="77777777" w:rsidR="000D4099" w:rsidRPr="00087373" w:rsidRDefault="000D4099" w:rsidP="007D42DA">
            <w:pPr>
              <w:keepNext/>
              <w:keepLines/>
              <w:tabs>
                <w:tab w:val="left" w:pos="2160"/>
              </w:tabs>
              <w:jc w:val="center"/>
              <w:rPr>
                <w:rFonts w:cs="Arial"/>
              </w:rPr>
            </w:pPr>
            <w:r w:rsidRPr="00087373">
              <w:rPr>
                <w:rFonts w:cs="Arial"/>
              </w:rPr>
              <w:t>At less than 132kV</w:t>
            </w:r>
          </w:p>
        </w:tc>
        <w:tc>
          <w:tcPr>
            <w:tcW w:w="2700" w:type="dxa"/>
          </w:tcPr>
          <w:p w14:paraId="72D7496D" w14:textId="77777777" w:rsidR="000D4099" w:rsidRPr="00087373" w:rsidRDefault="00160191" w:rsidP="007D42DA">
            <w:pPr>
              <w:keepLines/>
              <w:tabs>
                <w:tab w:val="left" w:pos="2160"/>
              </w:tabs>
              <w:jc w:val="center"/>
              <w:rPr>
                <w:rFonts w:cs="Arial"/>
                <w:szCs w:val="24"/>
              </w:rPr>
            </w:pPr>
            <w:r>
              <w:rPr>
                <w:rFonts w:cs="Arial"/>
                <w:szCs w:val="24"/>
              </w:rPr>
              <w:t>0.94pu-1.06pu</w:t>
            </w:r>
          </w:p>
        </w:tc>
        <w:tc>
          <w:tcPr>
            <w:tcW w:w="2700" w:type="dxa"/>
            <w:vAlign w:val="center"/>
          </w:tcPr>
          <w:p w14:paraId="4828C0E0" w14:textId="12511B42" w:rsidR="000D4099" w:rsidRPr="00087373" w:rsidRDefault="00160191" w:rsidP="007D42DA">
            <w:pPr>
              <w:keepLines/>
              <w:tabs>
                <w:tab w:val="left" w:pos="2160"/>
              </w:tabs>
              <w:jc w:val="center"/>
              <w:rPr>
                <w:rFonts w:cs="Arial"/>
                <w:szCs w:val="24"/>
              </w:rPr>
            </w:pPr>
            <w:r>
              <w:rPr>
                <w:rFonts w:cs="Arial"/>
                <w:szCs w:val="24"/>
              </w:rPr>
              <w:t>-6</w:t>
            </w:r>
            <w:r w:rsidRPr="00087373">
              <w:rPr>
                <w:rFonts w:cs="Arial"/>
                <w:szCs w:val="24"/>
              </w:rPr>
              <w:t>%</w:t>
            </w:r>
          </w:p>
        </w:tc>
        <w:tc>
          <w:tcPr>
            <w:tcW w:w="2880" w:type="dxa"/>
            <w:vAlign w:val="center"/>
          </w:tcPr>
          <w:p w14:paraId="5E7C28F7" w14:textId="4C8F5EA9" w:rsidR="000D4099" w:rsidRPr="00087373" w:rsidRDefault="00160191" w:rsidP="007D42DA">
            <w:pPr>
              <w:keepNext/>
              <w:keepLines/>
              <w:tabs>
                <w:tab w:val="left" w:pos="2160"/>
              </w:tabs>
              <w:jc w:val="center"/>
              <w:rPr>
                <w:rFonts w:cs="Arial"/>
              </w:rPr>
            </w:pPr>
            <w:r>
              <w:rPr>
                <w:rFonts w:cs="Arial"/>
              </w:rPr>
              <w:t>+</w:t>
            </w:r>
            <w:r w:rsidRPr="00087373">
              <w:rPr>
                <w:rFonts w:cs="Arial"/>
              </w:rPr>
              <w:t>6%</w:t>
            </w:r>
          </w:p>
        </w:tc>
      </w:tr>
    </w:tbl>
    <w:p w14:paraId="1602AD57" w14:textId="77777777" w:rsidR="008F0DBF" w:rsidRDefault="008F0DBF" w:rsidP="007D42DA">
      <w:pPr>
        <w:rPr>
          <w:b/>
          <w:sz w:val="20"/>
        </w:rPr>
      </w:pPr>
    </w:p>
    <w:p w14:paraId="7FC0A596" w14:textId="77777777" w:rsidR="007D42DA" w:rsidRPr="00087373" w:rsidRDefault="007D42DA" w:rsidP="007D42DA">
      <w:pPr>
        <w:rPr>
          <w:b/>
          <w:sz w:val="20"/>
        </w:rPr>
      </w:pPr>
      <w:r w:rsidRPr="00087373">
        <w:rPr>
          <w:b/>
          <w:sz w:val="20"/>
        </w:rPr>
        <w:t>Notes</w:t>
      </w:r>
    </w:p>
    <w:p w14:paraId="1C9D7A88" w14:textId="39009D53" w:rsidR="00ED26A0" w:rsidRPr="00087373" w:rsidRDefault="007D42DA" w:rsidP="00882732">
      <w:pPr>
        <w:numPr>
          <w:ilvl w:val="0"/>
          <w:numId w:val="55"/>
        </w:numPr>
        <w:tabs>
          <w:tab w:val="left" w:pos="2160"/>
        </w:tabs>
        <w:rPr>
          <w:rFonts w:cs="Arial"/>
          <w:b/>
        </w:rPr>
      </w:pPr>
      <w:r w:rsidRPr="00087373">
        <w:rPr>
          <w:sz w:val="20"/>
        </w:rPr>
        <w:t xml:space="preserve">May be relaxed to 110% for no longer than 15 minutes following a </w:t>
      </w:r>
      <w:r w:rsidRPr="00087373">
        <w:rPr>
          <w:i/>
          <w:sz w:val="20"/>
        </w:rPr>
        <w:t>secured event</w:t>
      </w:r>
      <w:r w:rsidRPr="00087373">
        <w:rPr>
          <w:sz w:val="20"/>
        </w:rPr>
        <w:t>.</w:t>
      </w:r>
    </w:p>
    <w:p w14:paraId="607283CD" w14:textId="77777777" w:rsidR="00ED26A0" w:rsidRPr="00087373" w:rsidRDefault="00ED26A0" w:rsidP="00ED26A0">
      <w:pPr>
        <w:spacing w:before="240" w:after="240"/>
        <w:rPr>
          <w:rFonts w:cs="Arial"/>
          <w:b/>
        </w:rPr>
      </w:pPr>
      <w:r w:rsidRPr="00087373">
        <w:rPr>
          <w:rFonts w:cs="Arial"/>
          <w:b/>
        </w:rPr>
        <w:t>Voltage Step Change Limits in All Timescales</w:t>
      </w:r>
    </w:p>
    <w:p w14:paraId="24374BDB"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i/>
        </w:rPr>
        <w:t>Voltage step change</w:t>
      </w:r>
      <w:r w:rsidRPr="00087373">
        <w:rPr>
          <w:rFonts w:cs="Arial"/>
        </w:rPr>
        <w:t xml:space="preserve"> limits must be observed at every interface point between the </w:t>
      </w:r>
      <w:r w:rsidR="00923EA9" w:rsidRPr="00087373">
        <w:rPr>
          <w:rFonts w:cs="Arial"/>
          <w:i/>
        </w:rPr>
        <w:t>n</w:t>
      </w:r>
      <w:r w:rsidRPr="00087373">
        <w:rPr>
          <w:rFonts w:cs="Arial"/>
          <w:i/>
        </w:rPr>
        <w:t>ational electricity transmission system</w:t>
      </w:r>
      <w:r w:rsidRPr="00087373">
        <w:rPr>
          <w:rFonts w:cs="Arial"/>
        </w:rPr>
        <w:t xml:space="preserve"> and Users’ plant. The </w:t>
      </w:r>
      <w:r w:rsidRPr="00087373">
        <w:rPr>
          <w:rFonts w:cs="Arial"/>
          <w:i/>
        </w:rPr>
        <w:t>voltage step change</w:t>
      </w:r>
      <w:r w:rsidRPr="00087373">
        <w:rPr>
          <w:rFonts w:cs="Arial"/>
        </w:rPr>
        <w:t xml:space="preserve"> limits do not apply where no User is connected.</w:t>
      </w:r>
    </w:p>
    <w:p w14:paraId="7865D81D"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voltage step change</w:t>
      </w:r>
      <w:r w:rsidRPr="00087373">
        <w:rPr>
          <w:rFonts w:cs="Arial"/>
        </w:rPr>
        <w:t xml:space="preserve"> limits must be applied with load response taken into account.</w:t>
      </w:r>
    </w:p>
    <w:p w14:paraId="7620BC47" w14:textId="77777777" w:rsidR="00ED26A0" w:rsidRPr="00087373" w:rsidRDefault="005E400D" w:rsidP="00ED26A0">
      <w:pPr>
        <w:keepNext/>
        <w:keepLines/>
        <w:spacing w:before="240" w:after="120"/>
        <w:ind w:left="1276" w:hanging="1276"/>
        <w:jc w:val="center"/>
        <w:rPr>
          <w:rFonts w:cs="Arial"/>
          <w:bCs/>
          <w:sz w:val="22"/>
        </w:rPr>
      </w:pPr>
      <w:r w:rsidRPr="00087373">
        <w:rPr>
          <w:rFonts w:cs="Arial"/>
          <w:bCs/>
          <w:sz w:val="22"/>
        </w:rPr>
        <w:t xml:space="preserve">Table 6.5 </w:t>
      </w:r>
      <w:r w:rsidR="00ED26A0" w:rsidRPr="00087373">
        <w:rPr>
          <w:rFonts w:cs="Arial"/>
          <w:bCs/>
          <w:sz w:val="22"/>
        </w:rPr>
        <w:t>Voltage Step Change Limits in Planning and Operational Timescales</w:t>
      </w:r>
    </w:p>
    <w:tbl>
      <w:tblPr>
        <w:tblW w:w="84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tblCellMar>
        <w:tblLook w:val="01E0" w:firstRow="1" w:lastRow="1" w:firstColumn="1" w:lastColumn="1" w:noHBand="0" w:noVBand="0"/>
      </w:tblPr>
      <w:tblGrid>
        <w:gridCol w:w="5585"/>
        <w:gridCol w:w="1440"/>
        <w:gridCol w:w="1440"/>
      </w:tblGrid>
      <w:tr w:rsidR="00ED26A0" w:rsidRPr="00087373" w14:paraId="5694228F" w14:textId="77777777" w:rsidTr="000C15C0">
        <w:trPr>
          <w:trHeight w:val="340"/>
          <w:jc w:val="center"/>
        </w:trPr>
        <w:tc>
          <w:tcPr>
            <w:tcW w:w="5585" w:type="dxa"/>
            <w:tcBorders>
              <w:top w:val="single" w:sz="12" w:space="0" w:color="auto"/>
              <w:bottom w:val="single" w:sz="8" w:space="0" w:color="auto"/>
            </w:tcBorders>
            <w:shd w:val="clear" w:color="auto" w:fill="auto"/>
            <w:vAlign w:val="center"/>
          </w:tcPr>
          <w:p w14:paraId="60E3F7C9" w14:textId="77777777" w:rsidR="00ED26A0" w:rsidRPr="00087373" w:rsidRDefault="00ED26A0" w:rsidP="00ED26A0">
            <w:pPr>
              <w:keepNext/>
              <w:keepLines/>
              <w:jc w:val="center"/>
              <w:rPr>
                <w:rFonts w:cs="Arial"/>
                <w:b/>
              </w:rPr>
            </w:pPr>
            <w:r w:rsidRPr="00087373">
              <w:rPr>
                <w:rFonts w:cs="Arial"/>
                <w:b/>
              </w:rPr>
              <w:t>Type of Event</w:t>
            </w:r>
          </w:p>
        </w:tc>
        <w:tc>
          <w:tcPr>
            <w:tcW w:w="1440" w:type="dxa"/>
            <w:tcBorders>
              <w:top w:val="single" w:sz="12" w:space="0" w:color="auto"/>
              <w:bottom w:val="single" w:sz="8" w:space="0" w:color="auto"/>
            </w:tcBorders>
            <w:shd w:val="clear" w:color="auto" w:fill="auto"/>
            <w:vAlign w:val="center"/>
          </w:tcPr>
          <w:p w14:paraId="24A5CDF0" w14:textId="77777777" w:rsidR="00ED26A0" w:rsidRPr="00087373" w:rsidRDefault="00ED26A0" w:rsidP="00ED26A0">
            <w:pPr>
              <w:keepNext/>
              <w:keepLines/>
              <w:jc w:val="center"/>
              <w:rPr>
                <w:rFonts w:cs="Arial"/>
                <w:b/>
              </w:rPr>
            </w:pPr>
            <w:r w:rsidRPr="00087373">
              <w:rPr>
                <w:rFonts w:cs="Arial"/>
                <w:b/>
              </w:rPr>
              <w:t>Voltage Fall</w:t>
            </w:r>
          </w:p>
        </w:tc>
        <w:tc>
          <w:tcPr>
            <w:tcW w:w="1440" w:type="dxa"/>
            <w:tcBorders>
              <w:top w:val="single" w:sz="12" w:space="0" w:color="auto"/>
              <w:bottom w:val="single" w:sz="8" w:space="0" w:color="auto"/>
            </w:tcBorders>
            <w:shd w:val="clear" w:color="auto" w:fill="auto"/>
            <w:vAlign w:val="center"/>
          </w:tcPr>
          <w:p w14:paraId="07DA2398" w14:textId="77777777" w:rsidR="00ED26A0" w:rsidRPr="00087373" w:rsidRDefault="00ED26A0" w:rsidP="00ED26A0">
            <w:pPr>
              <w:keepNext/>
              <w:keepLines/>
              <w:jc w:val="center"/>
              <w:rPr>
                <w:rFonts w:cs="Arial"/>
                <w:b/>
              </w:rPr>
            </w:pPr>
            <w:r w:rsidRPr="00087373">
              <w:rPr>
                <w:rFonts w:cs="Arial"/>
                <w:b/>
              </w:rPr>
              <w:t>Voltage Rise</w:t>
            </w:r>
          </w:p>
        </w:tc>
      </w:tr>
      <w:tr w:rsidR="00ED26A0" w:rsidRPr="00087373" w14:paraId="431E6DB8" w14:textId="77777777" w:rsidTr="000C15C0">
        <w:trPr>
          <w:trHeight w:val="454"/>
          <w:jc w:val="center"/>
        </w:trPr>
        <w:tc>
          <w:tcPr>
            <w:tcW w:w="8465" w:type="dxa"/>
            <w:gridSpan w:val="3"/>
            <w:tcBorders>
              <w:top w:val="single" w:sz="8" w:space="0" w:color="auto"/>
              <w:bottom w:val="single" w:sz="8" w:space="0" w:color="auto"/>
            </w:tcBorders>
            <w:shd w:val="clear" w:color="auto" w:fill="auto"/>
            <w:vAlign w:val="center"/>
          </w:tcPr>
          <w:p w14:paraId="0BFEA577" w14:textId="77777777" w:rsidR="00ED26A0" w:rsidRPr="00087373" w:rsidRDefault="00ED26A0" w:rsidP="00ED26A0">
            <w:pPr>
              <w:keepNext/>
              <w:keepLines/>
              <w:rPr>
                <w:rFonts w:cs="Arial"/>
              </w:rPr>
            </w:pPr>
            <w:r w:rsidRPr="00087373">
              <w:rPr>
                <w:rFonts w:cs="Arial"/>
                <w:b/>
              </w:rPr>
              <w:t xml:space="preserve">(a) At substations supplying </w:t>
            </w:r>
            <w:r w:rsidRPr="00087373">
              <w:rPr>
                <w:rFonts w:cs="Arial"/>
                <w:b/>
                <w:i/>
              </w:rPr>
              <w:t>User Systems</w:t>
            </w:r>
            <w:r w:rsidRPr="00087373">
              <w:rPr>
                <w:rFonts w:cs="Arial"/>
                <w:b/>
              </w:rPr>
              <w:t xml:space="preserve"> at any voltage</w:t>
            </w:r>
          </w:p>
        </w:tc>
      </w:tr>
      <w:tr w:rsidR="00ED26A0" w:rsidRPr="00087373" w14:paraId="3157E3B2" w14:textId="77777777" w:rsidTr="00C80AB3">
        <w:trPr>
          <w:trHeight w:val="492"/>
          <w:jc w:val="center"/>
        </w:trPr>
        <w:tc>
          <w:tcPr>
            <w:tcW w:w="5585" w:type="dxa"/>
            <w:tcBorders>
              <w:top w:val="single" w:sz="8" w:space="0" w:color="auto"/>
            </w:tcBorders>
            <w:shd w:val="clear" w:color="auto" w:fill="auto"/>
            <w:vAlign w:val="center"/>
          </w:tcPr>
          <w:p w14:paraId="0163FB1F" w14:textId="67A046C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intervals of less than </w:t>
            </w:r>
            <w:r w:rsidR="00A67BC5">
              <w:rPr>
                <w:rFonts w:cs="Arial"/>
                <w:szCs w:val="24"/>
              </w:rPr>
              <w:t>8</w:t>
            </w:r>
            <w:r w:rsidRPr="00087373">
              <w:rPr>
                <w:rFonts w:cs="Arial"/>
                <w:szCs w:val="24"/>
              </w:rPr>
              <w:t xml:space="preserve"> minutes</w:t>
            </w:r>
          </w:p>
        </w:tc>
        <w:tc>
          <w:tcPr>
            <w:tcW w:w="2880" w:type="dxa"/>
            <w:gridSpan w:val="2"/>
            <w:tcBorders>
              <w:top w:val="single" w:sz="8" w:space="0" w:color="auto"/>
            </w:tcBorders>
            <w:shd w:val="clear" w:color="auto" w:fill="auto"/>
            <w:vAlign w:val="center"/>
          </w:tcPr>
          <w:p w14:paraId="73A58E7A" w14:textId="77777777" w:rsidR="00ED26A0" w:rsidRPr="00087373" w:rsidRDefault="00ED26A0" w:rsidP="00C80AB3">
            <w:pPr>
              <w:keepNext/>
              <w:keepLines/>
              <w:jc w:val="left"/>
              <w:rPr>
                <w:rFonts w:cs="Arial"/>
              </w:rPr>
            </w:pPr>
            <w:r w:rsidRPr="00087373">
              <w:rPr>
                <w:rFonts w:cs="Arial"/>
              </w:rPr>
              <w:t>In accordance with Fig</w:t>
            </w:r>
            <w:r w:rsidR="00C80AB3" w:rsidRPr="00087373">
              <w:rPr>
                <w:rFonts w:cs="Arial"/>
              </w:rPr>
              <w:t>ure</w:t>
            </w:r>
            <w:r w:rsidRPr="00087373">
              <w:rPr>
                <w:rFonts w:cs="Arial"/>
              </w:rPr>
              <w:t xml:space="preserve"> 6.1</w:t>
            </w:r>
          </w:p>
        </w:tc>
      </w:tr>
      <w:tr w:rsidR="00ED26A0" w:rsidRPr="00087373" w14:paraId="5884F66E" w14:textId="77777777" w:rsidTr="00F71428">
        <w:trPr>
          <w:trHeight w:val="1093"/>
          <w:jc w:val="center"/>
        </w:trPr>
        <w:tc>
          <w:tcPr>
            <w:tcW w:w="5585" w:type="dxa"/>
            <w:tcBorders>
              <w:top w:val="single" w:sz="8" w:space="0" w:color="auto"/>
            </w:tcBorders>
            <w:shd w:val="clear" w:color="auto" w:fill="auto"/>
            <w:vAlign w:val="center"/>
          </w:tcPr>
          <w:p w14:paraId="13C6EEF8" w14:textId="0AC82107" w:rsidR="00ED26A0" w:rsidRPr="00087373" w:rsidRDefault="00ED26A0" w:rsidP="00C80AB3">
            <w:pPr>
              <w:numPr>
                <w:ilvl w:val="0"/>
                <w:numId w:val="56"/>
              </w:numPr>
              <w:tabs>
                <w:tab w:val="left" w:pos="512"/>
              </w:tabs>
              <w:spacing w:after="12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w:t>
            </w:r>
            <w:r w:rsidR="00C80AB3" w:rsidRPr="00087373">
              <w:rPr>
                <w:rFonts w:cs="Arial"/>
                <w:szCs w:val="24"/>
              </w:rPr>
              <w:t xml:space="preserve">ervals of more than </w:t>
            </w:r>
            <w:r w:rsidR="00A67BC5">
              <w:rPr>
                <w:rFonts w:cs="Arial"/>
                <w:szCs w:val="24"/>
              </w:rPr>
              <w:t>8</w:t>
            </w:r>
            <w:r w:rsidR="00C80AB3" w:rsidRPr="00087373">
              <w:rPr>
                <w:rFonts w:cs="Arial"/>
                <w:szCs w:val="24"/>
              </w:rPr>
              <w:t xml:space="preserve"> minutes,</w:t>
            </w:r>
          </w:p>
          <w:p w14:paraId="51CA68A0"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except for </w:t>
            </w:r>
            <w:r w:rsidRPr="00087373">
              <w:rPr>
                <w:rFonts w:cs="Arial"/>
                <w:i/>
                <w:szCs w:val="24"/>
              </w:rPr>
              <w:t>infrequent operational switching</w:t>
            </w:r>
            <w:r w:rsidRPr="00087373">
              <w:rPr>
                <w:rFonts w:cs="Arial"/>
                <w:szCs w:val="24"/>
              </w:rPr>
              <w:t xml:space="preserve">  events as described below</w:t>
            </w:r>
          </w:p>
        </w:tc>
        <w:tc>
          <w:tcPr>
            <w:tcW w:w="1440" w:type="dxa"/>
            <w:tcBorders>
              <w:top w:val="single" w:sz="8" w:space="0" w:color="auto"/>
            </w:tcBorders>
            <w:shd w:val="clear" w:color="auto" w:fill="auto"/>
            <w:vAlign w:val="center"/>
          </w:tcPr>
          <w:p w14:paraId="5D1C955E" w14:textId="77777777" w:rsidR="00ED26A0" w:rsidRPr="00087373" w:rsidRDefault="00ED26A0" w:rsidP="00F71428">
            <w:pPr>
              <w:keepNext/>
              <w:keepLines/>
              <w:jc w:val="center"/>
              <w:rPr>
                <w:rFonts w:cs="Arial"/>
              </w:rPr>
            </w:pPr>
            <w:r w:rsidRPr="00087373">
              <w:rPr>
                <w:rFonts w:cs="Arial"/>
              </w:rPr>
              <w:t>-3%</w:t>
            </w:r>
          </w:p>
        </w:tc>
        <w:tc>
          <w:tcPr>
            <w:tcW w:w="1440" w:type="dxa"/>
            <w:tcBorders>
              <w:top w:val="single" w:sz="8" w:space="0" w:color="auto"/>
            </w:tcBorders>
            <w:shd w:val="clear" w:color="auto" w:fill="auto"/>
            <w:vAlign w:val="center"/>
          </w:tcPr>
          <w:p w14:paraId="2C9B2FC9" w14:textId="77777777" w:rsidR="00ED26A0" w:rsidRPr="00087373" w:rsidRDefault="00ED26A0" w:rsidP="00F71428">
            <w:pPr>
              <w:keepNext/>
              <w:keepLines/>
              <w:jc w:val="center"/>
              <w:rPr>
                <w:rFonts w:cs="Arial"/>
              </w:rPr>
            </w:pPr>
            <w:r w:rsidRPr="00087373">
              <w:rPr>
                <w:rFonts w:cs="Arial"/>
              </w:rPr>
              <w:t>+3%</w:t>
            </w:r>
          </w:p>
        </w:tc>
      </w:tr>
      <w:tr w:rsidR="00ED26A0" w:rsidRPr="00087373" w14:paraId="0E8AC5A7" w14:textId="77777777" w:rsidTr="00F71428">
        <w:trPr>
          <w:trHeight w:val="532"/>
          <w:jc w:val="center"/>
        </w:trPr>
        <w:tc>
          <w:tcPr>
            <w:tcW w:w="5585" w:type="dxa"/>
            <w:shd w:val="clear" w:color="auto" w:fill="auto"/>
            <w:vAlign w:val="center"/>
          </w:tcPr>
          <w:p w14:paraId="7FEEAD94"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infrequent operational switching</w:t>
            </w:r>
            <w:r w:rsidRPr="00087373">
              <w:rPr>
                <w:rFonts w:cs="Arial"/>
                <w:b/>
                <w:i/>
                <w:szCs w:val="24"/>
              </w:rPr>
              <w:t xml:space="preserve"> (Notes 8, 9)</w:t>
            </w:r>
          </w:p>
        </w:tc>
        <w:tc>
          <w:tcPr>
            <w:tcW w:w="1440" w:type="dxa"/>
            <w:shd w:val="clear" w:color="auto" w:fill="auto"/>
            <w:vAlign w:val="center"/>
          </w:tcPr>
          <w:p w14:paraId="0285FBE2" w14:textId="77777777" w:rsidR="00ED26A0" w:rsidRPr="00087373" w:rsidRDefault="00ED26A0" w:rsidP="00F71428">
            <w:pPr>
              <w:keepNext/>
              <w:keepLines/>
              <w:jc w:val="center"/>
              <w:rPr>
                <w:rFonts w:cs="Arial"/>
              </w:rPr>
            </w:pPr>
            <w:r w:rsidRPr="00087373">
              <w:rPr>
                <w:rFonts w:cs="Arial"/>
              </w:rPr>
              <w:t>-6%</w:t>
            </w:r>
          </w:p>
        </w:tc>
        <w:tc>
          <w:tcPr>
            <w:tcW w:w="1440" w:type="dxa"/>
            <w:shd w:val="clear" w:color="auto" w:fill="auto"/>
            <w:vAlign w:val="center"/>
          </w:tcPr>
          <w:p w14:paraId="691CBCFB" w14:textId="77777777" w:rsidR="00ED26A0" w:rsidRPr="00087373" w:rsidRDefault="00ED26A0" w:rsidP="00F71428">
            <w:pPr>
              <w:keepNext/>
              <w:keepLines/>
              <w:jc w:val="center"/>
              <w:rPr>
                <w:rFonts w:cs="Arial"/>
              </w:rPr>
            </w:pPr>
            <w:r w:rsidRPr="00087373">
              <w:rPr>
                <w:rFonts w:cs="Arial"/>
              </w:rPr>
              <w:t>+6%</w:t>
            </w:r>
          </w:p>
        </w:tc>
      </w:tr>
      <w:tr w:rsidR="00ED26A0" w:rsidRPr="00087373" w14:paraId="245970A2" w14:textId="77777777" w:rsidTr="00F71428">
        <w:trPr>
          <w:trHeight w:val="498"/>
          <w:jc w:val="center"/>
        </w:trPr>
        <w:tc>
          <w:tcPr>
            <w:tcW w:w="5585" w:type="dxa"/>
            <w:tcBorders>
              <w:bottom w:val="single" w:sz="6" w:space="0" w:color="auto"/>
            </w:tcBorders>
            <w:shd w:val="clear" w:color="auto" w:fill="auto"/>
            <w:vAlign w:val="center"/>
          </w:tcPr>
          <w:p w14:paraId="7CCD4153"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In planning timescales, following a </w:t>
            </w:r>
            <w:r w:rsidRPr="00087373">
              <w:rPr>
                <w:rFonts w:cs="Arial"/>
                <w:i/>
                <w:szCs w:val="24"/>
              </w:rPr>
              <w:t>fault outage of</w:t>
            </w:r>
            <w:r w:rsidRPr="00087373">
              <w:rPr>
                <w:rFonts w:cs="Arial"/>
                <w:szCs w:val="24"/>
              </w:rPr>
              <w:t xml:space="preserve"> a </w:t>
            </w:r>
            <w:r w:rsidRPr="00087373">
              <w:rPr>
                <w:rFonts w:cs="Arial"/>
                <w:i/>
                <w:szCs w:val="24"/>
              </w:rPr>
              <w:t>double circuit</w:t>
            </w:r>
            <w:r w:rsidRPr="00087373">
              <w:rPr>
                <w:rFonts w:cs="Arial"/>
                <w:szCs w:val="24"/>
              </w:rPr>
              <w:t xml:space="preserve">  </w:t>
            </w:r>
            <w:proofErr w:type="spellStart"/>
            <w:r w:rsidRPr="00087373">
              <w:rPr>
                <w:rFonts w:cs="Arial"/>
                <w:i/>
                <w:szCs w:val="24"/>
              </w:rPr>
              <w:t>supergrid</w:t>
            </w:r>
            <w:proofErr w:type="spellEnd"/>
            <w:r w:rsidRPr="00087373">
              <w:rPr>
                <w:rFonts w:cs="Arial"/>
                <w:szCs w:val="24"/>
              </w:rPr>
              <w:t xml:space="preserve"> overhead line </w:t>
            </w:r>
            <w:r w:rsidRPr="00087373">
              <w:rPr>
                <w:rFonts w:cs="Arial"/>
                <w:b/>
                <w:i/>
                <w:szCs w:val="24"/>
              </w:rPr>
              <w:t>(Note 10)</w:t>
            </w:r>
          </w:p>
        </w:tc>
        <w:tc>
          <w:tcPr>
            <w:tcW w:w="1440" w:type="dxa"/>
            <w:tcBorders>
              <w:bottom w:val="single" w:sz="6" w:space="0" w:color="auto"/>
            </w:tcBorders>
            <w:shd w:val="clear" w:color="auto" w:fill="auto"/>
            <w:vAlign w:val="center"/>
          </w:tcPr>
          <w:p w14:paraId="69500D0E" w14:textId="77777777" w:rsidR="00ED26A0" w:rsidRPr="00087373" w:rsidRDefault="00ED26A0" w:rsidP="00F71428">
            <w:pPr>
              <w:keepNext/>
              <w:keepLines/>
              <w:jc w:val="center"/>
              <w:rPr>
                <w:rFonts w:cs="Arial"/>
              </w:rPr>
            </w:pPr>
            <w:r w:rsidRPr="00087373">
              <w:rPr>
                <w:rFonts w:cs="Arial"/>
              </w:rPr>
              <w:t>-6%</w:t>
            </w:r>
          </w:p>
        </w:tc>
        <w:tc>
          <w:tcPr>
            <w:tcW w:w="1440" w:type="dxa"/>
            <w:tcBorders>
              <w:bottom w:val="single" w:sz="6" w:space="0" w:color="auto"/>
            </w:tcBorders>
            <w:shd w:val="clear" w:color="auto" w:fill="auto"/>
            <w:vAlign w:val="center"/>
          </w:tcPr>
          <w:p w14:paraId="3F11AE53" w14:textId="77777777" w:rsidR="00ED26A0" w:rsidRPr="00087373" w:rsidRDefault="00ED26A0" w:rsidP="00F71428">
            <w:pPr>
              <w:keepNext/>
              <w:keepLines/>
              <w:jc w:val="center"/>
              <w:rPr>
                <w:rFonts w:cs="Arial"/>
              </w:rPr>
            </w:pPr>
            <w:r w:rsidRPr="00087373">
              <w:rPr>
                <w:rFonts w:cs="Arial"/>
              </w:rPr>
              <w:t>+6%</w:t>
            </w:r>
          </w:p>
        </w:tc>
      </w:tr>
      <w:tr w:rsidR="00F71428" w:rsidRPr="00087373" w14:paraId="40F66755" w14:textId="77777777" w:rsidTr="00C30B21">
        <w:trPr>
          <w:trHeight w:val="792"/>
          <w:jc w:val="center"/>
        </w:trPr>
        <w:tc>
          <w:tcPr>
            <w:tcW w:w="5585" w:type="dxa"/>
            <w:tcBorders>
              <w:top w:val="single" w:sz="6" w:space="0" w:color="auto"/>
            </w:tcBorders>
            <w:shd w:val="clear" w:color="auto" w:fill="auto"/>
            <w:vAlign w:val="center"/>
          </w:tcPr>
          <w:p w14:paraId="1642BF76" w14:textId="77777777" w:rsidR="00F71428" w:rsidRPr="00087373" w:rsidRDefault="00F71428" w:rsidP="00882732">
            <w:pPr>
              <w:keepNext/>
              <w:keepLines/>
              <w:numPr>
                <w:ilvl w:val="0"/>
                <w:numId w:val="47"/>
              </w:numPr>
              <w:tabs>
                <w:tab w:val="left" w:pos="512"/>
              </w:tabs>
              <w:spacing w:after="120"/>
              <w:rPr>
                <w:rFonts w:cs="Arial"/>
                <w:szCs w:val="24"/>
              </w:rPr>
            </w:pPr>
            <w:r w:rsidRPr="00087373">
              <w:rPr>
                <w:rFonts w:cs="Arial"/>
                <w:szCs w:val="24"/>
              </w:rPr>
              <w:lastRenderedPageBreak/>
              <w:t xml:space="preserve">Following any other </w:t>
            </w:r>
            <w:r w:rsidRPr="00087373">
              <w:rPr>
                <w:rFonts w:cs="Arial"/>
                <w:i/>
                <w:szCs w:val="24"/>
              </w:rPr>
              <w:t>secured event</w:t>
            </w:r>
            <w:r w:rsidRPr="00087373">
              <w:rPr>
                <w:rFonts w:cs="Arial"/>
                <w:szCs w:val="24"/>
              </w:rPr>
              <w:t xml:space="preserve">, </w:t>
            </w:r>
            <w:r w:rsidRPr="00087373">
              <w:rPr>
                <w:rFonts w:cs="Arial"/>
                <w:b/>
                <w:szCs w:val="24"/>
              </w:rPr>
              <w:t>(</w:t>
            </w:r>
            <w:r w:rsidRPr="00087373">
              <w:rPr>
                <w:rFonts w:cs="Arial"/>
                <w:b/>
                <w:i/>
                <w:szCs w:val="24"/>
              </w:rPr>
              <w:t>Note 11)</w:t>
            </w:r>
          </w:p>
          <w:p w14:paraId="19B7C5B8" w14:textId="77777777" w:rsidR="00F71428" w:rsidRPr="00087373" w:rsidRDefault="00F71428" w:rsidP="00ED26A0">
            <w:pPr>
              <w:keepLines/>
              <w:tabs>
                <w:tab w:val="num" w:pos="332"/>
                <w:tab w:val="left" w:pos="512"/>
              </w:tabs>
              <w:spacing w:after="120"/>
              <w:ind w:left="332"/>
              <w:rPr>
                <w:rFonts w:cs="Arial"/>
                <w:szCs w:val="24"/>
              </w:rPr>
            </w:pPr>
            <w:r w:rsidRPr="00087373">
              <w:rPr>
                <w:rFonts w:cs="Arial"/>
                <w:u w:val="single"/>
              </w:rPr>
              <w:t>except as detailed below:</w:t>
            </w:r>
          </w:p>
        </w:tc>
        <w:tc>
          <w:tcPr>
            <w:tcW w:w="1440" w:type="dxa"/>
            <w:tcBorders>
              <w:top w:val="single" w:sz="6" w:space="0" w:color="auto"/>
            </w:tcBorders>
            <w:shd w:val="clear" w:color="auto" w:fill="auto"/>
            <w:vAlign w:val="center"/>
          </w:tcPr>
          <w:p w14:paraId="3A28F1FF" w14:textId="77777777" w:rsidR="00F71428" w:rsidRPr="00087373" w:rsidRDefault="00F71428" w:rsidP="00F71428">
            <w:pPr>
              <w:keepNext/>
              <w:keepLines/>
              <w:jc w:val="center"/>
              <w:rPr>
                <w:rFonts w:cs="Arial"/>
              </w:rPr>
            </w:pPr>
            <w:r w:rsidRPr="00087373">
              <w:rPr>
                <w:rFonts w:cs="Arial"/>
              </w:rPr>
              <w:t>-6%</w:t>
            </w:r>
          </w:p>
        </w:tc>
        <w:tc>
          <w:tcPr>
            <w:tcW w:w="1440" w:type="dxa"/>
            <w:tcBorders>
              <w:top w:val="single" w:sz="6" w:space="0" w:color="auto"/>
            </w:tcBorders>
            <w:shd w:val="clear" w:color="auto" w:fill="auto"/>
            <w:vAlign w:val="center"/>
          </w:tcPr>
          <w:p w14:paraId="4FD8886C" w14:textId="77777777" w:rsidR="00F71428" w:rsidRPr="00087373" w:rsidRDefault="00F71428" w:rsidP="00F71428">
            <w:pPr>
              <w:keepNext/>
              <w:keepLines/>
              <w:jc w:val="center"/>
              <w:rPr>
                <w:rFonts w:cs="Arial"/>
              </w:rPr>
            </w:pPr>
            <w:r w:rsidRPr="00087373">
              <w:rPr>
                <w:rFonts w:cs="Arial"/>
              </w:rPr>
              <w:t>+6%</w:t>
            </w:r>
          </w:p>
        </w:tc>
      </w:tr>
      <w:tr w:rsidR="00ED26A0" w:rsidRPr="00087373" w14:paraId="05399602" w14:textId="77777777" w:rsidTr="000C15C0">
        <w:trPr>
          <w:trHeight w:val="282"/>
          <w:jc w:val="center"/>
        </w:trPr>
        <w:tc>
          <w:tcPr>
            <w:tcW w:w="8465" w:type="dxa"/>
            <w:gridSpan w:val="3"/>
            <w:tcBorders>
              <w:top w:val="single" w:sz="8" w:space="0" w:color="auto"/>
              <w:bottom w:val="single" w:sz="6" w:space="0" w:color="auto"/>
            </w:tcBorders>
            <w:shd w:val="clear" w:color="auto" w:fill="auto"/>
            <w:vAlign w:val="center"/>
          </w:tcPr>
          <w:p w14:paraId="47E70863" w14:textId="77777777" w:rsidR="00ED26A0" w:rsidRPr="00087373" w:rsidRDefault="00ED26A0" w:rsidP="00ED26A0">
            <w:pPr>
              <w:keepNext/>
              <w:keepLines/>
              <w:rPr>
                <w:rFonts w:cs="Arial"/>
              </w:rPr>
            </w:pPr>
            <w:r w:rsidRPr="00087373">
              <w:rPr>
                <w:rFonts w:cs="Arial"/>
                <w:b/>
              </w:rPr>
              <w:t xml:space="preserve">(b) At substations supplying </w:t>
            </w:r>
            <w:r w:rsidRPr="00087373">
              <w:rPr>
                <w:rFonts w:cs="Arial"/>
                <w:b/>
                <w:i/>
              </w:rPr>
              <w:t>User Systems</w:t>
            </w:r>
            <w:r w:rsidRPr="00087373">
              <w:rPr>
                <w:rFonts w:cs="Arial"/>
                <w:b/>
              </w:rPr>
              <w:t xml:space="preserve"> at voltages above 132kV</w:t>
            </w:r>
          </w:p>
        </w:tc>
      </w:tr>
      <w:tr w:rsidR="00ED26A0" w:rsidRPr="00087373" w14:paraId="2218EF06" w14:textId="77777777" w:rsidTr="000C15C0">
        <w:trPr>
          <w:trHeight w:val="492"/>
          <w:jc w:val="center"/>
        </w:trPr>
        <w:tc>
          <w:tcPr>
            <w:tcW w:w="5585" w:type="dxa"/>
            <w:tcBorders>
              <w:top w:val="single" w:sz="6" w:space="0" w:color="auto"/>
            </w:tcBorders>
            <w:shd w:val="clear" w:color="auto" w:fill="auto"/>
            <w:vAlign w:val="center"/>
          </w:tcPr>
          <w:p w14:paraId="0D3C8E9D" w14:textId="77777777" w:rsidR="00ED26A0" w:rsidRPr="00087373" w:rsidRDefault="00ED26A0" w:rsidP="00882732">
            <w:pPr>
              <w:numPr>
                <w:ilvl w:val="0"/>
                <w:numId w:val="4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section of </w:t>
            </w:r>
            <w:r w:rsidRPr="00087373">
              <w:rPr>
                <w:rFonts w:cs="Arial"/>
                <w:i/>
                <w:szCs w:val="24"/>
              </w:rPr>
              <w:t>busbar</w:t>
            </w:r>
            <w:r w:rsidRPr="00087373">
              <w:rPr>
                <w:rFonts w:cs="Arial"/>
                <w:szCs w:val="24"/>
              </w:rPr>
              <w:t xml:space="preserve"> or a mesh corner</w:t>
            </w:r>
          </w:p>
        </w:tc>
        <w:tc>
          <w:tcPr>
            <w:tcW w:w="1440" w:type="dxa"/>
            <w:tcBorders>
              <w:top w:val="single" w:sz="6" w:space="0" w:color="auto"/>
            </w:tcBorders>
            <w:shd w:val="clear" w:color="auto" w:fill="auto"/>
            <w:vAlign w:val="center"/>
          </w:tcPr>
          <w:p w14:paraId="6737E63D"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66889DC1" w14:textId="77777777" w:rsidR="00ED26A0" w:rsidRPr="00087373" w:rsidRDefault="00ED26A0" w:rsidP="00ED26A0">
            <w:pPr>
              <w:keepNext/>
              <w:keepLines/>
              <w:jc w:val="center"/>
              <w:rPr>
                <w:rFonts w:cs="Arial"/>
              </w:rPr>
            </w:pPr>
            <w:r w:rsidRPr="00087373">
              <w:rPr>
                <w:rFonts w:cs="Arial"/>
              </w:rPr>
              <w:t>+6%</w:t>
            </w:r>
          </w:p>
        </w:tc>
      </w:tr>
      <w:tr w:rsidR="00ED26A0" w:rsidRPr="00087373" w14:paraId="3F4181D5" w14:textId="77777777" w:rsidTr="000C15C0">
        <w:trPr>
          <w:trHeight w:val="553"/>
          <w:jc w:val="center"/>
        </w:trPr>
        <w:tc>
          <w:tcPr>
            <w:tcW w:w="5585" w:type="dxa"/>
            <w:tcBorders>
              <w:bottom w:val="single" w:sz="8" w:space="0" w:color="auto"/>
            </w:tcBorders>
            <w:shd w:val="clear" w:color="auto" w:fill="auto"/>
            <w:vAlign w:val="center"/>
          </w:tcPr>
          <w:p w14:paraId="319680F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In operational timescales, 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w:t>
            </w:r>
            <w:r w:rsidRPr="00087373">
              <w:rPr>
                <w:rFonts w:cs="Arial"/>
                <w:i/>
                <w:szCs w:val="24"/>
              </w:rPr>
              <w:t>double circuit</w:t>
            </w:r>
            <w:r w:rsidRPr="00087373">
              <w:rPr>
                <w:rFonts w:cs="Arial"/>
                <w:szCs w:val="24"/>
              </w:rPr>
              <w:t xml:space="preserve"> overhead line </w:t>
            </w:r>
          </w:p>
        </w:tc>
        <w:tc>
          <w:tcPr>
            <w:tcW w:w="1440" w:type="dxa"/>
            <w:tcBorders>
              <w:bottom w:val="single" w:sz="8" w:space="0" w:color="auto"/>
            </w:tcBorders>
            <w:shd w:val="clear" w:color="auto" w:fill="auto"/>
            <w:vAlign w:val="center"/>
          </w:tcPr>
          <w:p w14:paraId="75DE37A7"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6909FD26" w14:textId="77777777" w:rsidR="00ED26A0" w:rsidRPr="00087373" w:rsidRDefault="00ED26A0" w:rsidP="00ED26A0">
            <w:pPr>
              <w:keepNext/>
              <w:keepLines/>
              <w:jc w:val="center"/>
              <w:rPr>
                <w:rFonts w:cs="Arial"/>
              </w:rPr>
            </w:pPr>
            <w:r w:rsidRPr="00087373">
              <w:rPr>
                <w:rFonts w:cs="Arial"/>
              </w:rPr>
              <w:t>+6%</w:t>
            </w:r>
          </w:p>
        </w:tc>
      </w:tr>
      <w:tr w:rsidR="00ED26A0" w:rsidRPr="00087373" w14:paraId="63DAC02E" w14:textId="77777777" w:rsidTr="000C15C0">
        <w:trPr>
          <w:trHeight w:val="340"/>
          <w:jc w:val="center"/>
        </w:trPr>
        <w:tc>
          <w:tcPr>
            <w:tcW w:w="8465" w:type="dxa"/>
            <w:gridSpan w:val="3"/>
            <w:tcBorders>
              <w:top w:val="single" w:sz="8" w:space="0" w:color="auto"/>
              <w:bottom w:val="nil"/>
            </w:tcBorders>
            <w:shd w:val="clear" w:color="auto" w:fill="auto"/>
            <w:vAlign w:val="center"/>
          </w:tcPr>
          <w:p w14:paraId="4F1E98DA" w14:textId="77777777" w:rsidR="00ED26A0" w:rsidRPr="00087373" w:rsidRDefault="00ED26A0" w:rsidP="00ED26A0">
            <w:pPr>
              <w:keepNext/>
              <w:keepLines/>
              <w:rPr>
                <w:rFonts w:cs="Arial"/>
              </w:rPr>
            </w:pPr>
            <w:r w:rsidRPr="00087373">
              <w:rPr>
                <w:rFonts w:cs="Arial"/>
                <w:b/>
              </w:rPr>
              <w:t xml:space="preserve">(c) At substations supplying </w:t>
            </w:r>
            <w:r w:rsidRPr="00087373">
              <w:rPr>
                <w:rFonts w:cs="Arial"/>
                <w:b/>
                <w:i/>
              </w:rPr>
              <w:t>User Systems</w:t>
            </w:r>
            <w:r w:rsidRPr="00087373">
              <w:rPr>
                <w:rFonts w:cs="Arial"/>
                <w:b/>
              </w:rPr>
              <w:t xml:space="preserve"> at 132kV</w:t>
            </w:r>
          </w:p>
        </w:tc>
      </w:tr>
      <w:tr w:rsidR="00ED26A0" w:rsidRPr="00087373" w14:paraId="0866FD5A" w14:textId="77777777" w:rsidTr="000C15C0">
        <w:trPr>
          <w:trHeight w:val="340"/>
          <w:jc w:val="center"/>
        </w:trPr>
        <w:tc>
          <w:tcPr>
            <w:tcW w:w="8465" w:type="dxa"/>
            <w:gridSpan w:val="3"/>
            <w:tcBorders>
              <w:top w:val="nil"/>
              <w:bottom w:val="single" w:sz="6" w:space="0" w:color="auto"/>
            </w:tcBorders>
            <w:shd w:val="clear" w:color="auto" w:fill="auto"/>
            <w:vAlign w:val="center"/>
          </w:tcPr>
          <w:p w14:paraId="5A0B8E82" w14:textId="77777777" w:rsidR="00ED26A0" w:rsidRPr="00087373" w:rsidRDefault="00ED26A0" w:rsidP="00F71428">
            <w:pPr>
              <w:keepNext/>
              <w:keepLines/>
              <w:rPr>
                <w:rFonts w:cs="Arial"/>
                <w:b/>
                <w:i/>
              </w:rPr>
            </w:pPr>
            <w:r w:rsidRPr="00087373">
              <w:rPr>
                <w:rFonts w:cs="Arial"/>
                <w:b/>
                <w:i/>
              </w:rPr>
              <w:t>As (a) and (b) plus:</w:t>
            </w:r>
          </w:p>
        </w:tc>
      </w:tr>
      <w:tr w:rsidR="00ED26A0" w:rsidRPr="00087373" w14:paraId="38DE347C" w14:textId="77777777" w:rsidTr="000C15C0">
        <w:trPr>
          <w:trHeight w:val="580"/>
          <w:jc w:val="center"/>
        </w:trPr>
        <w:tc>
          <w:tcPr>
            <w:tcW w:w="5585" w:type="dxa"/>
            <w:tcBorders>
              <w:top w:val="single" w:sz="6" w:space="0" w:color="auto"/>
            </w:tcBorders>
            <w:shd w:val="clear" w:color="auto" w:fill="auto"/>
            <w:vAlign w:val="center"/>
          </w:tcPr>
          <w:p w14:paraId="72121D4A"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double circuit  transmission overhead line, and o</w:t>
            </w:r>
            <w:r w:rsidR="00F71428" w:rsidRPr="00087373">
              <w:rPr>
                <w:rFonts w:cs="Arial"/>
                <w:szCs w:val="24"/>
              </w:rPr>
              <w:t xml:space="preserve">ne or more </w:t>
            </w:r>
            <w:proofErr w:type="spellStart"/>
            <w:r w:rsidR="00F71428" w:rsidRPr="00087373">
              <w:rPr>
                <w:rFonts w:cs="Arial"/>
                <w:i/>
                <w:szCs w:val="24"/>
              </w:rPr>
              <w:t>supergrid</w:t>
            </w:r>
            <w:proofErr w:type="spellEnd"/>
            <w:r w:rsidR="00F71428" w:rsidRPr="00087373">
              <w:rPr>
                <w:rFonts w:cs="Arial"/>
                <w:szCs w:val="24"/>
              </w:rPr>
              <w:t xml:space="preserve"> t</w:t>
            </w:r>
            <w:r w:rsidRPr="00087373">
              <w:rPr>
                <w:rFonts w:cs="Arial"/>
                <w:szCs w:val="24"/>
              </w:rPr>
              <w:t>ransformers stepping down to 132 kV</w:t>
            </w:r>
          </w:p>
        </w:tc>
        <w:tc>
          <w:tcPr>
            <w:tcW w:w="1440" w:type="dxa"/>
            <w:tcBorders>
              <w:top w:val="single" w:sz="6" w:space="0" w:color="auto"/>
            </w:tcBorders>
            <w:shd w:val="clear" w:color="auto" w:fill="auto"/>
            <w:vAlign w:val="center"/>
          </w:tcPr>
          <w:p w14:paraId="3BFA978B"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17948C7C" w14:textId="77777777" w:rsidR="00ED26A0" w:rsidRPr="00087373" w:rsidRDefault="00ED26A0" w:rsidP="00ED26A0">
            <w:pPr>
              <w:keepNext/>
              <w:keepLines/>
              <w:jc w:val="center"/>
              <w:rPr>
                <w:rFonts w:cs="Arial"/>
              </w:rPr>
            </w:pPr>
            <w:r w:rsidRPr="00087373">
              <w:rPr>
                <w:rFonts w:cs="Arial"/>
              </w:rPr>
              <w:t>+6%</w:t>
            </w:r>
          </w:p>
        </w:tc>
      </w:tr>
      <w:tr w:rsidR="00ED26A0" w:rsidRPr="00087373" w14:paraId="55F53BB1" w14:textId="77777777" w:rsidTr="000C15C0">
        <w:trPr>
          <w:trHeight w:val="970"/>
          <w:jc w:val="center"/>
        </w:trPr>
        <w:tc>
          <w:tcPr>
            <w:tcW w:w="5585" w:type="dxa"/>
            <w:tcBorders>
              <w:bottom w:val="single" w:sz="8" w:space="0" w:color="auto"/>
            </w:tcBorders>
            <w:shd w:val="clear" w:color="auto" w:fill="auto"/>
            <w:vAlign w:val="center"/>
          </w:tcPr>
          <w:p w14:paraId="3F903ECE"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single </w:t>
            </w:r>
            <w:r w:rsidRPr="00087373">
              <w:rPr>
                <w:rFonts w:cs="Arial"/>
                <w:i/>
                <w:szCs w:val="24"/>
              </w:rPr>
              <w:t>transmission circuit</w:t>
            </w:r>
            <w:r w:rsidRPr="00087373">
              <w:rPr>
                <w:rFonts w:cs="Arial"/>
                <w:szCs w:val="24"/>
              </w:rPr>
              <w:t xml:space="preserve"> </w:t>
            </w:r>
            <w:r w:rsidRPr="00087373">
              <w:rPr>
                <w:rFonts w:cs="Arial"/>
                <w:szCs w:val="24"/>
                <w:u w:val="single"/>
              </w:rPr>
              <w:t>and</w:t>
            </w:r>
            <w:r w:rsidRPr="00087373">
              <w:rPr>
                <w:rFonts w:cs="Arial"/>
                <w:szCs w:val="24"/>
              </w:rPr>
              <w:t xml:space="preserve"> one or more </w:t>
            </w:r>
            <w:proofErr w:type="spellStart"/>
            <w:r w:rsidR="00F71428" w:rsidRPr="00087373">
              <w:rPr>
                <w:rFonts w:cs="Arial"/>
                <w:i/>
                <w:szCs w:val="24"/>
              </w:rPr>
              <w:t>supergrid</w:t>
            </w:r>
            <w:proofErr w:type="spellEnd"/>
            <w:r w:rsidR="00F71428" w:rsidRPr="00087373">
              <w:rPr>
                <w:rFonts w:cs="Arial"/>
                <w:i/>
                <w:szCs w:val="24"/>
              </w:rPr>
              <w:t xml:space="preserve"> </w:t>
            </w:r>
            <w:r w:rsidR="00F71428" w:rsidRPr="00087373">
              <w:rPr>
                <w:rFonts w:cs="Arial"/>
                <w:szCs w:val="24"/>
              </w:rPr>
              <w:t>t</w:t>
            </w:r>
            <w:r w:rsidRPr="00087373">
              <w:rPr>
                <w:rFonts w:cs="Arial"/>
                <w:szCs w:val="24"/>
              </w:rPr>
              <w:t>ransformers stepping down to 132kV, with a prior outage of another circuit connected to the substation or of another mesh corner at the substation</w:t>
            </w:r>
          </w:p>
        </w:tc>
        <w:tc>
          <w:tcPr>
            <w:tcW w:w="1440" w:type="dxa"/>
            <w:tcBorders>
              <w:bottom w:val="single" w:sz="8" w:space="0" w:color="auto"/>
            </w:tcBorders>
            <w:shd w:val="clear" w:color="auto" w:fill="auto"/>
            <w:vAlign w:val="center"/>
          </w:tcPr>
          <w:p w14:paraId="1BC642CC"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1FFD5D69" w14:textId="77777777" w:rsidR="00ED26A0" w:rsidRPr="00087373" w:rsidRDefault="00ED26A0" w:rsidP="00ED26A0">
            <w:pPr>
              <w:keepNext/>
              <w:keepLines/>
              <w:jc w:val="center"/>
              <w:rPr>
                <w:rFonts w:cs="Arial"/>
              </w:rPr>
            </w:pPr>
            <w:r w:rsidRPr="00087373">
              <w:rPr>
                <w:rFonts w:cs="Arial"/>
              </w:rPr>
              <w:t>+6%</w:t>
            </w:r>
          </w:p>
        </w:tc>
      </w:tr>
      <w:tr w:rsidR="00ED26A0" w:rsidRPr="00087373" w14:paraId="5271FFA2" w14:textId="77777777" w:rsidTr="000C15C0">
        <w:trPr>
          <w:trHeight w:val="970"/>
          <w:jc w:val="center"/>
        </w:trPr>
        <w:tc>
          <w:tcPr>
            <w:tcW w:w="5585" w:type="dxa"/>
            <w:tcBorders>
              <w:bottom w:val="single" w:sz="8" w:space="0" w:color="auto"/>
            </w:tcBorders>
            <w:shd w:val="clear" w:color="auto" w:fill="auto"/>
            <w:vAlign w:val="center"/>
          </w:tcPr>
          <w:p w14:paraId="3BFFD822" w14:textId="77777777" w:rsidR="00ED26A0" w:rsidRPr="00087373" w:rsidRDefault="00ED26A0" w:rsidP="00F71428">
            <w:pPr>
              <w:numPr>
                <w:ilvl w:val="0"/>
                <w:numId w:val="58"/>
              </w:numPr>
              <w:spacing w:after="120"/>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w:t>
            </w:r>
            <w:r w:rsidRPr="00087373">
              <w:rPr>
                <w:rFonts w:cs="Arial"/>
                <w:i/>
                <w:szCs w:val="24"/>
              </w:rPr>
              <w:t>double circuit</w:t>
            </w:r>
            <w:r w:rsidRPr="00087373">
              <w:rPr>
                <w:rFonts w:cs="Arial"/>
                <w:szCs w:val="24"/>
              </w:rPr>
              <w:t xml:space="preserve">  transmission overhead line operating at 132kV </w:t>
            </w:r>
            <w:r w:rsidRPr="00087373">
              <w:rPr>
                <w:rFonts w:cs="Arial"/>
                <w:b/>
                <w:szCs w:val="24"/>
              </w:rPr>
              <w:t>(</w:t>
            </w:r>
            <w:r w:rsidRPr="00087373">
              <w:rPr>
                <w:rFonts w:cs="Arial"/>
                <w:b/>
                <w:i/>
                <w:szCs w:val="24"/>
              </w:rPr>
              <w:t>Note 12)</w:t>
            </w:r>
          </w:p>
        </w:tc>
        <w:tc>
          <w:tcPr>
            <w:tcW w:w="1440" w:type="dxa"/>
            <w:tcBorders>
              <w:bottom w:val="single" w:sz="8" w:space="0" w:color="auto"/>
            </w:tcBorders>
            <w:shd w:val="clear" w:color="auto" w:fill="auto"/>
            <w:vAlign w:val="center"/>
          </w:tcPr>
          <w:p w14:paraId="61135A3B"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3E796705" w14:textId="77777777" w:rsidR="00ED26A0" w:rsidRPr="00087373" w:rsidRDefault="00ED26A0" w:rsidP="00ED26A0">
            <w:pPr>
              <w:keepNext/>
              <w:keepLines/>
              <w:jc w:val="center"/>
              <w:rPr>
                <w:rFonts w:cs="Arial"/>
              </w:rPr>
            </w:pPr>
            <w:r w:rsidRPr="00087373">
              <w:rPr>
                <w:rFonts w:cs="Arial"/>
              </w:rPr>
              <w:t>+6%</w:t>
            </w:r>
          </w:p>
        </w:tc>
      </w:tr>
      <w:tr w:rsidR="00ED26A0" w:rsidRPr="00087373" w14:paraId="23B4861C" w14:textId="77777777" w:rsidTr="000C15C0">
        <w:trPr>
          <w:trHeight w:val="340"/>
          <w:jc w:val="center"/>
        </w:trPr>
        <w:tc>
          <w:tcPr>
            <w:tcW w:w="8465" w:type="dxa"/>
            <w:gridSpan w:val="3"/>
            <w:tcBorders>
              <w:top w:val="single" w:sz="8" w:space="0" w:color="auto"/>
              <w:bottom w:val="nil"/>
            </w:tcBorders>
            <w:shd w:val="clear" w:color="auto" w:fill="auto"/>
            <w:vAlign w:val="center"/>
          </w:tcPr>
          <w:p w14:paraId="7A68DB5D" w14:textId="77777777" w:rsidR="00ED26A0" w:rsidRPr="00087373" w:rsidRDefault="00ED26A0" w:rsidP="00ED26A0">
            <w:pPr>
              <w:keepNext/>
              <w:keepLines/>
              <w:rPr>
                <w:rFonts w:cs="Arial"/>
              </w:rPr>
            </w:pPr>
            <w:r w:rsidRPr="00087373">
              <w:rPr>
                <w:rFonts w:cs="Arial"/>
                <w:b/>
              </w:rPr>
              <w:t xml:space="preserve">(d) At substations supplying </w:t>
            </w:r>
            <w:r w:rsidRPr="00087373">
              <w:rPr>
                <w:rFonts w:cs="Arial"/>
                <w:b/>
                <w:i/>
              </w:rPr>
              <w:t>User Systems</w:t>
            </w:r>
            <w:r w:rsidRPr="00087373">
              <w:rPr>
                <w:rFonts w:cs="Arial"/>
                <w:b/>
              </w:rPr>
              <w:t xml:space="preserve"> at voltages below 132kV</w:t>
            </w:r>
          </w:p>
        </w:tc>
      </w:tr>
      <w:tr w:rsidR="00ED26A0" w:rsidRPr="00087373" w14:paraId="3C3715E0" w14:textId="77777777" w:rsidTr="000C15C0">
        <w:trPr>
          <w:trHeight w:val="340"/>
          <w:jc w:val="center"/>
        </w:trPr>
        <w:tc>
          <w:tcPr>
            <w:tcW w:w="8465" w:type="dxa"/>
            <w:gridSpan w:val="3"/>
            <w:tcBorders>
              <w:top w:val="nil"/>
              <w:bottom w:val="single" w:sz="6" w:space="0" w:color="auto"/>
            </w:tcBorders>
            <w:shd w:val="clear" w:color="auto" w:fill="auto"/>
            <w:vAlign w:val="center"/>
          </w:tcPr>
          <w:p w14:paraId="5F899572" w14:textId="77777777" w:rsidR="00ED26A0" w:rsidRPr="00087373" w:rsidRDefault="00ED26A0" w:rsidP="00F71428">
            <w:pPr>
              <w:keepNext/>
              <w:keepLines/>
              <w:rPr>
                <w:rFonts w:cs="Arial"/>
                <w:b/>
                <w:i/>
              </w:rPr>
            </w:pPr>
            <w:r w:rsidRPr="00087373">
              <w:rPr>
                <w:rFonts w:cs="Arial"/>
                <w:b/>
                <w:i/>
              </w:rPr>
              <w:t>As (a), (b) and (c) plus:</w:t>
            </w:r>
          </w:p>
        </w:tc>
      </w:tr>
      <w:tr w:rsidR="00ED26A0" w:rsidRPr="00087373" w14:paraId="2291D384" w14:textId="77777777" w:rsidTr="000C15C0">
        <w:trPr>
          <w:trHeight w:val="562"/>
          <w:jc w:val="center"/>
        </w:trPr>
        <w:tc>
          <w:tcPr>
            <w:tcW w:w="5585" w:type="dxa"/>
            <w:tcBorders>
              <w:top w:val="single" w:sz="6" w:space="0" w:color="auto"/>
              <w:bottom w:val="single" w:sz="12" w:space="0" w:color="auto"/>
            </w:tcBorders>
            <w:shd w:val="clear" w:color="auto" w:fill="auto"/>
            <w:vAlign w:val="center"/>
          </w:tcPr>
          <w:p w14:paraId="284EF59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the loss of one or more Grid Supply Transformers</w:t>
            </w:r>
          </w:p>
        </w:tc>
        <w:tc>
          <w:tcPr>
            <w:tcW w:w="1440" w:type="dxa"/>
            <w:tcBorders>
              <w:top w:val="single" w:sz="6" w:space="0" w:color="auto"/>
              <w:bottom w:val="single" w:sz="12" w:space="0" w:color="auto"/>
            </w:tcBorders>
            <w:shd w:val="clear" w:color="auto" w:fill="auto"/>
            <w:vAlign w:val="center"/>
          </w:tcPr>
          <w:p w14:paraId="783052B5"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bottom w:val="single" w:sz="12" w:space="0" w:color="auto"/>
            </w:tcBorders>
            <w:shd w:val="clear" w:color="auto" w:fill="auto"/>
            <w:vAlign w:val="center"/>
          </w:tcPr>
          <w:p w14:paraId="70E1D413" w14:textId="77777777" w:rsidR="00ED26A0" w:rsidRPr="00087373" w:rsidRDefault="00ED26A0" w:rsidP="00ED26A0">
            <w:pPr>
              <w:keepNext/>
              <w:keepLines/>
              <w:jc w:val="center"/>
              <w:rPr>
                <w:rFonts w:cs="Arial"/>
              </w:rPr>
            </w:pPr>
            <w:r w:rsidRPr="00087373">
              <w:rPr>
                <w:rFonts w:cs="Arial"/>
              </w:rPr>
              <w:t>+6%</w:t>
            </w:r>
          </w:p>
        </w:tc>
      </w:tr>
    </w:tbl>
    <w:p w14:paraId="4F6C371C" w14:textId="77777777" w:rsidR="00F71428" w:rsidRPr="00087373" w:rsidRDefault="00F71428" w:rsidP="00F71428">
      <w:pPr>
        <w:rPr>
          <w:b/>
          <w:sz w:val="20"/>
        </w:rPr>
      </w:pPr>
      <w:r w:rsidRPr="00087373">
        <w:rPr>
          <w:b/>
          <w:sz w:val="20"/>
        </w:rPr>
        <w:t>Notes</w:t>
      </w:r>
    </w:p>
    <w:p w14:paraId="058B03F1" w14:textId="77777777" w:rsidR="00ED26A0" w:rsidRPr="00087373" w:rsidRDefault="00F71428" w:rsidP="00F71428">
      <w:pPr>
        <w:numPr>
          <w:ilvl w:val="0"/>
          <w:numId w:val="55"/>
        </w:numPr>
        <w:tabs>
          <w:tab w:val="left" w:pos="2160"/>
        </w:tabs>
        <w:rPr>
          <w:rFonts w:cs="Arial"/>
          <w:b/>
        </w:rPr>
      </w:pPr>
      <w:r w:rsidRPr="00087373">
        <w:rPr>
          <w:sz w:val="20"/>
        </w:rPr>
        <w:t xml:space="preserve">An individual User must not experience voltage steps exceeding </w:t>
      </w:r>
      <w:r w:rsidRPr="00087373">
        <w:rPr>
          <w:rFonts w:cs="Arial"/>
          <w:sz w:val="20"/>
        </w:rPr>
        <w:t>±</w:t>
      </w:r>
      <w:r w:rsidRPr="00087373">
        <w:rPr>
          <w:sz w:val="20"/>
        </w:rPr>
        <w:t>3% due to infrequent operational switching:</w:t>
      </w:r>
    </w:p>
    <w:p w14:paraId="4122F510" w14:textId="77777777" w:rsidR="00F71428" w:rsidRPr="00087373" w:rsidRDefault="00F71428" w:rsidP="00F71428">
      <w:pPr>
        <w:numPr>
          <w:ilvl w:val="1"/>
          <w:numId w:val="55"/>
        </w:numPr>
        <w:tabs>
          <w:tab w:val="left" w:pos="2160"/>
        </w:tabs>
        <w:rPr>
          <w:rFonts w:cs="Arial"/>
          <w:b/>
        </w:rPr>
      </w:pPr>
      <w:r w:rsidRPr="00087373">
        <w:rPr>
          <w:rFonts w:cs="Arial"/>
          <w:sz w:val="20"/>
        </w:rPr>
        <w:t>on a regular basis, and / or</w:t>
      </w:r>
    </w:p>
    <w:p w14:paraId="75204FB6" w14:textId="77777777" w:rsidR="00F71428" w:rsidRPr="00087373" w:rsidRDefault="00F71428" w:rsidP="00F71428">
      <w:pPr>
        <w:numPr>
          <w:ilvl w:val="1"/>
          <w:numId w:val="55"/>
        </w:numPr>
        <w:tabs>
          <w:tab w:val="left" w:pos="2160"/>
        </w:tabs>
        <w:rPr>
          <w:rFonts w:cs="Arial"/>
          <w:b/>
        </w:rPr>
      </w:pPr>
      <w:r w:rsidRPr="00087373">
        <w:rPr>
          <w:rFonts w:cs="Arial"/>
          <w:sz w:val="20"/>
        </w:rPr>
        <w:t>at intervals of less than two hours,</w:t>
      </w:r>
    </w:p>
    <w:p w14:paraId="739EDE58" w14:textId="77777777" w:rsidR="00F71428" w:rsidRPr="00087373" w:rsidRDefault="00F71428" w:rsidP="00F71428">
      <w:pPr>
        <w:numPr>
          <w:ilvl w:val="1"/>
          <w:numId w:val="55"/>
        </w:numPr>
        <w:tabs>
          <w:tab w:val="left" w:pos="2160"/>
        </w:tabs>
        <w:rPr>
          <w:rFonts w:cs="Arial"/>
          <w:b/>
        </w:rPr>
      </w:pPr>
      <w:r w:rsidRPr="00087373">
        <w:rPr>
          <w:rFonts w:cs="Arial"/>
          <w:sz w:val="20"/>
        </w:rPr>
        <w:t>unless abnormal conditions prevail</w:t>
      </w:r>
    </w:p>
    <w:p w14:paraId="30C4BF18" w14:textId="77777777" w:rsidR="00F71428" w:rsidRPr="00087373" w:rsidRDefault="00F71428" w:rsidP="00F71428">
      <w:pPr>
        <w:tabs>
          <w:tab w:val="left" w:pos="2160"/>
        </w:tabs>
        <w:ind w:left="360"/>
        <w:rPr>
          <w:rFonts w:cs="Arial"/>
          <w:sz w:val="20"/>
        </w:rPr>
      </w:pPr>
      <w:r w:rsidRPr="00087373">
        <w:rPr>
          <w:rFonts w:cs="Arial"/>
          <w:i/>
          <w:sz w:val="20"/>
        </w:rPr>
        <w:t>Infrequent operational switching</w:t>
      </w:r>
      <w:r w:rsidRPr="00087373">
        <w:rPr>
          <w:rFonts w:cs="Arial"/>
          <w:sz w:val="20"/>
        </w:rPr>
        <w:t xml:space="preserve"> would typically include disconnection of circuits for routine maintenance. It would not include switching out of circuits for voltage </w:t>
      </w:r>
      <w:proofErr w:type="gramStart"/>
      <w:r w:rsidRPr="00087373">
        <w:rPr>
          <w:rFonts w:cs="Arial"/>
          <w:sz w:val="20"/>
        </w:rPr>
        <w:t>control, or</w:t>
      </w:r>
      <w:proofErr w:type="gramEnd"/>
      <w:r w:rsidRPr="00087373">
        <w:rPr>
          <w:rFonts w:cs="Arial"/>
          <w:sz w:val="20"/>
        </w:rPr>
        <w:t xml:space="preserve"> switching out of circuits to allow safe access to other plant, where it is foreseen that such switching may be a regular practice; such events would be classed as </w:t>
      </w:r>
      <w:r w:rsidRPr="00087373">
        <w:rPr>
          <w:rFonts w:cs="Arial"/>
          <w:i/>
          <w:sz w:val="20"/>
        </w:rPr>
        <w:t>operational switching</w:t>
      </w:r>
      <w:r w:rsidRPr="00087373">
        <w:rPr>
          <w:rFonts w:cs="Arial"/>
          <w:sz w:val="20"/>
        </w:rPr>
        <w:t>.</w:t>
      </w:r>
    </w:p>
    <w:p w14:paraId="06E3CF91" w14:textId="77777777" w:rsidR="00D05F2A" w:rsidRPr="00087373" w:rsidRDefault="00D05F2A" w:rsidP="00D05F2A">
      <w:pPr>
        <w:numPr>
          <w:ilvl w:val="0"/>
          <w:numId w:val="59"/>
        </w:numPr>
        <w:tabs>
          <w:tab w:val="left" w:pos="2160"/>
        </w:tabs>
        <w:rPr>
          <w:rFonts w:cs="Arial"/>
          <w:b/>
        </w:rPr>
      </w:pPr>
      <w:r w:rsidRPr="00087373">
        <w:rPr>
          <w:rFonts w:cs="Arial"/>
          <w:sz w:val="20"/>
        </w:rPr>
        <w:t xml:space="preserve">Voltage steps exceeding ±3% due to </w:t>
      </w:r>
      <w:r w:rsidRPr="00087373">
        <w:rPr>
          <w:rFonts w:cs="Arial"/>
          <w:i/>
          <w:sz w:val="20"/>
        </w:rPr>
        <w:t>infrequent operational switching</w:t>
      </w:r>
      <w:r w:rsidRPr="00087373">
        <w:rPr>
          <w:rFonts w:cs="Arial"/>
          <w:sz w:val="20"/>
        </w:rPr>
        <w:t xml:space="preserve"> may be accepted only on busbars or circuits fed directly by the </w:t>
      </w:r>
      <w:r w:rsidRPr="00087373">
        <w:rPr>
          <w:rFonts w:cs="Arial"/>
          <w:i/>
          <w:sz w:val="20"/>
        </w:rPr>
        <w:t>transmission circuits</w:t>
      </w:r>
      <w:r w:rsidRPr="00087373">
        <w:rPr>
          <w:rFonts w:cs="Arial"/>
          <w:sz w:val="20"/>
        </w:rPr>
        <w:t xml:space="preserve"> involved in the </w:t>
      </w:r>
      <w:r w:rsidRPr="00087373">
        <w:rPr>
          <w:rFonts w:cs="Arial"/>
          <w:i/>
          <w:sz w:val="20"/>
        </w:rPr>
        <w:t>infrequent operational switching</w:t>
      </w:r>
      <w:r w:rsidRPr="00087373">
        <w:rPr>
          <w:rFonts w:cs="Arial"/>
          <w:sz w:val="20"/>
        </w:rPr>
        <w:t>.</w:t>
      </w:r>
    </w:p>
    <w:p w14:paraId="6C9EAAF7" w14:textId="77777777" w:rsidR="00D05F2A" w:rsidRPr="00087373" w:rsidRDefault="00D05F2A" w:rsidP="00D05F2A">
      <w:pPr>
        <w:numPr>
          <w:ilvl w:val="0"/>
          <w:numId w:val="59"/>
        </w:numPr>
        <w:tabs>
          <w:tab w:val="left" w:pos="2160"/>
        </w:tabs>
        <w:rPr>
          <w:rFonts w:cs="Arial"/>
          <w:b/>
        </w:rPr>
      </w:pPr>
      <w:r w:rsidRPr="00087373">
        <w:rPr>
          <w:rFonts w:cs="Arial"/>
          <w:sz w:val="20"/>
        </w:rPr>
        <w:t>It is permissible to relax this to -12%, +6% in Scotland if the aggregate demand of sites experiencing voltage falls between 6% and 12% and does not exceed 1500MW.</w:t>
      </w:r>
    </w:p>
    <w:p w14:paraId="1E11B5E7" w14:textId="77777777" w:rsidR="00D05F2A" w:rsidRPr="00087373" w:rsidRDefault="00D05F2A" w:rsidP="00D05F2A">
      <w:pPr>
        <w:numPr>
          <w:ilvl w:val="0"/>
          <w:numId w:val="59"/>
        </w:numPr>
        <w:tabs>
          <w:tab w:val="left" w:pos="2160"/>
        </w:tabs>
        <w:rPr>
          <w:rFonts w:cs="Arial"/>
          <w:b/>
        </w:rPr>
      </w:pPr>
      <w:r w:rsidRPr="00087373">
        <w:rPr>
          <w:rFonts w:cs="Arial"/>
          <w:sz w:val="20"/>
        </w:rPr>
        <w:t>Operationally, the -6% requirement may be relaxed to -12% at a site or sites with a combined group demand of less than 1500MW, provided all other NETS SQSS requirements are met, if the -6% requirement may only be met by shedding load.</w:t>
      </w:r>
    </w:p>
    <w:p w14:paraId="287C0F40" w14:textId="77777777" w:rsidR="00D05F2A" w:rsidRPr="00087373" w:rsidRDefault="00D05F2A" w:rsidP="00D05F2A">
      <w:pPr>
        <w:numPr>
          <w:ilvl w:val="0"/>
          <w:numId w:val="59"/>
        </w:numPr>
        <w:tabs>
          <w:tab w:val="left" w:pos="2160"/>
        </w:tabs>
        <w:rPr>
          <w:rFonts w:cs="Arial"/>
          <w:b/>
        </w:rPr>
      </w:pPr>
      <w:r w:rsidRPr="00087373">
        <w:rPr>
          <w:rFonts w:cs="Arial"/>
          <w:sz w:val="20"/>
        </w:rPr>
        <w:lastRenderedPageBreak/>
        <w:t>In planning timescales, for demand groups with aggregate demand less than 1500MW, this criterion applies to any demand left connected post-fault. Operationally, this criterion only applies for demand groups with aggregate demand greater than 1500MW.</w:t>
      </w:r>
    </w:p>
    <w:p w14:paraId="3A61C3CC" w14:textId="77777777" w:rsidR="00D05F2A" w:rsidRPr="00087373" w:rsidRDefault="00D05F2A" w:rsidP="00D05F2A">
      <w:pPr>
        <w:tabs>
          <w:tab w:val="left" w:pos="2160"/>
        </w:tabs>
        <w:rPr>
          <w:rFonts w:cs="Arial"/>
          <w:b/>
        </w:rPr>
      </w:pPr>
    </w:p>
    <w:p w14:paraId="53A12FC4" w14:textId="77777777" w:rsidR="00ED26A0" w:rsidRPr="00087373" w:rsidRDefault="00ED26A0" w:rsidP="00ED26A0">
      <w:pPr>
        <w:keepNext/>
        <w:spacing w:after="120"/>
        <w:rPr>
          <w:rFonts w:cs="Arial"/>
        </w:rPr>
      </w:pPr>
    </w:p>
    <w:p w14:paraId="69B2570E" w14:textId="3AA7D020" w:rsidR="00BA6613" w:rsidRPr="00087373" w:rsidRDefault="00BA6613" w:rsidP="00ED26A0">
      <w:pPr>
        <w:keepNext/>
        <w:keepLines/>
        <w:spacing w:after="120"/>
        <w:jc w:val="center"/>
        <w:rPr>
          <w:rFonts w:cs="Arial"/>
          <w:b/>
          <w:color w:val="FF0000"/>
        </w:rPr>
      </w:pPr>
    </w:p>
    <w:p w14:paraId="3A9A2E70" w14:textId="2DEC701C" w:rsidR="00A67BC5" w:rsidRDefault="00A94C1D" w:rsidP="00A67BC5">
      <w:pPr>
        <w:pStyle w:val="Default"/>
      </w:pPr>
      <w:r w:rsidRPr="00FF488B">
        <w:rPr>
          <w:noProof/>
        </w:rPr>
        <w:drawing>
          <wp:inline distT="0" distB="0" distL="0" distR="0" wp14:anchorId="19FF52EF" wp14:editId="731D5DCF">
            <wp:extent cx="5295900" cy="292417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5900" cy="2924175"/>
                    </a:xfrm>
                    <a:prstGeom prst="rect">
                      <a:avLst/>
                    </a:prstGeom>
                    <a:noFill/>
                    <a:ln>
                      <a:noFill/>
                    </a:ln>
                  </pic:spPr>
                </pic:pic>
              </a:graphicData>
            </a:graphic>
          </wp:inline>
        </w:drawing>
      </w:r>
      <w:r w:rsidR="00A67BC5">
        <w:t>Figure 6.1 Maximum Voltage Step Changes Permitted for Operational Switching derived from ER P28 B.1.2</w:t>
      </w:r>
    </w:p>
    <w:p w14:paraId="47F45D9F" w14:textId="77777777" w:rsidR="00BA6613" w:rsidRPr="00087373" w:rsidRDefault="00BA6613" w:rsidP="00ED26A0">
      <w:pPr>
        <w:pStyle w:val="Default"/>
      </w:pPr>
    </w:p>
    <w:p w14:paraId="04B87BED" w14:textId="77777777" w:rsidR="003D1DF7" w:rsidRPr="00087373" w:rsidRDefault="003842D5" w:rsidP="00674880">
      <w:pPr>
        <w:pStyle w:val="Heading1"/>
        <w:ind w:left="709" w:hanging="709"/>
        <w:rPr>
          <w:rFonts w:cs="Arial"/>
          <w:i/>
          <w:sz w:val="22"/>
          <w:szCs w:val="22"/>
        </w:rPr>
      </w:pPr>
      <w:r w:rsidRPr="00087373">
        <w:rPr>
          <w:rFonts w:cs="Arial"/>
          <w:szCs w:val="28"/>
        </w:rPr>
        <w:t>7.</w:t>
      </w:r>
      <w:r w:rsidR="003D1DF7" w:rsidRPr="00087373" w:rsidDel="003D1DF7">
        <w:rPr>
          <w:rFonts w:cs="Arial"/>
          <w:sz w:val="22"/>
          <w:szCs w:val="22"/>
        </w:rPr>
        <w:t xml:space="preserve"> </w:t>
      </w:r>
      <w:r w:rsidR="003D1DF7" w:rsidRPr="00087373">
        <w:rPr>
          <w:rFonts w:cs="Arial"/>
          <w:sz w:val="22"/>
          <w:szCs w:val="22"/>
        </w:rPr>
        <w:tab/>
      </w:r>
      <w:r w:rsidR="003D1DF7" w:rsidRPr="00087373">
        <w:rPr>
          <w:rFonts w:cs="Arial"/>
          <w:szCs w:val="28"/>
        </w:rPr>
        <w:t xml:space="preserve">Generation Connection Criteria Applicable to an </w:t>
      </w:r>
      <w:r w:rsidR="003D1DF7" w:rsidRPr="00087373">
        <w:rPr>
          <w:rFonts w:cs="Arial"/>
          <w:i/>
          <w:szCs w:val="28"/>
        </w:rPr>
        <w:t>Offshore Transmission System</w:t>
      </w:r>
    </w:p>
    <w:p w14:paraId="3476DA70" w14:textId="77777777" w:rsidR="00872695" w:rsidRPr="00087373" w:rsidRDefault="0014783E" w:rsidP="0014783E">
      <w:pPr>
        <w:tabs>
          <w:tab w:val="left" w:pos="709"/>
        </w:tabs>
        <w:spacing w:after="200"/>
        <w:ind w:left="705" w:hanging="705"/>
        <w:rPr>
          <w:i/>
        </w:rPr>
      </w:pPr>
      <w:r w:rsidRPr="00087373">
        <w:t>7.1</w:t>
      </w:r>
      <w:r w:rsidRPr="00087373">
        <w:tab/>
      </w:r>
      <w:r w:rsidR="003D1DF7" w:rsidRPr="00087373">
        <w:t xml:space="preserve">This section presents the planning criteria applicable to the connection of one or more </w:t>
      </w:r>
      <w:r w:rsidR="003D1DF7" w:rsidRPr="00087373">
        <w:rPr>
          <w:i/>
        </w:rPr>
        <w:t>offshore power stations</w:t>
      </w:r>
      <w:r w:rsidR="003D1DF7" w:rsidRPr="00087373">
        <w:t xml:space="preserve"> to an </w:t>
      </w:r>
      <w:r w:rsidR="003D1DF7" w:rsidRPr="00087373">
        <w:rPr>
          <w:i/>
        </w:rPr>
        <w:t>offshore transmission system</w:t>
      </w:r>
      <w:r w:rsidR="003D1DF7" w:rsidRPr="00087373">
        <w:t xml:space="preserve">. The criteria in this section apply from the </w:t>
      </w:r>
      <w:r w:rsidR="003D1DF7" w:rsidRPr="00087373">
        <w:rPr>
          <w:i/>
        </w:rPr>
        <w:t>offshore grid entry point/s (GEP)</w:t>
      </w:r>
      <w:r w:rsidR="003D1DF7" w:rsidRPr="00087373">
        <w:t xml:space="preserve"> at which each </w:t>
      </w:r>
      <w:r w:rsidR="003D1DF7" w:rsidRPr="00087373">
        <w:rPr>
          <w:i/>
        </w:rPr>
        <w:t>offshore power station</w:t>
      </w:r>
      <w:r w:rsidR="003D1DF7" w:rsidRPr="00087373">
        <w:t xml:space="preserve"> connects to an </w:t>
      </w:r>
      <w:r w:rsidR="003D1DF7" w:rsidRPr="00087373">
        <w:rPr>
          <w:i/>
        </w:rPr>
        <w:t>offshore transmission system</w:t>
      </w:r>
      <w:r w:rsidR="003D1DF7" w:rsidRPr="00087373">
        <w:t xml:space="preserve">, through the remainder of the </w:t>
      </w:r>
      <w:r w:rsidR="003D1DF7" w:rsidRPr="00087373">
        <w:rPr>
          <w:i/>
        </w:rPr>
        <w:t>offshore transmission system</w:t>
      </w:r>
      <w:r w:rsidR="003D1DF7" w:rsidRPr="00087373">
        <w:t xml:space="preserve"> to the point of connection at the </w:t>
      </w:r>
      <w:r w:rsidR="003D1DF7" w:rsidRPr="00087373">
        <w:rPr>
          <w:i/>
        </w:rPr>
        <w:t>first onshore substation</w:t>
      </w:r>
      <w:r w:rsidR="003D1DF7" w:rsidRPr="00087373">
        <w:t xml:space="preserve">, which is the </w:t>
      </w:r>
      <w:r w:rsidR="003D1DF7" w:rsidRPr="00087373">
        <w:rPr>
          <w:i/>
        </w:rPr>
        <w:t>interface point (IP)</w:t>
      </w:r>
      <w:r w:rsidR="003D1DF7" w:rsidRPr="00087373">
        <w:t xml:space="preserve"> in the case of a direct connection to the </w:t>
      </w:r>
      <w:r w:rsidR="003D1DF7" w:rsidRPr="00087373">
        <w:rPr>
          <w:i/>
        </w:rPr>
        <w:t>onshore transmission system</w:t>
      </w:r>
      <w:r w:rsidR="003D1DF7" w:rsidRPr="00087373">
        <w:t xml:space="preserve"> or the </w:t>
      </w:r>
      <w:r w:rsidR="003D1DF7" w:rsidRPr="00087373">
        <w:rPr>
          <w:i/>
        </w:rPr>
        <w:t>user system interface point (USIP)</w:t>
      </w:r>
      <w:r w:rsidR="003D1DF7" w:rsidRPr="00087373">
        <w:t xml:space="preserve"> in the case of a connection to an onshore </w:t>
      </w:r>
      <w:r w:rsidR="003D1DF7" w:rsidRPr="00087373">
        <w:rPr>
          <w:i/>
        </w:rPr>
        <w:t>user system.</w:t>
      </w:r>
    </w:p>
    <w:p w14:paraId="4EA6BC06" w14:textId="77777777" w:rsidR="002D7641" w:rsidRPr="00087373" w:rsidRDefault="002D7641" w:rsidP="002D7641">
      <w:pPr>
        <w:tabs>
          <w:tab w:val="left" w:pos="709"/>
        </w:tabs>
        <w:spacing w:after="200"/>
        <w:ind w:left="705" w:hanging="705"/>
      </w:pPr>
      <w:r w:rsidRPr="00087373">
        <w:t>7.2</w:t>
      </w:r>
      <w:r w:rsidRPr="00087373">
        <w:rPr>
          <w:i/>
        </w:rPr>
        <w:tab/>
      </w:r>
      <w:r w:rsidR="003D1DF7" w:rsidRPr="00087373">
        <w:t xml:space="preserve">Planning criteria are defined for all elements of an </w:t>
      </w:r>
      <w:r w:rsidR="003D1DF7" w:rsidRPr="00087373">
        <w:rPr>
          <w:i/>
        </w:rPr>
        <w:t>offshore transmission system</w:t>
      </w:r>
      <w:r w:rsidR="003D1DF7" w:rsidRPr="00087373">
        <w:t xml:space="preserve"> including: the </w:t>
      </w:r>
      <w:r w:rsidR="003D1DF7" w:rsidRPr="00087373">
        <w:rPr>
          <w:i/>
        </w:rPr>
        <w:t xml:space="preserve">offshore transmission circuits </w:t>
      </w:r>
      <w:r w:rsidR="003D1DF7" w:rsidRPr="00087373">
        <w:t>and equipment on the</w:t>
      </w:r>
      <w:r w:rsidR="003D1DF7" w:rsidRPr="00087373">
        <w:rPr>
          <w:i/>
        </w:rPr>
        <w:t xml:space="preserve"> offshore platform </w:t>
      </w:r>
      <w:r w:rsidR="003D1DF7" w:rsidRPr="00087373">
        <w:t xml:space="preserve">(whether AC or DC); the </w:t>
      </w:r>
      <w:r w:rsidR="003D1DF7" w:rsidRPr="00087373">
        <w:rPr>
          <w:i/>
        </w:rPr>
        <w:t>offshore transmission circuits</w:t>
      </w:r>
      <w:r w:rsidR="003D1DF7" w:rsidRPr="00087373">
        <w:t xml:space="preserve"> from the </w:t>
      </w:r>
      <w:r w:rsidR="003D1DF7" w:rsidRPr="00087373">
        <w:rPr>
          <w:i/>
        </w:rPr>
        <w:t>offshore platform</w:t>
      </w:r>
      <w:r w:rsidR="003D1DF7" w:rsidRPr="00087373">
        <w:t xml:space="preserve"> to the </w:t>
      </w:r>
      <w:r w:rsidR="003D1DF7" w:rsidRPr="00087373">
        <w:rPr>
          <w:i/>
        </w:rPr>
        <w:t xml:space="preserve">interface point </w:t>
      </w:r>
      <w:r w:rsidR="003D1DF7" w:rsidRPr="00087373">
        <w:t xml:space="preserve">or </w:t>
      </w:r>
      <w:r w:rsidR="003D1DF7" w:rsidRPr="00087373">
        <w:rPr>
          <w:i/>
        </w:rPr>
        <w:t>user system interface point (</w:t>
      </w:r>
      <w:r w:rsidR="003D1DF7" w:rsidRPr="00087373">
        <w:t xml:space="preserve">as the case may be) including undersea cables and any overhead lines (whether AC or DC); and any onshore AC voltage transformation facilities or </w:t>
      </w:r>
      <w:r w:rsidR="003D1DF7" w:rsidRPr="00087373">
        <w:rPr>
          <w:i/>
        </w:rPr>
        <w:t>DC converter</w:t>
      </w:r>
      <w:r w:rsidR="003D1DF7" w:rsidRPr="00087373">
        <w:t xml:space="preserve"> facilities.</w:t>
      </w:r>
    </w:p>
    <w:p w14:paraId="6D881B00" w14:textId="77777777" w:rsidR="002D7641" w:rsidRPr="00087373" w:rsidRDefault="002D7641" w:rsidP="002D7641">
      <w:pPr>
        <w:tabs>
          <w:tab w:val="left" w:pos="709"/>
        </w:tabs>
        <w:spacing w:after="200"/>
        <w:ind w:left="705" w:hanging="705"/>
      </w:pPr>
      <w:r w:rsidRPr="00087373">
        <w:t>7.3</w:t>
      </w:r>
      <w:r w:rsidRPr="00087373">
        <w:tab/>
      </w:r>
      <w:r w:rsidR="003D1DF7" w:rsidRPr="00087373">
        <w:t xml:space="preserve">In those parts of the </w:t>
      </w:r>
      <w:r w:rsidR="003D1DF7" w:rsidRPr="00087373">
        <w:rPr>
          <w:i/>
        </w:rPr>
        <w:t>national electricity</w:t>
      </w:r>
      <w:r w:rsidR="003D1DF7" w:rsidRPr="00087373" w:rsidDel="00BA213B">
        <w:rPr>
          <w:i/>
        </w:rPr>
        <w:t xml:space="preserve"> </w:t>
      </w:r>
      <w:r w:rsidR="003D1DF7" w:rsidRPr="00087373">
        <w:rPr>
          <w:i/>
        </w:rPr>
        <w:t>transmission system</w:t>
      </w:r>
      <w:r w:rsidR="003D1DF7" w:rsidRPr="00087373">
        <w:t xml:space="preserve"> where the criteria of Section 8 and/or Section 4 also apply, t</w:t>
      </w:r>
      <w:r w:rsidR="008F3EEF" w:rsidRPr="00087373">
        <w:t>hose criteria must also be met.</w:t>
      </w:r>
    </w:p>
    <w:p w14:paraId="1980D3A0" w14:textId="77777777" w:rsidR="003D1DF7" w:rsidRPr="00087373" w:rsidRDefault="00015D20" w:rsidP="002D7641">
      <w:pPr>
        <w:tabs>
          <w:tab w:val="left" w:pos="709"/>
        </w:tabs>
        <w:spacing w:after="200"/>
        <w:ind w:left="705" w:hanging="705"/>
        <w:rPr>
          <w:i/>
        </w:rPr>
      </w:pPr>
      <w:r w:rsidRPr="00087373">
        <w:lastRenderedPageBreak/>
        <w:t xml:space="preserve">7.4  </w:t>
      </w:r>
      <w:r w:rsidR="003D1DF7" w:rsidRPr="00087373">
        <w:t xml:space="preserve">In planning </w:t>
      </w:r>
      <w:r w:rsidR="003D1DF7" w:rsidRPr="00087373">
        <w:rPr>
          <w:i/>
        </w:rPr>
        <w:t>offshore</w:t>
      </w:r>
      <w:r w:rsidR="003D1DF7" w:rsidRPr="00087373">
        <w:t xml:space="preserve"> generation connections, this Standard is met if the connection design either:</w:t>
      </w:r>
    </w:p>
    <w:p w14:paraId="7E436814" w14:textId="77777777" w:rsidR="00B05B6B" w:rsidRPr="00087373" w:rsidRDefault="00B05B6B" w:rsidP="00882732">
      <w:pPr>
        <w:pStyle w:val="Heading3"/>
        <w:numPr>
          <w:ilvl w:val="2"/>
          <w:numId w:val="39"/>
        </w:numPr>
        <w:spacing w:after="200"/>
        <w:ind w:left="1560" w:hanging="851"/>
        <w:rPr>
          <w:rFonts w:cs="Arial"/>
          <w:szCs w:val="24"/>
        </w:rPr>
      </w:pPr>
      <w:r w:rsidRPr="00087373">
        <w:t>satisfies the deterministic crit</w:t>
      </w:r>
      <w:r w:rsidR="008D2B39" w:rsidRPr="00087373">
        <w:t xml:space="preserve">eria detailed in paragraphs </w:t>
      </w:r>
      <w:r w:rsidR="00C160FF" w:rsidRPr="00087373">
        <w:t>7.6</w:t>
      </w:r>
      <w:r w:rsidR="008D2B39" w:rsidRPr="00087373">
        <w:t xml:space="preserve"> </w:t>
      </w:r>
      <w:r w:rsidR="00C160FF" w:rsidRPr="00087373">
        <w:t>to 7.18</w:t>
      </w:r>
      <w:r w:rsidRPr="00087373">
        <w:t>; or</w:t>
      </w:r>
    </w:p>
    <w:p w14:paraId="7AFCC7FD" w14:textId="77777777" w:rsidR="002D7641" w:rsidRPr="00087373" w:rsidRDefault="00872695" w:rsidP="002D7641">
      <w:pPr>
        <w:pStyle w:val="Heading3"/>
        <w:spacing w:after="200"/>
        <w:ind w:left="1560" w:hanging="851"/>
      </w:pPr>
      <w:r w:rsidRPr="00087373">
        <w:t>7.4</w:t>
      </w:r>
      <w:r w:rsidR="00B05B6B" w:rsidRPr="00087373">
        <w:t>.2</w:t>
      </w:r>
      <w:r w:rsidR="00B05B6B" w:rsidRPr="00087373">
        <w:tab/>
        <w:t>varies from the design necessary to meet paragraph</w:t>
      </w:r>
      <w:r w:rsidR="008D2B39" w:rsidRPr="00087373">
        <w:t xml:space="preserve"> 7.4</w:t>
      </w:r>
      <w:r w:rsidR="00B05B6B" w:rsidRPr="00087373">
        <w:t xml:space="preserve">.1 above in a manner which satisfies the conditions detailed in paragraphs </w:t>
      </w:r>
      <w:r w:rsidR="00C160FF" w:rsidRPr="00087373">
        <w:t>7.20 to 7.23</w:t>
      </w:r>
      <w:r w:rsidR="00B05B6B" w:rsidRPr="00087373">
        <w:t>.</w:t>
      </w:r>
    </w:p>
    <w:p w14:paraId="4E913782" w14:textId="77777777" w:rsidR="00B05B6B" w:rsidRPr="00087373" w:rsidRDefault="002D7641" w:rsidP="002D7641">
      <w:pPr>
        <w:pStyle w:val="Heading3"/>
        <w:spacing w:after="200"/>
        <w:ind w:left="709" w:hanging="709"/>
        <w:rPr>
          <w:rFonts w:cs="Arial"/>
          <w:szCs w:val="24"/>
        </w:rPr>
      </w:pPr>
      <w:r w:rsidRPr="00087373">
        <w:t>7.5</w:t>
      </w:r>
      <w:r w:rsidRPr="00087373">
        <w:tab/>
      </w:r>
      <w:r w:rsidR="003D1DF7" w:rsidRPr="00087373">
        <w:t xml:space="preserve">It is permissible to design to standards higher than those set out in paragraphs </w:t>
      </w:r>
      <w:r w:rsidR="00547BC3" w:rsidRPr="00087373">
        <w:t>7.6 to 7.18</w:t>
      </w:r>
      <w:r w:rsidR="003D1DF7" w:rsidRPr="00087373">
        <w:t xml:space="preserve"> provided the higher standards can be economically justified. Guidance on economic justification is given in Appendix </w:t>
      </w:r>
      <w:r w:rsidR="008F3CF3" w:rsidRPr="00087373">
        <w:rPr>
          <w:rFonts w:cs="Arial"/>
        </w:rPr>
        <w:t>G</w:t>
      </w:r>
      <w:r w:rsidR="003D1DF7" w:rsidRPr="00087373">
        <w:t>.</w:t>
      </w:r>
    </w:p>
    <w:p w14:paraId="340B6725" w14:textId="77777777" w:rsidR="00B05B6B" w:rsidRPr="00087373" w:rsidRDefault="00B05B6B" w:rsidP="0045108B">
      <w:pPr>
        <w:pStyle w:val="Heading8"/>
        <w:spacing w:after="200"/>
        <w:rPr>
          <w:rFonts w:cs="Arial"/>
          <w:szCs w:val="24"/>
        </w:rPr>
      </w:pPr>
      <w:r w:rsidRPr="00087373">
        <w:t xml:space="preserve">Limits to </w:t>
      </w:r>
      <w:r w:rsidRPr="00087373">
        <w:rPr>
          <w:i/>
        </w:rPr>
        <w:t>Loss of Power Infeed</w:t>
      </w:r>
      <w:r w:rsidRPr="00087373">
        <w:t xml:space="preserve"> Risks</w:t>
      </w:r>
    </w:p>
    <w:p w14:paraId="3480C604" w14:textId="77777777" w:rsidR="003D1DF7" w:rsidRPr="00087373" w:rsidRDefault="003D1DF7" w:rsidP="00882732">
      <w:pPr>
        <w:numPr>
          <w:ilvl w:val="1"/>
          <w:numId w:val="40"/>
        </w:numPr>
        <w:spacing w:after="200"/>
        <w:ind w:left="709" w:hanging="709"/>
        <w:rPr>
          <w:rFonts w:cs="Arial"/>
          <w:szCs w:val="24"/>
        </w:rPr>
      </w:pPr>
      <w:proofErr w:type="gramStart"/>
      <w:r w:rsidRPr="00087373">
        <w:t>For the purpose of</w:t>
      </w:r>
      <w:proofErr w:type="gramEnd"/>
      <w:r w:rsidRPr="00087373">
        <w:t xml:space="preserve"> applyin</w:t>
      </w:r>
      <w:r w:rsidR="008D2B39" w:rsidRPr="00087373">
        <w:t>g the criteria of paragraphs 7.7</w:t>
      </w:r>
      <w:r w:rsidRPr="00087373">
        <w:t xml:space="preserve"> </w:t>
      </w:r>
      <w:r w:rsidR="00547BC3" w:rsidRPr="00087373">
        <w:t>to 7.12</w:t>
      </w:r>
      <w:r w:rsidRPr="00087373">
        <w:t xml:space="preserve">, the </w:t>
      </w:r>
      <w:r w:rsidRPr="00087373">
        <w:rPr>
          <w:i/>
        </w:rPr>
        <w:t>loss of power infeed</w:t>
      </w:r>
      <w:r w:rsidRPr="00087373">
        <w:t xml:space="preserve"> resulting from a </w:t>
      </w:r>
      <w:r w:rsidRPr="00087373">
        <w:rPr>
          <w:i/>
        </w:rPr>
        <w:t>secured event</w:t>
      </w:r>
      <w:r w:rsidRPr="00087373">
        <w:t xml:space="preserve"> shall be calculated as follows:</w:t>
      </w:r>
    </w:p>
    <w:p w14:paraId="4B395D8C" w14:textId="77777777" w:rsidR="003D1DF7" w:rsidRPr="00087373" w:rsidRDefault="008209F5" w:rsidP="0045108B">
      <w:pPr>
        <w:pStyle w:val="Heading3"/>
        <w:spacing w:after="200"/>
        <w:ind w:left="1588" w:hanging="879"/>
        <w:rPr>
          <w:rFonts w:cs="Arial"/>
          <w:szCs w:val="24"/>
        </w:rPr>
      </w:pPr>
      <w:r w:rsidRPr="00087373">
        <w:rPr>
          <w:rFonts w:cs="Arial"/>
          <w:szCs w:val="24"/>
        </w:rPr>
        <w:t>7.6</w:t>
      </w:r>
      <w:r w:rsidR="003D1DF7" w:rsidRPr="00087373">
        <w:rPr>
          <w:rFonts w:cs="Arial"/>
          <w:szCs w:val="24"/>
        </w:rPr>
        <w:t>.1</w:t>
      </w:r>
      <w:r w:rsidR="003D1DF7" w:rsidRPr="00087373">
        <w:rPr>
          <w:rFonts w:cs="Arial"/>
          <w:szCs w:val="24"/>
        </w:rPr>
        <w:tab/>
        <w:t xml:space="preserve">the sum of the </w:t>
      </w:r>
      <w:r w:rsidR="003D1DF7" w:rsidRPr="00087373">
        <w:rPr>
          <w:rFonts w:cs="Arial"/>
          <w:i/>
          <w:szCs w:val="24"/>
        </w:rPr>
        <w:t>registered capacities</w:t>
      </w:r>
      <w:r w:rsidR="003D1DF7" w:rsidRPr="00087373">
        <w:rPr>
          <w:rFonts w:cs="Arial"/>
          <w:szCs w:val="24"/>
        </w:rPr>
        <w:t xml:space="preserve"> of the </w:t>
      </w:r>
      <w:r w:rsidR="003D1DF7" w:rsidRPr="00087373">
        <w:rPr>
          <w:rFonts w:cs="Arial"/>
          <w:i/>
          <w:szCs w:val="24"/>
        </w:rPr>
        <w:t xml:space="preserve">offshore power park modules </w:t>
      </w:r>
      <w:r w:rsidR="003D1DF7" w:rsidRPr="00087373">
        <w:rPr>
          <w:rFonts w:cs="Arial"/>
          <w:szCs w:val="24"/>
        </w:rPr>
        <w:t xml:space="preserve">or </w:t>
      </w:r>
      <w:r w:rsidR="003D1DF7" w:rsidRPr="00087373">
        <w:rPr>
          <w:i/>
          <w:szCs w:val="24"/>
        </w:rPr>
        <w:t xml:space="preserve">offshore </w:t>
      </w:r>
      <w:r w:rsidR="003D1DF7" w:rsidRPr="00087373">
        <w:rPr>
          <w:szCs w:val="24"/>
        </w:rPr>
        <w:t xml:space="preserve">gas turbines </w:t>
      </w:r>
      <w:r w:rsidR="003D1DF7" w:rsidRPr="00087373">
        <w:rPr>
          <w:rFonts w:cs="Arial"/>
          <w:szCs w:val="24"/>
        </w:rPr>
        <w:t xml:space="preserve">disconnected from the system by a </w:t>
      </w:r>
      <w:r w:rsidR="003D1DF7" w:rsidRPr="00087373">
        <w:rPr>
          <w:rFonts w:cs="Arial"/>
          <w:i/>
          <w:szCs w:val="24"/>
        </w:rPr>
        <w:t>secured event</w:t>
      </w:r>
      <w:r w:rsidR="003D1DF7" w:rsidRPr="00087373">
        <w:rPr>
          <w:rFonts w:cs="Arial"/>
          <w:szCs w:val="24"/>
        </w:rPr>
        <w:t xml:space="preserve">, </w:t>
      </w:r>
      <w:proofErr w:type="gramStart"/>
      <w:r w:rsidR="003D1DF7" w:rsidRPr="00087373">
        <w:rPr>
          <w:rFonts w:cs="Arial"/>
          <w:szCs w:val="24"/>
        </w:rPr>
        <w:t>less</w:t>
      </w:r>
      <w:proofErr w:type="gramEnd"/>
    </w:p>
    <w:p w14:paraId="72C69262" w14:textId="77777777" w:rsidR="003D1DF7" w:rsidRPr="00087373" w:rsidRDefault="008209F5" w:rsidP="0045108B">
      <w:pPr>
        <w:pStyle w:val="Heading3"/>
        <w:spacing w:after="200"/>
        <w:ind w:left="1588" w:hanging="879"/>
      </w:pPr>
      <w:r w:rsidRPr="00087373">
        <w:t>7.6</w:t>
      </w:r>
      <w:r w:rsidR="003D1DF7" w:rsidRPr="00087373">
        <w:t>.2</w:t>
      </w:r>
      <w:r w:rsidR="003D1DF7" w:rsidRPr="00087373">
        <w:tab/>
        <w:t xml:space="preserve">the </w:t>
      </w:r>
      <w:r w:rsidR="003D1DF7" w:rsidRPr="00087373">
        <w:rPr>
          <w:i/>
        </w:rPr>
        <w:t>forecast minimum demand</w:t>
      </w:r>
      <w:r w:rsidR="003D1DF7" w:rsidRPr="00087373">
        <w:t xml:space="preserve"> disconnected from the system by the same event but excluding (from the deduction) any demand forming part of the </w:t>
      </w:r>
      <w:r w:rsidR="003D1DF7" w:rsidRPr="00087373">
        <w:rPr>
          <w:i/>
        </w:rPr>
        <w:t>forecast minimum demand</w:t>
      </w:r>
      <w:r w:rsidR="003D1DF7" w:rsidRPr="00087373">
        <w:t xml:space="preserve"> which may be automatically tripped for system frequency control purposes and excluding (from the deduction) the demand of the largest single end customer.</w:t>
      </w:r>
    </w:p>
    <w:p w14:paraId="46EAA13A" w14:textId="77777777" w:rsidR="003D1DF7" w:rsidRPr="00087373" w:rsidRDefault="003D1DF7" w:rsidP="0045108B">
      <w:pPr>
        <w:spacing w:after="200"/>
        <w:rPr>
          <w:rFonts w:cs="Arial"/>
          <w:szCs w:val="24"/>
          <w:u w:val="single"/>
        </w:rPr>
      </w:pPr>
      <w:r w:rsidRPr="00087373">
        <w:rPr>
          <w:rFonts w:cs="Arial"/>
          <w:i/>
          <w:szCs w:val="24"/>
          <w:u w:val="single"/>
        </w:rPr>
        <w:t>Offshore Platforms</w:t>
      </w:r>
      <w:r w:rsidRPr="00087373">
        <w:rPr>
          <w:rFonts w:cs="Arial"/>
          <w:szCs w:val="24"/>
          <w:u w:val="single"/>
        </w:rPr>
        <w:t xml:space="preserve"> (AC and DC)</w:t>
      </w:r>
    </w:p>
    <w:p w14:paraId="32381001" w14:textId="77777777" w:rsidR="003D1DF7" w:rsidRPr="00087373" w:rsidRDefault="008209F5" w:rsidP="0045108B">
      <w:pPr>
        <w:spacing w:after="200"/>
        <w:ind w:left="720" w:hanging="720"/>
        <w:rPr>
          <w:rFonts w:cs="Arial"/>
          <w:szCs w:val="24"/>
        </w:rPr>
      </w:pPr>
      <w:r w:rsidRPr="00087373">
        <w:rPr>
          <w:rFonts w:cs="Arial"/>
          <w:szCs w:val="24"/>
        </w:rPr>
        <w:t>7.7</w:t>
      </w:r>
      <w:r w:rsidR="003D1DF7" w:rsidRPr="00087373">
        <w:rPr>
          <w:rFonts w:cs="Arial"/>
          <w:szCs w:val="24"/>
        </w:rPr>
        <w:tab/>
      </w:r>
      <w:r w:rsidR="003D1DF7" w:rsidRPr="00087373">
        <w:rPr>
          <w:rFonts w:cs="Arial"/>
          <w:i/>
          <w:szCs w:val="24"/>
        </w:rPr>
        <w:t>Offshore</w:t>
      </w:r>
      <w:r w:rsidR="003D1DF7" w:rsidRPr="00087373">
        <w:rPr>
          <w:rFonts w:cs="Arial"/>
          <w:szCs w:val="24"/>
        </w:rPr>
        <w:t xml:space="preserve"> generation connections on </w:t>
      </w:r>
      <w:r w:rsidR="003D1DF7" w:rsidRPr="00087373">
        <w:rPr>
          <w:rFonts w:cs="Arial"/>
          <w:i/>
          <w:szCs w:val="24"/>
        </w:rPr>
        <w:t>offshore platforms</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follows;</w:t>
      </w:r>
    </w:p>
    <w:p w14:paraId="2BCAB95A" w14:textId="77777777" w:rsidR="003D1DF7" w:rsidRPr="00087373" w:rsidRDefault="008209F5" w:rsidP="0045108B">
      <w:pPr>
        <w:tabs>
          <w:tab w:val="left" w:pos="1560"/>
        </w:tabs>
        <w:spacing w:after="200"/>
        <w:ind w:left="709"/>
        <w:rPr>
          <w:rFonts w:cs="Arial"/>
          <w:szCs w:val="24"/>
          <w:u w:val="single"/>
        </w:rPr>
      </w:pPr>
      <w:r w:rsidRPr="00087373">
        <w:rPr>
          <w:rFonts w:cs="Arial"/>
          <w:szCs w:val="24"/>
        </w:rPr>
        <w:t>7.7</w:t>
      </w:r>
      <w:r w:rsidR="003D1DF7" w:rsidRPr="00087373">
        <w:rPr>
          <w:rFonts w:cs="Arial"/>
          <w:szCs w:val="24"/>
        </w:rPr>
        <w:t>.1</w:t>
      </w:r>
      <w:r w:rsidR="003D1DF7" w:rsidRPr="00087373">
        <w:rPr>
          <w:rFonts w:cs="Arial"/>
          <w:szCs w:val="24"/>
        </w:rPr>
        <w:tab/>
      </w:r>
      <w:r w:rsidR="003D1DF7" w:rsidRPr="00087373">
        <w:rPr>
          <w:rFonts w:cs="Arial"/>
          <w:szCs w:val="24"/>
          <w:u w:val="single"/>
        </w:rPr>
        <w:t xml:space="preserve">AC Circuits on an </w:t>
      </w:r>
      <w:r w:rsidR="003D1DF7" w:rsidRPr="00087373">
        <w:rPr>
          <w:rFonts w:cs="Arial"/>
          <w:i/>
          <w:szCs w:val="24"/>
          <w:u w:val="single"/>
        </w:rPr>
        <w:t>offshore platform</w:t>
      </w:r>
    </w:p>
    <w:p w14:paraId="1B357402" w14:textId="77777777" w:rsidR="003D1DF7" w:rsidRPr="00087373" w:rsidRDefault="008209F5" w:rsidP="0045108B">
      <w:pPr>
        <w:tabs>
          <w:tab w:val="left" w:pos="3240"/>
        </w:tabs>
        <w:spacing w:after="200"/>
        <w:ind w:left="2552" w:hanging="992"/>
        <w:rPr>
          <w:rFonts w:cs="Arial"/>
          <w:szCs w:val="24"/>
        </w:rPr>
      </w:pPr>
      <w:r w:rsidRPr="00087373">
        <w:rPr>
          <w:rFonts w:cs="Arial"/>
          <w:szCs w:val="24"/>
        </w:rPr>
        <w:t>7.7</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offshore</w:t>
      </w:r>
      <w:r w:rsidR="003D1DF7" w:rsidRPr="00087373">
        <w:rPr>
          <w:rFonts w:cs="Arial"/>
          <w:szCs w:val="24"/>
        </w:rPr>
        <w:t xml:space="preserve"> transformer circuit</w:t>
      </w:r>
      <w:r w:rsidR="003D1DF7" w:rsidRPr="00087373">
        <w:rPr>
          <w:rFonts w:cs="Arial"/>
          <w:i/>
          <w:szCs w:val="24"/>
        </w:rPr>
        <w:t xml:space="preserve">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w:t>
      </w:r>
      <w:r w:rsidR="003D1DF7" w:rsidRPr="00087373">
        <w:rPr>
          <w:rFonts w:cs="Arial"/>
          <w:i/>
          <w:szCs w:val="24"/>
        </w:rPr>
        <w:t xml:space="preserve"> loss of power infeed </w:t>
      </w:r>
      <w:r w:rsidR="003D1DF7" w:rsidRPr="00087373">
        <w:rPr>
          <w:rFonts w:cs="Arial"/>
          <w:szCs w:val="24"/>
        </w:rPr>
        <w:t>shall not exceed the smalle</w:t>
      </w:r>
      <w:r w:rsidR="000D43EC" w:rsidRPr="00087373">
        <w:rPr>
          <w:rFonts w:cs="Arial"/>
          <w:szCs w:val="24"/>
        </w:rPr>
        <w:t>r</w:t>
      </w:r>
      <w:r w:rsidR="003D1DF7" w:rsidRPr="00087373">
        <w:rPr>
          <w:rFonts w:cs="Arial"/>
          <w:szCs w:val="24"/>
        </w:rPr>
        <w:t xml:space="preserve"> of either:</w:t>
      </w:r>
    </w:p>
    <w:p w14:paraId="6CB0410C" w14:textId="77777777" w:rsidR="003D1DF7" w:rsidRPr="00087373" w:rsidRDefault="003D1DF7" w:rsidP="0045108B">
      <w:pPr>
        <w:ind w:left="2381" w:firstLine="794"/>
        <w:rPr>
          <w:rFonts w:cs="Arial"/>
          <w:sz w:val="22"/>
          <w:szCs w:val="22"/>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r w:rsidRPr="00087373">
        <w:rPr>
          <w:rFonts w:cs="Arial"/>
          <w:szCs w:val="24"/>
        </w:rPr>
        <w:tab/>
      </w:r>
    </w:p>
    <w:p w14:paraId="40BC5EC6" w14:textId="77777777" w:rsidR="003D1DF7" w:rsidRPr="00087373" w:rsidRDefault="003D1DF7" w:rsidP="0045108B">
      <w:pPr>
        <w:ind w:left="2381" w:firstLine="794"/>
        <w:rPr>
          <w:rFonts w:cs="Arial"/>
          <w:sz w:val="22"/>
          <w:szCs w:val="22"/>
        </w:rPr>
      </w:pPr>
      <w:r w:rsidRPr="00087373">
        <w:rPr>
          <w:rFonts w:cs="Arial"/>
          <w:sz w:val="22"/>
          <w:szCs w:val="22"/>
        </w:rPr>
        <w:t xml:space="preserve"> the full </w:t>
      </w:r>
      <w:r w:rsidRPr="00087373">
        <w:rPr>
          <w:rFonts w:cs="Arial"/>
          <w:i/>
          <w:sz w:val="22"/>
          <w:szCs w:val="22"/>
        </w:rPr>
        <w:t>normal infeed loss risk</w:t>
      </w:r>
      <w:r w:rsidRPr="00087373">
        <w:rPr>
          <w:rFonts w:cs="Arial"/>
          <w:sz w:val="22"/>
          <w:szCs w:val="22"/>
        </w:rPr>
        <w:t>.</w:t>
      </w:r>
    </w:p>
    <w:p w14:paraId="158C9DAF" w14:textId="77777777" w:rsidR="0045108B" w:rsidRPr="00087373" w:rsidRDefault="0045108B" w:rsidP="0045108B">
      <w:pPr>
        <w:ind w:left="2381" w:firstLine="794"/>
        <w:rPr>
          <w:rFonts w:cs="Arial"/>
          <w:sz w:val="22"/>
          <w:szCs w:val="22"/>
        </w:rPr>
      </w:pPr>
    </w:p>
    <w:p w14:paraId="4E8A0E8D" w14:textId="77777777" w:rsidR="003D1DF7" w:rsidRPr="00087373" w:rsidRDefault="008209F5" w:rsidP="0045108B">
      <w:pPr>
        <w:spacing w:after="200"/>
        <w:ind w:left="2552" w:hanging="992"/>
        <w:rPr>
          <w:rFonts w:cs="Arial"/>
          <w:i/>
          <w:szCs w:val="24"/>
        </w:rPr>
      </w:pPr>
      <w:r w:rsidRPr="00087373">
        <w:rPr>
          <w:rFonts w:cs="Arial"/>
          <w:szCs w:val="24"/>
        </w:rPr>
        <w:t>7.7</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there shall be no</w:t>
      </w:r>
      <w:r w:rsidR="003D1DF7" w:rsidRPr="00087373">
        <w:rPr>
          <w:rFonts w:cs="Arial"/>
          <w:i/>
          <w:szCs w:val="24"/>
        </w:rPr>
        <w:t xml:space="preserve"> loss of power infeed;</w:t>
      </w:r>
    </w:p>
    <w:p w14:paraId="215D181B" w14:textId="77777777" w:rsidR="003D1DF7" w:rsidRPr="00087373" w:rsidRDefault="008209F5" w:rsidP="0045108B">
      <w:pPr>
        <w:spacing w:after="200"/>
        <w:ind w:left="2552" w:hanging="992"/>
        <w:rPr>
          <w:rFonts w:cs="Arial"/>
          <w:szCs w:val="24"/>
        </w:rPr>
      </w:pPr>
      <w:r w:rsidRPr="00087373">
        <w:rPr>
          <w:rFonts w:cs="Arial"/>
          <w:szCs w:val="24"/>
        </w:rPr>
        <w:t>7.7</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B729855"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7.7.2</w:t>
      </w:r>
      <w:r w:rsidR="003D1DF7" w:rsidRPr="00087373">
        <w:rPr>
          <w:rFonts w:cs="Arial"/>
          <w:szCs w:val="24"/>
        </w:rPr>
        <w:tab/>
      </w:r>
      <w:r w:rsidR="003D1DF7" w:rsidRPr="00087373">
        <w:rPr>
          <w:rFonts w:cs="Arial"/>
          <w:szCs w:val="24"/>
          <w:u w:val="single"/>
        </w:rPr>
        <w:t xml:space="preserve">DC Circuits on an </w:t>
      </w:r>
      <w:r w:rsidR="003D1DF7" w:rsidRPr="00087373">
        <w:rPr>
          <w:rFonts w:cs="Arial"/>
          <w:i/>
          <w:szCs w:val="24"/>
          <w:u w:val="single"/>
        </w:rPr>
        <w:t>offshore platform</w:t>
      </w:r>
    </w:p>
    <w:p w14:paraId="464AA42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r w:rsidR="003D1DF7" w:rsidRPr="00087373">
        <w:rPr>
          <w:rFonts w:cs="Arial"/>
          <w:szCs w:val="24"/>
        </w:rPr>
        <w:t>;</w:t>
      </w:r>
    </w:p>
    <w:p w14:paraId="388883F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w:t>
      </w:r>
      <w:r w:rsidR="003D1DF7" w:rsidRPr="00087373">
        <w:rPr>
          <w:rFonts w:cs="Arial"/>
          <w:i/>
          <w:szCs w:val="24"/>
        </w:rPr>
        <w:t>DC converter</w:t>
      </w:r>
      <w:r w:rsidR="003D1DF7" w:rsidRPr="00087373">
        <w:rPr>
          <w:rFonts w:cs="Arial"/>
          <w:szCs w:val="24"/>
        </w:rPr>
        <w:t xml:space="preserve"> 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83BC172"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 on an </w:t>
      </w:r>
      <w:r w:rsidR="003D1DF7" w:rsidRPr="00087373">
        <w:rPr>
          <w:rFonts w:cs="Arial"/>
          <w:i/>
          <w:szCs w:val="24"/>
          <w:u w:val="single"/>
        </w:rPr>
        <w:t>offshore platform</w:t>
      </w:r>
    </w:p>
    <w:p w14:paraId="57791205"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.1</w:t>
      </w:r>
      <w:r w:rsidR="003D1DF7" w:rsidRPr="00087373">
        <w:rPr>
          <w:rFonts w:cs="Arial"/>
          <w:szCs w:val="24"/>
        </w:rPr>
        <w:tab/>
      </w:r>
      <w:r w:rsidR="00DA0F11">
        <w:rPr>
          <w:rFonts w:cs="Arial"/>
          <w:szCs w:val="24"/>
        </w:rPr>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DB586D" w:rsidRPr="00087373">
        <w:rPr>
          <w:rFonts w:cs="Arial"/>
          <w:szCs w:val="24"/>
        </w:rPr>
        <w:t xml:space="preserve">the </w:t>
      </w:r>
      <w:r w:rsidR="00DB586D" w:rsidRPr="00087373">
        <w:rPr>
          <w:rFonts w:cs="Arial"/>
          <w:i/>
          <w:szCs w:val="24"/>
        </w:rPr>
        <w:t>loss of power infeed</w:t>
      </w:r>
      <w:r w:rsidR="00DB586D" w:rsidRPr="00087373">
        <w:rPr>
          <w:rFonts w:cs="Arial"/>
          <w:szCs w:val="24"/>
        </w:rPr>
        <w:t xml:space="preserve"> shall not exceed the </w:t>
      </w:r>
      <w:r w:rsidR="00DB586D" w:rsidRPr="00087373">
        <w:rPr>
          <w:rFonts w:cs="Arial"/>
          <w:i/>
          <w:szCs w:val="24"/>
        </w:rPr>
        <w:t>normal infeed loss risk</w:t>
      </w:r>
      <w:r w:rsidR="003D1DF7" w:rsidRPr="00087373">
        <w:rPr>
          <w:rFonts w:cs="Arial"/>
          <w:szCs w:val="24"/>
        </w:rPr>
        <w:t>;</w:t>
      </w:r>
    </w:p>
    <w:p w14:paraId="5AB54153"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w:t>
      </w:r>
      <w:r w:rsidR="00DB586D" w:rsidRPr="00087373">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infrequent infeed loss risk;</w:t>
      </w:r>
    </w:p>
    <w:p w14:paraId="7698027D"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p>
    <w:p w14:paraId="40A4607C" w14:textId="77777777" w:rsidR="003D1DF7" w:rsidRPr="00087373" w:rsidRDefault="00015D20" w:rsidP="0045108B">
      <w:pPr>
        <w:spacing w:after="200"/>
        <w:ind w:left="2552" w:hanging="992"/>
        <w:rPr>
          <w:rFonts w:cs="Arial"/>
          <w:b/>
          <w:szCs w:val="24"/>
        </w:rPr>
      </w:pPr>
      <w:r w:rsidRPr="00087373">
        <w:rPr>
          <w:rFonts w:cs="Arial"/>
          <w:sz w:val="22"/>
          <w:szCs w:val="22"/>
        </w:rPr>
        <w:t>7.7.3</w:t>
      </w:r>
      <w:r w:rsidR="003D1DF7" w:rsidRPr="00087373">
        <w:rPr>
          <w:rFonts w:cs="Arial"/>
          <w:sz w:val="22"/>
          <w:szCs w:val="22"/>
        </w:rPr>
        <w:t>.</w:t>
      </w:r>
      <w:r w:rsidR="00DB586D" w:rsidRPr="00087373">
        <w:rPr>
          <w:rFonts w:cs="Arial"/>
          <w:sz w:val="22"/>
          <w:szCs w:val="22"/>
        </w:rPr>
        <w:t>4</w:t>
      </w:r>
      <w:r w:rsidR="003D1DF7" w:rsidRPr="00087373">
        <w:rPr>
          <w:rFonts w:cs="Arial"/>
          <w:sz w:val="22"/>
          <w:szCs w:val="22"/>
        </w:rPr>
        <w:tab/>
      </w:r>
      <w:r w:rsidR="00DA0F11">
        <w:rPr>
          <w:rFonts w:cs="Arial"/>
          <w:szCs w:val="24"/>
        </w:rPr>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risk;</w:t>
      </w:r>
    </w:p>
    <w:p w14:paraId="7D163E40"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5</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595F08D9" w14:textId="77777777" w:rsidR="003D1DF7" w:rsidRPr="00087373" w:rsidRDefault="003D1DF7" w:rsidP="0045108B">
      <w:pPr>
        <w:spacing w:after="200"/>
        <w:rPr>
          <w:rFonts w:cs="Arial"/>
          <w:szCs w:val="24"/>
          <w:u w:val="single"/>
        </w:rPr>
      </w:pPr>
      <w:r w:rsidRPr="00087373">
        <w:rPr>
          <w:rFonts w:cs="Arial"/>
          <w:szCs w:val="24"/>
          <w:u w:val="single"/>
        </w:rPr>
        <w:t>Cable Circuits (AC and DC)</w:t>
      </w:r>
    </w:p>
    <w:p w14:paraId="2DE34061" w14:textId="77777777" w:rsidR="003D1DF7" w:rsidRPr="00087373" w:rsidRDefault="00015D20" w:rsidP="0045108B">
      <w:pPr>
        <w:spacing w:after="200"/>
        <w:ind w:left="720" w:hanging="720"/>
        <w:rPr>
          <w:rFonts w:cs="Arial"/>
          <w:szCs w:val="24"/>
        </w:rPr>
      </w:pPr>
      <w:r w:rsidRPr="00087373">
        <w:rPr>
          <w:rFonts w:cs="Arial"/>
          <w:szCs w:val="24"/>
        </w:rPr>
        <w:t>7.8</w:t>
      </w:r>
      <w:r w:rsidR="003D1DF7" w:rsidRPr="00087373">
        <w:rPr>
          <w:rFonts w:cs="Arial"/>
          <w:szCs w:val="24"/>
        </w:rPr>
        <w:tab/>
        <w:t xml:space="preserve">The transmission connections between one </w:t>
      </w:r>
      <w:r w:rsidR="003D1DF7" w:rsidRPr="00087373">
        <w:rPr>
          <w:rFonts w:cs="Arial"/>
          <w:i/>
          <w:szCs w:val="24"/>
        </w:rPr>
        <w:t>offshore platform</w:t>
      </w:r>
      <w:r w:rsidR="003D1DF7" w:rsidRPr="00087373">
        <w:rPr>
          <w:rFonts w:cs="Arial"/>
          <w:szCs w:val="24"/>
        </w:rPr>
        <w:t xml:space="preserve"> and another </w:t>
      </w:r>
      <w:r w:rsidR="003D1DF7" w:rsidRPr="00087373">
        <w:rPr>
          <w:rFonts w:cs="Arial"/>
          <w:i/>
          <w:szCs w:val="24"/>
        </w:rPr>
        <w:t>offshore platform</w:t>
      </w:r>
      <w:r w:rsidR="003D1DF7" w:rsidRPr="00087373">
        <w:rPr>
          <w:rFonts w:cs="Arial"/>
          <w:szCs w:val="24"/>
        </w:rPr>
        <w:t xml:space="preserve"> or from an </w:t>
      </w:r>
      <w:r w:rsidR="003D1DF7" w:rsidRPr="00087373">
        <w:rPr>
          <w:rFonts w:cs="Arial"/>
          <w:i/>
          <w:szCs w:val="24"/>
        </w:rPr>
        <w:t>offshore platform</w:t>
      </w:r>
      <w:r w:rsidR="003D1DF7" w:rsidRPr="00087373">
        <w:rPr>
          <w:rFonts w:cs="Arial"/>
          <w:szCs w:val="24"/>
        </w:rPr>
        <w:t xml:space="preserve"> to the </w:t>
      </w:r>
      <w:r w:rsidR="003D1DF7" w:rsidRPr="00087373">
        <w:rPr>
          <w:rFonts w:cs="Arial"/>
          <w:i/>
          <w:szCs w:val="24"/>
        </w:rPr>
        <w:t>interface point</w:t>
      </w:r>
      <w:r w:rsidR="003D1DF7" w:rsidRPr="00087373">
        <w:rPr>
          <w:rFonts w:cs="Arial"/>
          <w:szCs w:val="24"/>
        </w:rPr>
        <w:t xml:space="preserve"> or </w:t>
      </w:r>
      <w:r w:rsidR="003D1DF7" w:rsidRPr="00087373">
        <w:rPr>
          <w:rFonts w:cs="Arial"/>
          <w:i/>
          <w:szCs w:val="24"/>
        </w:rPr>
        <w:t>user system interface point</w:t>
      </w:r>
      <w:r w:rsidR="003D1DF7" w:rsidRPr="00087373">
        <w:rPr>
          <w:rFonts w:cs="Arial"/>
          <w:szCs w:val="24"/>
        </w:rPr>
        <w:t xml:space="preserve"> at the </w:t>
      </w:r>
      <w:r w:rsidR="003D1DF7" w:rsidRPr="00087373">
        <w:rPr>
          <w:rFonts w:cs="Arial"/>
          <w:i/>
          <w:szCs w:val="24"/>
        </w:rPr>
        <w:t>first onshore</w:t>
      </w:r>
      <w:r w:rsidR="003D1DF7" w:rsidRPr="00087373">
        <w:rPr>
          <w:rFonts w:cs="Arial"/>
          <w:szCs w:val="24"/>
        </w:rPr>
        <w:t xml:space="preserve"> </w:t>
      </w:r>
      <w:r w:rsidR="003D1DF7" w:rsidRPr="00087373">
        <w:rPr>
          <w:rFonts w:cs="Arial"/>
          <w:i/>
          <w:szCs w:val="24"/>
        </w:rPr>
        <w:t>substation</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and for the full </w:t>
      </w:r>
      <w:r w:rsidR="003D1DF7" w:rsidRPr="00087373">
        <w:rPr>
          <w:rFonts w:cs="Arial"/>
          <w:i/>
          <w:szCs w:val="24"/>
        </w:rPr>
        <w:t>offshore grid entry point capacity</w:t>
      </w:r>
      <w:r w:rsidR="003D1DF7" w:rsidRPr="00087373">
        <w:rPr>
          <w:rFonts w:cs="Arial"/>
          <w:szCs w:val="24"/>
        </w:rPr>
        <w:t xml:space="preserve"> at the </w:t>
      </w:r>
      <w:r w:rsidR="003D1DF7" w:rsidRPr="00087373">
        <w:rPr>
          <w:rFonts w:cs="Arial"/>
          <w:i/>
          <w:szCs w:val="24"/>
        </w:rPr>
        <w:t>offshore grid entry point</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shall be as follows:</w:t>
      </w:r>
    </w:p>
    <w:p w14:paraId="02299106" w14:textId="77777777" w:rsidR="003D1DF7" w:rsidRPr="00087373" w:rsidRDefault="00015D20" w:rsidP="0045108B">
      <w:pPr>
        <w:spacing w:after="200"/>
        <w:ind w:left="1560" w:hanging="840"/>
        <w:rPr>
          <w:rFonts w:cs="Arial"/>
          <w:szCs w:val="24"/>
        </w:rPr>
      </w:pPr>
      <w:r w:rsidRPr="00087373">
        <w:rPr>
          <w:rFonts w:cs="Arial"/>
          <w:szCs w:val="24"/>
        </w:rPr>
        <w:t>7.8</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 and</w:t>
      </w:r>
    </w:p>
    <w:p w14:paraId="0FAD471C" w14:textId="77777777" w:rsidR="003D1DF7" w:rsidRPr="00087373" w:rsidRDefault="00015D20" w:rsidP="0045108B">
      <w:pPr>
        <w:spacing w:after="200"/>
        <w:ind w:left="1560" w:hanging="840"/>
        <w:rPr>
          <w:rFonts w:cs="Arial"/>
          <w:szCs w:val="24"/>
        </w:rPr>
      </w:pPr>
      <w:r w:rsidRPr="00087373">
        <w:rPr>
          <w:rFonts w:cs="Arial"/>
          <w:szCs w:val="24"/>
        </w:rPr>
        <w:lastRenderedPageBreak/>
        <w:t>7.8</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during a </w:t>
      </w:r>
      <w:r w:rsidR="003D1DF7" w:rsidRPr="00087373">
        <w:rPr>
          <w:rFonts w:cs="Arial"/>
          <w:i/>
          <w:szCs w:val="24"/>
        </w:rPr>
        <w:t>planned outage</w:t>
      </w:r>
      <w:r w:rsidR="003D1DF7" w:rsidRPr="00087373">
        <w:rPr>
          <w:rFonts w:cs="Arial"/>
          <w:szCs w:val="24"/>
        </w:rPr>
        <w:t xml:space="preserve"> of another cable </w:t>
      </w:r>
      <w:r w:rsidR="003D1DF7" w:rsidRPr="00087373">
        <w:rPr>
          <w:rFonts w:cs="Arial"/>
          <w:i/>
          <w:szCs w:val="24"/>
        </w:rPr>
        <w:t xml:space="preserve">offshore transmission circuit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58DABEF" w14:textId="77777777" w:rsidR="003D1DF7" w:rsidRPr="00087373" w:rsidRDefault="003D1DF7" w:rsidP="0045108B">
      <w:pPr>
        <w:spacing w:after="200"/>
        <w:rPr>
          <w:rFonts w:cs="Arial"/>
          <w:szCs w:val="24"/>
        </w:rPr>
      </w:pPr>
      <w:r w:rsidRPr="00087373">
        <w:rPr>
          <w:rFonts w:cs="Arial"/>
          <w:szCs w:val="24"/>
          <w:u w:val="single"/>
        </w:rPr>
        <w:t>Overhead Line Sections (AC and DC)</w:t>
      </w:r>
    </w:p>
    <w:p w14:paraId="2709A121" w14:textId="77777777" w:rsidR="003D1DF7" w:rsidRPr="00087373" w:rsidRDefault="003D1DF7" w:rsidP="00882732">
      <w:pPr>
        <w:numPr>
          <w:ilvl w:val="1"/>
          <w:numId w:val="12"/>
        </w:numPr>
        <w:tabs>
          <w:tab w:val="clear" w:pos="795"/>
          <w:tab w:val="num" w:pos="709"/>
        </w:tabs>
        <w:spacing w:after="200"/>
        <w:ind w:left="709" w:hanging="709"/>
        <w:rPr>
          <w:rFonts w:cs="Arial"/>
          <w:szCs w:val="24"/>
        </w:rPr>
      </w:pPr>
      <w:r w:rsidRPr="00087373">
        <w:rPr>
          <w:rFonts w:cs="Arial"/>
          <w:szCs w:val="24"/>
        </w:rPr>
        <w:t xml:space="preserve">In the case AC overhead line connections of 132kV,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the justification for a minimum of one circuit or two circuits is illustrated in Figure 7.1. In Figure 7.1 the justification is presented as a function of route length and </w:t>
      </w:r>
      <w:r w:rsidRPr="00087373">
        <w:rPr>
          <w:rFonts w:cs="Arial"/>
          <w:i/>
          <w:szCs w:val="24"/>
        </w:rPr>
        <w:t>offshore grid entry point capacity</w:t>
      </w:r>
      <w:r w:rsidRPr="00087373">
        <w:rPr>
          <w:rFonts w:cs="Arial"/>
          <w:szCs w:val="24"/>
        </w:rPr>
        <w:t>. The area above the line represents justification for a minimum of two circuits and the area below the li</w:t>
      </w:r>
      <w:r w:rsidR="00547BC3" w:rsidRPr="00087373">
        <w:rPr>
          <w:rFonts w:cs="Arial"/>
          <w:szCs w:val="24"/>
        </w:rPr>
        <w:t>ne represents justification for a minimum of one circuit.</w:t>
      </w:r>
    </w:p>
    <w:p w14:paraId="37773665" w14:textId="77777777" w:rsidR="003D1DF7" w:rsidRPr="00087373" w:rsidRDefault="00A94C1D" w:rsidP="003D1DF7">
      <w:pPr>
        <w:rPr>
          <w:rFonts w:cs="Arial"/>
          <w:sz w:val="22"/>
          <w:szCs w:val="22"/>
        </w:rPr>
      </w:pPr>
      <w:r>
        <w:rPr>
          <w:noProof/>
        </w:rPr>
        <mc:AlternateContent>
          <mc:Choice Requires="wps">
            <w:drawing>
              <wp:anchor distT="0" distB="0" distL="114300" distR="114300" simplePos="0" relativeHeight="251658243" behindDoc="0" locked="0" layoutInCell="1" allowOverlap="1" wp14:anchorId="48A4B6E0" wp14:editId="72087FC5">
                <wp:simplePos x="0" y="0"/>
                <wp:positionH relativeFrom="column">
                  <wp:posOffset>2794635</wp:posOffset>
                </wp:positionH>
                <wp:positionV relativeFrom="paragraph">
                  <wp:posOffset>1596390</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184D7BFE" w14:textId="77777777" w:rsidR="00F13895" w:rsidRDefault="00F13895" w:rsidP="003D1DF7">
                            <w: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4B6E0" id="Text Box 32" o:spid="_x0000_s1153" type="#_x0000_t202" style="position:absolute;left:0;text-align:left;margin-left:220.05pt;margin-top:125.7pt;width:99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" filled="f" stroked="f">
                <v:textbox>
                  <w:txbxContent>
                    <w:p w14:paraId="184D7BFE" w14:textId="77777777" w:rsidR="00F13895" w:rsidRDefault="00F13895" w:rsidP="003D1DF7">
                      <w:r>
                        <w:t xml:space="preserve">One Circuit </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4B1AA4F2" wp14:editId="5836C5D5">
                <wp:simplePos x="0" y="0"/>
                <wp:positionH relativeFrom="column">
                  <wp:posOffset>1194435</wp:posOffset>
                </wp:positionH>
                <wp:positionV relativeFrom="paragraph">
                  <wp:posOffset>681990</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AA4F2" id="Text Box 31" o:spid="_x0000_s1154" type="#_x0000_t202" style="position:absolute;left:0;text-align:left;margin-left:94.05pt;margin-top:53.7pt;width:108pt;height:5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" filled="f" stroked="f">
                <v:textbo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v:textbox>
              </v:shape>
            </w:pict>
          </mc:Fallback>
        </mc:AlternateContent>
      </w:r>
      <w:r w:rsidRPr="00954FBD">
        <w:rPr>
          <w:noProof/>
          <w:sz w:val="20"/>
          <w:lang w:eastAsia="en-GB"/>
        </w:rPr>
        <w:drawing>
          <wp:inline distT="0" distB="0" distL="0" distR="0" wp14:anchorId="48506820" wp14:editId="4FB7751B">
            <wp:extent cx="5829300" cy="3276600"/>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29300" cy="3276600"/>
                    </a:xfrm>
                    <a:prstGeom prst="rect">
                      <a:avLst/>
                    </a:prstGeom>
                    <a:noFill/>
                    <a:ln>
                      <a:noFill/>
                    </a:ln>
                  </pic:spPr>
                </pic:pic>
              </a:graphicData>
            </a:graphic>
          </wp:inline>
        </w:drawing>
      </w:r>
    </w:p>
    <w:p w14:paraId="736E9E80" w14:textId="77777777" w:rsidR="003D1DF7" w:rsidRPr="00087373" w:rsidRDefault="003D1DF7" w:rsidP="003D1DF7">
      <w:pPr>
        <w:rPr>
          <w:rFonts w:cs="Arial"/>
          <w:szCs w:val="24"/>
        </w:rPr>
      </w:pPr>
    </w:p>
    <w:p w14:paraId="75C37E39" w14:textId="77777777" w:rsidR="003D1DF7" w:rsidRPr="00087373" w:rsidRDefault="003D1DF7" w:rsidP="003D1DF7">
      <w:pPr>
        <w:jc w:val="center"/>
        <w:rPr>
          <w:rFonts w:cs="Arial"/>
          <w:szCs w:val="24"/>
        </w:rPr>
      </w:pPr>
      <w:r w:rsidRPr="00087373">
        <w:rPr>
          <w:rFonts w:cs="Arial"/>
          <w:szCs w:val="24"/>
        </w:rPr>
        <w:t>Figure 7.1 Justification for a Minimum of One Circuit or a Minimum of Two Circuits for 132kV AC Overhead Lines</w:t>
      </w:r>
    </w:p>
    <w:p w14:paraId="67CE35EF" w14:textId="77777777" w:rsidR="003D1DF7" w:rsidRPr="00087373" w:rsidRDefault="003D1DF7" w:rsidP="003D1DF7">
      <w:pPr>
        <w:jc w:val="center"/>
        <w:rPr>
          <w:rFonts w:cs="Arial"/>
          <w:szCs w:val="24"/>
        </w:rPr>
      </w:pPr>
    </w:p>
    <w:p w14:paraId="6CF7FAF2"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In the case of AC overhead line connections of 220kV or above,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a single circuit is justified as a minimum for </w:t>
      </w:r>
      <w:r w:rsidRPr="00087373">
        <w:rPr>
          <w:rFonts w:cs="Arial"/>
          <w:i/>
          <w:szCs w:val="24"/>
        </w:rPr>
        <w:t>offshore grid entry point capacities</w:t>
      </w:r>
      <w:r w:rsidRPr="00087373">
        <w:rPr>
          <w:rFonts w:cs="Arial"/>
          <w:szCs w:val="24"/>
        </w:rPr>
        <w:t xml:space="preserve"> of 1250MW or less and two circuits are justified as a minimum for </w:t>
      </w:r>
      <w:r w:rsidRPr="00087373">
        <w:rPr>
          <w:rFonts w:cs="Arial"/>
          <w:i/>
          <w:szCs w:val="24"/>
        </w:rPr>
        <w:t>offshore grid entry point</w:t>
      </w:r>
      <w:r w:rsidRPr="00087373">
        <w:rPr>
          <w:rFonts w:cs="Arial"/>
          <w:szCs w:val="24"/>
        </w:rPr>
        <w:t xml:space="preserve"> capacities greater than 1250MW. </w:t>
      </w:r>
    </w:p>
    <w:p w14:paraId="0063100D" w14:textId="77777777" w:rsidR="003D1DF7" w:rsidRPr="00087373" w:rsidRDefault="003D1DF7" w:rsidP="003D1DF7">
      <w:pPr>
        <w:jc w:val="right"/>
        <w:rPr>
          <w:rFonts w:cs="Arial"/>
          <w:szCs w:val="24"/>
        </w:rPr>
      </w:pPr>
    </w:p>
    <w:p w14:paraId="736B7931"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Overhead line (AC or DC) connections between the cable (AC or DC)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or DC conversion facilities, as the case may be, shall be planned such that, starting with an </w:t>
      </w:r>
      <w:r w:rsidRPr="00087373">
        <w:rPr>
          <w:rFonts w:cs="Arial"/>
          <w:i/>
          <w:szCs w:val="24"/>
        </w:rPr>
        <w:t>intact system</w:t>
      </w:r>
      <w:r w:rsidRPr="00087373">
        <w:rPr>
          <w:rFonts w:cs="Arial"/>
          <w:szCs w:val="24"/>
        </w:rPr>
        <w:t xml:space="preserve"> and for the full </w:t>
      </w:r>
      <w:r w:rsidRPr="00087373">
        <w:rPr>
          <w:rFonts w:cs="Arial"/>
          <w:i/>
          <w:szCs w:val="24"/>
        </w:rPr>
        <w:t xml:space="preserve">offshore grid </w:t>
      </w:r>
      <w:r w:rsidRPr="00087373">
        <w:rPr>
          <w:rFonts w:cs="Arial"/>
          <w:i/>
          <w:szCs w:val="24"/>
        </w:rPr>
        <w:lastRenderedPageBreak/>
        <w:t>entry point capacity</w:t>
      </w:r>
      <w:r w:rsidRPr="00087373">
        <w:rPr>
          <w:rFonts w:cs="Arial"/>
          <w:szCs w:val="24"/>
        </w:rPr>
        <w:t xml:space="preserve"> at the </w:t>
      </w:r>
      <w:r w:rsidRPr="00087373">
        <w:rPr>
          <w:rFonts w:cs="Arial"/>
          <w:i/>
          <w:szCs w:val="24"/>
        </w:rPr>
        <w:t>offshore</w:t>
      </w:r>
      <w:r w:rsidRPr="00087373">
        <w:rPr>
          <w:rFonts w:cs="Arial"/>
          <w:szCs w:val="24"/>
        </w:rPr>
        <w:t xml:space="preserve"> </w:t>
      </w:r>
      <w:r w:rsidRPr="00087373">
        <w:rPr>
          <w:rFonts w:cs="Arial"/>
          <w:i/>
          <w:szCs w:val="24"/>
        </w:rPr>
        <w:t>grid entry point</w:t>
      </w:r>
      <w:r w:rsidRPr="00087373">
        <w:rPr>
          <w:rFonts w:cs="Arial"/>
          <w:szCs w:val="24"/>
        </w:rPr>
        <w:t xml:space="preserve">, the consequences of a </w:t>
      </w:r>
      <w:r w:rsidRPr="00087373">
        <w:rPr>
          <w:rFonts w:cs="Arial"/>
          <w:i/>
          <w:szCs w:val="24"/>
        </w:rPr>
        <w:t>secured event</w:t>
      </w:r>
      <w:r w:rsidRPr="00087373">
        <w:rPr>
          <w:rFonts w:cs="Arial"/>
          <w:szCs w:val="24"/>
        </w:rPr>
        <w:t xml:space="preserve">  on the </w:t>
      </w:r>
      <w:r w:rsidRPr="00087373">
        <w:rPr>
          <w:rFonts w:cs="Arial"/>
          <w:i/>
          <w:szCs w:val="24"/>
        </w:rPr>
        <w:t>offshore transmission system</w:t>
      </w:r>
      <w:r w:rsidRPr="00087373">
        <w:rPr>
          <w:rFonts w:cs="Arial"/>
          <w:szCs w:val="24"/>
        </w:rPr>
        <w:t xml:space="preserve"> shall be as follows:</w:t>
      </w:r>
    </w:p>
    <w:p w14:paraId="7D154F06" w14:textId="77777777" w:rsidR="003D1DF7" w:rsidRPr="00087373" w:rsidRDefault="003D1DF7" w:rsidP="003D1DF7">
      <w:pPr>
        <w:rPr>
          <w:rFonts w:cs="Arial"/>
          <w:szCs w:val="24"/>
        </w:rPr>
      </w:pPr>
    </w:p>
    <w:p w14:paraId="35859BEE"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overhead line circuit,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1BBD1F3" w14:textId="77777777" w:rsidR="003D1DF7" w:rsidRPr="00087373" w:rsidRDefault="003D1DF7" w:rsidP="008E010F">
      <w:pPr>
        <w:ind w:left="1588" w:hanging="879"/>
        <w:rPr>
          <w:rFonts w:cs="Arial"/>
          <w:szCs w:val="24"/>
        </w:rPr>
      </w:pPr>
    </w:p>
    <w:p w14:paraId="7D7244F8"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overhead line circuit during a </w:t>
      </w:r>
      <w:r w:rsidR="003D1DF7" w:rsidRPr="00087373">
        <w:rPr>
          <w:rFonts w:cs="Arial"/>
          <w:i/>
          <w:szCs w:val="24"/>
        </w:rPr>
        <w:t>planned outage</w:t>
      </w:r>
      <w:r w:rsidR="003D1DF7" w:rsidRPr="00087373">
        <w:rPr>
          <w:rFonts w:cs="Arial"/>
          <w:szCs w:val="24"/>
        </w:rPr>
        <w:t xml:space="preserve"> of another overhead line circuit, 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23CCDB4D" w14:textId="77777777" w:rsidR="003D1DF7" w:rsidRPr="00087373" w:rsidRDefault="003D1DF7" w:rsidP="003D1DF7">
      <w:pPr>
        <w:rPr>
          <w:rFonts w:cs="Arial"/>
          <w:szCs w:val="24"/>
        </w:rPr>
      </w:pPr>
    </w:p>
    <w:p w14:paraId="0505E088" w14:textId="77777777" w:rsidR="003D1DF7" w:rsidRPr="00087373" w:rsidRDefault="003D1DF7" w:rsidP="003D1DF7">
      <w:pPr>
        <w:rPr>
          <w:rFonts w:cs="Arial"/>
          <w:szCs w:val="24"/>
          <w:u w:val="single"/>
        </w:rPr>
      </w:pPr>
      <w:r w:rsidRPr="00087373">
        <w:rPr>
          <w:rFonts w:cs="Arial"/>
          <w:szCs w:val="24"/>
          <w:u w:val="single"/>
        </w:rPr>
        <w:t>Onshore Connection Facilities (AC and DC)</w:t>
      </w:r>
    </w:p>
    <w:p w14:paraId="4D8386CA" w14:textId="77777777" w:rsidR="003D1DF7" w:rsidRPr="00087373" w:rsidRDefault="003D1DF7" w:rsidP="003D1DF7">
      <w:pPr>
        <w:rPr>
          <w:rFonts w:cs="Arial"/>
          <w:szCs w:val="24"/>
          <w:u w:val="single"/>
        </w:rPr>
      </w:pPr>
    </w:p>
    <w:p w14:paraId="49D6D4DD" w14:textId="77777777" w:rsidR="003D1DF7" w:rsidRPr="00087373" w:rsidRDefault="00015D20" w:rsidP="00F735DB">
      <w:pPr>
        <w:ind w:left="709" w:hanging="709"/>
        <w:rPr>
          <w:rFonts w:cs="Arial"/>
          <w:szCs w:val="24"/>
        </w:rPr>
      </w:pPr>
      <w:r w:rsidRPr="00087373">
        <w:rPr>
          <w:rFonts w:cs="Arial"/>
          <w:szCs w:val="24"/>
        </w:rPr>
        <w:t>7.12</w:t>
      </w:r>
      <w:r w:rsidR="003D1DF7" w:rsidRPr="00087373">
        <w:rPr>
          <w:rFonts w:cs="Arial"/>
          <w:szCs w:val="24"/>
        </w:rPr>
        <w:tab/>
        <w:t xml:space="preserve">The transmission connections at the onshore AC transformation or DC conversion facilities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follows;</w:t>
      </w:r>
    </w:p>
    <w:p w14:paraId="51B10830" w14:textId="77777777" w:rsidR="003D1DF7" w:rsidRPr="00087373" w:rsidRDefault="003D1DF7" w:rsidP="003D1DF7">
      <w:pPr>
        <w:ind w:left="794" w:hanging="794"/>
        <w:rPr>
          <w:rFonts w:cs="Arial"/>
          <w:szCs w:val="24"/>
        </w:rPr>
      </w:pPr>
    </w:p>
    <w:p w14:paraId="0F93F47B" w14:textId="77777777" w:rsidR="003D1DF7" w:rsidRPr="00087373" w:rsidRDefault="003D1DF7" w:rsidP="00882732">
      <w:pPr>
        <w:numPr>
          <w:ilvl w:val="2"/>
          <w:numId w:val="50"/>
        </w:numPr>
        <w:rPr>
          <w:rFonts w:cs="Arial"/>
          <w:szCs w:val="24"/>
          <w:u w:val="single"/>
        </w:rPr>
      </w:pPr>
      <w:r w:rsidRPr="00087373">
        <w:rPr>
          <w:rFonts w:cs="Arial"/>
          <w:szCs w:val="24"/>
          <w:u w:val="single"/>
        </w:rPr>
        <w:t>AC Circuits</w:t>
      </w:r>
    </w:p>
    <w:p w14:paraId="3A16BA65" w14:textId="77777777" w:rsidR="003D1DF7" w:rsidRPr="00087373" w:rsidRDefault="003D1DF7" w:rsidP="003D1DF7">
      <w:pPr>
        <w:tabs>
          <w:tab w:val="left" w:pos="1515"/>
        </w:tabs>
        <w:rPr>
          <w:rFonts w:cs="Arial"/>
          <w:szCs w:val="24"/>
        </w:rPr>
      </w:pPr>
    </w:p>
    <w:p w14:paraId="14F998E0" w14:textId="77777777" w:rsidR="003D1DF7" w:rsidRPr="00087373" w:rsidRDefault="00500B65" w:rsidP="008E010F">
      <w:pPr>
        <w:ind w:left="2552" w:hanging="992"/>
        <w:rPr>
          <w:rFonts w:cs="Arial"/>
          <w:szCs w:val="24"/>
        </w:rPr>
      </w:pPr>
      <w:r w:rsidRPr="00087373">
        <w:rPr>
          <w:rFonts w:cs="Arial"/>
          <w:szCs w:val="24"/>
        </w:rPr>
        <w:t>7.12</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120MW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w:t>
      </w:r>
      <w:r w:rsidR="003D1DF7" w:rsidRPr="00087373">
        <w:rPr>
          <w:rFonts w:cs="Arial"/>
          <w:szCs w:val="24"/>
        </w:rPr>
        <w:t>transformer circuit</w:t>
      </w:r>
      <w:r w:rsidR="003D1DF7" w:rsidRPr="00087373">
        <w:rPr>
          <w:rFonts w:cs="Arial"/>
          <w:i/>
          <w:szCs w:val="24"/>
        </w:rPr>
        <w:t xml:space="preserve">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w:t>
      </w:r>
      <w:r w:rsidR="003D1DF7" w:rsidRPr="00087373">
        <w:rPr>
          <w:rFonts w:cs="Arial"/>
          <w:i/>
          <w:szCs w:val="24"/>
        </w:rPr>
        <w:t xml:space="preserve">the loss of power infeed </w:t>
      </w:r>
      <w:r w:rsidR="003D1DF7" w:rsidRPr="00087373">
        <w:rPr>
          <w:rFonts w:cs="Arial"/>
          <w:szCs w:val="24"/>
        </w:rPr>
        <w:t>shall not exceed the smalle</w:t>
      </w:r>
      <w:r w:rsidR="00010850" w:rsidRPr="00087373">
        <w:rPr>
          <w:rFonts w:cs="Arial"/>
          <w:szCs w:val="24"/>
        </w:rPr>
        <w:t>r</w:t>
      </w:r>
      <w:r w:rsidR="003D1DF7" w:rsidRPr="00087373">
        <w:rPr>
          <w:rFonts w:cs="Arial"/>
          <w:szCs w:val="24"/>
        </w:rPr>
        <w:t xml:space="preserve"> of either:</w:t>
      </w:r>
    </w:p>
    <w:p w14:paraId="466A773B" w14:textId="77777777" w:rsidR="003D1DF7" w:rsidRPr="00087373" w:rsidRDefault="003D1DF7" w:rsidP="003D1DF7">
      <w:pPr>
        <w:ind w:left="1440"/>
        <w:rPr>
          <w:rFonts w:cs="Arial"/>
          <w:szCs w:val="24"/>
        </w:rPr>
      </w:pPr>
    </w:p>
    <w:p w14:paraId="7D6CF290" w14:textId="77777777" w:rsidR="003D1DF7" w:rsidRPr="00087373" w:rsidRDefault="003D1DF7" w:rsidP="003D1DF7">
      <w:pPr>
        <w:ind w:left="2382" w:firstLine="794"/>
        <w:rPr>
          <w:rFonts w:cs="Arial"/>
          <w:szCs w:val="24"/>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p>
    <w:p w14:paraId="57A2803D" w14:textId="77777777" w:rsidR="003D1DF7" w:rsidRPr="00087373" w:rsidRDefault="003D1DF7" w:rsidP="003D1DF7">
      <w:pPr>
        <w:ind w:left="2382" w:firstLine="794"/>
        <w:rPr>
          <w:rFonts w:cs="Arial"/>
          <w:szCs w:val="24"/>
        </w:rPr>
      </w:pPr>
      <w:r w:rsidRPr="00087373">
        <w:rPr>
          <w:rFonts w:cs="Arial"/>
          <w:szCs w:val="24"/>
        </w:rPr>
        <w:t xml:space="preserve"> the full </w:t>
      </w:r>
      <w:r w:rsidRPr="00087373">
        <w:rPr>
          <w:rFonts w:cs="Arial"/>
          <w:i/>
          <w:szCs w:val="24"/>
        </w:rPr>
        <w:t>normal infeed loss risk</w:t>
      </w:r>
      <w:r w:rsidRPr="00087373">
        <w:rPr>
          <w:rFonts w:cs="Arial"/>
          <w:szCs w:val="24"/>
        </w:rPr>
        <w:t>.</w:t>
      </w:r>
    </w:p>
    <w:p w14:paraId="101E7CCE" w14:textId="77777777" w:rsidR="003D1DF7" w:rsidRPr="00087373" w:rsidRDefault="003D1DF7" w:rsidP="003D1DF7">
      <w:pPr>
        <w:ind w:left="2340" w:hanging="900"/>
        <w:rPr>
          <w:rFonts w:cs="Arial"/>
          <w:szCs w:val="24"/>
        </w:rPr>
      </w:pPr>
    </w:p>
    <w:p w14:paraId="7CA699BD" w14:textId="77777777" w:rsidR="003D1DF7" w:rsidRPr="00087373" w:rsidRDefault="00DF40AC" w:rsidP="008E010F">
      <w:pPr>
        <w:ind w:left="2552" w:hanging="992"/>
        <w:rPr>
          <w:rFonts w:cs="Arial"/>
          <w:i/>
          <w:szCs w:val="24"/>
        </w:rPr>
      </w:pPr>
      <w:r w:rsidRPr="00087373">
        <w:rPr>
          <w:rFonts w:cs="Arial"/>
          <w:szCs w:val="24"/>
        </w:rPr>
        <w:t>7.12</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p>
    <w:p w14:paraId="1E64DCA0" w14:textId="77777777" w:rsidR="003D1DF7" w:rsidRPr="00087373" w:rsidRDefault="003D1DF7" w:rsidP="003D1DF7">
      <w:pPr>
        <w:ind w:left="2340" w:hanging="900"/>
        <w:rPr>
          <w:rFonts w:cs="Arial"/>
          <w:i/>
          <w:szCs w:val="24"/>
        </w:rPr>
      </w:pPr>
    </w:p>
    <w:p w14:paraId="1E70AE6F" w14:textId="77777777" w:rsidR="003D1DF7" w:rsidRPr="00087373" w:rsidRDefault="00DF40AC" w:rsidP="008E010F">
      <w:pPr>
        <w:ind w:left="2552" w:hanging="942"/>
        <w:rPr>
          <w:rFonts w:cs="Arial"/>
          <w:szCs w:val="24"/>
        </w:rPr>
      </w:pPr>
      <w:r w:rsidRPr="00087373">
        <w:rPr>
          <w:rFonts w:cs="Arial"/>
          <w:szCs w:val="24"/>
        </w:rPr>
        <w:t>7.12</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at the onshore AC transformation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3E096AA" w14:textId="77777777" w:rsidR="003D1DF7" w:rsidRPr="00087373" w:rsidRDefault="003D1DF7" w:rsidP="005D7474">
      <w:pPr>
        <w:tabs>
          <w:tab w:val="left" w:pos="1515"/>
        </w:tabs>
        <w:rPr>
          <w:rFonts w:cs="Arial"/>
          <w:szCs w:val="24"/>
        </w:rPr>
      </w:pPr>
    </w:p>
    <w:p w14:paraId="3A00D665" w14:textId="77777777" w:rsidR="003D1DF7" w:rsidRPr="00087373" w:rsidRDefault="00DF40AC" w:rsidP="003D1DF7">
      <w:pPr>
        <w:tabs>
          <w:tab w:val="left" w:pos="1515"/>
        </w:tabs>
        <w:ind w:left="720"/>
        <w:rPr>
          <w:rFonts w:cs="Arial"/>
          <w:szCs w:val="24"/>
          <w:u w:val="single"/>
        </w:rPr>
      </w:pPr>
      <w:r w:rsidRPr="00087373">
        <w:rPr>
          <w:rFonts w:cs="Arial"/>
          <w:szCs w:val="24"/>
        </w:rPr>
        <w:t>7.12</w:t>
      </w:r>
      <w:r w:rsidR="003D1DF7" w:rsidRPr="00087373">
        <w:rPr>
          <w:rFonts w:cs="Arial"/>
          <w:szCs w:val="24"/>
        </w:rPr>
        <w:t>.2</w:t>
      </w:r>
      <w:r w:rsidR="003D1DF7" w:rsidRPr="00087373">
        <w:rPr>
          <w:rFonts w:cs="Arial"/>
          <w:szCs w:val="24"/>
        </w:rPr>
        <w:tab/>
      </w:r>
      <w:r w:rsidR="003D1DF7" w:rsidRPr="00087373">
        <w:rPr>
          <w:rFonts w:cs="Arial"/>
          <w:szCs w:val="24"/>
          <w:u w:val="single"/>
        </w:rPr>
        <w:t>DC Circuits</w:t>
      </w:r>
    </w:p>
    <w:p w14:paraId="4D2DA3FA" w14:textId="77777777" w:rsidR="003D1DF7" w:rsidRPr="00087373" w:rsidRDefault="003D1DF7" w:rsidP="003D1DF7">
      <w:pPr>
        <w:tabs>
          <w:tab w:val="left" w:pos="1515"/>
        </w:tabs>
        <w:rPr>
          <w:rFonts w:cs="Arial"/>
          <w:szCs w:val="24"/>
        </w:rPr>
      </w:pPr>
    </w:p>
    <w:p w14:paraId="6AF88C01"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r w:rsidR="003D1DF7" w:rsidRPr="00087373">
        <w:rPr>
          <w:rFonts w:cs="Arial"/>
          <w:szCs w:val="24"/>
        </w:rPr>
        <w:t>;</w:t>
      </w:r>
    </w:p>
    <w:p w14:paraId="5C1FE890" w14:textId="77777777" w:rsidR="003D1DF7" w:rsidRPr="00087373" w:rsidRDefault="003D1DF7" w:rsidP="003D1DF7">
      <w:pPr>
        <w:ind w:left="1440"/>
        <w:rPr>
          <w:rFonts w:cs="Arial"/>
          <w:szCs w:val="24"/>
        </w:rPr>
      </w:pPr>
    </w:p>
    <w:p w14:paraId="4F29D339"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w:t>
      </w:r>
      <w:r w:rsidR="003D1DF7" w:rsidRPr="00087373">
        <w:rPr>
          <w:rFonts w:cs="Arial"/>
          <w:i/>
          <w:szCs w:val="24"/>
        </w:rPr>
        <w:t>DC converter</w:t>
      </w:r>
      <w:r w:rsidR="003D1DF7" w:rsidRPr="00087373">
        <w:rPr>
          <w:rFonts w:cs="Arial"/>
          <w:szCs w:val="24"/>
        </w:rPr>
        <w:t xml:space="preserve"> at the onshore DC conversion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129915AA" w14:textId="77777777" w:rsidR="003D1DF7" w:rsidRPr="00087373" w:rsidRDefault="003D1DF7" w:rsidP="003D1DF7">
      <w:pPr>
        <w:ind w:left="1588"/>
        <w:rPr>
          <w:rFonts w:cs="Arial"/>
          <w:szCs w:val="24"/>
        </w:rPr>
      </w:pPr>
    </w:p>
    <w:p w14:paraId="15E0DA13" w14:textId="77777777" w:rsidR="003D1DF7" w:rsidRPr="00087373" w:rsidRDefault="00DF40AC" w:rsidP="00674880">
      <w:pPr>
        <w:tabs>
          <w:tab w:val="left" w:pos="1560"/>
        </w:tabs>
        <w:ind w:left="720"/>
        <w:rPr>
          <w:rFonts w:cs="Arial"/>
          <w:szCs w:val="24"/>
          <w:u w:val="single"/>
        </w:rPr>
      </w:pPr>
      <w:r w:rsidRPr="00087373">
        <w:rPr>
          <w:rFonts w:cs="Arial"/>
          <w:szCs w:val="24"/>
        </w:rPr>
        <w:t>7.12</w:t>
      </w:r>
      <w:r w:rsidR="003D1DF7" w:rsidRPr="00087373">
        <w:rPr>
          <w:rFonts w:cs="Arial"/>
          <w:szCs w:val="24"/>
        </w:rPr>
        <w:t>.3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w:t>
      </w:r>
    </w:p>
    <w:p w14:paraId="6E1AD108" w14:textId="77777777" w:rsidR="003D1DF7" w:rsidRPr="00087373" w:rsidRDefault="003D1DF7" w:rsidP="003D1DF7">
      <w:pPr>
        <w:ind w:left="1440" w:hanging="720"/>
        <w:rPr>
          <w:rFonts w:cs="Arial"/>
          <w:szCs w:val="24"/>
        </w:rPr>
      </w:pPr>
    </w:p>
    <w:p w14:paraId="15D220B6"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.3.1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connections or multiple gas turbine connections, following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3D1DF7" w:rsidRPr="00087373">
        <w:rPr>
          <w:rFonts w:cs="Arial"/>
          <w:i/>
          <w:szCs w:val="24"/>
        </w:rPr>
        <w:t>no loss of power infeed</w:t>
      </w:r>
      <w:r w:rsidR="003D1DF7" w:rsidRPr="00087373">
        <w:rPr>
          <w:rFonts w:cs="Arial"/>
          <w:szCs w:val="24"/>
        </w:rPr>
        <w:t xml:space="preserve"> shall occur;</w:t>
      </w:r>
    </w:p>
    <w:p w14:paraId="393DA2E3" w14:textId="77777777" w:rsidR="003D1DF7" w:rsidRPr="00087373" w:rsidRDefault="003D1DF7" w:rsidP="00674880">
      <w:pPr>
        <w:ind w:left="2552" w:hanging="992"/>
        <w:rPr>
          <w:rFonts w:cs="Arial"/>
          <w:szCs w:val="24"/>
        </w:rPr>
      </w:pPr>
    </w:p>
    <w:p w14:paraId="0C9E9DDC" w14:textId="77777777" w:rsidR="003D1DF7" w:rsidRPr="00087373" w:rsidRDefault="00DF40AC" w:rsidP="005D7474">
      <w:pPr>
        <w:ind w:left="2552" w:hanging="992"/>
        <w:rPr>
          <w:rFonts w:cs="Arial"/>
          <w:szCs w:val="24"/>
        </w:rPr>
      </w:pPr>
      <w:r w:rsidRPr="00087373">
        <w:rPr>
          <w:rFonts w:cs="Arial"/>
          <w:szCs w:val="24"/>
        </w:rPr>
        <w:t>7.12</w:t>
      </w:r>
      <w:r w:rsidR="00DA0F11">
        <w:rPr>
          <w:rFonts w:cs="Arial"/>
          <w:szCs w:val="24"/>
        </w:rPr>
        <w:t>.3.2</w:t>
      </w:r>
      <w:r w:rsidR="00DA0F11">
        <w:rPr>
          <w:rFonts w:cs="Arial"/>
          <w:szCs w:val="24"/>
        </w:rPr>
        <w:tab/>
        <w:t>i</w:t>
      </w:r>
      <w:r w:rsidR="003D1DF7" w:rsidRPr="00087373">
        <w:rPr>
          <w:rFonts w:cs="Arial"/>
          <w:szCs w:val="24"/>
        </w:rPr>
        <w:t xml:space="preserve">n the case of a single gas turbine connection, following a planned outage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w:t>
      </w:r>
      <w:proofErr w:type="gramStart"/>
      <w:r w:rsidR="003D1DF7" w:rsidRPr="00087373">
        <w:rPr>
          <w:rFonts w:cs="Arial"/>
          <w:i/>
          <w:szCs w:val="24"/>
        </w:rPr>
        <w:t>infeed</w:t>
      </w:r>
      <w:r w:rsidR="003D1DF7" w:rsidRPr="00087373">
        <w:rPr>
          <w:rFonts w:cs="Arial"/>
          <w:szCs w:val="24"/>
        </w:rPr>
        <w:t xml:space="preserve">  shall</w:t>
      </w:r>
      <w:proofErr w:type="gramEnd"/>
      <w:r w:rsidR="003D1DF7" w:rsidRPr="00087373">
        <w:rPr>
          <w:rFonts w:cs="Arial"/>
          <w:szCs w:val="24"/>
        </w:rPr>
        <w:t xml:space="preserve"> not exceed the </w:t>
      </w:r>
      <w:r w:rsidR="003D1DF7" w:rsidRPr="00087373">
        <w:rPr>
          <w:rFonts w:cs="Arial"/>
          <w:i/>
          <w:szCs w:val="24"/>
        </w:rPr>
        <w:t>infrequent infeed loss risk</w:t>
      </w:r>
      <w:r w:rsidR="003D1DF7" w:rsidRPr="00087373">
        <w:rPr>
          <w:rFonts w:cs="Arial"/>
          <w:szCs w:val="24"/>
        </w:rPr>
        <w:t>;</w:t>
      </w:r>
    </w:p>
    <w:p w14:paraId="3C1AA7A9"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infrequent infeed loss risk;</w:t>
      </w:r>
    </w:p>
    <w:p w14:paraId="659ED4B6" w14:textId="77777777" w:rsidR="003D1DF7" w:rsidRPr="00087373" w:rsidRDefault="003D1DF7" w:rsidP="00674880">
      <w:pPr>
        <w:ind w:left="2552" w:hanging="992"/>
        <w:rPr>
          <w:rFonts w:cs="Arial"/>
          <w:b/>
          <w:szCs w:val="24"/>
        </w:rPr>
      </w:pPr>
    </w:p>
    <w:p w14:paraId="19532D8D"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.3.4</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p>
    <w:p w14:paraId="27072F20" w14:textId="77777777" w:rsidR="003D1DF7" w:rsidRPr="00087373" w:rsidRDefault="003D1DF7" w:rsidP="00674880">
      <w:pPr>
        <w:ind w:left="2552" w:hanging="992"/>
        <w:rPr>
          <w:rFonts w:cs="Arial"/>
          <w:szCs w:val="24"/>
        </w:rPr>
      </w:pPr>
    </w:p>
    <w:p w14:paraId="59A79B3E"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.3.5</w:t>
      </w:r>
      <w:r w:rsidR="00DA0F11">
        <w:rPr>
          <w:rFonts w:cs="Arial"/>
          <w:szCs w:val="24"/>
        </w:rPr>
        <w:tab/>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risk;</w:t>
      </w:r>
    </w:p>
    <w:p w14:paraId="0DFB7158" w14:textId="77777777" w:rsidR="003D1DF7" w:rsidRPr="00087373" w:rsidRDefault="003D1DF7" w:rsidP="00674880">
      <w:pPr>
        <w:ind w:left="2552" w:hanging="992"/>
        <w:rPr>
          <w:rFonts w:cs="Arial"/>
          <w:szCs w:val="24"/>
        </w:rPr>
      </w:pPr>
    </w:p>
    <w:p w14:paraId="0237EBF4"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.3.6</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6639ED9" w14:textId="77777777" w:rsidR="00DF40AC" w:rsidRPr="00087373" w:rsidRDefault="00DF40AC" w:rsidP="003D1DF7">
      <w:pPr>
        <w:rPr>
          <w:rFonts w:cs="Arial"/>
          <w:szCs w:val="24"/>
        </w:rPr>
      </w:pPr>
    </w:p>
    <w:p w14:paraId="26D1AEF2" w14:textId="77777777" w:rsidR="003D1DF7" w:rsidRPr="00087373" w:rsidRDefault="003D1DF7" w:rsidP="003D1DF7">
      <w:pPr>
        <w:rPr>
          <w:rFonts w:cs="Arial"/>
          <w:b/>
          <w:szCs w:val="24"/>
        </w:rPr>
      </w:pPr>
      <w:r w:rsidRPr="00087373">
        <w:rPr>
          <w:rFonts w:cs="Arial"/>
          <w:b/>
          <w:szCs w:val="24"/>
        </w:rPr>
        <w:t>Generation Connection Capacity Requirements</w:t>
      </w:r>
    </w:p>
    <w:p w14:paraId="553148AA" w14:textId="77777777" w:rsidR="003D1DF7" w:rsidRPr="00087373" w:rsidRDefault="003D1DF7" w:rsidP="003D1DF7">
      <w:pPr>
        <w:rPr>
          <w:rFonts w:cs="Arial"/>
          <w:b/>
          <w:szCs w:val="24"/>
        </w:rPr>
      </w:pPr>
    </w:p>
    <w:p w14:paraId="5EBD77EC" w14:textId="77777777" w:rsidR="003D1DF7" w:rsidRPr="00087373" w:rsidRDefault="003D1DF7" w:rsidP="003D1DF7">
      <w:pPr>
        <w:pStyle w:val="Heading9"/>
        <w:rPr>
          <w:rFonts w:cs="Arial"/>
          <w:szCs w:val="24"/>
        </w:rPr>
      </w:pPr>
      <w:r w:rsidRPr="00087373">
        <w:rPr>
          <w:rFonts w:cs="Arial"/>
          <w:szCs w:val="24"/>
        </w:rPr>
        <w:t>Background conditions</w:t>
      </w:r>
    </w:p>
    <w:p w14:paraId="25AE9498" w14:textId="77777777" w:rsidR="003D1DF7" w:rsidRPr="00087373" w:rsidRDefault="00DF40AC" w:rsidP="00352B77">
      <w:pPr>
        <w:pStyle w:val="Heading2"/>
      </w:pPr>
      <w:r w:rsidRPr="00087373">
        <w:t>7.13</w:t>
      </w:r>
      <w:r w:rsidR="003D1DF7" w:rsidRPr="00087373">
        <w:tab/>
        <w:t xml:space="preserve">The connection of a particular </w:t>
      </w:r>
      <w:r w:rsidR="003D1DF7" w:rsidRPr="00087373">
        <w:rPr>
          <w:i/>
        </w:rPr>
        <w:t>offshore power station</w:t>
      </w:r>
      <w:r w:rsidR="003D1DF7" w:rsidRPr="00087373">
        <w:t xml:space="preserve"> shall meet the cri</w:t>
      </w:r>
      <w:r w:rsidR="00547BC3" w:rsidRPr="00087373">
        <w:t>teria set out in paragraphs 7.14 to 7.23</w:t>
      </w:r>
      <w:r w:rsidR="003D1DF7" w:rsidRPr="00087373">
        <w:t xml:space="preserve"> under the following background conditions:</w:t>
      </w:r>
    </w:p>
    <w:p w14:paraId="3587485C" w14:textId="77777777" w:rsidR="003D1DF7" w:rsidRPr="00087373" w:rsidRDefault="00DF40AC" w:rsidP="009D7557">
      <w:pPr>
        <w:pStyle w:val="Heading3"/>
        <w:ind w:left="1560" w:hanging="851"/>
        <w:rPr>
          <w:rFonts w:cs="Arial"/>
          <w:szCs w:val="24"/>
        </w:rPr>
      </w:pPr>
      <w:r w:rsidRPr="00087373">
        <w:rPr>
          <w:rFonts w:cs="Arial"/>
          <w:szCs w:val="24"/>
        </w:rPr>
        <w:t>7.13</w:t>
      </w:r>
      <w:r w:rsidR="003D1DF7" w:rsidRPr="00087373">
        <w:rPr>
          <w:rFonts w:cs="Arial"/>
          <w:szCs w:val="24"/>
        </w:rPr>
        <w:t>.1</w:t>
      </w:r>
      <w:r w:rsidR="003D1DF7" w:rsidRPr="00087373">
        <w:rPr>
          <w:rFonts w:cs="Arial"/>
          <w:szCs w:val="24"/>
        </w:rPr>
        <w:tab/>
        <w:t xml:space="preserve">the active power output of the </w:t>
      </w:r>
      <w:r w:rsidR="003D1DF7" w:rsidRPr="00087373">
        <w:rPr>
          <w:rFonts w:cs="Arial"/>
          <w:i/>
          <w:szCs w:val="24"/>
        </w:rPr>
        <w:t>offshore power station</w:t>
      </w:r>
      <w:r w:rsidR="003D1DF7" w:rsidRPr="00087373">
        <w:rPr>
          <w:rFonts w:cs="Arial"/>
          <w:szCs w:val="24"/>
        </w:rPr>
        <w:t xml:space="preserve"> shall be set to deliver active power at the </w:t>
      </w:r>
      <w:r w:rsidR="003D1DF7" w:rsidRPr="00087373">
        <w:rPr>
          <w:rFonts w:cs="Arial"/>
          <w:i/>
          <w:szCs w:val="24"/>
        </w:rPr>
        <w:t>offshore grid entry point</w:t>
      </w:r>
      <w:r w:rsidR="003D1DF7" w:rsidRPr="00087373">
        <w:rPr>
          <w:rFonts w:cs="Arial"/>
          <w:szCs w:val="24"/>
        </w:rPr>
        <w:t xml:space="preserve"> equal to its </w:t>
      </w:r>
      <w:r w:rsidR="003D1DF7" w:rsidRPr="00087373">
        <w:rPr>
          <w:rFonts w:cs="Arial"/>
          <w:i/>
          <w:szCs w:val="24"/>
        </w:rPr>
        <w:t>registered capacity</w:t>
      </w:r>
      <w:r w:rsidR="009D7557">
        <w:rPr>
          <w:rFonts w:cs="Arial"/>
          <w:i/>
          <w:szCs w:val="24"/>
        </w:rPr>
        <w:t xml:space="preserve"> </w:t>
      </w:r>
      <w:r w:rsidR="009D7557" w:rsidRPr="00A87ECE">
        <w:rPr>
          <w:rFonts w:cs="Arial"/>
          <w:szCs w:val="24"/>
        </w:rPr>
        <w:t>or,</w:t>
      </w:r>
      <w:r w:rsidR="009D7557">
        <w:rPr>
          <w:rFonts w:cs="Arial"/>
          <w:szCs w:val="24"/>
        </w:rPr>
        <w:t xml:space="preserve"> </w:t>
      </w:r>
      <w:r w:rsidR="009D7557" w:rsidRPr="009D7557">
        <w:rPr>
          <w:rFonts w:cs="Arial"/>
          <w:szCs w:val="24"/>
        </w:rPr>
        <w:t xml:space="preserve">for the purpose of </w:t>
      </w:r>
      <w:r w:rsidR="008E6A58">
        <w:rPr>
          <w:rFonts w:cs="Arial"/>
          <w:i/>
          <w:szCs w:val="24"/>
        </w:rPr>
        <w:t>S</w:t>
      </w:r>
      <w:r w:rsidR="009D7557" w:rsidRPr="00B35A2D">
        <w:rPr>
          <w:rFonts w:cs="Arial"/>
          <w:i/>
          <w:szCs w:val="24"/>
        </w:rPr>
        <w:t>ub-</w:t>
      </w:r>
      <w:r w:rsidR="008E6A58">
        <w:rPr>
          <w:rFonts w:cs="Arial"/>
          <w:i/>
          <w:szCs w:val="24"/>
        </w:rPr>
        <w:t>S</w:t>
      </w:r>
      <w:r w:rsidR="009D7557" w:rsidRPr="00B35A2D">
        <w:rPr>
          <w:rFonts w:cs="Arial"/>
          <w:i/>
          <w:szCs w:val="24"/>
        </w:rPr>
        <w:t xml:space="preserve">ynchronous </w:t>
      </w:r>
      <w:r w:rsidR="008E6A58">
        <w:rPr>
          <w:rFonts w:cs="Arial"/>
          <w:i/>
          <w:szCs w:val="24"/>
        </w:rPr>
        <w:t>O</w:t>
      </w:r>
      <w:r w:rsidR="009D7557" w:rsidRPr="00B35A2D">
        <w:rPr>
          <w:rFonts w:cs="Arial"/>
          <w:i/>
          <w:szCs w:val="24"/>
        </w:rPr>
        <w:t>scillations</w:t>
      </w:r>
      <w:r w:rsidR="009D7557" w:rsidRPr="009D7557">
        <w:rPr>
          <w:rFonts w:cs="Arial"/>
          <w:szCs w:val="24"/>
        </w:rPr>
        <w:t xml:space="preserve"> studies, that which provides</w:t>
      </w:r>
      <w:r w:rsidR="009D7557">
        <w:rPr>
          <w:rFonts w:cs="Arial"/>
          <w:szCs w:val="24"/>
        </w:rPr>
        <w:t xml:space="preserve"> </w:t>
      </w:r>
      <w:r w:rsidR="009D7557" w:rsidRPr="009D7557">
        <w:rPr>
          <w:rFonts w:cs="Arial"/>
          <w:szCs w:val="24"/>
        </w:rPr>
        <w:t>the lowest level of damping for the sub-synchronous mode under consideration;</w:t>
      </w:r>
      <w:r w:rsidR="003D1DF7" w:rsidRPr="00087373">
        <w:rPr>
          <w:rFonts w:cs="Arial"/>
          <w:szCs w:val="24"/>
        </w:rPr>
        <w:t xml:space="preserve"> </w:t>
      </w:r>
    </w:p>
    <w:p w14:paraId="21EFD3A8" w14:textId="77777777" w:rsidR="003D1DF7" w:rsidRPr="00087373" w:rsidRDefault="00DF40AC" w:rsidP="005D7474">
      <w:pPr>
        <w:pStyle w:val="Heading3"/>
        <w:ind w:left="1560" w:hanging="851"/>
        <w:rPr>
          <w:rFonts w:cs="Arial"/>
          <w:szCs w:val="24"/>
        </w:rPr>
      </w:pPr>
      <w:r w:rsidRPr="00087373">
        <w:rPr>
          <w:rFonts w:cs="Arial"/>
          <w:szCs w:val="24"/>
        </w:rPr>
        <w:t>7.13</w:t>
      </w:r>
      <w:r w:rsidR="003D1DF7" w:rsidRPr="00087373">
        <w:rPr>
          <w:rFonts w:cs="Arial"/>
          <w:szCs w:val="24"/>
        </w:rPr>
        <w:t xml:space="preserve">.2 </w:t>
      </w:r>
      <w:r w:rsidR="003D1DF7" w:rsidRPr="00087373">
        <w:rPr>
          <w:rFonts w:cs="Arial"/>
          <w:szCs w:val="24"/>
        </w:rPr>
        <w:tab/>
        <w:t xml:space="preserve">the reactive power output of the </w:t>
      </w:r>
      <w:r w:rsidR="003D1DF7" w:rsidRPr="00087373">
        <w:rPr>
          <w:rFonts w:cs="Arial"/>
          <w:i/>
          <w:szCs w:val="24"/>
        </w:rPr>
        <w:t>offshore power station</w:t>
      </w:r>
      <w:r w:rsidR="003D1DF7" w:rsidRPr="00087373">
        <w:rPr>
          <w:rFonts w:cs="Arial"/>
          <w:szCs w:val="24"/>
        </w:rPr>
        <w:t xml:space="preserve"> shall normally, and unless otherwise agreed, be set to deliver zero reactive power at the </w:t>
      </w:r>
      <w:r w:rsidR="003D1DF7" w:rsidRPr="00087373">
        <w:rPr>
          <w:rFonts w:cs="Arial"/>
          <w:i/>
          <w:szCs w:val="24"/>
        </w:rPr>
        <w:t>offshore grid entry point</w:t>
      </w:r>
      <w:r w:rsidR="003D1DF7" w:rsidRPr="00087373">
        <w:rPr>
          <w:rFonts w:cs="Arial"/>
          <w:szCs w:val="24"/>
        </w:rPr>
        <w:t xml:space="preserve"> with active power output equal to </w:t>
      </w:r>
      <w:r w:rsidR="003D1DF7" w:rsidRPr="00087373">
        <w:rPr>
          <w:rFonts w:cs="Arial"/>
          <w:i/>
          <w:szCs w:val="24"/>
        </w:rPr>
        <w:t xml:space="preserve">registered </w:t>
      </w:r>
      <w:r w:rsidR="003D1DF7" w:rsidRPr="00087373">
        <w:rPr>
          <w:rFonts w:cs="Arial"/>
          <w:i/>
          <w:szCs w:val="24"/>
        </w:rPr>
        <w:lastRenderedPageBreak/>
        <w:t>capacity</w:t>
      </w:r>
      <w:r w:rsidR="003D1DF7" w:rsidRPr="00087373">
        <w:rPr>
          <w:rFonts w:cs="Arial"/>
          <w:szCs w:val="24"/>
        </w:rPr>
        <w:t xml:space="preserve">; and the reactive power delivered at the </w:t>
      </w:r>
      <w:r w:rsidR="003D1DF7" w:rsidRPr="00087373">
        <w:rPr>
          <w:rFonts w:cs="Arial"/>
          <w:i/>
          <w:szCs w:val="24"/>
        </w:rPr>
        <w:t>interface</w:t>
      </w:r>
      <w:r w:rsidR="003D1DF7" w:rsidRPr="00087373">
        <w:rPr>
          <w:rFonts w:cs="Arial"/>
          <w:szCs w:val="24"/>
        </w:rPr>
        <w:t xml:space="preserve"> </w:t>
      </w:r>
      <w:r w:rsidR="003D1DF7" w:rsidRPr="00087373">
        <w:rPr>
          <w:rFonts w:cs="Arial"/>
          <w:i/>
          <w:szCs w:val="24"/>
        </w:rPr>
        <w:t>point</w:t>
      </w:r>
      <w:r w:rsidR="003D1DF7" w:rsidRPr="00087373">
        <w:rPr>
          <w:rFonts w:cs="Arial"/>
          <w:szCs w:val="24"/>
        </w:rPr>
        <w:t xml:space="preserve"> shall be set in accordance with the reactive requirements placed on the </w:t>
      </w:r>
      <w:r w:rsidR="003D1DF7" w:rsidRPr="00087373">
        <w:rPr>
          <w:rFonts w:cs="Arial"/>
          <w:i/>
          <w:szCs w:val="24"/>
        </w:rPr>
        <w:t>offshore transmission licensee</w:t>
      </w:r>
      <w:r w:rsidR="003D1DF7" w:rsidRPr="00087373">
        <w:rPr>
          <w:rFonts w:cs="Arial"/>
          <w:szCs w:val="24"/>
        </w:rPr>
        <w:t xml:space="preserve"> set out in Section K of the STC (System Operator </w:t>
      </w:r>
      <w:r w:rsidR="005D7474" w:rsidRPr="00087373">
        <w:rPr>
          <w:rFonts w:cs="Arial"/>
          <w:szCs w:val="24"/>
        </w:rPr>
        <w:t>– Transmission Owner Code); and</w:t>
      </w:r>
    </w:p>
    <w:p w14:paraId="08978C88" w14:textId="77777777" w:rsidR="003D1DF7" w:rsidRPr="00087373" w:rsidRDefault="00DF40AC" w:rsidP="00945B67">
      <w:pPr>
        <w:pStyle w:val="Heading3"/>
        <w:ind w:left="1560" w:hanging="851"/>
        <w:rPr>
          <w:rFonts w:cs="Arial"/>
          <w:szCs w:val="24"/>
        </w:rPr>
      </w:pPr>
      <w:r w:rsidRPr="00087373">
        <w:rPr>
          <w:rFonts w:cs="Arial"/>
          <w:szCs w:val="24"/>
        </w:rPr>
        <w:t>7.13</w:t>
      </w:r>
      <w:r w:rsidR="003D1DF7" w:rsidRPr="00087373">
        <w:rPr>
          <w:rFonts w:cs="Arial"/>
          <w:szCs w:val="24"/>
        </w:rPr>
        <w:t>.3</w:t>
      </w:r>
      <w:r w:rsidR="003D1DF7" w:rsidRPr="00087373">
        <w:rPr>
          <w:rFonts w:cs="Arial"/>
          <w:szCs w:val="24"/>
        </w:rPr>
        <w:tab/>
        <w:t xml:space="preserve">conditions on the </w:t>
      </w:r>
      <w:r w:rsidR="003D1DF7" w:rsidRPr="00087373">
        <w:rPr>
          <w:i/>
        </w:rPr>
        <w:t>national electricity</w:t>
      </w:r>
      <w:r w:rsidR="003D1DF7" w:rsidRPr="00087373" w:rsidDel="00BA213B">
        <w:rPr>
          <w:rFonts w:cs="Arial"/>
          <w:i/>
          <w:szCs w:val="24"/>
        </w:rPr>
        <w:t xml:space="preserve"> </w:t>
      </w:r>
      <w:r w:rsidR="003D1DF7" w:rsidRPr="00087373">
        <w:rPr>
          <w:rFonts w:cs="Arial"/>
          <w:i/>
          <w:szCs w:val="24"/>
        </w:rPr>
        <w:t>transmission system</w:t>
      </w:r>
      <w:r w:rsidR="003D1DF7" w:rsidRPr="00087373">
        <w:rPr>
          <w:rFonts w:cs="Arial"/>
          <w:szCs w:val="24"/>
        </w:rPr>
        <w:t xml:space="preserve"> shall be set to those which ought reasonably to be expected to arise </w:t>
      </w:r>
      <w:proofErr w:type="gramStart"/>
      <w:r w:rsidR="003D1DF7" w:rsidRPr="00087373">
        <w:rPr>
          <w:rFonts w:cs="Arial"/>
          <w:szCs w:val="24"/>
        </w:rPr>
        <w:t>in the course of</w:t>
      </w:r>
      <w:proofErr w:type="gramEnd"/>
      <w:r w:rsidR="003D1DF7" w:rsidRPr="00087373">
        <w:rPr>
          <w:rFonts w:cs="Arial"/>
          <w:szCs w:val="24"/>
        </w:rPr>
        <w:t xml:space="preserve"> a year of operation. Such conditions shall include forecast demand cycles, typical </w:t>
      </w:r>
      <w:r w:rsidR="003D1DF7" w:rsidRPr="00087373">
        <w:rPr>
          <w:rFonts w:cs="Arial"/>
          <w:i/>
          <w:szCs w:val="24"/>
        </w:rPr>
        <w:t xml:space="preserve">power station </w:t>
      </w:r>
      <w:r w:rsidR="003D1DF7" w:rsidRPr="00087373">
        <w:rPr>
          <w:rFonts w:cs="Arial"/>
          <w:szCs w:val="24"/>
        </w:rPr>
        <w:t xml:space="preserve">operating regimes and typical </w:t>
      </w:r>
      <w:r w:rsidR="003D1DF7" w:rsidRPr="00087373">
        <w:rPr>
          <w:rFonts w:cs="Arial"/>
          <w:i/>
          <w:szCs w:val="24"/>
        </w:rPr>
        <w:t>planned outage</w:t>
      </w:r>
      <w:r w:rsidR="003D1DF7" w:rsidRPr="00087373">
        <w:rPr>
          <w:rFonts w:cs="Arial"/>
          <w:szCs w:val="24"/>
        </w:rPr>
        <w:t xml:space="preserve"> patterns modified where appropriate by </w:t>
      </w:r>
      <w:r w:rsidR="00547BC3" w:rsidRPr="00087373">
        <w:rPr>
          <w:rFonts w:cs="Arial"/>
          <w:szCs w:val="24"/>
        </w:rPr>
        <w:t>the provisions of paragraph 7.16</w:t>
      </w:r>
      <w:r w:rsidR="003D1DF7" w:rsidRPr="00087373">
        <w:rPr>
          <w:rFonts w:cs="Arial"/>
          <w:szCs w:val="24"/>
        </w:rPr>
        <w:t>.</w:t>
      </w:r>
    </w:p>
    <w:p w14:paraId="38F6EF3C" w14:textId="77777777" w:rsidR="003D1DF7" w:rsidRPr="00087373" w:rsidRDefault="003D1DF7" w:rsidP="00945B67">
      <w:pPr>
        <w:ind w:left="1560"/>
        <w:rPr>
          <w:rFonts w:cs="Arial"/>
          <w:szCs w:val="24"/>
          <w:u w:val="single"/>
        </w:rPr>
      </w:pPr>
    </w:p>
    <w:p w14:paraId="7444A29E" w14:textId="77777777" w:rsidR="003D1DF7" w:rsidRPr="00087373" w:rsidRDefault="003D1DF7" w:rsidP="003D1DF7">
      <w:pPr>
        <w:rPr>
          <w:rFonts w:cs="Arial"/>
          <w:szCs w:val="24"/>
          <w:u w:val="single"/>
        </w:rPr>
      </w:pPr>
      <w:r w:rsidRPr="00087373">
        <w:rPr>
          <w:rFonts w:cs="Arial"/>
          <w:szCs w:val="24"/>
          <w:u w:val="single"/>
        </w:rPr>
        <w:t xml:space="preserve">Pre-Fault Criteria – background conditions of no </w:t>
      </w:r>
      <w:r w:rsidRPr="00087373">
        <w:rPr>
          <w:rFonts w:cs="Arial"/>
          <w:i/>
          <w:szCs w:val="24"/>
          <w:u w:val="single"/>
        </w:rPr>
        <w:t>local system outage</w:t>
      </w:r>
    </w:p>
    <w:p w14:paraId="081F6EBA" w14:textId="77777777" w:rsidR="003D1DF7" w:rsidRPr="00087373" w:rsidRDefault="003D1DF7" w:rsidP="003D1DF7">
      <w:pPr>
        <w:ind w:left="2382"/>
        <w:rPr>
          <w:rFonts w:cs="Arial"/>
          <w:b/>
          <w:szCs w:val="24"/>
        </w:rPr>
      </w:pPr>
    </w:p>
    <w:p w14:paraId="38E79BA1" w14:textId="77777777" w:rsidR="003D1DF7" w:rsidRPr="00087373" w:rsidRDefault="00DF40AC" w:rsidP="003D1DF7">
      <w:pPr>
        <w:ind w:left="720" w:hanging="720"/>
        <w:rPr>
          <w:rFonts w:cs="Arial"/>
          <w:szCs w:val="24"/>
        </w:rPr>
      </w:pPr>
      <w:r w:rsidRPr="00087373">
        <w:rPr>
          <w:rFonts w:cs="Arial"/>
          <w:szCs w:val="24"/>
        </w:rPr>
        <w:t>7.14</w:t>
      </w:r>
      <w:r w:rsidR="003D1DF7" w:rsidRPr="00087373">
        <w:rPr>
          <w:rFonts w:cs="Arial"/>
          <w:szCs w:val="24"/>
        </w:rPr>
        <w:tab/>
        <w:t xml:space="preserve">The </w:t>
      </w:r>
      <w:r w:rsidR="003D1DF7" w:rsidRPr="00087373">
        <w:rPr>
          <w:rFonts w:cs="Arial"/>
          <w:i/>
          <w:szCs w:val="24"/>
        </w:rPr>
        <w:t>transmission capacity</w:t>
      </w:r>
      <w:r w:rsidR="003D1DF7" w:rsidRPr="00087373">
        <w:rPr>
          <w:rFonts w:cs="Arial"/>
          <w:szCs w:val="24"/>
        </w:rPr>
        <w:t xml:space="preserve"> of the </w:t>
      </w:r>
      <w:r w:rsidR="003D1DF7" w:rsidRPr="00087373">
        <w:rPr>
          <w:rFonts w:cs="Arial"/>
          <w:i/>
          <w:szCs w:val="24"/>
        </w:rPr>
        <w:t>offshore transmission circuits</w:t>
      </w:r>
      <w:r w:rsidR="003D1DF7" w:rsidRPr="00087373">
        <w:rPr>
          <w:rFonts w:cs="Arial"/>
          <w:szCs w:val="24"/>
        </w:rPr>
        <w:t xml:space="preserve"> for the connection of one or more </w:t>
      </w:r>
      <w:r w:rsidR="003D1DF7" w:rsidRPr="00087373">
        <w:rPr>
          <w:rFonts w:cs="Arial"/>
          <w:i/>
          <w:szCs w:val="24"/>
        </w:rPr>
        <w:t>offshore power stations</w:t>
      </w:r>
      <w:r w:rsidR="003D1DF7" w:rsidRPr="00087373">
        <w:rPr>
          <w:rFonts w:cs="Arial"/>
          <w:szCs w:val="24"/>
        </w:rPr>
        <w:t xml:space="preserve"> shall be planned such that, for the background condit</w:t>
      </w:r>
      <w:r w:rsidR="00547BC3" w:rsidRPr="00087373">
        <w:rPr>
          <w:rFonts w:cs="Arial"/>
          <w:szCs w:val="24"/>
        </w:rPr>
        <w:t>ions described in paragraph 7.13</w:t>
      </w:r>
      <w:r w:rsidR="003D1DF7" w:rsidRPr="00087373">
        <w:rPr>
          <w:rFonts w:cs="Arial"/>
          <w:szCs w:val="24"/>
        </w:rPr>
        <w:t xml:space="preserve">, with </w:t>
      </w:r>
      <w:r w:rsidR="003D1DF7" w:rsidRPr="00087373">
        <w:rPr>
          <w:rFonts w:cs="Arial"/>
          <w:i/>
          <w:szCs w:val="24"/>
        </w:rPr>
        <w:t>no local system outage</w:t>
      </w:r>
      <w:r w:rsidR="003D1DF7" w:rsidRPr="00087373">
        <w:rPr>
          <w:rFonts w:cs="Arial"/>
          <w:szCs w:val="24"/>
        </w:rPr>
        <w:t xml:space="preserve"> and prior to any fault, there shall not be any of the following:</w:t>
      </w:r>
    </w:p>
    <w:p w14:paraId="284A42F6" w14:textId="77777777" w:rsidR="003D1DF7" w:rsidRPr="00087373" w:rsidRDefault="003D1DF7" w:rsidP="003D1DF7">
      <w:pPr>
        <w:ind w:left="720" w:hanging="720"/>
        <w:rPr>
          <w:rFonts w:cs="Arial"/>
          <w:szCs w:val="24"/>
        </w:rPr>
      </w:pPr>
    </w:p>
    <w:p w14:paraId="43F7982E"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.1</w:t>
      </w:r>
      <w:r w:rsidR="00DA0F11">
        <w:rPr>
          <w:rFonts w:cs="Arial"/>
          <w:szCs w:val="24"/>
        </w:rPr>
        <w:tab/>
        <w:t>e</w:t>
      </w:r>
      <w:r w:rsidR="003D1DF7" w:rsidRPr="00087373">
        <w:rPr>
          <w:rFonts w:cs="Arial"/>
          <w:szCs w:val="24"/>
        </w:rPr>
        <w:t xml:space="preserve">quipment loadings exceeding the </w:t>
      </w:r>
      <w:r w:rsidR="003D1DF7" w:rsidRPr="00087373">
        <w:rPr>
          <w:rFonts w:cs="Arial"/>
          <w:i/>
          <w:szCs w:val="24"/>
        </w:rPr>
        <w:t>pre-fault rating</w:t>
      </w:r>
      <w:r w:rsidR="003D1DF7" w:rsidRPr="00087373">
        <w:rPr>
          <w:rFonts w:cs="Arial"/>
          <w:szCs w:val="24"/>
        </w:rPr>
        <w:t>;</w:t>
      </w:r>
    </w:p>
    <w:p w14:paraId="0C95FB20" w14:textId="77777777" w:rsidR="003D1DF7" w:rsidRPr="00087373" w:rsidRDefault="003D1DF7" w:rsidP="00945B67">
      <w:pPr>
        <w:ind w:left="1560" w:hanging="851"/>
        <w:rPr>
          <w:rFonts w:cs="Arial"/>
          <w:szCs w:val="24"/>
        </w:rPr>
      </w:pPr>
    </w:p>
    <w:p w14:paraId="70CFA901"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.2</w:t>
      </w:r>
      <w:r w:rsidR="00DA0F11">
        <w:rPr>
          <w:rFonts w:cs="Arial"/>
          <w:szCs w:val="24"/>
        </w:rPr>
        <w:tab/>
        <w:t>v</w:t>
      </w:r>
      <w:r w:rsidR="003D1DF7" w:rsidRPr="00087373">
        <w:rPr>
          <w:rFonts w:cs="Arial"/>
          <w:szCs w:val="24"/>
        </w:rPr>
        <w:t xml:space="preserve">oltages outside the </w:t>
      </w:r>
      <w:r w:rsidR="003D1DF7" w:rsidRPr="00087373">
        <w:rPr>
          <w:rFonts w:cs="Arial"/>
          <w:i/>
          <w:szCs w:val="24"/>
        </w:rPr>
        <w:t>pre-fault planning voltage limits</w:t>
      </w:r>
      <w:r w:rsidR="003D1DF7" w:rsidRPr="00087373">
        <w:rPr>
          <w:rFonts w:cs="Arial"/>
          <w:szCs w:val="24"/>
        </w:rPr>
        <w:t xml:space="preserve"> or </w:t>
      </w:r>
      <w:r w:rsidR="003D1DF7" w:rsidRPr="00087373">
        <w:rPr>
          <w:rFonts w:cs="Arial"/>
          <w:i/>
          <w:szCs w:val="24"/>
        </w:rPr>
        <w:t>insufficient voltage performance margins</w:t>
      </w:r>
      <w:r w:rsidR="003D1DF7" w:rsidRPr="00087373">
        <w:rPr>
          <w:rFonts w:cs="Arial"/>
          <w:szCs w:val="24"/>
        </w:rPr>
        <w:t>;</w:t>
      </w:r>
    </w:p>
    <w:p w14:paraId="699375E9" w14:textId="77777777" w:rsidR="003D1DF7" w:rsidRPr="00087373" w:rsidRDefault="003D1DF7" w:rsidP="00945B67">
      <w:pPr>
        <w:ind w:left="1560" w:hanging="851"/>
        <w:rPr>
          <w:rFonts w:cs="Arial"/>
          <w:szCs w:val="24"/>
        </w:rPr>
      </w:pPr>
    </w:p>
    <w:p w14:paraId="591F50DF" w14:textId="77777777" w:rsidR="003D1DF7" w:rsidRDefault="00DF40AC" w:rsidP="00945B67">
      <w:pPr>
        <w:ind w:left="1560" w:hanging="851"/>
        <w:rPr>
          <w:rFonts w:cs="Arial"/>
          <w:i/>
          <w:szCs w:val="24"/>
        </w:rPr>
      </w:pPr>
      <w:r w:rsidRPr="00087373">
        <w:rPr>
          <w:rFonts w:cs="Arial"/>
          <w:szCs w:val="24"/>
        </w:rPr>
        <w:t>7.14</w:t>
      </w:r>
      <w:r w:rsidR="003D1DF7" w:rsidRPr="00087373">
        <w:rPr>
          <w:rFonts w:cs="Arial"/>
          <w:szCs w:val="24"/>
        </w:rPr>
        <w:t>.3</w:t>
      </w:r>
      <w:r w:rsidR="00DA0F11">
        <w:rPr>
          <w:rFonts w:cs="Arial"/>
          <w:i/>
          <w:szCs w:val="24"/>
        </w:rPr>
        <w:tab/>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216E6410" w14:textId="77777777" w:rsidR="00DA1149" w:rsidRDefault="00DA1149" w:rsidP="00DA1149">
      <w:pPr>
        <w:ind w:left="1560" w:hanging="851"/>
        <w:rPr>
          <w:rFonts w:cs="Arial"/>
          <w:szCs w:val="24"/>
        </w:rPr>
      </w:pPr>
    </w:p>
    <w:p w14:paraId="2301869E" w14:textId="77777777" w:rsidR="00DA1149" w:rsidRDefault="00DA1149" w:rsidP="00DA1149">
      <w:pPr>
        <w:ind w:left="1560" w:hanging="851"/>
        <w:rPr>
          <w:rFonts w:cs="Arial"/>
          <w:i/>
          <w:szCs w:val="24"/>
        </w:rPr>
      </w:pPr>
      <w:r w:rsidRPr="00087373">
        <w:rPr>
          <w:rFonts w:cs="Arial"/>
          <w:szCs w:val="24"/>
        </w:rPr>
        <w:t>7.14.</w:t>
      </w:r>
      <w:r>
        <w:rPr>
          <w:rFonts w:cs="Arial"/>
          <w:szCs w:val="24"/>
        </w:rPr>
        <w:t>4</w:t>
      </w:r>
      <w:r>
        <w:rPr>
          <w:rFonts w:cs="Arial"/>
          <w:i/>
          <w:szCs w:val="24"/>
        </w:rPr>
        <w:tab/>
      </w:r>
      <w:r w:rsidR="00693CC1">
        <w:rPr>
          <w:rFonts w:cs="Arial"/>
          <w:i/>
          <w:szCs w:val="24"/>
        </w:rPr>
        <w:t>U</w:t>
      </w:r>
      <w:r w:rsidRPr="00BB4BEA">
        <w:rPr>
          <w:rFonts w:cs="Arial"/>
          <w:i/>
          <w:szCs w:val="24"/>
        </w:rPr>
        <w:t xml:space="preserve">nacceptable </w:t>
      </w:r>
      <w:r w:rsidR="00693CC1">
        <w:rPr>
          <w:rFonts w:cs="Arial"/>
          <w:i/>
          <w:szCs w:val="24"/>
        </w:rPr>
        <w:t>S</w:t>
      </w:r>
      <w:r w:rsidRPr="00BB4BEA">
        <w:rPr>
          <w:rFonts w:cs="Arial"/>
          <w:i/>
          <w:szCs w:val="24"/>
        </w:rPr>
        <w:t>ub-</w:t>
      </w:r>
      <w:r w:rsidR="00693CC1">
        <w:rPr>
          <w:rFonts w:cs="Arial"/>
          <w:i/>
          <w:szCs w:val="24"/>
        </w:rPr>
        <w:t>S</w:t>
      </w:r>
      <w:r w:rsidRPr="00BB4BEA">
        <w:rPr>
          <w:rFonts w:cs="Arial"/>
          <w:i/>
          <w:szCs w:val="24"/>
        </w:rPr>
        <w:t xml:space="preserve">ynchronous </w:t>
      </w:r>
      <w:r w:rsidR="00693CC1">
        <w:rPr>
          <w:rFonts w:cs="Arial"/>
          <w:i/>
          <w:szCs w:val="24"/>
        </w:rPr>
        <w:t>O</w:t>
      </w:r>
      <w:r w:rsidRPr="00BB4BEA">
        <w:rPr>
          <w:rFonts w:cs="Arial"/>
          <w:i/>
          <w:szCs w:val="24"/>
        </w:rPr>
        <w:t>scillations</w:t>
      </w:r>
      <w:r w:rsidR="00BB4D9C">
        <w:rPr>
          <w:rFonts w:cs="Arial"/>
          <w:i/>
          <w:szCs w:val="24"/>
        </w:rPr>
        <w:t>.</w:t>
      </w:r>
    </w:p>
    <w:p w14:paraId="0C9615D9" w14:textId="77777777" w:rsidR="00DA1149" w:rsidRPr="00087373" w:rsidRDefault="00DA1149" w:rsidP="00945B67">
      <w:pPr>
        <w:ind w:left="1560" w:hanging="851"/>
        <w:rPr>
          <w:rFonts w:cs="Arial"/>
          <w:szCs w:val="24"/>
        </w:rPr>
      </w:pPr>
    </w:p>
    <w:p w14:paraId="74D0CD04" w14:textId="77777777" w:rsidR="003D1DF7" w:rsidRPr="00087373" w:rsidRDefault="003D1DF7" w:rsidP="003D1DF7">
      <w:pPr>
        <w:rPr>
          <w:rFonts w:cs="Arial"/>
          <w:szCs w:val="24"/>
          <w:u w:val="single"/>
        </w:rPr>
      </w:pPr>
    </w:p>
    <w:p w14:paraId="09561296" w14:textId="77777777" w:rsidR="003D1DF7" w:rsidRPr="00087373" w:rsidRDefault="003D1DF7" w:rsidP="003D1DF7">
      <w:pPr>
        <w:rPr>
          <w:rFonts w:cs="Arial"/>
          <w:i/>
          <w:szCs w:val="24"/>
          <w:u w:val="single"/>
        </w:rPr>
      </w:pPr>
      <w:r w:rsidRPr="00087373">
        <w:rPr>
          <w:rFonts w:cs="Arial"/>
          <w:szCs w:val="24"/>
          <w:u w:val="single"/>
        </w:rPr>
        <w:t xml:space="preserve">Post-Fault Criteria – background conditions of no </w:t>
      </w:r>
      <w:r w:rsidRPr="00087373">
        <w:rPr>
          <w:rFonts w:cs="Arial"/>
          <w:i/>
          <w:szCs w:val="24"/>
          <w:u w:val="single"/>
        </w:rPr>
        <w:t>local system outage</w:t>
      </w:r>
    </w:p>
    <w:p w14:paraId="4613A8FB" w14:textId="77777777" w:rsidR="003D1DF7" w:rsidRPr="00087373" w:rsidRDefault="003D1DF7" w:rsidP="003D1DF7">
      <w:pPr>
        <w:rPr>
          <w:rFonts w:cs="Arial"/>
          <w:szCs w:val="24"/>
          <w:u w:val="single"/>
        </w:rPr>
      </w:pPr>
    </w:p>
    <w:p w14:paraId="7B4690A1" w14:textId="77777777" w:rsidR="00352B77" w:rsidRPr="0084091B" w:rsidRDefault="00DF40AC" w:rsidP="00B35A2D">
      <w:pPr>
        <w:ind w:left="851" w:hanging="851"/>
        <w:rPr>
          <w:rFonts w:cs="Arial"/>
          <w:szCs w:val="24"/>
        </w:rPr>
      </w:pPr>
      <w:r w:rsidRPr="0084091B">
        <w:rPr>
          <w:rFonts w:cs="Arial"/>
          <w:szCs w:val="24"/>
        </w:rPr>
        <w:t>7.15</w:t>
      </w:r>
      <w:r w:rsidR="003D1DF7" w:rsidRPr="0084091B">
        <w:rPr>
          <w:rFonts w:cs="Arial"/>
          <w:szCs w:val="24"/>
        </w:rPr>
        <w:tab/>
        <w:t xml:space="preserve">The </w:t>
      </w:r>
      <w:r w:rsidR="003D1DF7" w:rsidRPr="0084091B">
        <w:rPr>
          <w:rFonts w:cs="Arial"/>
          <w:i/>
          <w:szCs w:val="24"/>
        </w:rPr>
        <w:t>transmission capacity</w:t>
      </w:r>
      <w:r w:rsidR="003D1DF7" w:rsidRPr="0084091B">
        <w:rPr>
          <w:rFonts w:cs="Arial"/>
          <w:szCs w:val="24"/>
        </w:rPr>
        <w:t xml:space="preserve"> of the </w:t>
      </w:r>
      <w:r w:rsidR="003D1DF7" w:rsidRPr="0084091B">
        <w:rPr>
          <w:rFonts w:cs="Arial"/>
          <w:i/>
          <w:szCs w:val="24"/>
        </w:rPr>
        <w:t>offshore transmission circuits</w:t>
      </w:r>
      <w:r w:rsidR="003D1DF7" w:rsidRPr="0084091B">
        <w:rPr>
          <w:rFonts w:cs="Arial"/>
          <w:szCs w:val="24"/>
        </w:rPr>
        <w:t xml:space="preserve"> for the connection of one or more </w:t>
      </w:r>
      <w:r w:rsidR="003D1DF7" w:rsidRPr="0084091B">
        <w:rPr>
          <w:rFonts w:cs="Arial"/>
          <w:i/>
          <w:szCs w:val="24"/>
        </w:rPr>
        <w:t>offshore power stations</w:t>
      </w:r>
      <w:r w:rsidR="003D1DF7" w:rsidRPr="0084091B">
        <w:rPr>
          <w:rFonts w:cs="Arial"/>
          <w:szCs w:val="24"/>
        </w:rPr>
        <w:t xml:space="preserve"> shall also be planned such that for the background condit</w:t>
      </w:r>
      <w:r w:rsidR="00547BC3" w:rsidRPr="0084091B">
        <w:rPr>
          <w:rFonts w:cs="Arial"/>
          <w:szCs w:val="24"/>
        </w:rPr>
        <w:t>ions described in paragraph 7.13</w:t>
      </w:r>
      <w:r w:rsidR="003D1DF7" w:rsidRPr="0084091B">
        <w:rPr>
          <w:rFonts w:cs="Arial"/>
          <w:szCs w:val="24"/>
        </w:rPr>
        <w:t xml:space="preserve"> with </w:t>
      </w:r>
      <w:r w:rsidR="003D1DF7" w:rsidRPr="0084091B">
        <w:rPr>
          <w:rFonts w:cs="Arial"/>
          <w:i/>
          <w:szCs w:val="24"/>
        </w:rPr>
        <w:t>no local system outage</w:t>
      </w:r>
      <w:r w:rsidR="003D1DF7" w:rsidRPr="0084091B">
        <w:rPr>
          <w:rFonts w:cs="Arial"/>
          <w:szCs w:val="24"/>
        </w:rPr>
        <w:t xml:space="preserve"> and for the </w:t>
      </w:r>
      <w:r w:rsidR="003D1DF7" w:rsidRPr="0084091B">
        <w:rPr>
          <w:rFonts w:cs="Arial"/>
          <w:i/>
          <w:szCs w:val="24"/>
        </w:rPr>
        <w:t>secured event</w:t>
      </w:r>
      <w:r w:rsidR="003D1DF7" w:rsidRPr="0084091B">
        <w:rPr>
          <w:rFonts w:cs="Arial"/>
          <w:szCs w:val="24"/>
        </w:rPr>
        <w:t xml:space="preserve"> on the </w:t>
      </w:r>
      <w:r w:rsidR="003D1DF7" w:rsidRPr="0084091B">
        <w:rPr>
          <w:rFonts w:cs="Arial"/>
          <w:i/>
          <w:szCs w:val="24"/>
        </w:rPr>
        <w:t>offshore transmission system</w:t>
      </w:r>
      <w:r w:rsidR="003D1DF7" w:rsidRPr="0084091B">
        <w:rPr>
          <w:rFonts w:cs="Arial"/>
          <w:szCs w:val="24"/>
        </w:rPr>
        <w:t xml:space="preserve"> of any of the following:</w:t>
      </w:r>
    </w:p>
    <w:p w14:paraId="5D275C75" w14:textId="77777777" w:rsidR="00901D61" w:rsidRPr="0084091B" w:rsidRDefault="00901D61" w:rsidP="008738A1">
      <w:pPr>
        <w:pStyle w:val="ListParagraph"/>
        <w:ind w:left="0"/>
        <w:rPr>
          <w:rFonts w:cs="Arial"/>
          <w:szCs w:val="24"/>
        </w:rPr>
      </w:pPr>
    </w:p>
    <w:p w14:paraId="4A12EAF7" w14:textId="77777777" w:rsidR="003D1DF7" w:rsidRPr="00087373" w:rsidRDefault="00DF40AC" w:rsidP="00DA1149">
      <w:pPr>
        <w:ind w:left="1418" w:hanging="709"/>
        <w:rPr>
          <w:rFonts w:cs="Arial"/>
          <w:szCs w:val="24"/>
        </w:rPr>
      </w:pPr>
      <w:r w:rsidRPr="0084091B">
        <w:rPr>
          <w:rFonts w:cs="Arial"/>
          <w:szCs w:val="24"/>
        </w:rPr>
        <w:t>7.15</w:t>
      </w:r>
      <w:r w:rsidR="00DA0F11" w:rsidRPr="0084091B">
        <w:rPr>
          <w:rFonts w:cs="Arial"/>
          <w:szCs w:val="24"/>
        </w:rPr>
        <w:t>.1</w:t>
      </w:r>
      <w:r w:rsidR="00DA0F11" w:rsidRPr="0084091B">
        <w:rPr>
          <w:rFonts w:cs="Arial"/>
          <w:szCs w:val="24"/>
        </w:rPr>
        <w:tab/>
        <w:t>i</w:t>
      </w:r>
      <w:r w:rsidR="003D1DF7" w:rsidRPr="0084091B">
        <w:rPr>
          <w:rFonts w:cs="Arial"/>
          <w:szCs w:val="24"/>
        </w:rPr>
        <w:t xml:space="preserve">n the case of an </w:t>
      </w:r>
      <w:r w:rsidR="003D1DF7" w:rsidRPr="0084091B">
        <w:rPr>
          <w:rFonts w:cs="Arial"/>
          <w:i/>
          <w:szCs w:val="24"/>
        </w:rPr>
        <w:t>offshore power park module</w:t>
      </w:r>
      <w:r w:rsidR="003D1DF7" w:rsidRPr="0084091B">
        <w:rPr>
          <w:rFonts w:cs="Arial"/>
          <w:szCs w:val="24"/>
        </w:rPr>
        <w:t xml:space="preserve"> connection with an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of 90MW or more, with the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reduced by 50%, a </w:t>
      </w:r>
      <w:r w:rsidR="003D1DF7" w:rsidRPr="0084091B">
        <w:rPr>
          <w:rFonts w:cs="Arial"/>
          <w:i/>
          <w:szCs w:val="24"/>
        </w:rPr>
        <w:t>fault outage</w:t>
      </w:r>
      <w:r w:rsidR="003D1DF7" w:rsidRPr="0084091B">
        <w:rPr>
          <w:rFonts w:cs="Arial"/>
          <w:szCs w:val="24"/>
        </w:rPr>
        <w:t xml:space="preserve"> or </w:t>
      </w:r>
      <w:r w:rsidR="003D1DF7" w:rsidRPr="0084091B">
        <w:rPr>
          <w:rFonts w:cs="Arial"/>
          <w:i/>
          <w:szCs w:val="24"/>
        </w:rPr>
        <w:t>planned outage</w:t>
      </w:r>
      <w:r w:rsidR="003D1DF7" w:rsidRPr="0084091B">
        <w:rPr>
          <w:rFonts w:cs="Arial"/>
          <w:szCs w:val="24"/>
        </w:rPr>
        <w:t xml:space="preserve"> of a single AC </w:t>
      </w:r>
      <w:r w:rsidR="003D1DF7" w:rsidRPr="0084091B">
        <w:rPr>
          <w:rFonts w:cs="Arial"/>
          <w:i/>
          <w:szCs w:val="24"/>
        </w:rPr>
        <w:t>offshore transmission circuit</w:t>
      </w:r>
      <w:r w:rsidR="003D1DF7" w:rsidRPr="0084091B">
        <w:rPr>
          <w:rFonts w:cs="Arial"/>
          <w:szCs w:val="24"/>
        </w:rPr>
        <w:t xml:space="preserve"> on the </w:t>
      </w:r>
      <w:r w:rsidR="003D1DF7" w:rsidRPr="0084091B">
        <w:rPr>
          <w:rFonts w:cs="Arial"/>
          <w:i/>
          <w:szCs w:val="24"/>
        </w:rPr>
        <w:t>offshore platform</w:t>
      </w:r>
      <w:r w:rsidR="003D1DF7" w:rsidRPr="0084091B">
        <w:rPr>
          <w:rFonts w:cs="Arial"/>
          <w:szCs w:val="24"/>
        </w:rPr>
        <w:t>;</w:t>
      </w:r>
    </w:p>
    <w:p w14:paraId="52CCE63D" w14:textId="77777777" w:rsidR="003D1DF7" w:rsidRPr="00087373" w:rsidRDefault="003D1DF7" w:rsidP="00DA1149">
      <w:pPr>
        <w:ind w:left="1418" w:hanging="709"/>
        <w:rPr>
          <w:rFonts w:cs="Arial"/>
          <w:szCs w:val="24"/>
        </w:rPr>
      </w:pPr>
    </w:p>
    <w:p w14:paraId="19A98A34" w14:textId="77777777" w:rsidR="003D1DF7" w:rsidRPr="00087373" w:rsidRDefault="00DF40AC" w:rsidP="00DA1149">
      <w:pPr>
        <w:ind w:left="1418" w:hanging="709"/>
        <w:rPr>
          <w:rFonts w:cs="Arial"/>
          <w:szCs w:val="24"/>
        </w:rPr>
      </w:pPr>
      <w:r w:rsidRPr="00087373">
        <w:rPr>
          <w:rFonts w:cs="Arial"/>
          <w:szCs w:val="24"/>
        </w:rPr>
        <w:t>7.15.2</w:t>
      </w:r>
      <w:r w:rsidRPr="00087373">
        <w:rPr>
          <w:rFonts w:cs="Arial"/>
          <w:szCs w:val="24"/>
        </w:rPr>
        <w:tab/>
      </w:r>
      <w:r w:rsidR="00DA0F11">
        <w:rPr>
          <w:rFonts w:cs="Arial"/>
          <w:szCs w:val="24"/>
        </w:rPr>
        <w:t>i</w:t>
      </w:r>
      <w:r w:rsidR="003D1DF7" w:rsidRPr="00087373">
        <w:rPr>
          <w:rFonts w:cs="Arial"/>
          <w:szCs w:val="24"/>
        </w:rPr>
        <w:t xml:space="preserve">n the case of an </w:t>
      </w:r>
      <w:r w:rsidR="003D1DF7" w:rsidRPr="00087373">
        <w:rPr>
          <w:rFonts w:cs="Arial"/>
          <w:i/>
          <w:szCs w:val="24"/>
        </w:rPr>
        <w:t>offshore power park module</w:t>
      </w:r>
      <w:r w:rsidR="00054AE5">
        <w:rPr>
          <w:rFonts w:cs="Arial"/>
          <w:szCs w:val="24"/>
        </w:rPr>
        <w:t xml:space="preserve"> </w:t>
      </w:r>
      <w:r w:rsidR="003D1DF7" w:rsidRPr="00087373">
        <w:rPr>
          <w:rFonts w:cs="Arial"/>
          <w:szCs w:val="24"/>
        </w:rPr>
        <w:t xml:space="preserve">connection with an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of 120MW or more, with the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reduced to 50%, 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AC </w:t>
      </w:r>
      <w:r w:rsidR="003D1DF7" w:rsidRPr="00087373">
        <w:rPr>
          <w:rFonts w:cs="Arial"/>
          <w:i/>
          <w:szCs w:val="24"/>
        </w:rPr>
        <w:t>offshore transmission circuit</w:t>
      </w:r>
      <w:r w:rsidR="003D1DF7" w:rsidRPr="00087373">
        <w:rPr>
          <w:rFonts w:cs="Arial"/>
          <w:szCs w:val="24"/>
        </w:rPr>
        <w:t xml:space="preserve"> at the onshore transformation </w:t>
      </w:r>
      <w:proofErr w:type="gramStart"/>
      <w:r w:rsidR="003D1DF7" w:rsidRPr="00087373">
        <w:rPr>
          <w:rFonts w:cs="Arial"/>
          <w:szCs w:val="24"/>
        </w:rPr>
        <w:t>facilities</w:t>
      </w:r>
      <w:proofErr w:type="gramEnd"/>
    </w:p>
    <w:p w14:paraId="1827B0C7" w14:textId="77777777" w:rsidR="003D1DF7" w:rsidRPr="00087373" w:rsidRDefault="003D1DF7" w:rsidP="003D1DF7">
      <w:pPr>
        <w:ind w:left="720"/>
        <w:rPr>
          <w:rFonts w:cs="Arial"/>
          <w:szCs w:val="24"/>
        </w:rPr>
      </w:pPr>
    </w:p>
    <w:p w14:paraId="45B58B7F" w14:textId="77777777" w:rsidR="003D1DF7" w:rsidRPr="00087373" w:rsidRDefault="003D1DF7" w:rsidP="003D1DF7">
      <w:pPr>
        <w:ind w:left="720"/>
        <w:rPr>
          <w:rFonts w:cs="Arial"/>
          <w:szCs w:val="24"/>
        </w:rPr>
      </w:pPr>
      <w:r w:rsidRPr="00087373">
        <w:rPr>
          <w:rFonts w:cs="Arial"/>
          <w:szCs w:val="24"/>
        </w:rPr>
        <w:t>And in all ca</w:t>
      </w:r>
      <w:r w:rsidR="00547BC3" w:rsidRPr="00087373">
        <w:rPr>
          <w:rFonts w:cs="Arial"/>
          <w:szCs w:val="24"/>
        </w:rPr>
        <w:t>ses other than specified in 7.15.1 and 7.15</w:t>
      </w:r>
      <w:r w:rsidRPr="00087373">
        <w:rPr>
          <w:rFonts w:cs="Arial"/>
          <w:szCs w:val="24"/>
        </w:rPr>
        <w:t>.2 above:</w:t>
      </w:r>
    </w:p>
    <w:p w14:paraId="60B572BB" w14:textId="77777777" w:rsidR="003D1DF7" w:rsidRPr="00087373" w:rsidRDefault="003D1DF7" w:rsidP="003D1DF7">
      <w:pPr>
        <w:ind w:left="720"/>
        <w:rPr>
          <w:rFonts w:cs="Arial"/>
          <w:szCs w:val="24"/>
        </w:rPr>
      </w:pPr>
    </w:p>
    <w:p w14:paraId="2BFF69D8" w14:textId="77777777" w:rsidR="003D1DF7" w:rsidRPr="00087373" w:rsidRDefault="00DF40AC" w:rsidP="00352B77">
      <w:pPr>
        <w:ind w:left="1440" w:hanging="720"/>
        <w:rPr>
          <w:rFonts w:cs="Arial"/>
          <w:szCs w:val="24"/>
        </w:rPr>
      </w:pPr>
      <w:r w:rsidRPr="00087373">
        <w:rPr>
          <w:rFonts w:cs="Arial"/>
          <w:szCs w:val="24"/>
        </w:rPr>
        <w:lastRenderedPageBreak/>
        <w:t>7.15</w:t>
      </w:r>
      <w:r w:rsidR="003D1DF7" w:rsidRPr="00087373">
        <w:rPr>
          <w:rFonts w:cs="Arial"/>
          <w:szCs w:val="24"/>
        </w:rPr>
        <w:t>.3</w:t>
      </w:r>
      <w:r w:rsidR="003D1DF7" w:rsidRPr="00087373">
        <w:rPr>
          <w:rFonts w:cs="Arial"/>
          <w:szCs w:val="24"/>
        </w:rPr>
        <w:tab/>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w:t>
      </w:r>
      <w:r w:rsidR="003D1DF7" w:rsidRPr="00087373">
        <w:rPr>
          <w:rFonts w:cs="Arial"/>
          <w:i/>
          <w:szCs w:val="24"/>
        </w:rPr>
        <w:t>offshore transmission circuit</w:t>
      </w:r>
      <w:r w:rsidR="003D1DF7" w:rsidRPr="00087373">
        <w:rPr>
          <w:rFonts w:cs="Arial"/>
          <w:szCs w:val="24"/>
        </w:rPr>
        <w:t>;</w:t>
      </w:r>
    </w:p>
    <w:p w14:paraId="008C4B41" w14:textId="77777777" w:rsidR="003D1DF7" w:rsidRPr="00087373" w:rsidRDefault="003D1DF7" w:rsidP="003D1DF7">
      <w:pPr>
        <w:ind w:left="1440" w:hanging="720"/>
        <w:rPr>
          <w:rFonts w:cs="Arial"/>
          <w:szCs w:val="24"/>
        </w:rPr>
      </w:pPr>
    </w:p>
    <w:p w14:paraId="212FB08A" w14:textId="77777777" w:rsidR="003D1DF7" w:rsidRPr="00087373" w:rsidRDefault="003D1DF7" w:rsidP="003D1DF7">
      <w:pPr>
        <w:ind w:left="1440" w:hanging="720"/>
        <w:rPr>
          <w:rFonts w:cs="Arial"/>
          <w:szCs w:val="24"/>
        </w:rPr>
      </w:pPr>
      <w:r w:rsidRPr="00087373">
        <w:rPr>
          <w:rFonts w:cs="Arial"/>
          <w:szCs w:val="24"/>
        </w:rPr>
        <w:t>And in all cases:</w:t>
      </w:r>
    </w:p>
    <w:p w14:paraId="3D947341" w14:textId="77777777" w:rsidR="003D1DF7" w:rsidRPr="00087373" w:rsidRDefault="003D1DF7" w:rsidP="003D1DF7">
      <w:pPr>
        <w:ind w:left="1440" w:hanging="720"/>
        <w:rPr>
          <w:rFonts w:cs="Arial"/>
          <w:szCs w:val="24"/>
        </w:rPr>
      </w:pPr>
    </w:p>
    <w:p w14:paraId="031650C8" w14:textId="77777777" w:rsidR="0005269D" w:rsidRPr="00C54280" w:rsidRDefault="00DF40AC" w:rsidP="0005269D">
      <w:pPr>
        <w:tabs>
          <w:tab w:val="left" w:pos="993"/>
        </w:tabs>
        <w:ind w:left="993" w:hanging="1004"/>
        <w:rPr>
          <w:rFonts w:cs="Arial"/>
          <w:sz w:val="20"/>
        </w:rPr>
      </w:pPr>
      <w:r w:rsidRPr="00087373">
        <w:rPr>
          <w:rFonts w:cs="Arial"/>
          <w:szCs w:val="24"/>
        </w:rPr>
        <w:t>7.15</w:t>
      </w:r>
      <w:r w:rsidR="003D1DF7" w:rsidRPr="00087373">
        <w:rPr>
          <w:rFonts w:cs="Arial"/>
          <w:szCs w:val="24"/>
        </w:rPr>
        <w:t>.4</w:t>
      </w:r>
      <w:r w:rsidR="008C508E">
        <w:rPr>
          <w:rFonts w:cs="Arial"/>
          <w:szCs w:val="24"/>
        </w:rPr>
        <w:tab/>
      </w:r>
      <w:r w:rsidR="0005269D" w:rsidRPr="0005269D">
        <w:rPr>
          <w:rFonts w:cs="Arial"/>
          <w:szCs w:val="24"/>
        </w:rPr>
        <w:t xml:space="preserve">a </w:t>
      </w:r>
      <w:r w:rsidR="0005269D" w:rsidRPr="0005269D">
        <w:rPr>
          <w:rFonts w:cs="Arial"/>
          <w:i/>
          <w:szCs w:val="24"/>
        </w:rPr>
        <w:t>fault outage</w:t>
      </w:r>
      <w:r w:rsidR="0005269D" w:rsidRPr="0005269D">
        <w:rPr>
          <w:rFonts w:cs="Arial"/>
          <w:szCs w:val="24"/>
        </w:rPr>
        <w:t xml:space="preserve"> or a </w:t>
      </w:r>
      <w:r w:rsidR="0005269D" w:rsidRPr="0005269D">
        <w:rPr>
          <w:rFonts w:cs="Arial"/>
          <w:i/>
          <w:szCs w:val="24"/>
        </w:rPr>
        <w:t>planned outage</w:t>
      </w:r>
      <w:r w:rsidR="0005269D" w:rsidRPr="0005269D">
        <w:rPr>
          <w:rFonts w:cs="Arial"/>
          <w:szCs w:val="24"/>
        </w:rPr>
        <w:t xml:space="preserve"> of a </w:t>
      </w:r>
      <w:r w:rsidR="0005269D" w:rsidRPr="0005269D">
        <w:rPr>
          <w:rFonts w:cs="Arial"/>
          <w:i/>
          <w:szCs w:val="24"/>
        </w:rPr>
        <w:t>generation circuit</w:t>
      </w:r>
      <w:r w:rsidR="0005269D" w:rsidRPr="0005269D">
        <w:rPr>
          <w:rFonts w:cs="Arial"/>
          <w:szCs w:val="24"/>
        </w:rPr>
        <w:t xml:space="preserve">, a </w:t>
      </w:r>
      <w:r w:rsidR="0005269D" w:rsidRPr="0005269D">
        <w:rPr>
          <w:rFonts w:cs="Arial"/>
          <w:i/>
          <w:szCs w:val="24"/>
        </w:rPr>
        <w:t>generating unit</w:t>
      </w:r>
      <w:r w:rsidR="0005269D" w:rsidRPr="0005269D">
        <w:rPr>
          <w:rFonts w:cs="Arial"/>
          <w:szCs w:val="24"/>
        </w:rPr>
        <w:t xml:space="preserve"> (or </w:t>
      </w:r>
      <w:r w:rsidR="0005269D" w:rsidRPr="0005269D">
        <w:rPr>
          <w:rFonts w:cs="Arial"/>
          <w:i/>
          <w:szCs w:val="24"/>
        </w:rPr>
        <w:t>several generating units</w:t>
      </w:r>
      <w:r w:rsidR="0005269D" w:rsidRPr="0005269D">
        <w:rPr>
          <w:rFonts w:cs="Arial"/>
          <w:szCs w:val="24"/>
        </w:rPr>
        <w:t xml:space="preserve"> </w:t>
      </w:r>
      <w:r w:rsidR="0005269D" w:rsidRPr="0005269D">
        <w:rPr>
          <w:rFonts w:cs="Arial"/>
          <w:i/>
          <w:szCs w:val="24"/>
        </w:rPr>
        <w:t xml:space="preserve">sharing </w:t>
      </w:r>
      <w:r w:rsidR="0005269D" w:rsidRPr="0005269D">
        <w:rPr>
          <w:rFonts w:cs="Arial"/>
          <w:szCs w:val="24"/>
        </w:rPr>
        <w:t xml:space="preserve">a common circuit breaker), a </w:t>
      </w:r>
      <w:r w:rsidR="0005269D" w:rsidRPr="0005269D">
        <w:rPr>
          <w:rFonts w:cs="Arial"/>
          <w:i/>
          <w:szCs w:val="24"/>
        </w:rPr>
        <w:t>power park module</w:t>
      </w:r>
      <w:r w:rsidR="0005269D" w:rsidRPr="0005269D">
        <w:rPr>
          <w:rFonts w:cs="Arial"/>
          <w:szCs w:val="24"/>
        </w:rPr>
        <w:t xml:space="preserve">, a </w:t>
      </w:r>
      <w:r w:rsidR="0005269D" w:rsidRPr="0005269D">
        <w:rPr>
          <w:rFonts w:cs="Arial"/>
          <w:i/>
          <w:szCs w:val="24"/>
        </w:rPr>
        <w:t>DC converter</w:t>
      </w:r>
      <w:r w:rsidR="0005269D" w:rsidRPr="0005269D">
        <w:rPr>
          <w:rFonts w:cs="Arial"/>
          <w:szCs w:val="24"/>
        </w:rPr>
        <w:t xml:space="preserve">, single reactive compensator or other reactive </w:t>
      </w:r>
      <w:proofErr w:type="gramStart"/>
      <w:r w:rsidR="0005269D" w:rsidRPr="0005269D">
        <w:rPr>
          <w:rFonts w:cs="Arial"/>
          <w:szCs w:val="24"/>
        </w:rPr>
        <w:t>provider;</w:t>
      </w:r>
      <w:proofErr w:type="gramEnd"/>
    </w:p>
    <w:p w14:paraId="0A25C175" w14:textId="77777777" w:rsidR="003D1DF7" w:rsidRPr="00087373" w:rsidRDefault="003D1DF7" w:rsidP="0005269D">
      <w:pPr>
        <w:ind w:left="1440" w:hanging="720"/>
        <w:rPr>
          <w:rFonts w:cs="Arial"/>
          <w:szCs w:val="24"/>
        </w:rPr>
      </w:pPr>
    </w:p>
    <w:p w14:paraId="657B4CD7" w14:textId="77777777" w:rsidR="003D1DF7" w:rsidRPr="00293860" w:rsidRDefault="00DF40AC" w:rsidP="008C508E">
      <w:pPr>
        <w:ind w:left="993" w:hanging="880"/>
        <w:rPr>
          <w:rFonts w:cs="Arial"/>
          <w:color w:val="7030A0"/>
          <w:szCs w:val="24"/>
        </w:rPr>
      </w:pPr>
      <w:r w:rsidRPr="00087373">
        <w:rPr>
          <w:rFonts w:cs="Arial"/>
          <w:szCs w:val="24"/>
        </w:rPr>
        <w:t>7.15</w:t>
      </w:r>
      <w:r w:rsidR="003D1DF7" w:rsidRPr="00087373">
        <w:rPr>
          <w:rFonts w:cs="Arial"/>
          <w:szCs w:val="24"/>
        </w:rPr>
        <w:t>.5</w:t>
      </w:r>
      <w:r w:rsidR="003D1DF7" w:rsidRPr="00087373">
        <w:rPr>
          <w:rFonts w:cs="Arial"/>
          <w:szCs w:val="24"/>
        </w:rPr>
        <w:tab/>
      </w:r>
      <w:r w:rsidR="003D1DF7" w:rsidRPr="00293860">
        <w:rPr>
          <w:rFonts w:cs="Arial"/>
          <w:szCs w:val="24"/>
        </w:rPr>
        <w:t xml:space="preserve">a </w:t>
      </w:r>
      <w:r w:rsidR="003D1DF7" w:rsidRPr="00293860">
        <w:rPr>
          <w:rFonts w:cs="Arial"/>
          <w:i/>
          <w:szCs w:val="24"/>
        </w:rPr>
        <w:t>fault outage</w:t>
      </w:r>
      <w:r w:rsidR="003D1DF7" w:rsidRPr="00293860">
        <w:rPr>
          <w:rFonts w:cs="Arial"/>
          <w:szCs w:val="24"/>
        </w:rPr>
        <w:t xml:space="preserve"> of a single </w:t>
      </w:r>
      <w:r w:rsidR="003D1DF7" w:rsidRPr="00293860">
        <w:rPr>
          <w:rFonts w:cs="Arial"/>
          <w:i/>
          <w:szCs w:val="24"/>
        </w:rPr>
        <w:t>offshore transmission circuit</w:t>
      </w:r>
      <w:r w:rsidR="003D1DF7" w:rsidRPr="00293860">
        <w:rPr>
          <w:rFonts w:cs="Arial"/>
          <w:szCs w:val="24"/>
        </w:rPr>
        <w:t xml:space="preserve"> during a </w:t>
      </w:r>
      <w:r w:rsidR="003D1DF7" w:rsidRPr="00293860">
        <w:rPr>
          <w:rFonts w:cs="Arial"/>
          <w:i/>
          <w:szCs w:val="24"/>
        </w:rPr>
        <w:t>planned outage</w:t>
      </w:r>
      <w:r w:rsidR="003D1DF7" w:rsidRPr="00293860">
        <w:rPr>
          <w:rFonts w:cs="Arial"/>
          <w:szCs w:val="24"/>
        </w:rPr>
        <w:t xml:space="preserve"> of another </w:t>
      </w:r>
      <w:r w:rsidR="003D1DF7" w:rsidRPr="00293860">
        <w:rPr>
          <w:rFonts w:cs="Arial"/>
          <w:i/>
          <w:szCs w:val="24"/>
        </w:rPr>
        <w:t>offshore transmission circuit</w:t>
      </w:r>
      <w:r w:rsidR="003D1DF7" w:rsidRPr="00293860">
        <w:rPr>
          <w:rFonts w:cs="Arial"/>
          <w:szCs w:val="24"/>
        </w:rPr>
        <w:t>;</w:t>
      </w:r>
      <w:r w:rsidR="00AD1FBC" w:rsidRPr="00293860">
        <w:rPr>
          <w:rFonts w:cs="Arial"/>
          <w:szCs w:val="24"/>
        </w:rPr>
        <w:t xml:space="preserve"> </w:t>
      </w:r>
      <w:r w:rsidR="00AD1FBC" w:rsidRPr="00293860">
        <w:rPr>
          <w:rFonts w:cs="Arial"/>
          <w:i/>
          <w:szCs w:val="24"/>
        </w:rPr>
        <w:t>generation circuit</w:t>
      </w:r>
      <w:r w:rsidR="00AD1FBC" w:rsidRPr="00293860">
        <w:rPr>
          <w:rFonts w:cs="Arial"/>
          <w:color w:val="7030A0"/>
          <w:szCs w:val="24"/>
        </w:rPr>
        <w:t xml:space="preserve">, </w:t>
      </w:r>
      <w:r w:rsidR="00AD1FBC" w:rsidRPr="008C508E">
        <w:rPr>
          <w:rFonts w:cs="Arial"/>
          <w:szCs w:val="24"/>
        </w:rPr>
        <w:t xml:space="preserve">a </w:t>
      </w:r>
      <w:r w:rsidR="00AD1FBC" w:rsidRPr="008C508E">
        <w:rPr>
          <w:rFonts w:cs="Arial"/>
          <w:i/>
          <w:szCs w:val="24"/>
        </w:rPr>
        <w:t xml:space="preserve">generating unit </w:t>
      </w:r>
      <w:r w:rsidR="00AD1FBC" w:rsidRPr="008C508E">
        <w:rPr>
          <w:rFonts w:cs="Arial"/>
          <w:szCs w:val="24"/>
        </w:rPr>
        <w:t>(</w:t>
      </w:r>
      <w:r w:rsidR="00AD1FBC" w:rsidRPr="008C508E">
        <w:rPr>
          <w:rFonts w:cs="Arial"/>
          <w:i/>
          <w:szCs w:val="24"/>
        </w:rPr>
        <w:t xml:space="preserve">or several generating units </w:t>
      </w:r>
      <w:r w:rsidR="00AD1FBC" w:rsidRPr="008C508E">
        <w:rPr>
          <w:rFonts w:cs="Arial"/>
          <w:szCs w:val="24"/>
        </w:rPr>
        <w:t xml:space="preserve">sharing a common circuit breaker), a </w:t>
      </w:r>
      <w:r w:rsidR="00CA26E6" w:rsidRPr="008C508E">
        <w:rPr>
          <w:rFonts w:cs="Arial"/>
          <w:i/>
          <w:szCs w:val="24"/>
        </w:rPr>
        <w:t>power park m</w:t>
      </w:r>
      <w:r w:rsidR="00AD1FBC" w:rsidRPr="008C508E">
        <w:rPr>
          <w:rFonts w:cs="Arial"/>
          <w:i/>
          <w:szCs w:val="24"/>
        </w:rPr>
        <w:t>odule</w:t>
      </w:r>
      <w:r w:rsidR="00AD1FBC" w:rsidRPr="008C508E">
        <w:rPr>
          <w:rFonts w:cs="Arial"/>
          <w:szCs w:val="24"/>
        </w:rPr>
        <w:t xml:space="preserve">, a </w:t>
      </w:r>
      <w:r w:rsidR="00AD1FBC" w:rsidRPr="008C508E">
        <w:rPr>
          <w:rFonts w:cs="Arial"/>
          <w:i/>
          <w:szCs w:val="24"/>
        </w:rPr>
        <w:t>DC converter</w:t>
      </w:r>
      <w:r w:rsidR="00AD1FBC" w:rsidRPr="008C508E">
        <w:rPr>
          <w:rFonts w:cs="Arial"/>
          <w:szCs w:val="24"/>
        </w:rPr>
        <w:t xml:space="preserve">, a reactive compensator or other reactive power </w:t>
      </w:r>
      <w:proofErr w:type="gramStart"/>
      <w:r w:rsidR="00AD1FBC" w:rsidRPr="008C508E">
        <w:rPr>
          <w:rFonts w:cs="Arial"/>
          <w:szCs w:val="24"/>
        </w:rPr>
        <w:t>provider;</w:t>
      </w:r>
      <w:proofErr w:type="gramEnd"/>
    </w:p>
    <w:p w14:paraId="463FD2CD" w14:textId="77777777" w:rsidR="00901D61" w:rsidRPr="00087373" w:rsidRDefault="00901D61" w:rsidP="00945B67">
      <w:pPr>
        <w:ind w:left="1560" w:hanging="851"/>
        <w:rPr>
          <w:rFonts w:cs="Arial"/>
          <w:szCs w:val="24"/>
        </w:rPr>
      </w:pPr>
    </w:p>
    <w:p w14:paraId="1986D2F3" w14:textId="77777777" w:rsidR="003D1DF7" w:rsidRPr="00087373" w:rsidRDefault="003D1DF7" w:rsidP="00901D61">
      <w:pPr>
        <w:ind w:left="1560" w:hanging="851"/>
        <w:rPr>
          <w:rFonts w:cs="Arial"/>
          <w:szCs w:val="24"/>
        </w:rPr>
      </w:pPr>
    </w:p>
    <w:p w14:paraId="64576AE6" w14:textId="77777777" w:rsidR="003D1DF7" w:rsidRPr="00087373" w:rsidRDefault="002E1FCC" w:rsidP="00B35A2D">
      <w:pPr>
        <w:ind w:left="1440" w:hanging="731"/>
        <w:rPr>
          <w:rFonts w:cs="Arial"/>
          <w:szCs w:val="24"/>
        </w:rPr>
      </w:pPr>
      <w:r>
        <w:rPr>
          <w:rFonts w:cs="Arial"/>
          <w:szCs w:val="24"/>
        </w:rPr>
        <w:t xml:space="preserve">7.15.6 </w:t>
      </w:r>
      <w:r w:rsidR="003D1DF7" w:rsidRPr="00087373">
        <w:rPr>
          <w:rFonts w:cs="Arial"/>
          <w:szCs w:val="24"/>
        </w:rPr>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section of </w:t>
      </w:r>
      <w:r w:rsidR="003D1DF7" w:rsidRPr="00087373">
        <w:rPr>
          <w:rFonts w:cs="Arial"/>
          <w:i/>
          <w:szCs w:val="24"/>
        </w:rPr>
        <w:t>busbar</w:t>
      </w:r>
      <w:r w:rsidR="003D1DF7" w:rsidRPr="00087373">
        <w:rPr>
          <w:rFonts w:cs="Arial"/>
          <w:szCs w:val="24"/>
        </w:rPr>
        <w:t xml:space="preserve"> or mesh corner;</w:t>
      </w:r>
    </w:p>
    <w:p w14:paraId="08ACE35B" w14:textId="77777777" w:rsidR="003D1DF7" w:rsidRPr="00087373" w:rsidRDefault="003D1DF7" w:rsidP="003D1DF7">
      <w:pPr>
        <w:rPr>
          <w:rFonts w:cs="Arial"/>
          <w:szCs w:val="24"/>
        </w:rPr>
      </w:pPr>
    </w:p>
    <w:p w14:paraId="6B9ADFD1" w14:textId="77777777" w:rsidR="00901D61" w:rsidRDefault="003D1DF7" w:rsidP="005D7474">
      <w:pPr>
        <w:ind w:left="720"/>
        <w:rPr>
          <w:rFonts w:cs="Arial"/>
          <w:szCs w:val="24"/>
        </w:rPr>
      </w:pPr>
      <w:r w:rsidRPr="00087373">
        <w:rPr>
          <w:rFonts w:cs="Arial"/>
          <w:szCs w:val="24"/>
        </w:rPr>
        <w:t>There shall not be any of the following:</w:t>
      </w:r>
    </w:p>
    <w:p w14:paraId="2F8932E3" w14:textId="77777777" w:rsidR="002E1FCC" w:rsidRPr="00087373" w:rsidRDefault="002E1FCC" w:rsidP="005D7474">
      <w:pPr>
        <w:ind w:left="720"/>
        <w:rPr>
          <w:rFonts w:cs="Arial"/>
          <w:szCs w:val="24"/>
        </w:rPr>
      </w:pPr>
    </w:p>
    <w:p w14:paraId="3D71FFEA"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.7</w:t>
      </w:r>
      <w:r w:rsidR="003D1DF7" w:rsidRPr="00087373">
        <w:rPr>
          <w:rFonts w:cs="Arial"/>
          <w:szCs w:val="24"/>
        </w:rPr>
        <w:tab/>
        <w:t xml:space="preserve">a </w:t>
      </w:r>
      <w:r w:rsidR="003D1DF7" w:rsidRPr="00087373">
        <w:rPr>
          <w:rFonts w:cs="Arial"/>
          <w:i/>
          <w:szCs w:val="24"/>
        </w:rPr>
        <w:t>loss of supply capacity</w:t>
      </w:r>
      <w:r w:rsidR="003D1DF7" w:rsidRPr="00087373">
        <w:rPr>
          <w:rFonts w:cs="Arial"/>
          <w:szCs w:val="24"/>
        </w:rPr>
        <w:t xml:space="preserve"> except as permitted by the demand connection criteria detailed in Section 8;</w:t>
      </w:r>
    </w:p>
    <w:p w14:paraId="5973787E" w14:textId="77777777" w:rsidR="003D1DF7" w:rsidRPr="00087373" w:rsidRDefault="003D1DF7" w:rsidP="00945B67">
      <w:pPr>
        <w:ind w:left="1560" w:hanging="851"/>
        <w:rPr>
          <w:rFonts w:cs="Arial"/>
          <w:szCs w:val="24"/>
        </w:rPr>
      </w:pPr>
    </w:p>
    <w:p w14:paraId="3DE2545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.8</w:t>
      </w:r>
      <w:r w:rsidR="003D1DF7" w:rsidRPr="00087373">
        <w:rPr>
          <w:rFonts w:cs="Arial"/>
          <w:szCs w:val="24"/>
        </w:rPr>
        <w:tab/>
      </w:r>
      <w:r w:rsidR="00DA0F11">
        <w:rPr>
          <w:rFonts w:cs="Arial"/>
          <w:i/>
          <w:szCs w:val="24"/>
        </w:rPr>
        <w:t>u</w:t>
      </w:r>
      <w:r w:rsidR="003D1DF7" w:rsidRPr="00087373">
        <w:rPr>
          <w:rFonts w:cs="Arial"/>
          <w:i/>
          <w:szCs w:val="24"/>
        </w:rPr>
        <w:t>nacceptable overloading</w:t>
      </w:r>
      <w:r w:rsidR="003D1DF7" w:rsidRPr="00087373">
        <w:rPr>
          <w:rFonts w:cs="Arial"/>
          <w:szCs w:val="24"/>
        </w:rPr>
        <w:t xml:space="preserve"> of any </w:t>
      </w:r>
      <w:r w:rsidR="003D1DF7" w:rsidRPr="00087373">
        <w:rPr>
          <w:rFonts w:cs="Arial"/>
          <w:i/>
          <w:szCs w:val="24"/>
        </w:rPr>
        <w:t>primary transmission equipment</w:t>
      </w:r>
      <w:r w:rsidR="003D1DF7" w:rsidRPr="00087373">
        <w:rPr>
          <w:rFonts w:cs="Arial"/>
          <w:szCs w:val="24"/>
        </w:rPr>
        <w:t>;</w:t>
      </w:r>
    </w:p>
    <w:p w14:paraId="2ECB3E6A" w14:textId="77777777" w:rsidR="003D1DF7" w:rsidRPr="00087373" w:rsidRDefault="003D1DF7" w:rsidP="00945B67">
      <w:pPr>
        <w:ind w:left="1560" w:hanging="851"/>
        <w:rPr>
          <w:rFonts w:cs="Arial"/>
          <w:szCs w:val="24"/>
        </w:rPr>
      </w:pPr>
    </w:p>
    <w:p w14:paraId="46263F0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.9</w:t>
      </w:r>
      <w:r w:rsidR="003D1DF7" w:rsidRPr="00087373">
        <w:rPr>
          <w:rFonts w:cs="Arial"/>
          <w:szCs w:val="24"/>
        </w:rPr>
        <w:tab/>
      </w:r>
      <w:r w:rsidR="00DA0F11">
        <w:rPr>
          <w:rFonts w:cs="Arial"/>
          <w:i/>
          <w:szCs w:val="24"/>
        </w:rPr>
        <w:t>u</w:t>
      </w:r>
      <w:r w:rsidR="003D1DF7" w:rsidRPr="00087373">
        <w:rPr>
          <w:rFonts w:cs="Arial"/>
          <w:i/>
          <w:szCs w:val="24"/>
        </w:rPr>
        <w:t>nacceptable voltage conditions</w:t>
      </w:r>
      <w:r w:rsidR="003D1DF7" w:rsidRPr="00087373">
        <w:rPr>
          <w:rFonts w:cs="Arial"/>
          <w:szCs w:val="24"/>
        </w:rPr>
        <w:t xml:space="preserve"> or </w:t>
      </w:r>
      <w:r w:rsidR="003D1DF7" w:rsidRPr="00087373">
        <w:rPr>
          <w:rFonts w:cs="Arial"/>
          <w:i/>
          <w:szCs w:val="24"/>
        </w:rPr>
        <w:t>insufficient voltage performance margins</w:t>
      </w:r>
      <w:r w:rsidR="003D1DF7" w:rsidRPr="00087373">
        <w:rPr>
          <w:rFonts w:cs="Arial"/>
          <w:szCs w:val="24"/>
        </w:rPr>
        <w:t xml:space="preserve">; </w:t>
      </w:r>
    </w:p>
    <w:p w14:paraId="444DA7B2" w14:textId="77777777" w:rsidR="003D1DF7" w:rsidRPr="00087373" w:rsidRDefault="003D1DF7" w:rsidP="00945B67">
      <w:pPr>
        <w:ind w:left="1560" w:hanging="851"/>
        <w:rPr>
          <w:rFonts w:cs="Arial"/>
          <w:szCs w:val="24"/>
        </w:rPr>
      </w:pPr>
    </w:p>
    <w:p w14:paraId="72272690" w14:textId="77777777" w:rsidR="003D1DF7" w:rsidRDefault="00DF40AC" w:rsidP="00945B67">
      <w:pPr>
        <w:ind w:left="1560" w:hanging="851"/>
        <w:rPr>
          <w:rFonts w:cs="Arial"/>
          <w:i/>
          <w:szCs w:val="24"/>
        </w:rPr>
      </w:pPr>
      <w:r w:rsidRPr="00087373">
        <w:rPr>
          <w:rFonts w:cs="Arial"/>
          <w:szCs w:val="24"/>
        </w:rPr>
        <w:t>7.15</w:t>
      </w:r>
      <w:r w:rsidR="003D1DF7" w:rsidRPr="00087373">
        <w:rPr>
          <w:rFonts w:cs="Arial"/>
          <w:szCs w:val="24"/>
        </w:rPr>
        <w:t>.10</w:t>
      </w:r>
      <w:r w:rsidR="003D1DF7" w:rsidRPr="00087373">
        <w:rPr>
          <w:rFonts w:cs="Arial"/>
          <w:szCs w:val="24"/>
        </w:rPr>
        <w:tab/>
      </w:r>
      <w:r w:rsidR="00DA0F11">
        <w:rPr>
          <w:rFonts w:cs="Arial"/>
          <w:i/>
          <w:szCs w:val="24"/>
        </w:rPr>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62FF466A" w14:textId="77777777" w:rsidR="00DA1149" w:rsidRPr="00087373" w:rsidRDefault="00DA1149" w:rsidP="00945B67">
      <w:pPr>
        <w:ind w:left="1560" w:hanging="851"/>
        <w:rPr>
          <w:rFonts w:cs="Arial"/>
          <w:szCs w:val="24"/>
        </w:rPr>
      </w:pPr>
    </w:p>
    <w:p w14:paraId="763D441F" w14:textId="77777777" w:rsidR="00DA1149" w:rsidRPr="00087373" w:rsidRDefault="00E23A9D" w:rsidP="00B35A2D">
      <w:pPr>
        <w:numPr>
          <w:ilvl w:val="2"/>
          <w:numId w:val="63"/>
        </w:numPr>
        <w:rPr>
          <w:rFonts w:cs="Arial"/>
          <w:szCs w:val="24"/>
        </w:rPr>
      </w:pPr>
      <w:r>
        <w:rPr>
          <w:rFonts w:cs="Arial"/>
          <w:i/>
          <w:szCs w:val="24"/>
        </w:rPr>
        <w:t>U</w:t>
      </w:r>
      <w:r w:rsidR="00BB4D9C" w:rsidRPr="00BB4BEA">
        <w:rPr>
          <w:rFonts w:cs="Arial"/>
          <w:i/>
          <w:szCs w:val="24"/>
        </w:rPr>
        <w:t xml:space="preserve">nacceptable </w:t>
      </w:r>
      <w:r>
        <w:rPr>
          <w:rFonts w:cs="Arial"/>
          <w:i/>
          <w:szCs w:val="24"/>
        </w:rPr>
        <w:t>S</w:t>
      </w:r>
      <w:r w:rsidR="00BB4D9C" w:rsidRPr="00BB4BEA">
        <w:rPr>
          <w:rFonts w:cs="Arial"/>
          <w:i/>
          <w:szCs w:val="24"/>
        </w:rPr>
        <w:t>ub-</w:t>
      </w:r>
      <w:r>
        <w:rPr>
          <w:rFonts w:cs="Arial"/>
          <w:i/>
          <w:szCs w:val="24"/>
        </w:rPr>
        <w:t>S</w:t>
      </w:r>
      <w:r w:rsidR="00BB4D9C" w:rsidRPr="00BB4BEA">
        <w:rPr>
          <w:rFonts w:cs="Arial"/>
          <w:i/>
          <w:szCs w:val="24"/>
        </w:rPr>
        <w:t xml:space="preserve">ynchronous </w:t>
      </w:r>
      <w:r>
        <w:rPr>
          <w:rFonts w:cs="Arial"/>
          <w:i/>
          <w:szCs w:val="24"/>
        </w:rPr>
        <w:t>O</w:t>
      </w:r>
      <w:r w:rsidR="00BB4D9C" w:rsidRPr="00BB4BEA">
        <w:rPr>
          <w:rFonts w:cs="Arial"/>
          <w:i/>
          <w:szCs w:val="24"/>
        </w:rPr>
        <w:t>scillations</w:t>
      </w:r>
      <w:r w:rsidR="00DA1149">
        <w:rPr>
          <w:i/>
          <w:iCs/>
          <w:color w:val="FF0000"/>
          <w:sz w:val="20"/>
        </w:rPr>
        <w:t>.</w:t>
      </w:r>
    </w:p>
    <w:p w14:paraId="276B3D85" w14:textId="77777777" w:rsidR="003D1DF7" w:rsidRPr="00087373" w:rsidRDefault="003D1DF7" w:rsidP="003D1DF7">
      <w:pPr>
        <w:rPr>
          <w:rFonts w:cs="Arial"/>
          <w:szCs w:val="24"/>
          <w:u w:val="single"/>
        </w:rPr>
      </w:pPr>
    </w:p>
    <w:p w14:paraId="5823CC4A" w14:textId="77777777" w:rsidR="00467C0F" w:rsidRPr="00352B77" w:rsidRDefault="0016655B" w:rsidP="00B35A2D">
      <w:pPr>
        <w:ind w:left="709" w:hanging="709"/>
        <w:rPr>
          <w:rFonts w:cs="Arial"/>
          <w:szCs w:val="24"/>
        </w:rPr>
      </w:pPr>
      <w:r>
        <w:rPr>
          <w:rFonts w:cs="Arial"/>
          <w:szCs w:val="24"/>
        </w:rPr>
        <w:t>7.16</w:t>
      </w:r>
      <w:r>
        <w:rPr>
          <w:rFonts w:cs="Arial"/>
          <w:szCs w:val="24"/>
        </w:rPr>
        <w:tab/>
      </w:r>
      <w:r w:rsidR="00467C0F" w:rsidRPr="00352B77">
        <w:rPr>
          <w:rFonts w:cs="Arial"/>
          <w:szCs w:val="24"/>
        </w:rPr>
        <w:t>Under planned outage conditions it shall be assumed that the planned outage specified in paragraphs 7.15.5 reasonably forms part of the typical outage pattern referred to in paragraph 7.13</w:t>
      </w:r>
      <w:r w:rsidR="00CD7182">
        <w:rPr>
          <w:rFonts w:cs="Arial"/>
          <w:szCs w:val="24"/>
        </w:rPr>
        <w:t>.3</w:t>
      </w:r>
      <w:r w:rsidR="00467C0F" w:rsidRPr="00352B77">
        <w:rPr>
          <w:rFonts w:cs="Arial"/>
          <w:szCs w:val="24"/>
        </w:rPr>
        <w:t xml:space="preserve"> rather than in addition to the typical outage pattern.</w:t>
      </w:r>
    </w:p>
    <w:p w14:paraId="70611CD4" w14:textId="77777777" w:rsidR="00F735DB" w:rsidRPr="00087373" w:rsidRDefault="00F735DB" w:rsidP="00F735DB">
      <w:pPr>
        <w:rPr>
          <w:rFonts w:cs="Arial"/>
          <w:szCs w:val="24"/>
        </w:rPr>
      </w:pPr>
    </w:p>
    <w:p w14:paraId="589BEB13" w14:textId="77777777" w:rsidR="00F735DB" w:rsidRPr="00087373" w:rsidRDefault="00F735DB" w:rsidP="00F735DB">
      <w:pPr>
        <w:pStyle w:val="Heading9"/>
        <w:rPr>
          <w:rFonts w:cs="Arial"/>
          <w:szCs w:val="24"/>
        </w:rPr>
      </w:pPr>
      <w:r w:rsidRPr="00087373">
        <w:rPr>
          <w:rFonts w:cs="Arial"/>
          <w:szCs w:val="24"/>
        </w:rPr>
        <w:t xml:space="preserve">Post-fault criteria – background conditions with a </w:t>
      </w:r>
      <w:r w:rsidRPr="00087373">
        <w:rPr>
          <w:rFonts w:cs="Arial"/>
          <w:i/>
          <w:szCs w:val="24"/>
        </w:rPr>
        <w:t>local system outage</w:t>
      </w:r>
    </w:p>
    <w:p w14:paraId="70960DB1" w14:textId="77777777" w:rsidR="00F735DB" w:rsidRPr="00087373" w:rsidRDefault="00F735DB" w:rsidP="00F735DB">
      <w:pPr>
        <w:tabs>
          <w:tab w:val="num" w:pos="1440"/>
        </w:tabs>
        <w:rPr>
          <w:rFonts w:cs="Arial"/>
          <w:szCs w:val="24"/>
        </w:rPr>
      </w:pPr>
    </w:p>
    <w:p w14:paraId="47983EAE" w14:textId="77777777" w:rsidR="00352B77" w:rsidRPr="00352B77" w:rsidRDefault="003D1DF7" w:rsidP="00352B77">
      <w:pPr>
        <w:numPr>
          <w:ilvl w:val="1"/>
          <w:numId w:val="14"/>
        </w:numPr>
        <w:tabs>
          <w:tab w:val="num" w:pos="709"/>
        </w:tabs>
        <w:rPr>
          <w:rFonts w:cs="Arial"/>
          <w:szCs w:val="24"/>
        </w:rPr>
      </w:pPr>
      <w:r w:rsidRPr="00087373">
        <w:t xml:space="preserve">The </w:t>
      </w:r>
      <w:r w:rsidRPr="00087373">
        <w:rPr>
          <w:i/>
        </w:rPr>
        <w:t>transmission capacity</w:t>
      </w:r>
      <w:r w:rsidRPr="00087373">
        <w:t xml:space="preserve"> of the </w:t>
      </w:r>
      <w:r w:rsidRPr="00087373">
        <w:rPr>
          <w:i/>
        </w:rPr>
        <w:t>offshore transmission circuits</w:t>
      </w:r>
      <w:r w:rsidRPr="00087373">
        <w:t xml:space="preserve"> for the connection of one or more </w:t>
      </w:r>
      <w:r w:rsidRPr="00087373">
        <w:rPr>
          <w:i/>
        </w:rPr>
        <w:t>offshore</w:t>
      </w:r>
      <w:r w:rsidRPr="00087373">
        <w:t xml:space="preserve"> </w:t>
      </w:r>
      <w:r w:rsidRPr="00087373">
        <w:rPr>
          <w:i/>
        </w:rPr>
        <w:t>power stations</w:t>
      </w:r>
      <w:r w:rsidRPr="00087373">
        <w:t xml:space="preserve"> to an </w:t>
      </w:r>
      <w:r w:rsidRPr="00087373">
        <w:rPr>
          <w:i/>
        </w:rPr>
        <w:t>offshore transmission system</w:t>
      </w:r>
      <w:r w:rsidRPr="00087373">
        <w:t xml:space="preserve"> shall also be planned such that, for the background condit</w:t>
      </w:r>
      <w:r w:rsidR="00A65585" w:rsidRPr="00087373">
        <w:t>ions described in paragraph 7.13</w:t>
      </w:r>
      <w:r w:rsidRPr="00087373">
        <w:t xml:space="preserve"> with a </w:t>
      </w:r>
      <w:r w:rsidRPr="00087373">
        <w:rPr>
          <w:i/>
        </w:rPr>
        <w:t>local system outage</w:t>
      </w:r>
      <w:r w:rsidRPr="00087373">
        <w:t>, the operational security criteria set out in Section 9 can be met.</w:t>
      </w:r>
    </w:p>
    <w:p w14:paraId="36A96AF5" w14:textId="77777777" w:rsidR="00352B77" w:rsidRPr="00352B77" w:rsidRDefault="00352B77" w:rsidP="00352B77">
      <w:pPr>
        <w:tabs>
          <w:tab w:val="num" w:pos="709"/>
        </w:tabs>
        <w:ind w:left="615"/>
        <w:rPr>
          <w:rFonts w:cs="Arial"/>
          <w:szCs w:val="24"/>
        </w:rPr>
      </w:pPr>
    </w:p>
    <w:p w14:paraId="1C79195D" w14:textId="77777777" w:rsidR="003D1DF7" w:rsidRPr="00352B77" w:rsidRDefault="003D1DF7" w:rsidP="00352B77">
      <w:pPr>
        <w:numPr>
          <w:ilvl w:val="1"/>
          <w:numId w:val="14"/>
        </w:numPr>
        <w:tabs>
          <w:tab w:val="num" w:pos="709"/>
        </w:tabs>
        <w:rPr>
          <w:rFonts w:cs="Arial"/>
          <w:szCs w:val="24"/>
        </w:rPr>
      </w:pPr>
      <w:r w:rsidRPr="00087373">
        <w:t>Where necessary to satisfy the cr</w:t>
      </w:r>
      <w:r w:rsidR="00A65585" w:rsidRPr="00087373">
        <w:t>iteria set out in paragraph 7.17</w:t>
      </w:r>
      <w:r w:rsidRPr="00087373">
        <w:t xml:space="preserve">, investment should be made in </w:t>
      </w:r>
      <w:r w:rsidRPr="00352B77">
        <w:rPr>
          <w:i/>
        </w:rPr>
        <w:t>transmission capacity</w:t>
      </w:r>
      <w:r w:rsidRPr="00087373">
        <w:t xml:space="preserve"> except where operational measures suffice to meet t</w:t>
      </w:r>
      <w:r w:rsidR="00A65585" w:rsidRPr="00087373">
        <w:t>he criteria in paragraph 7.17</w:t>
      </w:r>
      <w:r w:rsidRPr="00087373">
        <w:t xml:space="preserve"> </w:t>
      </w:r>
      <w:proofErr w:type="gramStart"/>
      <w:r w:rsidRPr="00087373">
        <w:t>provided that</w:t>
      </w:r>
      <w:proofErr w:type="gramEnd"/>
      <w:r w:rsidRPr="00087373">
        <w:t xml:space="preserve"> maintenance access </w:t>
      </w:r>
      <w:r w:rsidRPr="00087373">
        <w:lastRenderedPageBreak/>
        <w:t xml:space="preserve">for each </w:t>
      </w:r>
      <w:r w:rsidRPr="00352B77">
        <w:rPr>
          <w:i/>
        </w:rPr>
        <w:t>offshore transmission circuit</w:t>
      </w:r>
      <w:r w:rsidRPr="00087373">
        <w:t xml:space="preserve"> can be achieved and provided that such measures are economically justified. The operational measures to be considered include rearrangement of transmission outages and appropriate reselection of </w:t>
      </w:r>
      <w:r w:rsidRPr="00352B77">
        <w:rPr>
          <w:i/>
        </w:rPr>
        <w:t xml:space="preserve">generating units </w:t>
      </w:r>
      <w:r w:rsidRPr="00087373">
        <w:t xml:space="preserve">from those expected to be available, for example through </w:t>
      </w:r>
      <w:r w:rsidRPr="00352B77">
        <w:rPr>
          <w:i/>
        </w:rPr>
        <w:t>balancing services</w:t>
      </w:r>
      <w:r w:rsidRPr="00087373">
        <w:t>. Guidance on economic justification is given in Appendix</w:t>
      </w:r>
      <w:r w:rsidR="00884321" w:rsidRPr="00087373">
        <w:t xml:space="preserve"> G</w:t>
      </w:r>
      <w:r w:rsidRPr="00087373">
        <w:t>.</w:t>
      </w:r>
    </w:p>
    <w:p w14:paraId="6CCECEE3" w14:textId="77777777" w:rsidR="00352B77" w:rsidRDefault="00352B77" w:rsidP="00352B77">
      <w:pPr>
        <w:pStyle w:val="ListParagraph"/>
        <w:rPr>
          <w:rFonts w:cs="Arial"/>
          <w:szCs w:val="24"/>
        </w:rPr>
      </w:pPr>
    </w:p>
    <w:p w14:paraId="54E3CCF4" w14:textId="77777777" w:rsidR="003D1DF7" w:rsidRDefault="003D1DF7" w:rsidP="003D1DF7">
      <w:pPr>
        <w:pStyle w:val="Heading8"/>
        <w:rPr>
          <w:rFonts w:cs="Arial"/>
          <w:szCs w:val="24"/>
        </w:rPr>
      </w:pPr>
      <w:r w:rsidRPr="00087373">
        <w:rPr>
          <w:rFonts w:cs="Arial"/>
          <w:szCs w:val="24"/>
        </w:rPr>
        <w:t>Switching Arrangements</w:t>
      </w:r>
    </w:p>
    <w:p w14:paraId="423A9B76" w14:textId="77777777" w:rsidR="00352B77" w:rsidRPr="00352B77" w:rsidRDefault="00352B77" w:rsidP="00352B77">
      <w:pPr>
        <w:numPr>
          <w:ilvl w:val="1"/>
          <w:numId w:val="14"/>
        </w:numPr>
        <w:tabs>
          <w:tab w:val="num" w:pos="709"/>
        </w:tabs>
        <w:rPr>
          <w:rFonts w:cs="Arial"/>
          <w:szCs w:val="24"/>
        </w:rPr>
      </w:pPr>
      <w:r w:rsidRPr="00087373">
        <w:t xml:space="preserve">Guidance on </w:t>
      </w:r>
      <w:r w:rsidRPr="00087373">
        <w:rPr>
          <w:i/>
        </w:rPr>
        <w:t>offshore</w:t>
      </w:r>
      <w:r w:rsidRPr="00087373">
        <w:t xml:space="preserve"> 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D6ACA25" w14:textId="77777777" w:rsidR="00352B77" w:rsidRPr="00352B77" w:rsidRDefault="00352B77" w:rsidP="00352B77"/>
    <w:p w14:paraId="64D9C3D5" w14:textId="77777777" w:rsidR="003D1DF7" w:rsidRPr="00087373" w:rsidRDefault="003D1DF7" w:rsidP="003D1DF7">
      <w:pPr>
        <w:pStyle w:val="Heading8"/>
        <w:rPr>
          <w:rFonts w:cs="Arial"/>
          <w:szCs w:val="24"/>
        </w:rPr>
      </w:pPr>
      <w:r w:rsidRPr="00087373">
        <w:rPr>
          <w:rFonts w:cs="Arial"/>
          <w:szCs w:val="24"/>
        </w:rPr>
        <w:t>Variations to Connection Designs</w:t>
      </w:r>
    </w:p>
    <w:p w14:paraId="113AACC8" w14:textId="77777777" w:rsidR="00352B77" w:rsidRPr="00352B77" w:rsidRDefault="00352B77" w:rsidP="00352B77">
      <w:pPr>
        <w:numPr>
          <w:ilvl w:val="1"/>
          <w:numId w:val="14"/>
        </w:numPr>
        <w:tabs>
          <w:tab w:val="num" w:pos="709"/>
        </w:tabs>
        <w:rPr>
          <w:rFonts w:cs="Arial"/>
          <w:szCs w:val="24"/>
        </w:rPr>
      </w:pPr>
      <w:r w:rsidRPr="00087373">
        <w:t xml:space="preserve">Variations, arising </w:t>
      </w:r>
      <w:proofErr w:type="gramStart"/>
      <w:r w:rsidRPr="00087373">
        <w:t>from a generation customer’s request,</w:t>
      </w:r>
      <w:proofErr w:type="gramEnd"/>
      <w:r w:rsidRPr="00087373">
        <w:t xml:space="preserve"> to the generation connection design necessary to meet the requirements of paragraphs 7.6 to 7.18 shall also satisfy the requirements of this Standard provided that the varied design satisfies the conditions set out in paragraphs 7.21.1 to 7.21.3. For example, such a</w:t>
      </w:r>
      <w:r w:rsidRPr="00087373">
        <w:rPr>
          <w:sz w:val="22"/>
          <w:szCs w:val="22"/>
        </w:rPr>
        <w:t xml:space="preserve"> </w:t>
      </w:r>
      <w:r w:rsidRPr="00087373">
        <w:rPr>
          <w:szCs w:val="24"/>
        </w:rPr>
        <w:t xml:space="preserve">generation connection design variation may be used to take account of the </w:t>
      </w:r>
      <w:proofErr w:type="gramStart"/>
      <w:r w:rsidRPr="00087373">
        <w:rPr>
          <w:szCs w:val="24"/>
        </w:rPr>
        <w:t>particular characteristics</w:t>
      </w:r>
      <w:proofErr w:type="gramEnd"/>
      <w:r w:rsidRPr="00087373">
        <w:rPr>
          <w:szCs w:val="24"/>
        </w:rPr>
        <w:t xml:space="preserve"> of an </w:t>
      </w:r>
      <w:r w:rsidRPr="00087373">
        <w:rPr>
          <w:i/>
          <w:szCs w:val="24"/>
        </w:rPr>
        <w:t>offshore power station</w:t>
      </w:r>
      <w:r w:rsidRPr="00087373">
        <w:rPr>
          <w:szCs w:val="24"/>
        </w:rPr>
        <w:t>.</w:t>
      </w:r>
    </w:p>
    <w:p w14:paraId="13032570" w14:textId="77777777" w:rsidR="00352B77" w:rsidRPr="00352B77" w:rsidRDefault="00352B77" w:rsidP="00352B77">
      <w:pPr>
        <w:tabs>
          <w:tab w:val="num" w:pos="709"/>
        </w:tabs>
        <w:ind w:left="615"/>
        <w:rPr>
          <w:rFonts w:cs="Arial"/>
          <w:szCs w:val="24"/>
        </w:rPr>
      </w:pPr>
    </w:p>
    <w:p w14:paraId="7ABFF6AD" w14:textId="77777777" w:rsidR="00352B77" w:rsidRPr="00352B77" w:rsidRDefault="003D1DF7" w:rsidP="00352B77">
      <w:pPr>
        <w:numPr>
          <w:ilvl w:val="1"/>
          <w:numId w:val="14"/>
        </w:numPr>
        <w:tabs>
          <w:tab w:val="num" w:pos="709"/>
        </w:tabs>
        <w:rPr>
          <w:rFonts w:cs="Arial"/>
          <w:szCs w:val="24"/>
        </w:rPr>
      </w:pPr>
      <w:r w:rsidRPr="00087373">
        <w:t>Any generation connection design variation must not, other than in respect of the generation customer requesting the variation, either immediately or in the foreseeable future:</w:t>
      </w:r>
    </w:p>
    <w:p w14:paraId="31674582" w14:textId="77777777" w:rsidR="00352B77" w:rsidRDefault="00352B77" w:rsidP="00352B77">
      <w:pPr>
        <w:pStyle w:val="ListParagraph"/>
        <w:rPr>
          <w:rFonts w:cs="Arial"/>
          <w:szCs w:val="24"/>
        </w:rPr>
      </w:pPr>
    </w:p>
    <w:p w14:paraId="61E24D0A" w14:textId="77777777" w:rsidR="003D1DF7" w:rsidRPr="00352B77" w:rsidRDefault="003D1DF7" w:rsidP="00352B77">
      <w:pPr>
        <w:numPr>
          <w:ilvl w:val="2"/>
          <w:numId w:val="61"/>
        </w:numPr>
        <w:rPr>
          <w:rFonts w:cs="Arial"/>
          <w:szCs w:val="24"/>
        </w:rPr>
      </w:pPr>
      <w:r w:rsidRPr="00352B77">
        <w:rPr>
          <w:rFonts w:cs="Arial"/>
          <w:szCs w:val="24"/>
        </w:rPr>
        <w:t xml:space="preserve">reduce the security of the </w:t>
      </w:r>
      <w:r w:rsidRPr="00352B77">
        <w:rPr>
          <w:rFonts w:cs="Arial"/>
          <w:i/>
          <w:szCs w:val="24"/>
        </w:rPr>
        <w:t>MITS</w:t>
      </w:r>
      <w:r w:rsidRPr="00352B77">
        <w:rPr>
          <w:rFonts w:cs="Arial"/>
          <w:szCs w:val="24"/>
        </w:rPr>
        <w:t xml:space="preserve"> to below the minimum planning criteria specified in Section 4; or </w:t>
      </w:r>
    </w:p>
    <w:p w14:paraId="41B2570B" w14:textId="77777777" w:rsidR="003D1DF7" w:rsidRPr="00087373"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.2</w:t>
      </w:r>
      <w:r w:rsidR="003D1DF7" w:rsidRPr="00087373">
        <w:rPr>
          <w:rFonts w:cs="Arial"/>
          <w:szCs w:val="24"/>
        </w:rPr>
        <w:tab/>
        <w:t xml:space="preserve">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w:t>
      </w:r>
      <w:proofErr w:type="gramStart"/>
      <w:r w:rsidR="003D1DF7" w:rsidRPr="00087373">
        <w:rPr>
          <w:rFonts w:cs="Arial"/>
          <w:szCs w:val="24"/>
        </w:rPr>
        <w:t>customers;</w:t>
      </w:r>
      <w:proofErr w:type="gramEnd"/>
      <w:r w:rsidR="003D1DF7" w:rsidRPr="00087373">
        <w:rPr>
          <w:rFonts w:cs="Arial"/>
          <w:szCs w:val="24"/>
        </w:rPr>
        <w:t xml:space="preserve"> or </w:t>
      </w:r>
    </w:p>
    <w:p w14:paraId="71C215BD" w14:textId="77777777" w:rsidR="003D1DF7"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.3</w:t>
      </w:r>
      <w:r w:rsidR="003D1DF7" w:rsidRPr="00087373">
        <w:rPr>
          <w:rFonts w:cs="Arial"/>
          <w:szCs w:val="24"/>
        </w:rPr>
        <w:tab/>
        <w:t xml:space="preserve">compromise any </w:t>
      </w:r>
      <w:r w:rsidR="003D1DF7" w:rsidRPr="00087373">
        <w:rPr>
          <w:rFonts w:cs="Arial"/>
          <w:i/>
          <w:szCs w:val="24"/>
        </w:rPr>
        <w:t xml:space="preserve">transmission licensee’s </w:t>
      </w:r>
      <w:r w:rsidR="003D1DF7" w:rsidRPr="00087373">
        <w:rPr>
          <w:rFonts w:cs="Arial"/>
          <w:szCs w:val="24"/>
        </w:rPr>
        <w:t>ability to meet other statutory obligations or licence obligations.</w:t>
      </w:r>
    </w:p>
    <w:p w14:paraId="3DC8DE35" w14:textId="77777777" w:rsidR="00352B77" w:rsidRPr="00352B77" w:rsidRDefault="003D1DF7" w:rsidP="00352B77">
      <w:pPr>
        <w:numPr>
          <w:ilvl w:val="1"/>
          <w:numId w:val="14"/>
        </w:numPr>
        <w:tabs>
          <w:tab w:val="num" w:pos="709"/>
        </w:tabs>
        <w:rPr>
          <w:rFonts w:cs="Arial"/>
          <w:szCs w:val="24"/>
        </w:rPr>
      </w:pPr>
      <w:r w:rsidRPr="00087373">
        <w:t>system conditions subsequently change, for example due to the proposed connection of a new customer, such that either immediately or in the foreseeable future, the condi</w:t>
      </w:r>
      <w:r w:rsidR="00A65585" w:rsidRPr="00087373">
        <w:t>tions set out in paragraphs 7.21.1 to 7.21</w:t>
      </w:r>
      <w:r w:rsidRPr="00087373">
        <w:t>.3 are no longer satisfied, then alternative arrangements and/or agreements must be put in place such that this Standard continues to be satisfied.</w:t>
      </w:r>
    </w:p>
    <w:p w14:paraId="5E017C7B" w14:textId="77777777" w:rsidR="00352B77" w:rsidRPr="00352B77" w:rsidRDefault="00352B77" w:rsidP="00352B77">
      <w:pPr>
        <w:tabs>
          <w:tab w:val="num" w:pos="709"/>
        </w:tabs>
        <w:ind w:left="615"/>
        <w:rPr>
          <w:rFonts w:cs="Arial"/>
          <w:szCs w:val="24"/>
        </w:rPr>
      </w:pPr>
    </w:p>
    <w:p w14:paraId="7A1163BB" w14:textId="77777777" w:rsidR="003D1DF7" w:rsidRPr="00352B77" w:rsidRDefault="003D1DF7" w:rsidP="00352B77">
      <w:pPr>
        <w:numPr>
          <w:ilvl w:val="1"/>
          <w:numId w:val="14"/>
        </w:numPr>
        <w:tabs>
          <w:tab w:val="num" w:pos="709"/>
        </w:tabs>
        <w:rPr>
          <w:rFonts w:cs="Arial"/>
          <w:szCs w:val="24"/>
        </w:rPr>
      </w:pPr>
      <w:r w:rsidRPr="00087373">
        <w:t>The additional operational cos</w:t>
      </w:r>
      <w:r w:rsidR="00A65585" w:rsidRPr="00087373">
        <w:t>ts referred to in paragraph 7.21</w:t>
      </w:r>
      <w:r w:rsidRPr="00087373">
        <w:t xml:space="preserve">.2 and/or any potential reliability implications shall be calculated by simulating the expected operation of the </w:t>
      </w:r>
      <w:r w:rsidRPr="00352B77">
        <w:rPr>
          <w:i/>
        </w:rPr>
        <w:t>national electricity</w:t>
      </w:r>
      <w:r w:rsidRPr="00352B77" w:rsidDel="00BA213B">
        <w:rPr>
          <w:i/>
        </w:rPr>
        <w:t xml:space="preserve"> </w:t>
      </w:r>
      <w:r w:rsidRPr="00352B77">
        <w:rPr>
          <w:i/>
        </w:rPr>
        <w:t>transmission system</w:t>
      </w:r>
      <w:r w:rsidRPr="00087373">
        <w:t xml:space="preserve"> in accordance with the operational criteria set out in Section 5 and Section 9. Guidance on economic justification is given in Appendix </w:t>
      </w:r>
      <w:r w:rsidR="008F3CF3" w:rsidRPr="00352B77">
        <w:rPr>
          <w:rFonts w:cs="Arial"/>
        </w:rPr>
        <w:t>G</w:t>
      </w:r>
      <w:r w:rsidRPr="00087373">
        <w:t>.</w:t>
      </w:r>
    </w:p>
    <w:p w14:paraId="082BF01A" w14:textId="77777777" w:rsidR="003D1DF7" w:rsidRPr="00087373" w:rsidRDefault="003D1DF7" w:rsidP="00882732">
      <w:pPr>
        <w:pStyle w:val="Heading1"/>
        <w:numPr>
          <w:ilvl w:val="0"/>
          <w:numId w:val="28"/>
        </w:numPr>
        <w:tabs>
          <w:tab w:val="left" w:pos="709"/>
        </w:tabs>
        <w:ind w:left="709" w:hanging="709"/>
      </w:pPr>
      <w:r w:rsidRPr="00087373">
        <w:rPr>
          <w:rFonts w:cs="Arial"/>
          <w:sz w:val="22"/>
          <w:szCs w:val="22"/>
        </w:rPr>
        <w:br w:type="page"/>
      </w:r>
      <w:r w:rsidR="00945B67" w:rsidRPr="00087373">
        <w:rPr>
          <w:rFonts w:cs="Arial"/>
          <w:sz w:val="22"/>
          <w:szCs w:val="22"/>
        </w:rPr>
        <w:lastRenderedPageBreak/>
        <w:t xml:space="preserve">       </w:t>
      </w:r>
      <w:r w:rsidRPr="00087373">
        <w:t xml:space="preserve">Demand Connection Criteria Applicable to an </w:t>
      </w:r>
      <w:r w:rsidRPr="00087373">
        <w:rPr>
          <w:i/>
        </w:rPr>
        <w:t>Offshore Transmission System</w:t>
      </w:r>
    </w:p>
    <w:p w14:paraId="18A6CFF8" w14:textId="77777777" w:rsidR="003D1DF7" w:rsidRPr="00087373" w:rsidRDefault="003D1DF7" w:rsidP="00882732">
      <w:pPr>
        <w:numPr>
          <w:ilvl w:val="0"/>
          <w:numId w:val="29"/>
        </w:numPr>
        <w:tabs>
          <w:tab w:val="clear" w:pos="1174"/>
          <w:tab w:val="num" w:pos="709"/>
        </w:tabs>
        <w:spacing w:after="200"/>
        <w:ind w:left="709" w:hanging="709"/>
        <w:rPr>
          <w:i/>
        </w:rPr>
      </w:pPr>
      <w:r w:rsidRPr="00087373">
        <w:t xml:space="preserve">This section presents the planning criteria applicable to the connection of </w:t>
      </w:r>
      <w:r w:rsidRPr="00087373">
        <w:rPr>
          <w:i/>
        </w:rPr>
        <w:t>offshore power station demand groups</w:t>
      </w:r>
      <w:r w:rsidRPr="00087373">
        <w:t xml:space="preserve"> to the remainder of the </w:t>
      </w:r>
      <w:r w:rsidRPr="00087373">
        <w:rPr>
          <w:i/>
        </w:rPr>
        <w:t>national electricity</w:t>
      </w:r>
      <w:r w:rsidRPr="00087373" w:rsidDel="00BA213B">
        <w:rPr>
          <w:i/>
        </w:rPr>
        <w:t xml:space="preserve"> </w:t>
      </w:r>
      <w:r w:rsidRPr="00087373">
        <w:rPr>
          <w:i/>
        </w:rPr>
        <w:t>transmission system.</w:t>
      </w:r>
    </w:p>
    <w:p w14:paraId="52850B40" w14:textId="77777777" w:rsidR="003D1DF7" w:rsidRPr="00087373" w:rsidRDefault="003D1DF7" w:rsidP="00882732">
      <w:pPr>
        <w:numPr>
          <w:ilvl w:val="0"/>
          <w:numId w:val="29"/>
        </w:numPr>
        <w:tabs>
          <w:tab w:val="clear" w:pos="1174"/>
          <w:tab w:val="num" w:pos="709"/>
        </w:tabs>
        <w:spacing w:after="200"/>
        <w:ind w:left="709" w:hanging="709"/>
      </w:pPr>
      <w:r w:rsidRPr="00087373">
        <w:t xml:space="preserve">In those parts of an </w:t>
      </w:r>
      <w:r w:rsidRPr="00087373">
        <w:rPr>
          <w:i/>
        </w:rPr>
        <w:t>offshore transmission system</w:t>
      </w:r>
      <w:r w:rsidRPr="00087373">
        <w:t xml:space="preserve"> where the criteria of Section 7 also apply, those criteria must also be met.</w:t>
      </w:r>
    </w:p>
    <w:p w14:paraId="550D6BE4" w14:textId="77777777" w:rsidR="003D1DF7" w:rsidRPr="00087373" w:rsidRDefault="003D1DF7" w:rsidP="00882732">
      <w:pPr>
        <w:numPr>
          <w:ilvl w:val="0"/>
          <w:numId w:val="29"/>
        </w:numPr>
        <w:tabs>
          <w:tab w:val="clear" w:pos="1174"/>
          <w:tab w:val="num" w:pos="709"/>
        </w:tabs>
        <w:spacing w:after="200"/>
        <w:ind w:left="709" w:hanging="709"/>
      </w:pPr>
      <w:r w:rsidRPr="00087373">
        <w:t>In planning demand connections, this Standard is met if the connection design either:</w:t>
      </w:r>
    </w:p>
    <w:p w14:paraId="7EF0FB44" w14:textId="77777777" w:rsidR="003D1DF7" w:rsidRPr="00087373" w:rsidRDefault="003D1DF7" w:rsidP="00882732">
      <w:pPr>
        <w:pStyle w:val="Heading3"/>
        <w:numPr>
          <w:ilvl w:val="2"/>
          <w:numId w:val="30"/>
        </w:numPr>
        <w:tabs>
          <w:tab w:val="clear" w:pos="2430"/>
          <w:tab w:val="num" w:pos="1560"/>
        </w:tabs>
        <w:spacing w:after="200"/>
        <w:ind w:left="1560" w:hanging="851"/>
      </w:pPr>
      <w:r w:rsidRPr="00087373">
        <w:t>satisfies the deterministic criteria detailed in paragraphs 8.5 to 8.10; or</w:t>
      </w:r>
    </w:p>
    <w:p w14:paraId="7DE4600D" w14:textId="77777777" w:rsidR="003D1DF7" w:rsidRPr="00087373" w:rsidRDefault="003D1DF7" w:rsidP="00882732">
      <w:pPr>
        <w:numPr>
          <w:ilvl w:val="2"/>
          <w:numId w:val="30"/>
        </w:numPr>
        <w:tabs>
          <w:tab w:val="clear" w:pos="2430"/>
          <w:tab w:val="num" w:pos="1560"/>
        </w:tabs>
        <w:spacing w:after="200"/>
        <w:ind w:left="1560" w:hanging="851"/>
      </w:pPr>
      <w:r w:rsidRPr="00087373">
        <w:t>varies from the design necessary to meet paragraph 8.3.1 above in a manner which satisfies the conditions detailed in paragraphs 8.12 to 8.15.</w:t>
      </w:r>
    </w:p>
    <w:p w14:paraId="3D45D8C5"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It is permissible to design to standards higher than those set out in paragraphs 8.5 to 8.10 provided the higher standards can be economically justified. </w:t>
      </w:r>
      <w:r w:rsidR="00955BF8" w:rsidRPr="00087373">
        <w:t>Guidance</w:t>
      </w:r>
      <w:r w:rsidRPr="00087373">
        <w:t xml:space="preserve"> on economic justification is given in Appendix </w:t>
      </w:r>
      <w:r w:rsidR="008F3CF3" w:rsidRPr="00087373">
        <w:rPr>
          <w:rFonts w:cs="Arial"/>
        </w:rPr>
        <w:t>G</w:t>
      </w:r>
      <w:r w:rsidRPr="00087373">
        <w:t>.</w:t>
      </w:r>
    </w:p>
    <w:p w14:paraId="3B99D5C2" w14:textId="77777777" w:rsidR="00945B67" w:rsidRPr="00087373" w:rsidRDefault="00945B67" w:rsidP="00BC6666">
      <w:pPr>
        <w:pStyle w:val="Heading8"/>
        <w:spacing w:after="200"/>
        <w:rPr>
          <w:b w:val="0"/>
          <w:i/>
        </w:rPr>
      </w:pPr>
      <w:r w:rsidRPr="00087373">
        <w:rPr>
          <w:i/>
        </w:rPr>
        <w:t>Offshore Power Station</w:t>
      </w:r>
      <w:r w:rsidRPr="00087373">
        <w:t xml:space="preserve"> Demand Connection Capacity Requirements</w:t>
      </w:r>
    </w:p>
    <w:p w14:paraId="17AA454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connection of a particular </w:t>
      </w:r>
      <w:r w:rsidRPr="00087373">
        <w:rPr>
          <w:i/>
        </w:rPr>
        <w:t>offshore power station demand group</w:t>
      </w:r>
      <w:r w:rsidRPr="00087373">
        <w:t xml:space="preserve"> shall meet the criteria set out in paragraphs 8.6 to 8.10 under the following background conditions:</w:t>
      </w:r>
    </w:p>
    <w:p w14:paraId="7A315BEF"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when the power output of the </w:t>
      </w:r>
      <w:r w:rsidRPr="00087373">
        <w:rPr>
          <w:i/>
        </w:rPr>
        <w:t>offshore power station</w:t>
      </w:r>
      <w:r w:rsidRPr="00087373">
        <w:t xml:space="preserve"> is set to zero and there are no </w:t>
      </w:r>
      <w:r w:rsidRPr="00087373">
        <w:rPr>
          <w:i/>
        </w:rPr>
        <w:t>planned outages</w:t>
      </w:r>
      <w:r w:rsidRPr="00087373">
        <w:t xml:space="preserve">, the demand of the </w:t>
      </w:r>
      <w:r w:rsidRPr="00087373">
        <w:rPr>
          <w:i/>
        </w:rPr>
        <w:t>offshore power station demand group</w:t>
      </w:r>
      <w:r w:rsidRPr="00087373">
        <w:t xml:space="preserve"> shall be set equal to </w:t>
      </w:r>
      <w:r w:rsidRPr="00087373">
        <w:rPr>
          <w:i/>
        </w:rPr>
        <w:t>group demand</w:t>
      </w:r>
      <w:r w:rsidRPr="00087373">
        <w:t>; and</w:t>
      </w:r>
    </w:p>
    <w:p w14:paraId="52A0CC2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demand and generation outside the </w:t>
      </w:r>
      <w:r w:rsidRPr="00087373">
        <w:rPr>
          <w:i/>
        </w:rPr>
        <w:t>offshore power station demand group</w:t>
      </w:r>
      <w:r w:rsidRPr="00087373">
        <w:t xml:space="preserve"> shall be set in accordance with the </w:t>
      </w:r>
      <w:r w:rsidRPr="00087373">
        <w:rPr>
          <w:i/>
        </w:rPr>
        <w:t>planned transfer conditions</w:t>
      </w:r>
      <w:r w:rsidRPr="00087373">
        <w:t xml:space="preserve"> using the appropriate method described in Appendix C.</w:t>
      </w:r>
    </w:p>
    <w:p w14:paraId="7DC580A2"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 xml:space="preserve">shall be planned such that, for the background conditions described in paragraph 8.5, under </w:t>
      </w:r>
      <w:r w:rsidRPr="00087373">
        <w:rPr>
          <w:i/>
        </w:rPr>
        <w:t>intact system</w:t>
      </w:r>
      <w:r w:rsidRPr="00087373">
        <w:t xml:space="preserve"> conditions there shall not be any of the following:</w:t>
      </w:r>
    </w:p>
    <w:p w14:paraId="1CE4C017"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equipment loadings exceeding the </w:t>
      </w:r>
      <w:r w:rsidRPr="00087373">
        <w:rPr>
          <w:i/>
        </w:rPr>
        <w:t>pre-fault rating</w:t>
      </w:r>
      <w:r w:rsidRPr="00087373">
        <w:t>;</w:t>
      </w:r>
    </w:p>
    <w:p w14:paraId="0EA9E1F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 xml:space="preserve">insufficient voltage performance margins; </w:t>
      </w:r>
      <w:r w:rsidRPr="00087373">
        <w:t>or</w:t>
      </w:r>
    </w:p>
    <w:p w14:paraId="264D74C7"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0485BFC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offshore power station demand group</w:t>
      </w:r>
      <w:r w:rsidRPr="00087373">
        <w:t xml:space="preserve"> shall also be planned such that for the background conditions described in paragraph 8.5 and for the </w:t>
      </w:r>
      <w:r w:rsidRPr="00087373">
        <w:rPr>
          <w:i/>
        </w:rPr>
        <w:t>planned outage</w:t>
      </w:r>
      <w:r w:rsidRPr="00087373">
        <w:t xml:space="preserve"> of a single </w:t>
      </w:r>
      <w:r w:rsidRPr="00087373">
        <w:rPr>
          <w:i/>
        </w:rPr>
        <w:t xml:space="preserve">transmission </w:t>
      </w:r>
      <w:r w:rsidRPr="00087373">
        <w:rPr>
          <w:i/>
        </w:rPr>
        <w:lastRenderedPageBreak/>
        <w:t>circuit</w:t>
      </w:r>
      <w:r w:rsidRPr="00087373">
        <w:t xml:space="preserve"> or a single section of </w:t>
      </w:r>
      <w:r w:rsidRPr="00087373">
        <w:rPr>
          <w:i/>
        </w:rPr>
        <w:t>busbar</w:t>
      </w:r>
      <w:r w:rsidRPr="00087373">
        <w:t xml:space="preserve"> or mesh corner, there shall not be any of the following:</w:t>
      </w:r>
    </w:p>
    <w:p w14:paraId="1A1BD638"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for a </w:t>
      </w:r>
      <w:r w:rsidRPr="00087373">
        <w:rPr>
          <w:i/>
        </w:rPr>
        <w:t>group demand</w:t>
      </w:r>
      <w:r w:rsidRPr="00087373">
        <w:t xml:space="preserve"> of greater than 1 MW;</w:t>
      </w:r>
    </w:p>
    <w:p w14:paraId="38F5E568"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primary transmission equipment;</w:t>
      </w:r>
    </w:p>
    <w:p w14:paraId="4C6E901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or</w:t>
      </w:r>
    </w:p>
    <w:p w14:paraId="48998204"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441DA2E1"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shall also be planned such that for the background conditions described in paragraph 8.5 and the initial conditions of</w:t>
      </w:r>
    </w:p>
    <w:p w14:paraId="3FFE59E5"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an </w:t>
      </w:r>
      <w:r w:rsidRPr="00087373">
        <w:rPr>
          <w:i/>
        </w:rPr>
        <w:t>intact system</w:t>
      </w:r>
      <w:r w:rsidRPr="00087373">
        <w:t xml:space="preserve"> condition; or</w:t>
      </w:r>
    </w:p>
    <w:p w14:paraId="1BCB7CF6"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the single </w:t>
      </w:r>
      <w:r w:rsidRPr="00087373">
        <w:rPr>
          <w:i/>
        </w:rPr>
        <w:t>planned outage</w:t>
      </w:r>
      <w:r w:rsidRPr="00087373">
        <w:t xml:space="preserve"> of another </w:t>
      </w:r>
      <w:r w:rsidRPr="00087373">
        <w:rPr>
          <w:i/>
        </w:rPr>
        <w:t>transmission circuit</w:t>
      </w:r>
      <w:r w:rsidRPr="00087373">
        <w:t xml:space="preserve"> or a</w:t>
      </w:r>
      <w:r w:rsidRPr="00087373">
        <w:rPr>
          <w:i/>
        </w:rPr>
        <w:t xml:space="preserve"> generating unit</w:t>
      </w:r>
      <w:r w:rsidR="00CA26E6" w:rsidRPr="00087373">
        <w:rPr>
          <w:i/>
        </w:rPr>
        <w:t xml:space="preserve"> </w:t>
      </w:r>
      <w:r w:rsidR="00CA26E6" w:rsidRPr="00087373">
        <w:t>(</w:t>
      </w:r>
      <w:r w:rsidR="00AD1FBC" w:rsidRPr="00087373">
        <w:t xml:space="preserve">or several </w:t>
      </w:r>
      <w:r w:rsidR="00AD1FBC" w:rsidRPr="00087373">
        <w:rPr>
          <w:i/>
        </w:rPr>
        <w:t>generating units</w:t>
      </w:r>
      <w:r w:rsidR="00AD1FBC" w:rsidRPr="00087373">
        <w:t xml:space="preserve">, sharing a common circuit breaker, that </w:t>
      </w:r>
      <w:r w:rsidR="00825A90" w:rsidRPr="00087373">
        <w:t>cannot</w:t>
      </w:r>
      <w:r w:rsidR="00AD1FBC" w:rsidRPr="00087373">
        <w:t xml:space="preserve"> be </w:t>
      </w:r>
      <w:r w:rsidR="00825A90" w:rsidRPr="00087373">
        <w:t>separately</w:t>
      </w:r>
      <w:r w:rsidR="00AD1FBC" w:rsidRPr="00087373">
        <w:t xml:space="preserve"> isolated), a </w:t>
      </w:r>
      <w:r w:rsidR="00CA26E6" w:rsidRPr="00087373">
        <w:rPr>
          <w:i/>
        </w:rPr>
        <w:t>power park m</w:t>
      </w:r>
      <w:r w:rsidR="00AD1FBC" w:rsidRPr="00087373">
        <w:rPr>
          <w:i/>
        </w:rPr>
        <w:t>odule</w:t>
      </w:r>
      <w:r w:rsidR="00AD1FBC" w:rsidRPr="00087373">
        <w:t xml:space="preserve">, or a </w:t>
      </w:r>
      <w:r w:rsidR="00AD1FBC" w:rsidRPr="00087373">
        <w:rPr>
          <w:i/>
        </w:rPr>
        <w:t>DC converter</w:t>
      </w:r>
      <w:r w:rsidR="00825A90" w:rsidRPr="00087373">
        <w:t xml:space="preserve">, </w:t>
      </w:r>
      <w:r w:rsidRPr="00087373">
        <w:t>a reactive compensator or other reactive power provider,</w:t>
      </w:r>
    </w:p>
    <w:p w14:paraId="6885A9E1" w14:textId="77777777" w:rsidR="00A61FB8" w:rsidRPr="00087373" w:rsidRDefault="00A61FB8" w:rsidP="00BC6666">
      <w:pPr>
        <w:tabs>
          <w:tab w:val="num" w:pos="1560"/>
        </w:tabs>
        <w:spacing w:after="200"/>
        <w:ind w:left="709"/>
      </w:pPr>
      <w:r w:rsidRPr="00087373">
        <w:t xml:space="preserve">for the </w:t>
      </w:r>
      <w:r w:rsidRPr="00087373">
        <w:rPr>
          <w:i/>
        </w:rPr>
        <w:t>secured event</w:t>
      </w:r>
      <w:r w:rsidRPr="00087373">
        <w:t xml:space="preserve"> of a </w:t>
      </w:r>
      <w:r w:rsidRPr="00087373">
        <w:rPr>
          <w:i/>
        </w:rPr>
        <w:t>fault outage</w:t>
      </w:r>
      <w:r w:rsidRPr="00087373">
        <w:t xml:space="preserve"> of</w:t>
      </w:r>
    </w:p>
    <w:p w14:paraId="6AD305A3" w14:textId="77777777" w:rsidR="00825A90" w:rsidRPr="00087373" w:rsidRDefault="003D1DF7" w:rsidP="00882732">
      <w:pPr>
        <w:numPr>
          <w:ilvl w:val="2"/>
          <w:numId w:val="30"/>
        </w:numPr>
        <w:tabs>
          <w:tab w:val="clear" w:pos="2430"/>
          <w:tab w:val="num" w:pos="1560"/>
        </w:tabs>
        <w:spacing w:after="200"/>
        <w:ind w:left="1560" w:hanging="851"/>
      </w:pPr>
      <w:r w:rsidRPr="00087373">
        <w:t xml:space="preserve">a single </w:t>
      </w:r>
      <w:r w:rsidRPr="00087373">
        <w:rPr>
          <w:i/>
        </w:rPr>
        <w:t>transmission circuit,</w:t>
      </w:r>
      <w:r w:rsidR="00825A90" w:rsidRPr="00087373">
        <w:rPr>
          <w:i/>
        </w:rPr>
        <w:t xml:space="preserve"> </w:t>
      </w:r>
      <w:r w:rsidR="00825A90" w:rsidRPr="00087373">
        <w:t>or</w:t>
      </w:r>
    </w:p>
    <w:p w14:paraId="3C8C2372" w14:textId="77777777" w:rsidR="00825A90" w:rsidRPr="00087373" w:rsidRDefault="00825A90" w:rsidP="00882732">
      <w:pPr>
        <w:numPr>
          <w:ilvl w:val="2"/>
          <w:numId w:val="30"/>
        </w:numPr>
        <w:tabs>
          <w:tab w:val="clear" w:pos="2430"/>
          <w:tab w:val="num" w:pos="1560"/>
        </w:tabs>
        <w:spacing w:after="200"/>
        <w:ind w:left="1560" w:hanging="851"/>
        <w:rPr>
          <w:i/>
        </w:rPr>
      </w:pPr>
      <w:r w:rsidRPr="00087373">
        <w:t xml:space="preserve">a single generating unit (or </w:t>
      </w:r>
      <w:r w:rsidRPr="00087373">
        <w:rPr>
          <w:i/>
        </w:rPr>
        <w:t>several generating units</w:t>
      </w:r>
      <w:r w:rsidRPr="00087373">
        <w:t xml:space="preserve"> sharing a common circuit breaker), a single </w:t>
      </w:r>
      <w:r w:rsidR="00CA26E6" w:rsidRPr="00087373">
        <w:rPr>
          <w:i/>
        </w:rPr>
        <w:t>power park m</w:t>
      </w:r>
      <w:r w:rsidRPr="00087373">
        <w:rPr>
          <w:i/>
        </w:rPr>
        <w:t>odule</w:t>
      </w:r>
      <w:r w:rsidRPr="00087373">
        <w:t xml:space="preserve">, or a single </w:t>
      </w:r>
      <w:r w:rsidR="00614269" w:rsidRPr="00087373">
        <w:rPr>
          <w:i/>
        </w:rPr>
        <w:t xml:space="preserve">DC </w:t>
      </w:r>
      <w:proofErr w:type="gramStart"/>
      <w:r w:rsidR="00614269" w:rsidRPr="00087373">
        <w:rPr>
          <w:i/>
        </w:rPr>
        <w:t>converter</w:t>
      </w:r>
      <w:proofErr w:type="gramEnd"/>
    </w:p>
    <w:p w14:paraId="67388F2C" w14:textId="77777777" w:rsidR="00A61FB8" w:rsidRPr="00087373" w:rsidRDefault="00A61FB8" w:rsidP="00614269">
      <w:pPr>
        <w:spacing w:after="200"/>
        <w:ind w:firstLine="709"/>
      </w:pPr>
      <w:r w:rsidRPr="00087373">
        <w:t>there shall not be any of the following:</w:t>
      </w:r>
    </w:p>
    <w:p w14:paraId="7FD9851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such that the provisions set out in Table 8.1 are not met;</w:t>
      </w:r>
    </w:p>
    <w:p w14:paraId="56D4AC95"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primary transmission equipment;</w:t>
      </w:r>
    </w:p>
    <w:p w14:paraId="37EDC47E"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voltage conditions</w:t>
      </w:r>
      <w:r w:rsidRPr="00087373">
        <w:t xml:space="preserve"> or </w:t>
      </w:r>
      <w:r w:rsidRPr="00087373">
        <w:rPr>
          <w:i/>
        </w:rPr>
        <w:t>insufficient voltage performance margins</w:t>
      </w:r>
      <w:r w:rsidRPr="00087373">
        <w:t>; or</w:t>
      </w:r>
    </w:p>
    <w:p w14:paraId="3797F2FC"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5B5185E3"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In addition to the requirements of paragraphs 8.6 to 8.8, for the background conditions described in paragraph 8.5, the system shall also be planned such that operational switching does not cause </w:t>
      </w:r>
      <w:r w:rsidRPr="00087373">
        <w:rPr>
          <w:i/>
        </w:rPr>
        <w:t>unacceptable voltage conditions</w:t>
      </w:r>
      <w:r w:rsidRPr="00087373">
        <w:t>.</w:t>
      </w:r>
    </w:p>
    <w:p w14:paraId="618A3539" w14:textId="77777777" w:rsidR="003D1DF7" w:rsidRPr="00087373" w:rsidRDefault="003D1DF7" w:rsidP="00882732">
      <w:pPr>
        <w:numPr>
          <w:ilvl w:val="1"/>
          <w:numId w:val="30"/>
        </w:numPr>
        <w:tabs>
          <w:tab w:val="clear" w:pos="1530"/>
          <w:tab w:val="num" w:pos="709"/>
        </w:tabs>
        <w:spacing w:after="200"/>
        <w:ind w:left="709" w:hanging="709"/>
      </w:pPr>
      <w:r w:rsidRPr="00087373">
        <w:t xml:space="preserve">For a </w:t>
      </w:r>
      <w:r w:rsidRPr="00087373">
        <w:rPr>
          <w:i/>
        </w:rPr>
        <w:t>secured event</w:t>
      </w:r>
      <w:r w:rsidRPr="00087373">
        <w:t xml:space="preserve"> on connections to more than one </w:t>
      </w:r>
      <w:r w:rsidRPr="00087373">
        <w:rPr>
          <w:i/>
        </w:rPr>
        <w:t xml:space="preserve">offshore power station demand group </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w:t>
      </w:r>
      <w:r w:rsidRPr="00087373">
        <w:rPr>
          <w:i/>
        </w:rPr>
        <w:t>loss of supply capacities</w:t>
      </w:r>
      <w:r w:rsidRPr="00087373">
        <w:t xml:space="preserve"> set out in Table 8.1 for each of these </w:t>
      </w:r>
      <w:r w:rsidRPr="00087373">
        <w:rPr>
          <w:i/>
        </w:rPr>
        <w:t>offshore power station demand groups</w:t>
      </w:r>
      <w:r w:rsidR="00614269" w:rsidRPr="00087373">
        <w:rPr>
          <w:i/>
        </w:rPr>
        <w:t>.</w:t>
      </w:r>
    </w:p>
    <w:p w14:paraId="0E28AACB" w14:textId="77777777" w:rsidR="00A61FB8" w:rsidRPr="00087373" w:rsidRDefault="00A61FB8" w:rsidP="00A61FB8">
      <w:pPr>
        <w:spacing w:after="120"/>
      </w:pPr>
    </w:p>
    <w:p w14:paraId="492CF47A" w14:textId="77777777" w:rsidR="00900ED6" w:rsidRPr="00087373" w:rsidRDefault="00900ED6" w:rsidP="00A61FB8">
      <w:pPr>
        <w:spacing w:after="120"/>
      </w:pPr>
    </w:p>
    <w:p w14:paraId="5CABD824" w14:textId="77777777" w:rsidR="00A61FB8" w:rsidRPr="00087373" w:rsidRDefault="00A61FB8" w:rsidP="00A61FB8">
      <w:pPr>
        <w:pStyle w:val="Caption"/>
      </w:pPr>
      <w:r w:rsidRPr="00087373">
        <w:lastRenderedPageBreak/>
        <w:t xml:space="preserve">Table 8.1 Minimum planning supply capacity following </w:t>
      </w:r>
      <w:r w:rsidRPr="00087373">
        <w:rPr>
          <w:i/>
        </w:rPr>
        <w:t xml:space="preserve">secured </w:t>
      </w:r>
      <w:proofErr w:type="gramStart"/>
      <w:r w:rsidRPr="00087373">
        <w:rPr>
          <w:i/>
        </w:rPr>
        <w:t>events</w:t>
      </w:r>
      <w:proofErr w:type="gramEnd"/>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26"/>
        <w:gridCol w:w="3544"/>
        <w:gridCol w:w="4170"/>
      </w:tblGrid>
      <w:tr w:rsidR="00A61FB8" w:rsidRPr="00087373" w14:paraId="2FAE5311" w14:textId="77777777" w:rsidTr="003C2354">
        <w:trPr>
          <w:cantSplit/>
          <w:tblHeader/>
          <w:jc w:val="center"/>
        </w:trPr>
        <w:tc>
          <w:tcPr>
            <w:tcW w:w="1526" w:type="dxa"/>
            <w:vMerge w:val="restart"/>
            <w:tcBorders>
              <w:top w:val="single" w:sz="12" w:space="0" w:color="auto"/>
              <w:bottom w:val="single" w:sz="6" w:space="0" w:color="auto"/>
            </w:tcBorders>
          </w:tcPr>
          <w:p w14:paraId="478FC587" w14:textId="77777777" w:rsidR="00A61FB8" w:rsidRPr="00087373" w:rsidRDefault="00A61FB8" w:rsidP="003C2354">
            <w:pPr>
              <w:rPr>
                <w:i/>
                <w:sz w:val="20"/>
              </w:rPr>
            </w:pPr>
            <w:r w:rsidRPr="00087373">
              <w:rPr>
                <w:i/>
                <w:sz w:val="20"/>
              </w:rPr>
              <w:t>Group Demand</w:t>
            </w:r>
          </w:p>
        </w:tc>
        <w:tc>
          <w:tcPr>
            <w:tcW w:w="7714" w:type="dxa"/>
            <w:gridSpan w:val="2"/>
            <w:tcBorders>
              <w:top w:val="single" w:sz="12" w:space="0" w:color="auto"/>
              <w:bottom w:val="single" w:sz="6" w:space="0" w:color="auto"/>
            </w:tcBorders>
          </w:tcPr>
          <w:p w14:paraId="7199ADD2" w14:textId="77777777" w:rsidR="00A61FB8" w:rsidRPr="00087373" w:rsidRDefault="00A61FB8" w:rsidP="003C2354">
            <w:pPr>
              <w:jc w:val="center"/>
              <w:rPr>
                <w:sz w:val="20"/>
              </w:rPr>
            </w:pPr>
            <w:r w:rsidRPr="00087373">
              <w:rPr>
                <w:sz w:val="20"/>
              </w:rPr>
              <w:t>Initial system conditions</w:t>
            </w:r>
          </w:p>
        </w:tc>
      </w:tr>
      <w:tr w:rsidR="00A61FB8" w:rsidRPr="00087373" w14:paraId="579D6BB0" w14:textId="77777777" w:rsidTr="003C2354">
        <w:trPr>
          <w:cantSplit/>
          <w:tblHeader/>
          <w:jc w:val="center"/>
        </w:trPr>
        <w:tc>
          <w:tcPr>
            <w:tcW w:w="1526" w:type="dxa"/>
            <w:vMerge/>
            <w:tcBorders>
              <w:top w:val="single" w:sz="6" w:space="0" w:color="auto"/>
              <w:bottom w:val="single" w:sz="12" w:space="0" w:color="auto"/>
            </w:tcBorders>
          </w:tcPr>
          <w:p w14:paraId="4DB57DBB" w14:textId="77777777" w:rsidR="00A61FB8" w:rsidRPr="00087373" w:rsidRDefault="00A61FB8" w:rsidP="003C2354">
            <w:pPr>
              <w:rPr>
                <w:sz w:val="20"/>
              </w:rPr>
            </w:pPr>
          </w:p>
        </w:tc>
        <w:tc>
          <w:tcPr>
            <w:tcW w:w="3544" w:type="dxa"/>
            <w:tcBorders>
              <w:top w:val="single" w:sz="6" w:space="0" w:color="auto"/>
              <w:bottom w:val="single" w:sz="12" w:space="0" w:color="auto"/>
            </w:tcBorders>
          </w:tcPr>
          <w:p w14:paraId="46A53E82" w14:textId="77777777" w:rsidR="00A61FB8" w:rsidRPr="00087373" w:rsidRDefault="00A61FB8" w:rsidP="003C2354">
            <w:pPr>
              <w:pStyle w:val="FootnoteText"/>
              <w:rPr>
                <w:i/>
              </w:rPr>
            </w:pPr>
            <w:r w:rsidRPr="00087373">
              <w:rPr>
                <w:i/>
              </w:rPr>
              <w:t>Intact system</w:t>
            </w:r>
          </w:p>
        </w:tc>
        <w:tc>
          <w:tcPr>
            <w:tcW w:w="4170" w:type="dxa"/>
            <w:tcBorders>
              <w:top w:val="single" w:sz="6" w:space="0" w:color="auto"/>
              <w:bottom w:val="single" w:sz="12" w:space="0" w:color="auto"/>
            </w:tcBorders>
          </w:tcPr>
          <w:p w14:paraId="4C5BD752" w14:textId="77777777" w:rsidR="00A61FB8" w:rsidRPr="00087373" w:rsidRDefault="00A61FB8" w:rsidP="003C2354">
            <w:pPr>
              <w:rPr>
                <w:sz w:val="20"/>
              </w:rPr>
            </w:pPr>
            <w:r w:rsidRPr="00087373">
              <w:rPr>
                <w:sz w:val="20"/>
              </w:rPr>
              <w:t xml:space="preserve">With single </w:t>
            </w:r>
            <w:r w:rsidRPr="00087373">
              <w:rPr>
                <w:i/>
                <w:sz w:val="20"/>
              </w:rPr>
              <w:t>planned outage</w:t>
            </w:r>
          </w:p>
          <w:p w14:paraId="7A603350" w14:textId="77777777" w:rsidR="00A61FB8" w:rsidRPr="00087373" w:rsidRDefault="00A61FB8" w:rsidP="003C2354">
            <w:pPr>
              <w:rPr>
                <w:b/>
                <w:i/>
                <w:sz w:val="20"/>
              </w:rPr>
            </w:pPr>
            <w:r w:rsidRPr="00087373">
              <w:rPr>
                <w:b/>
                <w:i/>
                <w:sz w:val="20"/>
              </w:rPr>
              <w:t>Note 1</w:t>
            </w:r>
          </w:p>
        </w:tc>
      </w:tr>
      <w:tr w:rsidR="00A61FB8" w:rsidRPr="00087373" w14:paraId="3B61926D" w14:textId="77777777" w:rsidTr="003C2354">
        <w:trPr>
          <w:cantSplit/>
          <w:jc w:val="center"/>
        </w:trPr>
        <w:tc>
          <w:tcPr>
            <w:tcW w:w="1526" w:type="dxa"/>
          </w:tcPr>
          <w:p w14:paraId="4D3920DE" w14:textId="77777777" w:rsidR="00A61FB8" w:rsidRPr="00087373" w:rsidRDefault="00A61FB8" w:rsidP="003C2354">
            <w:pPr>
              <w:rPr>
                <w:sz w:val="20"/>
              </w:rPr>
            </w:pPr>
            <w:r w:rsidRPr="00087373">
              <w:rPr>
                <w:sz w:val="20"/>
              </w:rPr>
              <w:t>over 1 MW to 12 MW</w:t>
            </w:r>
          </w:p>
        </w:tc>
        <w:tc>
          <w:tcPr>
            <w:tcW w:w="3544" w:type="dxa"/>
          </w:tcPr>
          <w:p w14:paraId="23AECE00" w14:textId="77777777" w:rsidR="00A61FB8" w:rsidRPr="00087373" w:rsidRDefault="00A61FB8" w:rsidP="003C2354">
            <w:pPr>
              <w:rPr>
                <w:b/>
                <w:sz w:val="20"/>
              </w:rPr>
            </w:pPr>
            <w:r w:rsidRPr="00087373">
              <w:rPr>
                <w:b/>
                <w:sz w:val="20"/>
              </w:rPr>
              <w:t>Within 3 hours</w:t>
            </w:r>
          </w:p>
          <w:p w14:paraId="04219851" w14:textId="77777777" w:rsidR="00A61FB8" w:rsidRPr="00087373" w:rsidRDefault="00A61FB8" w:rsidP="003C2354">
            <w:pPr>
              <w:rPr>
                <w:sz w:val="20"/>
              </w:rPr>
            </w:pPr>
            <w:r w:rsidRPr="00087373">
              <w:rPr>
                <w:i/>
                <w:sz w:val="20"/>
              </w:rPr>
              <w:t>Group Demand</w:t>
            </w:r>
            <w:r w:rsidRPr="00087373">
              <w:rPr>
                <w:sz w:val="20"/>
              </w:rPr>
              <w:t xml:space="preserve"> minus 1 MW</w:t>
            </w:r>
          </w:p>
          <w:p w14:paraId="17DD0563" w14:textId="77777777" w:rsidR="00A61FB8" w:rsidRPr="00087373" w:rsidRDefault="00A61FB8" w:rsidP="003C2354">
            <w:pPr>
              <w:rPr>
                <w:sz w:val="20"/>
              </w:rPr>
            </w:pPr>
          </w:p>
          <w:p w14:paraId="15247604" w14:textId="77777777" w:rsidR="00A61FB8" w:rsidRPr="00087373" w:rsidRDefault="00A61FB8" w:rsidP="003C2354">
            <w:pPr>
              <w:rPr>
                <w:b/>
                <w:sz w:val="20"/>
              </w:rPr>
            </w:pPr>
            <w:r w:rsidRPr="00087373">
              <w:rPr>
                <w:b/>
                <w:sz w:val="20"/>
              </w:rPr>
              <w:t>In repair time</w:t>
            </w:r>
          </w:p>
          <w:p w14:paraId="32D04322" w14:textId="77777777" w:rsidR="00A61FB8" w:rsidRPr="00087373" w:rsidRDefault="00A61FB8" w:rsidP="003C2354">
            <w:pPr>
              <w:rPr>
                <w:i/>
                <w:sz w:val="20"/>
              </w:rPr>
            </w:pPr>
            <w:r w:rsidRPr="00087373">
              <w:rPr>
                <w:i/>
                <w:sz w:val="20"/>
              </w:rPr>
              <w:t>Group Demand</w:t>
            </w:r>
          </w:p>
        </w:tc>
        <w:tc>
          <w:tcPr>
            <w:tcW w:w="4170" w:type="dxa"/>
          </w:tcPr>
          <w:p w14:paraId="7AAC345B" w14:textId="77777777" w:rsidR="00A61FB8" w:rsidRPr="00087373" w:rsidRDefault="00A61FB8" w:rsidP="003C2354">
            <w:pPr>
              <w:rPr>
                <w:sz w:val="20"/>
              </w:rPr>
            </w:pPr>
            <w:r w:rsidRPr="00087373">
              <w:rPr>
                <w:sz w:val="20"/>
              </w:rPr>
              <w:t>Nil</w:t>
            </w:r>
          </w:p>
        </w:tc>
      </w:tr>
      <w:tr w:rsidR="00A61FB8" w:rsidRPr="00087373" w14:paraId="0C0A5318" w14:textId="77777777" w:rsidTr="003C2354">
        <w:trPr>
          <w:cantSplit/>
          <w:jc w:val="center"/>
        </w:trPr>
        <w:tc>
          <w:tcPr>
            <w:tcW w:w="1526" w:type="dxa"/>
          </w:tcPr>
          <w:p w14:paraId="293B33BE" w14:textId="77777777" w:rsidR="00A61FB8" w:rsidRPr="00087373" w:rsidRDefault="00A61FB8" w:rsidP="003C2354">
            <w:pPr>
              <w:rPr>
                <w:sz w:val="20"/>
              </w:rPr>
            </w:pPr>
            <w:r w:rsidRPr="00087373">
              <w:rPr>
                <w:sz w:val="20"/>
              </w:rPr>
              <w:t>up to 1 MW</w:t>
            </w:r>
          </w:p>
        </w:tc>
        <w:tc>
          <w:tcPr>
            <w:tcW w:w="3544" w:type="dxa"/>
          </w:tcPr>
          <w:p w14:paraId="5F3CD930" w14:textId="77777777" w:rsidR="00A61FB8" w:rsidRPr="00087373" w:rsidRDefault="00A61FB8" w:rsidP="003C2354">
            <w:pPr>
              <w:rPr>
                <w:b/>
                <w:sz w:val="20"/>
              </w:rPr>
            </w:pPr>
            <w:r w:rsidRPr="00087373">
              <w:rPr>
                <w:b/>
                <w:sz w:val="20"/>
              </w:rPr>
              <w:t>In repair time</w:t>
            </w:r>
          </w:p>
          <w:p w14:paraId="3C64E61F" w14:textId="77777777" w:rsidR="00A61FB8" w:rsidRPr="00087373" w:rsidRDefault="00A61FB8" w:rsidP="003C2354">
            <w:pPr>
              <w:rPr>
                <w:b/>
                <w:i/>
                <w:sz w:val="20"/>
              </w:rPr>
            </w:pPr>
            <w:r w:rsidRPr="00087373">
              <w:rPr>
                <w:i/>
                <w:sz w:val="20"/>
              </w:rPr>
              <w:t>Group Demand</w:t>
            </w:r>
          </w:p>
        </w:tc>
        <w:tc>
          <w:tcPr>
            <w:tcW w:w="4170" w:type="dxa"/>
          </w:tcPr>
          <w:p w14:paraId="05DD0B62" w14:textId="77777777" w:rsidR="00A61FB8" w:rsidRPr="00087373" w:rsidRDefault="00A61FB8" w:rsidP="003C2354">
            <w:pPr>
              <w:rPr>
                <w:sz w:val="20"/>
              </w:rPr>
            </w:pPr>
            <w:r w:rsidRPr="00087373">
              <w:rPr>
                <w:sz w:val="20"/>
              </w:rPr>
              <w:t>Nil</w:t>
            </w:r>
          </w:p>
        </w:tc>
      </w:tr>
    </w:tbl>
    <w:p w14:paraId="032284CF" w14:textId="77777777" w:rsidR="00A61FB8" w:rsidRPr="00087373" w:rsidRDefault="00A61FB8" w:rsidP="00A61FB8">
      <w:pPr>
        <w:rPr>
          <w:b/>
          <w:sz w:val="20"/>
        </w:rPr>
      </w:pPr>
      <w:r w:rsidRPr="00087373">
        <w:rPr>
          <w:b/>
          <w:sz w:val="20"/>
        </w:rPr>
        <w:t>Notes</w:t>
      </w:r>
    </w:p>
    <w:p w14:paraId="5E4D9871" w14:textId="77777777" w:rsidR="00A61FB8" w:rsidRPr="00087373" w:rsidRDefault="00A61FB8" w:rsidP="00EA690F">
      <w:pPr>
        <w:tabs>
          <w:tab w:val="left" w:pos="426"/>
        </w:tabs>
        <w:ind w:left="426" w:hanging="426"/>
        <w:rPr>
          <w:sz w:val="20"/>
        </w:rPr>
      </w:pPr>
      <w:r w:rsidRPr="00087373">
        <w:rPr>
          <w:sz w:val="20"/>
        </w:rPr>
        <w:t xml:space="preserve">1. </w:t>
      </w:r>
      <w:r w:rsidR="00EA690F" w:rsidRPr="00087373">
        <w:rPr>
          <w:sz w:val="20"/>
        </w:rPr>
        <w:tab/>
      </w:r>
      <w:r w:rsidRPr="00087373">
        <w:rPr>
          <w:sz w:val="20"/>
        </w:rPr>
        <w:t xml:space="preserve">The planned outage may be of a transmission circuit, generating unit, reactive </w:t>
      </w:r>
      <w:proofErr w:type="gramStart"/>
      <w:r w:rsidRPr="00087373">
        <w:rPr>
          <w:sz w:val="20"/>
        </w:rPr>
        <w:t>compensator</w:t>
      </w:r>
      <w:proofErr w:type="gramEnd"/>
      <w:r w:rsidRPr="00087373">
        <w:rPr>
          <w:sz w:val="20"/>
        </w:rPr>
        <w:t xml:space="preserve"> or other reactive power provider.</w:t>
      </w:r>
    </w:p>
    <w:p w14:paraId="61DE1D70" w14:textId="77777777" w:rsidR="00A61FB8" w:rsidRPr="00087373" w:rsidRDefault="00A61FB8" w:rsidP="00A61FB8">
      <w:pPr>
        <w:rPr>
          <w:sz w:val="20"/>
        </w:rPr>
      </w:pPr>
    </w:p>
    <w:p w14:paraId="211C423B" w14:textId="77777777" w:rsidR="00A61FB8" w:rsidRPr="00087373" w:rsidRDefault="00A61FB8" w:rsidP="00BC6666">
      <w:pPr>
        <w:pStyle w:val="Heading8"/>
        <w:spacing w:after="200"/>
        <w:rPr>
          <w:b w:val="0"/>
          <w:i/>
        </w:rPr>
      </w:pPr>
      <w:r w:rsidRPr="00087373">
        <w:t>Switching Arrangements</w:t>
      </w:r>
    </w:p>
    <w:p w14:paraId="5425A487" w14:textId="77777777" w:rsidR="003D1DF7" w:rsidRPr="00087373" w:rsidRDefault="003D1DF7" w:rsidP="00882732">
      <w:pPr>
        <w:numPr>
          <w:ilvl w:val="1"/>
          <w:numId w:val="30"/>
        </w:numPr>
        <w:tabs>
          <w:tab w:val="clear" w:pos="1530"/>
          <w:tab w:val="num" w:pos="709"/>
        </w:tabs>
        <w:spacing w:after="200"/>
        <w:ind w:left="709" w:hanging="709"/>
      </w:pPr>
      <w:r w:rsidRPr="00087373">
        <w:t>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4325B9BE" w14:textId="77777777" w:rsidR="00A61FB8" w:rsidRPr="00087373" w:rsidRDefault="00A61FB8" w:rsidP="00BC6666">
      <w:pPr>
        <w:pStyle w:val="Heading8"/>
        <w:spacing w:after="200"/>
      </w:pPr>
      <w:r w:rsidRPr="00087373">
        <w:t>Variations to Connection Designs</w:t>
      </w:r>
    </w:p>
    <w:p w14:paraId="19537AAE" w14:textId="77777777" w:rsidR="003D1DF7" w:rsidRPr="00087373" w:rsidRDefault="003D1DF7" w:rsidP="00882732">
      <w:pPr>
        <w:numPr>
          <w:ilvl w:val="1"/>
          <w:numId w:val="30"/>
        </w:numPr>
        <w:tabs>
          <w:tab w:val="clear" w:pos="1530"/>
          <w:tab w:val="num" w:pos="709"/>
        </w:tabs>
        <w:spacing w:after="200"/>
        <w:ind w:left="709" w:hanging="709"/>
      </w:pPr>
      <w:r w:rsidRPr="00087373">
        <w:t xml:space="preserve">Variations, arising </w:t>
      </w:r>
      <w:proofErr w:type="gramStart"/>
      <w:r w:rsidRPr="00087373">
        <w:t xml:space="preserve">from a </w:t>
      </w:r>
      <w:r w:rsidRPr="00087373">
        <w:rPr>
          <w:i/>
        </w:rPr>
        <w:t>generator’s</w:t>
      </w:r>
      <w:r w:rsidRPr="00087373">
        <w:t xml:space="preserve"> request,</w:t>
      </w:r>
      <w:proofErr w:type="gramEnd"/>
      <w:r w:rsidRPr="00087373">
        <w:t xml:space="preserve">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329611B8" w14:textId="77777777" w:rsidR="003D1DF7" w:rsidRPr="00087373" w:rsidRDefault="003D1DF7" w:rsidP="00882732">
      <w:pPr>
        <w:numPr>
          <w:ilvl w:val="1"/>
          <w:numId w:val="30"/>
        </w:numPr>
        <w:tabs>
          <w:tab w:val="clear" w:pos="1530"/>
          <w:tab w:val="num" w:pos="709"/>
        </w:tabs>
        <w:spacing w:after="200"/>
        <w:ind w:left="709" w:hanging="709"/>
      </w:pPr>
      <w:r w:rsidRPr="00087373">
        <w:t xml:space="preserve">Any demand connection design variation must not, other than in respect of the </w:t>
      </w:r>
      <w:r w:rsidRPr="00087373">
        <w:rPr>
          <w:i/>
        </w:rPr>
        <w:t>generator</w:t>
      </w:r>
      <w:r w:rsidRPr="00087373">
        <w:t xml:space="preserve"> requesting the variation, either immediately or in the foreseeable future:</w:t>
      </w:r>
    </w:p>
    <w:p w14:paraId="423295A3"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reduce the security of the </w:t>
      </w:r>
      <w:r w:rsidRPr="00087373">
        <w:rPr>
          <w:i/>
        </w:rPr>
        <w:t>MITS</w:t>
      </w:r>
      <w:r w:rsidRPr="00087373">
        <w:t xml:space="preserve"> to below the minimum planning criteria specified in Section 4; or</w:t>
      </w:r>
    </w:p>
    <w:p w14:paraId="29A3673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result in additional investment or operational costs to any </w:t>
      </w:r>
      <w:proofErr w:type="gramStart"/>
      <w:r w:rsidRPr="00087373">
        <w:t>particular customer</w:t>
      </w:r>
      <w:proofErr w:type="gramEnd"/>
      <w:r w:rsidRPr="00087373">
        <w:t xml:space="preserve"> or overall, or a reduction in the security and quality of supply of the affected customers’ connections to below the planning criteria in this section or Section 7, unless specific agreements are reached with affected customers; or</w:t>
      </w:r>
    </w:p>
    <w:p w14:paraId="7CBC142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compromise any </w:t>
      </w:r>
      <w:r w:rsidRPr="00087373">
        <w:rPr>
          <w:i/>
        </w:rPr>
        <w:t>transmission licensee’s</w:t>
      </w:r>
      <w:r w:rsidRPr="00087373">
        <w:t xml:space="preserve"> ability to meet other statutory obligations or licence obligations.</w:t>
      </w:r>
    </w:p>
    <w:p w14:paraId="565F0911" w14:textId="77777777" w:rsidR="003D1DF7" w:rsidRPr="00087373" w:rsidRDefault="003D1DF7" w:rsidP="00882732">
      <w:pPr>
        <w:numPr>
          <w:ilvl w:val="1"/>
          <w:numId w:val="30"/>
        </w:numPr>
        <w:tabs>
          <w:tab w:val="clear" w:pos="1530"/>
        </w:tabs>
        <w:spacing w:after="200"/>
        <w:ind w:left="709" w:hanging="709"/>
      </w:pPr>
      <w:r w:rsidRPr="00087373">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16EBC1CC" w14:textId="77777777" w:rsidR="003D1DF7" w:rsidRPr="00087373" w:rsidRDefault="003D1DF7" w:rsidP="00882732">
      <w:pPr>
        <w:numPr>
          <w:ilvl w:val="1"/>
          <w:numId w:val="30"/>
        </w:numPr>
        <w:tabs>
          <w:tab w:val="clear" w:pos="1530"/>
        </w:tabs>
        <w:spacing w:after="200"/>
        <w:ind w:left="709" w:hanging="709"/>
      </w:pPr>
      <w:r w:rsidRPr="00087373">
        <w:lastRenderedPageBreak/>
        <w:t xml:space="preserve">The additional operational costs referred to in paragraph 8.13.2 and/or any potential reliability implications shall be calculated by simulating the expected operation of the </w:t>
      </w:r>
      <w:r w:rsidRPr="00087373">
        <w:rPr>
          <w:i/>
        </w:rPr>
        <w:t>national electricity</w:t>
      </w:r>
      <w:r w:rsidRPr="00087373" w:rsidDel="00BA213B">
        <w:rPr>
          <w:i/>
        </w:rPr>
        <w:t xml:space="preserve"> </w:t>
      </w:r>
      <w:r w:rsidRPr="00087373">
        <w:rPr>
          <w:i/>
        </w:rPr>
        <w:t>transmission system</w:t>
      </w:r>
      <w:r w:rsidRPr="00087373">
        <w:t xml:space="preserve"> in accordance with the operational criteria set out in Section 5 and Section 9. Guidance on economic justification is given in Appendix </w:t>
      </w:r>
      <w:r w:rsidR="008F3CF3" w:rsidRPr="00087373">
        <w:rPr>
          <w:rFonts w:cs="Arial"/>
        </w:rPr>
        <w:t>G</w:t>
      </w:r>
      <w:r w:rsidRPr="00087373">
        <w:t>.</w:t>
      </w:r>
    </w:p>
    <w:p w14:paraId="6D7662CF" w14:textId="77777777" w:rsidR="003D1DF7" w:rsidRPr="00087373" w:rsidRDefault="003D1DF7" w:rsidP="003D1DF7">
      <w:pPr>
        <w:pStyle w:val="Heading1"/>
      </w:pPr>
    </w:p>
    <w:p w14:paraId="71B985C6" w14:textId="77777777" w:rsidR="003D1DF7" w:rsidRPr="00087373" w:rsidRDefault="003D1DF7" w:rsidP="00882732">
      <w:pPr>
        <w:pStyle w:val="Heading1"/>
        <w:numPr>
          <w:ilvl w:val="0"/>
          <w:numId w:val="28"/>
        </w:numPr>
        <w:ind w:left="709" w:hanging="709"/>
      </w:pPr>
      <w:r w:rsidRPr="00087373">
        <w:br w:type="page"/>
      </w:r>
      <w:r w:rsidRPr="00087373" w:rsidDel="003D1DF7">
        <w:lastRenderedPageBreak/>
        <w:t xml:space="preserve"> </w:t>
      </w:r>
      <w:r w:rsidRPr="00087373">
        <w:t xml:space="preserve">Operation of an </w:t>
      </w:r>
      <w:r w:rsidRPr="00087373">
        <w:rPr>
          <w:i/>
        </w:rPr>
        <w:t>Offshore Transmission System</w:t>
      </w:r>
    </w:p>
    <w:p w14:paraId="754DF064" w14:textId="77777777" w:rsidR="003D1DF7" w:rsidRPr="00087373" w:rsidRDefault="003D1DF7" w:rsidP="00BC6666">
      <w:pPr>
        <w:pStyle w:val="Heading8"/>
        <w:spacing w:after="200"/>
      </w:pPr>
      <w:r w:rsidRPr="00087373">
        <w:t>Normal Operational Criteria</w:t>
      </w:r>
    </w:p>
    <w:p w14:paraId="4A0C2915" w14:textId="77777777" w:rsidR="003D1DF7" w:rsidRPr="00087373" w:rsidRDefault="003D1DF7" w:rsidP="00882732">
      <w:pPr>
        <w:numPr>
          <w:ilvl w:val="0"/>
          <w:numId w:val="31"/>
        </w:numPr>
        <w:tabs>
          <w:tab w:val="clear" w:pos="1174"/>
          <w:tab w:val="num" w:pos="709"/>
        </w:tabs>
        <w:spacing w:after="200"/>
        <w:ind w:left="709" w:hanging="709"/>
      </w:pPr>
      <w:r w:rsidRPr="00087373">
        <w:t xml:space="preserve">An </w:t>
      </w:r>
      <w:r w:rsidRPr="00087373">
        <w:rPr>
          <w:i/>
        </w:rPr>
        <w:t>offshore 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r w:rsidRPr="00087373">
        <w:rPr>
          <w:i/>
        </w:rPr>
        <w:t>offshore transmission system</w:t>
      </w:r>
      <w:r w:rsidRPr="00087373">
        <w:t xml:space="preserve"> of a </w:t>
      </w:r>
      <w:r w:rsidRPr="00087373">
        <w:rPr>
          <w:i/>
        </w:rPr>
        <w:t>fault outage</w:t>
      </w:r>
      <w:r w:rsidRPr="00087373">
        <w:t xml:space="preserve"> of any of the following:</w:t>
      </w:r>
    </w:p>
    <w:p w14:paraId="4F90F51A" w14:textId="77777777" w:rsidR="003D1DF7" w:rsidRPr="00087373" w:rsidRDefault="003D1DF7" w:rsidP="00882732">
      <w:pPr>
        <w:numPr>
          <w:ilvl w:val="2"/>
          <w:numId w:val="32"/>
        </w:numPr>
        <w:spacing w:after="200"/>
      </w:pPr>
      <w:r w:rsidRPr="00087373">
        <w:t xml:space="preserve">a single </w:t>
      </w:r>
      <w:r w:rsidRPr="00087373">
        <w:rPr>
          <w:i/>
        </w:rPr>
        <w:t>transmission circuit</w:t>
      </w:r>
      <w:r w:rsidRPr="00087373">
        <w:t>, a reactive compensator or other reactive power provider; or</w:t>
      </w:r>
    </w:p>
    <w:p w14:paraId="0717C48F" w14:textId="77777777" w:rsidR="00825A90" w:rsidRPr="008C508E" w:rsidRDefault="00825A90" w:rsidP="00882732">
      <w:pPr>
        <w:numPr>
          <w:ilvl w:val="2"/>
          <w:numId w:val="32"/>
        </w:numPr>
        <w:spacing w:after="200"/>
      </w:pPr>
      <w:r w:rsidRPr="008C508E">
        <w:t xml:space="preserve">a single generation circuit, a </w:t>
      </w:r>
      <w:r w:rsidRPr="008C508E">
        <w:rPr>
          <w:i/>
        </w:rPr>
        <w:t xml:space="preserve">single generating unit </w:t>
      </w:r>
      <w:r w:rsidRPr="008C508E">
        <w:t xml:space="preserve">(or several </w:t>
      </w:r>
      <w:r w:rsidRPr="008C508E">
        <w:rPr>
          <w:i/>
        </w:rPr>
        <w:t>generating units</w:t>
      </w:r>
      <w:r w:rsidRPr="008C508E">
        <w:t xml:space="preserve"> sharing a com</w:t>
      </w:r>
      <w:r w:rsidR="00CA26E6" w:rsidRPr="008C508E">
        <w:t xml:space="preserve">mon circuit breaker), a single </w:t>
      </w:r>
      <w:r w:rsidR="00CA26E6" w:rsidRPr="008C508E">
        <w:rPr>
          <w:i/>
        </w:rPr>
        <w:t>power park m</w:t>
      </w:r>
      <w:r w:rsidRPr="008C508E">
        <w:rPr>
          <w:i/>
        </w:rPr>
        <w:t>odule</w:t>
      </w:r>
      <w:r w:rsidRPr="008C508E">
        <w:t xml:space="preserve">, or a </w:t>
      </w:r>
      <w:r w:rsidRPr="008C508E">
        <w:rPr>
          <w:i/>
        </w:rPr>
        <w:t>single DC converter</w:t>
      </w:r>
      <w:r w:rsidR="00CA26E6" w:rsidRPr="008C508E">
        <w:t>, or</w:t>
      </w:r>
    </w:p>
    <w:p w14:paraId="35DC5AD2" w14:textId="77777777" w:rsidR="00825A90" w:rsidRDefault="003D1DF7" w:rsidP="00882732">
      <w:pPr>
        <w:numPr>
          <w:ilvl w:val="2"/>
          <w:numId w:val="32"/>
        </w:numPr>
        <w:spacing w:after="200"/>
      </w:pPr>
      <w:r w:rsidRPr="00087373">
        <w:t xml:space="preserve">the most onerous </w:t>
      </w:r>
      <w:r w:rsidRPr="00087373">
        <w:rPr>
          <w:i/>
        </w:rPr>
        <w:t>loss of power infeed</w:t>
      </w:r>
      <w:r w:rsidRPr="00087373">
        <w:t>; or</w:t>
      </w:r>
    </w:p>
    <w:p w14:paraId="6194FEF5" w14:textId="77777777" w:rsidR="006F6C07" w:rsidRPr="00087373" w:rsidRDefault="006F6C07" w:rsidP="00882732">
      <w:pPr>
        <w:numPr>
          <w:ilvl w:val="2"/>
          <w:numId w:val="32"/>
        </w:numPr>
        <w:spacing w:after="200"/>
      </w:pPr>
      <w:r w:rsidRPr="006F6C07">
        <w:t>the most onerous loss of power outfeed; or</w:t>
      </w:r>
    </w:p>
    <w:p w14:paraId="2C05E096" w14:textId="77777777" w:rsidR="00825A90" w:rsidRPr="00087373" w:rsidRDefault="003D1DF7" w:rsidP="00882732">
      <w:pPr>
        <w:numPr>
          <w:ilvl w:val="2"/>
          <w:numId w:val="32"/>
        </w:numPr>
        <w:spacing w:after="200"/>
      </w:pPr>
      <w:r w:rsidRPr="00087373">
        <w:t xml:space="preserve">a section of </w:t>
      </w:r>
      <w:r w:rsidRPr="00087373">
        <w:rPr>
          <w:i/>
        </w:rPr>
        <w:t>busbar</w:t>
      </w:r>
      <w:r w:rsidRPr="00087373">
        <w:t xml:space="preserve"> or mesh corner, or</w:t>
      </w:r>
    </w:p>
    <w:p w14:paraId="78859D53" w14:textId="77777777" w:rsidR="004331D2" w:rsidRPr="00087373" w:rsidRDefault="003D1DF7" w:rsidP="00882732">
      <w:pPr>
        <w:numPr>
          <w:ilvl w:val="2"/>
          <w:numId w:val="32"/>
        </w:numPr>
        <w:spacing w:after="200"/>
      </w:pPr>
      <w:r w:rsidRPr="00087373">
        <w:t xml:space="preserve">a </w:t>
      </w:r>
      <w:r w:rsidRPr="00087373">
        <w:rPr>
          <w:i/>
        </w:rPr>
        <w:t>double circuit overhead line</w:t>
      </w:r>
    </w:p>
    <w:p w14:paraId="38F17A41" w14:textId="77777777" w:rsidR="004331D2" w:rsidRPr="00087373" w:rsidRDefault="004331D2" w:rsidP="004331D2">
      <w:pPr>
        <w:spacing w:after="200"/>
        <w:ind w:left="708"/>
      </w:pPr>
      <w:r w:rsidRPr="00087373">
        <w:t>there shall not be any of the following:</w:t>
      </w:r>
    </w:p>
    <w:p w14:paraId="22EBE841" w14:textId="77777777" w:rsidR="004331D2" w:rsidRPr="00087373" w:rsidRDefault="003D1DF7" w:rsidP="00882732">
      <w:pPr>
        <w:numPr>
          <w:ilvl w:val="2"/>
          <w:numId w:val="32"/>
        </w:numPr>
        <w:spacing w:after="200"/>
      </w:pPr>
      <w:r w:rsidRPr="00087373">
        <w:t xml:space="preserve">a </w:t>
      </w:r>
      <w:r w:rsidRPr="00087373">
        <w:rPr>
          <w:i/>
        </w:rPr>
        <w:t>loss of supply capacity</w:t>
      </w:r>
      <w:r w:rsidRPr="00087373">
        <w:t xml:space="preserve"> except as specified in Table 9.1;</w:t>
      </w:r>
    </w:p>
    <w:p w14:paraId="4F39DAE2" w14:textId="77777777" w:rsidR="004331D2" w:rsidRPr="00087373" w:rsidRDefault="003D1DF7" w:rsidP="00882732">
      <w:pPr>
        <w:numPr>
          <w:ilvl w:val="2"/>
          <w:numId w:val="32"/>
        </w:numPr>
        <w:spacing w:after="200"/>
      </w:pPr>
      <w:r w:rsidRPr="00087373">
        <w:rPr>
          <w:i/>
        </w:rPr>
        <w:t>unacceptable frequency conditions;</w:t>
      </w:r>
    </w:p>
    <w:p w14:paraId="798EDEB3" w14:textId="77777777" w:rsidR="004331D2" w:rsidRPr="00087373" w:rsidRDefault="003D1DF7" w:rsidP="00882732">
      <w:pPr>
        <w:numPr>
          <w:ilvl w:val="2"/>
          <w:numId w:val="32"/>
        </w:numPr>
        <w:spacing w:after="200"/>
      </w:pPr>
      <w:r w:rsidRPr="00087373">
        <w:rPr>
          <w:i/>
        </w:rPr>
        <w:t>unacceptable overloading</w:t>
      </w:r>
      <w:r w:rsidRPr="00087373">
        <w:t xml:space="preserve"> of any </w:t>
      </w:r>
      <w:r w:rsidRPr="00087373">
        <w:rPr>
          <w:i/>
        </w:rPr>
        <w:t>primary transmission equipment;</w:t>
      </w:r>
    </w:p>
    <w:p w14:paraId="7902679E" w14:textId="77777777" w:rsidR="004331D2" w:rsidRPr="00087373" w:rsidRDefault="003D1DF7" w:rsidP="00882732">
      <w:pPr>
        <w:numPr>
          <w:ilvl w:val="2"/>
          <w:numId w:val="32"/>
        </w:numPr>
        <w:spacing w:after="200"/>
      </w:pPr>
      <w:r w:rsidRPr="00087373">
        <w:rPr>
          <w:i/>
        </w:rPr>
        <w:t>unacceptable voltage conditions</w:t>
      </w:r>
      <w:r w:rsidRPr="00087373">
        <w:t xml:space="preserve">; </w:t>
      </w:r>
    </w:p>
    <w:p w14:paraId="6C4E1C7F" w14:textId="77777777" w:rsidR="003D1DF7" w:rsidRDefault="003D1DF7" w:rsidP="00882732">
      <w:pPr>
        <w:numPr>
          <w:ilvl w:val="2"/>
          <w:numId w:val="32"/>
        </w:numPr>
        <w:spacing w:after="200"/>
      </w:pPr>
      <w:r w:rsidRPr="00087373">
        <w:rPr>
          <w:i/>
        </w:rPr>
        <w:t>system instability</w:t>
      </w:r>
      <w:r w:rsidR="00962CBE">
        <w:t>;</w:t>
      </w:r>
      <w:r w:rsidR="00E10E4E" w:rsidRPr="00E10E4E">
        <w:t xml:space="preserve"> </w:t>
      </w:r>
      <w:r w:rsidR="00E10E4E">
        <w:t>or</w:t>
      </w:r>
    </w:p>
    <w:p w14:paraId="0BA816F8" w14:textId="77777777" w:rsidR="003816AC" w:rsidRPr="00B35A2D" w:rsidRDefault="00E23A9D" w:rsidP="003816AC">
      <w:pPr>
        <w:numPr>
          <w:ilvl w:val="2"/>
          <w:numId w:val="32"/>
        </w:numPr>
        <w:spacing w:after="200"/>
        <w:rPr>
          <w:i/>
        </w:rPr>
      </w:pPr>
      <w:r>
        <w:rPr>
          <w:i/>
        </w:rPr>
        <w:t>U</w:t>
      </w:r>
      <w:r w:rsidR="003816AC" w:rsidRPr="00B35A2D">
        <w:rPr>
          <w:i/>
        </w:rPr>
        <w:t xml:space="preserve">nacceptable </w:t>
      </w:r>
      <w:r>
        <w:rPr>
          <w:i/>
        </w:rPr>
        <w:t>S</w:t>
      </w:r>
      <w:r w:rsidR="003816AC" w:rsidRPr="00B35A2D">
        <w:rPr>
          <w:i/>
        </w:rPr>
        <w:t>ub-</w:t>
      </w:r>
      <w:r>
        <w:rPr>
          <w:i/>
        </w:rPr>
        <w:t>S</w:t>
      </w:r>
      <w:r w:rsidR="003816AC" w:rsidRPr="00B35A2D">
        <w:rPr>
          <w:i/>
        </w:rPr>
        <w:t xml:space="preserve">ynchronous </w:t>
      </w:r>
      <w:r>
        <w:rPr>
          <w:i/>
        </w:rPr>
        <w:t>O</w:t>
      </w:r>
      <w:r w:rsidR="003816AC" w:rsidRPr="00B35A2D">
        <w:rPr>
          <w:i/>
        </w:rPr>
        <w:t>scillations</w:t>
      </w:r>
      <w:r w:rsidR="00962CBE">
        <w:rPr>
          <w:i/>
        </w:rPr>
        <w:t>.</w:t>
      </w:r>
    </w:p>
    <w:p w14:paraId="4A85F20C" w14:textId="77777777" w:rsidR="006F53F9" w:rsidRPr="00087373" w:rsidRDefault="006F53F9" w:rsidP="006F53F9">
      <w:pPr>
        <w:pStyle w:val="Caption"/>
      </w:pPr>
      <w:r w:rsidRPr="00087373">
        <w:t xml:space="preserve">Table 9.1 Maximum permitted </w:t>
      </w:r>
      <w:r w:rsidRPr="00087373">
        <w:rPr>
          <w:i/>
        </w:rPr>
        <w:t>loss of supply capacity</w:t>
      </w:r>
      <w:r w:rsidRPr="00087373">
        <w:t xml:space="preserve"> following </w:t>
      </w:r>
      <w:r w:rsidRPr="00087373">
        <w:rPr>
          <w:i/>
        </w:rPr>
        <w:t xml:space="preserve">secured </w:t>
      </w:r>
      <w:proofErr w:type="gramStart"/>
      <w:r w:rsidRPr="00087373">
        <w:rPr>
          <w:i/>
        </w:rPr>
        <w:t>events</w:t>
      </w:r>
      <w:proofErr w:type="gramEnd"/>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6F53F9" w:rsidRPr="00087373" w14:paraId="0D189249" w14:textId="77777777" w:rsidTr="003C2354">
        <w:trPr>
          <w:cantSplit/>
          <w:tblHeader/>
        </w:trPr>
        <w:tc>
          <w:tcPr>
            <w:tcW w:w="1668" w:type="dxa"/>
            <w:vMerge w:val="restart"/>
            <w:tcBorders>
              <w:top w:val="single" w:sz="12" w:space="0" w:color="auto"/>
              <w:bottom w:val="single" w:sz="6" w:space="0" w:color="auto"/>
            </w:tcBorders>
          </w:tcPr>
          <w:p w14:paraId="0FA39AEB" w14:textId="77777777" w:rsidR="006F53F9" w:rsidRPr="00087373" w:rsidRDefault="006F53F9" w:rsidP="003C2354">
            <w:pPr>
              <w:rPr>
                <w:i/>
                <w:sz w:val="20"/>
              </w:rPr>
            </w:pPr>
            <w:r w:rsidRPr="00087373">
              <w:rPr>
                <w:i/>
                <w:sz w:val="20"/>
              </w:rPr>
              <w:t>Group Demand</w:t>
            </w:r>
          </w:p>
        </w:tc>
        <w:tc>
          <w:tcPr>
            <w:tcW w:w="7572" w:type="dxa"/>
            <w:gridSpan w:val="2"/>
            <w:tcBorders>
              <w:top w:val="single" w:sz="12" w:space="0" w:color="auto"/>
              <w:bottom w:val="single" w:sz="6" w:space="0" w:color="auto"/>
            </w:tcBorders>
          </w:tcPr>
          <w:p w14:paraId="127AD3B5" w14:textId="77777777" w:rsidR="006F53F9" w:rsidRPr="00087373" w:rsidRDefault="006F53F9" w:rsidP="003C2354">
            <w:pPr>
              <w:jc w:val="center"/>
              <w:rPr>
                <w:sz w:val="20"/>
              </w:rPr>
            </w:pPr>
            <w:r w:rsidRPr="00087373">
              <w:rPr>
                <w:sz w:val="20"/>
              </w:rPr>
              <w:t>Initial system conditions</w:t>
            </w:r>
          </w:p>
        </w:tc>
      </w:tr>
      <w:tr w:rsidR="006F53F9" w:rsidRPr="00087373" w14:paraId="6EA3D605" w14:textId="77777777" w:rsidTr="003C2354">
        <w:trPr>
          <w:cantSplit/>
          <w:tblHeader/>
        </w:trPr>
        <w:tc>
          <w:tcPr>
            <w:tcW w:w="1668" w:type="dxa"/>
            <w:vMerge/>
            <w:tcBorders>
              <w:top w:val="single" w:sz="6" w:space="0" w:color="auto"/>
              <w:bottom w:val="single" w:sz="12" w:space="0" w:color="auto"/>
            </w:tcBorders>
          </w:tcPr>
          <w:p w14:paraId="02B0B199" w14:textId="77777777" w:rsidR="006F53F9" w:rsidRPr="00087373" w:rsidRDefault="006F53F9" w:rsidP="003C2354">
            <w:pPr>
              <w:rPr>
                <w:sz w:val="20"/>
              </w:rPr>
            </w:pPr>
          </w:p>
        </w:tc>
        <w:tc>
          <w:tcPr>
            <w:tcW w:w="3685" w:type="dxa"/>
            <w:tcBorders>
              <w:top w:val="single" w:sz="6" w:space="0" w:color="auto"/>
              <w:bottom w:val="single" w:sz="12" w:space="0" w:color="auto"/>
            </w:tcBorders>
          </w:tcPr>
          <w:p w14:paraId="4F99DB1A" w14:textId="77777777" w:rsidR="006F53F9" w:rsidRPr="00087373" w:rsidRDefault="006F53F9" w:rsidP="003C2354">
            <w:pPr>
              <w:rPr>
                <w:sz w:val="20"/>
              </w:rPr>
            </w:pPr>
            <w:r w:rsidRPr="00087373">
              <w:rPr>
                <w:i/>
                <w:sz w:val="20"/>
              </w:rPr>
              <w:t>Prevailing system conditions</w:t>
            </w:r>
            <w:r w:rsidRPr="00087373">
              <w:rPr>
                <w:sz w:val="20"/>
              </w:rPr>
              <w:t xml:space="preserve"> with no </w:t>
            </w:r>
            <w:r w:rsidRPr="00087373">
              <w:rPr>
                <w:i/>
                <w:sz w:val="20"/>
              </w:rPr>
              <w:t>local system outage</w:t>
            </w:r>
          </w:p>
          <w:p w14:paraId="5C7747D7" w14:textId="77777777" w:rsidR="006F53F9" w:rsidRPr="00087373" w:rsidRDefault="006F53F9" w:rsidP="003C2354">
            <w:pPr>
              <w:rPr>
                <w:b/>
                <w:i/>
                <w:sz w:val="20"/>
              </w:rPr>
            </w:pPr>
          </w:p>
        </w:tc>
        <w:tc>
          <w:tcPr>
            <w:tcW w:w="3887" w:type="dxa"/>
            <w:tcBorders>
              <w:top w:val="single" w:sz="6" w:space="0" w:color="auto"/>
              <w:bottom w:val="single" w:sz="12" w:space="0" w:color="auto"/>
            </w:tcBorders>
          </w:tcPr>
          <w:p w14:paraId="670BFA50" w14:textId="77777777" w:rsidR="006F53F9" w:rsidRPr="00087373" w:rsidRDefault="006F53F9" w:rsidP="003C2354">
            <w:pPr>
              <w:rPr>
                <w:sz w:val="20"/>
              </w:rPr>
            </w:pPr>
            <w:r w:rsidRPr="00087373">
              <w:rPr>
                <w:i/>
                <w:sz w:val="20"/>
              </w:rPr>
              <w:t>Prevailing system conditions</w:t>
            </w:r>
            <w:r w:rsidRPr="00087373">
              <w:rPr>
                <w:sz w:val="20"/>
              </w:rPr>
              <w:t xml:space="preserve"> with a </w:t>
            </w:r>
            <w:r w:rsidRPr="00087373">
              <w:rPr>
                <w:i/>
                <w:sz w:val="20"/>
              </w:rPr>
              <w:t>local system outage</w:t>
            </w:r>
          </w:p>
          <w:p w14:paraId="518ECEE4" w14:textId="77777777" w:rsidR="006F53F9" w:rsidRPr="00087373" w:rsidRDefault="006F53F9" w:rsidP="003C2354">
            <w:pPr>
              <w:rPr>
                <w:sz w:val="20"/>
              </w:rPr>
            </w:pPr>
          </w:p>
        </w:tc>
      </w:tr>
      <w:tr w:rsidR="006F53F9" w:rsidRPr="00087373" w14:paraId="07DE7D19" w14:textId="77777777" w:rsidTr="003C2354">
        <w:tc>
          <w:tcPr>
            <w:tcW w:w="1668" w:type="dxa"/>
          </w:tcPr>
          <w:p w14:paraId="1E566BD0" w14:textId="77777777" w:rsidR="006F53F9" w:rsidRPr="00087373" w:rsidRDefault="006F53F9" w:rsidP="003C2354">
            <w:pPr>
              <w:rPr>
                <w:sz w:val="20"/>
              </w:rPr>
            </w:pPr>
            <w:r w:rsidRPr="00087373">
              <w:rPr>
                <w:sz w:val="20"/>
              </w:rPr>
              <w:t>over 1 MW to 12 MW</w:t>
            </w:r>
          </w:p>
        </w:tc>
        <w:tc>
          <w:tcPr>
            <w:tcW w:w="3685" w:type="dxa"/>
          </w:tcPr>
          <w:p w14:paraId="7472D6E9"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w:t>
            </w:r>
            <w:proofErr w:type="gramStart"/>
            <w:r w:rsidRPr="00087373">
              <w:rPr>
                <w:snapToGrid w:val="0"/>
                <w:sz w:val="20"/>
              </w:rPr>
              <w:t>capacity</w:t>
            </w:r>
            <w:proofErr w:type="gramEnd"/>
          </w:p>
          <w:p w14:paraId="74ABAC5E" w14:textId="77777777" w:rsidR="006F53F9" w:rsidRPr="00087373" w:rsidRDefault="006F53F9" w:rsidP="003C2354">
            <w:pPr>
              <w:jc w:val="left"/>
              <w:rPr>
                <w:snapToGrid w:val="0"/>
                <w:sz w:val="20"/>
              </w:rPr>
            </w:pPr>
          </w:p>
        </w:tc>
        <w:tc>
          <w:tcPr>
            <w:tcW w:w="3887" w:type="dxa"/>
          </w:tcPr>
          <w:p w14:paraId="79007892"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221E84EF" w14:textId="77777777" w:rsidR="006F53F9" w:rsidRPr="00087373" w:rsidRDefault="006F53F9" w:rsidP="003C2354">
            <w:pPr>
              <w:rPr>
                <w:snapToGrid w:val="0"/>
                <w:sz w:val="20"/>
              </w:rPr>
            </w:pPr>
          </w:p>
        </w:tc>
      </w:tr>
      <w:tr w:rsidR="006F53F9" w:rsidRPr="00087373" w14:paraId="56C8B1DA" w14:textId="77777777" w:rsidTr="003C2354">
        <w:tc>
          <w:tcPr>
            <w:tcW w:w="1668" w:type="dxa"/>
          </w:tcPr>
          <w:p w14:paraId="7D71EB5D" w14:textId="77777777" w:rsidR="006F53F9" w:rsidRPr="00087373" w:rsidRDefault="006F53F9" w:rsidP="003C2354">
            <w:pPr>
              <w:rPr>
                <w:sz w:val="20"/>
              </w:rPr>
            </w:pPr>
            <w:r w:rsidRPr="00087373">
              <w:rPr>
                <w:sz w:val="20"/>
              </w:rPr>
              <w:t>up to 1 MW</w:t>
            </w:r>
          </w:p>
        </w:tc>
        <w:tc>
          <w:tcPr>
            <w:tcW w:w="3685" w:type="dxa"/>
          </w:tcPr>
          <w:p w14:paraId="165F5356"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w:t>
            </w:r>
            <w:proofErr w:type="gramStart"/>
            <w:r w:rsidRPr="00087373">
              <w:rPr>
                <w:snapToGrid w:val="0"/>
                <w:sz w:val="20"/>
              </w:rPr>
              <w:t>capacity</w:t>
            </w:r>
            <w:proofErr w:type="gramEnd"/>
          </w:p>
          <w:p w14:paraId="620CCA27" w14:textId="77777777" w:rsidR="006F53F9" w:rsidRPr="00087373" w:rsidRDefault="006F53F9" w:rsidP="003C2354">
            <w:pPr>
              <w:jc w:val="left"/>
              <w:rPr>
                <w:snapToGrid w:val="0"/>
                <w:sz w:val="20"/>
              </w:rPr>
            </w:pPr>
          </w:p>
        </w:tc>
        <w:tc>
          <w:tcPr>
            <w:tcW w:w="3887" w:type="dxa"/>
          </w:tcPr>
          <w:p w14:paraId="1FB4380D"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5FD70431" w14:textId="77777777" w:rsidR="006F53F9" w:rsidRPr="00087373" w:rsidRDefault="006F53F9" w:rsidP="003C2354">
            <w:pPr>
              <w:rPr>
                <w:snapToGrid w:val="0"/>
                <w:sz w:val="20"/>
              </w:rPr>
            </w:pPr>
          </w:p>
        </w:tc>
      </w:tr>
    </w:tbl>
    <w:p w14:paraId="6C5BE12B" w14:textId="77777777" w:rsidR="006F53F9" w:rsidRPr="00087373" w:rsidRDefault="006F53F9" w:rsidP="006F53F9">
      <w:pPr>
        <w:rPr>
          <w:b/>
          <w:sz w:val="20"/>
        </w:rPr>
      </w:pPr>
      <w:r w:rsidRPr="00087373">
        <w:rPr>
          <w:b/>
          <w:sz w:val="20"/>
        </w:rPr>
        <w:t>Notes</w:t>
      </w:r>
    </w:p>
    <w:p w14:paraId="1BDA1AD2" w14:textId="77777777" w:rsidR="006F53F9" w:rsidRPr="00087373" w:rsidRDefault="006F53F9" w:rsidP="00882732">
      <w:pPr>
        <w:numPr>
          <w:ilvl w:val="0"/>
          <w:numId w:val="10"/>
        </w:numPr>
        <w:rPr>
          <w:sz w:val="20"/>
        </w:rPr>
      </w:pPr>
      <w:r w:rsidRPr="00087373">
        <w:rPr>
          <w:sz w:val="20"/>
        </w:rPr>
        <w:t>The time to restore any lost supply capacity shall be as short as practicable. If any part of any lost supply capacity can be restored in less than the specified maximum time to restore all of it, it shall be restored.</w:t>
      </w:r>
    </w:p>
    <w:p w14:paraId="1943A8DB" w14:textId="77777777" w:rsidR="006F53F9" w:rsidRPr="00087373" w:rsidRDefault="006F53F9" w:rsidP="006F53F9">
      <w:pPr>
        <w:ind w:left="794"/>
        <w:rPr>
          <w:b/>
          <w:sz w:val="20"/>
        </w:rPr>
      </w:pPr>
    </w:p>
    <w:p w14:paraId="53B1A6BC" w14:textId="77777777" w:rsidR="00210558" w:rsidRPr="005710DE" w:rsidRDefault="00210558" w:rsidP="00210558">
      <w:pPr>
        <w:spacing w:after="200"/>
        <w:rPr>
          <w:b/>
        </w:rPr>
      </w:pPr>
      <w:r w:rsidRPr="005710DE">
        <w:rPr>
          <w:b/>
        </w:rPr>
        <w:lastRenderedPageBreak/>
        <w:t xml:space="preserve">Conditional Further Operational Criteria </w:t>
      </w:r>
    </w:p>
    <w:p w14:paraId="61565795" w14:textId="77777777" w:rsidR="00210558" w:rsidRDefault="00210558" w:rsidP="00210558">
      <w:pPr>
        <w:numPr>
          <w:ilvl w:val="1"/>
          <w:numId w:val="32"/>
        </w:numPr>
        <w:tabs>
          <w:tab w:val="clear" w:pos="1239"/>
          <w:tab w:val="num" w:pos="709"/>
        </w:tabs>
        <w:spacing w:after="200"/>
        <w:ind w:left="709" w:hanging="709"/>
      </w:pPr>
      <w:r>
        <w:t xml:space="preserve">NGESO shall use the latest version of the </w:t>
      </w:r>
      <w:r w:rsidRPr="005710DE">
        <w:rPr>
          <w:i/>
        </w:rPr>
        <w:t>Frequency Risk and Control Report</w:t>
      </w:r>
      <w:r>
        <w:t xml:space="preserve"> as consulted on and approved by the Authority to determine the events for which </w:t>
      </w:r>
      <w:r w:rsidRPr="005710DE">
        <w:rPr>
          <w:i/>
        </w:rPr>
        <w:t>unacceptable frequency conditions</w:t>
      </w:r>
      <w:r>
        <w:t xml:space="preserve"> shall not occur. The </w:t>
      </w:r>
      <w:r w:rsidRPr="005710DE">
        <w:rPr>
          <w:i/>
        </w:rPr>
        <w:t>Frequency Risk and Control Report</w:t>
      </w:r>
      <w:r>
        <w:t xml:space="preserve"> assessment includes consideration of any consequential loss of distributed energy resources associated with any such event.</w:t>
      </w:r>
    </w:p>
    <w:p w14:paraId="486ACE70" w14:textId="77777777" w:rsidR="006F53F9" w:rsidRPr="00087373" w:rsidRDefault="006F53F9" w:rsidP="00BC6666">
      <w:pPr>
        <w:pStyle w:val="Heading8"/>
        <w:spacing w:after="200"/>
      </w:pPr>
      <w:r w:rsidRPr="00087373">
        <w:t>Post-fault Restoration of System Security</w:t>
      </w:r>
    </w:p>
    <w:p w14:paraId="447E7A53" w14:textId="77777777" w:rsidR="006F6C07" w:rsidRPr="00087373" w:rsidRDefault="003D1DF7" w:rsidP="006137A0">
      <w:pPr>
        <w:numPr>
          <w:ilvl w:val="1"/>
          <w:numId w:val="32"/>
        </w:numPr>
        <w:tabs>
          <w:tab w:val="clear" w:pos="1239"/>
          <w:tab w:val="num" w:pos="709"/>
        </w:tabs>
        <w:spacing w:after="200"/>
        <w:ind w:left="709" w:hanging="709"/>
      </w:pPr>
      <w:r w:rsidRPr="00087373">
        <w:t xml:space="preserve">Following the occurrence of a </w:t>
      </w:r>
      <w:r w:rsidRPr="00087373">
        <w:rPr>
          <w:i/>
        </w:rPr>
        <w:t>secured event</w:t>
      </w:r>
      <w:r w:rsidRPr="00087373">
        <w:t xml:space="preserve">, measures shall be taken to re-secure an </w:t>
      </w:r>
      <w:r w:rsidRPr="00087373">
        <w:rPr>
          <w:i/>
        </w:rPr>
        <w:t>offshore transmission system</w:t>
      </w:r>
      <w:r w:rsidRPr="00087373">
        <w:t xml:space="preserve"> to the above operational criteria as soon as reasonably practicable. To this end, it is permissible to put operational measures in place pre-fault to facilitate the speedy restoration of system security.</w:t>
      </w:r>
    </w:p>
    <w:p w14:paraId="4327A19C" w14:textId="77777777" w:rsidR="006F53F9" w:rsidRPr="00087373" w:rsidRDefault="006F53F9" w:rsidP="00BC6666">
      <w:pPr>
        <w:pStyle w:val="Heading8"/>
        <w:spacing w:after="200"/>
      </w:pPr>
      <w:r w:rsidRPr="00087373">
        <w:t>Authorised Variations from the Operational Criteria</w:t>
      </w:r>
    </w:p>
    <w:p w14:paraId="626FC73E" w14:textId="6295B318" w:rsidR="006F6C07" w:rsidRDefault="003D1DF7" w:rsidP="00882732">
      <w:pPr>
        <w:numPr>
          <w:ilvl w:val="1"/>
          <w:numId w:val="32"/>
        </w:numPr>
        <w:tabs>
          <w:tab w:val="clear" w:pos="1239"/>
          <w:tab w:val="num" w:pos="709"/>
        </w:tabs>
        <w:spacing w:after="200"/>
        <w:ind w:left="709" w:hanging="709"/>
      </w:pPr>
      <w:r w:rsidRPr="00087373">
        <w:t>Exceptions to the criteria in paragraphs 9.1 and 9.</w:t>
      </w:r>
      <w:r w:rsidR="006F6C07">
        <w:t>3</w:t>
      </w:r>
      <w:r w:rsidRPr="00087373">
        <w:t xml:space="preserve"> may be required</w:t>
      </w:r>
      <w:r w:rsidR="006F6C07">
        <w:t>:</w:t>
      </w:r>
    </w:p>
    <w:p w14:paraId="753B931A" w14:textId="5BB5293D" w:rsidR="003D1DF7" w:rsidRDefault="003D1DF7" w:rsidP="006F6C07">
      <w:pPr>
        <w:numPr>
          <w:ilvl w:val="2"/>
          <w:numId w:val="32"/>
        </w:numPr>
        <w:spacing w:after="200"/>
      </w:pPr>
      <w:r w:rsidRPr="00087373">
        <w:t>where variations to the connection designs as per paragraphs 7.21 to 7.24 and paragraphs 8.12 to 8.15 have been agreed</w:t>
      </w:r>
      <w:r w:rsidR="006F6C07">
        <w:t>; or</w:t>
      </w:r>
    </w:p>
    <w:p w14:paraId="098736C6" w14:textId="77777777" w:rsidR="006F6C07" w:rsidRPr="00087373" w:rsidRDefault="006F6C07" w:rsidP="005710DE">
      <w:pPr>
        <w:numPr>
          <w:ilvl w:val="2"/>
          <w:numId w:val="32"/>
        </w:numPr>
        <w:spacing w:after="200"/>
      </w:pPr>
      <w:r w:rsidRPr="006F6C07">
        <w:t xml:space="preserve">in relation to 9.1.8 only, based on the outcome of an assessment conducted in accordance with the </w:t>
      </w:r>
      <w:r w:rsidRPr="005710DE">
        <w:rPr>
          <w:i/>
        </w:rPr>
        <w:t>Frequency Risk and Control Report</w:t>
      </w:r>
      <w:r w:rsidRPr="006F6C07">
        <w:t>.</w:t>
      </w:r>
    </w:p>
    <w:p w14:paraId="234CF3D1" w14:textId="77777777" w:rsidR="003D1DF7" w:rsidRPr="00087373" w:rsidRDefault="003D1DF7" w:rsidP="00882732">
      <w:pPr>
        <w:numPr>
          <w:ilvl w:val="1"/>
          <w:numId w:val="32"/>
        </w:numPr>
        <w:tabs>
          <w:tab w:val="clear" w:pos="1239"/>
          <w:tab w:val="num" w:pos="709"/>
        </w:tabs>
        <w:spacing w:after="200"/>
        <w:ind w:left="709" w:hanging="709"/>
      </w:pPr>
      <w:r w:rsidRPr="00087373">
        <w:t xml:space="preserve">The principles of these operational criteria shall be </w:t>
      </w:r>
      <w:proofErr w:type="gramStart"/>
      <w:r w:rsidRPr="00087373">
        <w:t>applied at all times</w:t>
      </w:r>
      <w:proofErr w:type="gramEnd"/>
      <w:r w:rsidRPr="00087373">
        <w:t xml:space="preserve"> except in special circumstances where </w:t>
      </w:r>
      <w:r w:rsidR="00BD067C" w:rsidRPr="00BA4826">
        <w:t>NEGSO</w:t>
      </w:r>
      <w:r w:rsidR="00BD067C">
        <w:t xml:space="preserve">, </w:t>
      </w:r>
      <w:r w:rsidRPr="00087373">
        <w:t xml:space="preserve">following consultation with the appropriate </w:t>
      </w:r>
      <w:r w:rsidRPr="00087373">
        <w:rPr>
          <w:i/>
        </w:rPr>
        <w:t>Generator</w:t>
      </w:r>
      <w:r w:rsidRPr="00087373">
        <w:t>, may need to give instructions to the contrary to preserve overall system integrity.</w:t>
      </w:r>
    </w:p>
    <w:p w14:paraId="5A326101" w14:textId="77777777" w:rsidR="003D1DF7" w:rsidRPr="00087373" w:rsidRDefault="003D1DF7" w:rsidP="00882732">
      <w:pPr>
        <w:pStyle w:val="Heading1"/>
        <w:numPr>
          <w:ilvl w:val="0"/>
          <w:numId w:val="28"/>
        </w:numPr>
        <w:ind w:left="709" w:hanging="709"/>
      </w:pPr>
      <w:r w:rsidRPr="00087373">
        <w:br w:type="page"/>
      </w:r>
      <w:r w:rsidR="006F53F9" w:rsidRPr="00087373">
        <w:lastRenderedPageBreak/>
        <w:t xml:space="preserve">   </w:t>
      </w:r>
      <w:r w:rsidRPr="00087373">
        <w:t xml:space="preserve">Voltage Limits in Planning and Operating an </w:t>
      </w:r>
      <w:r w:rsidRPr="00087373">
        <w:rPr>
          <w:i/>
        </w:rPr>
        <w:t>Offshore Transmission System</w:t>
      </w:r>
    </w:p>
    <w:p w14:paraId="59C05986" w14:textId="77777777" w:rsidR="003D1DF7" w:rsidRPr="00087373" w:rsidRDefault="003D1DF7" w:rsidP="003D1DF7">
      <w:pPr>
        <w:pStyle w:val="Heading8"/>
        <w:tabs>
          <w:tab w:val="left" w:pos="2160"/>
          <w:tab w:val="right" w:pos="9026"/>
        </w:tabs>
      </w:pPr>
      <w:r w:rsidRPr="00087373">
        <w:t>Voltage Limits</w:t>
      </w:r>
    </w:p>
    <w:p w14:paraId="433754AD" w14:textId="77777777" w:rsidR="003D1DF7" w:rsidRPr="00087373" w:rsidRDefault="003D1DF7" w:rsidP="00882732">
      <w:pPr>
        <w:numPr>
          <w:ilvl w:val="0"/>
          <w:numId w:val="33"/>
        </w:numPr>
        <w:tabs>
          <w:tab w:val="clear" w:pos="1174"/>
          <w:tab w:val="num" w:pos="709"/>
        </w:tabs>
        <w:ind w:left="709" w:hanging="709"/>
      </w:pPr>
      <w:r w:rsidRPr="00087373">
        <w:t xml:space="preserve">The </w:t>
      </w:r>
      <w:r w:rsidRPr="00087373">
        <w:rPr>
          <w:i/>
        </w:rPr>
        <w:t>pre-fault planning voltage limits</w:t>
      </w:r>
      <w:r w:rsidRPr="00087373">
        <w:t xml:space="preserve"> and </w:t>
      </w:r>
      <w:r w:rsidRPr="00087373">
        <w:rPr>
          <w:i/>
        </w:rPr>
        <w:t>steady state</w:t>
      </w:r>
      <w:r w:rsidRPr="00087373">
        <w:t xml:space="preserve"> voltage limits on an </w:t>
      </w:r>
      <w:r w:rsidRPr="00087373">
        <w:rPr>
          <w:i/>
        </w:rPr>
        <w:t>offshore transmission system</w:t>
      </w:r>
      <w:r w:rsidRPr="00087373">
        <w:t xml:space="preserve"> are as shown in Table 10.1.</w:t>
      </w:r>
    </w:p>
    <w:p w14:paraId="3CB85960" w14:textId="77777777" w:rsidR="006F53F9" w:rsidRPr="00087373" w:rsidRDefault="006F53F9" w:rsidP="006F53F9">
      <w:pPr>
        <w:tabs>
          <w:tab w:val="num" w:pos="709"/>
        </w:tabs>
      </w:pPr>
    </w:p>
    <w:p w14:paraId="07497A44" w14:textId="77777777" w:rsidR="006F53F9" w:rsidRPr="00087373" w:rsidRDefault="006F53F9" w:rsidP="006F53F9">
      <w:pPr>
        <w:pStyle w:val="Caption"/>
        <w:tabs>
          <w:tab w:val="left" w:pos="2160"/>
        </w:tabs>
        <w:rPr>
          <w:i/>
        </w:rPr>
      </w:pPr>
      <w:r w:rsidRPr="00087373">
        <w:t xml:space="preserve">Table 10.1 </w:t>
      </w:r>
      <w:r w:rsidRPr="00087373">
        <w:rPr>
          <w:i/>
        </w:rPr>
        <w:t xml:space="preserve">Pre-fault planning voltage limits </w:t>
      </w:r>
      <w:r w:rsidRPr="00087373">
        <w:t xml:space="preserve">and </w:t>
      </w:r>
      <w:r w:rsidRPr="00087373">
        <w:rPr>
          <w:i/>
        </w:rPr>
        <w:t xml:space="preserve">steady state </w:t>
      </w:r>
      <w:r w:rsidRPr="00087373">
        <w:t>voltage limits</w:t>
      </w:r>
      <w:r w:rsidRPr="00087373">
        <w:rPr>
          <w:i/>
        </w:rPr>
        <w:t xml:space="preserve"> </w:t>
      </w:r>
      <w:r w:rsidRPr="00087373">
        <w:t>in both planning and operational timescales</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5238"/>
        <w:gridCol w:w="1938"/>
        <w:gridCol w:w="2066"/>
      </w:tblGrid>
      <w:tr w:rsidR="006F53F9" w:rsidRPr="00087373" w14:paraId="4CBD939B" w14:textId="77777777" w:rsidTr="003C2354">
        <w:trPr>
          <w:jc w:val="center"/>
        </w:trPr>
        <w:tc>
          <w:tcPr>
            <w:tcW w:w="5238" w:type="dxa"/>
            <w:tcBorders>
              <w:bottom w:val="single" w:sz="12" w:space="0" w:color="000000"/>
            </w:tcBorders>
          </w:tcPr>
          <w:p w14:paraId="28E433A2" w14:textId="77777777" w:rsidR="006F53F9" w:rsidRPr="00087373" w:rsidRDefault="006F53F9" w:rsidP="003C2354">
            <w:pPr>
              <w:tabs>
                <w:tab w:val="left" w:pos="2160"/>
              </w:tabs>
            </w:pPr>
            <w:r w:rsidRPr="00087373">
              <w:t>Nominal voltage</w:t>
            </w:r>
          </w:p>
        </w:tc>
        <w:tc>
          <w:tcPr>
            <w:tcW w:w="1938" w:type="dxa"/>
            <w:tcBorders>
              <w:bottom w:val="single" w:sz="12" w:space="0" w:color="000000"/>
            </w:tcBorders>
          </w:tcPr>
          <w:p w14:paraId="559D98C7" w14:textId="77777777" w:rsidR="006F53F9" w:rsidRPr="00087373" w:rsidRDefault="006F53F9" w:rsidP="003C2354">
            <w:pPr>
              <w:tabs>
                <w:tab w:val="left" w:pos="2160"/>
              </w:tabs>
            </w:pPr>
            <w:r w:rsidRPr="00087373">
              <w:t>Minimum</w:t>
            </w:r>
          </w:p>
        </w:tc>
        <w:tc>
          <w:tcPr>
            <w:tcW w:w="2066" w:type="dxa"/>
            <w:tcBorders>
              <w:bottom w:val="single" w:sz="12" w:space="0" w:color="000000"/>
            </w:tcBorders>
          </w:tcPr>
          <w:p w14:paraId="19FAFCB6" w14:textId="77777777" w:rsidR="006F53F9" w:rsidRPr="00087373" w:rsidRDefault="006F53F9" w:rsidP="003C2354">
            <w:pPr>
              <w:tabs>
                <w:tab w:val="left" w:pos="2160"/>
              </w:tabs>
            </w:pPr>
            <w:r w:rsidRPr="00087373">
              <w:t>Maximum</w:t>
            </w:r>
          </w:p>
        </w:tc>
      </w:tr>
      <w:tr w:rsidR="006F53F9" w:rsidRPr="00087373" w14:paraId="5EEF223A" w14:textId="77777777" w:rsidTr="003C2354">
        <w:trPr>
          <w:jc w:val="center"/>
        </w:trPr>
        <w:tc>
          <w:tcPr>
            <w:tcW w:w="5238" w:type="dxa"/>
            <w:tcBorders>
              <w:top w:val="nil"/>
            </w:tcBorders>
          </w:tcPr>
          <w:p w14:paraId="1FD471B5" w14:textId="77777777" w:rsidR="006F53F9" w:rsidRPr="00087373" w:rsidRDefault="006F53F9" w:rsidP="003C2354">
            <w:pPr>
              <w:tabs>
                <w:tab w:val="left" w:pos="2160"/>
              </w:tabs>
            </w:pPr>
            <w:r w:rsidRPr="00087373">
              <w:t xml:space="preserve">400kV </w:t>
            </w:r>
          </w:p>
          <w:p w14:paraId="341B02C6" w14:textId="77777777" w:rsidR="006F53F9" w:rsidRPr="00087373" w:rsidDel="00AA1A16" w:rsidRDefault="006F53F9" w:rsidP="003C2354">
            <w:pPr>
              <w:tabs>
                <w:tab w:val="left" w:pos="2160"/>
              </w:tabs>
              <w:rPr>
                <w:b/>
              </w:rPr>
            </w:pPr>
            <w:r w:rsidRPr="00087373">
              <w:rPr>
                <w:b/>
              </w:rPr>
              <w:t>Note 1</w:t>
            </w:r>
          </w:p>
        </w:tc>
        <w:tc>
          <w:tcPr>
            <w:tcW w:w="1938" w:type="dxa"/>
            <w:tcBorders>
              <w:top w:val="nil"/>
            </w:tcBorders>
          </w:tcPr>
          <w:p w14:paraId="0B462D7D" w14:textId="77777777" w:rsidR="006F53F9" w:rsidRPr="00087373" w:rsidDel="00775630" w:rsidRDefault="006F53F9" w:rsidP="003C2354">
            <w:pPr>
              <w:tabs>
                <w:tab w:val="left" w:pos="2160"/>
              </w:tabs>
            </w:pPr>
            <w:r w:rsidRPr="00087373">
              <w:t>- 10%</w:t>
            </w:r>
          </w:p>
        </w:tc>
        <w:tc>
          <w:tcPr>
            <w:tcW w:w="2066" w:type="dxa"/>
            <w:tcBorders>
              <w:top w:val="nil"/>
            </w:tcBorders>
          </w:tcPr>
          <w:p w14:paraId="1E4BD9CC" w14:textId="77777777" w:rsidR="006F53F9" w:rsidRPr="00087373" w:rsidDel="00775630" w:rsidRDefault="006F53F9" w:rsidP="003C2354">
            <w:pPr>
              <w:tabs>
                <w:tab w:val="left" w:pos="2160"/>
              </w:tabs>
            </w:pPr>
            <w:r w:rsidRPr="00087373">
              <w:t>+ 5%</w:t>
            </w:r>
          </w:p>
        </w:tc>
      </w:tr>
      <w:tr w:rsidR="006F53F9" w:rsidRPr="00087373" w14:paraId="58F06254" w14:textId="77777777" w:rsidTr="003C2354">
        <w:trPr>
          <w:jc w:val="center"/>
        </w:trPr>
        <w:tc>
          <w:tcPr>
            <w:tcW w:w="5238" w:type="dxa"/>
            <w:tcBorders>
              <w:top w:val="nil"/>
            </w:tcBorders>
          </w:tcPr>
          <w:p w14:paraId="1700F0FA" w14:textId="77777777" w:rsidR="006F53F9" w:rsidRPr="00087373" w:rsidRDefault="006F53F9" w:rsidP="003C2354">
            <w:pPr>
              <w:tabs>
                <w:tab w:val="left" w:pos="2160"/>
              </w:tabs>
            </w:pPr>
            <w:r w:rsidRPr="00087373">
              <w:t>Less than 400kV down to 132kV inclusive</w:t>
            </w:r>
          </w:p>
        </w:tc>
        <w:tc>
          <w:tcPr>
            <w:tcW w:w="1938" w:type="dxa"/>
            <w:tcBorders>
              <w:top w:val="nil"/>
            </w:tcBorders>
          </w:tcPr>
          <w:p w14:paraId="1A295B7F" w14:textId="77777777" w:rsidR="006F53F9" w:rsidRPr="00087373" w:rsidRDefault="006F53F9" w:rsidP="003C2354">
            <w:pPr>
              <w:tabs>
                <w:tab w:val="left" w:pos="2160"/>
              </w:tabs>
            </w:pPr>
            <w:r w:rsidRPr="00087373">
              <w:t>- 10%</w:t>
            </w:r>
          </w:p>
        </w:tc>
        <w:tc>
          <w:tcPr>
            <w:tcW w:w="2066" w:type="dxa"/>
            <w:tcBorders>
              <w:top w:val="nil"/>
            </w:tcBorders>
          </w:tcPr>
          <w:p w14:paraId="3FA7E536" w14:textId="77777777" w:rsidR="006F53F9" w:rsidRPr="00087373" w:rsidRDefault="006F53F9" w:rsidP="003C2354">
            <w:pPr>
              <w:tabs>
                <w:tab w:val="left" w:pos="2160"/>
              </w:tabs>
            </w:pPr>
            <w:r w:rsidRPr="00087373">
              <w:t>+ 10%</w:t>
            </w:r>
          </w:p>
          <w:p w14:paraId="27112CCC" w14:textId="77777777" w:rsidR="006F53F9" w:rsidRPr="00087373" w:rsidRDefault="006F53F9" w:rsidP="003C2354">
            <w:pPr>
              <w:pStyle w:val="Sub-heading"/>
              <w:tabs>
                <w:tab w:val="left" w:pos="2160"/>
              </w:tabs>
              <w:overflowPunct w:val="0"/>
              <w:autoSpaceDE w:val="0"/>
              <w:autoSpaceDN w:val="0"/>
              <w:adjustRightInd w:val="0"/>
              <w:spacing w:before="0" w:after="0"/>
              <w:textAlignment w:val="baseline"/>
            </w:pPr>
          </w:p>
        </w:tc>
      </w:tr>
      <w:tr w:rsidR="006F53F9" w:rsidRPr="00087373" w14:paraId="452CD869" w14:textId="77777777" w:rsidTr="003C2354">
        <w:trPr>
          <w:trHeight w:val="498"/>
          <w:jc w:val="center"/>
        </w:trPr>
        <w:tc>
          <w:tcPr>
            <w:tcW w:w="5238" w:type="dxa"/>
          </w:tcPr>
          <w:p w14:paraId="18F910A7" w14:textId="77777777" w:rsidR="006F53F9" w:rsidRPr="00087373" w:rsidRDefault="006F53F9" w:rsidP="003C2354">
            <w:pPr>
              <w:tabs>
                <w:tab w:val="left" w:pos="2160"/>
              </w:tabs>
            </w:pPr>
            <w:r w:rsidRPr="00087373">
              <w:t>Less than 132kV</w:t>
            </w:r>
          </w:p>
        </w:tc>
        <w:tc>
          <w:tcPr>
            <w:tcW w:w="1938" w:type="dxa"/>
          </w:tcPr>
          <w:p w14:paraId="26008BDE" w14:textId="77777777" w:rsidR="006F53F9" w:rsidRPr="00087373" w:rsidRDefault="006F53F9" w:rsidP="003C2354">
            <w:pPr>
              <w:tabs>
                <w:tab w:val="left" w:pos="2160"/>
              </w:tabs>
            </w:pPr>
            <w:r w:rsidRPr="00087373">
              <w:t>- 6%</w:t>
            </w:r>
          </w:p>
        </w:tc>
        <w:tc>
          <w:tcPr>
            <w:tcW w:w="2066" w:type="dxa"/>
          </w:tcPr>
          <w:p w14:paraId="7E029C23" w14:textId="77777777" w:rsidR="006F53F9" w:rsidRPr="00087373" w:rsidRDefault="006F53F9" w:rsidP="003C2354">
            <w:pPr>
              <w:tabs>
                <w:tab w:val="left" w:pos="2160"/>
              </w:tabs>
            </w:pPr>
            <w:r w:rsidRPr="00087373">
              <w:t>+ 6%</w:t>
            </w:r>
          </w:p>
        </w:tc>
      </w:tr>
    </w:tbl>
    <w:p w14:paraId="64770AFC" w14:textId="77777777" w:rsidR="00614269" w:rsidRPr="00087373" w:rsidRDefault="00614269" w:rsidP="00614269">
      <w:pPr>
        <w:rPr>
          <w:b/>
          <w:sz w:val="20"/>
        </w:rPr>
      </w:pPr>
      <w:r w:rsidRPr="00087373">
        <w:rPr>
          <w:b/>
          <w:sz w:val="20"/>
        </w:rPr>
        <w:t>Notes</w:t>
      </w:r>
    </w:p>
    <w:p w14:paraId="45ED5364" w14:textId="77777777" w:rsidR="006F53F9" w:rsidRPr="00087373" w:rsidRDefault="006F53F9" w:rsidP="00882732">
      <w:pPr>
        <w:numPr>
          <w:ilvl w:val="0"/>
          <w:numId w:val="52"/>
        </w:numPr>
        <w:rPr>
          <w:b/>
          <w:sz w:val="20"/>
        </w:rPr>
      </w:pPr>
      <w:r w:rsidRPr="00087373">
        <w:rPr>
          <w:sz w:val="20"/>
        </w:rPr>
        <w:t xml:space="preserve">For 400kV, the maximum limit is aligned with the equivalent onshore limit pending review in the light of technological developments. </w:t>
      </w:r>
    </w:p>
    <w:p w14:paraId="3CA5081B" w14:textId="77777777" w:rsidR="006F53F9" w:rsidRPr="00087373" w:rsidRDefault="006F53F9" w:rsidP="006F53F9">
      <w:pPr>
        <w:tabs>
          <w:tab w:val="num" w:pos="709"/>
        </w:tabs>
      </w:pPr>
    </w:p>
    <w:p w14:paraId="2234D96A" w14:textId="77777777" w:rsidR="006F53F9" w:rsidRPr="00087373" w:rsidRDefault="003D1DF7" w:rsidP="00882732">
      <w:pPr>
        <w:numPr>
          <w:ilvl w:val="0"/>
          <w:numId w:val="33"/>
        </w:numPr>
        <w:tabs>
          <w:tab w:val="clear" w:pos="1174"/>
          <w:tab w:val="num" w:pos="709"/>
        </w:tabs>
        <w:ind w:left="709" w:hanging="709"/>
      </w:pPr>
      <w:r w:rsidRPr="00087373">
        <w:t xml:space="preserve">A voltage condition on an </w:t>
      </w:r>
      <w:r w:rsidRPr="00087373">
        <w:rPr>
          <w:i/>
        </w:rPr>
        <w:t>offshore transmission system</w:t>
      </w:r>
      <w:r w:rsidRPr="00087373">
        <w:t xml:space="preserve"> is unacceptable in both planning and operational timescales if, after </w:t>
      </w:r>
      <w:proofErr w:type="gramStart"/>
      <w:r w:rsidRPr="00087373">
        <w:t>either</w:t>
      </w:r>
      <w:proofErr w:type="gramEnd"/>
    </w:p>
    <w:p w14:paraId="608576AC" w14:textId="77777777" w:rsidR="00614269" w:rsidRPr="00087373" w:rsidRDefault="00614269" w:rsidP="00614269">
      <w:pPr>
        <w:ind w:left="709"/>
      </w:pPr>
    </w:p>
    <w:p w14:paraId="7B26830A" w14:textId="77777777" w:rsidR="006F53F9" w:rsidRPr="00087373" w:rsidRDefault="006F53F9" w:rsidP="006F53F9">
      <w:pPr>
        <w:pStyle w:val="Heading3"/>
        <w:tabs>
          <w:tab w:val="num" w:pos="2610"/>
        </w:tabs>
        <w:ind w:left="1560" w:hanging="851"/>
      </w:pPr>
      <w:r w:rsidRPr="00087373">
        <w:t>10.2.1</w:t>
      </w:r>
      <w:r w:rsidRPr="00087373">
        <w:tab/>
        <w:t xml:space="preserve">a </w:t>
      </w:r>
      <w:r w:rsidRPr="00087373">
        <w:rPr>
          <w:i/>
        </w:rPr>
        <w:t>secured event</w:t>
      </w:r>
      <w:r w:rsidRPr="00087373">
        <w:t xml:space="preserve">, or </w:t>
      </w:r>
    </w:p>
    <w:p w14:paraId="0F7E1FAE" w14:textId="77777777" w:rsidR="006F53F9" w:rsidRPr="00087373" w:rsidRDefault="006F53F9" w:rsidP="006F53F9">
      <w:pPr>
        <w:pStyle w:val="Heading3"/>
        <w:tabs>
          <w:tab w:val="left" w:pos="2160"/>
        </w:tabs>
        <w:ind w:left="1560" w:hanging="851"/>
      </w:pPr>
      <w:r w:rsidRPr="00087373">
        <w:t>10.2.2</w:t>
      </w:r>
      <w:r w:rsidRPr="00087373">
        <w:tab/>
        <w:t>operational switching,</w:t>
      </w:r>
    </w:p>
    <w:p w14:paraId="7492123A" w14:textId="77777777" w:rsidR="006F53F9" w:rsidRPr="00087373" w:rsidRDefault="006F53F9" w:rsidP="006F53F9">
      <w:pPr>
        <w:pStyle w:val="Continuenumberedpara"/>
        <w:tabs>
          <w:tab w:val="left" w:pos="2160"/>
        </w:tabs>
      </w:pPr>
      <w:r w:rsidRPr="00087373">
        <w:t xml:space="preserve">and the affected site remains directly connected to the </w:t>
      </w:r>
      <w:r w:rsidRPr="00087373">
        <w:rPr>
          <w:i/>
        </w:rPr>
        <w:t>national electricity</w:t>
      </w:r>
      <w:r w:rsidRPr="00087373" w:rsidDel="00BA213B">
        <w:rPr>
          <w:i/>
        </w:rPr>
        <w:t xml:space="preserve"> </w:t>
      </w:r>
      <w:r w:rsidRPr="00087373">
        <w:rPr>
          <w:i/>
        </w:rPr>
        <w:t>transmission system</w:t>
      </w:r>
      <w:r w:rsidRPr="00087373">
        <w:t xml:space="preserve"> in the s</w:t>
      </w:r>
      <w:r w:rsidRPr="00087373">
        <w:rPr>
          <w:i/>
        </w:rPr>
        <w:t>teady state</w:t>
      </w:r>
      <w:r w:rsidRPr="00087373">
        <w:t xml:space="preserve"> after the relevant event above, the following condition applies:</w:t>
      </w:r>
    </w:p>
    <w:p w14:paraId="22D227DE" w14:textId="77777777" w:rsidR="006F53F9" w:rsidRPr="00087373" w:rsidRDefault="006F53F9" w:rsidP="006F53F9"/>
    <w:p w14:paraId="73503F98" w14:textId="77777777" w:rsidR="006F53F9" w:rsidRPr="00087373" w:rsidRDefault="006F53F9" w:rsidP="00882732">
      <w:pPr>
        <w:pStyle w:val="Heading3"/>
        <w:numPr>
          <w:ilvl w:val="2"/>
          <w:numId w:val="34"/>
        </w:numPr>
        <w:tabs>
          <w:tab w:val="clear" w:pos="1428"/>
          <w:tab w:val="num" w:pos="1560"/>
        </w:tabs>
        <w:ind w:left="1560" w:hanging="851"/>
      </w:pPr>
      <w:r w:rsidRPr="00087373">
        <w:t xml:space="preserve">there is any inability following such an event to achieve a </w:t>
      </w:r>
      <w:r w:rsidRPr="00087373">
        <w:rPr>
          <w:i/>
        </w:rPr>
        <w:t>steady state</w:t>
      </w:r>
      <w:r w:rsidRPr="00087373">
        <w:t xml:space="preserve"> voltage as specified in Table 10.1 at </w:t>
      </w:r>
      <w:r w:rsidRPr="00087373">
        <w:rPr>
          <w:i/>
        </w:rPr>
        <w:t>offshore</w:t>
      </w:r>
      <w:r w:rsidRPr="00087373">
        <w:t xml:space="preserve"> </w:t>
      </w:r>
      <w:r w:rsidRPr="00087373">
        <w:rPr>
          <w:i/>
        </w:rPr>
        <w:t>transmission system</w:t>
      </w:r>
      <w:r w:rsidRPr="00087373">
        <w:t xml:space="preserve"> substations or </w:t>
      </w:r>
      <w:r w:rsidRPr="00087373">
        <w:rPr>
          <w:i/>
        </w:rPr>
        <w:t>OSP</w:t>
      </w:r>
      <w:r w:rsidRPr="00087373">
        <w:t>s using manual and/or automatic facilities available, including the switching in or out of relevant equipment.</w:t>
      </w:r>
    </w:p>
    <w:p w14:paraId="68A4A327" w14:textId="77777777" w:rsidR="006F53F9" w:rsidRPr="00087373" w:rsidRDefault="006F53F9" w:rsidP="006F53F9">
      <w:pPr>
        <w:tabs>
          <w:tab w:val="num" w:pos="709"/>
        </w:tabs>
      </w:pPr>
    </w:p>
    <w:p w14:paraId="0F13EF9B" w14:textId="77777777" w:rsidR="003D1DF7" w:rsidRPr="00087373" w:rsidRDefault="003D1DF7" w:rsidP="00882732">
      <w:pPr>
        <w:numPr>
          <w:ilvl w:val="0"/>
          <w:numId w:val="33"/>
        </w:numPr>
        <w:tabs>
          <w:tab w:val="clear" w:pos="1174"/>
          <w:tab w:val="num" w:pos="709"/>
        </w:tabs>
        <w:ind w:left="709" w:hanging="709"/>
      </w:pPr>
      <w:r w:rsidRPr="00087373">
        <w:t xml:space="preserve">In planning timescales, the </w:t>
      </w:r>
      <w:r w:rsidRPr="00087373">
        <w:rPr>
          <w:i/>
        </w:rPr>
        <w:t>steady state</w:t>
      </w:r>
      <w:r w:rsidRPr="00087373">
        <w:t xml:space="preserve"> voltages are to be achieved without widespread post-fault generation transformer re-tapping or post-fault adjustment of SVC set points to increase the reactive power output or to avoid exceeding the available reactive capability of generation or SVCs.</w:t>
      </w:r>
    </w:p>
    <w:p w14:paraId="0ADBB805" w14:textId="77777777" w:rsidR="00E94F93" w:rsidRPr="00087373" w:rsidRDefault="003D1DF7" w:rsidP="003D1DF7">
      <w:pPr>
        <w:rPr>
          <w:b/>
          <w:sz w:val="28"/>
          <w:szCs w:val="28"/>
        </w:rPr>
      </w:pPr>
      <w:r w:rsidRPr="00087373">
        <w:rPr>
          <w:b/>
          <w:sz w:val="20"/>
        </w:rPr>
        <w:br w:type="page"/>
      </w:r>
      <w:r w:rsidR="00652888" w:rsidRPr="00087373">
        <w:rPr>
          <w:b/>
          <w:sz w:val="28"/>
          <w:szCs w:val="28"/>
        </w:rPr>
        <w:lastRenderedPageBreak/>
        <w:t>11.</w:t>
      </w:r>
      <w:r w:rsidR="00652888" w:rsidRPr="00087373">
        <w:rPr>
          <w:b/>
          <w:sz w:val="28"/>
          <w:szCs w:val="28"/>
        </w:rPr>
        <w:tab/>
        <w:t>Terms and Definitions</w:t>
      </w:r>
    </w:p>
    <w:p w14:paraId="2A2F5FD3" w14:textId="77777777" w:rsidR="00652888" w:rsidRPr="00087373" w:rsidRDefault="00652888" w:rsidP="00652888">
      <w:pPr>
        <w:rPr>
          <w:sz w:val="20"/>
        </w:rPr>
      </w:pPr>
    </w:p>
    <w:tbl>
      <w:tblPr>
        <w:tblW w:w="8307" w:type="dxa"/>
        <w:tblInd w:w="108" w:type="dxa"/>
        <w:tblLook w:val="0000" w:firstRow="0" w:lastRow="0" w:firstColumn="0" w:lastColumn="0" w:noHBand="0" w:noVBand="0"/>
      </w:tblPr>
      <w:tblGrid>
        <w:gridCol w:w="3261"/>
        <w:gridCol w:w="5046"/>
      </w:tblGrid>
      <w:tr w:rsidR="0035318E" w:rsidRPr="00087373" w14:paraId="366B23B3" w14:textId="77777777" w:rsidTr="003C2354">
        <w:trPr>
          <w:cantSplit/>
        </w:trPr>
        <w:tc>
          <w:tcPr>
            <w:tcW w:w="3261" w:type="dxa"/>
          </w:tcPr>
          <w:p w14:paraId="767BEA7B" w14:textId="77777777" w:rsidR="0035318E" w:rsidRPr="00087373" w:rsidRDefault="0035318E">
            <w:pPr>
              <w:spacing w:after="120"/>
              <w:jc w:val="left"/>
              <w:rPr>
                <w:sz w:val="20"/>
              </w:rPr>
            </w:pPr>
            <w:r w:rsidRPr="00087373">
              <w:rPr>
                <w:sz w:val="20"/>
              </w:rPr>
              <w:t>ACS Peak Demand</w:t>
            </w:r>
          </w:p>
        </w:tc>
        <w:tc>
          <w:tcPr>
            <w:tcW w:w="5046" w:type="dxa"/>
          </w:tcPr>
          <w:p w14:paraId="0ADF5FCE" w14:textId="77777777" w:rsidR="0035318E" w:rsidRPr="00087373" w:rsidRDefault="0035318E" w:rsidP="00AA0920">
            <w:pPr>
              <w:spacing w:after="120"/>
              <w:rPr>
                <w:sz w:val="20"/>
              </w:rPr>
            </w:pPr>
            <w:r w:rsidRPr="00087373">
              <w:rPr>
                <w:sz w:val="20"/>
              </w:rPr>
              <w:t xml:space="preserve">The estimated </w:t>
            </w:r>
            <w:r w:rsidR="00654AD7" w:rsidRPr="00087373">
              <w:rPr>
                <w:sz w:val="20"/>
              </w:rPr>
              <w:t xml:space="preserve">unrestricted </w:t>
            </w:r>
            <w:r w:rsidRPr="00087373">
              <w:rPr>
                <w:sz w:val="20"/>
              </w:rPr>
              <w:t xml:space="preserve">winter peak demand (MW and </w:t>
            </w:r>
            <w:proofErr w:type="spellStart"/>
            <w:r w:rsidRPr="00087373">
              <w:rPr>
                <w:sz w:val="20"/>
              </w:rPr>
              <w:t>MVar</w:t>
            </w:r>
            <w:proofErr w:type="spellEnd"/>
            <w:r w:rsidRPr="00087373">
              <w:rPr>
                <w:sz w:val="20"/>
              </w:rPr>
              <w:t>) on</w:t>
            </w:r>
            <w:r w:rsidR="00E94F93">
              <w:rPr>
                <w:sz w:val="20"/>
              </w:rPr>
              <w:t xml:space="preserve"> the total system</w:t>
            </w:r>
            <w:r w:rsidRPr="00087373">
              <w:rPr>
                <w:sz w:val="20"/>
              </w:rPr>
              <w:t xml:space="preserve"> for the </w:t>
            </w:r>
            <w:r w:rsidRPr="00087373">
              <w:rPr>
                <w:i/>
                <w:sz w:val="20"/>
              </w:rPr>
              <w:t>average cold spell</w:t>
            </w:r>
            <w:r w:rsidRPr="00087373">
              <w:rPr>
                <w:sz w:val="20"/>
              </w:rPr>
              <w:t xml:space="preserve"> (</w:t>
            </w:r>
            <w:r w:rsidRPr="00087373">
              <w:rPr>
                <w:i/>
                <w:sz w:val="20"/>
              </w:rPr>
              <w:t>ACS</w:t>
            </w:r>
            <w:r w:rsidRPr="00087373">
              <w:rPr>
                <w:sz w:val="20"/>
              </w:rPr>
              <w:t xml:space="preserve">) condition. This represents the demand to be met by </w:t>
            </w:r>
            <w:r w:rsidRPr="00087373">
              <w:rPr>
                <w:i/>
                <w:sz w:val="20"/>
              </w:rPr>
              <w:t>large power stations</w:t>
            </w:r>
            <w:r w:rsidRPr="00087373">
              <w:rPr>
                <w:sz w:val="20"/>
              </w:rPr>
              <w:t xml:space="preserve"> (directly connected or embedded), </w:t>
            </w:r>
            <w:r w:rsidRPr="00087373">
              <w:rPr>
                <w:i/>
                <w:sz w:val="20"/>
              </w:rPr>
              <w:t>medium power stations</w:t>
            </w:r>
            <w:r w:rsidR="00E94F93">
              <w:rPr>
                <w:i/>
                <w:sz w:val="20"/>
              </w:rPr>
              <w:t xml:space="preserve"> (directly connected or embedded)</w:t>
            </w:r>
            <w:r w:rsidRPr="00087373">
              <w:rPr>
                <w:sz w:val="20"/>
              </w:rPr>
              <w:t xml:space="preserve"> and </w:t>
            </w:r>
            <w:r w:rsidRPr="00087373">
              <w:rPr>
                <w:i/>
                <w:sz w:val="20"/>
              </w:rPr>
              <w:t>small power stations</w:t>
            </w:r>
            <w:r w:rsidRPr="00087373">
              <w:rPr>
                <w:sz w:val="20"/>
              </w:rPr>
              <w:t xml:space="preserve"> </w:t>
            </w:r>
            <w:r w:rsidR="00E94F93">
              <w:rPr>
                <w:sz w:val="20"/>
              </w:rPr>
              <w:t xml:space="preserve"> (directly connected or embedded) </w:t>
            </w:r>
            <w:r w:rsidRPr="00087373">
              <w:rPr>
                <w:sz w:val="20"/>
              </w:rPr>
              <w:t xml:space="preserve">and by electricity imported into the </w:t>
            </w:r>
            <w:r w:rsidR="00FE1BB9" w:rsidRPr="00087373">
              <w:rPr>
                <w:i/>
                <w:sz w:val="20"/>
              </w:rPr>
              <w:t xml:space="preserve">onshore </w:t>
            </w:r>
            <w:r w:rsidRPr="00087373">
              <w:rPr>
                <w:i/>
                <w:sz w:val="20"/>
              </w:rPr>
              <w:t>transmission system</w:t>
            </w:r>
            <w:r w:rsidRPr="00087373">
              <w:rPr>
                <w:sz w:val="20"/>
              </w:rPr>
              <w:t xml:space="preserve"> from </w:t>
            </w:r>
            <w:r w:rsidRPr="00087373">
              <w:rPr>
                <w:i/>
                <w:sz w:val="20"/>
              </w:rPr>
              <w:t>external systems</w:t>
            </w:r>
            <w:r w:rsidRPr="00087373">
              <w:rPr>
                <w:sz w:val="20"/>
              </w:rPr>
              <w:t xml:space="preserve"> across </w:t>
            </w:r>
            <w:r w:rsidRPr="00087373">
              <w:rPr>
                <w:i/>
                <w:sz w:val="20"/>
              </w:rPr>
              <w:t>external interconnections</w:t>
            </w:r>
            <w:r w:rsidR="006C4777" w:rsidRPr="00087373">
              <w:rPr>
                <w:i/>
                <w:sz w:val="20"/>
              </w:rPr>
              <w:t xml:space="preserve"> </w:t>
            </w:r>
            <w:r w:rsidR="006C4777" w:rsidRPr="00087373">
              <w:rPr>
                <w:i/>
                <w:iCs/>
                <w:sz w:val="20"/>
              </w:rPr>
              <w:t>(and which is not adjusted to take into account demand management or other techniques that could modify demand)</w:t>
            </w:r>
            <w:r w:rsidRPr="00087373">
              <w:rPr>
                <w:sz w:val="20"/>
              </w:rPr>
              <w:t>.</w:t>
            </w:r>
          </w:p>
        </w:tc>
      </w:tr>
      <w:tr w:rsidR="0035318E" w:rsidRPr="00087373" w14:paraId="59174D18" w14:textId="77777777" w:rsidTr="003C2354">
        <w:trPr>
          <w:cantSplit/>
        </w:trPr>
        <w:tc>
          <w:tcPr>
            <w:tcW w:w="3261" w:type="dxa"/>
          </w:tcPr>
          <w:p w14:paraId="474556E7" w14:textId="77777777" w:rsidR="0035318E" w:rsidRPr="00087373" w:rsidRDefault="0035318E">
            <w:pPr>
              <w:spacing w:after="120"/>
              <w:jc w:val="left"/>
              <w:rPr>
                <w:sz w:val="20"/>
              </w:rPr>
            </w:pPr>
          </w:p>
        </w:tc>
        <w:tc>
          <w:tcPr>
            <w:tcW w:w="5046" w:type="dxa"/>
          </w:tcPr>
          <w:p w14:paraId="4A23C3B1" w14:textId="77777777" w:rsidR="0035318E" w:rsidRPr="00087373" w:rsidRDefault="0035318E">
            <w:pPr>
              <w:spacing w:after="120"/>
              <w:rPr>
                <w:sz w:val="20"/>
              </w:rPr>
            </w:pPr>
          </w:p>
        </w:tc>
      </w:tr>
      <w:tr w:rsidR="0035318E" w:rsidRPr="00087373" w14:paraId="1FB93ADE" w14:textId="77777777" w:rsidTr="003C2354">
        <w:trPr>
          <w:cantSplit/>
        </w:trPr>
        <w:tc>
          <w:tcPr>
            <w:tcW w:w="3261" w:type="dxa"/>
          </w:tcPr>
          <w:p w14:paraId="6DF56BDB" w14:textId="77777777" w:rsidR="0035318E" w:rsidRPr="00087373" w:rsidRDefault="0035318E">
            <w:pPr>
              <w:spacing w:after="120"/>
              <w:jc w:val="left"/>
              <w:rPr>
                <w:sz w:val="20"/>
              </w:rPr>
            </w:pPr>
            <w:r w:rsidRPr="00087373">
              <w:rPr>
                <w:sz w:val="20"/>
              </w:rPr>
              <w:t>Adverse Conditions</w:t>
            </w:r>
          </w:p>
        </w:tc>
        <w:tc>
          <w:tcPr>
            <w:tcW w:w="5046" w:type="dxa"/>
          </w:tcPr>
          <w:p w14:paraId="7B379E1A" w14:textId="77777777" w:rsidR="0035318E" w:rsidRPr="00087373" w:rsidRDefault="0035318E">
            <w:pPr>
              <w:spacing w:after="120"/>
              <w:rPr>
                <w:sz w:val="20"/>
              </w:rPr>
            </w:pPr>
            <w:r w:rsidRPr="00087373">
              <w:rPr>
                <w:sz w:val="20"/>
              </w:rPr>
              <w:t xml:space="preserve">For the purpose of this Standard, those conditions that significantly increase the likelihood of an overhead line fault, </w:t>
            </w:r>
            <w:proofErr w:type="gramStart"/>
            <w:r w:rsidRPr="00087373">
              <w:rPr>
                <w:sz w:val="20"/>
              </w:rPr>
              <w:t>e.g.</w:t>
            </w:r>
            <w:proofErr w:type="gramEnd"/>
            <w:r w:rsidRPr="00087373">
              <w:rPr>
                <w:sz w:val="20"/>
              </w:rPr>
              <w:t xml:space="preserve"> high winds, lightning, very high or very low ambient temperatures, high precipitation levels, high insulator or atmospheric pollution, flooding.</w:t>
            </w:r>
          </w:p>
        </w:tc>
      </w:tr>
      <w:tr w:rsidR="0035318E" w:rsidRPr="00087373" w14:paraId="6537A250" w14:textId="77777777" w:rsidTr="003C2354">
        <w:trPr>
          <w:cantSplit/>
        </w:trPr>
        <w:tc>
          <w:tcPr>
            <w:tcW w:w="3261" w:type="dxa"/>
          </w:tcPr>
          <w:p w14:paraId="20140E06" w14:textId="77777777" w:rsidR="0035318E" w:rsidRPr="00087373" w:rsidRDefault="0035318E">
            <w:pPr>
              <w:spacing w:after="120"/>
              <w:jc w:val="left"/>
              <w:rPr>
                <w:sz w:val="20"/>
              </w:rPr>
            </w:pPr>
          </w:p>
        </w:tc>
        <w:tc>
          <w:tcPr>
            <w:tcW w:w="5046" w:type="dxa"/>
          </w:tcPr>
          <w:p w14:paraId="3C6AB893" w14:textId="77777777" w:rsidR="0035318E" w:rsidRPr="00087373" w:rsidRDefault="0035318E">
            <w:pPr>
              <w:spacing w:after="120"/>
              <w:rPr>
                <w:sz w:val="20"/>
              </w:rPr>
            </w:pPr>
          </w:p>
        </w:tc>
      </w:tr>
      <w:tr w:rsidR="0035318E" w:rsidRPr="00087373" w14:paraId="19E4021C" w14:textId="77777777" w:rsidTr="003C2354">
        <w:trPr>
          <w:cantSplit/>
        </w:trPr>
        <w:tc>
          <w:tcPr>
            <w:tcW w:w="3261" w:type="dxa"/>
          </w:tcPr>
          <w:p w14:paraId="225AB8C5" w14:textId="77777777" w:rsidR="0035318E" w:rsidRPr="00087373" w:rsidRDefault="0035318E">
            <w:pPr>
              <w:spacing w:after="120"/>
              <w:jc w:val="left"/>
              <w:rPr>
                <w:sz w:val="20"/>
              </w:rPr>
            </w:pPr>
            <w:r w:rsidRPr="00087373">
              <w:rPr>
                <w:sz w:val="20"/>
              </w:rPr>
              <w:t>Ancillary Services</w:t>
            </w:r>
          </w:p>
        </w:tc>
        <w:tc>
          <w:tcPr>
            <w:tcW w:w="5046" w:type="dxa"/>
          </w:tcPr>
          <w:p w14:paraId="0D6F3204" w14:textId="77777777" w:rsidR="0035318E" w:rsidRPr="00087373" w:rsidRDefault="0035318E">
            <w:pPr>
              <w:spacing w:after="120"/>
              <w:rPr>
                <w:sz w:val="20"/>
              </w:rPr>
            </w:pPr>
            <w:r w:rsidRPr="00087373">
              <w:rPr>
                <w:sz w:val="20"/>
              </w:rPr>
              <w:t>This means:</w:t>
            </w:r>
          </w:p>
          <w:p w14:paraId="7DDE6BC3" w14:textId="77777777" w:rsidR="0035318E" w:rsidRPr="00087373" w:rsidRDefault="0035318E" w:rsidP="00882732">
            <w:pPr>
              <w:numPr>
                <w:ilvl w:val="1"/>
                <w:numId w:val="4"/>
              </w:numPr>
              <w:spacing w:after="120"/>
              <w:rPr>
                <w:sz w:val="20"/>
              </w:rPr>
            </w:pPr>
            <w:r w:rsidRPr="00087373">
              <w:rPr>
                <w:sz w:val="20"/>
              </w:rPr>
              <w:t xml:space="preserve">such services as any authorised electricity operator may be required to have available as </w:t>
            </w:r>
            <w:r w:rsidRPr="00087373">
              <w:rPr>
                <w:i/>
                <w:sz w:val="20"/>
              </w:rPr>
              <w:t>Ancillary Services</w:t>
            </w:r>
            <w:r w:rsidRPr="00087373">
              <w:rPr>
                <w:sz w:val="20"/>
              </w:rPr>
              <w:t xml:space="preserve"> pursuant to the Grid Code; and</w:t>
            </w:r>
          </w:p>
          <w:p w14:paraId="58D90D67" w14:textId="77777777" w:rsidR="0035318E" w:rsidRPr="00087373" w:rsidRDefault="0035318E" w:rsidP="00882732">
            <w:pPr>
              <w:pStyle w:val="Header"/>
              <w:numPr>
                <w:ilvl w:val="1"/>
                <w:numId w:val="4"/>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such services as any authorised electricity operator or person making transfers on </w:t>
            </w:r>
            <w:r w:rsidRPr="00087373">
              <w:rPr>
                <w:i/>
                <w:sz w:val="20"/>
              </w:rPr>
              <w:t>external interconnections</w:t>
            </w:r>
            <w:r w:rsidRPr="00087373">
              <w:rPr>
                <w:sz w:val="20"/>
              </w:rPr>
              <w:t xml:space="preserve"> may have agreed to have available as being </w:t>
            </w:r>
            <w:r w:rsidRPr="00087373">
              <w:rPr>
                <w:i/>
                <w:sz w:val="20"/>
              </w:rPr>
              <w:t>ancillary services</w:t>
            </w:r>
            <w:r w:rsidRPr="00087373">
              <w:rPr>
                <w:sz w:val="20"/>
              </w:rPr>
              <w:t xml:space="preserve"> pursuant to agreement made with </w:t>
            </w:r>
            <w:r w:rsidR="00D51B88" w:rsidRPr="00150F24">
              <w:rPr>
                <w:sz w:val="20"/>
              </w:rPr>
              <w:t xml:space="preserve">NGESO </w:t>
            </w:r>
            <w:r w:rsidRPr="00150F24">
              <w:rPr>
                <w:sz w:val="20"/>
              </w:rPr>
              <w:t xml:space="preserve">and which may be offered for purchase </w:t>
            </w:r>
            <w:proofErr w:type="spellStart"/>
            <w:r w:rsidRPr="00150F24">
              <w:rPr>
                <w:sz w:val="20"/>
              </w:rPr>
              <w:t>by</w:t>
            </w:r>
            <w:r w:rsidR="00D51B88" w:rsidRPr="008C508E">
              <w:rPr>
                <w:sz w:val="20"/>
              </w:rPr>
              <w:t>NGESO</w:t>
            </w:r>
            <w:proofErr w:type="spellEnd"/>
            <w:r w:rsidRPr="008C508E">
              <w:rPr>
                <w:sz w:val="20"/>
              </w:rPr>
              <w:t>.</w:t>
            </w:r>
          </w:p>
        </w:tc>
      </w:tr>
      <w:tr w:rsidR="0035318E" w:rsidRPr="00087373" w14:paraId="6732367B" w14:textId="77777777" w:rsidTr="003C2354">
        <w:trPr>
          <w:cantSplit/>
        </w:trPr>
        <w:tc>
          <w:tcPr>
            <w:tcW w:w="3261" w:type="dxa"/>
          </w:tcPr>
          <w:p w14:paraId="5B31AFE8" w14:textId="77777777" w:rsidR="0035318E" w:rsidRPr="00087373" w:rsidRDefault="0035318E">
            <w:pPr>
              <w:spacing w:after="120"/>
              <w:jc w:val="left"/>
              <w:rPr>
                <w:sz w:val="20"/>
              </w:rPr>
            </w:pPr>
          </w:p>
        </w:tc>
        <w:tc>
          <w:tcPr>
            <w:tcW w:w="5046" w:type="dxa"/>
          </w:tcPr>
          <w:p w14:paraId="1C3638EA" w14:textId="77777777" w:rsidR="0035318E" w:rsidRPr="00087373" w:rsidRDefault="0035318E">
            <w:pPr>
              <w:spacing w:after="120"/>
              <w:rPr>
                <w:sz w:val="20"/>
              </w:rPr>
            </w:pPr>
          </w:p>
        </w:tc>
      </w:tr>
      <w:tr w:rsidR="0035318E" w:rsidRPr="00087373" w14:paraId="430D6062" w14:textId="77777777" w:rsidTr="003C2354">
        <w:trPr>
          <w:cantSplit/>
        </w:trPr>
        <w:tc>
          <w:tcPr>
            <w:tcW w:w="3261" w:type="dxa"/>
          </w:tcPr>
          <w:p w14:paraId="0C6105D9" w14:textId="77777777" w:rsidR="0035318E" w:rsidRPr="00087373" w:rsidRDefault="0035318E">
            <w:pPr>
              <w:spacing w:after="120"/>
              <w:jc w:val="left"/>
              <w:rPr>
                <w:sz w:val="20"/>
              </w:rPr>
            </w:pPr>
            <w:r w:rsidRPr="00087373">
              <w:rPr>
                <w:sz w:val="20"/>
              </w:rPr>
              <w:t>Annual Load Factor</w:t>
            </w:r>
          </w:p>
        </w:tc>
        <w:tc>
          <w:tcPr>
            <w:tcW w:w="5046" w:type="dxa"/>
          </w:tcPr>
          <w:p w14:paraId="0129FE4C" w14:textId="77777777" w:rsidR="0035318E" w:rsidRPr="00087373" w:rsidRDefault="0035318E">
            <w:pPr>
              <w:spacing w:after="120"/>
              <w:rPr>
                <w:sz w:val="20"/>
              </w:rPr>
            </w:pPr>
            <w:r w:rsidRPr="00087373">
              <w:rPr>
                <w:sz w:val="20"/>
              </w:rPr>
              <w:t xml:space="preserve">The ratio of the actual energy output of a </w:t>
            </w:r>
            <w:r w:rsidRPr="00087373">
              <w:rPr>
                <w:i/>
                <w:sz w:val="20"/>
              </w:rPr>
              <w:t>generating unit</w:t>
            </w:r>
            <w:r w:rsidR="00F47737" w:rsidRPr="00087373">
              <w:rPr>
                <w:i/>
                <w:sz w:val="20"/>
              </w:rPr>
              <w:t xml:space="preserve">, </w:t>
            </w:r>
            <w:r w:rsidRPr="00087373">
              <w:rPr>
                <w:sz w:val="20"/>
              </w:rPr>
              <w:t>CCGT module</w:t>
            </w:r>
            <w:r w:rsidR="00F47737" w:rsidRPr="00087373">
              <w:rPr>
                <w:sz w:val="20"/>
              </w:rPr>
              <w:t xml:space="preserve"> </w:t>
            </w:r>
            <w:r w:rsidRPr="00087373">
              <w:rPr>
                <w:sz w:val="20"/>
              </w:rPr>
              <w:t xml:space="preserve">or </w:t>
            </w:r>
            <w:r w:rsidRPr="00087373">
              <w:rPr>
                <w:i/>
                <w:sz w:val="20"/>
              </w:rPr>
              <w:t>power station</w:t>
            </w:r>
            <w:r w:rsidRPr="00087373">
              <w:rPr>
                <w:sz w:val="20"/>
              </w:rPr>
              <w:t xml:space="preserve"> (as the case may be) to the maximum possible energy output of that </w:t>
            </w:r>
            <w:r w:rsidRPr="00087373">
              <w:rPr>
                <w:i/>
                <w:sz w:val="20"/>
              </w:rPr>
              <w:t>generating unit</w:t>
            </w:r>
            <w:r w:rsidR="00C918CB" w:rsidRPr="00087373">
              <w:rPr>
                <w:sz w:val="20"/>
              </w:rPr>
              <w:t>, CCGT</w:t>
            </w:r>
            <w:r w:rsidRPr="00087373">
              <w:rPr>
                <w:sz w:val="20"/>
              </w:rPr>
              <w:t xml:space="preserve"> module or </w:t>
            </w:r>
            <w:r w:rsidRPr="00087373">
              <w:rPr>
                <w:i/>
                <w:sz w:val="20"/>
              </w:rPr>
              <w:t>power station</w:t>
            </w:r>
            <w:r w:rsidRPr="00087373">
              <w:rPr>
                <w:sz w:val="20"/>
              </w:rPr>
              <w:t xml:space="preserve"> (as the case may be) over a year. It is often expressed in percentage terms.</w:t>
            </w:r>
          </w:p>
        </w:tc>
      </w:tr>
      <w:tr w:rsidR="0035318E" w:rsidRPr="00087373" w14:paraId="6A20D250" w14:textId="77777777" w:rsidTr="003C2354">
        <w:trPr>
          <w:cantSplit/>
        </w:trPr>
        <w:tc>
          <w:tcPr>
            <w:tcW w:w="3261" w:type="dxa"/>
          </w:tcPr>
          <w:p w14:paraId="733760F9" w14:textId="77777777" w:rsidR="0035318E" w:rsidRPr="00087373" w:rsidRDefault="0035318E">
            <w:pPr>
              <w:spacing w:after="120"/>
              <w:jc w:val="left"/>
              <w:rPr>
                <w:sz w:val="20"/>
              </w:rPr>
            </w:pPr>
          </w:p>
        </w:tc>
        <w:tc>
          <w:tcPr>
            <w:tcW w:w="5046" w:type="dxa"/>
          </w:tcPr>
          <w:p w14:paraId="2E901FCD" w14:textId="77777777" w:rsidR="0035318E" w:rsidRPr="00087373" w:rsidRDefault="0035318E">
            <w:pPr>
              <w:spacing w:after="120"/>
              <w:rPr>
                <w:sz w:val="20"/>
              </w:rPr>
            </w:pPr>
          </w:p>
        </w:tc>
      </w:tr>
      <w:tr w:rsidR="0035318E" w:rsidRPr="00087373" w14:paraId="1C7B5E0E" w14:textId="77777777" w:rsidTr="003C2354">
        <w:trPr>
          <w:cantSplit/>
        </w:trPr>
        <w:tc>
          <w:tcPr>
            <w:tcW w:w="3261" w:type="dxa"/>
          </w:tcPr>
          <w:p w14:paraId="083134E9" w14:textId="77777777" w:rsidR="0035318E" w:rsidRPr="00087373" w:rsidRDefault="0035318E">
            <w:pPr>
              <w:spacing w:after="120"/>
              <w:jc w:val="left"/>
              <w:rPr>
                <w:sz w:val="20"/>
              </w:rPr>
            </w:pPr>
            <w:r w:rsidRPr="00087373">
              <w:rPr>
                <w:sz w:val="20"/>
              </w:rPr>
              <w:t>Authority</w:t>
            </w:r>
          </w:p>
        </w:tc>
        <w:tc>
          <w:tcPr>
            <w:tcW w:w="5046" w:type="dxa"/>
          </w:tcPr>
          <w:p w14:paraId="62C78D0F" w14:textId="77777777" w:rsidR="0035318E" w:rsidRPr="00087373" w:rsidRDefault="0035318E">
            <w:pPr>
              <w:spacing w:after="120"/>
              <w:rPr>
                <w:sz w:val="20"/>
              </w:rPr>
            </w:pPr>
            <w:r w:rsidRPr="00087373">
              <w:rPr>
                <w:sz w:val="20"/>
              </w:rPr>
              <w:t>This means the Gas and Electricity Markets Authority established by section 1(1) of the Utilities Act 2000.</w:t>
            </w:r>
          </w:p>
        </w:tc>
      </w:tr>
      <w:tr w:rsidR="0035318E" w:rsidRPr="00087373" w14:paraId="0DAAD6E2" w14:textId="77777777" w:rsidTr="003C2354">
        <w:trPr>
          <w:cantSplit/>
        </w:trPr>
        <w:tc>
          <w:tcPr>
            <w:tcW w:w="3261" w:type="dxa"/>
          </w:tcPr>
          <w:p w14:paraId="43D3FE40" w14:textId="77777777" w:rsidR="0035318E" w:rsidRPr="00087373" w:rsidRDefault="0035318E">
            <w:pPr>
              <w:spacing w:after="120"/>
              <w:jc w:val="left"/>
              <w:rPr>
                <w:sz w:val="20"/>
              </w:rPr>
            </w:pPr>
          </w:p>
        </w:tc>
        <w:tc>
          <w:tcPr>
            <w:tcW w:w="5046" w:type="dxa"/>
          </w:tcPr>
          <w:p w14:paraId="36CDBBCF" w14:textId="77777777" w:rsidR="0035318E" w:rsidRPr="00087373" w:rsidRDefault="0035318E">
            <w:pPr>
              <w:spacing w:after="120"/>
              <w:rPr>
                <w:sz w:val="20"/>
              </w:rPr>
            </w:pPr>
          </w:p>
        </w:tc>
      </w:tr>
      <w:tr w:rsidR="0035318E" w:rsidRPr="00087373" w14:paraId="5AE609CC" w14:textId="77777777" w:rsidTr="003C2354">
        <w:trPr>
          <w:cantSplit/>
        </w:trPr>
        <w:tc>
          <w:tcPr>
            <w:tcW w:w="3261" w:type="dxa"/>
          </w:tcPr>
          <w:p w14:paraId="6E02580B" w14:textId="77777777" w:rsidR="0035318E" w:rsidRPr="00087373" w:rsidRDefault="0035318E">
            <w:pPr>
              <w:spacing w:after="120"/>
              <w:jc w:val="left"/>
              <w:rPr>
                <w:sz w:val="20"/>
              </w:rPr>
            </w:pPr>
            <w:r w:rsidRPr="00087373">
              <w:rPr>
                <w:sz w:val="20"/>
              </w:rPr>
              <w:t>Average Cold Spell (ACS)</w:t>
            </w:r>
          </w:p>
        </w:tc>
        <w:tc>
          <w:tcPr>
            <w:tcW w:w="5046" w:type="dxa"/>
          </w:tcPr>
          <w:p w14:paraId="6AF883D2" w14:textId="77777777" w:rsidR="0035318E" w:rsidRPr="00087373" w:rsidRDefault="0035318E">
            <w:pPr>
              <w:spacing w:after="120"/>
              <w:rPr>
                <w:sz w:val="20"/>
              </w:rPr>
            </w:pPr>
            <w:r w:rsidRPr="00087373">
              <w:rPr>
                <w:sz w:val="20"/>
              </w:rPr>
              <w:t xml:space="preserve">A particular combination of weather elements which give rise to a level of peak demand within a financial year (1 April to 31 March) which has a 50% chance of being exceeded </w:t>
            </w:r>
            <w:proofErr w:type="gramStart"/>
            <w:r w:rsidRPr="00087373">
              <w:rPr>
                <w:sz w:val="20"/>
              </w:rPr>
              <w:t>as a result of</w:t>
            </w:r>
            <w:proofErr w:type="gramEnd"/>
            <w:r w:rsidRPr="00087373">
              <w:rPr>
                <w:sz w:val="20"/>
              </w:rPr>
              <w:t xml:space="preserve"> weather variation alone.</w:t>
            </w:r>
          </w:p>
        </w:tc>
      </w:tr>
      <w:tr w:rsidR="0035318E" w:rsidRPr="00087373" w14:paraId="793E938A" w14:textId="77777777" w:rsidTr="003C2354">
        <w:trPr>
          <w:cantSplit/>
        </w:trPr>
        <w:tc>
          <w:tcPr>
            <w:tcW w:w="3261" w:type="dxa"/>
          </w:tcPr>
          <w:p w14:paraId="4612B059" w14:textId="77777777" w:rsidR="0035318E" w:rsidRPr="00087373" w:rsidRDefault="0035318E">
            <w:pPr>
              <w:spacing w:after="120"/>
              <w:jc w:val="left"/>
              <w:rPr>
                <w:sz w:val="20"/>
              </w:rPr>
            </w:pPr>
          </w:p>
        </w:tc>
        <w:tc>
          <w:tcPr>
            <w:tcW w:w="5046" w:type="dxa"/>
          </w:tcPr>
          <w:p w14:paraId="56042CFC" w14:textId="77777777" w:rsidR="0035318E" w:rsidRPr="00087373" w:rsidRDefault="0035318E">
            <w:pPr>
              <w:spacing w:after="120"/>
              <w:rPr>
                <w:sz w:val="20"/>
              </w:rPr>
            </w:pPr>
          </w:p>
        </w:tc>
      </w:tr>
      <w:tr w:rsidR="0035318E" w:rsidRPr="00087373" w14:paraId="2B9422CB" w14:textId="77777777" w:rsidTr="003C2354">
        <w:trPr>
          <w:cantSplit/>
        </w:trPr>
        <w:tc>
          <w:tcPr>
            <w:tcW w:w="3261" w:type="dxa"/>
          </w:tcPr>
          <w:p w14:paraId="70AF06B9" w14:textId="77777777" w:rsidR="0035318E" w:rsidRPr="00087373" w:rsidRDefault="0035318E">
            <w:pPr>
              <w:spacing w:after="120"/>
              <w:jc w:val="left"/>
              <w:rPr>
                <w:sz w:val="20"/>
              </w:rPr>
            </w:pPr>
            <w:r w:rsidRPr="00087373">
              <w:rPr>
                <w:sz w:val="20"/>
              </w:rPr>
              <w:t>Balancing Mechanism</w:t>
            </w:r>
          </w:p>
        </w:tc>
        <w:tc>
          <w:tcPr>
            <w:tcW w:w="5046" w:type="dxa"/>
          </w:tcPr>
          <w:p w14:paraId="05A1CF23" w14:textId="77777777" w:rsidR="0035318E" w:rsidRPr="00087373" w:rsidRDefault="0035318E">
            <w:pPr>
              <w:spacing w:after="120"/>
              <w:rPr>
                <w:sz w:val="20"/>
              </w:rPr>
            </w:pPr>
            <w:r w:rsidRPr="00087373">
              <w:rPr>
                <w:sz w:val="20"/>
              </w:rPr>
              <w:t>This is the mechanism for the making and acceptance of offers and bids pursuant to the arrangements contained in the Balancing and Settlement Code (BSC)</w:t>
            </w:r>
          </w:p>
        </w:tc>
      </w:tr>
      <w:tr w:rsidR="0035318E" w:rsidRPr="00087373" w14:paraId="76F93724" w14:textId="77777777" w:rsidTr="003C2354">
        <w:trPr>
          <w:cantSplit/>
        </w:trPr>
        <w:tc>
          <w:tcPr>
            <w:tcW w:w="3261" w:type="dxa"/>
          </w:tcPr>
          <w:p w14:paraId="6D079E9C" w14:textId="77777777" w:rsidR="0035318E" w:rsidRPr="00087373" w:rsidRDefault="0035318E">
            <w:pPr>
              <w:spacing w:after="120"/>
              <w:jc w:val="left"/>
              <w:rPr>
                <w:sz w:val="20"/>
              </w:rPr>
            </w:pPr>
          </w:p>
        </w:tc>
        <w:tc>
          <w:tcPr>
            <w:tcW w:w="5046" w:type="dxa"/>
          </w:tcPr>
          <w:p w14:paraId="585CB0D8" w14:textId="77777777" w:rsidR="0035318E" w:rsidRPr="00087373" w:rsidRDefault="0035318E">
            <w:pPr>
              <w:spacing w:after="120"/>
              <w:rPr>
                <w:sz w:val="20"/>
              </w:rPr>
            </w:pPr>
          </w:p>
        </w:tc>
      </w:tr>
      <w:tr w:rsidR="0035318E" w:rsidRPr="00087373" w14:paraId="51FFC68B" w14:textId="77777777" w:rsidTr="003C2354">
        <w:trPr>
          <w:cantSplit/>
        </w:trPr>
        <w:tc>
          <w:tcPr>
            <w:tcW w:w="3261" w:type="dxa"/>
          </w:tcPr>
          <w:p w14:paraId="51C556C4" w14:textId="77777777" w:rsidR="0035318E" w:rsidRPr="00087373" w:rsidRDefault="0035318E">
            <w:pPr>
              <w:spacing w:after="120"/>
              <w:jc w:val="left"/>
              <w:rPr>
                <w:sz w:val="20"/>
              </w:rPr>
            </w:pPr>
            <w:r w:rsidRPr="00087373">
              <w:rPr>
                <w:sz w:val="20"/>
              </w:rPr>
              <w:lastRenderedPageBreak/>
              <w:t>Balancing Services</w:t>
            </w:r>
          </w:p>
        </w:tc>
        <w:tc>
          <w:tcPr>
            <w:tcW w:w="5046" w:type="dxa"/>
          </w:tcPr>
          <w:p w14:paraId="1A9E6C41" w14:textId="77777777" w:rsidR="0035318E" w:rsidRPr="00087373" w:rsidRDefault="0035318E">
            <w:pPr>
              <w:rPr>
                <w:sz w:val="20"/>
              </w:rPr>
            </w:pPr>
            <w:r w:rsidRPr="00087373">
              <w:rPr>
                <w:sz w:val="20"/>
              </w:rPr>
              <w:t>This means:</w:t>
            </w:r>
          </w:p>
          <w:p w14:paraId="4AABC54A" w14:textId="77777777" w:rsidR="0035318E" w:rsidRPr="00087373" w:rsidRDefault="0035318E" w:rsidP="00882732">
            <w:pPr>
              <w:numPr>
                <w:ilvl w:val="0"/>
                <w:numId w:val="8"/>
              </w:numPr>
              <w:rPr>
                <w:sz w:val="20"/>
              </w:rPr>
            </w:pPr>
            <w:r w:rsidRPr="00087373">
              <w:rPr>
                <w:i/>
                <w:sz w:val="20"/>
              </w:rPr>
              <w:t>Ancillary Services</w:t>
            </w:r>
            <w:r w:rsidRPr="00087373">
              <w:rPr>
                <w:sz w:val="20"/>
              </w:rPr>
              <w:t>;</w:t>
            </w:r>
          </w:p>
          <w:p w14:paraId="3ABC9341" w14:textId="77777777" w:rsidR="0035318E" w:rsidRPr="00087373" w:rsidRDefault="0035318E" w:rsidP="00882732">
            <w:pPr>
              <w:numPr>
                <w:ilvl w:val="0"/>
                <w:numId w:val="8"/>
              </w:numPr>
              <w:rPr>
                <w:sz w:val="20"/>
              </w:rPr>
            </w:pPr>
            <w:r w:rsidRPr="00087373">
              <w:rPr>
                <w:sz w:val="20"/>
              </w:rPr>
              <w:t xml:space="preserve">Offers and bids in the </w:t>
            </w:r>
            <w:r w:rsidRPr="00087373">
              <w:rPr>
                <w:i/>
                <w:sz w:val="20"/>
              </w:rPr>
              <w:t>Balancing Mechanism</w:t>
            </w:r>
            <w:r w:rsidRPr="00087373">
              <w:rPr>
                <w:sz w:val="20"/>
              </w:rPr>
              <w:t>; and</w:t>
            </w:r>
          </w:p>
          <w:p w14:paraId="6F6A099D" w14:textId="24F55D59" w:rsidR="0035318E" w:rsidRPr="00087373" w:rsidRDefault="0035318E" w:rsidP="00882732">
            <w:pPr>
              <w:pStyle w:val="Header"/>
              <w:numPr>
                <w:ilvl w:val="0"/>
                <w:numId w:val="8"/>
              </w:numPr>
              <w:tabs>
                <w:tab w:val="clear" w:pos="4153"/>
                <w:tab w:val="clear" w:pos="8306"/>
              </w:tabs>
              <w:overflowPunct w:val="0"/>
              <w:autoSpaceDE w:val="0"/>
              <w:autoSpaceDN w:val="0"/>
              <w:adjustRightInd w:val="0"/>
              <w:spacing w:after="120"/>
              <w:textAlignment w:val="baseline"/>
              <w:rPr>
                <w:sz w:val="20"/>
              </w:rPr>
            </w:pPr>
            <w:r w:rsidRPr="00087373">
              <w:rPr>
                <w:sz w:val="20"/>
              </w:rPr>
              <w:t>Other services available to</w:t>
            </w:r>
            <w:ins w:id="59" w:author="Steve Baker (ESO)" w:date="2023-12-15T12:59:00Z">
              <w:r w:rsidR="009802A8">
                <w:rPr>
                  <w:sz w:val="20"/>
                </w:rPr>
                <w:t xml:space="preserve"> </w:t>
              </w:r>
            </w:ins>
            <w:r w:rsidR="00D51B88" w:rsidRPr="00BA4826">
              <w:rPr>
                <w:sz w:val="20"/>
              </w:rPr>
              <w:t>NGESO</w:t>
            </w:r>
            <w:r w:rsidRPr="00087373">
              <w:rPr>
                <w:sz w:val="20"/>
              </w:rPr>
              <w:t xml:space="preserve">, which serve to assist </w:t>
            </w:r>
            <w:r w:rsidR="00D51B88" w:rsidRPr="00BA4826">
              <w:rPr>
                <w:sz w:val="20"/>
              </w:rPr>
              <w:t>NGESO</w:t>
            </w:r>
            <w:r w:rsidR="00D51B88">
              <w:rPr>
                <w:sz w:val="20"/>
              </w:rPr>
              <w:t xml:space="preserve"> </w:t>
            </w:r>
            <w:r w:rsidRPr="00087373">
              <w:rPr>
                <w:sz w:val="20"/>
              </w:rPr>
              <w:t xml:space="preserve">in operating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in accordance with the Electricity Act 1989 (Act) or the Conditions of the Transmission Licence granted under Section 6(1) (b) of the Act and/or in doing so efficiently and economically.</w:t>
            </w:r>
          </w:p>
        </w:tc>
      </w:tr>
      <w:tr w:rsidR="008F3CF3" w:rsidRPr="00087373" w14:paraId="6DA17B45" w14:textId="77777777" w:rsidTr="003C2354">
        <w:trPr>
          <w:cantSplit/>
        </w:trPr>
        <w:tc>
          <w:tcPr>
            <w:tcW w:w="3261" w:type="dxa"/>
          </w:tcPr>
          <w:p w14:paraId="5C709BBC" w14:textId="77777777" w:rsidR="008F3CF3" w:rsidRPr="00087373" w:rsidRDefault="008F3CF3">
            <w:pPr>
              <w:spacing w:after="120"/>
              <w:jc w:val="left"/>
              <w:rPr>
                <w:sz w:val="20"/>
              </w:rPr>
            </w:pPr>
          </w:p>
        </w:tc>
        <w:tc>
          <w:tcPr>
            <w:tcW w:w="5046" w:type="dxa"/>
          </w:tcPr>
          <w:p w14:paraId="671361F2" w14:textId="77777777" w:rsidR="008F3CF3" w:rsidRPr="00087373" w:rsidRDefault="008F3CF3">
            <w:pPr>
              <w:rPr>
                <w:sz w:val="20"/>
              </w:rPr>
            </w:pPr>
          </w:p>
        </w:tc>
      </w:tr>
      <w:tr w:rsidR="008F3CF3" w:rsidRPr="00087373" w14:paraId="79ADC15E" w14:textId="77777777" w:rsidTr="00665168">
        <w:trPr>
          <w:cantSplit/>
        </w:trPr>
        <w:tc>
          <w:tcPr>
            <w:tcW w:w="3261" w:type="dxa"/>
          </w:tcPr>
          <w:p w14:paraId="6702F7A8" w14:textId="77777777" w:rsidR="008F3CF3" w:rsidRPr="00087373" w:rsidRDefault="008F3CF3" w:rsidP="00665168">
            <w:pPr>
              <w:spacing w:after="120"/>
              <w:rPr>
                <w:rFonts w:cs="Arial"/>
                <w:sz w:val="20"/>
              </w:rPr>
            </w:pPr>
            <w:r w:rsidRPr="00087373">
              <w:rPr>
                <w:rFonts w:cs="Arial"/>
                <w:sz w:val="20"/>
              </w:rPr>
              <w:t>Boundary Allowance</w:t>
            </w:r>
          </w:p>
        </w:tc>
        <w:tc>
          <w:tcPr>
            <w:tcW w:w="5046" w:type="dxa"/>
          </w:tcPr>
          <w:p w14:paraId="77E3CFF4" w14:textId="77777777" w:rsidR="008F3CF3" w:rsidRPr="00087373" w:rsidRDefault="008F3CF3" w:rsidP="00665168">
            <w:pPr>
              <w:spacing w:after="120"/>
              <w:rPr>
                <w:rFonts w:cs="Arial"/>
                <w:sz w:val="20"/>
              </w:rPr>
            </w:pPr>
            <w:r w:rsidRPr="00087373">
              <w:rPr>
                <w:rFonts w:cs="Arial"/>
                <w:sz w:val="20"/>
              </w:rPr>
              <w:t xml:space="preserve">An allowance in MW to be added in whole or in part to transfers arising out of the </w:t>
            </w:r>
            <w:r w:rsidRPr="00087373">
              <w:rPr>
                <w:rFonts w:cs="Arial"/>
                <w:i/>
                <w:sz w:val="20"/>
              </w:rPr>
              <w:t>Economy</w:t>
            </w:r>
            <w:r w:rsidRPr="00087373">
              <w:rPr>
                <w:rFonts w:cs="Arial"/>
                <w:sz w:val="20"/>
              </w:rPr>
              <w:t xml:space="preserve"> </w:t>
            </w:r>
            <w:r w:rsidRPr="00087373">
              <w:rPr>
                <w:rFonts w:cs="Arial"/>
                <w:i/>
                <w:sz w:val="20"/>
              </w:rPr>
              <w:t>planned transfer condition</w:t>
            </w:r>
            <w:r w:rsidRPr="00087373">
              <w:rPr>
                <w:rFonts w:cs="Arial"/>
                <w:sz w:val="20"/>
              </w:rPr>
              <w:t xml:space="preserve"> to take some account of </w:t>
            </w:r>
            <w:proofErr w:type="gramStart"/>
            <w:r w:rsidRPr="00087373">
              <w:rPr>
                <w:rFonts w:cs="Arial"/>
                <w:sz w:val="20"/>
              </w:rPr>
              <w:t>year round</w:t>
            </w:r>
            <w:proofErr w:type="gramEnd"/>
            <w:r w:rsidRPr="00087373">
              <w:rPr>
                <w:rFonts w:cs="Arial"/>
                <w:sz w:val="20"/>
              </w:rPr>
              <w:t xml:space="preserve"> variations in levels of generation and demand. This allowance is calculated by an empirical method described in Appendix F of this Standard.</w:t>
            </w:r>
          </w:p>
        </w:tc>
      </w:tr>
      <w:tr w:rsidR="0035318E" w:rsidRPr="00087373" w14:paraId="72542BC7" w14:textId="77777777" w:rsidTr="003C2354">
        <w:trPr>
          <w:cantSplit/>
        </w:trPr>
        <w:tc>
          <w:tcPr>
            <w:tcW w:w="3261" w:type="dxa"/>
          </w:tcPr>
          <w:p w14:paraId="19E02B90" w14:textId="77777777" w:rsidR="0035318E" w:rsidRPr="00087373" w:rsidRDefault="0035318E">
            <w:pPr>
              <w:spacing w:after="120"/>
              <w:jc w:val="left"/>
              <w:rPr>
                <w:sz w:val="20"/>
              </w:rPr>
            </w:pPr>
          </w:p>
        </w:tc>
        <w:tc>
          <w:tcPr>
            <w:tcW w:w="5046" w:type="dxa"/>
          </w:tcPr>
          <w:p w14:paraId="47F3E2E4" w14:textId="77777777" w:rsidR="0035318E" w:rsidRPr="00087373" w:rsidRDefault="0035318E">
            <w:pPr>
              <w:spacing w:after="120"/>
              <w:rPr>
                <w:sz w:val="20"/>
              </w:rPr>
            </w:pPr>
          </w:p>
        </w:tc>
      </w:tr>
      <w:tr w:rsidR="0035318E" w:rsidRPr="00087373" w14:paraId="55E6204B" w14:textId="77777777" w:rsidTr="003C2354">
        <w:trPr>
          <w:cantSplit/>
        </w:trPr>
        <w:tc>
          <w:tcPr>
            <w:tcW w:w="3261" w:type="dxa"/>
          </w:tcPr>
          <w:p w14:paraId="2220612A" w14:textId="77777777" w:rsidR="0035318E" w:rsidRPr="00087373" w:rsidRDefault="0035318E">
            <w:pPr>
              <w:spacing w:after="120"/>
              <w:jc w:val="left"/>
              <w:rPr>
                <w:sz w:val="20"/>
              </w:rPr>
            </w:pPr>
            <w:r w:rsidRPr="00087373">
              <w:rPr>
                <w:sz w:val="20"/>
              </w:rPr>
              <w:t>Busbar</w:t>
            </w:r>
          </w:p>
        </w:tc>
        <w:tc>
          <w:tcPr>
            <w:tcW w:w="5046" w:type="dxa"/>
          </w:tcPr>
          <w:p w14:paraId="4F3C4313" w14:textId="77777777" w:rsidR="0035318E" w:rsidRPr="00087373" w:rsidRDefault="0035318E">
            <w:pPr>
              <w:spacing w:after="120"/>
              <w:rPr>
                <w:sz w:val="20"/>
              </w:rPr>
            </w:pPr>
            <w:r w:rsidRPr="00087373">
              <w:rPr>
                <w:sz w:val="20"/>
              </w:rPr>
              <w:t xml:space="preserve">The common connection point of two or more </w:t>
            </w:r>
            <w:r w:rsidRPr="00087373">
              <w:rPr>
                <w:i/>
                <w:sz w:val="20"/>
              </w:rPr>
              <w:t>transmission circuits</w:t>
            </w:r>
            <w:r w:rsidRPr="00087373">
              <w:rPr>
                <w:sz w:val="20"/>
              </w:rPr>
              <w:t>.</w:t>
            </w:r>
          </w:p>
        </w:tc>
      </w:tr>
      <w:tr w:rsidR="0035318E" w:rsidRPr="00087373" w14:paraId="0B9C297F" w14:textId="77777777" w:rsidTr="003C2354">
        <w:trPr>
          <w:cantSplit/>
        </w:trPr>
        <w:tc>
          <w:tcPr>
            <w:tcW w:w="3261" w:type="dxa"/>
          </w:tcPr>
          <w:p w14:paraId="7871C8C4" w14:textId="2035C5F1" w:rsidR="0035318E" w:rsidRPr="00087373" w:rsidRDefault="0081149A">
            <w:pPr>
              <w:spacing w:after="120"/>
              <w:jc w:val="left"/>
              <w:rPr>
                <w:sz w:val="20"/>
              </w:rPr>
            </w:pPr>
            <w:ins w:id="60" w:author="Alex Aristodemou" w:date="2023-12-06T17:06:00Z">
              <w:r>
                <w:rPr>
                  <w:sz w:val="20"/>
                </w:rPr>
                <w:t>Competitively Appointed Transmission Owner (CATO)</w:t>
              </w:r>
            </w:ins>
          </w:p>
        </w:tc>
        <w:tc>
          <w:tcPr>
            <w:tcW w:w="5046" w:type="dxa"/>
          </w:tcPr>
          <w:p w14:paraId="402FFA25" w14:textId="50DB691C" w:rsidR="0035318E" w:rsidRPr="00817044" w:rsidRDefault="0081149A">
            <w:pPr>
              <w:spacing w:after="120"/>
              <w:rPr>
                <w:sz w:val="20"/>
              </w:rPr>
            </w:pPr>
            <w:ins w:id="61" w:author="Alex Aristodemou" w:date="2023-12-06T17:06:00Z">
              <w:r>
                <w:rPr>
                  <w:sz w:val="20"/>
                </w:rPr>
                <w:t xml:space="preserve">A person who is a holder of a </w:t>
              </w:r>
              <w:r w:rsidR="007D4BF2" w:rsidRPr="00A32C94">
                <w:rPr>
                  <w:sz w:val="20"/>
                </w:rPr>
                <w:t>transmission licence</w:t>
              </w:r>
              <w:r w:rsidR="007D4BF2">
                <w:rPr>
                  <w:sz w:val="20"/>
                </w:rPr>
                <w:t xml:space="preserve"> (as defined in</w:t>
              </w:r>
            </w:ins>
            <w:ins w:id="62" w:author="Alex Aristodemou" w:date="2023-12-06T17:07:00Z">
              <w:r w:rsidR="00A32C94">
                <w:rPr>
                  <w:sz w:val="20"/>
                </w:rPr>
                <w:t xml:space="preserve"> Section 6(1)</w:t>
              </w:r>
              <w:r w:rsidR="00A34AB0">
                <w:rPr>
                  <w:sz w:val="20"/>
                </w:rPr>
                <w:t>(b)</w:t>
              </w:r>
            </w:ins>
            <w:ins w:id="63" w:author="Alex Aristodemou" w:date="2023-12-06T17:08:00Z">
              <w:r w:rsidR="00817044">
                <w:rPr>
                  <w:sz w:val="20"/>
                </w:rPr>
                <w:t xml:space="preserve"> of the Electricity Act 1989) to own and operate</w:t>
              </w:r>
            </w:ins>
            <w:ins w:id="64" w:author="Alex Aristodemou" w:date="2023-12-06T17:09:00Z">
              <w:r w:rsidR="00817044">
                <w:rPr>
                  <w:sz w:val="20"/>
                </w:rPr>
                <w:t xml:space="preserve"> an </w:t>
              </w:r>
              <w:r w:rsidR="00817044">
                <w:rPr>
                  <w:i/>
                  <w:iCs/>
                  <w:sz w:val="20"/>
                </w:rPr>
                <w:t>onshore transmission system</w:t>
              </w:r>
              <w:r w:rsidR="00817044">
                <w:rPr>
                  <w:sz w:val="20"/>
                </w:rPr>
                <w:t xml:space="preserve"> </w:t>
              </w:r>
              <w:r w:rsidR="00905DE3">
                <w:rPr>
                  <w:sz w:val="20"/>
                </w:rPr>
                <w:t xml:space="preserve">that has been granted </w:t>
              </w:r>
              <w:proofErr w:type="gramStart"/>
              <w:r w:rsidR="00905DE3">
                <w:rPr>
                  <w:sz w:val="20"/>
                </w:rPr>
                <w:t>on the basis of</w:t>
              </w:r>
              <w:proofErr w:type="gramEnd"/>
              <w:r w:rsidR="00905DE3">
                <w:rPr>
                  <w:sz w:val="20"/>
                </w:rPr>
                <w:t xml:space="preserve"> competitive tendering undertaken pursuant to Section 6C of the Electricity Act 1989.</w:t>
              </w:r>
            </w:ins>
          </w:p>
        </w:tc>
      </w:tr>
      <w:tr w:rsidR="00FE4186" w:rsidRPr="00087373" w14:paraId="5ED0874A" w14:textId="77777777" w:rsidTr="003C2354">
        <w:trPr>
          <w:cantSplit/>
        </w:trPr>
        <w:tc>
          <w:tcPr>
            <w:tcW w:w="3261" w:type="dxa"/>
          </w:tcPr>
          <w:p w14:paraId="42448A56" w14:textId="77777777" w:rsidR="00FE4186" w:rsidRPr="00087373" w:rsidRDefault="00FE4186">
            <w:pPr>
              <w:spacing w:after="120"/>
              <w:jc w:val="left"/>
              <w:rPr>
                <w:sz w:val="20"/>
              </w:rPr>
            </w:pPr>
          </w:p>
        </w:tc>
        <w:tc>
          <w:tcPr>
            <w:tcW w:w="5046" w:type="dxa"/>
          </w:tcPr>
          <w:p w14:paraId="5A7BEA18" w14:textId="77777777" w:rsidR="00FE4186" w:rsidRPr="00087373" w:rsidRDefault="00FE4186">
            <w:pPr>
              <w:spacing w:after="120"/>
              <w:rPr>
                <w:sz w:val="20"/>
              </w:rPr>
            </w:pPr>
          </w:p>
        </w:tc>
      </w:tr>
      <w:tr w:rsidR="0035318E" w:rsidRPr="00087373" w14:paraId="2CE8EAB3" w14:textId="77777777" w:rsidTr="003C2354">
        <w:trPr>
          <w:cantSplit/>
        </w:trPr>
        <w:tc>
          <w:tcPr>
            <w:tcW w:w="3261" w:type="dxa"/>
          </w:tcPr>
          <w:p w14:paraId="00F0AEA1" w14:textId="77777777" w:rsidR="0035318E" w:rsidRPr="00087373" w:rsidRDefault="0035318E">
            <w:pPr>
              <w:spacing w:after="120"/>
              <w:jc w:val="left"/>
              <w:rPr>
                <w:sz w:val="20"/>
              </w:rPr>
            </w:pPr>
            <w:r w:rsidRPr="00087373">
              <w:rPr>
                <w:sz w:val="20"/>
              </w:rPr>
              <w:t>Corrective Action</w:t>
            </w:r>
          </w:p>
        </w:tc>
        <w:tc>
          <w:tcPr>
            <w:tcW w:w="5046" w:type="dxa"/>
          </w:tcPr>
          <w:p w14:paraId="2C680086" w14:textId="77777777" w:rsidR="0035318E" w:rsidRPr="00087373" w:rsidRDefault="0035318E">
            <w:pPr>
              <w:spacing w:after="120"/>
              <w:rPr>
                <w:sz w:val="20"/>
              </w:rPr>
            </w:pPr>
            <w:r w:rsidRPr="00087373">
              <w:rPr>
                <w:sz w:val="20"/>
              </w:rPr>
              <w:t>Manual and automatic action taken after an outage or switching action to assist recovery of satisfactory system conditions; for example, tap</w:t>
            </w:r>
            <w:r w:rsidR="00192569" w:rsidRPr="00087373">
              <w:rPr>
                <w:sz w:val="20"/>
              </w:rPr>
              <w:t xml:space="preserve"> </w:t>
            </w:r>
            <w:r w:rsidRPr="00087373">
              <w:rPr>
                <w:sz w:val="20"/>
              </w:rPr>
              <w:t>changing or switching of plant.</w:t>
            </w:r>
          </w:p>
        </w:tc>
      </w:tr>
      <w:tr w:rsidR="0035318E" w:rsidRPr="00087373" w14:paraId="7BB5501C" w14:textId="77777777" w:rsidTr="003C2354">
        <w:trPr>
          <w:cantSplit/>
        </w:trPr>
        <w:tc>
          <w:tcPr>
            <w:tcW w:w="3261" w:type="dxa"/>
          </w:tcPr>
          <w:p w14:paraId="7E80A815" w14:textId="77777777" w:rsidR="0035318E" w:rsidRPr="00087373" w:rsidRDefault="0035318E">
            <w:pPr>
              <w:spacing w:after="120"/>
              <w:jc w:val="left"/>
              <w:rPr>
                <w:sz w:val="20"/>
              </w:rPr>
            </w:pPr>
          </w:p>
        </w:tc>
        <w:tc>
          <w:tcPr>
            <w:tcW w:w="5046" w:type="dxa"/>
          </w:tcPr>
          <w:p w14:paraId="28BD2807" w14:textId="77777777" w:rsidR="0035318E" w:rsidRPr="00087373" w:rsidRDefault="0035318E">
            <w:pPr>
              <w:spacing w:after="120"/>
              <w:rPr>
                <w:sz w:val="20"/>
              </w:rPr>
            </w:pPr>
          </w:p>
        </w:tc>
      </w:tr>
      <w:tr w:rsidR="0035318E" w:rsidRPr="00087373" w14:paraId="32D8AD49" w14:textId="77777777" w:rsidTr="003C2354">
        <w:trPr>
          <w:cantSplit/>
        </w:trPr>
        <w:tc>
          <w:tcPr>
            <w:tcW w:w="3261" w:type="dxa"/>
          </w:tcPr>
          <w:p w14:paraId="75CF2B85" w14:textId="77777777" w:rsidR="0035318E" w:rsidRPr="00087373" w:rsidRDefault="00EA690F">
            <w:pPr>
              <w:spacing w:after="120"/>
              <w:jc w:val="left"/>
              <w:rPr>
                <w:sz w:val="20"/>
              </w:rPr>
            </w:pPr>
            <w:r w:rsidRPr="00087373">
              <w:rPr>
                <w:sz w:val="20"/>
              </w:rPr>
              <w:t>Credible Demand S</w:t>
            </w:r>
            <w:r w:rsidR="0035318E" w:rsidRPr="00087373">
              <w:rPr>
                <w:sz w:val="20"/>
              </w:rPr>
              <w:t>ensitivities</w:t>
            </w:r>
          </w:p>
        </w:tc>
        <w:tc>
          <w:tcPr>
            <w:tcW w:w="5046" w:type="dxa"/>
          </w:tcPr>
          <w:p w14:paraId="27C57625" w14:textId="4C1D8DA9" w:rsidR="0035318E" w:rsidRPr="00087373" w:rsidRDefault="0035318E">
            <w:pPr>
              <w:spacing w:after="120"/>
              <w:rPr>
                <w:sz w:val="20"/>
              </w:rPr>
            </w:pPr>
            <w:r w:rsidRPr="00087373">
              <w:rPr>
                <w:sz w:val="20"/>
              </w:rPr>
              <w:t xml:space="preserve">Such variations in demands above those forecast as are appropriate to the locations and the forecast error for the number of years ahead for which the forecast has been produced, </w:t>
            </w:r>
            <w:proofErr w:type="gramStart"/>
            <w:r w:rsidRPr="00087373">
              <w:rPr>
                <w:sz w:val="20"/>
              </w:rPr>
              <w:t>e.g.</w:t>
            </w:r>
            <w:proofErr w:type="gramEnd"/>
            <w:r w:rsidRPr="00087373">
              <w:rPr>
                <w:sz w:val="20"/>
              </w:rPr>
              <w:t xml:space="preserve"> that which corresponds to an 80% demand forecast confidence level.</w:t>
            </w:r>
          </w:p>
          <w:p w14:paraId="5D522169" w14:textId="77777777" w:rsidR="00BB09D6" w:rsidRPr="00087373" w:rsidRDefault="00BB09D6">
            <w:pPr>
              <w:spacing w:after="120"/>
              <w:rPr>
                <w:sz w:val="20"/>
              </w:rPr>
            </w:pPr>
          </w:p>
        </w:tc>
      </w:tr>
      <w:tr w:rsidR="00A67F99" w:rsidRPr="00087373" w14:paraId="0292F1B2" w14:textId="77777777" w:rsidTr="003C2354">
        <w:trPr>
          <w:cantSplit/>
        </w:trPr>
        <w:tc>
          <w:tcPr>
            <w:tcW w:w="3261" w:type="dxa"/>
          </w:tcPr>
          <w:p w14:paraId="3D7C91D3" w14:textId="77777777" w:rsidR="00A67F99" w:rsidRPr="00087373" w:rsidRDefault="00A67F99">
            <w:pPr>
              <w:spacing w:after="120"/>
              <w:jc w:val="left"/>
              <w:rPr>
                <w:sz w:val="20"/>
              </w:rPr>
            </w:pPr>
          </w:p>
        </w:tc>
        <w:tc>
          <w:tcPr>
            <w:tcW w:w="5046" w:type="dxa"/>
          </w:tcPr>
          <w:p w14:paraId="6EF3305A" w14:textId="77777777" w:rsidR="00A67F99" w:rsidRPr="00087373" w:rsidRDefault="00A67F99">
            <w:pPr>
              <w:spacing w:after="120"/>
              <w:rPr>
                <w:sz w:val="20"/>
              </w:rPr>
            </w:pPr>
          </w:p>
        </w:tc>
      </w:tr>
      <w:tr w:rsidR="0035318E" w:rsidRPr="00087373" w14:paraId="770C19F6" w14:textId="77777777" w:rsidTr="003C2354">
        <w:trPr>
          <w:cantSplit/>
        </w:trPr>
        <w:tc>
          <w:tcPr>
            <w:tcW w:w="3261" w:type="dxa"/>
          </w:tcPr>
          <w:p w14:paraId="5A4EFD06" w14:textId="77777777" w:rsidR="0035318E" w:rsidRPr="00087373" w:rsidRDefault="0035318E">
            <w:pPr>
              <w:spacing w:after="120"/>
              <w:jc w:val="left"/>
              <w:rPr>
                <w:sz w:val="20"/>
              </w:rPr>
            </w:pPr>
            <w:r w:rsidRPr="00087373">
              <w:rPr>
                <w:sz w:val="20"/>
              </w:rPr>
              <w:t>DC Converter</w:t>
            </w:r>
          </w:p>
        </w:tc>
        <w:tc>
          <w:tcPr>
            <w:tcW w:w="5046" w:type="dxa"/>
          </w:tcPr>
          <w:p w14:paraId="234DB456" w14:textId="77777777" w:rsidR="0035318E" w:rsidRPr="00087373" w:rsidRDefault="0035318E">
            <w:pPr>
              <w:spacing w:after="120"/>
              <w:rPr>
                <w:sz w:val="20"/>
              </w:rPr>
            </w:pPr>
            <w:r w:rsidRPr="00087373">
              <w:rPr>
                <w:sz w:val="20"/>
              </w:rPr>
              <w:t>Any apparatus</w:t>
            </w:r>
            <w:r w:rsidR="007B7BF4" w:rsidRPr="00087373">
              <w:rPr>
                <w:sz w:val="20"/>
              </w:rPr>
              <w:t xml:space="preserve"> used as part of the </w:t>
            </w:r>
            <w:r w:rsidR="00923EA9" w:rsidRPr="00087373">
              <w:rPr>
                <w:i/>
                <w:sz w:val="20"/>
              </w:rPr>
              <w:t>n</w:t>
            </w:r>
            <w:r w:rsidR="00026892" w:rsidRPr="00087373">
              <w:rPr>
                <w:i/>
                <w:sz w:val="20"/>
              </w:rPr>
              <w:t xml:space="preserve">ational </w:t>
            </w:r>
            <w:r w:rsidR="00923EA9" w:rsidRPr="00087373">
              <w:rPr>
                <w:i/>
                <w:sz w:val="20"/>
              </w:rPr>
              <w:t>e</w:t>
            </w:r>
            <w:r w:rsidR="00776E97" w:rsidRPr="00087373">
              <w:rPr>
                <w:i/>
                <w:sz w:val="20"/>
              </w:rPr>
              <w:t>lectricity</w:t>
            </w:r>
            <w:r w:rsidR="00776E97" w:rsidRPr="00087373" w:rsidDel="00BA213B">
              <w:rPr>
                <w:sz w:val="20"/>
              </w:rPr>
              <w:t xml:space="preserve"> </w:t>
            </w:r>
            <w:r w:rsidR="00923EA9" w:rsidRPr="00087373">
              <w:rPr>
                <w:i/>
                <w:sz w:val="20"/>
              </w:rPr>
              <w:t>t</w:t>
            </w:r>
            <w:r w:rsidR="00776E97" w:rsidRPr="00087373">
              <w:rPr>
                <w:i/>
                <w:sz w:val="20"/>
              </w:rPr>
              <w:t>ransmission</w:t>
            </w:r>
            <w:r w:rsidR="00923EA9" w:rsidRPr="00087373">
              <w:rPr>
                <w:i/>
                <w:sz w:val="20"/>
              </w:rPr>
              <w:t xml:space="preserve"> s</w:t>
            </w:r>
            <w:r w:rsidR="007B7BF4" w:rsidRPr="00087373">
              <w:rPr>
                <w:i/>
                <w:sz w:val="20"/>
              </w:rPr>
              <w:t>ystem</w:t>
            </w:r>
            <w:r w:rsidRPr="00087373">
              <w:rPr>
                <w:sz w:val="20"/>
              </w:rPr>
              <w:t xml:space="preserve"> to convert alternating current electricity to direct current electricity, or vice-versa. A </w:t>
            </w:r>
            <w:r w:rsidRPr="00087373">
              <w:rPr>
                <w:i/>
                <w:sz w:val="20"/>
              </w:rPr>
              <w:t>DC Converter</w:t>
            </w:r>
            <w:r w:rsidRPr="00087373">
              <w:rPr>
                <w:sz w:val="20"/>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87373">
              <w:rPr>
                <w:i/>
                <w:sz w:val="20"/>
              </w:rPr>
              <w:t>DC Converter</w:t>
            </w:r>
            <w:r w:rsidRPr="00087373">
              <w:rPr>
                <w:sz w:val="20"/>
              </w:rPr>
              <w:t xml:space="preserve"> represents the bipolar configuration. </w:t>
            </w:r>
          </w:p>
        </w:tc>
      </w:tr>
      <w:tr w:rsidR="0035318E" w:rsidRPr="00087373" w14:paraId="2A42659F" w14:textId="77777777" w:rsidTr="003C2354">
        <w:trPr>
          <w:cantSplit/>
        </w:trPr>
        <w:tc>
          <w:tcPr>
            <w:tcW w:w="3261" w:type="dxa"/>
          </w:tcPr>
          <w:p w14:paraId="264CE097" w14:textId="77777777" w:rsidR="0035318E" w:rsidRPr="00087373" w:rsidRDefault="0035318E">
            <w:pPr>
              <w:spacing w:after="120"/>
              <w:jc w:val="left"/>
              <w:rPr>
                <w:sz w:val="20"/>
              </w:rPr>
            </w:pPr>
          </w:p>
        </w:tc>
        <w:tc>
          <w:tcPr>
            <w:tcW w:w="5046" w:type="dxa"/>
          </w:tcPr>
          <w:p w14:paraId="6E50BBD2" w14:textId="77777777" w:rsidR="0035318E" w:rsidRPr="00087373" w:rsidRDefault="0035318E">
            <w:pPr>
              <w:spacing w:after="120"/>
              <w:rPr>
                <w:sz w:val="20"/>
              </w:rPr>
            </w:pPr>
          </w:p>
        </w:tc>
      </w:tr>
      <w:tr w:rsidR="0035318E" w:rsidRPr="00087373" w14:paraId="4946AFC6" w14:textId="77777777" w:rsidTr="003C2354">
        <w:trPr>
          <w:cantSplit/>
        </w:trPr>
        <w:tc>
          <w:tcPr>
            <w:tcW w:w="3261" w:type="dxa"/>
          </w:tcPr>
          <w:p w14:paraId="504141D4" w14:textId="77777777" w:rsidR="0035318E" w:rsidRPr="00087373" w:rsidRDefault="00EA690F">
            <w:pPr>
              <w:spacing w:after="120"/>
              <w:jc w:val="left"/>
              <w:rPr>
                <w:sz w:val="20"/>
              </w:rPr>
            </w:pPr>
            <w:r w:rsidRPr="00087373">
              <w:rPr>
                <w:sz w:val="20"/>
              </w:rPr>
              <w:t>Demand G</w:t>
            </w:r>
            <w:r w:rsidR="0035318E" w:rsidRPr="00087373">
              <w:rPr>
                <w:sz w:val="20"/>
              </w:rPr>
              <w:t>roup</w:t>
            </w:r>
          </w:p>
        </w:tc>
        <w:tc>
          <w:tcPr>
            <w:tcW w:w="5046" w:type="dxa"/>
          </w:tcPr>
          <w:p w14:paraId="72873D47" w14:textId="77777777" w:rsidR="0035318E" w:rsidRPr="00087373" w:rsidRDefault="0035318E">
            <w:pPr>
              <w:spacing w:after="120"/>
              <w:rPr>
                <w:sz w:val="20"/>
              </w:rPr>
            </w:pPr>
            <w:r w:rsidRPr="00087373">
              <w:rPr>
                <w:sz w:val="20"/>
              </w:rPr>
              <w:t xml:space="preserve">A site or group of sites which collectively take power from the remainder of the </w:t>
            </w:r>
            <w:r w:rsidR="006B2414" w:rsidRPr="00087373">
              <w:rPr>
                <w:i/>
                <w:sz w:val="20"/>
              </w:rPr>
              <w:t xml:space="preserve">onshore </w:t>
            </w:r>
            <w:r w:rsidRPr="00087373">
              <w:rPr>
                <w:i/>
                <w:sz w:val="20"/>
              </w:rPr>
              <w:t>transmission system</w:t>
            </w:r>
            <w:r w:rsidRPr="00087373">
              <w:rPr>
                <w:sz w:val="20"/>
              </w:rPr>
              <w:t>.</w:t>
            </w:r>
          </w:p>
        </w:tc>
      </w:tr>
      <w:tr w:rsidR="0035318E" w:rsidRPr="00087373" w14:paraId="66E7AF64" w14:textId="77777777" w:rsidTr="003C2354">
        <w:trPr>
          <w:cantSplit/>
        </w:trPr>
        <w:tc>
          <w:tcPr>
            <w:tcW w:w="3261" w:type="dxa"/>
          </w:tcPr>
          <w:p w14:paraId="37D216D2" w14:textId="77777777" w:rsidR="0035318E" w:rsidRPr="00087373" w:rsidRDefault="0035318E">
            <w:pPr>
              <w:spacing w:after="120"/>
              <w:jc w:val="left"/>
              <w:rPr>
                <w:sz w:val="20"/>
              </w:rPr>
            </w:pPr>
          </w:p>
        </w:tc>
        <w:tc>
          <w:tcPr>
            <w:tcW w:w="5046" w:type="dxa"/>
          </w:tcPr>
          <w:p w14:paraId="11C2529B" w14:textId="77777777" w:rsidR="0035318E" w:rsidRPr="00087373" w:rsidRDefault="0035318E">
            <w:pPr>
              <w:spacing w:after="120"/>
              <w:rPr>
                <w:sz w:val="20"/>
              </w:rPr>
            </w:pPr>
          </w:p>
        </w:tc>
      </w:tr>
      <w:tr w:rsidR="0035318E" w:rsidRPr="00087373" w14:paraId="5590C3D1" w14:textId="77777777" w:rsidTr="003C2354">
        <w:trPr>
          <w:cantSplit/>
        </w:trPr>
        <w:tc>
          <w:tcPr>
            <w:tcW w:w="3261" w:type="dxa"/>
          </w:tcPr>
          <w:p w14:paraId="61407A2D" w14:textId="77777777" w:rsidR="0035318E" w:rsidRPr="00087373" w:rsidRDefault="0035318E">
            <w:pPr>
              <w:spacing w:after="120"/>
              <w:jc w:val="left"/>
              <w:rPr>
                <w:sz w:val="20"/>
              </w:rPr>
            </w:pPr>
            <w:r w:rsidRPr="00087373">
              <w:rPr>
                <w:sz w:val="20"/>
              </w:rPr>
              <w:t>Demand Point of Connection</w:t>
            </w:r>
          </w:p>
        </w:tc>
        <w:tc>
          <w:tcPr>
            <w:tcW w:w="5046" w:type="dxa"/>
          </w:tcPr>
          <w:p w14:paraId="019BEAF1" w14:textId="77777777" w:rsidR="0035318E" w:rsidRPr="00087373" w:rsidRDefault="0035318E">
            <w:pPr>
              <w:spacing w:after="120"/>
              <w:rPr>
                <w:sz w:val="20"/>
              </w:rPr>
            </w:pPr>
            <w:r w:rsidRPr="00087373">
              <w:rPr>
                <w:sz w:val="20"/>
              </w:rPr>
              <w:t xml:space="preserve">For the purpose of defining the boundaries between the MITS and </w:t>
            </w:r>
            <w:r w:rsidRPr="00087373">
              <w:rPr>
                <w:i/>
                <w:sz w:val="20"/>
              </w:rPr>
              <w:t>Grid Supply Point</w:t>
            </w:r>
            <w:r w:rsidRPr="00087373">
              <w:rPr>
                <w:sz w:val="20"/>
              </w:rPr>
              <w:t xml:space="preserve"> transformer circuits, the </w:t>
            </w:r>
            <w:r w:rsidRPr="00087373">
              <w:rPr>
                <w:i/>
                <w:sz w:val="20"/>
              </w:rPr>
              <w:t>Demand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w:t>
            </w:r>
            <w:r w:rsidR="001A6CFC" w:rsidRPr="00087373">
              <w:rPr>
                <w:i/>
                <w:sz w:val="20"/>
              </w:rPr>
              <w:t xml:space="preserve"> </w:t>
            </w:r>
            <w:r w:rsidR="001A6CFC" w:rsidRPr="00087373">
              <w:rPr>
                <w:sz w:val="20"/>
              </w:rPr>
              <w:t>the relevant</w:t>
            </w:r>
            <w:r w:rsidR="001A6CFC" w:rsidRPr="00087373">
              <w:rPr>
                <w:i/>
                <w:sz w:val="20"/>
              </w:rPr>
              <w:t xml:space="preserve"> </w:t>
            </w:r>
            <w:r w:rsidRPr="00087373">
              <w:rPr>
                <w:i/>
                <w:sz w:val="20"/>
              </w:rPr>
              <w:t>transmission licensees</w:t>
            </w:r>
            <w:r w:rsidRPr="00087373">
              <w:rPr>
                <w:sz w:val="20"/>
              </w:rPr>
              <w:t xml:space="preserve"> for new types of </w:t>
            </w:r>
            <w:proofErr w:type="gramStart"/>
            <w:r w:rsidRPr="00087373">
              <w:rPr>
                <w:sz w:val="20"/>
              </w:rPr>
              <w:t>substation</w:t>
            </w:r>
            <w:proofErr w:type="gramEnd"/>
            <w:r w:rsidRPr="00087373">
              <w:rPr>
                <w:sz w:val="20"/>
              </w:rPr>
              <w:t>.</w:t>
            </w:r>
          </w:p>
        </w:tc>
      </w:tr>
      <w:tr w:rsidR="00CF487B" w:rsidRPr="00087373" w14:paraId="4DD805CA" w14:textId="77777777" w:rsidTr="003C2354">
        <w:trPr>
          <w:cantSplit/>
        </w:trPr>
        <w:tc>
          <w:tcPr>
            <w:tcW w:w="3261" w:type="dxa"/>
          </w:tcPr>
          <w:p w14:paraId="2DB4FF78" w14:textId="77777777" w:rsidR="00CF487B" w:rsidRPr="00087373" w:rsidRDefault="00CF487B">
            <w:pPr>
              <w:spacing w:after="120"/>
              <w:jc w:val="left"/>
              <w:rPr>
                <w:sz w:val="20"/>
              </w:rPr>
            </w:pPr>
          </w:p>
        </w:tc>
        <w:tc>
          <w:tcPr>
            <w:tcW w:w="5046" w:type="dxa"/>
          </w:tcPr>
          <w:p w14:paraId="13B97C08" w14:textId="77777777" w:rsidR="00CF487B" w:rsidRPr="00087373" w:rsidRDefault="00CF487B">
            <w:pPr>
              <w:spacing w:after="120"/>
              <w:rPr>
                <w:sz w:val="20"/>
              </w:rPr>
            </w:pPr>
          </w:p>
        </w:tc>
      </w:tr>
      <w:tr w:rsidR="00CF487B" w:rsidRPr="00087373" w14:paraId="45BCAC08" w14:textId="77777777" w:rsidTr="003C2354">
        <w:trPr>
          <w:cantSplit/>
        </w:trPr>
        <w:tc>
          <w:tcPr>
            <w:tcW w:w="3261" w:type="dxa"/>
          </w:tcPr>
          <w:p w14:paraId="7362E9C6" w14:textId="77777777" w:rsidR="00CF487B" w:rsidRPr="00087373" w:rsidRDefault="00CF487B">
            <w:pPr>
              <w:spacing w:after="120"/>
              <w:jc w:val="left"/>
              <w:rPr>
                <w:sz w:val="20"/>
              </w:rPr>
            </w:pPr>
            <w:r w:rsidRPr="00087373">
              <w:rPr>
                <w:sz w:val="20"/>
              </w:rPr>
              <w:t>Distribution Licensee</w:t>
            </w:r>
          </w:p>
        </w:tc>
        <w:tc>
          <w:tcPr>
            <w:tcW w:w="5046" w:type="dxa"/>
          </w:tcPr>
          <w:p w14:paraId="34AF5780" w14:textId="77777777" w:rsidR="00CF487B" w:rsidRPr="00087373" w:rsidRDefault="00CF487B">
            <w:pPr>
              <w:spacing w:after="120"/>
              <w:rPr>
                <w:sz w:val="20"/>
              </w:rPr>
            </w:pPr>
            <w:r w:rsidRPr="00087373">
              <w:rPr>
                <w:sz w:val="20"/>
              </w:rPr>
              <w:t>Means the holder of a Distribution Licen</w:t>
            </w:r>
            <w:r w:rsidR="006F3EC5" w:rsidRPr="00087373">
              <w:rPr>
                <w:sz w:val="20"/>
              </w:rPr>
              <w:t>c</w:t>
            </w:r>
            <w:r w:rsidRPr="00087373">
              <w:rPr>
                <w:sz w:val="20"/>
              </w:rPr>
              <w:t>e in respect of an onshore distribution system granted under Section 6 (1) (c) of the Electricity Act 1989 (as amended under the Utilities Act 2000 and the Energy Act 2004).</w:t>
            </w:r>
          </w:p>
        </w:tc>
      </w:tr>
      <w:tr w:rsidR="0035318E" w:rsidRPr="00087373" w14:paraId="45C1BBE5" w14:textId="77777777" w:rsidTr="003C2354">
        <w:trPr>
          <w:cantSplit/>
        </w:trPr>
        <w:tc>
          <w:tcPr>
            <w:tcW w:w="3261" w:type="dxa"/>
          </w:tcPr>
          <w:p w14:paraId="72208346" w14:textId="77777777" w:rsidR="0035318E" w:rsidRPr="00087373" w:rsidRDefault="0035318E">
            <w:pPr>
              <w:spacing w:after="120"/>
              <w:jc w:val="left"/>
              <w:rPr>
                <w:sz w:val="20"/>
              </w:rPr>
            </w:pPr>
          </w:p>
        </w:tc>
        <w:tc>
          <w:tcPr>
            <w:tcW w:w="5046" w:type="dxa"/>
          </w:tcPr>
          <w:p w14:paraId="6459027F" w14:textId="77777777" w:rsidR="0035318E" w:rsidRPr="00087373" w:rsidRDefault="0035318E">
            <w:pPr>
              <w:spacing w:after="120"/>
              <w:rPr>
                <w:sz w:val="20"/>
              </w:rPr>
            </w:pPr>
          </w:p>
        </w:tc>
      </w:tr>
      <w:tr w:rsidR="0035318E" w:rsidRPr="00087373" w14:paraId="6D0C9EFD" w14:textId="77777777" w:rsidTr="003C2354">
        <w:trPr>
          <w:cantSplit/>
        </w:trPr>
        <w:tc>
          <w:tcPr>
            <w:tcW w:w="3261" w:type="dxa"/>
          </w:tcPr>
          <w:p w14:paraId="34522066" w14:textId="77777777" w:rsidR="0035318E" w:rsidRPr="00087373" w:rsidRDefault="0035318E">
            <w:pPr>
              <w:spacing w:after="120"/>
              <w:jc w:val="left"/>
              <w:rPr>
                <w:sz w:val="20"/>
              </w:rPr>
            </w:pPr>
            <w:r w:rsidRPr="00087373">
              <w:rPr>
                <w:sz w:val="20"/>
              </w:rPr>
              <w:t>Double Circuit Overhead Line</w:t>
            </w:r>
          </w:p>
        </w:tc>
        <w:tc>
          <w:tcPr>
            <w:tcW w:w="5046" w:type="dxa"/>
          </w:tcPr>
          <w:p w14:paraId="4DB1CB96" w14:textId="77777777" w:rsidR="0035318E" w:rsidRPr="00087373" w:rsidRDefault="0035318E">
            <w:pPr>
              <w:spacing w:after="120"/>
              <w:rPr>
                <w:sz w:val="20"/>
              </w:rPr>
            </w:pPr>
            <w:r w:rsidRPr="00087373">
              <w:rPr>
                <w:sz w:val="20"/>
              </w:rPr>
              <w:t xml:space="preserve">In the case of </w:t>
            </w:r>
            <w:r w:rsidR="009254E7" w:rsidRPr="00087373">
              <w:rPr>
                <w:sz w:val="20"/>
              </w:rPr>
              <w:t>the</w:t>
            </w:r>
            <w:r w:rsidRPr="00087373">
              <w:rPr>
                <w:sz w:val="20"/>
              </w:rPr>
              <w:t xml:space="preserve"> </w:t>
            </w:r>
            <w:r w:rsidRPr="00087373">
              <w:rPr>
                <w:i/>
                <w:sz w:val="20"/>
              </w:rPr>
              <w:t>onshore transmission system</w:t>
            </w:r>
            <w:r w:rsidRPr="00087373">
              <w:rPr>
                <w:sz w:val="20"/>
              </w:rPr>
              <w:t xml:space="preserve">, this is a transmission line which consists of two circuits sharing the same towers for at least one span in </w:t>
            </w:r>
            <w:r w:rsidR="0036093C">
              <w:rPr>
                <w:sz w:val="20"/>
              </w:rPr>
              <w:t>SHET’s</w:t>
            </w:r>
            <w:r w:rsidR="00E853E0" w:rsidRPr="00087373">
              <w:rPr>
                <w:sz w:val="20"/>
              </w:rPr>
              <w:t xml:space="preserve"> transmission system</w:t>
            </w:r>
            <w:r w:rsidRPr="00087373">
              <w:rPr>
                <w:sz w:val="20"/>
              </w:rPr>
              <w:t xml:space="preserve"> or </w:t>
            </w:r>
            <w:r w:rsidR="00E853E0" w:rsidRPr="00087373">
              <w:rPr>
                <w:i/>
                <w:sz w:val="20"/>
              </w:rPr>
              <w:t>NGET’s transmission system</w:t>
            </w:r>
            <w:r w:rsidRPr="00087373">
              <w:rPr>
                <w:sz w:val="20"/>
              </w:rPr>
              <w:t xml:space="preserve"> or for at least 2 miles in </w:t>
            </w:r>
            <w:r w:rsidRPr="00087373">
              <w:rPr>
                <w:i/>
                <w:sz w:val="20"/>
              </w:rPr>
              <w:t>SPT</w:t>
            </w:r>
            <w:r w:rsidR="00E853E0" w:rsidRPr="00087373">
              <w:rPr>
                <w:sz w:val="20"/>
              </w:rPr>
              <w:t xml:space="preserve">’s </w:t>
            </w:r>
            <w:r w:rsidR="00E853E0" w:rsidRPr="00087373">
              <w:rPr>
                <w:i/>
                <w:sz w:val="20"/>
              </w:rPr>
              <w:t>transmission system</w:t>
            </w:r>
            <w:r w:rsidRPr="00087373">
              <w:rPr>
                <w:sz w:val="20"/>
              </w:rPr>
              <w:t>.</w:t>
            </w:r>
          </w:p>
          <w:p w14:paraId="38DC0DDD" w14:textId="77777777" w:rsidR="0035318E" w:rsidRPr="00087373" w:rsidRDefault="0035318E">
            <w:pPr>
              <w:spacing w:after="120"/>
              <w:rPr>
                <w:sz w:val="20"/>
              </w:rPr>
            </w:pPr>
            <w:r w:rsidRPr="00087373">
              <w:rPr>
                <w:sz w:val="20"/>
              </w:rPr>
              <w:t xml:space="preserve">In the case of an </w:t>
            </w:r>
            <w:r w:rsidRPr="00087373">
              <w:rPr>
                <w:i/>
                <w:sz w:val="20"/>
              </w:rPr>
              <w:t>offshore transmission system</w:t>
            </w:r>
            <w:r w:rsidRPr="00087373">
              <w:rPr>
                <w:sz w:val="20"/>
              </w:rPr>
              <w:t>, this is a transmission line which consists of two circuits sharing the same towers for at least one span.</w:t>
            </w:r>
          </w:p>
        </w:tc>
      </w:tr>
      <w:tr w:rsidR="008F3CF3" w:rsidRPr="00087373" w14:paraId="4109E028" w14:textId="77777777" w:rsidTr="003C2354">
        <w:trPr>
          <w:cantSplit/>
        </w:trPr>
        <w:tc>
          <w:tcPr>
            <w:tcW w:w="3261" w:type="dxa"/>
          </w:tcPr>
          <w:p w14:paraId="183C4999" w14:textId="77777777" w:rsidR="008F3CF3" w:rsidRPr="00087373" w:rsidRDefault="008F3CF3">
            <w:pPr>
              <w:spacing w:after="120"/>
              <w:jc w:val="left"/>
              <w:rPr>
                <w:sz w:val="20"/>
              </w:rPr>
            </w:pPr>
          </w:p>
        </w:tc>
        <w:tc>
          <w:tcPr>
            <w:tcW w:w="5046" w:type="dxa"/>
          </w:tcPr>
          <w:p w14:paraId="5BE02575" w14:textId="77777777" w:rsidR="008F3CF3" w:rsidRPr="00087373" w:rsidRDefault="008F3CF3">
            <w:pPr>
              <w:spacing w:after="120"/>
              <w:rPr>
                <w:sz w:val="20"/>
              </w:rPr>
            </w:pPr>
          </w:p>
        </w:tc>
      </w:tr>
      <w:tr w:rsidR="008F3CF3" w:rsidRPr="00087373" w14:paraId="4DFCAEFE" w14:textId="77777777" w:rsidTr="00665168">
        <w:trPr>
          <w:cantSplit/>
        </w:trPr>
        <w:tc>
          <w:tcPr>
            <w:tcW w:w="3261" w:type="dxa"/>
          </w:tcPr>
          <w:p w14:paraId="32E93287" w14:textId="77777777" w:rsidR="008F3CF3" w:rsidRPr="00087373" w:rsidRDefault="008F3CF3" w:rsidP="00665168">
            <w:pPr>
              <w:spacing w:after="120"/>
              <w:rPr>
                <w:rFonts w:cs="Arial"/>
                <w:sz w:val="20"/>
              </w:rPr>
            </w:pPr>
            <w:r w:rsidRPr="00087373">
              <w:rPr>
                <w:rFonts w:cs="Arial"/>
                <w:sz w:val="20"/>
              </w:rPr>
              <w:t>Economy Planned Transfer Conditions</w:t>
            </w:r>
          </w:p>
        </w:tc>
        <w:tc>
          <w:tcPr>
            <w:tcW w:w="5046" w:type="dxa"/>
          </w:tcPr>
          <w:p w14:paraId="37443046" w14:textId="77777777" w:rsidR="008F3CF3" w:rsidRPr="00087373" w:rsidRDefault="008F3CF3" w:rsidP="00665168">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according to the type of generation such that the total of the scaled capacities is equal to the </w:t>
            </w:r>
            <w:r w:rsidRPr="00087373">
              <w:rPr>
                <w:rFonts w:cs="Arial"/>
                <w:i/>
                <w:sz w:val="20"/>
              </w:rPr>
              <w:t>ACS peak demand</w:t>
            </w:r>
            <w:r w:rsidRPr="00087373">
              <w:rPr>
                <w:rFonts w:cs="Arial"/>
                <w:sz w:val="20"/>
              </w:rPr>
              <w:t>. This scaling shall follow the techniques described in</w:t>
            </w:r>
            <w:r w:rsidRPr="00087373" w:rsidDel="00FF0780">
              <w:rPr>
                <w:rFonts w:cs="Arial"/>
                <w:sz w:val="20"/>
              </w:rPr>
              <w:t xml:space="preserve"> </w:t>
            </w:r>
            <w:r w:rsidRPr="00087373">
              <w:rPr>
                <w:rFonts w:cs="Arial"/>
                <w:sz w:val="20"/>
              </w:rPr>
              <w:t>Appendix E.</w:t>
            </w:r>
          </w:p>
        </w:tc>
      </w:tr>
      <w:tr w:rsidR="0035318E" w:rsidRPr="00087373" w14:paraId="25148654" w14:textId="77777777" w:rsidTr="003C2354">
        <w:trPr>
          <w:cantSplit/>
        </w:trPr>
        <w:tc>
          <w:tcPr>
            <w:tcW w:w="3261" w:type="dxa"/>
          </w:tcPr>
          <w:p w14:paraId="71D21DA3" w14:textId="77777777" w:rsidR="0035318E" w:rsidRPr="00087373" w:rsidRDefault="0035318E">
            <w:pPr>
              <w:spacing w:after="120"/>
              <w:jc w:val="left"/>
              <w:rPr>
                <w:sz w:val="20"/>
              </w:rPr>
            </w:pPr>
          </w:p>
        </w:tc>
        <w:tc>
          <w:tcPr>
            <w:tcW w:w="5046" w:type="dxa"/>
          </w:tcPr>
          <w:p w14:paraId="24C7EE7A" w14:textId="77777777" w:rsidR="0035318E" w:rsidRPr="00087373" w:rsidRDefault="0035318E">
            <w:pPr>
              <w:spacing w:after="120"/>
              <w:rPr>
                <w:sz w:val="20"/>
              </w:rPr>
            </w:pPr>
          </w:p>
        </w:tc>
      </w:tr>
      <w:tr w:rsidR="0035318E" w:rsidRPr="00087373" w14:paraId="6B4CAC24" w14:textId="77777777" w:rsidTr="003C2354">
        <w:trPr>
          <w:cantSplit/>
        </w:trPr>
        <w:tc>
          <w:tcPr>
            <w:tcW w:w="3261" w:type="dxa"/>
          </w:tcPr>
          <w:p w14:paraId="1F720D59" w14:textId="77777777" w:rsidR="0035318E" w:rsidRPr="00087373" w:rsidRDefault="0035318E">
            <w:pPr>
              <w:spacing w:after="120"/>
              <w:jc w:val="left"/>
              <w:rPr>
                <w:sz w:val="20"/>
              </w:rPr>
            </w:pPr>
            <w:r w:rsidRPr="00087373">
              <w:rPr>
                <w:sz w:val="20"/>
              </w:rPr>
              <w:t>External Interconnection</w:t>
            </w:r>
          </w:p>
        </w:tc>
        <w:tc>
          <w:tcPr>
            <w:tcW w:w="5046" w:type="dxa"/>
          </w:tcPr>
          <w:p w14:paraId="7576D816" w14:textId="77777777" w:rsidR="0035318E" w:rsidRPr="00087373" w:rsidRDefault="0035318E">
            <w:pPr>
              <w:spacing w:after="120"/>
              <w:rPr>
                <w:sz w:val="20"/>
              </w:rPr>
            </w:pPr>
            <w:r w:rsidRPr="00087373">
              <w:rPr>
                <w:sz w:val="20"/>
              </w:rPr>
              <w:t>Apparatus for the transmission of electricity to or from the</w:t>
            </w:r>
            <w:r w:rsidR="00910A73" w:rsidRPr="00087373">
              <w:rPr>
                <w:i/>
                <w:sz w:val="20"/>
              </w:rPr>
              <w:t xml:space="preserve"> </w:t>
            </w:r>
            <w:r w:rsidRPr="00087373">
              <w:rPr>
                <w:i/>
                <w:sz w:val="20"/>
              </w:rPr>
              <w:t>onshore transmission system</w:t>
            </w:r>
            <w:r w:rsidRPr="00087373">
              <w:rPr>
                <w:sz w:val="20"/>
              </w:rPr>
              <w:t xml:space="preserve"> into or out of an </w:t>
            </w:r>
            <w:r w:rsidRPr="00087373">
              <w:rPr>
                <w:i/>
                <w:sz w:val="20"/>
              </w:rPr>
              <w:t>external system</w:t>
            </w:r>
            <w:r w:rsidRPr="00087373">
              <w:rPr>
                <w:sz w:val="20"/>
              </w:rPr>
              <w:t>.</w:t>
            </w:r>
          </w:p>
        </w:tc>
      </w:tr>
      <w:tr w:rsidR="0035318E" w:rsidRPr="00087373" w14:paraId="2F094338" w14:textId="77777777" w:rsidTr="003C2354">
        <w:trPr>
          <w:cantSplit/>
        </w:trPr>
        <w:tc>
          <w:tcPr>
            <w:tcW w:w="3261" w:type="dxa"/>
          </w:tcPr>
          <w:p w14:paraId="7774CD7F" w14:textId="77777777" w:rsidR="0035318E" w:rsidRPr="00087373" w:rsidRDefault="0035318E">
            <w:pPr>
              <w:spacing w:after="120"/>
              <w:jc w:val="left"/>
              <w:rPr>
                <w:sz w:val="20"/>
              </w:rPr>
            </w:pPr>
          </w:p>
        </w:tc>
        <w:tc>
          <w:tcPr>
            <w:tcW w:w="5046" w:type="dxa"/>
          </w:tcPr>
          <w:p w14:paraId="56FC7B0B" w14:textId="77777777" w:rsidR="0035318E" w:rsidRPr="00087373" w:rsidRDefault="0035318E">
            <w:pPr>
              <w:spacing w:after="120"/>
              <w:rPr>
                <w:sz w:val="20"/>
              </w:rPr>
            </w:pPr>
          </w:p>
        </w:tc>
      </w:tr>
      <w:tr w:rsidR="0035318E" w:rsidRPr="00087373" w14:paraId="195079C7" w14:textId="77777777" w:rsidTr="003C2354">
        <w:trPr>
          <w:cantSplit/>
        </w:trPr>
        <w:tc>
          <w:tcPr>
            <w:tcW w:w="3261" w:type="dxa"/>
          </w:tcPr>
          <w:p w14:paraId="1164763E" w14:textId="77777777" w:rsidR="0035318E" w:rsidRPr="00087373" w:rsidRDefault="0035318E">
            <w:pPr>
              <w:spacing w:after="120"/>
              <w:jc w:val="left"/>
              <w:rPr>
                <w:sz w:val="20"/>
              </w:rPr>
            </w:pPr>
            <w:r w:rsidRPr="00087373">
              <w:rPr>
                <w:sz w:val="20"/>
              </w:rPr>
              <w:t>External System</w:t>
            </w:r>
          </w:p>
        </w:tc>
        <w:tc>
          <w:tcPr>
            <w:tcW w:w="5046" w:type="dxa"/>
          </w:tcPr>
          <w:p w14:paraId="5618D328" w14:textId="77777777" w:rsidR="0035318E" w:rsidRPr="00087373" w:rsidRDefault="0035318E">
            <w:pPr>
              <w:spacing w:after="120"/>
              <w:rPr>
                <w:i/>
                <w:sz w:val="20"/>
              </w:rPr>
            </w:pPr>
            <w:r w:rsidRPr="00087373">
              <w:rPr>
                <w:sz w:val="20"/>
              </w:rPr>
              <w:t xml:space="preserve">A transmission or distribution system located outside </w:t>
            </w:r>
            <w:r w:rsidR="00FE1BB9" w:rsidRPr="00087373">
              <w:rPr>
                <w:sz w:val="20"/>
              </w:rPr>
              <w:t>the</w:t>
            </w:r>
            <w:r w:rsidR="00FE1BB9" w:rsidRPr="00087373">
              <w:rPr>
                <w:i/>
                <w:sz w:val="20"/>
              </w:rPr>
              <w:t xml:space="preserve"> national electricity transmission system operator area</w:t>
            </w:r>
            <w:r w:rsidR="00282918" w:rsidRPr="00087373">
              <w:rPr>
                <w:sz w:val="20"/>
              </w:rPr>
              <w:t>,</w:t>
            </w:r>
            <w:r w:rsidRPr="00087373">
              <w:rPr>
                <w:sz w:val="20"/>
              </w:rPr>
              <w:t xml:space="preserve"> which is electrically connected to the </w:t>
            </w:r>
            <w:r w:rsidRPr="00087373">
              <w:rPr>
                <w:i/>
                <w:sz w:val="20"/>
              </w:rPr>
              <w:t>onshore transmission system</w:t>
            </w:r>
            <w:r w:rsidRPr="00087373">
              <w:rPr>
                <w:sz w:val="20"/>
              </w:rPr>
              <w:t xml:space="preserve"> by an </w:t>
            </w:r>
            <w:r w:rsidRPr="00087373">
              <w:rPr>
                <w:i/>
                <w:sz w:val="20"/>
              </w:rPr>
              <w:t xml:space="preserve">external </w:t>
            </w:r>
            <w:proofErr w:type="gramStart"/>
            <w:r w:rsidRPr="00087373">
              <w:rPr>
                <w:i/>
                <w:sz w:val="20"/>
              </w:rPr>
              <w:t>interconnection</w:t>
            </w:r>
            <w:proofErr w:type="gramEnd"/>
            <w:r w:rsidRPr="00087373">
              <w:rPr>
                <w:sz w:val="20"/>
              </w:rPr>
              <w:t xml:space="preserve"> </w:t>
            </w:r>
          </w:p>
          <w:p w14:paraId="11698CEF" w14:textId="77777777" w:rsidR="0035318E" w:rsidRPr="00087373" w:rsidRDefault="0035318E">
            <w:pPr>
              <w:spacing w:after="120"/>
              <w:rPr>
                <w:sz w:val="20"/>
              </w:rPr>
            </w:pPr>
          </w:p>
        </w:tc>
      </w:tr>
      <w:tr w:rsidR="0035318E" w:rsidRPr="00087373" w14:paraId="7CCCCA0B" w14:textId="77777777" w:rsidTr="003C2354">
        <w:trPr>
          <w:cantSplit/>
        </w:trPr>
        <w:tc>
          <w:tcPr>
            <w:tcW w:w="3261" w:type="dxa"/>
          </w:tcPr>
          <w:p w14:paraId="3F5C8FAD" w14:textId="77777777" w:rsidR="0035318E" w:rsidRPr="00087373" w:rsidRDefault="0035318E">
            <w:pPr>
              <w:spacing w:after="120"/>
              <w:jc w:val="left"/>
              <w:rPr>
                <w:sz w:val="20"/>
              </w:rPr>
            </w:pPr>
          </w:p>
        </w:tc>
        <w:tc>
          <w:tcPr>
            <w:tcW w:w="5046" w:type="dxa"/>
          </w:tcPr>
          <w:p w14:paraId="5D00A528" w14:textId="77777777" w:rsidR="0035318E" w:rsidRPr="00087373" w:rsidRDefault="0035318E">
            <w:pPr>
              <w:spacing w:after="120"/>
              <w:rPr>
                <w:sz w:val="20"/>
              </w:rPr>
            </w:pPr>
          </w:p>
        </w:tc>
      </w:tr>
      <w:tr w:rsidR="0035318E" w:rsidRPr="00087373" w14:paraId="4E7E1427" w14:textId="77777777" w:rsidTr="003C2354">
        <w:trPr>
          <w:cantSplit/>
        </w:trPr>
        <w:tc>
          <w:tcPr>
            <w:tcW w:w="3261" w:type="dxa"/>
          </w:tcPr>
          <w:p w14:paraId="576FF205" w14:textId="77777777" w:rsidR="0035318E" w:rsidRPr="00087373" w:rsidRDefault="0035318E">
            <w:pPr>
              <w:spacing w:after="120"/>
              <w:jc w:val="left"/>
              <w:rPr>
                <w:sz w:val="20"/>
              </w:rPr>
            </w:pPr>
            <w:r w:rsidRPr="00087373">
              <w:rPr>
                <w:sz w:val="20"/>
              </w:rPr>
              <w:t>Fau</w:t>
            </w:r>
            <w:r w:rsidR="00EA690F" w:rsidRPr="00087373">
              <w:rPr>
                <w:sz w:val="20"/>
              </w:rPr>
              <w:t>lt O</w:t>
            </w:r>
            <w:r w:rsidRPr="00087373">
              <w:rPr>
                <w:sz w:val="20"/>
              </w:rPr>
              <w:t>utage</w:t>
            </w:r>
          </w:p>
        </w:tc>
        <w:tc>
          <w:tcPr>
            <w:tcW w:w="5046" w:type="dxa"/>
          </w:tcPr>
          <w:p w14:paraId="7CA4848D" w14:textId="4FFBF787" w:rsidR="0035318E" w:rsidRPr="00087373" w:rsidRDefault="0035318E">
            <w:pPr>
              <w:spacing w:after="120"/>
              <w:rPr>
                <w:sz w:val="20"/>
              </w:rPr>
            </w:pPr>
            <w:r w:rsidRPr="00087373">
              <w:rPr>
                <w:sz w:val="20"/>
              </w:rPr>
              <w:t xml:space="preserve">An outage of one or more items of </w:t>
            </w:r>
            <w:r w:rsidRPr="00087373">
              <w:rPr>
                <w:i/>
                <w:sz w:val="20"/>
              </w:rPr>
              <w:t xml:space="preserve">primary transmission </w:t>
            </w:r>
            <w:r w:rsidR="00E94F93">
              <w:rPr>
                <w:i/>
                <w:sz w:val="20"/>
              </w:rPr>
              <w:t xml:space="preserve">equipment </w:t>
            </w:r>
            <w:r w:rsidRPr="00087373">
              <w:rPr>
                <w:sz w:val="20"/>
              </w:rPr>
              <w:t xml:space="preserve">and/or </w:t>
            </w:r>
            <w:r w:rsidR="00166074">
              <w:rPr>
                <w:sz w:val="20"/>
              </w:rPr>
              <w:t>user equipment, whi</w:t>
            </w:r>
            <w:r w:rsidR="00327D86">
              <w:rPr>
                <w:sz w:val="20"/>
              </w:rPr>
              <w:t>c</w:t>
            </w:r>
            <w:r w:rsidR="00166074">
              <w:rPr>
                <w:sz w:val="20"/>
              </w:rPr>
              <w:t>h may or may not result in a loss of power infeed or loss of power</w:t>
            </w:r>
            <w:r w:rsidRPr="00087373">
              <w:rPr>
                <w:sz w:val="20"/>
              </w:rPr>
              <w:t xml:space="preserve"> </w:t>
            </w:r>
            <w:r w:rsidR="00327D86">
              <w:rPr>
                <w:sz w:val="20"/>
              </w:rPr>
              <w:t xml:space="preserve">outfeed, </w:t>
            </w:r>
            <w:r w:rsidRPr="00087373">
              <w:rPr>
                <w:sz w:val="20"/>
              </w:rPr>
              <w:t xml:space="preserve">initiated by automatic action unplanned at that time, </w:t>
            </w:r>
            <w:r w:rsidR="00327D86">
              <w:rPr>
                <w:sz w:val="20"/>
              </w:rPr>
              <w:t xml:space="preserve">and </w:t>
            </w:r>
            <w:r w:rsidRPr="00087373">
              <w:rPr>
                <w:sz w:val="20"/>
              </w:rPr>
              <w:t>which may or may not involve the passage of fault current.</w:t>
            </w:r>
          </w:p>
        </w:tc>
      </w:tr>
      <w:tr w:rsidR="0035318E" w:rsidRPr="00087373" w14:paraId="48B34F10" w14:textId="77777777" w:rsidTr="003C2354">
        <w:trPr>
          <w:cantSplit/>
        </w:trPr>
        <w:tc>
          <w:tcPr>
            <w:tcW w:w="3261" w:type="dxa"/>
          </w:tcPr>
          <w:p w14:paraId="55D7EA9E" w14:textId="77777777" w:rsidR="0035318E" w:rsidRPr="00087373" w:rsidRDefault="0035318E">
            <w:pPr>
              <w:spacing w:after="120"/>
              <w:jc w:val="left"/>
              <w:rPr>
                <w:sz w:val="20"/>
              </w:rPr>
            </w:pPr>
          </w:p>
        </w:tc>
        <w:tc>
          <w:tcPr>
            <w:tcW w:w="5046" w:type="dxa"/>
          </w:tcPr>
          <w:p w14:paraId="5750900E" w14:textId="77777777" w:rsidR="0035318E" w:rsidRPr="00087373" w:rsidRDefault="0035318E">
            <w:pPr>
              <w:spacing w:after="120"/>
              <w:rPr>
                <w:sz w:val="20"/>
              </w:rPr>
            </w:pPr>
          </w:p>
        </w:tc>
      </w:tr>
      <w:tr w:rsidR="0035318E" w:rsidRPr="00087373" w14:paraId="2973DBD2" w14:textId="77777777" w:rsidTr="003C2354">
        <w:trPr>
          <w:cantSplit/>
        </w:trPr>
        <w:tc>
          <w:tcPr>
            <w:tcW w:w="3261" w:type="dxa"/>
          </w:tcPr>
          <w:p w14:paraId="21ECFAD2" w14:textId="77777777" w:rsidR="0035318E" w:rsidRPr="00087373" w:rsidRDefault="0035318E">
            <w:pPr>
              <w:spacing w:after="120"/>
              <w:jc w:val="left"/>
              <w:rPr>
                <w:sz w:val="20"/>
              </w:rPr>
            </w:pPr>
            <w:r w:rsidRPr="00087373">
              <w:rPr>
                <w:sz w:val="20"/>
              </w:rPr>
              <w:lastRenderedPageBreak/>
              <w:t>First Onshore Substation</w:t>
            </w:r>
          </w:p>
          <w:p w14:paraId="1B5F143F" w14:textId="77777777" w:rsidR="0035318E" w:rsidRPr="00087373" w:rsidRDefault="0035318E" w:rsidP="005C30E5">
            <w:pPr>
              <w:rPr>
                <w:sz w:val="20"/>
              </w:rPr>
            </w:pPr>
          </w:p>
        </w:tc>
        <w:tc>
          <w:tcPr>
            <w:tcW w:w="5046" w:type="dxa"/>
          </w:tcPr>
          <w:p w14:paraId="29987314" w14:textId="77777777" w:rsidR="0035318E" w:rsidRPr="00087373" w:rsidRDefault="0035318E" w:rsidP="00213EDD">
            <w:pPr>
              <w:spacing w:after="120"/>
              <w:rPr>
                <w:sz w:val="20"/>
              </w:rPr>
            </w:pPr>
            <w:r w:rsidRPr="00087373">
              <w:rPr>
                <w:sz w:val="20"/>
              </w:rPr>
              <w:t xml:space="preserve">The </w:t>
            </w:r>
            <w:r w:rsidRPr="00087373">
              <w:rPr>
                <w:i/>
                <w:sz w:val="20"/>
              </w:rPr>
              <w:t>first onshore substation</w:t>
            </w:r>
            <w:r w:rsidRPr="00087373">
              <w:rPr>
                <w:sz w:val="20"/>
              </w:rPr>
              <w:t xml:space="preserve"> defines the onshore limit of an </w:t>
            </w:r>
            <w:r w:rsidRPr="00087373">
              <w:rPr>
                <w:i/>
                <w:sz w:val="20"/>
              </w:rPr>
              <w:t>offshore transmission system</w:t>
            </w:r>
            <w:r w:rsidRPr="00087373">
              <w:rPr>
                <w:sz w:val="20"/>
              </w:rPr>
              <w:t xml:space="preserve">. </w:t>
            </w:r>
            <w:r w:rsidR="00BD52A6" w:rsidRPr="00087373">
              <w:rPr>
                <w:sz w:val="20"/>
              </w:rPr>
              <w:t>An</w:t>
            </w:r>
            <w:r w:rsidRPr="00087373">
              <w:rPr>
                <w:sz w:val="20"/>
              </w:rPr>
              <w:t xml:space="preserve"> </w:t>
            </w:r>
            <w:r w:rsidRPr="00087373">
              <w:rPr>
                <w:i/>
                <w:sz w:val="20"/>
              </w:rPr>
              <w:t xml:space="preserve">offshore transmission system </w:t>
            </w:r>
            <w:r w:rsidRPr="00087373">
              <w:rPr>
                <w:sz w:val="20"/>
              </w:rPr>
              <w:t xml:space="preserve">cannot extend beyond the </w:t>
            </w:r>
            <w:r w:rsidRPr="00087373">
              <w:rPr>
                <w:i/>
                <w:sz w:val="20"/>
              </w:rPr>
              <w:t>first onshore substation</w:t>
            </w:r>
            <w:r w:rsidRPr="00087373">
              <w:rPr>
                <w:sz w:val="20"/>
              </w:rPr>
              <w:t>.</w:t>
            </w:r>
          </w:p>
          <w:p w14:paraId="588396F6" w14:textId="77777777" w:rsidR="0035318E" w:rsidRPr="00087373" w:rsidRDefault="0035318E" w:rsidP="00213EDD">
            <w:pPr>
              <w:spacing w:after="120"/>
              <w:rPr>
                <w:sz w:val="20"/>
              </w:rPr>
            </w:pPr>
            <w:r w:rsidRPr="00087373">
              <w:rPr>
                <w:sz w:val="20"/>
              </w:rPr>
              <w:t>Accordingly, the security criteria relating to</w:t>
            </w:r>
            <w:r w:rsidR="00BF5D24" w:rsidRPr="00087373">
              <w:rPr>
                <w:sz w:val="20"/>
              </w:rPr>
              <w:t xml:space="preserve"> an </w:t>
            </w:r>
            <w:r w:rsidRPr="00087373">
              <w:rPr>
                <w:i/>
                <w:sz w:val="20"/>
              </w:rPr>
              <w:t>offshore</w:t>
            </w:r>
            <w:r w:rsidR="00BF5D24" w:rsidRPr="00087373">
              <w:rPr>
                <w:i/>
                <w:sz w:val="20"/>
              </w:rPr>
              <w:t xml:space="preserve"> </w:t>
            </w:r>
            <w:r w:rsidRPr="00087373">
              <w:rPr>
                <w:i/>
                <w:sz w:val="20"/>
              </w:rPr>
              <w:t>transmission system</w:t>
            </w:r>
            <w:r w:rsidRPr="00087373">
              <w:rPr>
                <w:sz w:val="20"/>
              </w:rPr>
              <w:t xml:space="preserve"> extend from the </w:t>
            </w:r>
            <w:r w:rsidRPr="00087373">
              <w:rPr>
                <w:i/>
                <w:sz w:val="20"/>
              </w:rPr>
              <w:t>offshore</w:t>
            </w:r>
            <w:r w:rsidRPr="00087373">
              <w:rPr>
                <w:sz w:val="20"/>
              </w:rPr>
              <w:t xml:space="preserve"> </w:t>
            </w:r>
            <w:r w:rsidRPr="00087373">
              <w:rPr>
                <w:i/>
                <w:sz w:val="20"/>
              </w:rPr>
              <w:t>GEP</w:t>
            </w:r>
            <w:r w:rsidRPr="00087373">
              <w:rPr>
                <w:sz w:val="20"/>
              </w:rPr>
              <w:t xml:space="preserve"> up to the </w:t>
            </w:r>
            <w:r w:rsidRPr="00087373">
              <w:rPr>
                <w:i/>
                <w:sz w:val="20"/>
              </w:rPr>
              <w:t xml:space="preserve">interface point </w:t>
            </w:r>
            <w:r w:rsidRPr="00087373">
              <w:rPr>
                <w:sz w:val="20"/>
              </w:rPr>
              <w:t>or</w:t>
            </w:r>
            <w:r w:rsidRPr="00087373">
              <w:rPr>
                <w:i/>
                <w:sz w:val="20"/>
              </w:rPr>
              <w:t xml:space="preserve"> user system interface point </w:t>
            </w:r>
            <w:r w:rsidRPr="00087373">
              <w:rPr>
                <w:sz w:val="20"/>
              </w:rPr>
              <w:t>(as the case may be),</w:t>
            </w:r>
            <w:r w:rsidRPr="00087373">
              <w:rPr>
                <w:i/>
                <w:sz w:val="20"/>
              </w:rPr>
              <w:t xml:space="preserve"> </w:t>
            </w:r>
            <w:r w:rsidRPr="00087373">
              <w:rPr>
                <w:sz w:val="20"/>
              </w:rPr>
              <w:t xml:space="preserve">which is located at the </w:t>
            </w:r>
            <w:r w:rsidRPr="00087373">
              <w:rPr>
                <w:i/>
                <w:sz w:val="20"/>
              </w:rPr>
              <w:t>first onshore substation</w:t>
            </w:r>
            <w:r w:rsidRPr="00087373">
              <w:rPr>
                <w:sz w:val="20"/>
              </w:rPr>
              <w:t>.</w:t>
            </w:r>
          </w:p>
          <w:p w14:paraId="4B434D42" w14:textId="77777777" w:rsidR="0035318E" w:rsidRPr="00087373" w:rsidRDefault="0035318E" w:rsidP="00213EDD">
            <w:pPr>
              <w:spacing w:after="120"/>
              <w:rPr>
                <w:sz w:val="20"/>
              </w:rPr>
            </w:pPr>
            <w:r w:rsidRPr="00087373">
              <w:rPr>
                <w:sz w:val="20"/>
              </w:rPr>
              <w:t xml:space="preserve">The security criteria relating to the </w:t>
            </w:r>
            <w:r w:rsidRPr="00087373">
              <w:rPr>
                <w:i/>
                <w:sz w:val="20"/>
              </w:rPr>
              <w:t>onshore transmission system</w:t>
            </w:r>
            <w:r w:rsidRPr="00087373">
              <w:rPr>
                <w:sz w:val="20"/>
              </w:rPr>
              <w:t xml:space="preserve"> extend from the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w:t>
            </w:r>
            <w:r w:rsidRPr="00087373">
              <w:rPr>
                <w:i/>
                <w:sz w:val="20"/>
              </w:rPr>
              <w:t>onshore transmission system</w:t>
            </w:r>
            <w:r w:rsidRPr="00087373">
              <w:rPr>
                <w:sz w:val="20"/>
              </w:rPr>
              <w:t>.</w:t>
            </w:r>
          </w:p>
          <w:p w14:paraId="6FF7BA69" w14:textId="77777777" w:rsidR="0035318E" w:rsidRPr="00087373" w:rsidRDefault="0035318E" w:rsidP="00E074F7">
            <w:pPr>
              <w:spacing w:after="120"/>
              <w:rPr>
                <w:sz w:val="20"/>
              </w:rPr>
            </w:pPr>
            <w:r w:rsidRPr="00087373">
              <w:rPr>
                <w:sz w:val="20"/>
              </w:rPr>
              <w:t xml:space="preserve">The security criteria relating to an onshore </w:t>
            </w:r>
            <w:r w:rsidRPr="00087373">
              <w:rPr>
                <w:i/>
                <w:sz w:val="20"/>
              </w:rPr>
              <w:t>user system</w:t>
            </w:r>
            <w:r w:rsidRPr="00087373">
              <w:rPr>
                <w:sz w:val="20"/>
              </w:rPr>
              <w:t xml:space="preserve"> extend from the </w:t>
            </w:r>
            <w:r w:rsidRPr="00087373">
              <w:rPr>
                <w:i/>
                <w:sz w:val="20"/>
              </w:rPr>
              <w:t>user system</w:t>
            </w:r>
            <w:r w:rsidRPr="00087373">
              <w:rPr>
                <w:sz w:val="20"/>
              </w:rPr>
              <w:t xml:space="preserv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relevant </w:t>
            </w:r>
            <w:r w:rsidRPr="00087373">
              <w:rPr>
                <w:i/>
                <w:sz w:val="20"/>
              </w:rPr>
              <w:t>user system.</w:t>
            </w:r>
          </w:p>
          <w:p w14:paraId="0DB73B65" w14:textId="77777777" w:rsidR="0035318E" w:rsidRPr="00087373" w:rsidRDefault="0035318E" w:rsidP="00213EDD">
            <w:pPr>
              <w:spacing w:after="120"/>
              <w:rPr>
                <w:rFonts w:cs="Arial"/>
                <w:i/>
                <w:sz w:val="20"/>
              </w:rPr>
            </w:pPr>
            <w:r w:rsidRPr="00087373">
              <w:rPr>
                <w:sz w:val="20"/>
              </w:rPr>
              <w:t xml:space="preserve">The </w:t>
            </w:r>
            <w:r w:rsidRPr="00087373">
              <w:rPr>
                <w:i/>
                <w:sz w:val="20"/>
              </w:rPr>
              <w:t>first onshore substation</w:t>
            </w:r>
            <w:r w:rsidRPr="00087373">
              <w:rPr>
                <w:sz w:val="20"/>
              </w:rPr>
              <w:t xml:space="preserve"> will comprise, inter alia, facilities for the connection between, or isolation of, </w:t>
            </w:r>
            <w:r w:rsidRPr="00087373">
              <w:rPr>
                <w:i/>
                <w:sz w:val="20"/>
              </w:rPr>
              <w:t>transmission circuits</w:t>
            </w:r>
            <w:r w:rsidRPr="00087373">
              <w:rPr>
                <w:sz w:val="20"/>
              </w:rPr>
              <w:t xml:space="preserve"> and/or distribution circuits. These facilities will include at least one </w:t>
            </w:r>
            <w:r w:rsidRPr="00087373">
              <w:rPr>
                <w:i/>
                <w:sz w:val="20"/>
              </w:rPr>
              <w:t>busbar</w:t>
            </w:r>
            <w:r w:rsidRPr="00087373">
              <w:rPr>
                <w:sz w:val="20"/>
              </w:rPr>
              <w:t xml:space="preserve"> to which the </w:t>
            </w:r>
            <w:r w:rsidRPr="00087373">
              <w:rPr>
                <w:i/>
                <w:sz w:val="20"/>
              </w:rPr>
              <w:t>offshore transmission system</w:t>
            </w:r>
            <w:r w:rsidRPr="00087373">
              <w:rPr>
                <w:sz w:val="20"/>
              </w:rPr>
              <w:t xml:space="preserve"> connects and one or more circuit breakers and disconnectors. </w:t>
            </w:r>
            <w:r w:rsidRPr="00087373">
              <w:rPr>
                <w:rFonts w:cs="Arial"/>
                <w:sz w:val="20"/>
              </w:rPr>
              <w:t xml:space="preserve">For the avoidance of doubt, if the substation does not include these elements, then it does not constitute the </w:t>
            </w:r>
            <w:r w:rsidRPr="00087373">
              <w:rPr>
                <w:rFonts w:cs="Arial"/>
                <w:i/>
                <w:sz w:val="20"/>
              </w:rPr>
              <w:t>first onshore substation.</w:t>
            </w:r>
          </w:p>
          <w:p w14:paraId="496E3EDF" w14:textId="77777777" w:rsidR="0035318E" w:rsidRPr="00087373" w:rsidRDefault="0035318E" w:rsidP="00213EDD">
            <w:pPr>
              <w:spacing w:after="120"/>
              <w:rPr>
                <w:rFonts w:cs="Arial"/>
                <w:sz w:val="20"/>
              </w:rPr>
            </w:pPr>
            <w:r w:rsidRPr="00087373">
              <w:rPr>
                <w:rFonts w:cs="Arial"/>
                <w:sz w:val="20"/>
              </w:rPr>
              <w:t xml:space="preserve">The </w:t>
            </w:r>
            <w:r w:rsidRPr="00087373">
              <w:rPr>
                <w:rFonts w:cs="Arial"/>
                <w:i/>
                <w:sz w:val="20"/>
              </w:rPr>
              <w:t>first onshore substation</w:t>
            </w:r>
            <w:r w:rsidRPr="00087373">
              <w:rPr>
                <w:rFonts w:cs="Arial"/>
                <w:sz w:val="20"/>
              </w:rPr>
              <w:t xml:space="preserve"> may be owned by the </w:t>
            </w:r>
            <w:r w:rsidRPr="00087373">
              <w:rPr>
                <w:rFonts w:cs="Arial"/>
                <w:i/>
                <w:sz w:val="20"/>
              </w:rPr>
              <w:t>offshore</w:t>
            </w:r>
            <w:r w:rsidRPr="00087373">
              <w:rPr>
                <w:rFonts w:cs="Arial"/>
                <w:sz w:val="20"/>
              </w:rPr>
              <w:t xml:space="preserve"> transmission owner, the onshore transmission owner or onshore </w:t>
            </w:r>
            <w:r w:rsidRPr="00087373">
              <w:rPr>
                <w:rFonts w:cs="Arial"/>
                <w:i/>
                <w:sz w:val="20"/>
              </w:rPr>
              <w:t>user system</w:t>
            </w:r>
            <w:r w:rsidRPr="00087373">
              <w:rPr>
                <w:rFonts w:cs="Arial"/>
                <w:sz w:val="20"/>
              </w:rPr>
              <w:t xml:space="preserve"> owner as determined by the relevant </w:t>
            </w:r>
            <w:r w:rsidRPr="00087373">
              <w:rPr>
                <w:rFonts w:cs="Arial"/>
                <w:i/>
                <w:sz w:val="20"/>
              </w:rPr>
              <w:t>transmission licensee</w:t>
            </w:r>
            <w:r w:rsidRPr="00087373">
              <w:rPr>
                <w:rFonts w:cs="Arial"/>
                <w:sz w:val="20"/>
              </w:rPr>
              <w:t xml:space="preserve"> and/or </w:t>
            </w:r>
            <w:r w:rsidRPr="00087373">
              <w:rPr>
                <w:rFonts w:cs="Arial"/>
                <w:i/>
                <w:sz w:val="20"/>
              </w:rPr>
              <w:t xml:space="preserve">distribution </w:t>
            </w:r>
            <w:proofErr w:type="gramStart"/>
            <w:r w:rsidRPr="00087373">
              <w:rPr>
                <w:rFonts w:cs="Arial"/>
                <w:i/>
                <w:sz w:val="20"/>
              </w:rPr>
              <w:t>licensee</w:t>
            </w:r>
            <w:r w:rsidRPr="00087373">
              <w:rPr>
                <w:rFonts w:cs="Arial"/>
                <w:sz w:val="20"/>
              </w:rPr>
              <w:t xml:space="preserve"> as the case may be</w:t>
            </w:r>
            <w:proofErr w:type="gramEnd"/>
            <w:r w:rsidRPr="00087373">
              <w:rPr>
                <w:rFonts w:cs="Arial"/>
                <w:sz w:val="20"/>
              </w:rPr>
              <w:t>.</w:t>
            </w:r>
          </w:p>
          <w:p w14:paraId="256EDF29" w14:textId="77777777" w:rsidR="0035318E" w:rsidRPr="00087373" w:rsidRDefault="0035318E">
            <w:pPr>
              <w:spacing w:after="120"/>
              <w:rPr>
                <w:sz w:val="20"/>
              </w:rPr>
            </w:pPr>
            <w:r w:rsidRPr="00087373">
              <w:rPr>
                <w:sz w:val="20"/>
              </w:rPr>
              <w:t xml:space="preserve">Normally, in the case of there being transformation facilities at the </w:t>
            </w:r>
            <w:r w:rsidRPr="00087373">
              <w:rPr>
                <w:i/>
                <w:sz w:val="20"/>
              </w:rPr>
              <w:t>first onshore substation</w:t>
            </w:r>
            <w:r w:rsidRPr="00087373">
              <w:rPr>
                <w:sz w:val="20"/>
              </w:rPr>
              <w:t xml:space="preserve">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interface point </w:t>
            </w:r>
            <w:r w:rsidRPr="00087373">
              <w:rPr>
                <w:sz w:val="20"/>
              </w:rPr>
              <w:t xml:space="preserve">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or onshore </w:t>
            </w:r>
            <w:r w:rsidRPr="00087373">
              <w:rPr>
                <w:i/>
                <w:sz w:val="20"/>
              </w:rPr>
              <w:t>user system</w:t>
            </w:r>
            <w:r w:rsidRPr="00087373">
              <w:rPr>
                <w:sz w:val="20"/>
              </w:rPr>
              <w:t xml:space="preserve"> owner,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would be on the LV </w:t>
            </w:r>
            <w:r w:rsidRPr="00087373">
              <w:rPr>
                <w:i/>
                <w:sz w:val="20"/>
              </w:rPr>
              <w:t>busbars.</w:t>
            </w:r>
          </w:p>
        </w:tc>
      </w:tr>
      <w:tr w:rsidR="0035318E" w:rsidRPr="00087373" w14:paraId="7FE99DAB" w14:textId="77777777" w:rsidTr="003C2354">
        <w:trPr>
          <w:cantSplit/>
        </w:trPr>
        <w:tc>
          <w:tcPr>
            <w:tcW w:w="3261" w:type="dxa"/>
          </w:tcPr>
          <w:p w14:paraId="5CC4DC68" w14:textId="77777777" w:rsidR="0035318E" w:rsidRPr="00087373" w:rsidRDefault="0035318E">
            <w:pPr>
              <w:spacing w:after="120"/>
              <w:jc w:val="left"/>
              <w:rPr>
                <w:sz w:val="20"/>
              </w:rPr>
            </w:pPr>
          </w:p>
        </w:tc>
        <w:tc>
          <w:tcPr>
            <w:tcW w:w="5046" w:type="dxa"/>
          </w:tcPr>
          <w:p w14:paraId="074868D0" w14:textId="77777777" w:rsidR="0035318E" w:rsidRPr="00087373" w:rsidRDefault="0035318E">
            <w:pPr>
              <w:spacing w:after="120"/>
              <w:rPr>
                <w:sz w:val="20"/>
              </w:rPr>
            </w:pPr>
          </w:p>
        </w:tc>
      </w:tr>
      <w:tr w:rsidR="0035318E" w:rsidRPr="00087373" w14:paraId="75F37405" w14:textId="77777777" w:rsidTr="003C2354">
        <w:trPr>
          <w:cantSplit/>
        </w:trPr>
        <w:tc>
          <w:tcPr>
            <w:tcW w:w="3261" w:type="dxa"/>
          </w:tcPr>
          <w:p w14:paraId="4052AC78" w14:textId="77777777" w:rsidR="0035318E" w:rsidRDefault="0035318E">
            <w:pPr>
              <w:spacing w:after="120"/>
              <w:jc w:val="left"/>
              <w:rPr>
                <w:sz w:val="20"/>
              </w:rPr>
            </w:pPr>
            <w:r w:rsidRPr="00087373">
              <w:rPr>
                <w:sz w:val="20"/>
              </w:rPr>
              <w:t>Forecast Minimum Demand</w:t>
            </w:r>
          </w:p>
          <w:p w14:paraId="3EAF6178" w14:textId="77777777" w:rsidR="00166074" w:rsidRPr="006137A0" w:rsidRDefault="00166074" w:rsidP="005710DE">
            <w:pPr>
              <w:rPr>
                <w:sz w:val="20"/>
              </w:rPr>
            </w:pPr>
          </w:p>
          <w:p w14:paraId="693B0551" w14:textId="77777777" w:rsidR="00166074" w:rsidRPr="006137A0" w:rsidRDefault="00166074" w:rsidP="005710DE">
            <w:pPr>
              <w:rPr>
                <w:sz w:val="20"/>
              </w:rPr>
            </w:pPr>
          </w:p>
          <w:p w14:paraId="1847F4A1" w14:textId="77777777" w:rsidR="00166074" w:rsidRPr="009219E9" w:rsidRDefault="00166074" w:rsidP="005710DE">
            <w:pPr>
              <w:rPr>
                <w:sz w:val="20"/>
              </w:rPr>
            </w:pPr>
          </w:p>
          <w:p w14:paraId="1B80962A" w14:textId="77777777" w:rsidR="00166074" w:rsidRPr="005710DE" w:rsidRDefault="00166074" w:rsidP="005710DE">
            <w:pPr>
              <w:rPr>
                <w:sz w:val="20"/>
              </w:rPr>
            </w:pPr>
          </w:p>
          <w:p w14:paraId="2F0D7C49" w14:textId="77777777" w:rsidR="00166074" w:rsidRPr="005710DE" w:rsidRDefault="00166074" w:rsidP="005710DE">
            <w:pPr>
              <w:rPr>
                <w:sz w:val="20"/>
              </w:rPr>
            </w:pPr>
          </w:p>
          <w:p w14:paraId="3365CABF" w14:textId="77777777" w:rsidR="00166074" w:rsidRPr="005710DE" w:rsidRDefault="00166074" w:rsidP="005710DE">
            <w:pPr>
              <w:rPr>
                <w:sz w:val="20"/>
              </w:rPr>
            </w:pPr>
          </w:p>
          <w:p w14:paraId="631FCD23" w14:textId="77777777" w:rsidR="00166074" w:rsidRDefault="00166074" w:rsidP="00166074">
            <w:pPr>
              <w:rPr>
                <w:sz w:val="20"/>
              </w:rPr>
            </w:pPr>
          </w:p>
          <w:p w14:paraId="560DAA0E" w14:textId="77777777" w:rsidR="00166074" w:rsidRDefault="00166074" w:rsidP="00166074">
            <w:pPr>
              <w:rPr>
                <w:sz w:val="20"/>
              </w:rPr>
            </w:pPr>
          </w:p>
          <w:p w14:paraId="6541BBF7" w14:textId="77777777" w:rsidR="00166074" w:rsidRDefault="00166074" w:rsidP="00166074">
            <w:pPr>
              <w:rPr>
                <w:sz w:val="20"/>
              </w:rPr>
            </w:pPr>
          </w:p>
          <w:p w14:paraId="25D4ED9D" w14:textId="77777777" w:rsidR="00166074" w:rsidRPr="006137A0" w:rsidRDefault="00166074" w:rsidP="005710DE">
            <w:pPr>
              <w:rPr>
                <w:sz w:val="20"/>
              </w:rPr>
            </w:pPr>
          </w:p>
        </w:tc>
        <w:tc>
          <w:tcPr>
            <w:tcW w:w="5046" w:type="dxa"/>
          </w:tcPr>
          <w:p w14:paraId="172B5F4B" w14:textId="501E8228" w:rsidR="0035318E" w:rsidRPr="00087373" w:rsidRDefault="0035318E" w:rsidP="005710DE">
            <w:pPr>
              <w:spacing w:after="120"/>
              <w:rPr>
                <w:sz w:val="20"/>
              </w:rPr>
            </w:pPr>
            <w:r w:rsidRPr="00087373">
              <w:rPr>
                <w:sz w:val="20"/>
              </w:rPr>
              <w:t xml:space="preserve">This is the minimum demand level expected at a </w:t>
            </w:r>
            <w:r w:rsidRPr="00087373">
              <w:rPr>
                <w:i/>
                <w:sz w:val="20"/>
              </w:rPr>
              <w:t>GSP</w:t>
            </w:r>
            <w:r w:rsidR="000F41BC" w:rsidRPr="00087373">
              <w:rPr>
                <w:sz w:val="20"/>
              </w:rPr>
              <w:t xml:space="preserve"> or </w:t>
            </w:r>
            <w:r w:rsidR="000F41BC" w:rsidRPr="00087373">
              <w:rPr>
                <w:i/>
                <w:sz w:val="20"/>
              </w:rPr>
              <w:t>OSP</w:t>
            </w:r>
            <w:r w:rsidRPr="00087373">
              <w:rPr>
                <w:sz w:val="20"/>
              </w:rPr>
              <w:t xml:space="preserve"> or a group of </w:t>
            </w:r>
            <w:r w:rsidRPr="00087373">
              <w:rPr>
                <w:i/>
                <w:sz w:val="20"/>
              </w:rPr>
              <w:t>GSP</w:t>
            </w:r>
            <w:r w:rsidRPr="00087373">
              <w:rPr>
                <w:sz w:val="20"/>
              </w:rPr>
              <w:t>s</w:t>
            </w:r>
            <w:r w:rsidR="000F41BC" w:rsidRPr="00087373">
              <w:rPr>
                <w:sz w:val="20"/>
              </w:rPr>
              <w:t xml:space="preserve"> or group of </w:t>
            </w:r>
            <w:r w:rsidR="000F41BC" w:rsidRPr="00087373">
              <w:rPr>
                <w:i/>
                <w:sz w:val="20"/>
              </w:rPr>
              <w:t>OSP</w:t>
            </w:r>
            <w:r w:rsidR="000F41BC" w:rsidRPr="00087373">
              <w:rPr>
                <w:sz w:val="20"/>
              </w:rPr>
              <w:t>s</w:t>
            </w:r>
            <w:r w:rsidRPr="00087373">
              <w:rPr>
                <w:sz w:val="20"/>
              </w:rPr>
              <w:t xml:space="preserve">. Unless more specific data are available, this is the expected demand at the time of the annual minimum demand on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as provided under the Grid Code. In the case of a group of </w:t>
            </w:r>
            <w:r w:rsidRPr="00087373">
              <w:rPr>
                <w:i/>
                <w:sz w:val="20"/>
              </w:rPr>
              <w:t>GSP</w:t>
            </w:r>
            <w:r w:rsidRPr="00087373">
              <w:rPr>
                <w:sz w:val="20"/>
              </w:rPr>
              <w:t>s</w:t>
            </w:r>
            <w:r w:rsidR="000C3A6B" w:rsidRPr="00087373">
              <w:rPr>
                <w:sz w:val="20"/>
              </w:rPr>
              <w:t xml:space="preserve"> or group of </w:t>
            </w:r>
            <w:r w:rsidR="000C3A6B" w:rsidRPr="00087373">
              <w:rPr>
                <w:i/>
                <w:sz w:val="20"/>
              </w:rPr>
              <w:t>OSP</w:t>
            </w:r>
            <w:r w:rsidR="000C3A6B" w:rsidRPr="00087373">
              <w:rPr>
                <w:sz w:val="20"/>
              </w:rPr>
              <w:t>s</w:t>
            </w:r>
            <w:r w:rsidRPr="00087373">
              <w:rPr>
                <w:sz w:val="20"/>
              </w:rPr>
              <w:t>, the demand diversity within the group should be taken into account.</w:t>
            </w:r>
          </w:p>
        </w:tc>
      </w:tr>
      <w:tr w:rsidR="0035318E" w:rsidRPr="00087373" w14:paraId="3C1AA10C" w14:textId="77777777" w:rsidTr="003C2354">
        <w:trPr>
          <w:cantSplit/>
        </w:trPr>
        <w:tc>
          <w:tcPr>
            <w:tcW w:w="3261" w:type="dxa"/>
          </w:tcPr>
          <w:p w14:paraId="17B6D15D" w14:textId="77777777" w:rsidR="0035318E" w:rsidRDefault="00166074">
            <w:pPr>
              <w:spacing w:after="120"/>
              <w:jc w:val="left"/>
              <w:rPr>
                <w:sz w:val="20"/>
              </w:rPr>
            </w:pPr>
            <w:r w:rsidRPr="00166074">
              <w:rPr>
                <w:sz w:val="20"/>
              </w:rPr>
              <w:lastRenderedPageBreak/>
              <w:t>Frequency Risk and Control Report</w:t>
            </w:r>
          </w:p>
          <w:p w14:paraId="5B8AA5D7" w14:textId="77777777" w:rsidR="00166074" w:rsidRDefault="00166074">
            <w:pPr>
              <w:spacing w:after="120"/>
              <w:jc w:val="left"/>
              <w:rPr>
                <w:sz w:val="20"/>
              </w:rPr>
            </w:pPr>
          </w:p>
          <w:p w14:paraId="710906C3" w14:textId="77777777" w:rsidR="00F02BED" w:rsidRPr="006137A0" w:rsidRDefault="00F02BED" w:rsidP="005710DE">
            <w:pPr>
              <w:rPr>
                <w:sz w:val="20"/>
              </w:rPr>
            </w:pPr>
          </w:p>
          <w:p w14:paraId="025568FF" w14:textId="77777777" w:rsidR="00F02BED" w:rsidRPr="006137A0" w:rsidRDefault="00F02BED" w:rsidP="005710DE">
            <w:pPr>
              <w:rPr>
                <w:sz w:val="20"/>
              </w:rPr>
            </w:pPr>
          </w:p>
          <w:p w14:paraId="21A99F62" w14:textId="77777777" w:rsidR="00F02BED" w:rsidRPr="009219E9" w:rsidRDefault="00F02BED" w:rsidP="005710DE">
            <w:pPr>
              <w:rPr>
                <w:sz w:val="20"/>
              </w:rPr>
            </w:pPr>
          </w:p>
          <w:p w14:paraId="0354348B" w14:textId="77777777" w:rsidR="00F02BED" w:rsidRPr="005710DE" w:rsidRDefault="00F02BED" w:rsidP="005710DE">
            <w:pPr>
              <w:rPr>
                <w:sz w:val="20"/>
              </w:rPr>
            </w:pPr>
          </w:p>
          <w:p w14:paraId="50707CFB" w14:textId="77777777" w:rsidR="00F02BED" w:rsidRPr="005710DE" w:rsidRDefault="00F02BED" w:rsidP="005710DE">
            <w:pPr>
              <w:rPr>
                <w:sz w:val="20"/>
              </w:rPr>
            </w:pPr>
          </w:p>
          <w:p w14:paraId="067783C7" w14:textId="77777777" w:rsidR="00F02BED" w:rsidRPr="005710DE" w:rsidRDefault="00F02BED" w:rsidP="005710DE">
            <w:pPr>
              <w:rPr>
                <w:sz w:val="20"/>
              </w:rPr>
            </w:pPr>
          </w:p>
          <w:p w14:paraId="32072490" w14:textId="77777777" w:rsidR="00F02BED" w:rsidRPr="005710DE" w:rsidRDefault="00F02BED" w:rsidP="005710DE">
            <w:pPr>
              <w:rPr>
                <w:sz w:val="20"/>
              </w:rPr>
            </w:pPr>
          </w:p>
          <w:p w14:paraId="571275CA" w14:textId="77777777" w:rsidR="00F02BED" w:rsidRDefault="00F02BED" w:rsidP="00F02BED">
            <w:pPr>
              <w:rPr>
                <w:sz w:val="20"/>
              </w:rPr>
            </w:pPr>
          </w:p>
          <w:p w14:paraId="7A3D992D" w14:textId="77777777" w:rsidR="00F02BED" w:rsidRDefault="00F02BED" w:rsidP="00F02BED">
            <w:pPr>
              <w:rPr>
                <w:sz w:val="20"/>
              </w:rPr>
            </w:pPr>
          </w:p>
          <w:p w14:paraId="282A488A" w14:textId="77777777" w:rsidR="00F02BED" w:rsidRDefault="00F02BED" w:rsidP="00F02BED">
            <w:pPr>
              <w:rPr>
                <w:sz w:val="20"/>
              </w:rPr>
            </w:pPr>
          </w:p>
          <w:p w14:paraId="792D8CE7" w14:textId="77777777" w:rsidR="00F02BED" w:rsidRDefault="00F02BED" w:rsidP="00F02BED">
            <w:pPr>
              <w:rPr>
                <w:sz w:val="20"/>
              </w:rPr>
            </w:pPr>
          </w:p>
          <w:p w14:paraId="638371A7" w14:textId="77777777" w:rsidR="00F02BED" w:rsidRDefault="00F02BED" w:rsidP="00F02BED">
            <w:pPr>
              <w:rPr>
                <w:sz w:val="20"/>
              </w:rPr>
            </w:pPr>
            <w:r w:rsidRPr="00166074">
              <w:rPr>
                <w:sz w:val="20"/>
              </w:rPr>
              <w:t xml:space="preserve">Frequency Risk and </w:t>
            </w:r>
          </w:p>
          <w:p w14:paraId="44ABF7B3" w14:textId="77777777" w:rsidR="00F02BED" w:rsidRDefault="00F02BED" w:rsidP="00F02BED">
            <w:pPr>
              <w:rPr>
                <w:sz w:val="20"/>
              </w:rPr>
            </w:pPr>
            <w:r w:rsidRPr="00166074">
              <w:rPr>
                <w:sz w:val="20"/>
              </w:rPr>
              <w:t>Control Report Methodology</w:t>
            </w:r>
          </w:p>
          <w:p w14:paraId="144A5450" w14:textId="77777777" w:rsidR="00F02BED" w:rsidRDefault="00F02BED" w:rsidP="00F02BED">
            <w:pPr>
              <w:rPr>
                <w:sz w:val="20"/>
              </w:rPr>
            </w:pPr>
          </w:p>
          <w:p w14:paraId="02914314" w14:textId="77777777" w:rsidR="00F02BED" w:rsidRPr="006137A0" w:rsidRDefault="00F02BED" w:rsidP="005710DE">
            <w:pPr>
              <w:rPr>
                <w:sz w:val="20"/>
              </w:rPr>
            </w:pPr>
          </w:p>
        </w:tc>
        <w:tc>
          <w:tcPr>
            <w:tcW w:w="5046" w:type="dxa"/>
          </w:tcPr>
          <w:p w14:paraId="19C70AB8" w14:textId="77777777" w:rsidR="0035318E" w:rsidRDefault="00166074">
            <w:pPr>
              <w:spacing w:after="120"/>
              <w:rPr>
                <w:sz w:val="20"/>
              </w:rPr>
            </w:pPr>
            <w:r w:rsidRPr="00166074">
              <w:rPr>
                <w:sz w:val="20"/>
              </w:rPr>
              <w:t xml:space="preserve">The periodic report setting out the results of an assessment of the operational frequency risks on the system produced by NGESO and approved by the Authority and as set out in the SQSS Appendix H, and prepared in accordance with the </w:t>
            </w:r>
            <w:r w:rsidRPr="005710DE">
              <w:rPr>
                <w:i/>
                <w:sz w:val="20"/>
              </w:rPr>
              <w:t>Frequency Risk and Control Report Methodology</w:t>
            </w:r>
            <w:r w:rsidRPr="00166074">
              <w:rPr>
                <w:sz w:val="20"/>
              </w:rPr>
              <w:t xml:space="preserve"> as also prepared and approved as set out in the SQSS Appendix H. The report shall include an assessment of the magnitude, </w:t>
            </w:r>
            <w:proofErr w:type="gramStart"/>
            <w:r w:rsidRPr="00166074">
              <w:rPr>
                <w:sz w:val="20"/>
              </w:rPr>
              <w:t>duration</w:t>
            </w:r>
            <w:proofErr w:type="gramEnd"/>
            <w:r w:rsidRPr="00166074">
              <w:rPr>
                <w:sz w:val="20"/>
              </w:rPr>
              <w:t xml:space="preserve"> and likelihood of transient frequency deviations, forecast impact and the cost of securing the system and confirm which risks will or will not be secured operationally by NGESO in accordance with paragraphs 5.8, 5.11.2, 9.2 and 9.4.2.</w:t>
            </w:r>
          </w:p>
          <w:p w14:paraId="03F2EE05" w14:textId="77777777" w:rsidR="00166074" w:rsidRDefault="00166074">
            <w:pPr>
              <w:spacing w:after="120"/>
              <w:rPr>
                <w:sz w:val="20"/>
              </w:rPr>
            </w:pPr>
          </w:p>
          <w:p w14:paraId="19A1F0A3" w14:textId="77777777" w:rsidR="00F02BED" w:rsidRDefault="00F02BED">
            <w:pPr>
              <w:spacing w:after="120"/>
              <w:rPr>
                <w:sz w:val="20"/>
              </w:rPr>
            </w:pPr>
            <w:r w:rsidRPr="00166074">
              <w:rPr>
                <w:sz w:val="20"/>
              </w:rPr>
              <w:t xml:space="preserve">The methodology by which a </w:t>
            </w:r>
            <w:r w:rsidRPr="005710DE">
              <w:rPr>
                <w:i/>
                <w:sz w:val="20"/>
              </w:rPr>
              <w:t>Frequency Risk Control Report</w:t>
            </w:r>
            <w:r w:rsidRPr="00166074">
              <w:rPr>
                <w:sz w:val="20"/>
              </w:rPr>
              <w:t xml:space="preserve"> will be developed, consulted </w:t>
            </w:r>
            <w:proofErr w:type="gramStart"/>
            <w:r w:rsidRPr="00166074">
              <w:rPr>
                <w:sz w:val="20"/>
              </w:rPr>
              <w:t>on</w:t>
            </w:r>
            <w:proofErr w:type="gramEnd"/>
            <w:r w:rsidRPr="00166074">
              <w:rPr>
                <w:sz w:val="20"/>
              </w:rPr>
              <w:t xml:space="preserve"> and approved by the Authority, and as set out in the SQSS Appendix H.</w:t>
            </w:r>
          </w:p>
          <w:p w14:paraId="7499673E" w14:textId="77777777" w:rsidR="00F02BED" w:rsidRPr="00087373" w:rsidRDefault="00F02BED">
            <w:pPr>
              <w:spacing w:after="120"/>
              <w:rPr>
                <w:sz w:val="20"/>
              </w:rPr>
            </w:pPr>
          </w:p>
        </w:tc>
      </w:tr>
      <w:tr w:rsidR="0035318E" w:rsidRPr="00087373" w14:paraId="40FA0A29" w14:textId="77777777" w:rsidTr="003C2354">
        <w:trPr>
          <w:cantSplit/>
        </w:trPr>
        <w:tc>
          <w:tcPr>
            <w:tcW w:w="3261" w:type="dxa"/>
          </w:tcPr>
          <w:p w14:paraId="64A11602" w14:textId="77777777" w:rsidR="0035318E" w:rsidRPr="00087373" w:rsidRDefault="0035318E">
            <w:pPr>
              <w:spacing w:after="120"/>
              <w:jc w:val="left"/>
              <w:rPr>
                <w:sz w:val="20"/>
              </w:rPr>
            </w:pPr>
            <w:r w:rsidRPr="00087373">
              <w:rPr>
                <w:sz w:val="20"/>
              </w:rPr>
              <w:t>Generating Plant Type</w:t>
            </w:r>
          </w:p>
        </w:tc>
        <w:tc>
          <w:tcPr>
            <w:tcW w:w="5046" w:type="dxa"/>
          </w:tcPr>
          <w:p w14:paraId="12D643F7" w14:textId="77777777" w:rsidR="0035318E" w:rsidRPr="00087373" w:rsidRDefault="0035318E">
            <w:pPr>
              <w:spacing w:after="120"/>
              <w:rPr>
                <w:sz w:val="20"/>
              </w:rPr>
            </w:pPr>
            <w:r w:rsidRPr="00087373">
              <w:rPr>
                <w:sz w:val="20"/>
              </w:rPr>
              <w:t xml:space="preserve">A type of </w:t>
            </w:r>
            <w:r w:rsidRPr="00087373">
              <w:rPr>
                <w:i/>
                <w:sz w:val="20"/>
              </w:rPr>
              <w:t>generating unit</w:t>
            </w:r>
            <w:r w:rsidRPr="00087373">
              <w:rPr>
                <w:sz w:val="20"/>
              </w:rPr>
              <w:t xml:space="preserve"> classified by the type of prime move, </w:t>
            </w:r>
            <w:proofErr w:type="gramStart"/>
            <w:r w:rsidRPr="00087373">
              <w:rPr>
                <w:sz w:val="20"/>
              </w:rPr>
              <w:t>e.g.</w:t>
            </w:r>
            <w:proofErr w:type="gramEnd"/>
            <w:r w:rsidRPr="00087373">
              <w:rPr>
                <w:sz w:val="20"/>
              </w:rPr>
              <w:t xml:space="preserve"> thermal hydro.</w:t>
            </w:r>
          </w:p>
        </w:tc>
      </w:tr>
      <w:tr w:rsidR="0035318E" w:rsidRPr="00087373" w14:paraId="75BEFFAF" w14:textId="77777777" w:rsidTr="003C2354">
        <w:trPr>
          <w:cantSplit/>
        </w:trPr>
        <w:tc>
          <w:tcPr>
            <w:tcW w:w="3261" w:type="dxa"/>
          </w:tcPr>
          <w:p w14:paraId="53649FE9" w14:textId="77777777" w:rsidR="0035318E" w:rsidRPr="00087373" w:rsidRDefault="0035318E">
            <w:pPr>
              <w:spacing w:after="120"/>
              <w:jc w:val="left"/>
              <w:rPr>
                <w:sz w:val="20"/>
              </w:rPr>
            </w:pPr>
          </w:p>
        </w:tc>
        <w:tc>
          <w:tcPr>
            <w:tcW w:w="5046" w:type="dxa"/>
          </w:tcPr>
          <w:p w14:paraId="56577F64" w14:textId="77777777" w:rsidR="0035318E" w:rsidRPr="00087373" w:rsidRDefault="0035318E">
            <w:pPr>
              <w:spacing w:after="120"/>
              <w:rPr>
                <w:sz w:val="20"/>
              </w:rPr>
            </w:pPr>
          </w:p>
        </w:tc>
      </w:tr>
      <w:tr w:rsidR="0035318E" w:rsidRPr="00087373" w14:paraId="56F4D2F3" w14:textId="77777777" w:rsidTr="003C2354">
        <w:trPr>
          <w:cantSplit/>
        </w:trPr>
        <w:tc>
          <w:tcPr>
            <w:tcW w:w="3261" w:type="dxa"/>
          </w:tcPr>
          <w:p w14:paraId="3B63CD0B" w14:textId="77777777" w:rsidR="0035318E" w:rsidRPr="00087373" w:rsidRDefault="0035318E">
            <w:pPr>
              <w:spacing w:after="120"/>
              <w:jc w:val="left"/>
              <w:rPr>
                <w:sz w:val="20"/>
              </w:rPr>
            </w:pPr>
            <w:r w:rsidRPr="00087373">
              <w:rPr>
                <w:sz w:val="20"/>
              </w:rPr>
              <w:t>Generating Units</w:t>
            </w:r>
          </w:p>
        </w:tc>
        <w:tc>
          <w:tcPr>
            <w:tcW w:w="5046" w:type="dxa"/>
          </w:tcPr>
          <w:p w14:paraId="7EBDEB32" w14:textId="77777777" w:rsidR="0035318E" w:rsidRPr="00087373" w:rsidRDefault="0035318E" w:rsidP="00A92419">
            <w:pPr>
              <w:spacing w:after="120"/>
              <w:jc w:val="left"/>
              <w:rPr>
                <w:sz w:val="20"/>
              </w:rPr>
            </w:pPr>
            <w:r w:rsidRPr="00087373">
              <w:rPr>
                <w:sz w:val="20"/>
              </w:rPr>
              <w:t xml:space="preserve">An </w:t>
            </w:r>
            <w:r w:rsidRPr="00087373">
              <w:rPr>
                <w:i/>
                <w:sz w:val="20"/>
              </w:rPr>
              <w:t>onshore generating unit</w:t>
            </w:r>
            <w:r w:rsidR="000948A5" w:rsidRPr="00087373">
              <w:rPr>
                <w:i/>
                <w:sz w:val="20"/>
              </w:rPr>
              <w:t xml:space="preserve"> </w:t>
            </w:r>
            <w:r w:rsidRPr="00087373">
              <w:rPr>
                <w:sz w:val="20"/>
              </w:rPr>
              <w:t xml:space="preserve">or an </w:t>
            </w:r>
            <w:r w:rsidRPr="00087373">
              <w:rPr>
                <w:i/>
                <w:sz w:val="20"/>
              </w:rPr>
              <w:t>offshore generating unit</w:t>
            </w:r>
            <w:r w:rsidRPr="00087373">
              <w:rPr>
                <w:sz w:val="20"/>
              </w:rPr>
              <w:t>.</w:t>
            </w:r>
          </w:p>
        </w:tc>
      </w:tr>
      <w:tr w:rsidR="0035318E" w:rsidRPr="00087373" w14:paraId="67F17240" w14:textId="77777777" w:rsidTr="003C2354">
        <w:trPr>
          <w:cantSplit/>
        </w:trPr>
        <w:tc>
          <w:tcPr>
            <w:tcW w:w="3261" w:type="dxa"/>
          </w:tcPr>
          <w:p w14:paraId="094DA2CD" w14:textId="77777777" w:rsidR="0035318E" w:rsidRPr="00087373" w:rsidRDefault="0035318E">
            <w:pPr>
              <w:spacing w:after="120"/>
              <w:jc w:val="left"/>
              <w:rPr>
                <w:sz w:val="20"/>
              </w:rPr>
            </w:pPr>
          </w:p>
        </w:tc>
        <w:tc>
          <w:tcPr>
            <w:tcW w:w="5046" w:type="dxa"/>
          </w:tcPr>
          <w:p w14:paraId="026B42E1" w14:textId="77777777" w:rsidR="0035318E" w:rsidRPr="00087373" w:rsidRDefault="0035318E">
            <w:pPr>
              <w:spacing w:after="120"/>
              <w:rPr>
                <w:sz w:val="20"/>
              </w:rPr>
            </w:pPr>
          </w:p>
        </w:tc>
      </w:tr>
      <w:tr w:rsidR="0035318E" w:rsidRPr="00087373" w14:paraId="369D2941" w14:textId="77777777" w:rsidTr="003C2354">
        <w:trPr>
          <w:cantSplit/>
        </w:trPr>
        <w:tc>
          <w:tcPr>
            <w:tcW w:w="3261" w:type="dxa"/>
          </w:tcPr>
          <w:p w14:paraId="34B8EA27" w14:textId="77777777" w:rsidR="0035318E" w:rsidRPr="00087373" w:rsidRDefault="0035318E">
            <w:pPr>
              <w:spacing w:after="120"/>
              <w:jc w:val="left"/>
              <w:rPr>
                <w:sz w:val="20"/>
              </w:rPr>
            </w:pPr>
            <w:r w:rsidRPr="00087373">
              <w:rPr>
                <w:sz w:val="20"/>
              </w:rPr>
              <w:t>Generation Circuit</w:t>
            </w:r>
          </w:p>
        </w:tc>
        <w:tc>
          <w:tcPr>
            <w:tcW w:w="5046" w:type="dxa"/>
          </w:tcPr>
          <w:p w14:paraId="34FBB009" w14:textId="77777777" w:rsidR="0035318E" w:rsidRPr="00087373" w:rsidRDefault="0035318E">
            <w:pPr>
              <w:spacing w:after="120"/>
              <w:rPr>
                <w:sz w:val="20"/>
              </w:rPr>
            </w:pPr>
            <w:r w:rsidRPr="00087373">
              <w:rPr>
                <w:sz w:val="20"/>
              </w:rPr>
              <w:t xml:space="preserve">The sole electrical connection between one or more </w:t>
            </w:r>
            <w:r w:rsidRPr="00087373">
              <w:rPr>
                <w:i/>
                <w:sz w:val="20"/>
              </w:rPr>
              <w:t>generating units</w:t>
            </w:r>
            <w:r w:rsidRPr="00087373">
              <w:rPr>
                <w:sz w:val="20"/>
              </w:rPr>
              <w:t xml:space="preserve"> and the </w:t>
            </w:r>
            <w:r w:rsidRPr="00087373">
              <w:rPr>
                <w:i/>
                <w:sz w:val="20"/>
              </w:rPr>
              <w:t xml:space="preserve">Main Interconnected Transmission System </w:t>
            </w:r>
            <w:proofErr w:type="gramStart"/>
            <w:r w:rsidRPr="00087373">
              <w:rPr>
                <w:sz w:val="20"/>
              </w:rPr>
              <w:t>i.e.</w:t>
            </w:r>
            <w:proofErr w:type="gramEnd"/>
            <w:r w:rsidRPr="00087373">
              <w:rPr>
                <w:sz w:val="20"/>
              </w:rPr>
              <w:t xml:space="preserve"> a radial circuit which if removed would disconnect the</w:t>
            </w:r>
            <w:r w:rsidR="00626A3C" w:rsidRPr="00087373">
              <w:rPr>
                <w:i/>
                <w:sz w:val="20"/>
              </w:rPr>
              <w:t xml:space="preserve"> </w:t>
            </w:r>
            <w:r w:rsidRPr="00087373">
              <w:rPr>
                <w:i/>
                <w:sz w:val="20"/>
              </w:rPr>
              <w:t>generating units</w:t>
            </w:r>
            <w:r w:rsidRPr="00087373">
              <w:rPr>
                <w:sz w:val="20"/>
              </w:rPr>
              <w:t>.</w:t>
            </w:r>
          </w:p>
        </w:tc>
      </w:tr>
      <w:tr w:rsidR="0035318E" w:rsidRPr="00087373" w14:paraId="79327BC5" w14:textId="77777777" w:rsidTr="003C2354">
        <w:trPr>
          <w:cantSplit/>
        </w:trPr>
        <w:tc>
          <w:tcPr>
            <w:tcW w:w="3261" w:type="dxa"/>
          </w:tcPr>
          <w:p w14:paraId="4644703D" w14:textId="77777777" w:rsidR="0035318E" w:rsidRPr="00087373" w:rsidRDefault="0035318E">
            <w:pPr>
              <w:spacing w:after="120"/>
              <w:jc w:val="left"/>
              <w:rPr>
                <w:sz w:val="20"/>
              </w:rPr>
            </w:pPr>
          </w:p>
        </w:tc>
        <w:tc>
          <w:tcPr>
            <w:tcW w:w="5046" w:type="dxa"/>
          </w:tcPr>
          <w:p w14:paraId="4A92B4E4" w14:textId="77777777" w:rsidR="0035318E" w:rsidRPr="00087373" w:rsidRDefault="0035318E">
            <w:pPr>
              <w:spacing w:after="120"/>
              <w:rPr>
                <w:sz w:val="20"/>
              </w:rPr>
            </w:pPr>
          </w:p>
        </w:tc>
      </w:tr>
      <w:tr w:rsidR="0035318E" w:rsidRPr="00087373" w14:paraId="55F58049" w14:textId="77777777" w:rsidTr="003C2354">
        <w:trPr>
          <w:cantSplit/>
        </w:trPr>
        <w:tc>
          <w:tcPr>
            <w:tcW w:w="3261" w:type="dxa"/>
          </w:tcPr>
          <w:p w14:paraId="20C338D1" w14:textId="77777777" w:rsidR="0035318E" w:rsidRPr="00087373" w:rsidRDefault="0035318E">
            <w:pPr>
              <w:spacing w:after="120"/>
              <w:jc w:val="left"/>
              <w:rPr>
                <w:sz w:val="20"/>
              </w:rPr>
            </w:pPr>
            <w:r w:rsidRPr="00087373">
              <w:rPr>
                <w:sz w:val="20"/>
              </w:rPr>
              <w:t>Generation Point of Connection</w:t>
            </w:r>
          </w:p>
        </w:tc>
        <w:tc>
          <w:tcPr>
            <w:tcW w:w="5046" w:type="dxa"/>
          </w:tcPr>
          <w:p w14:paraId="7C677454" w14:textId="77777777" w:rsidR="0035318E" w:rsidRPr="00087373" w:rsidRDefault="0035318E" w:rsidP="00E76984">
            <w:pPr>
              <w:spacing w:after="120"/>
              <w:rPr>
                <w:sz w:val="20"/>
              </w:rPr>
            </w:pPr>
            <w:r w:rsidRPr="00087373">
              <w:rPr>
                <w:sz w:val="20"/>
              </w:rPr>
              <w:t xml:space="preserve">For the purpose of defining the boundaries between the </w:t>
            </w:r>
            <w:r w:rsidRPr="00087373">
              <w:rPr>
                <w:i/>
                <w:sz w:val="20"/>
              </w:rPr>
              <w:t>MITS</w:t>
            </w:r>
            <w:r w:rsidRPr="00087373">
              <w:rPr>
                <w:sz w:val="20"/>
              </w:rPr>
              <w:t xml:space="preserve"> and </w:t>
            </w:r>
            <w:r w:rsidRPr="00087373">
              <w:rPr>
                <w:i/>
                <w:sz w:val="20"/>
              </w:rPr>
              <w:t>generation circuits</w:t>
            </w:r>
            <w:r w:rsidRPr="00087373">
              <w:rPr>
                <w:sz w:val="20"/>
              </w:rPr>
              <w:t xml:space="preserve">, the </w:t>
            </w:r>
            <w:r w:rsidRPr="00087373">
              <w:rPr>
                <w:i/>
                <w:sz w:val="20"/>
              </w:rPr>
              <w:t>generation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 the </w:t>
            </w:r>
            <w:r w:rsidR="001A6CFC" w:rsidRPr="00087373">
              <w:rPr>
                <w:sz w:val="20"/>
              </w:rPr>
              <w:t xml:space="preserve">relevant </w:t>
            </w:r>
            <w:r w:rsidRPr="00087373">
              <w:rPr>
                <w:i/>
                <w:sz w:val="20"/>
              </w:rPr>
              <w:t>transmission licensees</w:t>
            </w:r>
            <w:r w:rsidRPr="00087373">
              <w:rPr>
                <w:sz w:val="20"/>
              </w:rPr>
              <w:t xml:space="preserve"> for new types of </w:t>
            </w:r>
            <w:proofErr w:type="gramStart"/>
            <w:r w:rsidRPr="00087373">
              <w:rPr>
                <w:sz w:val="20"/>
              </w:rPr>
              <w:t>substation</w:t>
            </w:r>
            <w:proofErr w:type="gramEnd"/>
          </w:p>
          <w:p w14:paraId="27E6A285" w14:textId="77777777" w:rsidR="0035318E" w:rsidRPr="00087373" w:rsidRDefault="0035318E" w:rsidP="00FF0780">
            <w:pPr>
              <w:jc w:val="right"/>
              <w:rPr>
                <w:sz w:val="20"/>
              </w:rPr>
            </w:pPr>
          </w:p>
        </w:tc>
      </w:tr>
      <w:tr w:rsidR="0035318E" w:rsidRPr="00087373" w14:paraId="1EE30ABC" w14:textId="77777777" w:rsidTr="003C2354">
        <w:trPr>
          <w:cantSplit/>
        </w:trPr>
        <w:tc>
          <w:tcPr>
            <w:tcW w:w="3261" w:type="dxa"/>
          </w:tcPr>
          <w:p w14:paraId="464764A9" w14:textId="77777777" w:rsidR="0035318E" w:rsidRPr="00087373" w:rsidRDefault="0035318E">
            <w:pPr>
              <w:spacing w:after="120"/>
              <w:jc w:val="left"/>
              <w:rPr>
                <w:sz w:val="20"/>
              </w:rPr>
            </w:pPr>
          </w:p>
        </w:tc>
        <w:tc>
          <w:tcPr>
            <w:tcW w:w="5046" w:type="dxa"/>
          </w:tcPr>
          <w:p w14:paraId="3BED6FB3" w14:textId="77777777" w:rsidR="0035318E" w:rsidRPr="00087373" w:rsidRDefault="0035318E">
            <w:pPr>
              <w:spacing w:after="120"/>
              <w:rPr>
                <w:sz w:val="20"/>
              </w:rPr>
            </w:pPr>
          </w:p>
        </w:tc>
      </w:tr>
      <w:tr w:rsidR="0035318E" w:rsidRPr="00087373" w14:paraId="72B51856" w14:textId="77777777" w:rsidTr="003C2354">
        <w:trPr>
          <w:cantSplit/>
        </w:trPr>
        <w:tc>
          <w:tcPr>
            <w:tcW w:w="3261" w:type="dxa"/>
          </w:tcPr>
          <w:p w14:paraId="071F8692" w14:textId="77777777" w:rsidR="0035318E" w:rsidRPr="00087373" w:rsidRDefault="0035318E">
            <w:pPr>
              <w:spacing w:after="120"/>
              <w:jc w:val="left"/>
              <w:rPr>
                <w:sz w:val="20"/>
              </w:rPr>
            </w:pPr>
            <w:r w:rsidRPr="00087373">
              <w:rPr>
                <w:sz w:val="20"/>
              </w:rPr>
              <w:t>Generator</w:t>
            </w:r>
          </w:p>
        </w:tc>
        <w:tc>
          <w:tcPr>
            <w:tcW w:w="5046" w:type="dxa"/>
          </w:tcPr>
          <w:p w14:paraId="5F7A5253" w14:textId="77777777" w:rsidR="0035318E" w:rsidRPr="00087373" w:rsidRDefault="0035318E">
            <w:pPr>
              <w:spacing w:after="120"/>
              <w:rPr>
                <w:sz w:val="20"/>
              </w:rPr>
            </w:pPr>
            <w:r w:rsidRPr="00087373">
              <w:rPr>
                <w:sz w:val="20"/>
              </w:rPr>
              <w:t>A person who generates electricity under licence or exemption under the Electricity Act 1989</w:t>
            </w:r>
            <w:r w:rsidR="00AB17A0" w:rsidRPr="00087373">
              <w:rPr>
                <w:sz w:val="20"/>
              </w:rPr>
              <w:t xml:space="preserve"> as amended by the Utili</w:t>
            </w:r>
            <w:r w:rsidR="00776E97" w:rsidRPr="00087373">
              <w:rPr>
                <w:sz w:val="20"/>
              </w:rPr>
              <w:t>ti</w:t>
            </w:r>
            <w:r w:rsidR="00AB17A0" w:rsidRPr="00087373">
              <w:rPr>
                <w:sz w:val="20"/>
              </w:rPr>
              <w:t xml:space="preserve">es Act 2000 and the Energy Act 2004 as a </w:t>
            </w:r>
            <w:r w:rsidR="00AB17A0" w:rsidRPr="00087373">
              <w:rPr>
                <w:i/>
                <w:sz w:val="20"/>
              </w:rPr>
              <w:t>generator</w:t>
            </w:r>
            <w:r w:rsidR="00AB17A0" w:rsidRPr="00087373">
              <w:rPr>
                <w:sz w:val="20"/>
              </w:rPr>
              <w:t xml:space="preserve"> in </w:t>
            </w:r>
            <w:r w:rsidR="00AB17A0" w:rsidRPr="00087373">
              <w:rPr>
                <w:i/>
                <w:sz w:val="20"/>
              </w:rPr>
              <w:t xml:space="preserve">Great Britain </w:t>
            </w:r>
            <w:r w:rsidR="00AB17A0" w:rsidRPr="00087373">
              <w:rPr>
                <w:sz w:val="20"/>
              </w:rPr>
              <w:t xml:space="preserve">or </w:t>
            </w:r>
            <w:r w:rsidR="00AB17A0" w:rsidRPr="00087373">
              <w:rPr>
                <w:i/>
                <w:sz w:val="20"/>
              </w:rPr>
              <w:t>Offshore</w:t>
            </w:r>
            <w:r w:rsidRPr="00087373">
              <w:rPr>
                <w:sz w:val="20"/>
              </w:rPr>
              <w:t>.</w:t>
            </w:r>
          </w:p>
        </w:tc>
      </w:tr>
      <w:tr w:rsidR="0035318E" w:rsidRPr="00087373" w14:paraId="2CF93B53" w14:textId="77777777" w:rsidTr="003C2354">
        <w:trPr>
          <w:cantSplit/>
        </w:trPr>
        <w:tc>
          <w:tcPr>
            <w:tcW w:w="3261" w:type="dxa"/>
          </w:tcPr>
          <w:p w14:paraId="28738172" w14:textId="77777777" w:rsidR="0035318E" w:rsidRPr="00087373" w:rsidRDefault="0035318E">
            <w:pPr>
              <w:spacing w:after="120"/>
              <w:jc w:val="left"/>
              <w:rPr>
                <w:sz w:val="20"/>
              </w:rPr>
            </w:pPr>
          </w:p>
        </w:tc>
        <w:tc>
          <w:tcPr>
            <w:tcW w:w="5046" w:type="dxa"/>
          </w:tcPr>
          <w:p w14:paraId="7239C2F6" w14:textId="77777777" w:rsidR="0035318E" w:rsidRPr="00087373" w:rsidRDefault="0035318E">
            <w:pPr>
              <w:spacing w:after="120"/>
              <w:rPr>
                <w:sz w:val="20"/>
              </w:rPr>
            </w:pPr>
          </w:p>
        </w:tc>
      </w:tr>
      <w:tr w:rsidR="0035318E" w:rsidRPr="00087373" w14:paraId="09F6B8F2" w14:textId="77777777" w:rsidTr="003C2354">
        <w:trPr>
          <w:cantSplit/>
        </w:trPr>
        <w:tc>
          <w:tcPr>
            <w:tcW w:w="3261" w:type="dxa"/>
          </w:tcPr>
          <w:p w14:paraId="70659E9D" w14:textId="77777777" w:rsidR="0035318E" w:rsidRPr="00087373" w:rsidRDefault="0035318E">
            <w:pPr>
              <w:spacing w:after="120"/>
              <w:jc w:val="left"/>
              <w:rPr>
                <w:sz w:val="20"/>
              </w:rPr>
            </w:pPr>
            <w:r w:rsidRPr="00087373">
              <w:rPr>
                <w:sz w:val="20"/>
              </w:rPr>
              <w:t>Great Britain (GB)</w:t>
            </w:r>
          </w:p>
        </w:tc>
        <w:tc>
          <w:tcPr>
            <w:tcW w:w="5046" w:type="dxa"/>
          </w:tcPr>
          <w:p w14:paraId="0582E779" w14:textId="77777777" w:rsidR="0035318E" w:rsidRPr="00087373" w:rsidRDefault="000F021F" w:rsidP="00AF62F6">
            <w:pPr>
              <w:spacing w:after="120"/>
              <w:rPr>
                <w:sz w:val="20"/>
              </w:rPr>
            </w:pPr>
            <w:r w:rsidRPr="00087373">
              <w:rPr>
                <w:sz w:val="20"/>
              </w:rPr>
              <w:t>The landmass of England and Wales and Scotland, including internal waters.</w:t>
            </w:r>
          </w:p>
        </w:tc>
      </w:tr>
      <w:tr w:rsidR="0035318E" w:rsidRPr="00087373" w14:paraId="5403617E" w14:textId="77777777" w:rsidTr="003C2354">
        <w:trPr>
          <w:cantSplit/>
        </w:trPr>
        <w:tc>
          <w:tcPr>
            <w:tcW w:w="3261" w:type="dxa"/>
          </w:tcPr>
          <w:p w14:paraId="5921C0ED" w14:textId="77777777" w:rsidR="0035318E" w:rsidRPr="00087373" w:rsidRDefault="0035318E">
            <w:pPr>
              <w:spacing w:after="120"/>
              <w:jc w:val="left"/>
              <w:rPr>
                <w:sz w:val="20"/>
              </w:rPr>
            </w:pPr>
          </w:p>
        </w:tc>
        <w:tc>
          <w:tcPr>
            <w:tcW w:w="5046" w:type="dxa"/>
          </w:tcPr>
          <w:p w14:paraId="7EF339F5" w14:textId="77777777" w:rsidR="0035318E" w:rsidRPr="00087373" w:rsidRDefault="0035318E">
            <w:pPr>
              <w:spacing w:after="120"/>
              <w:rPr>
                <w:sz w:val="20"/>
              </w:rPr>
            </w:pPr>
          </w:p>
        </w:tc>
      </w:tr>
      <w:tr w:rsidR="0035318E" w:rsidRPr="00087373" w14:paraId="7AD5F3A3" w14:textId="77777777" w:rsidTr="003C2354">
        <w:trPr>
          <w:cantSplit/>
        </w:trPr>
        <w:tc>
          <w:tcPr>
            <w:tcW w:w="3261" w:type="dxa"/>
          </w:tcPr>
          <w:p w14:paraId="20BFF16C" w14:textId="77777777" w:rsidR="0035318E" w:rsidRPr="00087373" w:rsidRDefault="0035318E">
            <w:pPr>
              <w:spacing w:after="120"/>
              <w:jc w:val="left"/>
              <w:rPr>
                <w:sz w:val="20"/>
              </w:rPr>
            </w:pPr>
            <w:r w:rsidRPr="00087373">
              <w:rPr>
                <w:sz w:val="20"/>
              </w:rPr>
              <w:lastRenderedPageBreak/>
              <w:t>Grid Entry Point (GEP)</w:t>
            </w:r>
          </w:p>
        </w:tc>
        <w:tc>
          <w:tcPr>
            <w:tcW w:w="5046" w:type="dxa"/>
          </w:tcPr>
          <w:p w14:paraId="7E9D7D1E" w14:textId="77777777" w:rsidR="0035318E" w:rsidRPr="00087373" w:rsidRDefault="0035318E">
            <w:pPr>
              <w:spacing w:after="120"/>
              <w:rPr>
                <w:sz w:val="20"/>
              </w:rPr>
            </w:pPr>
            <w:r w:rsidRPr="00087373">
              <w:rPr>
                <w:sz w:val="20"/>
              </w:rPr>
              <w:t xml:space="preserve">A point at which a </w:t>
            </w:r>
            <w:r w:rsidRPr="00087373">
              <w:rPr>
                <w:i/>
                <w:sz w:val="20"/>
              </w:rPr>
              <w:t>generating unit</w:t>
            </w:r>
            <w:r w:rsidRPr="00087373">
              <w:rPr>
                <w:sz w:val="20"/>
              </w:rPr>
              <w:t xml:space="preserve"> or a CCGT module</w:t>
            </w:r>
            <w:r w:rsidR="00DC5568" w:rsidRPr="00087373">
              <w:rPr>
                <w:sz w:val="20"/>
              </w:rPr>
              <w:t xml:space="preserve"> </w:t>
            </w:r>
            <w:r w:rsidRPr="00087373">
              <w:rPr>
                <w:sz w:val="20"/>
              </w:rPr>
              <w:t>or a</w:t>
            </w:r>
            <w:r w:rsidR="00DC5568" w:rsidRPr="00087373">
              <w:rPr>
                <w:sz w:val="20"/>
              </w:rPr>
              <w:t xml:space="preserve">n </w:t>
            </w:r>
            <w:r w:rsidR="00DC5568" w:rsidRPr="00087373">
              <w:rPr>
                <w:i/>
                <w:sz w:val="20"/>
              </w:rPr>
              <w:t>offshore</w:t>
            </w:r>
            <w:r w:rsidRPr="00087373">
              <w:rPr>
                <w:sz w:val="20"/>
              </w:rPr>
              <w:t xml:space="preserve"> </w:t>
            </w:r>
            <w:r w:rsidRPr="00087373">
              <w:rPr>
                <w:i/>
                <w:sz w:val="20"/>
              </w:rPr>
              <w:t>power park module</w:t>
            </w:r>
            <w:proofErr w:type="gramStart"/>
            <w:r w:rsidRPr="00087373">
              <w:rPr>
                <w:sz w:val="20"/>
              </w:rPr>
              <w:t>, as the case may be, which</w:t>
            </w:r>
            <w:proofErr w:type="gramEnd"/>
            <w:r w:rsidRPr="00087373">
              <w:rPr>
                <w:sz w:val="20"/>
              </w:rPr>
              <w:t xml:space="preserve"> is directly connected to the </w:t>
            </w:r>
            <w:r w:rsidR="00026892" w:rsidRPr="00087373">
              <w:rPr>
                <w:i/>
                <w:sz w:val="20"/>
              </w:rPr>
              <w:t>national electricity</w:t>
            </w:r>
            <w:r w:rsidR="00026892" w:rsidRPr="00087373" w:rsidDel="00BA213B">
              <w:rPr>
                <w:sz w:val="20"/>
              </w:rPr>
              <w:t xml:space="preserve"> </w:t>
            </w:r>
            <w:r w:rsidRPr="00087373">
              <w:rPr>
                <w:i/>
                <w:sz w:val="20"/>
              </w:rPr>
              <w:t>transmission system</w:t>
            </w:r>
            <w:r w:rsidRPr="00087373">
              <w:rPr>
                <w:sz w:val="20"/>
              </w:rPr>
              <w:t xml:space="preserve">, connects to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The default point of connection is taken to be the </w:t>
            </w:r>
            <w:r w:rsidRPr="00087373">
              <w:rPr>
                <w:i/>
                <w:sz w:val="20"/>
              </w:rPr>
              <w:t>busbar</w:t>
            </w:r>
            <w:r w:rsidRPr="00087373">
              <w:rPr>
                <w:sz w:val="20"/>
              </w:rPr>
              <w:t xml:space="preserve"> clamp in the case of an air insulated substation, gas zone separator in the case of a gas insulated substation, or equivalent point as may be determined by the relevant </w:t>
            </w:r>
            <w:r w:rsidRPr="00087373">
              <w:rPr>
                <w:i/>
                <w:sz w:val="20"/>
              </w:rPr>
              <w:t>transmission licensees</w:t>
            </w:r>
            <w:r w:rsidRPr="00087373">
              <w:rPr>
                <w:sz w:val="20"/>
              </w:rPr>
              <w:t xml:space="preserve"> for new types of </w:t>
            </w:r>
            <w:proofErr w:type="gramStart"/>
            <w:r w:rsidRPr="00087373">
              <w:rPr>
                <w:sz w:val="20"/>
              </w:rPr>
              <w:t>substation</w:t>
            </w:r>
            <w:proofErr w:type="gramEnd"/>
            <w:r w:rsidRPr="00087373">
              <w:rPr>
                <w:sz w:val="20"/>
              </w:rPr>
              <w:t>.</w:t>
            </w:r>
          </w:p>
        </w:tc>
      </w:tr>
      <w:tr w:rsidR="0035318E" w:rsidRPr="00087373" w14:paraId="494E9D2C" w14:textId="77777777" w:rsidTr="003C2354">
        <w:trPr>
          <w:cantSplit/>
        </w:trPr>
        <w:tc>
          <w:tcPr>
            <w:tcW w:w="3261" w:type="dxa"/>
          </w:tcPr>
          <w:p w14:paraId="7CF0AB46" w14:textId="77777777" w:rsidR="0035318E" w:rsidRPr="00087373" w:rsidRDefault="0035318E">
            <w:pPr>
              <w:spacing w:after="120"/>
              <w:jc w:val="left"/>
              <w:rPr>
                <w:sz w:val="20"/>
              </w:rPr>
            </w:pPr>
          </w:p>
        </w:tc>
        <w:tc>
          <w:tcPr>
            <w:tcW w:w="5046" w:type="dxa"/>
          </w:tcPr>
          <w:p w14:paraId="37E78E65"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219CD50D" w14:textId="77777777" w:rsidTr="003C2354">
        <w:trPr>
          <w:cantSplit/>
        </w:trPr>
        <w:tc>
          <w:tcPr>
            <w:tcW w:w="3261" w:type="dxa"/>
          </w:tcPr>
          <w:p w14:paraId="67F06AB6" w14:textId="77777777" w:rsidR="0035318E" w:rsidRPr="00087373" w:rsidRDefault="0035318E">
            <w:pPr>
              <w:spacing w:after="120"/>
              <w:jc w:val="left"/>
              <w:rPr>
                <w:sz w:val="20"/>
              </w:rPr>
            </w:pPr>
            <w:r w:rsidRPr="00087373">
              <w:rPr>
                <w:sz w:val="20"/>
              </w:rPr>
              <w:t>Grid Supply Point (GSP)</w:t>
            </w:r>
          </w:p>
        </w:tc>
        <w:tc>
          <w:tcPr>
            <w:tcW w:w="5046" w:type="dxa"/>
          </w:tcPr>
          <w:p w14:paraId="0D3ABE22" w14:textId="77777777" w:rsidR="0035318E" w:rsidRPr="00087373" w:rsidRDefault="0035318E">
            <w:pPr>
              <w:spacing w:after="120"/>
              <w:rPr>
                <w:sz w:val="20"/>
              </w:rPr>
            </w:pPr>
            <w:r w:rsidRPr="00087373">
              <w:rPr>
                <w:sz w:val="20"/>
              </w:rPr>
              <w:t xml:space="preserve">A point of supply from the </w:t>
            </w:r>
            <w:r w:rsidR="0033518F" w:rsidRPr="00087373">
              <w:rPr>
                <w:i/>
                <w:sz w:val="20"/>
              </w:rPr>
              <w:t xml:space="preserve">onshore </w:t>
            </w:r>
            <w:r w:rsidRPr="00087373">
              <w:rPr>
                <w:i/>
                <w:sz w:val="20"/>
              </w:rPr>
              <w:t>transmission system</w:t>
            </w:r>
            <w:r w:rsidRPr="00087373">
              <w:rPr>
                <w:sz w:val="20"/>
              </w:rPr>
              <w:t xml:space="preserve"> to </w:t>
            </w:r>
            <w:r w:rsidRPr="00087373">
              <w:rPr>
                <w:i/>
                <w:sz w:val="20"/>
              </w:rPr>
              <w:t>network operators</w:t>
            </w:r>
            <w:r w:rsidRPr="00087373">
              <w:rPr>
                <w:sz w:val="20"/>
              </w:rPr>
              <w:t xml:space="preserve"> or </w:t>
            </w:r>
            <w:r w:rsidRPr="00087373">
              <w:rPr>
                <w:i/>
                <w:sz w:val="20"/>
              </w:rPr>
              <w:t>non-embedded customers</w:t>
            </w:r>
            <w:r w:rsidRPr="00087373">
              <w:rPr>
                <w:sz w:val="20"/>
              </w:rPr>
              <w:t>.</w:t>
            </w:r>
          </w:p>
        </w:tc>
      </w:tr>
      <w:tr w:rsidR="0035318E" w:rsidRPr="00087373" w14:paraId="71B86D75" w14:textId="77777777" w:rsidTr="003C2354">
        <w:trPr>
          <w:cantSplit/>
        </w:trPr>
        <w:tc>
          <w:tcPr>
            <w:tcW w:w="3261" w:type="dxa"/>
          </w:tcPr>
          <w:p w14:paraId="18A61E21" w14:textId="77777777" w:rsidR="0035318E" w:rsidRPr="00087373" w:rsidRDefault="0035318E">
            <w:pPr>
              <w:spacing w:after="120"/>
              <w:jc w:val="left"/>
              <w:rPr>
                <w:sz w:val="20"/>
              </w:rPr>
            </w:pPr>
          </w:p>
        </w:tc>
        <w:tc>
          <w:tcPr>
            <w:tcW w:w="5046" w:type="dxa"/>
          </w:tcPr>
          <w:p w14:paraId="37DE99A0"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7E45CC54" w14:textId="77777777" w:rsidTr="003C2354">
        <w:trPr>
          <w:cantSplit/>
        </w:trPr>
        <w:tc>
          <w:tcPr>
            <w:tcW w:w="3261" w:type="dxa"/>
          </w:tcPr>
          <w:p w14:paraId="4B4C15A4" w14:textId="77777777" w:rsidR="0035318E" w:rsidRPr="00087373" w:rsidRDefault="0035318E">
            <w:pPr>
              <w:spacing w:after="120"/>
              <w:jc w:val="left"/>
              <w:rPr>
                <w:sz w:val="20"/>
              </w:rPr>
            </w:pPr>
            <w:r w:rsidRPr="00087373">
              <w:rPr>
                <w:sz w:val="20"/>
              </w:rPr>
              <w:t>Group Demand</w:t>
            </w:r>
          </w:p>
        </w:tc>
        <w:tc>
          <w:tcPr>
            <w:tcW w:w="5046" w:type="dxa"/>
          </w:tcPr>
          <w:p w14:paraId="40E72366" w14:textId="77777777" w:rsidR="0035318E" w:rsidRPr="00087373" w:rsidRDefault="0035318E">
            <w:pPr>
              <w:spacing w:after="120"/>
              <w:rPr>
                <w:sz w:val="20"/>
              </w:rPr>
            </w:pPr>
            <w:r w:rsidRPr="00087373">
              <w:rPr>
                <w:sz w:val="20"/>
              </w:rPr>
              <w:t xml:space="preserve">For a single </w:t>
            </w:r>
            <w:r w:rsidRPr="00087373">
              <w:rPr>
                <w:i/>
                <w:sz w:val="20"/>
              </w:rPr>
              <w:t>GSP</w:t>
            </w:r>
            <w:r w:rsidR="004347A2" w:rsidRPr="00087373">
              <w:rPr>
                <w:sz w:val="20"/>
              </w:rPr>
              <w:t xml:space="preserve"> or </w:t>
            </w:r>
            <w:r w:rsidR="004347A2" w:rsidRPr="00087373">
              <w:rPr>
                <w:i/>
                <w:sz w:val="20"/>
              </w:rPr>
              <w:t>OSP</w:t>
            </w:r>
            <w:r w:rsidR="004347A2" w:rsidRPr="00087373">
              <w:rPr>
                <w:sz w:val="20"/>
              </w:rPr>
              <w:t>:</w:t>
            </w:r>
            <w:r w:rsidRPr="00087373">
              <w:rPr>
                <w:sz w:val="20"/>
              </w:rPr>
              <w:t xml:space="preserve"> The forecast maximum demand for the </w:t>
            </w:r>
            <w:r w:rsidRPr="00087373">
              <w:rPr>
                <w:i/>
                <w:sz w:val="20"/>
              </w:rPr>
              <w:t>GSP</w:t>
            </w:r>
            <w:r w:rsidR="004347A2" w:rsidRPr="00087373">
              <w:rPr>
                <w:i/>
                <w:sz w:val="20"/>
              </w:rPr>
              <w:t xml:space="preserve"> </w:t>
            </w:r>
            <w:r w:rsidR="004347A2" w:rsidRPr="00087373">
              <w:rPr>
                <w:sz w:val="20"/>
              </w:rPr>
              <w:t>or</w:t>
            </w:r>
            <w:r w:rsidR="004347A2" w:rsidRPr="00087373">
              <w:rPr>
                <w:i/>
                <w:sz w:val="20"/>
              </w:rPr>
              <w:t xml:space="preserve"> OSP</w:t>
            </w:r>
            <w:r w:rsidRPr="00087373">
              <w:rPr>
                <w:sz w:val="20"/>
              </w:rPr>
              <w:t xml:space="preserve"> provided in accordance with the requirements of the Grid Code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For multiple </w:t>
            </w:r>
            <w:r w:rsidRPr="00087373">
              <w:rPr>
                <w:i/>
                <w:sz w:val="20"/>
              </w:rPr>
              <w:t>GSP</w:t>
            </w:r>
            <w:r w:rsidR="004347A2" w:rsidRPr="00087373">
              <w:rPr>
                <w:i/>
                <w:sz w:val="20"/>
              </w:rPr>
              <w:t xml:space="preserve">s </w:t>
            </w:r>
            <w:r w:rsidR="004347A2" w:rsidRPr="00087373">
              <w:rPr>
                <w:sz w:val="20"/>
              </w:rPr>
              <w:t xml:space="preserve">or </w:t>
            </w:r>
            <w:r w:rsidR="004347A2" w:rsidRPr="00087373">
              <w:rPr>
                <w:i/>
                <w:sz w:val="20"/>
              </w:rPr>
              <w:t>OSPs</w:t>
            </w:r>
            <w:r w:rsidRPr="00087373">
              <w:rPr>
                <w:sz w:val="20"/>
              </w:rPr>
              <w:t xml:space="preserve">: The sum of the forecast maximum demands for the </w:t>
            </w:r>
            <w:r w:rsidRPr="00087373">
              <w:rPr>
                <w:i/>
                <w:sz w:val="20"/>
              </w:rPr>
              <w:t>GSPs</w:t>
            </w:r>
            <w:r w:rsidRPr="00087373">
              <w:rPr>
                <w:sz w:val="20"/>
              </w:rPr>
              <w:t xml:space="preserve"> </w:t>
            </w:r>
            <w:r w:rsidR="004347A2" w:rsidRPr="00087373">
              <w:rPr>
                <w:sz w:val="20"/>
              </w:rPr>
              <w:t xml:space="preserve">or </w:t>
            </w:r>
            <w:r w:rsidR="004347A2" w:rsidRPr="00087373">
              <w:rPr>
                <w:i/>
                <w:sz w:val="20"/>
              </w:rPr>
              <w:t>OSP</w:t>
            </w:r>
            <w:r w:rsidR="004347A2" w:rsidRPr="00087373">
              <w:rPr>
                <w:sz w:val="20"/>
              </w:rPr>
              <w:t xml:space="preserve">s </w:t>
            </w:r>
            <w:r w:rsidRPr="00087373">
              <w:rPr>
                <w:sz w:val="20"/>
              </w:rPr>
              <w:t xml:space="preserve">as provided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w:t>
            </w:r>
          </w:p>
        </w:tc>
      </w:tr>
      <w:tr w:rsidR="0035318E" w:rsidRPr="00087373" w14:paraId="5E92903E" w14:textId="77777777" w:rsidTr="003C2354">
        <w:trPr>
          <w:cantSplit/>
        </w:trPr>
        <w:tc>
          <w:tcPr>
            <w:tcW w:w="3261" w:type="dxa"/>
          </w:tcPr>
          <w:p w14:paraId="56BCAF45" w14:textId="77777777" w:rsidR="0035318E" w:rsidRPr="00087373" w:rsidRDefault="0035318E">
            <w:pPr>
              <w:spacing w:after="120"/>
              <w:jc w:val="left"/>
              <w:rPr>
                <w:sz w:val="20"/>
              </w:rPr>
            </w:pPr>
          </w:p>
        </w:tc>
        <w:tc>
          <w:tcPr>
            <w:tcW w:w="5046" w:type="dxa"/>
          </w:tcPr>
          <w:p w14:paraId="1F9CD48B" w14:textId="77777777" w:rsidR="0035318E" w:rsidRPr="00087373" w:rsidRDefault="0035318E">
            <w:pPr>
              <w:spacing w:after="120"/>
              <w:rPr>
                <w:sz w:val="20"/>
              </w:rPr>
            </w:pPr>
          </w:p>
        </w:tc>
      </w:tr>
      <w:tr w:rsidR="0035318E" w:rsidRPr="00087373" w14:paraId="48B965FF" w14:textId="77777777" w:rsidTr="003C2354">
        <w:trPr>
          <w:cantSplit/>
        </w:trPr>
        <w:tc>
          <w:tcPr>
            <w:tcW w:w="3261" w:type="dxa"/>
          </w:tcPr>
          <w:p w14:paraId="37B479C2" w14:textId="77777777" w:rsidR="00D3783E" w:rsidRPr="00087373" w:rsidRDefault="0035318E" w:rsidP="00D3783E">
            <w:pPr>
              <w:spacing w:after="120"/>
              <w:jc w:val="left"/>
              <w:rPr>
                <w:sz w:val="20"/>
              </w:rPr>
            </w:pPr>
            <w:r w:rsidRPr="00087373">
              <w:rPr>
                <w:sz w:val="20"/>
              </w:rPr>
              <w:t>Infrequent Infeed Loss Risk</w:t>
            </w:r>
          </w:p>
          <w:p w14:paraId="21AFDC26" w14:textId="77777777" w:rsidR="00D3783E" w:rsidRPr="00087373" w:rsidRDefault="00D3783E" w:rsidP="00D3783E">
            <w:pPr>
              <w:spacing w:after="120"/>
              <w:jc w:val="left"/>
              <w:rPr>
                <w:sz w:val="20"/>
              </w:rPr>
            </w:pPr>
          </w:p>
          <w:p w14:paraId="729D5B05" w14:textId="77777777" w:rsidR="00D3783E" w:rsidRPr="00087373" w:rsidRDefault="00D3783E" w:rsidP="00D3783E">
            <w:pPr>
              <w:spacing w:after="120"/>
              <w:jc w:val="left"/>
              <w:rPr>
                <w:sz w:val="20"/>
              </w:rPr>
            </w:pPr>
          </w:p>
          <w:p w14:paraId="19B9B805" w14:textId="77777777" w:rsidR="00D3783E" w:rsidRPr="00087373" w:rsidRDefault="00D3783E" w:rsidP="00D3783E">
            <w:pPr>
              <w:spacing w:after="120"/>
              <w:jc w:val="left"/>
              <w:rPr>
                <w:sz w:val="20"/>
              </w:rPr>
            </w:pPr>
          </w:p>
          <w:p w14:paraId="04D54C32" w14:textId="77777777" w:rsidR="00CD2A6D" w:rsidRPr="00087373" w:rsidRDefault="00CD2A6D" w:rsidP="00D3783E">
            <w:pPr>
              <w:spacing w:after="120"/>
              <w:jc w:val="left"/>
              <w:rPr>
                <w:sz w:val="20"/>
              </w:rPr>
            </w:pPr>
          </w:p>
          <w:p w14:paraId="05D8CC5F" w14:textId="77777777" w:rsidR="00CD2A6D" w:rsidRPr="00087373" w:rsidRDefault="00CD2A6D" w:rsidP="00D3783E">
            <w:pPr>
              <w:spacing w:after="120"/>
              <w:jc w:val="left"/>
              <w:rPr>
                <w:sz w:val="20"/>
              </w:rPr>
            </w:pPr>
          </w:p>
          <w:p w14:paraId="69250072" w14:textId="77777777" w:rsidR="0035318E" w:rsidRPr="00087373" w:rsidRDefault="004331D2" w:rsidP="00D3783E">
            <w:pPr>
              <w:spacing w:after="120"/>
              <w:jc w:val="left"/>
              <w:rPr>
                <w:sz w:val="20"/>
              </w:rPr>
            </w:pPr>
            <w:r w:rsidRPr="00087373">
              <w:rPr>
                <w:sz w:val="20"/>
              </w:rPr>
              <w:t xml:space="preserve">Infrequent Operational Switching    </w:t>
            </w:r>
          </w:p>
        </w:tc>
        <w:tc>
          <w:tcPr>
            <w:tcW w:w="5046" w:type="dxa"/>
          </w:tcPr>
          <w:p w14:paraId="4B8F0E7F" w14:textId="77777777" w:rsidR="00D3783E" w:rsidRPr="00087373" w:rsidRDefault="00D3783E" w:rsidP="00D3783E">
            <w:pPr>
              <w:rPr>
                <w:sz w:val="20"/>
              </w:rPr>
            </w:pPr>
            <w:r w:rsidRPr="00087373">
              <w:rPr>
                <w:sz w:val="20"/>
              </w:rPr>
              <w:t xml:space="preserve">Until 31st March 2014, this is a </w:t>
            </w:r>
            <w:r w:rsidRPr="00087373">
              <w:rPr>
                <w:i/>
                <w:sz w:val="20"/>
              </w:rPr>
              <w:t>loss of power infeed</w:t>
            </w:r>
            <w:r w:rsidRPr="00087373">
              <w:rPr>
                <w:sz w:val="20"/>
              </w:rPr>
              <w:t xml:space="preserve"> risk of 1320MW. From April 1st</w:t>
            </w:r>
            <w:proofErr w:type="gramStart"/>
            <w:r w:rsidRPr="00087373">
              <w:rPr>
                <w:sz w:val="20"/>
              </w:rPr>
              <w:t xml:space="preserve"> 2014</w:t>
            </w:r>
            <w:proofErr w:type="gramEnd"/>
            <w:r w:rsidRPr="00087373">
              <w:rPr>
                <w:sz w:val="20"/>
              </w:rPr>
              <w:t xml:space="preserve">, this is a </w:t>
            </w:r>
            <w:r w:rsidRPr="00087373">
              <w:rPr>
                <w:i/>
                <w:sz w:val="20"/>
              </w:rPr>
              <w:t>loss of power infeed</w:t>
            </w:r>
            <w:r w:rsidRPr="00087373">
              <w:rPr>
                <w:sz w:val="20"/>
              </w:rPr>
              <w:t xml:space="preserve"> risk of 1800MW.</w:t>
            </w:r>
          </w:p>
          <w:p w14:paraId="4A2C0C5B" w14:textId="77777777" w:rsidR="00D3783E" w:rsidRPr="00087373" w:rsidRDefault="00D3783E" w:rsidP="00D3783E">
            <w:pPr>
              <w:spacing w:after="240"/>
              <w:rPr>
                <w:i/>
                <w:sz w:val="20"/>
              </w:rPr>
            </w:pPr>
          </w:p>
          <w:p w14:paraId="16E2E051" w14:textId="77777777" w:rsidR="00D3783E" w:rsidRPr="00087373" w:rsidRDefault="00D3783E" w:rsidP="00D3783E">
            <w:pPr>
              <w:spacing w:before="240" w:after="240"/>
              <w:rPr>
                <w:i/>
                <w:sz w:val="20"/>
              </w:rPr>
            </w:pPr>
          </w:p>
          <w:p w14:paraId="18C4546D" w14:textId="77777777" w:rsidR="004331D2" w:rsidRPr="00087373" w:rsidRDefault="004331D2" w:rsidP="00D3783E">
            <w:pPr>
              <w:spacing w:before="240" w:after="240"/>
              <w:rPr>
                <w:rFonts w:cs="Arial"/>
                <w:sz w:val="20"/>
              </w:rPr>
            </w:pPr>
            <w:r w:rsidRPr="00087373">
              <w:rPr>
                <w:i/>
                <w:sz w:val="20"/>
              </w:rPr>
              <w:t xml:space="preserve">Operational </w:t>
            </w:r>
            <w:r w:rsidR="00244D17" w:rsidRPr="00087373">
              <w:rPr>
                <w:i/>
                <w:sz w:val="20"/>
              </w:rPr>
              <w:t>switching</w:t>
            </w:r>
            <w:r w:rsidRPr="00087373">
              <w:rPr>
                <w:sz w:val="20"/>
              </w:rPr>
              <w:t xml:space="preserve"> associated with rare or infrequent </w:t>
            </w:r>
            <w:r w:rsidR="00244D17" w:rsidRPr="00087373">
              <w:rPr>
                <w:sz w:val="20"/>
              </w:rPr>
              <w:t>events</w:t>
            </w:r>
            <w:r w:rsidRPr="00087373">
              <w:rPr>
                <w:sz w:val="20"/>
              </w:rPr>
              <w:t xml:space="preserve"> </w:t>
            </w:r>
            <w:r w:rsidR="00244D17" w:rsidRPr="00087373">
              <w:rPr>
                <w:sz w:val="20"/>
              </w:rPr>
              <w:t>rather</w:t>
            </w:r>
            <w:r w:rsidRPr="00087373">
              <w:rPr>
                <w:sz w:val="20"/>
              </w:rPr>
              <w:t xml:space="preserve"> than r</w:t>
            </w:r>
            <w:r w:rsidR="00900E2C" w:rsidRPr="00087373">
              <w:rPr>
                <w:sz w:val="20"/>
              </w:rPr>
              <w:t>outine management of the system</w:t>
            </w:r>
            <w:r w:rsidRPr="00087373">
              <w:rPr>
                <w:sz w:val="20"/>
              </w:rPr>
              <w:t xml:space="preserve">. </w:t>
            </w:r>
            <w:r w:rsidRPr="00087373">
              <w:rPr>
                <w:i/>
                <w:sz w:val="20"/>
              </w:rPr>
              <w:t>Infrequent operational switching</w:t>
            </w:r>
            <w:r w:rsidRPr="00087373">
              <w:rPr>
                <w:sz w:val="20"/>
              </w:rPr>
              <w:t xml:space="preserve"> includes, for example, isolation of circuits for maintenance and subsequent re-energisation, and operation of </w:t>
            </w:r>
            <w:proofErr w:type="spellStart"/>
            <w:r w:rsidRPr="00087373">
              <w:rPr>
                <w:sz w:val="20"/>
              </w:rPr>
              <w:t>intertrip</w:t>
            </w:r>
            <w:proofErr w:type="spellEnd"/>
            <w:r w:rsidRPr="00087373">
              <w:rPr>
                <w:sz w:val="20"/>
              </w:rPr>
              <w:t xml:space="preserve"> schemes consequent upon </w:t>
            </w:r>
            <w:r w:rsidRPr="00087373">
              <w:rPr>
                <w:i/>
                <w:sz w:val="20"/>
              </w:rPr>
              <w:t>secured events</w:t>
            </w:r>
            <w:r w:rsidRPr="00087373">
              <w:rPr>
                <w:sz w:val="20"/>
              </w:rPr>
              <w:t xml:space="preserve">. It would not include switching out of circuits for voltage </w:t>
            </w:r>
            <w:proofErr w:type="gramStart"/>
            <w:r w:rsidRPr="00087373">
              <w:rPr>
                <w:sz w:val="20"/>
              </w:rPr>
              <w:t>control, or</w:t>
            </w:r>
            <w:proofErr w:type="gramEnd"/>
            <w:r w:rsidRPr="00087373">
              <w:rPr>
                <w:sz w:val="20"/>
              </w:rPr>
              <w:t xml:space="preserve"> switching out of circuits to allow safe access to other plant</w:t>
            </w:r>
            <w:r w:rsidR="00900E2C" w:rsidRPr="00087373">
              <w:rPr>
                <w:sz w:val="20"/>
              </w:rPr>
              <w:t>,</w:t>
            </w:r>
            <w:r w:rsidRPr="00087373">
              <w:rPr>
                <w:sz w:val="20"/>
              </w:rPr>
              <w:t xml:space="preserve"> where it is foreseen that such swit</w:t>
            </w:r>
            <w:r w:rsidR="00900E2C" w:rsidRPr="00087373">
              <w:rPr>
                <w:sz w:val="20"/>
              </w:rPr>
              <w:t>ching may be a regular practice;</w:t>
            </w:r>
            <w:r w:rsidRPr="00087373">
              <w:rPr>
                <w:sz w:val="20"/>
              </w:rPr>
              <w:t xml:space="preserve"> such events would be classed as </w:t>
            </w:r>
            <w:r w:rsidR="00244D17" w:rsidRPr="00087373">
              <w:rPr>
                <w:i/>
                <w:sz w:val="20"/>
              </w:rPr>
              <w:t xml:space="preserve">operational </w:t>
            </w:r>
            <w:r w:rsidRPr="00087373">
              <w:rPr>
                <w:i/>
                <w:sz w:val="20"/>
              </w:rPr>
              <w:t>switching.</w:t>
            </w:r>
          </w:p>
          <w:p w14:paraId="3EE79AA3" w14:textId="77777777" w:rsidR="004331D2" w:rsidRPr="00087373" w:rsidRDefault="004331D2">
            <w:pPr>
              <w:spacing w:after="120"/>
              <w:rPr>
                <w:sz w:val="20"/>
              </w:rPr>
            </w:pPr>
          </w:p>
          <w:p w14:paraId="56242C2A" w14:textId="77777777" w:rsidR="004331D2" w:rsidRPr="00087373" w:rsidRDefault="004331D2">
            <w:pPr>
              <w:spacing w:after="120"/>
              <w:rPr>
                <w:sz w:val="20"/>
              </w:rPr>
            </w:pPr>
          </w:p>
          <w:p w14:paraId="44BF3600" w14:textId="77777777" w:rsidR="004331D2" w:rsidRPr="00087373" w:rsidRDefault="004331D2">
            <w:pPr>
              <w:spacing w:after="120"/>
              <w:rPr>
                <w:sz w:val="20"/>
              </w:rPr>
            </w:pPr>
          </w:p>
          <w:p w14:paraId="768789AB" w14:textId="77777777" w:rsidR="004E4078" w:rsidRPr="00087373" w:rsidRDefault="004E4078">
            <w:pPr>
              <w:spacing w:after="120"/>
              <w:rPr>
                <w:sz w:val="20"/>
              </w:rPr>
            </w:pPr>
          </w:p>
        </w:tc>
      </w:tr>
      <w:tr w:rsidR="0035318E" w:rsidRPr="00087373" w14:paraId="355C3D70" w14:textId="77777777" w:rsidTr="003C2354">
        <w:trPr>
          <w:cantSplit/>
        </w:trPr>
        <w:tc>
          <w:tcPr>
            <w:tcW w:w="3261" w:type="dxa"/>
          </w:tcPr>
          <w:p w14:paraId="0B8AD1AA" w14:textId="77777777" w:rsidR="0035318E" w:rsidRPr="00087373" w:rsidRDefault="0035318E">
            <w:pPr>
              <w:spacing w:after="120"/>
              <w:jc w:val="left"/>
              <w:rPr>
                <w:sz w:val="20"/>
              </w:rPr>
            </w:pPr>
            <w:r w:rsidRPr="00087373">
              <w:rPr>
                <w:sz w:val="20"/>
              </w:rPr>
              <w:lastRenderedPageBreak/>
              <w:t>Insufficient Voltage Performance Margins</w:t>
            </w:r>
          </w:p>
        </w:tc>
        <w:tc>
          <w:tcPr>
            <w:tcW w:w="5046" w:type="dxa"/>
          </w:tcPr>
          <w:p w14:paraId="679A1B0E" w14:textId="77777777" w:rsidR="0035318E" w:rsidRPr="00087373" w:rsidRDefault="0035318E">
            <w:pPr>
              <w:rPr>
                <w:sz w:val="20"/>
              </w:rPr>
            </w:pPr>
            <w:r w:rsidRPr="00087373">
              <w:rPr>
                <w:sz w:val="20"/>
              </w:rPr>
              <w:t>In all timescales and in particular the post-fault periods (</w:t>
            </w:r>
            <w:proofErr w:type="gramStart"/>
            <w:r w:rsidRPr="00087373">
              <w:rPr>
                <w:sz w:val="20"/>
              </w:rPr>
              <w:t>i.e.</w:t>
            </w:r>
            <w:proofErr w:type="gramEnd"/>
            <w:r w:rsidRPr="00087373">
              <w:rPr>
                <w:sz w:val="20"/>
              </w:rPr>
              <w:t xml:space="preserve"> before, during and after the automatic controls take place), there are </w:t>
            </w:r>
            <w:r w:rsidRPr="00087373">
              <w:rPr>
                <w:i/>
                <w:sz w:val="20"/>
              </w:rPr>
              <w:t>insufficient voltage performance margins</w:t>
            </w:r>
            <w:r w:rsidRPr="00087373">
              <w:rPr>
                <w:sz w:val="20"/>
              </w:rPr>
              <w:t xml:space="preserve"> when the following occurs:</w:t>
            </w:r>
          </w:p>
          <w:p w14:paraId="1E0CE00C" w14:textId="77777777" w:rsidR="0035318E" w:rsidRPr="00087373" w:rsidRDefault="0035318E">
            <w:pPr>
              <w:ind w:left="720" w:hanging="720"/>
              <w:rPr>
                <w:sz w:val="20"/>
              </w:rPr>
            </w:pPr>
          </w:p>
          <w:p w14:paraId="6EFBFEC7" w14:textId="77777777" w:rsidR="0035318E" w:rsidRPr="00087373" w:rsidRDefault="0035318E" w:rsidP="00882732">
            <w:pPr>
              <w:numPr>
                <w:ilvl w:val="0"/>
                <w:numId w:val="7"/>
              </w:numPr>
              <w:tabs>
                <w:tab w:val="num" w:pos="1440"/>
              </w:tabs>
              <w:rPr>
                <w:i/>
                <w:sz w:val="20"/>
              </w:rPr>
            </w:pPr>
            <w:r w:rsidRPr="00087373">
              <w:rPr>
                <w:i/>
                <w:sz w:val="20"/>
              </w:rPr>
              <w:t>voltage collapse;</w:t>
            </w:r>
          </w:p>
          <w:p w14:paraId="546A1100" w14:textId="77777777" w:rsidR="0035318E" w:rsidRPr="00087373" w:rsidRDefault="0035318E" w:rsidP="00882732">
            <w:pPr>
              <w:numPr>
                <w:ilvl w:val="0"/>
                <w:numId w:val="7"/>
              </w:numPr>
              <w:tabs>
                <w:tab w:val="num" w:pos="1440"/>
              </w:tabs>
              <w:rPr>
                <w:sz w:val="20"/>
              </w:rPr>
            </w:pPr>
            <w:r w:rsidRPr="00087373">
              <w:rPr>
                <w:sz w:val="20"/>
              </w:rPr>
              <w:t>over-sensitivity of system voltage; or</w:t>
            </w:r>
          </w:p>
          <w:p w14:paraId="041B1ED2" w14:textId="77777777" w:rsidR="0035318E" w:rsidRPr="00087373" w:rsidRDefault="00087373" w:rsidP="00882732">
            <w:pPr>
              <w:numPr>
                <w:ilvl w:val="0"/>
                <w:numId w:val="7"/>
              </w:numPr>
              <w:tabs>
                <w:tab w:val="num" w:pos="1440"/>
              </w:tabs>
              <w:rPr>
                <w:sz w:val="20"/>
              </w:rPr>
            </w:pPr>
            <w:r>
              <w:rPr>
                <w:sz w:val="20"/>
              </w:rPr>
              <w:t>unavoidably</w:t>
            </w:r>
            <w:r w:rsidR="0035318E" w:rsidRPr="00087373">
              <w:rPr>
                <w:sz w:val="20"/>
              </w:rPr>
              <w:t xml:space="preserve"> exceed</w:t>
            </w:r>
            <w:r>
              <w:rPr>
                <w:sz w:val="20"/>
              </w:rPr>
              <w:t xml:space="preserve">s </w:t>
            </w:r>
            <w:r w:rsidR="0035318E" w:rsidRPr="00087373">
              <w:rPr>
                <w:sz w:val="20"/>
              </w:rPr>
              <w:t xml:space="preserve">the reactive capability of </w:t>
            </w:r>
            <w:r w:rsidR="0035318E" w:rsidRPr="00087373">
              <w:rPr>
                <w:i/>
                <w:sz w:val="20"/>
              </w:rPr>
              <w:t>generating units</w:t>
            </w:r>
            <w:r w:rsidR="0035318E" w:rsidRPr="00087373">
              <w:rPr>
                <w:sz w:val="20"/>
              </w:rPr>
              <w:t xml:space="preserve"> such that accessible reactive reserves are exhausted;</w:t>
            </w:r>
          </w:p>
          <w:p w14:paraId="1F7A0E65" w14:textId="77777777" w:rsidR="0035318E" w:rsidRPr="00087373" w:rsidRDefault="0035318E">
            <w:pPr>
              <w:ind w:left="720" w:hanging="720"/>
              <w:rPr>
                <w:sz w:val="20"/>
              </w:rPr>
            </w:pPr>
          </w:p>
          <w:p w14:paraId="288703B2" w14:textId="77777777" w:rsidR="0035318E" w:rsidRPr="00087373" w:rsidRDefault="0035318E" w:rsidP="00352B77">
            <w:pPr>
              <w:pStyle w:val="Appendixlevel2"/>
            </w:pPr>
            <w:r w:rsidRPr="00087373">
              <w:t>under any of the following conditions:</w:t>
            </w:r>
          </w:p>
          <w:p w14:paraId="5EA596AF" w14:textId="77777777" w:rsidR="0035318E" w:rsidRPr="00087373" w:rsidRDefault="0035318E">
            <w:pPr>
              <w:ind w:left="1440" w:hanging="720"/>
              <w:rPr>
                <w:sz w:val="20"/>
              </w:rPr>
            </w:pPr>
          </w:p>
          <w:p w14:paraId="11929B4F" w14:textId="77777777" w:rsidR="0035318E" w:rsidRPr="00087373" w:rsidRDefault="0035318E" w:rsidP="00882732">
            <w:pPr>
              <w:numPr>
                <w:ilvl w:val="0"/>
                <w:numId w:val="6"/>
              </w:numPr>
              <w:tabs>
                <w:tab w:val="num" w:pos="1440"/>
              </w:tabs>
              <w:rPr>
                <w:sz w:val="20"/>
              </w:rPr>
            </w:pPr>
            <w:r w:rsidRPr="00087373">
              <w:rPr>
                <w:i/>
                <w:sz w:val="20"/>
              </w:rPr>
              <w:t>credible demand sensitivities</w:t>
            </w:r>
            <w:r w:rsidRPr="00087373">
              <w:rPr>
                <w:sz w:val="20"/>
              </w:rPr>
              <w:t>;</w:t>
            </w:r>
          </w:p>
          <w:p w14:paraId="405CD01C" w14:textId="77777777" w:rsidR="0035318E" w:rsidRPr="00087373" w:rsidRDefault="0035318E" w:rsidP="00882732">
            <w:pPr>
              <w:numPr>
                <w:ilvl w:val="0"/>
                <w:numId w:val="6"/>
              </w:numPr>
              <w:tabs>
                <w:tab w:val="num" w:pos="1440"/>
              </w:tabs>
              <w:rPr>
                <w:sz w:val="20"/>
              </w:rPr>
            </w:pPr>
            <w:r w:rsidRPr="00087373">
              <w:rPr>
                <w:sz w:val="20"/>
              </w:rPr>
              <w:t>the unavailability of any single reactive compensator or other reactive power provider; or</w:t>
            </w:r>
          </w:p>
          <w:p w14:paraId="43A894AB" w14:textId="77777777" w:rsidR="0035318E" w:rsidRPr="00087373" w:rsidRDefault="0035318E" w:rsidP="00882732">
            <w:pPr>
              <w:pStyle w:val="Header"/>
              <w:numPr>
                <w:ilvl w:val="0"/>
                <w:numId w:val="6"/>
              </w:numPr>
              <w:tabs>
                <w:tab w:val="clear" w:pos="4153"/>
                <w:tab w:val="clear" w:pos="8306"/>
              </w:tabs>
              <w:overflowPunct w:val="0"/>
              <w:autoSpaceDE w:val="0"/>
              <w:autoSpaceDN w:val="0"/>
              <w:adjustRightInd w:val="0"/>
              <w:spacing w:after="120"/>
              <w:textAlignment w:val="baseline"/>
              <w:rPr>
                <w:sz w:val="20"/>
              </w:rPr>
            </w:pPr>
            <w:r w:rsidRPr="00087373">
              <w:rPr>
                <w:sz w:val="20"/>
              </w:rPr>
              <w:t>the loss of any one automatic switching system or any automatic voltage control system for on-load tap changing.</w:t>
            </w:r>
          </w:p>
        </w:tc>
      </w:tr>
      <w:tr w:rsidR="0035318E" w:rsidRPr="00087373" w14:paraId="740E6FFC" w14:textId="77777777" w:rsidTr="003C2354">
        <w:trPr>
          <w:cantSplit/>
        </w:trPr>
        <w:tc>
          <w:tcPr>
            <w:tcW w:w="3261" w:type="dxa"/>
          </w:tcPr>
          <w:p w14:paraId="2EADB8F2" w14:textId="77777777" w:rsidR="0035318E" w:rsidRPr="00087373" w:rsidRDefault="0035318E">
            <w:pPr>
              <w:spacing w:after="120"/>
              <w:jc w:val="left"/>
              <w:rPr>
                <w:sz w:val="20"/>
              </w:rPr>
            </w:pPr>
          </w:p>
        </w:tc>
        <w:tc>
          <w:tcPr>
            <w:tcW w:w="5046" w:type="dxa"/>
          </w:tcPr>
          <w:p w14:paraId="599CEBC9" w14:textId="77777777" w:rsidR="0035318E" w:rsidRPr="00087373" w:rsidRDefault="0035318E">
            <w:pPr>
              <w:spacing w:after="120"/>
              <w:rPr>
                <w:sz w:val="20"/>
              </w:rPr>
            </w:pPr>
          </w:p>
        </w:tc>
      </w:tr>
      <w:tr w:rsidR="0035318E" w:rsidRPr="00087373" w14:paraId="2F69B430" w14:textId="77777777" w:rsidTr="003C2354">
        <w:trPr>
          <w:cantSplit/>
        </w:trPr>
        <w:tc>
          <w:tcPr>
            <w:tcW w:w="3261" w:type="dxa"/>
          </w:tcPr>
          <w:p w14:paraId="68EAFAF3" w14:textId="77777777" w:rsidR="0035318E" w:rsidRPr="00087373" w:rsidRDefault="0035318E">
            <w:pPr>
              <w:spacing w:after="120"/>
              <w:jc w:val="left"/>
              <w:rPr>
                <w:sz w:val="20"/>
              </w:rPr>
            </w:pPr>
            <w:r w:rsidRPr="00087373">
              <w:rPr>
                <w:sz w:val="20"/>
              </w:rPr>
              <w:t>Intact System</w:t>
            </w:r>
          </w:p>
        </w:tc>
        <w:tc>
          <w:tcPr>
            <w:tcW w:w="5046" w:type="dxa"/>
          </w:tcPr>
          <w:p w14:paraId="19AA2568" w14:textId="77777777" w:rsidR="0035318E" w:rsidRPr="00087373" w:rsidRDefault="0035318E">
            <w:pPr>
              <w:spacing w:after="120"/>
              <w:rPr>
                <w:sz w:val="20"/>
              </w:rPr>
            </w:pPr>
            <w:r w:rsidRPr="00087373">
              <w:rPr>
                <w:sz w:val="20"/>
              </w:rPr>
              <w:t xml:space="preserve">This is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with no system outages </w:t>
            </w:r>
            <w:proofErr w:type="gramStart"/>
            <w:r w:rsidRPr="00087373">
              <w:rPr>
                <w:sz w:val="20"/>
              </w:rPr>
              <w:t>i.e.</w:t>
            </w:r>
            <w:proofErr w:type="gramEnd"/>
            <w:r w:rsidRPr="00087373">
              <w:rPr>
                <w:sz w:val="20"/>
              </w:rPr>
              <w:t xml:space="preserve"> with no </w:t>
            </w:r>
            <w:r w:rsidRPr="00087373">
              <w:rPr>
                <w:i/>
                <w:sz w:val="20"/>
              </w:rPr>
              <w:t>planned outages</w:t>
            </w:r>
            <w:r w:rsidRPr="00087373">
              <w:rPr>
                <w:sz w:val="20"/>
              </w:rPr>
              <w:t xml:space="preserve"> (e.g. for maintenance) and no </w:t>
            </w:r>
            <w:r w:rsidRPr="00087373">
              <w:rPr>
                <w:i/>
                <w:sz w:val="20"/>
              </w:rPr>
              <w:t>unplanned outages</w:t>
            </w:r>
            <w:r w:rsidRPr="00087373">
              <w:rPr>
                <w:sz w:val="20"/>
              </w:rPr>
              <w:t xml:space="preserve"> (e.g. subsequent to a fault).</w:t>
            </w:r>
          </w:p>
        </w:tc>
      </w:tr>
      <w:tr w:rsidR="0035318E" w:rsidRPr="00087373" w14:paraId="6E020E76" w14:textId="77777777" w:rsidTr="003C2354">
        <w:trPr>
          <w:cantSplit/>
        </w:trPr>
        <w:tc>
          <w:tcPr>
            <w:tcW w:w="3261" w:type="dxa"/>
          </w:tcPr>
          <w:p w14:paraId="05327221" w14:textId="77777777" w:rsidR="0035318E" w:rsidRPr="00087373" w:rsidRDefault="0035318E">
            <w:pPr>
              <w:spacing w:after="120"/>
              <w:jc w:val="left"/>
              <w:rPr>
                <w:sz w:val="20"/>
              </w:rPr>
            </w:pPr>
          </w:p>
        </w:tc>
        <w:tc>
          <w:tcPr>
            <w:tcW w:w="5046" w:type="dxa"/>
          </w:tcPr>
          <w:p w14:paraId="7B51038C" w14:textId="77777777" w:rsidR="0035318E" w:rsidRPr="00087373" w:rsidRDefault="0035318E">
            <w:pPr>
              <w:spacing w:after="120"/>
              <w:rPr>
                <w:sz w:val="20"/>
              </w:rPr>
            </w:pPr>
          </w:p>
        </w:tc>
      </w:tr>
      <w:tr w:rsidR="0035318E" w:rsidRPr="00087373" w14:paraId="0D7E55F2" w14:textId="77777777" w:rsidTr="003C2354">
        <w:trPr>
          <w:cantSplit/>
        </w:trPr>
        <w:tc>
          <w:tcPr>
            <w:tcW w:w="3261" w:type="dxa"/>
          </w:tcPr>
          <w:p w14:paraId="5FF1C7C4" w14:textId="77777777" w:rsidR="0035318E" w:rsidRPr="00087373" w:rsidRDefault="0035318E">
            <w:pPr>
              <w:spacing w:after="120"/>
              <w:jc w:val="left"/>
              <w:rPr>
                <w:sz w:val="20"/>
              </w:rPr>
            </w:pPr>
            <w:r w:rsidRPr="00087373">
              <w:rPr>
                <w:sz w:val="20"/>
              </w:rPr>
              <w:t>Interconnection Allowance</w:t>
            </w:r>
          </w:p>
        </w:tc>
        <w:tc>
          <w:tcPr>
            <w:tcW w:w="5046" w:type="dxa"/>
          </w:tcPr>
          <w:p w14:paraId="598990A1" w14:textId="77777777" w:rsidR="0035318E" w:rsidRPr="00087373" w:rsidRDefault="0035318E">
            <w:pPr>
              <w:spacing w:after="120"/>
              <w:rPr>
                <w:sz w:val="20"/>
              </w:rPr>
            </w:pPr>
            <w:r w:rsidRPr="00087373">
              <w:rPr>
                <w:sz w:val="20"/>
              </w:rPr>
              <w:t xml:space="preserve">An allowance in MW to be added in whole or in part to transfers arising out of the </w:t>
            </w:r>
            <w:r w:rsidR="008F3CF3" w:rsidRPr="00087373">
              <w:rPr>
                <w:i/>
                <w:sz w:val="20"/>
              </w:rPr>
              <w:t>Security</w:t>
            </w:r>
            <w:r w:rsidR="008F3CF3" w:rsidRPr="00087373">
              <w:rPr>
                <w:sz w:val="20"/>
              </w:rPr>
              <w:t xml:space="preserve"> </w:t>
            </w:r>
            <w:r w:rsidRPr="00087373">
              <w:rPr>
                <w:i/>
                <w:sz w:val="20"/>
              </w:rPr>
              <w:t>planned transfer condition</w:t>
            </w:r>
            <w:r w:rsidRPr="00087373">
              <w:rPr>
                <w:sz w:val="20"/>
              </w:rPr>
              <w:t xml:space="preserve"> to take some account of non-average conditions (</w:t>
            </w:r>
            <w:proofErr w:type="gramStart"/>
            <w:r w:rsidRPr="00087373">
              <w:rPr>
                <w:sz w:val="20"/>
              </w:rPr>
              <w:t>e.g.</w:t>
            </w:r>
            <w:proofErr w:type="gramEnd"/>
            <w:r w:rsidRPr="00087373">
              <w:rPr>
                <w:sz w:val="20"/>
              </w:rPr>
              <w:t xml:space="preserve"> </w:t>
            </w:r>
            <w:r w:rsidRPr="00087373">
              <w:rPr>
                <w:i/>
                <w:sz w:val="20"/>
              </w:rPr>
              <w:t>power station</w:t>
            </w:r>
            <w:r w:rsidRPr="00087373">
              <w:rPr>
                <w:sz w:val="20"/>
              </w:rPr>
              <w:t xml:space="preserve"> availability, weather and demand). This allowance is calculated by an empirical method described in Appendix D of this Standard.</w:t>
            </w:r>
          </w:p>
        </w:tc>
      </w:tr>
      <w:tr w:rsidR="0035318E" w:rsidRPr="00087373" w14:paraId="7626DEAB" w14:textId="77777777" w:rsidTr="003C2354">
        <w:trPr>
          <w:cantSplit/>
        </w:trPr>
        <w:tc>
          <w:tcPr>
            <w:tcW w:w="3261" w:type="dxa"/>
          </w:tcPr>
          <w:p w14:paraId="42B3D624" w14:textId="77777777" w:rsidR="0035318E" w:rsidRPr="00087373" w:rsidRDefault="0035318E">
            <w:pPr>
              <w:spacing w:after="120"/>
              <w:jc w:val="left"/>
              <w:rPr>
                <w:sz w:val="20"/>
              </w:rPr>
            </w:pPr>
          </w:p>
        </w:tc>
        <w:tc>
          <w:tcPr>
            <w:tcW w:w="5046" w:type="dxa"/>
          </w:tcPr>
          <w:p w14:paraId="082B09E2" w14:textId="77777777" w:rsidR="0035318E" w:rsidRPr="00087373" w:rsidRDefault="0035318E">
            <w:pPr>
              <w:spacing w:after="120"/>
              <w:rPr>
                <w:sz w:val="20"/>
              </w:rPr>
            </w:pPr>
          </w:p>
        </w:tc>
      </w:tr>
      <w:tr w:rsidR="0035318E" w:rsidRPr="00087373" w14:paraId="2CC6A222" w14:textId="77777777" w:rsidTr="003C2354">
        <w:trPr>
          <w:cantSplit/>
        </w:trPr>
        <w:tc>
          <w:tcPr>
            <w:tcW w:w="3261" w:type="dxa"/>
          </w:tcPr>
          <w:p w14:paraId="4C392F78" w14:textId="77777777" w:rsidR="0035318E" w:rsidRPr="00087373" w:rsidRDefault="0035318E">
            <w:pPr>
              <w:spacing w:after="120"/>
              <w:jc w:val="left"/>
              <w:rPr>
                <w:sz w:val="20"/>
              </w:rPr>
            </w:pPr>
            <w:r w:rsidRPr="00087373">
              <w:rPr>
                <w:sz w:val="20"/>
              </w:rPr>
              <w:t>Interface Point (IP)</w:t>
            </w:r>
          </w:p>
        </w:tc>
        <w:tc>
          <w:tcPr>
            <w:tcW w:w="5046" w:type="dxa"/>
          </w:tcPr>
          <w:p w14:paraId="48DEF76B" w14:textId="77777777" w:rsidR="0035318E" w:rsidRPr="00087373" w:rsidRDefault="0035318E">
            <w:pPr>
              <w:spacing w:after="120"/>
              <w:rPr>
                <w:sz w:val="20"/>
              </w:rPr>
            </w:pPr>
            <w:r w:rsidRPr="00087373">
              <w:rPr>
                <w:sz w:val="20"/>
              </w:rPr>
              <w:t>A point at which an</w:t>
            </w:r>
            <w:r w:rsidRPr="00087373">
              <w:rPr>
                <w:i/>
                <w:sz w:val="20"/>
              </w:rPr>
              <w:t xml:space="preserve"> offshore transmission system, </w:t>
            </w:r>
            <w:r w:rsidRPr="00087373">
              <w:rPr>
                <w:sz w:val="20"/>
              </w:rPr>
              <w:t xml:space="preserve">which is directly connected to an </w:t>
            </w:r>
            <w:r w:rsidRPr="00087373">
              <w:rPr>
                <w:i/>
                <w:sz w:val="20"/>
              </w:rPr>
              <w:t>onshore transmission system</w:t>
            </w:r>
            <w:r w:rsidRPr="00087373">
              <w:rPr>
                <w:sz w:val="20"/>
              </w:rPr>
              <w:t xml:space="preserve">, connects to the </w:t>
            </w:r>
            <w:r w:rsidRPr="00087373">
              <w:rPr>
                <w:i/>
                <w:sz w:val="20"/>
              </w:rPr>
              <w:t>onshore transmission system.</w:t>
            </w:r>
            <w:r w:rsidRPr="00087373">
              <w:rPr>
                <w:sz w:val="20"/>
              </w:rPr>
              <w:t xml:space="preserve"> The </w:t>
            </w:r>
            <w:r w:rsidRPr="00087373">
              <w:rPr>
                <w:i/>
                <w:sz w:val="20"/>
              </w:rPr>
              <w:t>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w:t>
            </w:r>
            <w:r w:rsidRPr="00087373">
              <w:rPr>
                <w:i/>
                <w:sz w:val="20"/>
              </w:rPr>
              <w:t xml:space="preserve"> </w:t>
            </w:r>
            <w:r w:rsidRPr="00087373">
              <w:rPr>
                <w:sz w:val="20"/>
              </w:rPr>
              <w:t xml:space="preserve">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on either the lower voltage (LV) </w:t>
            </w:r>
            <w:r w:rsidRPr="00087373">
              <w:rPr>
                <w:i/>
                <w:sz w:val="20"/>
              </w:rPr>
              <w:t>busbars</w:t>
            </w:r>
            <w:r w:rsidRPr="00087373">
              <w:rPr>
                <w:sz w:val="20"/>
              </w:rPr>
              <w:t xml:space="preserve"> or the higher voltage (HV) </w:t>
            </w:r>
            <w:r w:rsidRPr="00087373">
              <w:rPr>
                <w:i/>
                <w:sz w:val="20"/>
              </w:rPr>
              <w:t>busbars</w:t>
            </w:r>
            <w:r w:rsidRPr="00087373">
              <w:rPr>
                <w:sz w:val="20"/>
              </w:rPr>
              <w:t xml:space="preserve"> as may be determined by the relevant </w:t>
            </w:r>
            <w:r w:rsidRPr="00087373">
              <w:rPr>
                <w:i/>
                <w:sz w:val="20"/>
              </w:rPr>
              <w:t>transmission licensees</w:t>
            </w:r>
            <w:r w:rsidRPr="00087373">
              <w:rPr>
                <w:sz w:val="20"/>
              </w:rPr>
              <w:t xml:space="preserve">. 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the </w:t>
            </w:r>
            <w:r w:rsidRPr="00087373">
              <w:rPr>
                <w:i/>
                <w:sz w:val="20"/>
              </w:rPr>
              <w:t>interface point</w:t>
            </w:r>
            <w:r w:rsidRPr="00087373">
              <w:rPr>
                <w:sz w:val="20"/>
              </w:rPr>
              <w:t xml:space="preserve">  would be on the LV </w:t>
            </w:r>
            <w:r w:rsidRPr="00087373">
              <w:rPr>
                <w:i/>
                <w:sz w:val="20"/>
              </w:rPr>
              <w:t>busbars</w:t>
            </w:r>
            <w:r w:rsidRPr="00087373">
              <w:rPr>
                <w:sz w:val="20"/>
              </w:rPr>
              <w:t>.</w:t>
            </w:r>
          </w:p>
        </w:tc>
      </w:tr>
      <w:tr w:rsidR="005D7235" w:rsidRPr="00087373" w14:paraId="28DCFC1F" w14:textId="77777777" w:rsidTr="003C2354">
        <w:trPr>
          <w:cantSplit/>
        </w:trPr>
        <w:tc>
          <w:tcPr>
            <w:tcW w:w="3261" w:type="dxa"/>
          </w:tcPr>
          <w:p w14:paraId="5B46B928" w14:textId="77777777" w:rsidR="005D7235" w:rsidRPr="00087373" w:rsidRDefault="005D7235">
            <w:pPr>
              <w:spacing w:after="120"/>
              <w:jc w:val="left"/>
              <w:rPr>
                <w:sz w:val="20"/>
              </w:rPr>
            </w:pPr>
          </w:p>
        </w:tc>
        <w:tc>
          <w:tcPr>
            <w:tcW w:w="5046" w:type="dxa"/>
          </w:tcPr>
          <w:p w14:paraId="433A2652" w14:textId="77777777" w:rsidR="005D7235" w:rsidRPr="00087373" w:rsidRDefault="005D7235" w:rsidP="00E8790C">
            <w:pPr>
              <w:overflowPunct/>
              <w:jc w:val="left"/>
              <w:textAlignment w:val="auto"/>
              <w:rPr>
                <w:rFonts w:cs="Arial"/>
                <w:sz w:val="20"/>
                <w:lang w:eastAsia="en-GB"/>
              </w:rPr>
            </w:pPr>
          </w:p>
        </w:tc>
      </w:tr>
      <w:tr w:rsidR="0035318E" w:rsidRPr="00087373" w14:paraId="72747505" w14:textId="77777777" w:rsidTr="003C2354">
        <w:trPr>
          <w:cantSplit/>
        </w:trPr>
        <w:tc>
          <w:tcPr>
            <w:tcW w:w="3261" w:type="dxa"/>
          </w:tcPr>
          <w:p w14:paraId="40C0ED0E" w14:textId="77777777" w:rsidR="0035318E" w:rsidRPr="00087373" w:rsidRDefault="0035318E">
            <w:pPr>
              <w:spacing w:after="120"/>
              <w:jc w:val="left"/>
              <w:rPr>
                <w:sz w:val="20"/>
              </w:rPr>
            </w:pPr>
            <w:r w:rsidRPr="00087373">
              <w:rPr>
                <w:sz w:val="20"/>
              </w:rPr>
              <w:lastRenderedPageBreak/>
              <w:t>Large Power Station</w:t>
            </w:r>
          </w:p>
          <w:p w14:paraId="445309FA" w14:textId="77777777" w:rsidR="006B3ECC" w:rsidRPr="00087373" w:rsidRDefault="006B3ECC">
            <w:pPr>
              <w:spacing w:after="120"/>
              <w:jc w:val="left"/>
              <w:rPr>
                <w:sz w:val="20"/>
              </w:rPr>
            </w:pPr>
          </w:p>
          <w:p w14:paraId="40B29822" w14:textId="77777777" w:rsidR="006B3ECC" w:rsidRPr="00087373" w:rsidRDefault="006B3ECC" w:rsidP="006B3ECC">
            <w:pPr>
              <w:pStyle w:val="Body"/>
              <w:rPr>
                <w:sz w:val="20"/>
              </w:rPr>
            </w:pPr>
          </w:p>
        </w:tc>
        <w:tc>
          <w:tcPr>
            <w:tcW w:w="5046" w:type="dxa"/>
          </w:tcPr>
          <w:p w14:paraId="1E8321CD"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power station which is</w:t>
            </w:r>
            <w:r w:rsidR="00E8790C" w:rsidRPr="00087373">
              <w:rPr>
                <w:rFonts w:cs="Arial"/>
                <w:sz w:val="20"/>
                <w:lang w:eastAsia="en-GB"/>
              </w:rPr>
              <w:t>:</w:t>
            </w:r>
          </w:p>
          <w:p w14:paraId="27B479F5" w14:textId="77777777" w:rsidR="00E853E0" w:rsidRPr="00087373" w:rsidRDefault="00E8790C" w:rsidP="00E8790C">
            <w:pPr>
              <w:overflowPunct/>
              <w:jc w:val="left"/>
              <w:textAlignment w:val="auto"/>
              <w:rPr>
                <w:rFonts w:cs="Arial"/>
                <w:sz w:val="20"/>
                <w:lang w:eastAsia="en-GB"/>
              </w:rPr>
            </w:pPr>
            <w:r w:rsidRPr="00087373">
              <w:rPr>
                <w:rFonts w:cs="Arial"/>
                <w:sz w:val="20"/>
                <w:lang w:eastAsia="en-GB"/>
              </w:rPr>
              <w:t>1.</w:t>
            </w:r>
            <w:r w:rsidR="00E853E0" w:rsidRPr="00087373">
              <w:rPr>
                <w:rFonts w:cs="Arial"/>
                <w:sz w:val="20"/>
                <w:lang w:eastAsia="en-GB"/>
              </w:rPr>
              <w:t xml:space="preserve"> directly connected to</w:t>
            </w:r>
          </w:p>
          <w:p w14:paraId="51B78697" w14:textId="6D10E35C"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NGET’s transmission </w:t>
            </w:r>
            <w:r w:rsidR="00776E97" w:rsidRPr="00087373">
              <w:rPr>
                <w:rFonts w:cs="Arial"/>
                <w:i/>
                <w:sz w:val="20"/>
                <w:lang w:eastAsia="en-GB"/>
              </w:rPr>
              <w:t>s</w:t>
            </w:r>
            <w:r w:rsidRPr="00087373">
              <w:rPr>
                <w:rFonts w:cs="Arial"/>
                <w:i/>
                <w:sz w:val="20"/>
                <w:lang w:eastAsia="en-GB"/>
              </w:rPr>
              <w:t xml:space="preserve">ystem </w:t>
            </w:r>
            <w:r w:rsidRPr="00087373">
              <w:rPr>
                <w:rFonts w:cs="Arial"/>
                <w:sz w:val="20"/>
                <w:lang w:eastAsia="en-GB"/>
              </w:rPr>
              <w:t xml:space="preserve">where such </w:t>
            </w:r>
            <w:r w:rsidR="00E8790C" w:rsidRPr="00087373">
              <w:rPr>
                <w:rFonts w:cs="Arial"/>
                <w:i/>
                <w:iCs/>
                <w:sz w:val="20"/>
                <w:lang w:eastAsia="en-GB"/>
              </w:rPr>
              <w:t>power station</w:t>
            </w:r>
            <w:r w:rsidR="0011706F"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 xml:space="preserve">registered capacity </w:t>
            </w:r>
            <w:r w:rsidR="00E8790C" w:rsidRPr="00087373">
              <w:rPr>
                <w:rFonts w:cs="Arial"/>
                <w:sz w:val="20"/>
                <w:lang w:eastAsia="en-GB"/>
              </w:rPr>
              <w:t>of 100MW or more;</w:t>
            </w:r>
          </w:p>
          <w:p w14:paraId="08B33FDA"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b.  </w:t>
            </w:r>
            <w:r w:rsidR="00E8790C" w:rsidRPr="00087373">
              <w:rPr>
                <w:rFonts w:cs="Arial"/>
                <w:i/>
                <w:sz w:val="20"/>
                <w:lang w:eastAsia="en-GB"/>
              </w:rPr>
              <w:t>SPT</w:t>
            </w:r>
            <w:r w:rsidRPr="00087373">
              <w:rPr>
                <w:rFonts w:cs="Arial"/>
                <w:i/>
                <w:sz w:val="20"/>
                <w:lang w:eastAsia="en-GB"/>
              </w:rPr>
              <w:t>’s transmission system</w:t>
            </w:r>
            <w:r w:rsidR="0011706F" w:rsidRPr="00087373">
              <w:rPr>
                <w:rFonts w:cs="Arial"/>
                <w:i/>
                <w:sz w:val="20"/>
                <w:lang w:eastAsia="en-GB"/>
              </w:rPr>
              <w:t xml:space="preserve"> </w:t>
            </w:r>
            <w:r w:rsidRPr="00087373">
              <w:rPr>
                <w:rFonts w:cs="Arial"/>
                <w:i/>
                <w:sz w:val="20"/>
                <w:lang w:eastAsia="en-GB"/>
              </w:rPr>
              <w:t>where such</w:t>
            </w:r>
            <w:r w:rsidR="00E8790C" w:rsidRPr="00087373">
              <w:rPr>
                <w:rFonts w:cs="Arial"/>
                <w:sz w:val="20"/>
                <w:lang w:eastAsia="en-GB"/>
              </w:rPr>
              <w:t xml:space="preserve"> </w:t>
            </w:r>
            <w:r w:rsidR="00E8790C" w:rsidRPr="00087373">
              <w:rPr>
                <w:rFonts w:cs="Arial"/>
                <w:i/>
                <w:iCs/>
                <w:sz w:val="20"/>
                <w:lang w:eastAsia="en-GB"/>
              </w:rPr>
              <w:t>power station</w:t>
            </w:r>
            <w:r w:rsidR="00776E97"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registered</w:t>
            </w:r>
            <w:r w:rsidR="0011706F" w:rsidRPr="00087373">
              <w:rPr>
                <w:rFonts w:cs="Arial"/>
                <w:i/>
                <w:iCs/>
                <w:sz w:val="20"/>
                <w:lang w:eastAsia="en-GB"/>
              </w:rPr>
              <w:t xml:space="preserve"> </w:t>
            </w:r>
            <w:r w:rsidR="00E8790C" w:rsidRPr="00087373">
              <w:rPr>
                <w:rFonts w:cs="Arial"/>
                <w:i/>
                <w:iCs/>
                <w:sz w:val="20"/>
                <w:lang w:eastAsia="en-GB"/>
              </w:rPr>
              <w:t xml:space="preserve">capacity </w:t>
            </w:r>
            <w:r w:rsidR="00E8790C" w:rsidRPr="00087373">
              <w:rPr>
                <w:rFonts w:cs="Arial"/>
                <w:sz w:val="20"/>
                <w:lang w:eastAsia="en-GB"/>
              </w:rPr>
              <w:t>of 30MW or more; or</w:t>
            </w:r>
          </w:p>
          <w:p w14:paraId="204A2CD4" w14:textId="4067E327" w:rsidR="00143C46" w:rsidRPr="00087373" w:rsidRDefault="00E853E0" w:rsidP="0011706F">
            <w:pPr>
              <w:overflowPunct/>
              <w:jc w:val="left"/>
              <w:textAlignment w:val="auto"/>
              <w:rPr>
                <w:rFonts w:cs="Arial"/>
                <w:sz w:val="20"/>
                <w:lang w:eastAsia="en-GB"/>
              </w:rPr>
            </w:pPr>
            <w:r w:rsidRPr="00087373">
              <w:rPr>
                <w:rFonts w:cs="Arial"/>
                <w:sz w:val="20"/>
                <w:lang w:eastAsia="en-GB"/>
              </w:rPr>
              <w:t>c.</w:t>
            </w:r>
            <w:r w:rsidR="00884321" w:rsidRPr="00087373">
              <w:rPr>
                <w:rFonts w:cs="Arial"/>
                <w:sz w:val="20"/>
                <w:lang w:eastAsia="en-GB"/>
              </w:rPr>
              <w:t xml:space="preserve">  </w:t>
            </w:r>
            <w:r w:rsidR="0036093C">
              <w:rPr>
                <w:i/>
                <w:sz w:val="20"/>
              </w:rPr>
              <w:t>SHET’s</w:t>
            </w:r>
            <w:r w:rsidR="0036093C" w:rsidRPr="00087373">
              <w:rPr>
                <w:rFonts w:cs="Arial"/>
                <w:i/>
                <w:sz w:val="20"/>
                <w:lang w:eastAsia="en-GB"/>
              </w:rPr>
              <w:t xml:space="preserve"> </w:t>
            </w:r>
            <w:r w:rsidRPr="00087373">
              <w:rPr>
                <w:rFonts w:cs="Arial"/>
                <w:i/>
                <w:sz w:val="20"/>
                <w:lang w:eastAsia="en-GB"/>
              </w:rPr>
              <w:t>transmission system</w:t>
            </w:r>
            <w:r w:rsidR="00776E97" w:rsidRPr="00087373">
              <w:rPr>
                <w:rFonts w:cs="Arial"/>
                <w:i/>
                <w:sz w:val="20"/>
                <w:lang w:eastAsia="en-GB"/>
              </w:rPr>
              <w:t xml:space="preserve"> </w:t>
            </w:r>
            <w:r w:rsidRPr="00087373">
              <w:rPr>
                <w:rFonts w:cs="Arial"/>
                <w:sz w:val="20"/>
                <w:lang w:eastAsia="en-GB"/>
              </w:rPr>
              <w:t>where such</w:t>
            </w:r>
            <w:r w:rsidR="00E8790C" w:rsidRPr="00087373">
              <w:rPr>
                <w:rFonts w:cs="Arial"/>
                <w:sz w:val="20"/>
                <w:lang w:eastAsia="en-GB"/>
              </w:rPr>
              <w:t xml:space="preserve"> </w:t>
            </w:r>
            <w:r w:rsidR="00E8790C" w:rsidRPr="00087373">
              <w:rPr>
                <w:rFonts w:cs="Arial"/>
                <w:i/>
                <w:iCs/>
                <w:sz w:val="20"/>
                <w:lang w:eastAsia="en-GB"/>
              </w:rPr>
              <w:t xml:space="preserve">power station </w:t>
            </w:r>
            <w:r w:rsidRPr="00087373">
              <w:rPr>
                <w:rFonts w:cs="Arial"/>
                <w:sz w:val="20"/>
                <w:lang w:eastAsia="en-GB"/>
              </w:rPr>
              <w:t xml:space="preserve">has </w:t>
            </w:r>
            <w:r w:rsidR="00E8790C" w:rsidRPr="00087373">
              <w:rPr>
                <w:rFonts w:cs="Arial"/>
                <w:sz w:val="20"/>
                <w:lang w:eastAsia="en-GB"/>
              </w:rPr>
              <w:t>a</w:t>
            </w:r>
            <w:r w:rsidR="0011706F" w:rsidRPr="00087373">
              <w:rPr>
                <w:rFonts w:cs="Arial"/>
                <w:sz w:val="20"/>
                <w:lang w:eastAsia="en-GB"/>
              </w:rPr>
              <w:t xml:space="preserve"> </w:t>
            </w:r>
            <w:r w:rsidR="00E8790C" w:rsidRPr="00087373">
              <w:rPr>
                <w:rFonts w:cs="Arial"/>
                <w:i/>
                <w:iCs/>
                <w:sz w:val="20"/>
                <w:lang w:eastAsia="en-GB"/>
              </w:rPr>
              <w:t xml:space="preserve">registered capacity </w:t>
            </w:r>
            <w:r w:rsidR="00E8790C" w:rsidRPr="00087373">
              <w:rPr>
                <w:rFonts w:cs="Arial"/>
                <w:sz w:val="20"/>
                <w:lang w:eastAsia="en-GB"/>
              </w:rPr>
              <w:t>of</w:t>
            </w:r>
            <w:r w:rsidR="0011706F" w:rsidRPr="00087373">
              <w:rPr>
                <w:rFonts w:cs="Arial"/>
                <w:sz w:val="20"/>
                <w:lang w:eastAsia="en-GB"/>
              </w:rPr>
              <w:t xml:space="preserve"> </w:t>
            </w:r>
            <w:r w:rsidR="00D867CF" w:rsidRPr="00087373">
              <w:rPr>
                <w:rFonts w:cs="Arial"/>
                <w:sz w:val="20"/>
                <w:lang w:eastAsia="en-GB"/>
              </w:rPr>
              <w:t>10</w:t>
            </w:r>
            <w:r w:rsidR="00E8790C" w:rsidRPr="00087373">
              <w:rPr>
                <w:rFonts w:cs="Arial"/>
                <w:sz w:val="20"/>
                <w:lang w:eastAsia="en-GB"/>
              </w:rPr>
              <w:t>MW or more</w:t>
            </w:r>
            <w:r w:rsidR="007B7BF4" w:rsidRPr="00087373">
              <w:rPr>
                <w:rFonts w:cs="Arial"/>
                <w:sz w:val="20"/>
                <w:lang w:eastAsia="en-GB"/>
              </w:rPr>
              <w:t>;</w:t>
            </w:r>
          </w:p>
          <w:p w14:paraId="6156BAD8" w14:textId="77777777" w:rsidR="0011706F" w:rsidRPr="00087373" w:rsidRDefault="0011706F" w:rsidP="007B7BF4">
            <w:pPr>
              <w:rPr>
                <w:rFonts w:cs="Arial"/>
                <w:sz w:val="20"/>
                <w:lang w:eastAsia="en-GB"/>
              </w:rPr>
            </w:pPr>
          </w:p>
          <w:p w14:paraId="574AE5BB" w14:textId="77777777" w:rsidR="00E853E0" w:rsidRPr="00087373" w:rsidRDefault="00E853E0" w:rsidP="007B7BF4">
            <w:pPr>
              <w:rPr>
                <w:rFonts w:cs="Arial"/>
                <w:sz w:val="20"/>
                <w:lang w:eastAsia="en-GB"/>
              </w:rPr>
            </w:pPr>
            <w:r w:rsidRPr="00087373">
              <w:rPr>
                <w:rFonts w:cs="Arial"/>
                <w:sz w:val="20"/>
                <w:lang w:eastAsia="en-GB"/>
              </w:rPr>
              <w:t>Or</w:t>
            </w:r>
          </w:p>
          <w:p w14:paraId="6F5C1B09" w14:textId="77777777" w:rsidR="0035318E" w:rsidRPr="00087373" w:rsidRDefault="0035318E" w:rsidP="006B3ECC">
            <w:pPr>
              <w:spacing w:after="120"/>
              <w:rPr>
                <w:sz w:val="20"/>
              </w:rPr>
            </w:pPr>
          </w:p>
          <w:p w14:paraId="3B861BE2" w14:textId="77777777" w:rsidR="00E853E0" w:rsidRPr="00087373" w:rsidRDefault="00E853E0" w:rsidP="00B54F4C">
            <w:pPr>
              <w:tabs>
                <w:tab w:val="left" w:pos="321"/>
              </w:tabs>
              <w:spacing w:after="120"/>
              <w:ind w:left="321" w:hanging="321"/>
              <w:rPr>
                <w:sz w:val="20"/>
              </w:rPr>
            </w:pPr>
            <w:r w:rsidRPr="00087373">
              <w:rPr>
                <w:sz w:val="20"/>
              </w:rPr>
              <w:t xml:space="preserve">2.  Embedded within a </w:t>
            </w:r>
            <w:r w:rsidRPr="00087373">
              <w:rPr>
                <w:i/>
                <w:sz w:val="20"/>
              </w:rPr>
              <w:t xml:space="preserve">user system </w:t>
            </w:r>
            <w:r w:rsidRPr="00087373">
              <w:rPr>
                <w:sz w:val="20"/>
              </w:rPr>
              <w:t xml:space="preserve">(or part thereof) where such </w:t>
            </w:r>
            <w:r w:rsidRPr="00087373">
              <w:rPr>
                <w:i/>
                <w:sz w:val="20"/>
              </w:rPr>
              <w:t>user system</w:t>
            </w:r>
            <w:r w:rsidRPr="00087373">
              <w:rPr>
                <w:sz w:val="20"/>
              </w:rPr>
              <w:t xml:space="preserve"> (or part thereof) is connected under normal operating conditions to:</w:t>
            </w:r>
          </w:p>
          <w:p w14:paraId="22E8916F" w14:textId="77777777" w:rsidR="00E853E0" w:rsidRPr="00087373" w:rsidRDefault="00E853E0" w:rsidP="00B54F4C">
            <w:pPr>
              <w:tabs>
                <w:tab w:val="left" w:pos="321"/>
              </w:tabs>
              <w:spacing w:after="120"/>
              <w:ind w:left="321" w:hanging="321"/>
              <w:rPr>
                <w:sz w:val="20"/>
              </w:rPr>
            </w:pPr>
            <w:r w:rsidRPr="00087373">
              <w:rPr>
                <w:sz w:val="20"/>
              </w:rPr>
              <w:t xml:space="preserve">a.  </w:t>
            </w:r>
            <w:r w:rsidRPr="00087373">
              <w:rPr>
                <w:i/>
                <w:sz w:val="20"/>
              </w:rPr>
              <w:t>NGET’s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100MW or more; or</w:t>
            </w:r>
          </w:p>
          <w:p w14:paraId="4F200B1E" w14:textId="77777777" w:rsidR="00E853E0" w:rsidRPr="00087373" w:rsidRDefault="00E853E0" w:rsidP="00B54F4C">
            <w:pPr>
              <w:tabs>
                <w:tab w:val="left" w:pos="321"/>
              </w:tabs>
              <w:spacing w:after="120"/>
              <w:ind w:left="321" w:hanging="321"/>
              <w:rPr>
                <w:sz w:val="20"/>
              </w:rPr>
            </w:pPr>
            <w:r w:rsidRPr="00087373">
              <w:rPr>
                <w:sz w:val="20"/>
              </w:rPr>
              <w:t xml:space="preserve">b.  </w:t>
            </w:r>
            <w:r w:rsidRPr="00087373">
              <w:rPr>
                <w:i/>
                <w:sz w:val="20"/>
              </w:rPr>
              <w:t>SPT’s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30MW or more; or</w:t>
            </w:r>
          </w:p>
          <w:p w14:paraId="1B5755CB" w14:textId="77777777" w:rsidR="00E853E0" w:rsidRPr="00087373" w:rsidRDefault="00E853E0" w:rsidP="00B54F4C">
            <w:pPr>
              <w:tabs>
                <w:tab w:val="left" w:pos="321"/>
              </w:tabs>
              <w:spacing w:after="120"/>
              <w:ind w:left="321" w:hanging="321"/>
              <w:rPr>
                <w:sz w:val="20"/>
              </w:rPr>
            </w:pPr>
            <w:r w:rsidRPr="00087373">
              <w:rPr>
                <w:sz w:val="20"/>
              </w:rPr>
              <w:t xml:space="preserve">C.  </w:t>
            </w:r>
            <w:r w:rsidR="0036093C">
              <w:rPr>
                <w:i/>
                <w:sz w:val="20"/>
              </w:rPr>
              <w:t xml:space="preserve">SHET’s </w:t>
            </w:r>
            <w:r w:rsidRPr="00087373">
              <w:rPr>
                <w:i/>
                <w:sz w:val="20"/>
              </w:rPr>
              <w:t>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10MW or more.</w:t>
            </w:r>
          </w:p>
          <w:p w14:paraId="2E0BBA93" w14:textId="00120DD9" w:rsidR="001D20A7" w:rsidRPr="00087373" w:rsidRDefault="00B54F4C" w:rsidP="0075120F">
            <w:pPr>
              <w:spacing w:after="120"/>
              <w:rPr>
                <w:sz w:val="20"/>
              </w:rPr>
            </w:pPr>
            <w:r w:rsidRPr="00087373">
              <w:rPr>
                <w:sz w:val="20"/>
              </w:rPr>
              <w:t>Or</w:t>
            </w:r>
          </w:p>
          <w:p w14:paraId="13773554" w14:textId="3E3DD604" w:rsidR="00B54F4C" w:rsidRDefault="00B54F4C" w:rsidP="00654C54">
            <w:pPr>
              <w:tabs>
                <w:tab w:val="left" w:pos="321"/>
              </w:tabs>
              <w:spacing w:after="120"/>
              <w:ind w:left="321" w:hanging="321"/>
              <w:rPr>
                <w:ins w:id="65" w:author="Alex Aristodemou" w:date="2023-12-06T17:26:00Z"/>
                <w:sz w:val="20"/>
              </w:rPr>
            </w:pPr>
            <w:r w:rsidRPr="00087373">
              <w:rPr>
                <w:sz w:val="20"/>
              </w:rPr>
              <w:t xml:space="preserve">3.  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10MW or more</w:t>
            </w:r>
            <w:r w:rsidR="00654C54" w:rsidRPr="00087373">
              <w:rPr>
                <w:sz w:val="20"/>
              </w:rPr>
              <w:t>.</w:t>
            </w:r>
          </w:p>
          <w:p w14:paraId="3D0B381D" w14:textId="77777777" w:rsidR="003F393F" w:rsidRPr="00087373" w:rsidRDefault="003F393F" w:rsidP="00654C54">
            <w:pPr>
              <w:tabs>
                <w:tab w:val="left" w:pos="321"/>
              </w:tabs>
              <w:spacing w:after="120"/>
              <w:ind w:left="321" w:hanging="321"/>
              <w:rPr>
                <w:sz w:val="20"/>
              </w:rPr>
            </w:pPr>
          </w:p>
        </w:tc>
      </w:tr>
      <w:tr w:rsidR="0035318E" w:rsidRPr="00087373" w14:paraId="67D4AEC6" w14:textId="77777777" w:rsidTr="003C2354">
        <w:trPr>
          <w:cantSplit/>
        </w:trPr>
        <w:tc>
          <w:tcPr>
            <w:tcW w:w="3261" w:type="dxa"/>
          </w:tcPr>
          <w:p w14:paraId="78BA26DE" w14:textId="77777777" w:rsidR="0035318E" w:rsidRPr="00087373" w:rsidRDefault="0035318E">
            <w:pPr>
              <w:spacing w:after="120"/>
              <w:jc w:val="left"/>
              <w:rPr>
                <w:sz w:val="20"/>
              </w:rPr>
            </w:pPr>
          </w:p>
        </w:tc>
        <w:tc>
          <w:tcPr>
            <w:tcW w:w="5046" w:type="dxa"/>
          </w:tcPr>
          <w:p w14:paraId="1871FBC7" w14:textId="77777777" w:rsidR="0035318E" w:rsidRPr="00087373" w:rsidRDefault="0035318E">
            <w:pPr>
              <w:spacing w:after="120"/>
              <w:rPr>
                <w:sz w:val="20"/>
              </w:rPr>
            </w:pPr>
          </w:p>
        </w:tc>
      </w:tr>
      <w:tr w:rsidR="0035318E" w:rsidRPr="00087373" w14:paraId="3D149B3A" w14:textId="77777777" w:rsidTr="003C2354">
        <w:trPr>
          <w:cantSplit/>
        </w:trPr>
        <w:tc>
          <w:tcPr>
            <w:tcW w:w="3261" w:type="dxa"/>
          </w:tcPr>
          <w:p w14:paraId="6541C595" w14:textId="77777777" w:rsidR="0035318E" w:rsidRPr="00087373" w:rsidRDefault="0035318E">
            <w:pPr>
              <w:spacing w:after="120"/>
              <w:jc w:val="left"/>
              <w:rPr>
                <w:sz w:val="20"/>
              </w:rPr>
            </w:pPr>
            <w:r w:rsidRPr="00087373">
              <w:rPr>
                <w:sz w:val="20"/>
              </w:rPr>
              <w:t>Local System Outage</w:t>
            </w:r>
          </w:p>
        </w:tc>
        <w:tc>
          <w:tcPr>
            <w:tcW w:w="5046" w:type="dxa"/>
          </w:tcPr>
          <w:p w14:paraId="2745D54C" w14:textId="77777777" w:rsidR="0035318E" w:rsidRPr="00087373" w:rsidRDefault="0035318E">
            <w:pPr>
              <w:spacing w:after="120"/>
              <w:rPr>
                <w:sz w:val="20"/>
              </w:rPr>
            </w:pPr>
            <w:r w:rsidRPr="00087373">
              <w:rPr>
                <w:sz w:val="20"/>
              </w:rPr>
              <w:t xml:space="preserve">In the context of a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a </w:t>
            </w:r>
            <w:r w:rsidRPr="00087373">
              <w:rPr>
                <w:i/>
                <w:sz w:val="20"/>
              </w:rPr>
              <w:t>planned outage</w:t>
            </w:r>
            <w:r w:rsidRPr="00087373">
              <w:rPr>
                <w:sz w:val="20"/>
              </w:rPr>
              <w:t xml:space="preserve"> or </w:t>
            </w:r>
            <w:r w:rsidRPr="00087373">
              <w:rPr>
                <w:i/>
                <w:sz w:val="20"/>
              </w:rPr>
              <w:t>unplanned outage</w:t>
            </w:r>
            <w:r w:rsidRPr="00087373">
              <w:rPr>
                <w:sz w:val="20"/>
              </w:rPr>
              <w:t xml:space="preserve"> local to a </w:t>
            </w:r>
            <w:r w:rsidRPr="00087373">
              <w:rPr>
                <w:i/>
                <w:sz w:val="20"/>
              </w:rPr>
              <w:t>demand group</w:t>
            </w:r>
            <w:r w:rsidRPr="00087373">
              <w:rPr>
                <w:sz w:val="20"/>
              </w:rPr>
              <w:t xml:space="preserve"> </w:t>
            </w:r>
            <w:r w:rsidR="006B2414" w:rsidRPr="00087373">
              <w:rPr>
                <w:sz w:val="20"/>
              </w:rPr>
              <w:t xml:space="preserve">or </w:t>
            </w:r>
            <w:r w:rsidR="006B2414" w:rsidRPr="00087373">
              <w:rPr>
                <w:i/>
                <w:sz w:val="20"/>
              </w:rPr>
              <w:t>offshore power station demand group</w:t>
            </w:r>
            <w:proofErr w:type="gramStart"/>
            <w:r w:rsidR="006B2414" w:rsidRPr="00087373">
              <w:rPr>
                <w:i/>
                <w:sz w:val="20"/>
              </w:rPr>
              <w:t xml:space="preserve">, </w:t>
            </w:r>
            <w:r w:rsidR="006B2414" w:rsidRPr="00087373">
              <w:rPr>
                <w:sz w:val="20"/>
              </w:rPr>
              <w:t>as the case may be,</w:t>
            </w:r>
            <w:r w:rsidR="006B2414" w:rsidRPr="00087373">
              <w:rPr>
                <w:i/>
                <w:sz w:val="20"/>
              </w:rPr>
              <w:t xml:space="preserve"> </w:t>
            </w:r>
            <w:r w:rsidRPr="00087373">
              <w:rPr>
                <w:sz w:val="20"/>
              </w:rPr>
              <w:t>such</w:t>
            </w:r>
            <w:proofErr w:type="gramEnd"/>
            <w:r w:rsidRPr="00087373">
              <w:rPr>
                <w:sz w:val="20"/>
              </w:rPr>
              <w:t xml:space="preserve"> that it has a direct effect on the supply capacity to that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In the context of planning generation connections, a </w:t>
            </w:r>
            <w:r w:rsidRPr="00087373">
              <w:rPr>
                <w:i/>
                <w:sz w:val="20"/>
              </w:rPr>
              <w:t>planned outage</w:t>
            </w:r>
            <w:r w:rsidRPr="00087373">
              <w:rPr>
                <w:sz w:val="20"/>
              </w:rPr>
              <w:t xml:space="preserve"> local to a </w:t>
            </w:r>
            <w:r w:rsidRPr="00087373">
              <w:rPr>
                <w:i/>
                <w:sz w:val="20"/>
              </w:rPr>
              <w:t>power station</w:t>
            </w:r>
            <w:r w:rsidRPr="00087373">
              <w:rPr>
                <w:sz w:val="20"/>
              </w:rPr>
              <w:t xml:space="preserve"> such that it has a direct effect on the generation connection capacity requirements for that </w:t>
            </w:r>
            <w:r w:rsidRPr="00087373">
              <w:rPr>
                <w:i/>
                <w:sz w:val="20"/>
              </w:rPr>
              <w:t>power station</w:t>
            </w:r>
          </w:p>
        </w:tc>
      </w:tr>
      <w:tr w:rsidR="0035318E" w:rsidRPr="00087373" w14:paraId="1255B321" w14:textId="77777777" w:rsidTr="003C2354">
        <w:trPr>
          <w:cantSplit/>
        </w:trPr>
        <w:tc>
          <w:tcPr>
            <w:tcW w:w="3261" w:type="dxa"/>
          </w:tcPr>
          <w:p w14:paraId="5A93D902" w14:textId="77777777" w:rsidR="0035318E" w:rsidRPr="00087373" w:rsidRDefault="0035318E">
            <w:pPr>
              <w:spacing w:after="120"/>
              <w:jc w:val="left"/>
              <w:rPr>
                <w:sz w:val="20"/>
              </w:rPr>
            </w:pPr>
          </w:p>
        </w:tc>
        <w:tc>
          <w:tcPr>
            <w:tcW w:w="5046" w:type="dxa"/>
          </w:tcPr>
          <w:p w14:paraId="74F912DE" w14:textId="77777777" w:rsidR="0035318E" w:rsidRPr="00087373" w:rsidRDefault="0035318E">
            <w:pPr>
              <w:spacing w:after="120"/>
              <w:rPr>
                <w:sz w:val="20"/>
              </w:rPr>
            </w:pPr>
          </w:p>
        </w:tc>
      </w:tr>
      <w:tr w:rsidR="0035318E" w:rsidRPr="00087373" w14:paraId="411F5741" w14:textId="77777777" w:rsidTr="003C2354">
        <w:trPr>
          <w:cantSplit/>
        </w:trPr>
        <w:tc>
          <w:tcPr>
            <w:tcW w:w="3261" w:type="dxa"/>
          </w:tcPr>
          <w:p w14:paraId="7CC5C2CA" w14:textId="77777777" w:rsidR="0035318E" w:rsidRPr="00087373" w:rsidRDefault="0035318E">
            <w:pPr>
              <w:spacing w:after="120"/>
              <w:jc w:val="left"/>
              <w:rPr>
                <w:sz w:val="20"/>
              </w:rPr>
            </w:pPr>
            <w:r w:rsidRPr="00087373">
              <w:rPr>
                <w:sz w:val="20"/>
              </w:rPr>
              <w:lastRenderedPageBreak/>
              <w:t>Loss of Power Infeed</w:t>
            </w:r>
          </w:p>
        </w:tc>
        <w:tc>
          <w:tcPr>
            <w:tcW w:w="5046" w:type="dxa"/>
          </w:tcPr>
          <w:p w14:paraId="49CEBC5D" w14:textId="77777777" w:rsidR="00327D86" w:rsidRDefault="0035318E">
            <w:pPr>
              <w:spacing w:after="120"/>
              <w:rPr>
                <w:sz w:val="20"/>
              </w:rPr>
            </w:pPr>
            <w:r w:rsidRPr="00087373">
              <w:rPr>
                <w:sz w:val="20"/>
              </w:rPr>
              <w:t xml:space="preserve">The output of a </w:t>
            </w:r>
            <w:r w:rsidRPr="00087373">
              <w:rPr>
                <w:i/>
                <w:sz w:val="20"/>
              </w:rPr>
              <w:t>generating unit</w:t>
            </w:r>
            <w:r w:rsidRPr="00087373">
              <w:rPr>
                <w:sz w:val="20"/>
              </w:rPr>
              <w:t xml:space="preserve"> or a group of </w:t>
            </w:r>
            <w:r w:rsidRPr="00087373">
              <w:rPr>
                <w:i/>
                <w:sz w:val="20"/>
              </w:rPr>
              <w:t>generating units</w:t>
            </w:r>
            <w:r w:rsidRPr="00087373">
              <w:rPr>
                <w:sz w:val="20"/>
              </w:rPr>
              <w:t xml:space="preserve"> or the import from </w:t>
            </w:r>
            <w:r w:rsidRPr="00087373">
              <w:rPr>
                <w:i/>
                <w:sz w:val="20"/>
              </w:rPr>
              <w:t>external systems</w:t>
            </w:r>
            <w:r w:rsidRPr="00087373">
              <w:rPr>
                <w:sz w:val="20"/>
              </w:rPr>
              <w:t xml:space="preserve"> disconnected from the </w:t>
            </w:r>
            <w:r w:rsidR="00327D86" w:rsidRPr="005710DE">
              <w:rPr>
                <w:i/>
                <w:sz w:val="20"/>
              </w:rPr>
              <w:t xml:space="preserve">national electricity transmission </w:t>
            </w:r>
            <w:r w:rsidRPr="005710DE">
              <w:rPr>
                <w:i/>
                <w:sz w:val="20"/>
              </w:rPr>
              <w:t>system</w:t>
            </w:r>
            <w:r w:rsidRPr="00087373">
              <w:rPr>
                <w:sz w:val="20"/>
              </w:rPr>
              <w:t xml:space="preserve"> by a </w:t>
            </w:r>
            <w:r w:rsidRPr="00087373">
              <w:rPr>
                <w:i/>
                <w:sz w:val="20"/>
              </w:rPr>
              <w:t>secured event</w:t>
            </w:r>
            <w:r w:rsidRPr="00087373">
              <w:rPr>
                <w:sz w:val="20"/>
              </w:rPr>
              <w:t>, less the demand disconnected from the</w:t>
            </w:r>
            <w:r w:rsidR="00327D86">
              <w:rPr>
                <w:sz w:val="20"/>
              </w:rPr>
              <w:t xml:space="preserve"> </w:t>
            </w:r>
            <w:r w:rsidR="00327D86" w:rsidRPr="005710DE">
              <w:rPr>
                <w:i/>
                <w:sz w:val="20"/>
              </w:rPr>
              <w:t>national electricity transmission</w:t>
            </w:r>
            <w:r w:rsidRPr="005710DE">
              <w:rPr>
                <w:i/>
                <w:sz w:val="20"/>
              </w:rPr>
              <w:t xml:space="preserve"> system</w:t>
            </w:r>
            <w:r w:rsidRPr="00087373">
              <w:rPr>
                <w:sz w:val="20"/>
              </w:rPr>
              <w:t xml:space="preserve"> by the same </w:t>
            </w:r>
            <w:r w:rsidRPr="00087373">
              <w:rPr>
                <w:i/>
                <w:sz w:val="20"/>
              </w:rPr>
              <w:t>secured event</w:t>
            </w:r>
            <w:r w:rsidRPr="00087373">
              <w:rPr>
                <w:sz w:val="20"/>
              </w:rPr>
              <w:t>.</w:t>
            </w:r>
          </w:p>
          <w:p w14:paraId="1B1D14BA" w14:textId="3D7424F4" w:rsidR="00327D86" w:rsidRDefault="0035318E">
            <w:pPr>
              <w:spacing w:after="120"/>
              <w:rPr>
                <w:sz w:val="20"/>
              </w:rPr>
            </w:pPr>
            <w:r w:rsidRPr="00087373">
              <w:rPr>
                <w:sz w:val="20"/>
              </w:rPr>
              <w:t xml:space="preserve">For the avoidance of doubt if, following such a </w:t>
            </w:r>
            <w:r w:rsidRPr="00087373">
              <w:rPr>
                <w:i/>
                <w:sz w:val="20"/>
              </w:rPr>
              <w:t>secured event</w:t>
            </w:r>
            <w:r w:rsidRPr="00087373">
              <w:rPr>
                <w:sz w:val="20"/>
              </w:rPr>
              <w:t xml:space="preserve">, demand associated with the normal operation of the affected </w:t>
            </w:r>
            <w:r w:rsidRPr="00087373">
              <w:rPr>
                <w:i/>
                <w:sz w:val="20"/>
              </w:rPr>
              <w:t>generating unit</w:t>
            </w:r>
            <w:r w:rsidRPr="00087373">
              <w:rPr>
                <w:sz w:val="20"/>
              </w:rPr>
              <w:t xml:space="preserve"> or </w:t>
            </w:r>
            <w:r w:rsidRPr="00087373">
              <w:rPr>
                <w:i/>
                <w:sz w:val="20"/>
              </w:rPr>
              <w:t>generating units</w:t>
            </w:r>
            <w:r w:rsidRPr="00087373">
              <w:rPr>
                <w:sz w:val="20"/>
              </w:rPr>
              <w:t xml:space="preserve"> is automatically transferred to a supply point which is not disconnected from the system, </w:t>
            </w:r>
            <w:proofErr w:type="gramStart"/>
            <w:r w:rsidRPr="00087373">
              <w:rPr>
                <w:sz w:val="20"/>
              </w:rPr>
              <w:t>e.g.</w:t>
            </w:r>
            <w:proofErr w:type="gramEnd"/>
            <w:r w:rsidRPr="00087373">
              <w:rPr>
                <w:sz w:val="20"/>
              </w:rPr>
              <w:t xml:space="preserve"> the station board, then this shall not be deducted from the total </w:t>
            </w:r>
            <w:r w:rsidRPr="00087373">
              <w:rPr>
                <w:i/>
                <w:sz w:val="20"/>
              </w:rPr>
              <w:t>loss of power infeed</w:t>
            </w:r>
            <w:r w:rsidRPr="00087373">
              <w:rPr>
                <w:sz w:val="20"/>
              </w:rPr>
              <w:t xml:space="preserve"> to the system. </w:t>
            </w:r>
          </w:p>
          <w:p w14:paraId="45B0EE59" w14:textId="77777777" w:rsidR="00327D86" w:rsidRDefault="0035318E">
            <w:pPr>
              <w:spacing w:after="120"/>
              <w:rPr>
                <w:sz w:val="20"/>
              </w:rPr>
            </w:pPr>
            <w:proofErr w:type="gramStart"/>
            <w:r w:rsidRPr="00087373">
              <w:rPr>
                <w:sz w:val="20"/>
              </w:rPr>
              <w:t>For the purpose of</w:t>
            </w:r>
            <w:proofErr w:type="gramEnd"/>
            <w:r w:rsidRPr="00087373">
              <w:rPr>
                <w:sz w:val="20"/>
              </w:rPr>
              <w:t xml:space="preserve"> the operational criteria</w:t>
            </w:r>
            <w:r w:rsidR="00327D86">
              <w:rPr>
                <w:sz w:val="20"/>
              </w:rPr>
              <w:t>:</w:t>
            </w:r>
          </w:p>
          <w:p w14:paraId="2FB4B0D0" w14:textId="4EAC2AC4" w:rsidR="00240EC5" w:rsidRDefault="0035318E" w:rsidP="00327D86">
            <w:pPr>
              <w:numPr>
                <w:ilvl w:val="0"/>
                <w:numId w:val="66"/>
              </w:numPr>
              <w:spacing w:after="120"/>
              <w:rPr>
                <w:sz w:val="20"/>
              </w:rPr>
            </w:pPr>
            <w:r w:rsidRPr="00087373">
              <w:rPr>
                <w:sz w:val="20"/>
              </w:rPr>
              <w:t xml:space="preserve">the </w:t>
            </w:r>
            <w:r w:rsidRPr="00087373">
              <w:rPr>
                <w:i/>
                <w:sz w:val="20"/>
              </w:rPr>
              <w:t xml:space="preserve">loss of power </w:t>
            </w:r>
            <w:r w:rsidR="00087373" w:rsidRPr="00087373">
              <w:rPr>
                <w:i/>
                <w:sz w:val="20"/>
              </w:rPr>
              <w:t>infeed</w:t>
            </w:r>
            <w:r w:rsidRPr="00087373">
              <w:rPr>
                <w:sz w:val="20"/>
              </w:rPr>
              <w:t xml:space="preserve"> includes the output of a single </w:t>
            </w:r>
            <w:r w:rsidRPr="00087373">
              <w:rPr>
                <w:i/>
                <w:sz w:val="20"/>
              </w:rPr>
              <w:t>generating unit</w:t>
            </w:r>
            <w:r w:rsidRPr="00087373">
              <w:rPr>
                <w:sz w:val="20"/>
              </w:rPr>
              <w:t xml:space="preserve">, CCGT Module, boiler, nuclear reactor or </w:t>
            </w:r>
            <w:r w:rsidR="00F12BF5" w:rsidRPr="00F12BF5">
              <w:rPr>
                <w:sz w:val="20"/>
              </w:rPr>
              <w:t xml:space="preserve">import from an </w:t>
            </w:r>
            <w:r w:rsidR="00F12BF5" w:rsidRPr="005710DE">
              <w:rPr>
                <w:i/>
                <w:sz w:val="20"/>
              </w:rPr>
              <w:t>external system</w:t>
            </w:r>
            <w:r w:rsidR="00F12BF5" w:rsidRPr="00F12BF5">
              <w:rPr>
                <w:sz w:val="20"/>
              </w:rPr>
              <w:t xml:space="preserve"> via a HV</w:t>
            </w:r>
            <w:r w:rsidRPr="00087373">
              <w:rPr>
                <w:sz w:val="20"/>
              </w:rPr>
              <w:t>DC Link</w:t>
            </w:r>
            <w:r w:rsidR="00240EC5">
              <w:rPr>
                <w:sz w:val="20"/>
              </w:rPr>
              <w:t>.</w:t>
            </w:r>
            <w:r w:rsidRPr="00087373">
              <w:rPr>
                <w:sz w:val="20"/>
              </w:rPr>
              <w:t xml:space="preserve"> </w:t>
            </w:r>
          </w:p>
          <w:p w14:paraId="41EFE54B" w14:textId="77777777" w:rsidR="00240EC5" w:rsidRPr="006137A0" w:rsidRDefault="00BD0AB6" w:rsidP="00327D86">
            <w:pPr>
              <w:numPr>
                <w:ilvl w:val="0"/>
                <w:numId w:val="66"/>
              </w:numPr>
              <w:spacing w:after="120"/>
              <w:rPr>
                <w:sz w:val="20"/>
              </w:rPr>
            </w:pPr>
            <w:r w:rsidRPr="00087373">
              <w:rPr>
                <w:rFonts w:cs="Arial"/>
                <w:sz w:val="20"/>
              </w:rPr>
              <w:t xml:space="preserve">In the case of an </w:t>
            </w:r>
            <w:r w:rsidRPr="00087373">
              <w:rPr>
                <w:rFonts w:cs="Arial"/>
                <w:i/>
                <w:sz w:val="20"/>
              </w:rPr>
              <w:t>offshore generating unit</w:t>
            </w:r>
            <w:r w:rsidRPr="00087373">
              <w:rPr>
                <w:rFonts w:cs="Arial"/>
                <w:sz w:val="20"/>
              </w:rPr>
              <w:t xml:space="preserve"> or group of </w:t>
            </w:r>
            <w:r w:rsidRPr="00087373">
              <w:rPr>
                <w:rFonts w:cs="Arial"/>
                <w:i/>
                <w:sz w:val="20"/>
              </w:rPr>
              <w:t>offshore generating units</w:t>
            </w:r>
            <w:r w:rsidRPr="00087373">
              <w:rPr>
                <w:rFonts w:cs="Arial"/>
                <w:sz w:val="20"/>
              </w:rPr>
              <w:t xml:space="preserve">, the </w:t>
            </w:r>
            <w:r w:rsidRPr="00087373">
              <w:rPr>
                <w:rFonts w:cs="Arial"/>
                <w:i/>
                <w:sz w:val="20"/>
              </w:rPr>
              <w:t>loss of power infeed</w:t>
            </w:r>
            <w:r w:rsidRPr="00087373">
              <w:rPr>
                <w:rFonts w:cs="Arial"/>
                <w:sz w:val="20"/>
              </w:rPr>
              <w:t xml:space="preserve"> is measured at the </w:t>
            </w:r>
            <w:r w:rsidRPr="00087373">
              <w:rPr>
                <w:rFonts w:cs="Arial"/>
                <w:i/>
                <w:sz w:val="20"/>
              </w:rPr>
              <w:t>interface point,</w:t>
            </w:r>
            <w:r w:rsidRPr="00087373">
              <w:rPr>
                <w:rFonts w:cs="Arial"/>
                <w:sz w:val="20"/>
              </w:rPr>
              <w:t xml:space="preserve"> or </w:t>
            </w:r>
            <w:r w:rsidRPr="00087373">
              <w:rPr>
                <w:rFonts w:cs="Arial"/>
                <w:i/>
                <w:sz w:val="20"/>
              </w:rPr>
              <w:t>user system interface point,</w:t>
            </w:r>
            <w:r w:rsidRPr="00087373">
              <w:rPr>
                <w:rFonts w:cs="Arial"/>
                <w:sz w:val="20"/>
              </w:rPr>
              <w:t xml:space="preserve"> as appropriate.</w:t>
            </w:r>
            <w:r w:rsidR="008C583B" w:rsidRPr="00087373">
              <w:rPr>
                <w:rFonts w:cs="Arial"/>
                <w:sz w:val="20"/>
              </w:rPr>
              <w:t xml:space="preserve"> </w:t>
            </w:r>
          </w:p>
          <w:p w14:paraId="2B3C3DE5" w14:textId="77777777" w:rsidR="0035318E" w:rsidRPr="00087373" w:rsidRDefault="008C583B" w:rsidP="005710DE">
            <w:pPr>
              <w:numPr>
                <w:ilvl w:val="0"/>
                <w:numId w:val="66"/>
              </w:numPr>
              <w:spacing w:after="120"/>
              <w:rPr>
                <w:sz w:val="20"/>
              </w:rPr>
            </w:pPr>
            <w:r w:rsidRPr="00087373">
              <w:rPr>
                <w:rFonts w:cs="Arial"/>
                <w:sz w:val="20"/>
              </w:rPr>
              <w:t>In</w:t>
            </w:r>
            <w:r w:rsidR="00923EA9" w:rsidRPr="00087373">
              <w:rPr>
                <w:rFonts w:cs="Arial"/>
                <w:sz w:val="20"/>
              </w:rPr>
              <w:t xml:space="preserve"> the</w:t>
            </w:r>
            <w:r w:rsidRPr="00087373">
              <w:rPr>
                <w:rFonts w:cs="Arial"/>
                <w:sz w:val="20"/>
              </w:rPr>
              <w:t xml:space="preserve"> case of an </w:t>
            </w:r>
            <w:r w:rsidR="00923EA9" w:rsidRPr="00087373">
              <w:rPr>
                <w:rFonts w:cs="Arial"/>
                <w:i/>
                <w:sz w:val="20"/>
              </w:rPr>
              <w:t>o</w:t>
            </w:r>
            <w:r w:rsidRPr="00087373">
              <w:rPr>
                <w:rFonts w:cs="Arial"/>
                <w:i/>
                <w:sz w:val="20"/>
              </w:rPr>
              <w:t xml:space="preserve">ffshore generating unit </w:t>
            </w:r>
            <w:r w:rsidRPr="00087373">
              <w:rPr>
                <w:rFonts w:cs="Arial"/>
                <w:sz w:val="20"/>
              </w:rPr>
              <w:t xml:space="preserve">or group of </w:t>
            </w:r>
            <w:r w:rsidRPr="00087373">
              <w:rPr>
                <w:rFonts w:cs="Arial"/>
                <w:i/>
                <w:sz w:val="20"/>
              </w:rPr>
              <w:t>offshore generating units</w:t>
            </w:r>
            <w:r w:rsidRPr="00087373">
              <w:rPr>
                <w:rFonts w:cs="Arial"/>
                <w:sz w:val="20"/>
              </w:rPr>
              <w:t xml:space="preserve"> for which infeed will be automatically re-distributed to one or more </w:t>
            </w:r>
            <w:r w:rsidR="00923EA9" w:rsidRPr="00087373">
              <w:rPr>
                <w:rFonts w:cs="Arial"/>
                <w:i/>
                <w:sz w:val="20"/>
              </w:rPr>
              <w:t xml:space="preserve">interface points </w:t>
            </w:r>
            <w:r w:rsidR="00923EA9" w:rsidRPr="00087373">
              <w:rPr>
                <w:rFonts w:cs="Arial"/>
                <w:sz w:val="20"/>
              </w:rPr>
              <w:t>or</w:t>
            </w:r>
            <w:r w:rsidRPr="00087373">
              <w:rPr>
                <w:rFonts w:cs="Arial"/>
                <w:i/>
                <w:sz w:val="20"/>
              </w:rPr>
              <w:t xml:space="preserve"> user system interface points </w:t>
            </w:r>
            <w:r w:rsidRPr="00087373">
              <w:rPr>
                <w:rFonts w:cs="Arial"/>
                <w:sz w:val="20"/>
              </w:rPr>
              <w:t>through one or more interlinks, the re-distribution should be taken into account</w:t>
            </w:r>
            <w:r w:rsidR="00923EA9" w:rsidRPr="00087373">
              <w:rPr>
                <w:rFonts w:cs="Arial"/>
                <w:sz w:val="20"/>
              </w:rPr>
              <w:t xml:space="preserve"> in</w:t>
            </w:r>
            <w:r w:rsidRPr="00087373">
              <w:rPr>
                <w:rFonts w:cs="Arial"/>
                <w:sz w:val="20"/>
              </w:rPr>
              <w:t xml:space="preserve"> determining the total generation capacity that is disconnected. However, in assessing </w:t>
            </w:r>
            <w:r w:rsidR="005D37CF" w:rsidRPr="00087373">
              <w:rPr>
                <w:rFonts w:cs="Arial"/>
                <w:sz w:val="20"/>
              </w:rPr>
              <w:t xml:space="preserve">this </w:t>
            </w:r>
            <w:r w:rsidRPr="00087373">
              <w:rPr>
                <w:rFonts w:cs="Arial"/>
                <w:sz w:val="20"/>
              </w:rPr>
              <w:t>re-</w:t>
            </w:r>
            <w:r w:rsidR="005D37CF" w:rsidRPr="00087373">
              <w:rPr>
                <w:rFonts w:cs="Arial"/>
                <w:sz w:val="20"/>
              </w:rPr>
              <w:t>distribution, consequential losses of infeed that might occur in the re-distribution timescales due to wider generation instability or tripping, including losses at distribution voltage levels, should be taken into account.</w:t>
            </w:r>
          </w:p>
        </w:tc>
      </w:tr>
      <w:tr w:rsidR="0035318E" w:rsidRPr="00087373" w14:paraId="00015DBE" w14:textId="77777777" w:rsidTr="003C2354">
        <w:trPr>
          <w:cantSplit/>
        </w:trPr>
        <w:tc>
          <w:tcPr>
            <w:tcW w:w="3261" w:type="dxa"/>
          </w:tcPr>
          <w:p w14:paraId="6A632304" w14:textId="77777777" w:rsidR="00240EC5" w:rsidRDefault="00240EC5">
            <w:pPr>
              <w:spacing w:after="120"/>
              <w:jc w:val="left"/>
              <w:rPr>
                <w:sz w:val="20"/>
              </w:rPr>
            </w:pPr>
          </w:p>
          <w:p w14:paraId="78433873" w14:textId="77777777" w:rsidR="0035318E" w:rsidRPr="00087373" w:rsidRDefault="00240EC5">
            <w:pPr>
              <w:spacing w:after="120"/>
              <w:jc w:val="left"/>
              <w:rPr>
                <w:sz w:val="20"/>
              </w:rPr>
            </w:pPr>
            <w:r w:rsidRPr="00240EC5">
              <w:rPr>
                <w:sz w:val="20"/>
              </w:rPr>
              <w:t>Loss of Power Outfeed</w:t>
            </w:r>
          </w:p>
        </w:tc>
        <w:tc>
          <w:tcPr>
            <w:tcW w:w="5046" w:type="dxa"/>
          </w:tcPr>
          <w:p w14:paraId="45D9987A" w14:textId="77777777" w:rsidR="0035318E" w:rsidRDefault="0035318E">
            <w:pPr>
              <w:spacing w:after="120"/>
              <w:rPr>
                <w:sz w:val="20"/>
              </w:rPr>
            </w:pPr>
          </w:p>
          <w:p w14:paraId="47BB4E2C" w14:textId="77777777" w:rsidR="00240EC5" w:rsidRPr="00240EC5" w:rsidRDefault="00240EC5" w:rsidP="00240EC5">
            <w:pPr>
              <w:spacing w:after="120"/>
              <w:rPr>
                <w:sz w:val="20"/>
              </w:rPr>
            </w:pPr>
            <w:r w:rsidRPr="00240EC5">
              <w:rPr>
                <w:sz w:val="20"/>
              </w:rPr>
              <w:t xml:space="preserve">The load taken by storage units, </w:t>
            </w:r>
            <w:r w:rsidRPr="005710DE">
              <w:rPr>
                <w:i/>
                <w:sz w:val="20"/>
              </w:rPr>
              <w:t>non-embedded customers, grid supply points</w:t>
            </w:r>
            <w:r w:rsidRPr="00240EC5">
              <w:rPr>
                <w:sz w:val="20"/>
              </w:rPr>
              <w:t xml:space="preserve">, or the export to </w:t>
            </w:r>
            <w:r w:rsidRPr="005710DE">
              <w:rPr>
                <w:i/>
                <w:sz w:val="20"/>
              </w:rPr>
              <w:t>external systems</w:t>
            </w:r>
            <w:r w:rsidRPr="00240EC5">
              <w:rPr>
                <w:sz w:val="20"/>
              </w:rPr>
              <w:t xml:space="preserve"> disconnected from the </w:t>
            </w:r>
            <w:r w:rsidRPr="005710DE">
              <w:rPr>
                <w:i/>
                <w:sz w:val="20"/>
              </w:rPr>
              <w:t>national electricity transmission system</w:t>
            </w:r>
            <w:r w:rsidRPr="00240EC5">
              <w:rPr>
                <w:sz w:val="20"/>
              </w:rPr>
              <w:t xml:space="preserve"> by a secured event, less the generation disconnected from the </w:t>
            </w:r>
            <w:r w:rsidRPr="005710DE">
              <w:rPr>
                <w:i/>
                <w:sz w:val="20"/>
              </w:rPr>
              <w:t>national electricity transmission system</w:t>
            </w:r>
            <w:r w:rsidRPr="00240EC5">
              <w:rPr>
                <w:sz w:val="20"/>
              </w:rPr>
              <w:t xml:space="preserve"> by the same </w:t>
            </w:r>
            <w:r w:rsidRPr="005710DE">
              <w:rPr>
                <w:i/>
                <w:sz w:val="20"/>
              </w:rPr>
              <w:t>secured event</w:t>
            </w:r>
            <w:r w:rsidRPr="00240EC5">
              <w:rPr>
                <w:sz w:val="20"/>
              </w:rPr>
              <w:t xml:space="preserve">. </w:t>
            </w:r>
          </w:p>
          <w:p w14:paraId="77B2BD41" w14:textId="77777777" w:rsidR="00240EC5" w:rsidRPr="00240EC5" w:rsidRDefault="00240EC5" w:rsidP="00240EC5">
            <w:pPr>
              <w:spacing w:after="120"/>
              <w:rPr>
                <w:sz w:val="20"/>
              </w:rPr>
            </w:pPr>
            <w:r w:rsidRPr="00240EC5">
              <w:rPr>
                <w:sz w:val="20"/>
              </w:rPr>
              <w:t xml:space="preserve">For the avoidance of doubt if, following such a secured event, demand associated with the normal operation of the affected outfeed is automatically transferred to a </w:t>
            </w:r>
            <w:r w:rsidRPr="005710DE">
              <w:rPr>
                <w:i/>
                <w:sz w:val="20"/>
              </w:rPr>
              <w:t>grid supply point</w:t>
            </w:r>
            <w:r w:rsidRPr="00240EC5">
              <w:rPr>
                <w:sz w:val="20"/>
              </w:rPr>
              <w:t xml:space="preserve"> which is not disconnected from the </w:t>
            </w:r>
            <w:r w:rsidRPr="005710DE">
              <w:rPr>
                <w:i/>
                <w:sz w:val="20"/>
              </w:rPr>
              <w:t>national electricity transmission system</w:t>
            </w:r>
            <w:r w:rsidRPr="00240EC5">
              <w:rPr>
                <w:sz w:val="20"/>
              </w:rPr>
              <w:t xml:space="preserve">, then this shall not be added to the total </w:t>
            </w:r>
            <w:r w:rsidRPr="005710DE">
              <w:rPr>
                <w:i/>
                <w:sz w:val="20"/>
              </w:rPr>
              <w:t>loss of power outfeed</w:t>
            </w:r>
            <w:r w:rsidRPr="00240EC5">
              <w:rPr>
                <w:sz w:val="20"/>
              </w:rPr>
              <w:t xml:space="preserve"> to the system. </w:t>
            </w:r>
          </w:p>
          <w:p w14:paraId="1F136D90" w14:textId="77777777" w:rsidR="00240EC5" w:rsidRPr="00240EC5" w:rsidRDefault="00240EC5" w:rsidP="00240EC5">
            <w:pPr>
              <w:spacing w:after="120"/>
              <w:rPr>
                <w:sz w:val="20"/>
              </w:rPr>
            </w:pPr>
            <w:proofErr w:type="gramStart"/>
            <w:r w:rsidRPr="00240EC5">
              <w:rPr>
                <w:sz w:val="20"/>
              </w:rPr>
              <w:t>For the purpose of</w:t>
            </w:r>
            <w:proofErr w:type="gramEnd"/>
            <w:r w:rsidRPr="00240EC5">
              <w:rPr>
                <w:sz w:val="20"/>
              </w:rPr>
              <w:t xml:space="preserve"> the operational criteria: </w:t>
            </w:r>
          </w:p>
          <w:p w14:paraId="475EE608" w14:textId="77777777" w:rsidR="00083DFD" w:rsidRDefault="00240EC5" w:rsidP="00240EC5">
            <w:pPr>
              <w:numPr>
                <w:ilvl w:val="0"/>
                <w:numId w:val="67"/>
              </w:numPr>
              <w:spacing w:after="120"/>
              <w:rPr>
                <w:sz w:val="20"/>
              </w:rPr>
            </w:pPr>
            <w:r w:rsidRPr="00240EC5">
              <w:rPr>
                <w:sz w:val="20"/>
              </w:rPr>
              <w:t xml:space="preserve">the </w:t>
            </w:r>
            <w:r w:rsidRPr="005710DE">
              <w:rPr>
                <w:i/>
                <w:sz w:val="20"/>
              </w:rPr>
              <w:t>loss of power outfeed</w:t>
            </w:r>
            <w:r w:rsidRPr="00240EC5">
              <w:rPr>
                <w:sz w:val="20"/>
              </w:rPr>
              <w:t xml:space="preserve"> includes demand from pump storage, battery storage and other storage, </w:t>
            </w:r>
            <w:r w:rsidRPr="005710DE">
              <w:rPr>
                <w:i/>
                <w:sz w:val="20"/>
              </w:rPr>
              <w:t>non-embedded customers</w:t>
            </w:r>
            <w:r w:rsidRPr="00240EC5">
              <w:rPr>
                <w:sz w:val="20"/>
              </w:rPr>
              <w:t xml:space="preserve">, and export to </w:t>
            </w:r>
            <w:r w:rsidRPr="005710DE">
              <w:rPr>
                <w:i/>
                <w:sz w:val="20"/>
              </w:rPr>
              <w:t>external systems</w:t>
            </w:r>
            <w:r w:rsidRPr="00240EC5">
              <w:rPr>
                <w:sz w:val="20"/>
              </w:rPr>
              <w:t xml:space="preserve"> via a HVDC Link. </w:t>
            </w:r>
          </w:p>
          <w:p w14:paraId="1EABAE01" w14:textId="77777777" w:rsidR="00240EC5" w:rsidRPr="009219E9" w:rsidRDefault="00240EC5" w:rsidP="005710DE">
            <w:pPr>
              <w:numPr>
                <w:ilvl w:val="0"/>
                <w:numId w:val="67"/>
              </w:numPr>
              <w:spacing w:after="120"/>
              <w:rPr>
                <w:sz w:val="20"/>
              </w:rPr>
            </w:pPr>
            <w:r w:rsidRPr="006137A0">
              <w:rPr>
                <w:sz w:val="20"/>
              </w:rPr>
              <w:t xml:space="preserve">In the case of an </w:t>
            </w:r>
            <w:r w:rsidRPr="005710DE">
              <w:rPr>
                <w:i/>
                <w:sz w:val="20"/>
              </w:rPr>
              <w:t>offshore transmission system</w:t>
            </w:r>
            <w:r w:rsidRPr="006137A0">
              <w:rPr>
                <w:sz w:val="20"/>
              </w:rPr>
              <w:t xml:space="preserve">, the </w:t>
            </w:r>
            <w:r w:rsidRPr="005710DE">
              <w:rPr>
                <w:i/>
                <w:sz w:val="20"/>
              </w:rPr>
              <w:t>loss of power outfeed</w:t>
            </w:r>
            <w:r w:rsidRPr="006137A0">
              <w:rPr>
                <w:sz w:val="20"/>
              </w:rPr>
              <w:t xml:space="preserve"> is measured at the </w:t>
            </w:r>
            <w:r w:rsidRPr="005710DE">
              <w:rPr>
                <w:i/>
                <w:sz w:val="20"/>
              </w:rPr>
              <w:t>interface point</w:t>
            </w:r>
            <w:r w:rsidRPr="006137A0">
              <w:rPr>
                <w:sz w:val="20"/>
              </w:rPr>
              <w:t xml:space="preserve">, </w:t>
            </w:r>
            <w:r w:rsidRPr="005710DE">
              <w:rPr>
                <w:i/>
                <w:sz w:val="20"/>
              </w:rPr>
              <w:t>or user system interface point</w:t>
            </w:r>
            <w:r w:rsidRPr="006137A0">
              <w:rPr>
                <w:sz w:val="20"/>
              </w:rPr>
              <w:t>, as appropriate.</w:t>
            </w:r>
          </w:p>
          <w:p w14:paraId="3B3F21D3" w14:textId="77777777" w:rsidR="00240EC5" w:rsidRPr="00087373" w:rsidRDefault="00240EC5" w:rsidP="00240EC5">
            <w:pPr>
              <w:spacing w:after="120"/>
              <w:rPr>
                <w:sz w:val="20"/>
              </w:rPr>
            </w:pPr>
          </w:p>
        </w:tc>
      </w:tr>
      <w:tr w:rsidR="0035318E" w:rsidRPr="00087373" w14:paraId="2359B4A6" w14:textId="77777777" w:rsidTr="003C2354">
        <w:trPr>
          <w:cantSplit/>
        </w:trPr>
        <w:tc>
          <w:tcPr>
            <w:tcW w:w="3261" w:type="dxa"/>
          </w:tcPr>
          <w:p w14:paraId="4F75FD71" w14:textId="77777777" w:rsidR="0035318E" w:rsidRPr="00087373" w:rsidRDefault="0035318E">
            <w:pPr>
              <w:spacing w:after="120"/>
              <w:jc w:val="left"/>
              <w:rPr>
                <w:sz w:val="20"/>
              </w:rPr>
            </w:pPr>
            <w:r w:rsidRPr="00087373">
              <w:rPr>
                <w:sz w:val="20"/>
              </w:rPr>
              <w:t>Loss of Supply Capacity</w:t>
            </w:r>
          </w:p>
        </w:tc>
        <w:tc>
          <w:tcPr>
            <w:tcW w:w="5046" w:type="dxa"/>
          </w:tcPr>
          <w:p w14:paraId="7C88B376" w14:textId="77777777" w:rsidR="0035318E" w:rsidRPr="00087373" w:rsidRDefault="0035318E">
            <w:pPr>
              <w:spacing w:after="120"/>
              <w:rPr>
                <w:sz w:val="20"/>
              </w:rPr>
            </w:pPr>
            <w:r w:rsidRPr="00087373">
              <w:rPr>
                <w:sz w:val="20"/>
              </w:rPr>
              <w:t xml:space="preserve">This is the reduction in the supply capacity at a </w:t>
            </w:r>
            <w:r w:rsidRPr="00087373">
              <w:rPr>
                <w:i/>
                <w:sz w:val="20"/>
              </w:rPr>
              <w:t>Grid Supply Point</w:t>
            </w:r>
            <w:r w:rsidRPr="00087373">
              <w:rPr>
                <w:sz w:val="20"/>
              </w:rPr>
              <w:t xml:space="preserve"> </w:t>
            </w:r>
            <w:r w:rsidR="00D01C5F" w:rsidRPr="00087373">
              <w:rPr>
                <w:sz w:val="20"/>
              </w:rPr>
              <w:t xml:space="preserve">or </w:t>
            </w:r>
            <w:r w:rsidR="00D01C5F" w:rsidRPr="00087373">
              <w:rPr>
                <w:i/>
                <w:sz w:val="20"/>
              </w:rPr>
              <w:t>offshore supply point</w:t>
            </w:r>
            <w:r w:rsidR="00D01C5F" w:rsidRPr="00087373">
              <w:rPr>
                <w:sz w:val="20"/>
              </w:rPr>
              <w:t xml:space="preserve"> </w:t>
            </w:r>
            <w:proofErr w:type="gramStart"/>
            <w:r w:rsidRPr="00087373">
              <w:rPr>
                <w:sz w:val="20"/>
              </w:rPr>
              <w:t>as a result of</w:t>
            </w:r>
            <w:proofErr w:type="gramEnd"/>
            <w:r w:rsidRPr="00087373">
              <w:rPr>
                <w:sz w:val="20"/>
              </w:rPr>
              <w:t xml:space="preserve"> the </w:t>
            </w:r>
            <w:r w:rsidRPr="00087373">
              <w:rPr>
                <w:i/>
                <w:sz w:val="20"/>
              </w:rPr>
              <w:t>transmission licensees’ failure</w:t>
            </w:r>
            <w:r w:rsidRPr="00087373">
              <w:rPr>
                <w:sz w:val="20"/>
              </w:rPr>
              <w:t xml:space="preserve"> to maintain the potential to provide the supply capacity in full. For the avoidance of doubt, where the </w:t>
            </w:r>
            <w:r w:rsidRPr="00087373">
              <w:rPr>
                <w:i/>
                <w:sz w:val="20"/>
              </w:rPr>
              <w:t xml:space="preserve">transmission licensees </w:t>
            </w:r>
            <w:r w:rsidRPr="00087373">
              <w:rPr>
                <w:sz w:val="20"/>
              </w:rPr>
              <w:t xml:space="preserve">do maintain the potential to provide a supply but, following an outage, demand is lost because of circuit configurations not under the control of the </w:t>
            </w:r>
            <w:r w:rsidRPr="00087373">
              <w:rPr>
                <w:i/>
                <w:sz w:val="20"/>
              </w:rPr>
              <w:t>transmission licensees</w:t>
            </w:r>
            <w:r w:rsidRPr="00087373">
              <w:rPr>
                <w:sz w:val="20"/>
              </w:rPr>
              <w:t xml:space="preserve">, that lost supply does not constitute </w:t>
            </w:r>
            <w:r w:rsidRPr="00087373">
              <w:rPr>
                <w:i/>
                <w:sz w:val="20"/>
              </w:rPr>
              <w:t>loss of supply capacity</w:t>
            </w:r>
            <w:r w:rsidRPr="00087373">
              <w:rPr>
                <w:sz w:val="20"/>
              </w:rPr>
              <w:t>.</w:t>
            </w:r>
          </w:p>
        </w:tc>
      </w:tr>
      <w:tr w:rsidR="0035318E" w:rsidRPr="00087373" w14:paraId="4757E619" w14:textId="77777777" w:rsidTr="003C2354">
        <w:trPr>
          <w:cantSplit/>
        </w:trPr>
        <w:tc>
          <w:tcPr>
            <w:tcW w:w="3261" w:type="dxa"/>
          </w:tcPr>
          <w:p w14:paraId="437404AB" w14:textId="77777777" w:rsidR="0035318E" w:rsidRPr="00087373" w:rsidRDefault="0035318E">
            <w:pPr>
              <w:spacing w:after="120"/>
              <w:jc w:val="left"/>
              <w:rPr>
                <w:sz w:val="20"/>
              </w:rPr>
            </w:pPr>
          </w:p>
        </w:tc>
        <w:tc>
          <w:tcPr>
            <w:tcW w:w="5046" w:type="dxa"/>
          </w:tcPr>
          <w:p w14:paraId="54E3EF15" w14:textId="77777777" w:rsidR="0035318E" w:rsidRPr="00087373" w:rsidRDefault="0035318E">
            <w:pPr>
              <w:spacing w:after="120"/>
              <w:rPr>
                <w:sz w:val="20"/>
              </w:rPr>
            </w:pPr>
          </w:p>
        </w:tc>
      </w:tr>
      <w:tr w:rsidR="0035318E" w:rsidRPr="00087373" w14:paraId="50542D11" w14:textId="77777777" w:rsidTr="003C2354">
        <w:trPr>
          <w:cantSplit/>
        </w:trPr>
        <w:tc>
          <w:tcPr>
            <w:tcW w:w="3261" w:type="dxa"/>
          </w:tcPr>
          <w:p w14:paraId="12233563" w14:textId="77777777" w:rsidR="0035318E" w:rsidRPr="00087373" w:rsidRDefault="0035318E">
            <w:pPr>
              <w:spacing w:after="120"/>
              <w:jc w:val="left"/>
              <w:rPr>
                <w:sz w:val="20"/>
              </w:rPr>
            </w:pPr>
            <w:r w:rsidRPr="00087373">
              <w:rPr>
                <w:sz w:val="20"/>
              </w:rPr>
              <w:t>Main Interconnected Transmission System (MITS)</w:t>
            </w:r>
          </w:p>
        </w:tc>
        <w:tc>
          <w:tcPr>
            <w:tcW w:w="5046" w:type="dxa"/>
          </w:tcPr>
          <w:p w14:paraId="6BC3C472" w14:textId="77777777" w:rsidR="0035318E" w:rsidRPr="00087373" w:rsidRDefault="0035318E">
            <w:pPr>
              <w:spacing w:after="120"/>
              <w:rPr>
                <w:sz w:val="20"/>
              </w:rPr>
            </w:pPr>
            <w:r w:rsidRPr="00087373">
              <w:rPr>
                <w:sz w:val="20"/>
              </w:rPr>
              <w:t xml:space="preserve">This comprises all the 400kV and 275kV elements of the </w:t>
            </w:r>
            <w:r w:rsidRPr="00087373">
              <w:rPr>
                <w:i/>
                <w:sz w:val="20"/>
              </w:rPr>
              <w:t>onshore</w:t>
            </w:r>
            <w:r w:rsidRPr="00087373">
              <w:rPr>
                <w:sz w:val="20"/>
              </w:rPr>
              <w:t xml:space="preserve"> </w:t>
            </w:r>
            <w:r w:rsidRPr="00087373">
              <w:rPr>
                <w:i/>
                <w:sz w:val="20"/>
              </w:rPr>
              <w:t>transmission system</w:t>
            </w:r>
            <w:r w:rsidRPr="00087373">
              <w:rPr>
                <w:sz w:val="20"/>
              </w:rPr>
              <w:t xml:space="preserve"> and, in Scotland, the 132kV elements of the </w:t>
            </w:r>
            <w:r w:rsidRPr="00087373">
              <w:rPr>
                <w:i/>
                <w:sz w:val="20"/>
              </w:rPr>
              <w:t>onshore transmission system</w:t>
            </w:r>
            <w:r w:rsidRPr="00087373">
              <w:rPr>
                <w:sz w:val="20"/>
              </w:rPr>
              <w:t xml:space="preserve"> operated in parallel with the </w:t>
            </w:r>
            <w:proofErr w:type="spellStart"/>
            <w:r w:rsidRPr="00087373">
              <w:rPr>
                <w:i/>
                <w:sz w:val="20"/>
              </w:rPr>
              <w:t>supergrid</w:t>
            </w:r>
            <w:proofErr w:type="spellEnd"/>
            <w:r w:rsidRPr="00087373">
              <w:rPr>
                <w:sz w:val="20"/>
              </w:rPr>
              <w:t xml:space="preserve">, and any elements of </w:t>
            </w:r>
            <w:r w:rsidR="00BF5D24" w:rsidRPr="00087373">
              <w:rPr>
                <w:sz w:val="20"/>
              </w:rPr>
              <w:t>an</w:t>
            </w:r>
            <w:r w:rsidRPr="00087373">
              <w:rPr>
                <w:sz w:val="20"/>
              </w:rPr>
              <w:t xml:space="preserve"> </w:t>
            </w:r>
            <w:r w:rsidRPr="00087373">
              <w:rPr>
                <w:i/>
                <w:sz w:val="20"/>
              </w:rPr>
              <w:t>offshore transmission system</w:t>
            </w:r>
            <w:r w:rsidRPr="00087373">
              <w:rPr>
                <w:sz w:val="20"/>
              </w:rPr>
              <w:t xml:space="preserve"> operated in parallel with the </w:t>
            </w:r>
            <w:proofErr w:type="spellStart"/>
            <w:r w:rsidRPr="00087373">
              <w:rPr>
                <w:i/>
                <w:sz w:val="20"/>
              </w:rPr>
              <w:t>supergrid</w:t>
            </w:r>
            <w:proofErr w:type="spellEnd"/>
            <w:r w:rsidRPr="00087373">
              <w:rPr>
                <w:i/>
                <w:sz w:val="20"/>
              </w:rPr>
              <w:t xml:space="preserve">, </w:t>
            </w:r>
            <w:r w:rsidRPr="00087373">
              <w:rPr>
                <w:sz w:val="20"/>
              </w:rPr>
              <w:t xml:space="preserve">but excludes </w:t>
            </w:r>
            <w:r w:rsidRPr="00087373">
              <w:rPr>
                <w:i/>
                <w:sz w:val="20"/>
              </w:rPr>
              <w:t>generation circuits</w:t>
            </w:r>
            <w:r w:rsidRPr="00087373">
              <w:rPr>
                <w:sz w:val="20"/>
              </w:rPr>
              <w:t xml:space="preserve">, transformer connections to lower voltage systems, </w:t>
            </w:r>
            <w:r w:rsidRPr="00087373">
              <w:rPr>
                <w:i/>
                <w:sz w:val="20"/>
              </w:rPr>
              <w:t>external interconnections</w:t>
            </w:r>
            <w:r w:rsidRPr="00087373">
              <w:rPr>
                <w:sz w:val="20"/>
              </w:rPr>
              <w:t xml:space="preserve"> between the </w:t>
            </w:r>
            <w:r w:rsidRPr="00087373">
              <w:rPr>
                <w:i/>
                <w:sz w:val="20"/>
              </w:rPr>
              <w:t>onshore transmission system</w:t>
            </w:r>
            <w:r w:rsidRPr="00087373">
              <w:rPr>
                <w:sz w:val="20"/>
              </w:rPr>
              <w:t xml:space="preserve"> and </w:t>
            </w:r>
            <w:r w:rsidRPr="00087373">
              <w:rPr>
                <w:i/>
                <w:sz w:val="20"/>
              </w:rPr>
              <w:t>external systems,</w:t>
            </w:r>
            <w:r w:rsidRPr="00087373">
              <w:rPr>
                <w:sz w:val="20"/>
              </w:rPr>
              <w:t xml:space="preserve"> and any </w:t>
            </w:r>
            <w:r w:rsidRPr="00087373">
              <w:rPr>
                <w:i/>
                <w:sz w:val="20"/>
              </w:rPr>
              <w:t>offshore</w:t>
            </w:r>
            <w:r w:rsidRPr="00087373">
              <w:rPr>
                <w:sz w:val="20"/>
              </w:rPr>
              <w:t xml:space="preserve"> </w:t>
            </w:r>
            <w:r w:rsidRPr="00087373">
              <w:rPr>
                <w:i/>
                <w:sz w:val="20"/>
              </w:rPr>
              <w:t xml:space="preserve">transmission systems </w:t>
            </w:r>
            <w:r w:rsidRPr="00087373">
              <w:rPr>
                <w:sz w:val="20"/>
              </w:rPr>
              <w:t xml:space="preserve">radially connected to the </w:t>
            </w:r>
            <w:r w:rsidRPr="00087373">
              <w:rPr>
                <w:i/>
                <w:sz w:val="20"/>
              </w:rPr>
              <w:t>onshore transmission system</w:t>
            </w:r>
            <w:r w:rsidRPr="00087373">
              <w:rPr>
                <w:sz w:val="20"/>
              </w:rPr>
              <w:t xml:space="preserve"> via single </w:t>
            </w:r>
            <w:r w:rsidRPr="00087373">
              <w:rPr>
                <w:i/>
                <w:sz w:val="20"/>
              </w:rPr>
              <w:t>interface points.</w:t>
            </w:r>
          </w:p>
        </w:tc>
      </w:tr>
      <w:tr w:rsidR="0035318E" w:rsidRPr="00087373" w14:paraId="4A899237" w14:textId="77777777" w:rsidTr="003C2354">
        <w:trPr>
          <w:cantSplit/>
        </w:trPr>
        <w:tc>
          <w:tcPr>
            <w:tcW w:w="3261" w:type="dxa"/>
          </w:tcPr>
          <w:p w14:paraId="4851D57E" w14:textId="77777777" w:rsidR="0035318E" w:rsidRPr="00087373" w:rsidRDefault="0035318E">
            <w:pPr>
              <w:spacing w:after="120"/>
              <w:jc w:val="left"/>
              <w:rPr>
                <w:sz w:val="20"/>
              </w:rPr>
            </w:pPr>
          </w:p>
        </w:tc>
        <w:tc>
          <w:tcPr>
            <w:tcW w:w="5046" w:type="dxa"/>
          </w:tcPr>
          <w:p w14:paraId="06782755" w14:textId="77777777" w:rsidR="0035318E" w:rsidRPr="00087373" w:rsidRDefault="0035318E">
            <w:pPr>
              <w:spacing w:after="120"/>
              <w:rPr>
                <w:sz w:val="20"/>
              </w:rPr>
            </w:pPr>
          </w:p>
        </w:tc>
      </w:tr>
      <w:tr w:rsidR="0035318E" w:rsidRPr="00087373" w14:paraId="09DF23A5" w14:textId="77777777" w:rsidTr="003C2354">
        <w:trPr>
          <w:cantSplit/>
        </w:trPr>
        <w:tc>
          <w:tcPr>
            <w:tcW w:w="3261" w:type="dxa"/>
          </w:tcPr>
          <w:p w14:paraId="1ABB1383" w14:textId="77777777" w:rsidR="0035318E" w:rsidRPr="00087373" w:rsidRDefault="0035318E">
            <w:pPr>
              <w:spacing w:after="120"/>
              <w:jc w:val="left"/>
              <w:rPr>
                <w:sz w:val="20"/>
              </w:rPr>
            </w:pPr>
            <w:r w:rsidRPr="00087373">
              <w:rPr>
                <w:sz w:val="20"/>
              </w:rPr>
              <w:t>Maintenance Period Demand</w:t>
            </w:r>
          </w:p>
        </w:tc>
        <w:tc>
          <w:tcPr>
            <w:tcW w:w="5046" w:type="dxa"/>
          </w:tcPr>
          <w:p w14:paraId="15E83FAA" w14:textId="77777777" w:rsidR="0035318E" w:rsidRPr="00087373" w:rsidRDefault="0035318E">
            <w:pPr>
              <w:spacing w:after="120"/>
              <w:rPr>
                <w:sz w:val="20"/>
              </w:rPr>
            </w:pPr>
            <w:r w:rsidRPr="00087373">
              <w:rPr>
                <w:sz w:val="20"/>
              </w:rPr>
              <w:t xml:space="preserve">This is the demand level experienced at a </w:t>
            </w:r>
            <w:r w:rsidRPr="00087373">
              <w:rPr>
                <w:i/>
                <w:sz w:val="20"/>
              </w:rPr>
              <w:t>GSP</w:t>
            </w:r>
            <w:r w:rsidRPr="00087373">
              <w:rPr>
                <w:sz w:val="20"/>
              </w:rPr>
              <w:t xml:space="preserve"> and is the maximum demand level expected during the normal maintenance period. This level is such that the period in which maintenance could be undertaken is not unduly limited. Unless better data are available this should be 67% of the </w:t>
            </w:r>
            <w:r w:rsidRPr="00087373">
              <w:rPr>
                <w:i/>
                <w:sz w:val="20"/>
              </w:rPr>
              <w:t>group demand</w:t>
            </w:r>
            <w:r w:rsidRPr="00087373">
              <w:rPr>
                <w:sz w:val="20"/>
              </w:rPr>
              <w:t>.</w:t>
            </w:r>
          </w:p>
        </w:tc>
      </w:tr>
      <w:tr w:rsidR="0035318E" w:rsidRPr="00087373" w14:paraId="53E0914A" w14:textId="77777777" w:rsidTr="003C2354">
        <w:trPr>
          <w:cantSplit/>
        </w:trPr>
        <w:tc>
          <w:tcPr>
            <w:tcW w:w="3261" w:type="dxa"/>
          </w:tcPr>
          <w:p w14:paraId="50671DF9" w14:textId="77777777" w:rsidR="0035318E" w:rsidRPr="00087373" w:rsidRDefault="0035318E">
            <w:pPr>
              <w:spacing w:after="120"/>
              <w:jc w:val="left"/>
              <w:rPr>
                <w:sz w:val="20"/>
              </w:rPr>
            </w:pPr>
          </w:p>
        </w:tc>
        <w:tc>
          <w:tcPr>
            <w:tcW w:w="5046" w:type="dxa"/>
          </w:tcPr>
          <w:p w14:paraId="1EF5B9AB" w14:textId="77777777" w:rsidR="0035318E" w:rsidRPr="00087373" w:rsidRDefault="0035318E">
            <w:pPr>
              <w:spacing w:after="120"/>
              <w:rPr>
                <w:sz w:val="20"/>
              </w:rPr>
            </w:pPr>
          </w:p>
        </w:tc>
      </w:tr>
      <w:tr w:rsidR="0035318E" w:rsidRPr="00087373" w14:paraId="24F6C61C" w14:textId="77777777" w:rsidTr="003C2354">
        <w:trPr>
          <w:cantSplit/>
        </w:trPr>
        <w:tc>
          <w:tcPr>
            <w:tcW w:w="3261" w:type="dxa"/>
          </w:tcPr>
          <w:p w14:paraId="69329840" w14:textId="77777777" w:rsidR="0035318E" w:rsidRPr="00087373" w:rsidRDefault="0035318E">
            <w:pPr>
              <w:spacing w:after="120"/>
              <w:jc w:val="left"/>
              <w:rPr>
                <w:sz w:val="20"/>
              </w:rPr>
            </w:pPr>
            <w:r w:rsidRPr="00087373">
              <w:rPr>
                <w:sz w:val="20"/>
              </w:rPr>
              <w:t>Major System Fault</w:t>
            </w:r>
          </w:p>
        </w:tc>
        <w:tc>
          <w:tcPr>
            <w:tcW w:w="5046" w:type="dxa"/>
          </w:tcPr>
          <w:p w14:paraId="5507BD52" w14:textId="77777777" w:rsidR="0035318E" w:rsidRPr="00087373" w:rsidRDefault="0035318E">
            <w:pPr>
              <w:spacing w:after="120"/>
              <w:rPr>
                <w:sz w:val="20"/>
              </w:rPr>
            </w:pPr>
            <w:r w:rsidRPr="00087373">
              <w:rPr>
                <w:sz w:val="20"/>
              </w:rPr>
              <w:t xml:space="preserve">An event or sequence of events so fast that it is not practically possible to re-secure the system between each one, more onerous than those included in the normal set of </w:t>
            </w:r>
            <w:r w:rsidRPr="00087373">
              <w:rPr>
                <w:i/>
                <w:sz w:val="20"/>
              </w:rPr>
              <w:t>secured events</w:t>
            </w:r>
            <w:r w:rsidRPr="00087373">
              <w:rPr>
                <w:sz w:val="20"/>
              </w:rPr>
              <w:t>.</w:t>
            </w:r>
          </w:p>
        </w:tc>
      </w:tr>
      <w:tr w:rsidR="0035318E" w:rsidRPr="00087373" w14:paraId="74A0C11A" w14:textId="77777777" w:rsidTr="003C2354">
        <w:trPr>
          <w:cantSplit/>
        </w:trPr>
        <w:tc>
          <w:tcPr>
            <w:tcW w:w="3261" w:type="dxa"/>
          </w:tcPr>
          <w:p w14:paraId="2A1AF96A" w14:textId="77777777" w:rsidR="0035318E" w:rsidRPr="00087373" w:rsidRDefault="0035318E">
            <w:pPr>
              <w:spacing w:after="120"/>
              <w:jc w:val="left"/>
              <w:rPr>
                <w:sz w:val="20"/>
              </w:rPr>
            </w:pPr>
          </w:p>
        </w:tc>
        <w:tc>
          <w:tcPr>
            <w:tcW w:w="5046" w:type="dxa"/>
          </w:tcPr>
          <w:p w14:paraId="67DF17CB" w14:textId="77777777" w:rsidR="0035318E" w:rsidRPr="00087373" w:rsidRDefault="0035318E">
            <w:pPr>
              <w:spacing w:after="120"/>
              <w:rPr>
                <w:sz w:val="20"/>
              </w:rPr>
            </w:pPr>
          </w:p>
        </w:tc>
      </w:tr>
      <w:tr w:rsidR="0035318E" w:rsidRPr="00087373" w14:paraId="15C78689" w14:textId="77777777" w:rsidTr="003C2354">
        <w:trPr>
          <w:cantSplit/>
        </w:trPr>
        <w:tc>
          <w:tcPr>
            <w:tcW w:w="3261" w:type="dxa"/>
          </w:tcPr>
          <w:p w14:paraId="561CF409" w14:textId="77777777" w:rsidR="0035318E" w:rsidRPr="00087373" w:rsidRDefault="0035318E">
            <w:pPr>
              <w:spacing w:after="120"/>
              <w:jc w:val="left"/>
              <w:rPr>
                <w:sz w:val="20"/>
              </w:rPr>
            </w:pPr>
            <w:r w:rsidRPr="00087373">
              <w:rPr>
                <w:sz w:val="20"/>
              </w:rPr>
              <w:t>Major System Risk</w:t>
            </w:r>
          </w:p>
        </w:tc>
        <w:tc>
          <w:tcPr>
            <w:tcW w:w="5046" w:type="dxa"/>
          </w:tcPr>
          <w:p w14:paraId="2FCAE532" w14:textId="77777777" w:rsidR="0035318E" w:rsidRPr="00087373" w:rsidRDefault="0035318E">
            <w:pPr>
              <w:spacing w:after="120"/>
              <w:rPr>
                <w:sz w:val="20"/>
              </w:rPr>
            </w:pPr>
            <w:r w:rsidRPr="00087373">
              <w:rPr>
                <w:sz w:val="20"/>
              </w:rPr>
              <w:t xml:space="preserve">A period of </w:t>
            </w:r>
            <w:r w:rsidRPr="00087373">
              <w:rPr>
                <w:i/>
                <w:sz w:val="20"/>
              </w:rPr>
              <w:t>major system risk</w:t>
            </w:r>
            <w:r w:rsidRPr="00087373">
              <w:rPr>
                <w:sz w:val="20"/>
              </w:rPr>
              <w:t xml:space="preserve"> is one in which </w:t>
            </w:r>
            <w:r w:rsidRPr="00087373">
              <w:rPr>
                <w:i/>
                <w:sz w:val="20"/>
              </w:rPr>
              <w:t xml:space="preserve">secured events </w:t>
            </w:r>
            <w:r w:rsidRPr="00087373">
              <w:rPr>
                <w:sz w:val="20"/>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tc>
      </w:tr>
      <w:tr w:rsidR="0035318E" w:rsidRPr="00087373" w14:paraId="311859EE" w14:textId="77777777" w:rsidTr="003C2354">
        <w:trPr>
          <w:cantSplit/>
        </w:trPr>
        <w:tc>
          <w:tcPr>
            <w:tcW w:w="3261" w:type="dxa"/>
          </w:tcPr>
          <w:p w14:paraId="2280E14E" w14:textId="77777777" w:rsidR="0035318E" w:rsidRPr="00087373" w:rsidRDefault="0035318E">
            <w:pPr>
              <w:spacing w:after="120"/>
              <w:jc w:val="left"/>
              <w:rPr>
                <w:sz w:val="20"/>
              </w:rPr>
            </w:pPr>
          </w:p>
        </w:tc>
        <w:tc>
          <w:tcPr>
            <w:tcW w:w="5046" w:type="dxa"/>
          </w:tcPr>
          <w:p w14:paraId="45503544" w14:textId="77777777" w:rsidR="0035318E" w:rsidRPr="00087373" w:rsidRDefault="0035318E">
            <w:pPr>
              <w:spacing w:after="120"/>
              <w:rPr>
                <w:sz w:val="20"/>
              </w:rPr>
            </w:pPr>
          </w:p>
        </w:tc>
      </w:tr>
      <w:tr w:rsidR="0035318E" w:rsidRPr="00087373" w14:paraId="07787440" w14:textId="77777777" w:rsidTr="003C2354">
        <w:trPr>
          <w:cantSplit/>
        </w:trPr>
        <w:tc>
          <w:tcPr>
            <w:tcW w:w="3261" w:type="dxa"/>
          </w:tcPr>
          <w:p w14:paraId="0E3ECC57" w14:textId="77777777" w:rsidR="0035318E" w:rsidRPr="00087373" w:rsidRDefault="0035318E">
            <w:pPr>
              <w:spacing w:after="120"/>
              <w:jc w:val="left"/>
              <w:rPr>
                <w:sz w:val="20"/>
              </w:rPr>
            </w:pPr>
            <w:r w:rsidRPr="00087373">
              <w:rPr>
                <w:sz w:val="20"/>
              </w:rPr>
              <w:t>Marshalling Substation</w:t>
            </w:r>
          </w:p>
        </w:tc>
        <w:tc>
          <w:tcPr>
            <w:tcW w:w="5046" w:type="dxa"/>
          </w:tcPr>
          <w:p w14:paraId="1A31E705" w14:textId="77777777" w:rsidR="0035318E" w:rsidRPr="00087373" w:rsidRDefault="0035318E">
            <w:pPr>
              <w:spacing w:after="120"/>
              <w:rPr>
                <w:sz w:val="20"/>
              </w:rPr>
            </w:pPr>
            <w:r w:rsidRPr="00087373">
              <w:rPr>
                <w:sz w:val="20"/>
              </w:rPr>
              <w:t xml:space="preserve">A substation which connects circuits from more than </w:t>
            </w:r>
            <w:proofErr w:type="gramStart"/>
            <w:r w:rsidRPr="00087373">
              <w:rPr>
                <w:sz w:val="20"/>
              </w:rPr>
              <w:t>two line</w:t>
            </w:r>
            <w:proofErr w:type="gramEnd"/>
            <w:r w:rsidRPr="00087373">
              <w:rPr>
                <w:sz w:val="20"/>
              </w:rPr>
              <w:t xml:space="preserve"> routes.</w:t>
            </w:r>
          </w:p>
        </w:tc>
      </w:tr>
      <w:tr w:rsidR="004C3E4A" w:rsidRPr="00087373" w14:paraId="075A767B" w14:textId="77777777" w:rsidTr="003C2354">
        <w:trPr>
          <w:cantSplit/>
        </w:trPr>
        <w:tc>
          <w:tcPr>
            <w:tcW w:w="3261" w:type="dxa"/>
          </w:tcPr>
          <w:p w14:paraId="33106F07" w14:textId="77777777" w:rsidR="004C3E4A" w:rsidRPr="00087373" w:rsidRDefault="004C3E4A">
            <w:pPr>
              <w:spacing w:after="120"/>
              <w:jc w:val="left"/>
              <w:rPr>
                <w:sz w:val="20"/>
              </w:rPr>
            </w:pPr>
          </w:p>
        </w:tc>
        <w:tc>
          <w:tcPr>
            <w:tcW w:w="5046" w:type="dxa"/>
          </w:tcPr>
          <w:p w14:paraId="188026BA" w14:textId="77777777" w:rsidR="004C3E4A" w:rsidRPr="00087373" w:rsidRDefault="004C3E4A">
            <w:pPr>
              <w:spacing w:after="120"/>
              <w:rPr>
                <w:sz w:val="20"/>
              </w:rPr>
            </w:pPr>
          </w:p>
        </w:tc>
      </w:tr>
      <w:tr w:rsidR="004C3E4A" w:rsidRPr="00087373" w14:paraId="4EEAEE97" w14:textId="77777777" w:rsidTr="003C2354">
        <w:trPr>
          <w:cantSplit/>
        </w:trPr>
        <w:tc>
          <w:tcPr>
            <w:tcW w:w="3261" w:type="dxa"/>
          </w:tcPr>
          <w:p w14:paraId="347FF60C" w14:textId="77777777" w:rsidR="004C3E4A" w:rsidRPr="00087373" w:rsidRDefault="004C3E4A">
            <w:pPr>
              <w:spacing w:after="120"/>
              <w:jc w:val="left"/>
              <w:rPr>
                <w:sz w:val="20"/>
              </w:rPr>
            </w:pPr>
            <w:r w:rsidRPr="00087373">
              <w:rPr>
                <w:sz w:val="20"/>
              </w:rPr>
              <w:t>Medium Power Station</w:t>
            </w:r>
          </w:p>
        </w:tc>
        <w:tc>
          <w:tcPr>
            <w:tcW w:w="5046" w:type="dxa"/>
          </w:tcPr>
          <w:p w14:paraId="2C0EE807" w14:textId="77777777" w:rsidR="004C3E4A" w:rsidRPr="00087373" w:rsidRDefault="00C27872">
            <w:pPr>
              <w:spacing w:after="120"/>
              <w:rPr>
                <w:sz w:val="20"/>
              </w:rPr>
            </w:pPr>
            <w:r w:rsidRPr="00087373">
              <w:rPr>
                <w:sz w:val="20"/>
              </w:rPr>
              <w:t xml:space="preserve">A </w:t>
            </w:r>
            <w:r w:rsidRPr="00087373">
              <w:rPr>
                <w:i/>
                <w:sz w:val="20"/>
              </w:rPr>
              <w:t>power station</w:t>
            </w:r>
            <w:r w:rsidRPr="00087373">
              <w:rPr>
                <w:sz w:val="20"/>
              </w:rPr>
              <w:t xml:space="preserve"> which is</w:t>
            </w:r>
            <w:r w:rsidR="004C3E4A" w:rsidRPr="00087373">
              <w:rPr>
                <w:sz w:val="20"/>
              </w:rPr>
              <w:t>:</w:t>
            </w:r>
          </w:p>
          <w:p w14:paraId="6732A0FD" w14:textId="14FEEB51" w:rsidR="0013763E" w:rsidRPr="00087373" w:rsidRDefault="00C27872" w:rsidP="00882732">
            <w:pPr>
              <w:numPr>
                <w:ilvl w:val="0"/>
                <w:numId w:val="15"/>
              </w:numPr>
              <w:spacing w:after="120"/>
              <w:rPr>
                <w:sz w:val="20"/>
              </w:rPr>
            </w:pPr>
            <w:r w:rsidRPr="00087373">
              <w:rPr>
                <w:sz w:val="20"/>
              </w:rPr>
              <w:t xml:space="preserve">directly connected to </w:t>
            </w:r>
            <w:r w:rsidRPr="00087373">
              <w:rPr>
                <w:i/>
                <w:sz w:val="20"/>
              </w:rPr>
              <w:t xml:space="preserve">NGET’s transmission system </w:t>
            </w:r>
            <w:r w:rsidRPr="00087373">
              <w:rPr>
                <w:sz w:val="20"/>
              </w:rPr>
              <w:t>where such</w:t>
            </w:r>
            <w:r w:rsidR="004C3E4A" w:rsidRPr="00087373">
              <w:rPr>
                <w:sz w:val="20"/>
              </w:rPr>
              <w:t xml:space="preserve"> </w:t>
            </w:r>
            <w:r w:rsidR="004C3E4A" w:rsidRPr="00087373">
              <w:rPr>
                <w:i/>
                <w:sz w:val="20"/>
              </w:rPr>
              <w:t>power station</w:t>
            </w:r>
            <w:r w:rsidR="004C3E4A" w:rsidRPr="00087373">
              <w:rPr>
                <w:sz w:val="20"/>
              </w:rPr>
              <w:t xml:space="preserve"> </w:t>
            </w:r>
            <w:r w:rsidRPr="00087373">
              <w:rPr>
                <w:sz w:val="20"/>
              </w:rPr>
              <w:t>has</w:t>
            </w:r>
            <w:r w:rsidR="004C3E4A" w:rsidRPr="00087373">
              <w:rPr>
                <w:sz w:val="20"/>
              </w:rPr>
              <w:t xml:space="preserve"> a </w:t>
            </w:r>
            <w:r w:rsidR="004C3E4A" w:rsidRPr="00087373">
              <w:rPr>
                <w:i/>
                <w:sz w:val="20"/>
              </w:rPr>
              <w:t>registered capacity</w:t>
            </w:r>
            <w:r w:rsidR="004C3E4A" w:rsidRPr="00087373">
              <w:rPr>
                <w:sz w:val="20"/>
              </w:rPr>
              <w:t xml:space="preserve"> of 50MW or more, but less than 100MW</w:t>
            </w:r>
            <w:r w:rsidR="00AA648B" w:rsidRPr="00087373">
              <w:rPr>
                <w:sz w:val="20"/>
              </w:rPr>
              <w:t>;</w:t>
            </w:r>
            <w:r w:rsidR="00776E97" w:rsidRPr="00087373">
              <w:rPr>
                <w:sz w:val="20"/>
              </w:rPr>
              <w:t xml:space="preserve"> </w:t>
            </w:r>
            <w:r w:rsidR="004C3E4A" w:rsidRPr="00087373">
              <w:rPr>
                <w:sz w:val="20"/>
              </w:rPr>
              <w:t>or</w:t>
            </w:r>
          </w:p>
          <w:p w14:paraId="2D59F907" w14:textId="77777777" w:rsidR="004C3E4A" w:rsidRPr="00087373" w:rsidRDefault="00C27872" w:rsidP="00882732">
            <w:pPr>
              <w:numPr>
                <w:ilvl w:val="0"/>
                <w:numId w:val="15"/>
              </w:numPr>
              <w:spacing w:after="120"/>
              <w:rPr>
                <w:sz w:val="20"/>
              </w:rPr>
            </w:pPr>
            <w:r w:rsidRPr="00087373">
              <w:rPr>
                <w:sz w:val="20"/>
              </w:rPr>
              <w:t xml:space="preserve">embedded within </w:t>
            </w:r>
            <w:proofErr w:type="gramStart"/>
            <w:r w:rsidRPr="00087373">
              <w:rPr>
                <w:sz w:val="20"/>
              </w:rPr>
              <w:t>an</w:t>
            </w:r>
            <w:proofErr w:type="gramEnd"/>
            <w:r w:rsidRPr="00087373">
              <w:rPr>
                <w:sz w:val="20"/>
              </w:rPr>
              <w:t xml:space="preserve"> </w:t>
            </w:r>
            <w:r w:rsidRPr="00087373">
              <w:rPr>
                <w:i/>
                <w:sz w:val="20"/>
              </w:rPr>
              <w:t xml:space="preserve">user system </w:t>
            </w:r>
            <w:r w:rsidRPr="00087373">
              <w:rPr>
                <w:sz w:val="20"/>
              </w:rPr>
              <w:t xml:space="preserve">(or part thereof) where such </w:t>
            </w:r>
            <w:r w:rsidRPr="00087373">
              <w:rPr>
                <w:i/>
                <w:sz w:val="20"/>
              </w:rPr>
              <w:t xml:space="preserve">user system </w:t>
            </w:r>
            <w:r w:rsidRPr="00087373">
              <w:rPr>
                <w:sz w:val="20"/>
              </w:rPr>
              <w:t xml:space="preserve">(or part thereof) is connected under normal operating conditions to </w:t>
            </w:r>
            <w:r w:rsidRPr="00087373">
              <w:rPr>
                <w:i/>
                <w:sz w:val="20"/>
              </w:rPr>
              <w:t>NGET’s transmission system</w:t>
            </w:r>
            <w:r w:rsidRPr="00087373">
              <w:rPr>
                <w:sz w:val="20"/>
              </w:rPr>
              <w:t xml:space="preserve"> where such </w:t>
            </w:r>
            <w:r w:rsidRPr="00087373">
              <w:rPr>
                <w:i/>
                <w:sz w:val="20"/>
              </w:rPr>
              <w:t>power station</w:t>
            </w:r>
            <w:r w:rsidRPr="00087373">
              <w:rPr>
                <w:sz w:val="20"/>
              </w:rPr>
              <w:t xml:space="preserve"> has a </w:t>
            </w:r>
            <w:r w:rsidRPr="00087373">
              <w:rPr>
                <w:i/>
                <w:sz w:val="20"/>
              </w:rPr>
              <w:t xml:space="preserve">registered capacity </w:t>
            </w:r>
            <w:r w:rsidRPr="00087373">
              <w:rPr>
                <w:sz w:val="20"/>
              </w:rPr>
              <w:t>of 50MW or more but less than 100MW;</w:t>
            </w:r>
          </w:p>
          <w:p w14:paraId="6FB35C5A" w14:textId="77777777" w:rsidR="004C3E4A" w:rsidRPr="00087373" w:rsidRDefault="00C27872" w:rsidP="00A85C96">
            <w:pPr>
              <w:spacing w:after="120"/>
              <w:rPr>
                <w:i/>
                <w:sz w:val="20"/>
              </w:rPr>
            </w:pPr>
            <w:r w:rsidRPr="00087373">
              <w:rPr>
                <w:sz w:val="20"/>
              </w:rPr>
              <w:t xml:space="preserve">The </w:t>
            </w:r>
            <w:r w:rsidRPr="00087373">
              <w:rPr>
                <w:i/>
                <w:sz w:val="20"/>
              </w:rPr>
              <w:t>medium power station</w:t>
            </w:r>
            <w:r w:rsidRPr="00087373">
              <w:rPr>
                <w:sz w:val="20"/>
              </w:rPr>
              <w:t xml:space="preserve"> category does not exist in </w:t>
            </w:r>
            <w:r w:rsidRPr="00087373">
              <w:rPr>
                <w:i/>
                <w:sz w:val="20"/>
              </w:rPr>
              <w:t xml:space="preserve">SPT’s transmission system </w:t>
            </w:r>
            <w:r w:rsidRPr="00087373">
              <w:rPr>
                <w:sz w:val="20"/>
              </w:rPr>
              <w:t xml:space="preserve">and </w:t>
            </w:r>
            <w:r w:rsidR="0036093C">
              <w:rPr>
                <w:i/>
                <w:sz w:val="20"/>
              </w:rPr>
              <w:t xml:space="preserve"> SHET’s</w:t>
            </w:r>
            <w:r w:rsidRPr="00087373">
              <w:rPr>
                <w:i/>
                <w:sz w:val="20"/>
              </w:rPr>
              <w:t xml:space="preserve"> transmission system.</w:t>
            </w:r>
          </w:p>
        </w:tc>
      </w:tr>
      <w:tr w:rsidR="00330AAA" w:rsidRPr="00087373" w14:paraId="0D37B166" w14:textId="77777777" w:rsidTr="003C2354">
        <w:trPr>
          <w:cantSplit/>
        </w:trPr>
        <w:tc>
          <w:tcPr>
            <w:tcW w:w="3261" w:type="dxa"/>
          </w:tcPr>
          <w:p w14:paraId="25D0077A" w14:textId="77777777" w:rsidR="00330AAA" w:rsidRPr="00087373" w:rsidRDefault="00330AAA">
            <w:pPr>
              <w:spacing w:after="120"/>
              <w:jc w:val="left"/>
              <w:rPr>
                <w:sz w:val="20"/>
              </w:rPr>
            </w:pPr>
          </w:p>
        </w:tc>
        <w:tc>
          <w:tcPr>
            <w:tcW w:w="5046" w:type="dxa"/>
          </w:tcPr>
          <w:p w14:paraId="38BB8706" w14:textId="77777777" w:rsidR="00330AAA" w:rsidRPr="00087373" w:rsidRDefault="00330AAA">
            <w:pPr>
              <w:spacing w:after="120"/>
              <w:rPr>
                <w:sz w:val="20"/>
              </w:rPr>
            </w:pPr>
          </w:p>
        </w:tc>
      </w:tr>
      <w:tr w:rsidR="00330AAA" w:rsidRPr="00087373" w14:paraId="1CE332A2" w14:textId="77777777" w:rsidTr="003C2354">
        <w:trPr>
          <w:cantSplit/>
        </w:trPr>
        <w:tc>
          <w:tcPr>
            <w:tcW w:w="3261" w:type="dxa"/>
          </w:tcPr>
          <w:p w14:paraId="2C9D3CB8" w14:textId="77777777" w:rsidR="00330AAA" w:rsidRPr="00087373" w:rsidRDefault="00330AAA" w:rsidP="00330AAA">
            <w:pPr>
              <w:spacing w:after="120"/>
              <w:jc w:val="left"/>
              <w:rPr>
                <w:sz w:val="20"/>
              </w:rPr>
            </w:pPr>
            <w:r w:rsidRPr="00087373">
              <w:rPr>
                <w:sz w:val="20"/>
              </w:rPr>
              <w:t>National Electricity Transmission System</w:t>
            </w:r>
          </w:p>
          <w:p w14:paraId="272F2E32" w14:textId="77777777" w:rsidR="002D5819" w:rsidRPr="00087373" w:rsidRDefault="002D5819" w:rsidP="00330AAA">
            <w:pPr>
              <w:spacing w:after="120"/>
              <w:jc w:val="left"/>
              <w:rPr>
                <w:sz w:val="20"/>
              </w:rPr>
            </w:pPr>
          </w:p>
        </w:tc>
        <w:tc>
          <w:tcPr>
            <w:tcW w:w="5046" w:type="dxa"/>
          </w:tcPr>
          <w:p w14:paraId="580BF55A" w14:textId="77777777" w:rsidR="00330AAA" w:rsidRPr="00087373" w:rsidRDefault="00330AAA" w:rsidP="00330AAA">
            <w:pPr>
              <w:spacing w:after="120"/>
              <w:jc w:val="left"/>
              <w:rPr>
                <w:sz w:val="20"/>
              </w:rPr>
            </w:pPr>
            <w:r w:rsidRPr="00087373">
              <w:rPr>
                <w:sz w:val="20"/>
              </w:rPr>
              <w:t xml:space="preserve">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comprises the </w:t>
            </w:r>
            <w:r w:rsidRPr="00087373">
              <w:rPr>
                <w:i/>
                <w:sz w:val="20"/>
              </w:rPr>
              <w:t>onshore transmission system</w:t>
            </w:r>
            <w:r w:rsidRPr="00087373">
              <w:rPr>
                <w:sz w:val="20"/>
              </w:rPr>
              <w:t xml:space="preserve"> and the </w:t>
            </w:r>
            <w:r w:rsidRPr="00087373">
              <w:rPr>
                <w:i/>
                <w:sz w:val="20"/>
              </w:rPr>
              <w:t>offshore transmission systems</w:t>
            </w:r>
            <w:r w:rsidRPr="00087373">
              <w:rPr>
                <w:sz w:val="20"/>
              </w:rPr>
              <w:t>.</w:t>
            </w:r>
          </w:p>
          <w:p w14:paraId="5DD05895" w14:textId="77777777" w:rsidR="002D5819" w:rsidRPr="00087373" w:rsidRDefault="002D5819" w:rsidP="00330AAA">
            <w:pPr>
              <w:spacing w:after="120"/>
              <w:jc w:val="left"/>
              <w:rPr>
                <w:sz w:val="20"/>
              </w:rPr>
            </w:pPr>
          </w:p>
        </w:tc>
      </w:tr>
      <w:tr w:rsidR="005D7235" w:rsidRPr="00087373" w14:paraId="750FABB5" w14:textId="77777777" w:rsidTr="003C2354">
        <w:trPr>
          <w:cantSplit/>
        </w:trPr>
        <w:tc>
          <w:tcPr>
            <w:tcW w:w="3261" w:type="dxa"/>
          </w:tcPr>
          <w:p w14:paraId="531A36E9" w14:textId="77777777" w:rsidR="005D7235" w:rsidRPr="00087373" w:rsidRDefault="005D7235">
            <w:pPr>
              <w:spacing w:after="120"/>
              <w:jc w:val="left"/>
              <w:rPr>
                <w:sz w:val="20"/>
              </w:rPr>
            </w:pPr>
          </w:p>
        </w:tc>
        <w:tc>
          <w:tcPr>
            <w:tcW w:w="5046" w:type="dxa"/>
          </w:tcPr>
          <w:p w14:paraId="2FB95C1E" w14:textId="77777777" w:rsidR="005D7235" w:rsidRPr="00087373" w:rsidRDefault="005D7235" w:rsidP="002D5819">
            <w:pPr>
              <w:spacing w:after="120"/>
              <w:rPr>
                <w:sz w:val="20"/>
              </w:rPr>
            </w:pPr>
          </w:p>
        </w:tc>
      </w:tr>
      <w:tr w:rsidR="002D5819" w:rsidRPr="00087373" w14:paraId="276617A5" w14:textId="77777777" w:rsidTr="003C2354">
        <w:trPr>
          <w:cantSplit/>
        </w:trPr>
        <w:tc>
          <w:tcPr>
            <w:tcW w:w="3261" w:type="dxa"/>
          </w:tcPr>
          <w:p w14:paraId="753B4386" w14:textId="77777777" w:rsidR="002D5819" w:rsidRPr="00087373" w:rsidRDefault="002D5819">
            <w:pPr>
              <w:spacing w:after="120"/>
              <w:jc w:val="left"/>
              <w:rPr>
                <w:sz w:val="20"/>
              </w:rPr>
            </w:pPr>
            <w:r w:rsidRPr="00087373">
              <w:rPr>
                <w:sz w:val="20"/>
              </w:rPr>
              <w:t>National Electricity Transmission System Operator Area</w:t>
            </w:r>
          </w:p>
        </w:tc>
        <w:tc>
          <w:tcPr>
            <w:tcW w:w="5046" w:type="dxa"/>
          </w:tcPr>
          <w:p w14:paraId="7D9A66C9" w14:textId="77777777" w:rsidR="002D5819" w:rsidRPr="00087373" w:rsidRDefault="002D5819" w:rsidP="002D5819">
            <w:pPr>
              <w:spacing w:after="120"/>
              <w:rPr>
                <w:sz w:val="20"/>
              </w:rPr>
            </w:pPr>
            <w:r w:rsidRPr="00087373">
              <w:rPr>
                <w:sz w:val="20"/>
              </w:rPr>
              <w:t xml:space="preserve">Has the meaning set out in Schedule 1 of </w:t>
            </w:r>
            <w:r w:rsidR="00D51B88" w:rsidRPr="00BA4826">
              <w:rPr>
                <w:sz w:val="20"/>
              </w:rPr>
              <w:t>NGESO’s</w:t>
            </w:r>
            <w:r w:rsidRPr="00087373">
              <w:rPr>
                <w:sz w:val="20"/>
              </w:rPr>
              <w:t xml:space="preserve"> Transmission Licence</w:t>
            </w:r>
          </w:p>
        </w:tc>
      </w:tr>
      <w:tr w:rsidR="005D7235" w:rsidRPr="00087373" w14:paraId="18E7D536" w14:textId="77777777" w:rsidTr="003C2354">
        <w:trPr>
          <w:cantSplit/>
        </w:trPr>
        <w:tc>
          <w:tcPr>
            <w:tcW w:w="3261" w:type="dxa"/>
          </w:tcPr>
          <w:p w14:paraId="12A5DAB4" w14:textId="77777777" w:rsidR="005D7235" w:rsidRPr="00087373" w:rsidRDefault="005D7235">
            <w:pPr>
              <w:spacing w:after="120"/>
              <w:jc w:val="left"/>
              <w:rPr>
                <w:sz w:val="20"/>
              </w:rPr>
            </w:pPr>
          </w:p>
        </w:tc>
        <w:tc>
          <w:tcPr>
            <w:tcW w:w="5046" w:type="dxa"/>
          </w:tcPr>
          <w:p w14:paraId="7FC3E2FC" w14:textId="77777777" w:rsidR="005D7235" w:rsidRPr="00087373" w:rsidRDefault="005D7235">
            <w:pPr>
              <w:spacing w:after="120"/>
              <w:rPr>
                <w:sz w:val="20"/>
              </w:rPr>
            </w:pPr>
          </w:p>
        </w:tc>
      </w:tr>
      <w:tr w:rsidR="002D5819" w:rsidRPr="00087373" w14:paraId="4C9FC2F0" w14:textId="77777777" w:rsidTr="008C508E">
        <w:trPr>
          <w:cantSplit/>
        </w:trPr>
        <w:tc>
          <w:tcPr>
            <w:tcW w:w="3261" w:type="dxa"/>
          </w:tcPr>
          <w:p w14:paraId="10EB2F3E" w14:textId="77777777" w:rsidR="002D5819" w:rsidRDefault="002D5819">
            <w:pPr>
              <w:spacing w:after="120"/>
              <w:jc w:val="left"/>
              <w:rPr>
                <w:sz w:val="20"/>
              </w:rPr>
            </w:pPr>
            <w:r w:rsidRPr="00087373">
              <w:rPr>
                <w:sz w:val="20"/>
              </w:rPr>
              <w:lastRenderedPageBreak/>
              <w:t>Network Operator</w:t>
            </w:r>
          </w:p>
          <w:p w14:paraId="298020F6" w14:textId="77777777" w:rsidR="00D51B88" w:rsidRDefault="00D51B88">
            <w:pPr>
              <w:spacing w:after="120"/>
              <w:jc w:val="left"/>
              <w:rPr>
                <w:sz w:val="20"/>
              </w:rPr>
            </w:pPr>
          </w:p>
          <w:p w14:paraId="337D4320" w14:textId="77777777" w:rsidR="00D51B88" w:rsidRDefault="00D51B88">
            <w:pPr>
              <w:spacing w:after="120"/>
              <w:jc w:val="left"/>
              <w:rPr>
                <w:sz w:val="20"/>
              </w:rPr>
            </w:pPr>
          </w:p>
          <w:p w14:paraId="67850095" w14:textId="77777777" w:rsidR="00D51B88" w:rsidRDefault="00D51B88">
            <w:pPr>
              <w:spacing w:after="120"/>
              <w:jc w:val="left"/>
              <w:rPr>
                <w:sz w:val="20"/>
              </w:rPr>
            </w:pPr>
          </w:p>
          <w:p w14:paraId="74744BC9" w14:textId="77777777" w:rsidR="00D51B88" w:rsidRDefault="00D51B88">
            <w:pPr>
              <w:spacing w:after="120"/>
              <w:jc w:val="left"/>
              <w:rPr>
                <w:sz w:val="20"/>
              </w:rPr>
            </w:pPr>
          </w:p>
          <w:p w14:paraId="2C8C614C" w14:textId="77777777" w:rsidR="00D51B88" w:rsidRPr="008C508E" w:rsidRDefault="00D51B88">
            <w:pPr>
              <w:spacing w:after="120"/>
              <w:jc w:val="left"/>
              <w:rPr>
                <w:sz w:val="20"/>
              </w:rPr>
            </w:pPr>
            <w:r w:rsidRPr="008C508E">
              <w:rPr>
                <w:sz w:val="20"/>
              </w:rPr>
              <w:t>NGESO</w:t>
            </w:r>
          </w:p>
          <w:p w14:paraId="207D5D14" w14:textId="77777777" w:rsidR="00D51B88" w:rsidRPr="00087373" w:rsidRDefault="00D51B88">
            <w:pPr>
              <w:spacing w:after="120"/>
              <w:jc w:val="left"/>
              <w:rPr>
                <w:sz w:val="20"/>
              </w:rPr>
            </w:pPr>
          </w:p>
        </w:tc>
        <w:tc>
          <w:tcPr>
            <w:tcW w:w="5046" w:type="dxa"/>
          </w:tcPr>
          <w:p w14:paraId="04689226" w14:textId="77777777" w:rsidR="002D5819" w:rsidRDefault="002D5819">
            <w:pPr>
              <w:spacing w:after="120"/>
              <w:rPr>
                <w:sz w:val="20"/>
              </w:rPr>
            </w:pPr>
            <w:r w:rsidRPr="00087373">
              <w:rPr>
                <w:sz w:val="20"/>
              </w:rPr>
              <w:t xml:space="preserve">A person with a system directly connected to the </w:t>
            </w:r>
            <w:r w:rsidRPr="00087373">
              <w:rPr>
                <w:i/>
                <w:sz w:val="20"/>
              </w:rPr>
              <w:t>onshore transmission system</w:t>
            </w:r>
            <w:r w:rsidRPr="00087373">
              <w:rPr>
                <w:sz w:val="20"/>
              </w:rPr>
              <w:t xml:space="preserve"> to which customers and/or </w:t>
            </w:r>
            <w:r w:rsidRPr="00087373">
              <w:rPr>
                <w:i/>
                <w:sz w:val="20"/>
              </w:rPr>
              <w:t>power stations</w:t>
            </w:r>
            <w:r w:rsidRPr="00087373">
              <w:rPr>
                <w:sz w:val="20"/>
              </w:rPr>
              <w:t xml:space="preserve"> (not forming part of that system) are connected, acting in its capacity as an operator of that system, but shall not include a person who operates an </w:t>
            </w:r>
            <w:r w:rsidRPr="00087373">
              <w:rPr>
                <w:i/>
                <w:sz w:val="20"/>
              </w:rPr>
              <w:t>external system</w:t>
            </w:r>
            <w:r w:rsidRPr="00087373">
              <w:rPr>
                <w:sz w:val="20"/>
              </w:rPr>
              <w:t>.</w:t>
            </w:r>
          </w:p>
          <w:p w14:paraId="3ABB7307" w14:textId="77777777" w:rsidR="00D51B88" w:rsidRDefault="00D51B88">
            <w:pPr>
              <w:spacing w:after="120"/>
              <w:rPr>
                <w:sz w:val="20"/>
              </w:rPr>
            </w:pPr>
          </w:p>
          <w:p w14:paraId="4438A85D" w14:textId="77777777" w:rsidR="00D51B88" w:rsidRPr="00087373" w:rsidRDefault="00D51B88">
            <w:pPr>
              <w:spacing w:after="120"/>
              <w:rPr>
                <w:sz w:val="20"/>
              </w:rPr>
            </w:pPr>
            <w:r>
              <w:rPr>
                <w:sz w:val="20"/>
              </w:rPr>
              <w:t xml:space="preserve">National Grid Electricity </w:t>
            </w:r>
            <w:r w:rsidRPr="00962CBE">
              <w:rPr>
                <w:sz w:val="20"/>
              </w:rPr>
              <w:t>System Operator</w:t>
            </w:r>
            <w:r>
              <w:rPr>
                <w:sz w:val="20"/>
              </w:rPr>
              <w:t xml:space="preserve"> </w:t>
            </w:r>
            <w:r w:rsidRPr="004A3E70">
              <w:rPr>
                <w:sz w:val="20"/>
              </w:rPr>
              <w:t>Limited</w:t>
            </w:r>
            <w:r>
              <w:rPr>
                <w:sz w:val="20"/>
              </w:rPr>
              <w:t xml:space="preserve">  (No. 11014226) </w:t>
            </w:r>
            <w:r w:rsidRPr="00884321">
              <w:rPr>
                <w:sz w:val="20"/>
              </w:rPr>
              <w:t>whose registered office is 1-3 Strand, London WC2N 5EH</w:t>
            </w:r>
            <w:r>
              <w:rPr>
                <w:sz w:val="20"/>
              </w:rPr>
              <w:t xml:space="preserve"> as the holder of</w:t>
            </w:r>
            <w:r w:rsidRPr="005F2113">
              <w:t xml:space="preserve"> </w:t>
            </w:r>
            <w:r w:rsidRPr="009B12C3">
              <w:rPr>
                <w:sz w:val="20"/>
              </w:rPr>
              <w:t>the transmission licence granted, or treated as granted, pursuant to Section 6(1)(b) of the Act and in which section C of the standard transmission licence conditions applies.</w:t>
            </w:r>
          </w:p>
        </w:tc>
      </w:tr>
      <w:tr w:rsidR="002D5819" w:rsidRPr="00087373" w14:paraId="7183EBFB" w14:textId="77777777" w:rsidTr="003C2354">
        <w:trPr>
          <w:cantSplit/>
        </w:trPr>
        <w:tc>
          <w:tcPr>
            <w:tcW w:w="3261" w:type="dxa"/>
          </w:tcPr>
          <w:p w14:paraId="28065226" w14:textId="77777777" w:rsidR="002D5819" w:rsidRPr="00087373" w:rsidRDefault="002D5819">
            <w:pPr>
              <w:spacing w:after="120"/>
              <w:jc w:val="left"/>
              <w:rPr>
                <w:sz w:val="20"/>
              </w:rPr>
            </w:pPr>
          </w:p>
        </w:tc>
        <w:tc>
          <w:tcPr>
            <w:tcW w:w="5046" w:type="dxa"/>
          </w:tcPr>
          <w:p w14:paraId="158A30EF" w14:textId="77777777" w:rsidR="002D5819" w:rsidRPr="00087373" w:rsidRDefault="002D5819">
            <w:pPr>
              <w:spacing w:after="120"/>
              <w:rPr>
                <w:sz w:val="20"/>
              </w:rPr>
            </w:pPr>
          </w:p>
        </w:tc>
      </w:tr>
      <w:tr w:rsidR="002D5819" w:rsidRPr="00087373" w14:paraId="2E00428B" w14:textId="77777777" w:rsidTr="003C2354">
        <w:trPr>
          <w:cantSplit/>
        </w:trPr>
        <w:tc>
          <w:tcPr>
            <w:tcW w:w="3261" w:type="dxa"/>
          </w:tcPr>
          <w:p w14:paraId="6D00EDFF" w14:textId="77777777" w:rsidR="002D5819" w:rsidRPr="00087373" w:rsidRDefault="003850EB" w:rsidP="00AF62F6">
            <w:pPr>
              <w:spacing w:after="120"/>
              <w:jc w:val="left"/>
              <w:rPr>
                <w:sz w:val="20"/>
              </w:rPr>
            </w:pPr>
            <w:r w:rsidRPr="00087373">
              <w:rPr>
                <w:sz w:val="20"/>
              </w:rPr>
              <w:t>NGET</w:t>
            </w:r>
          </w:p>
        </w:tc>
        <w:tc>
          <w:tcPr>
            <w:tcW w:w="5046" w:type="dxa"/>
          </w:tcPr>
          <w:p w14:paraId="57B74C8B" w14:textId="77777777" w:rsidR="002D5819" w:rsidRPr="00087373" w:rsidRDefault="002D5819">
            <w:pPr>
              <w:spacing w:after="120"/>
              <w:rPr>
                <w:sz w:val="20"/>
              </w:rPr>
            </w:pPr>
            <w:r w:rsidRPr="00087373">
              <w:rPr>
                <w:sz w:val="20"/>
              </w:rPr>
              <w:t xml:space="preserve">National Grid </w:t>
            </w:r>
            <w:r w:rsidR="00FE2AC7" w:rsidRPr="00087373">
              <w:rPr>
                <w:sz w:val="20"/>
              </w:rPr>
              <w:t xml:space="preserve">Electricity Transmission </w:t>
            </w:r>
            <w:r w:rsidRPr="00087373">
              <w:rPr>
                <w:sz w:val="20"/>
              </w:rPr>
              <w:t>plc (No. 2366977) whose registered office is 1-3 Strand, London WC2N 5EH</w:t>
            </w:r>
          </w:p>
        </w:tc>
      </w:tr>
      <w:tr w:rsidR="002D5819" w:rsidRPr="00087373" w14:paraId="6C234A31" w14:textId="77777777" w:rsidTr="003C2354">
        <w:trPr>
          <w:cantSplit/>
        </w:trPr>
        <w:tc>
          <w:tcPr>
            <w:tcW w:w="3261" w:type="dxa"/>
          </w:tcPr>
          <w:p w14:paraId="5B05A45D" w14:textId="77777777" w:rsidR="002D5819" w:rsidRPr="00087373" w:rsidRDefault="002D5819">
            <w:pPr>
              <w:spacing w:after="120"/>
              <w:jc w:val="left"/>
              <w:rPr>
                <w:sz w:val="20"/>
              </w:rPr>
            </w:pPr>
          </w:p>
        </w:tc>
        <w:tc>
          <w:tcPr>
            <w:tcW w:w="5046" w:type="dxa"/>
          </w:tcPr>
          <w:p w14:paraId="027F63C6" w14:textId="77777777" w:rsidR="002D5819" w:rsidRPr="00087373" w:rsidRDefault="002D5819">
            <w:pPr>
              <w:spacing w:after="120"/>
              <w:rPr>
                <w:sz w:val="20"/>
              </w:rPr>
            </w:pPr>
          </w:p>
        </w:tc>
      </w:tr>
      <w:tr w:rsidR="002D5819" w:rsidRPr="00087373" w14:paraId="67F98CE4" w14:textId="77777777" w:rsidTr="003C2354">
        <w:trPr>
          <w:cantSplit/>
        </w:trPr>
        <w:tc>
          <w:tcPr>
            <w:tcW w:w="3261" w:type="dxa"/>
          </w:tcPr>
          <w:p w14:paraId="20E21A8A" w14:textId="77777777" w:rsidR="002D5819" w:rsidRPr="00087373" w:rsidRDefault="00EA690F">
            <w:pPr>
              <w:spacing w:after="120"/>
              <w:jc w:val="left"/>
              <w:rPr>
                <w:sz w:val="20"/>
              </w:rPr>
            </w:pPr>
            <w:r w:rsidRPr="00087373">
              <w:rPr>
                <w:sz w:val="20"/>
              </w:rPr>
              <w:t>Non-E</w:t>
            </w:r>
            <w:r w:rsidR="002D5819" w:rsidRPr="00087373">
              <w:rPr>
                <w:sz w:val="20"/>
              </w:rPr>
              <w:t>mbedded Customer</w:t>
            </w:r>
          </w:p>
          <w:p w14:paraId="1D20D75B" w14:textId="77777777" w:rsidR="002D5819" w:rsidRPr="00087373" w:rsidRDefault="002D5819" w:rsidP="00517554">
            <w:pPr>
              <w:rPr>
                <w:sz w:val="20"/>
              </w:rPr>
            </w:pPr>
          </w:p>
        </w:tc>
        <w:tc>
          <w:tcPr>
            <w:tcW w:w="5046" w:type="dxa"/>
          </w:tcPr>
          <w:p w14:paraId="0FF292E1" w14:textId="77777777" w:rsidR="002D5819" w:rsidRPr="00087373" w:rsidRDefault="002D5819">
            <w:pPr>
              <w:spacing w:after="120"/>
              <w:rPr>
                <w:sz w:val="20"/>
              </w:rPr>
            </w:pPr>
            <w:r w:rsidRPr="00087373">
              <w:rPr>
                <w:sz w:val="20"/>
              </w:rPr>
              <w:t xml:space="preserve">A customer, except for a </w:t>
            </w:r>
            <w:r w:rsidRPr="00087373">
              <w:rPr>
                <w:i/>
                <w:sz w:val="20"/>
              </w:rPr>
              <w:t>Network Operator</w:t>
            </w:r>
            <w:r w:rsidRPr="00087373">
              <w:rPr>
                <w:sz w:val="20"/>
              </w:rPr>
              <w:t xml:space="preserve"> acting in its capacity as such receiving electricity direct from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irrespective of from whom it is supplied.</w:t>
            </w:r>
          </w:p>
        </w:tc>
      </w:tr>
      <w:tr w:rsidR="002D5819" w:rsidRPr="00087373" w14:paraId="04277DD4" w14:textId="77777777" w:rsidTr="003C2354">
        <w:trPr>
          <w:cantSplit/>
        </w:trPr>
        <w:tc>
          <w:tcPr>
            <w:tcW w:w="3261" w:type="dxa"/>
          </w:tcPr>
          <w:p w14:paraId="6B9EE7C8" w14:textId="77777777" w:rsidR="002D5819" w:rsidRPr="00087373" w:rsidRDefault="002D5819">
            <w:pPr>
              <w:spacing w:after="120"/>
              <w:jc w:val="left"/>
              <w:rPr>
                <w:sz w:val="20"/>
              </w:rPr>
            </w:pPr>
          </w:p>
        </w:tc>
        <w:tc>
          <w:tcPr>
            <w:tcW w:w="5046" w:type="dxa"/>
          </w:tcPr>
          <w:p w14:paraId="4A2EE582" w14:textId="77777777" w:rsidR="002D5819" w:rsidRPr="00087373" w:rsidRDefault="002D5819">
            <w:pPr>
              <w:spacing w:after="120"/>
              <w:rPr>
                <w:sz w:val="20"/>
              </w:rPr>
            </w:pPr>
          </w:p>
        </w:tc>
      </w:tr>
      <w:tr w:rsidR="002D5819" w:rsidRPr="00087373" w14:paraId="750FEEDB" w14:textId="77777777" w:rsidTr="003C2354">
        <w:trPr>
          <w:cantSplit/>
        </w:trPr>
        <w:tc>
          <w:tcPr>
            <w:tcW w:w="3261" w:type="dxa"/>
          </w:tcPr>
          <w:p w14:paraId="7A12DA12" w14:textId="77777777" w:rsidR="002D5819" w:rsidRPr="00087373" w:rsidRDefault="002D5819">
            <w:pPr>
              <w:spacing w:after="120"/>
              <w:jc w:val="left"/>
              <w:rPr>
                <w:sz w:val="20"/>
              </w:rPr>
            </w:pPr>
            <w:r w:rsidRPr="00087373">
              <w:rPr>
                <w:sz w:val="20"/>
              </w:rPr>
              <w:t>Normal Infeed Loss Risk</w:t>
            </w:r>
          </w:p>
        </w:tc>
        <w:tc>
          <w:tcPr>
            <w:tcW w:w="5046" w:type="dxa"/>
          </w:tcPr>
          <w:p w14:paraId="4044DD40" w14:textId="77777777" w:rsidR="00BD0AB6" w:rsidRPr="00087373" w:rsidRDefault="00D3783E" w:rsidP="00BD0AB6">
            <w:pPr>
              <w:rPr>
                <w:rFonts w:cs="Arial"/>
                <w:sz w:val="20"/>
              </w:rPr>
            </w:pPr>
            <w:r w:rsidRPr="00087373">
              <w:rPr>
                <w:sz w:val="20"/>
              </w:rPr>
              <w:t xml:space="preserve">Until 31st March 2014, this is a </w:t>
            </w:r>
            <w:r w:rsidRPr="00087373">
              <w:rPr>
                <w:i/>
                <w:sz w:val="20"/>
              </w:rPr>
              <w:t>loss of power infeed</w:t>
            </w:r>
            <w:r w:rsidRPr="00087373">
              <w:rPr>
                <w:sz w:val="20"/>
              </w:rPr>
              <w:t xml:space="preserve"> risk of 1000MW. From April 1st</w:t>
            </w:r>
            <w:proofErr w:type="gramStart"/>
            <w:r w:rsidRPr="00087373">
              <w:rPr>
                <w:sz w:val="20"/>
              </w:rPr>
              <w:t xml:space="preserve"> 2014</w:t>
            </w:r>
            <w:proofErr w:type="gramEnd"/>
            <w:r w:rsidRPr="00087373">
              <w:rPr>
                <w:sz w:val="20"/>
              </w:rPr>
              <w:t xml:space="preserve">, this is a </w:t>
            </w:r>
            <w:r w:rsidRPr="00087373">
              <w:rPr>
                <w:i/>
                <w:sz w:val="20"/>
              </w:rPr>
              <w:t>loss of power infeed</w:t>
            </w:r>
            <w:r w:rsidRPr="00087373">
              <w:rPr>
                <w:sz w:val="20"/>
              </w:rPr>
              <w:t xml:space="preserve"> risk of 1320MW.</w:t>
            </w:r>
          </w:p>
          <w:p w14:paraId="2CE8ABB4" w14:textId="77777777" w:rsidR="002D5819" w:rsidRPr="00087373" w:rsidRDefault="002D5819">
            <w:pPr>
              <w:spacing w:after="120"/>
              <w:rPr>
                <w:sz w:val="20"/>
              </w:rPr>
            </w:pPr>
          </w:p>
        </w:tc>
      </w:tr>
      <w:tr w:rsidR="00B54F4C" w:rsidRPr="00087373" w14:paraId="6AF4D592" w14:textId="77777777" w:rsidTr="003C2354">
        <w:trPr>
          <w:cantSplit/>
        </w:trPr>
        <w:tc>
          <w:tcPr>
            <w:tcW w:w="3261" w:type="dxa"/>
          </w:tcPr>
          <w:p w14:paraId="7F4B38EC" w14:textId="77777777" w:rsidR="00B54F4C" w:rsidRPr="00087373" w:rsidRDefault="00B54F4C">
            <w:pPr>
              <w:spacing w:after="120"/>
              <w:jc w:val="left"/>
              <w:rPr>
                <w:sz w:val="20"/>
              </w:rPr>
            </w:pPr>
          </w:p>
        </w:tc>
        <w:tc>
          <w:tcPr>
            <w:tcW w:w="5046" w:type="dxa"/>
          </w:tcPr>
          <w:p w14:paraId="03D3AF32" w14:textId="77777777" w:rsidR="00B54F4C" w:rsidRPr="00087373" w:rsidRDefault="00B54F4C">
            <w:pPr>
              <w:spacing w:after="120"/>
              <w:rPr>
                <w:sz w:val="20"/>
              </w:rPr>
            </w:pPr>
          </w:p>
        </w:tc>
      </w:tr>
      <w:tr w:rsidR="00B54F4C" w:rsidRPr="00087373" w14:paraId="532000A1" w14:textId="77777777" w:rsidTr="003C2354">
        <w:trPr>
          <w:cantSplit/>
        </w:trPr>
        <w:tc>
          <w:tcPr>
            <w:tcW w:w="3261" w:type="dxa"/>
          </w:tcPr>
          <w:p w14:paraId="4DB23C06" w14:textId="77777777" w:rsidR="00B54F4C" w:rsidRPr="00087373" w:rsidRDefault="00B54F4C">
            <w:pPr>
              <w:spacing w:after="120"/>
              <w:jc w:val="left"/>
              <w:rPr>
                <w:sz w:val="20"/>
              </w:rPr>
            </w:pPr>
            <w:r w:rsidRPr="00087373">
              <w:rPr>
                <w:sz w:val="20"/>
              </w:rPr>
              <w:t>Offshore</w:t>
            </w:r>
          </w:p>
        </w:tc>
        <w:tc>
          <w:tcPr>
            <w:tcW w:w="5046" w:type="dxa"/>
          </w:tcPr>
          <w:p w14:paraId="49B580EE" w14:textId="77777777" w:rsidR="00B54F4C" w:rsidRPr="00087373" w:rsidRDefault="00B54F4C">
            <w:pPr>
              <w:spacing w:after="120"/>
              <w:rPr>
                <w:sz w:val="20"/>
              </w:rPr>
            </w:pPr>
            <w:r w:rsidRPr="00087373">
              <w:rPr>
                <w:sz w:val="20"/>
              </w:rPr>
              <w:t>Means wholly or partly in o</w:t>
            </w:r>
            <w:r w:rsidRPr="00087373">
              <w:rPr>
                <w:i/>
                <w:sz w:val="20"/>
              </w:rPr>
              <w:t>ffshore waters</w:t>
            </w:r>
            <w:r w:rsidRPr="00087373">
              <w:rPr>
                <w:sz w:val="20"/>
              </w:rPr>
              <w:t>, and when used in conjunction with another term and not defined means that the associated term is to be read accordingly.</w:t>
            </w:r>
          </w:p>
        </w:tc>
      </w:tr>
      <w:tr w:rsidR="002D5819" w:rsidRPr="00087373" w14:paraId="7F051F2A" w14:textId="77777777" w:rsidTr="003C2354">
        <w:trPr>
          <w:cantSplit/>
        </w:trPr>
        <w:tc>
          <w:tcPr>
            <w:tcW w:w="3261" w:type="dxa"/>
          </w:tcPr>
          <w:p w14:paraId="0DC4F5FC" w14:textId="77777777" w:rsidR="002D5819" w:rsidRPr="00087373" w:rsidRDefault="002D5819">
            <w:pPr>
              <w:spacing w:after="120"/>
              <w:jc w:val="left"/>
              <w:rPr>
                <w:sz w:val="20"/>
              </w:rPr>
            </w:pPr>
          </w:p>
        </w:tc>
        <w:tc>
          <w:tcPr>
            <w:tcW w:w="5046" w:type="dxa"/>
          </w:tcPr>
          <w:p w14:paraId="581D81B0" w14:textId="77777777" w:rsidR="002D5819" w:rsidRPr="00087373" w:rsidRDefault="002D5819">
            <w:pPr>
              <w:spacing w:after="120"/>
              <w:rPr>
                <w:sz w:val="20"/>
              </w:rPr>
            </w:pPr>
          </w:p>
        </w:tc>
      </w:tr>
      <w:tr w:rsidR="002D5819" w:rsidRPr="00087373" w14:paraId="567FFBF0" w14:textId="77777777" w:rsidTr="003C2354">
        <w:trPr>
          <w:cantSplit/>
        </w:trPr>
        <w:tc>
          <w:tcPr>
            <w:tcW w:w="3261" w:type="dxa"/>
          </w:tcPr>
          <w:p w14:paraId="0289937C" w14:textId="77777777" w:rsidR="002D5819" w:rsidRPr="00087373" w:rsidRDefault="002D5819">
            <w:pPr>
              <w:spacing w:after="120"/>
              <w:jc w:val="left"/>
              <w:rPr>
                <w:sz w:val="20"/>
              </w:rPr>
            </w:pPr>
            <w:r w:rsidRPr="00087373">
              <w:rPr>
                <w:sz w:val="20"/>
              </w:rPr>
              <w:t>Offshore Generating Unit</w:t>
            </w:r>
          </w:p>
        </w:tc>
        <w:tc>
          <w:tcPr>
            <w:tcW w:w="5046" w:type="dxa"/>
          </w:tcPr>
          <w:p w14:paraId="72EBAE05" w14:textId="77777777" w:rsidR="002D5819" w:rsidRPr="00087373" w:rsidRDefault="002D5819">
            <w:pPr>
              <w:spacing w:after="120"/>
              <w:rPr>
                <w:sz w:val="20"/>
              </w:rPr>
            </w:pPr>
            <w:r w:rsidRPr="00087373">
              <w:rPr>
                <w:sz w:val="20"/>
              </w:rPr>
              <w:t xml:space="preserve">Any apparatus, which produces electricity including, a synchronous </w:t>
            </w:r>
            <w:r w:rsidRPr="00087373">
              <w:rPr>
                <w:i/>
                <w:sz w:val="20"/>
              </w:rPr>
              <w:t>offshore</w:t>
            </w:r>
            <w:r w:rsidRPr="00087373">
              <w:rPr>
                <w:sz w:val="20"/>
              </w:rPr>
              <w:t xml:space="preserve"> </w:t>
            </w:r>
            <w:r w:rsidRPr="00087373">
              <w:rPr>
                <w:i/>
                <w:sz w:val="20"/>
              </w:rPr>
              <w:t>generating unit</w:t>
            </w:r>
            <w:r w:rsidRPr="00087373">
              <w:rPr>
                <w:sz w:val="20"/>
              </w:rPr>
              <w:t xml:space="preserve"> and non-synchronous </w:t>
            </w:r>
            <w:r w:rsidRPr="00087373">
              <w:rPr>
                <w:i/>
                <w:sz w:val="20"/>
              </w:rPr>
              <w:t xml:space="preserve">offshore generating unit </w:t>
            </w:r>
            <w:r w:rsidRPr="00087373">
              <w:rPr>
                <w:sz w:val="20"/>
              </w:rPr>
              <w:t xml:space="preserve">and which </w:t>
            </w:r>
            <w:proofErr w:type="gramStart"/>
            <w:r w:rsidRPr="00087373">
              <w:rPr>
                <w:sz w:val="20"/>
              </w:rPr>
              <w:t>is located in</w:t>
            </w:r>
            <w:proofErr w:type="gramEnd"/>
            <w:r w:rsidRPr="00087373">
              <w:rPr>
                <w:sz w:val="20"/>
              </w:rPr>
              <w:t xml:space="preserve"> </w:t>
            </w:r>
            <w:r w:rsidRPr="00087373">
              <w:rPr>
                <w:i/>
                <w:sz w:val="20"/>
              </w:rPr>
              <w:t>offshore waters</w:t>
            </w:r>
            <w:r w:rsidRPr="00087373">
              <w:rPr>
                <w:sz w:val="20"/>
              </w:rPr>
              <w:t>.</w:t>
            </w:r>
          </w:p>
        </w:tc>
      </w:tr>
      <w:tr w:rsidR="002D5819" w:rsidRPr="00087373" w14:paraId="3244180B" w14:textId="77777777" w:rsidTr="003C2354">
        <w:trPr>
          <w:cantSplit/>
        </w:trPr>
        <w:tc>
          <w:tcPr>
            <w:tcW w:w="3261" w:type="dxa"/>
          </w:tcPr>
          <w:p w14:paraId="06F11C5A" w14:textId="77777777" w:rsidR="002D5819" w:rsidRPr="00087373" w:rsidRDefault="002D5819">
            <w:pPr>
              <w:spacing w:after="120"/>
              <w:jc w:val="left"/>
              <w:rPr>
                <w:sz w:val="20"/>
              </w:rPr>
            </w:pPr>
          </w:p>
        </w:tc>
        <w:tc>
          <w:tcPr>
            <w:tcW w:w="5046" w:type="dxa"/>
          </w:tcPr>
          <w:p w14:paraId="6AD96D54" w14:textId="77777777" w:rsidR="002D5819" w:rsidRPr="00087373" w:rsidRDefault="002D5819">
            <w:pPr>
              <w:spacing w:after="120"/>
              <w:rPr>
                <w:sz w:val="20"/>
              </w:rPr>
            </w:pPr>
          </w:p>
        </w:tc>
      </w:tr>
      <w:tr w:rsidR="002D5819" w:rsidRPr="00087373" w14:paraId="67855428" w14:textId="77777777" w:rsidTr="003C2354">
        <w:trPr>
          <w:cantSplit/>
        </w:trPr>
        <w:tc>
          <w:tcPr>
            <w:tcW w:w="3261" w:type="dxa"/>
          </w:tcPr>
          <w:p w14:paraId="795B2074" w14:textId="77777777" w:rsidR="002D5819" w:rsidRPr="00087373" w:rsidRDefault="002D5819">
            <w:pPr>
              <w:spacing w:after="120"/>
              <w:jc w:val="left"/>
              <w:rPr>
                <w:sz w:val="20"/>
              </w:rPr>
            </w:pPr>
            <w:r w:rsidRPr="00087373">
              <w:rPr>
                <w:sz w:val="20"/>
              </w:rPr>
              <w:t>Offshore Grid Entry Point Capacity (</w:t>
            </w:r>
            <w:proofErr w:type="spellStart"/>
            <w:r w:rsidRPr="00087373">
              <w:rPr>
                <w:sz w:val="20"/>
              </w:rPr>
              <w:t>OffGEP</w:t>
            </w:r>
            <w:proofErr w:type="spellEnd"/>
            <w:r w:rsidRPr="00087373">
              <w:rPr>
                <w:sz w:val="20"/>
              </w:rPr>
              <w:t xml:space="preserve"> Capacity)</w:t>
            </w:r>
          </w:p>
        </w:tc>
        <w:tc>
          <w:tcPr>
            <w:tcW w:w="5046" w:type="dxa"/>
          </w:tcPr>
          <w:p w14:paraId="37F906C4" w14:textId="77777777" w:rsidR="002D5819" w:rsidRPr="00087373" w:rsidRDefault="002D5819">
            <w:pPr>
              <w:spacing w:after="120"/>
              <w:rPr>
                <w:sz w:val="20"/>
              </w:rPr>
            </w:pPr>
            <w:r w:rsidRPr="00087373">
              <w:rPr>
                <w:sz w:val="20"/>
              </w:rPr>
              <w:t xml:space="preserve">The cumulative </w:t>
            </w:r>
            <w:r w:rsidRPr="00087373">
              <w:rPr>
                <w:i/>
                <w:sz w:val="20"/>
              </w:rPr>
              <w:t xml:space="preserve">registered capacity </w:t>
            </w:r>
            <w:r w:rsidRPr="00087373">
              <w:rPr>
                <w:sz w:val="20"/>
              </w:rPr>
              <w:t xml:space="preserve">of all </w:t>
            </w:r>
            <w:r w:rsidRPr="00087373">
              <w:rPr>
                <w:i/>
                <w:sz w:val="20"/>
              </w:rPr>
              <w:t xml:space="preserve">offshore power stations </w:t>
            </w:r>
            <w:r w:rsidRPr="00087373">
              <w:rPr>
                <w:sz w:val="20"/>
              </w:rPr>
              <w:t xml:space="preserve">connected at a single </w:t>
            </w:r>
            <w:r w:rsidRPr="00087373">
              <w:rPr>
                <w:i/>
                <w:sz w:val="20"/>
              </w:rPr>
              <w:t xml:space="preserve">offshore grid entry point </w:t>
            </w:r>
            <w:r w:rsidRPr="00087373">
              <w:rPr>
                <w:sz w:val="20"/>
              </w:rPr>
              <w:t>and/or</w:t>
            </w:r>
            <w:r w:rsidRPr="00087373">
              <w:rPr>
                <w:i/>
                <w:sz w:val="20"/>
              </w:rPr>
              <w:t xml:space="preserve"> </w:t>
            </w:r>
            <w:r w:rsidRPr="00087373">
              <w:rPr>
                <w:sz w:val="20"/>
              </w:rPr>
              <w:t>the cumulative</w:t>
            </w:r>
            <w:r w:rsidRPr="00087373">
              <w:rPr>
                <w:i/>
                <w:sz w:val="20"/>
              </w:rPr>
              <w:t xml:space="preserve"> registered capacity </w:t>
            </w:r>
            <w:r w:rsidRPr="00087373">
              <w:rPr>
                <w:sz w:val="20"/>
              </w:rPr>
              <w:t>of all</w:t>
            </w:r>
            <w:r w:rsidRPr="00087373">
              <w:rPr>
                <w:i/>
                <w:sz w:val="20"/>
              </w:rPr>
              <w:t xml:space="preserve"> offshore power stations connected </w:t>
            </w:r>
            <w:r w:rsidRPr="00087373">
              <w:rPr>
                <w:sz w:val="20"/>
              </w:rPr>
              <w:t>to all the</w:t>
            </w:r>
            <w:r w:rsidRPr="00087373">
              <w:rPr>
                <w:i/>
                <w:sz w:val="20"/>
              </w:rPr>
              <w:t xml:space="preserve"> offshore grid entry points </w:t>
            </w:r>
            <w:r w:rsidRPr="00087373">
              <w:rPr>
                <w:sz w:val="20"/>
              </w:rPr>
              <w:t>of an</w:t>
            </w:r>
            <w:r w:rsidRPr="00087373">
              <w:rPr>
                <w:i/>
                <w:sz w:val="20"/>
              </w:rPr>
              <w:t xml:space="preserve"> offshore transmission system</w:t>
            </w:r>
          </w:p>
        </w:tc>
      </w:tr>
      <w:tr w:rsidR="002D5819" w:rsidRPr="00087373" w14:paraId="473AE3B8" w14:textId="77777777" w:rsidTr="003C2354">
        <w:trPr>
          <w:cantSplit/>
        </w:trPr>
        <w:tc>
          <w:tcPr>
            <w:tcW w:w="3261" w:type="dxa"/>
          </w:tcPr>
          <w:p w14:paraId="00FA8343" w14:textId="77777777" w:rsidR="002D5819" w:rsidRPr="00087373" w:rsidRDefault="002D5819">
            <w:pPr>
              <w:spacing w:after="120"/>
              <w:jc w:val="left"/>
              <w:rPr>
                <w:sz w:val="20"/>
              </w:rPr>
            </w:pPr>
          </w:p>
        </w:tc>
        <w:tc>
          <w:tcPr>
            <w:tcW w:w="5046" w:type="dxa"/>
          </w:tcPr>
          <w:p w14:paraId="258A5711" w14:textId="77777777" w:rsidR="002D5819" w:rsidRPr="00087373" w:rsidRDefault="002D5819">
            <w:pPr>
              <w:spacing w:after="120"/>
              <w:rPr>
                <w:sz w:val="20"/>
              </w:rPr>
            </w:pPr>
          </w:p>
        </w:tc>
      </w:tr>
      <w:tr w:rsidR="002D5819" w:rsidRPr="00087373" w14:paraId="6F16CF8C" w14:textId="77777777" w:rsidTr="003C2354">
        <w:trPr>
          <w:cantSplit/>
        </w:trPr>
        <w:tc>
          <w:tcPr>
            <w:tcW w:w="3261" w:type="dxa"/>
          </w:tcPr>
          <w:p w14:paraId="393EE632" w14:textId="77777777" w:rsidR="002D5819" w:rsidRPr="00087373" w:rsidRDefault="002D5819">
            <w:pPr>
              <w:spacing w:after="120"/>
              <w:jc w:val="left"/>
              <w:rPr>
                <w:sz w:val="20"/>
              </w:rPr>
            </w:pPr>
            <w:r w:rsidRPr="00087373">
              <w:rPr>
                <w:sz w:val="20"/>
              </w:rPr>
              <w:t>Offshore Platform</w:t>
            </w:r>
          </w:p>
        </w:tc>
        <w:tc>
          <w:tcPr>
            <w:tcW w:w="5046" w:type="dxa"/>
          </w:tcPr>
          <w:p w14:paraId="3D11CDF4" w14:textId="77777777" w:rsidR="002D5819" w:rsidRPr="00087373" w:rsidRDefault="002D5819">
            <w:pPr>
              <w:spacing w:after="120"/>
              <w:rPr>
                <w:sz w:val="20"/>
              </w:rPr>
            </w:pPr>
            <w:r w:rsidRPr="00087373">
              <w:rPr>
                <w:sz w:val="20"/>
              </w:rPr>
              <w:t xml:space="preserve">A platform, located in </w:t>
            </w:r>
            <w:r w:rsidRPr="00087373">
              <w:rPr>
                <w:i/>
                <w:sz w:val="20"/>
              </w:rPr>
              <w:t>offshore waters</w:t>
            </w:r>
            <w:r w:rsidRPr="00087373">
              <w:rPr>
                <w:sz w:val="20"/>
              </w:rPr>
              <w:t xml:space="preserve">, which contains plant and apparatus associated with the generation and/or transmission of electricity including high voltage electrical circuits which form part of an </w:t>
            </w:r>
            <w:r w:rsidRPr="00087373">
              <w:rPr>
                <w:i/>
                <w:sz w:val="20"/>
              </w:rPr>
              <w:t xml:space="preserve">offshore transmission </w:t>
            </w:r>
            <w:proofErr w:type="gramStart"/>
            <w:r w:rsidRPr="00087373">
              <w:rPr>
                <w:i/>
                <w:sz w:val="20"/>
              </w:rPr>
              <w:t>system</w:t>
            </w:r>
            <w:proofErr w:type="gramEnd"/>
            <w:r w:rsidRPr="00087373">
              <w:rPr>
                <w:i/>
                <w:sz w:val="20"/>
              </w:rPr>
              <w:t xml:space="preserve"> </w:t>
            </w:r>
            <w:r w:rsidRPr="00087373">
              <w:rPr>
                <w:sz w:val="20"/>
              </w:rPr>
              <w:t xml:space="preserve">and which may include one or more </w:t>
            </w:r>
            <w:r w:rsidRPr="00087373">
              <w:rPr>
                <w:i/>
                <w:sz w:val="20"/>
              </w:rPr>
              <w:t>offshore</w:t>
            </w:r>
            <w:r w:rsidRPr="00087373">
              <w:rPr>
                <w:sz w:val="20"/>
              </w:rPr>
              <w:t xml:space="preserve"> </w:t>
            </w:r>
            <w:r w:rsidRPr="00087373">
              <w:rPr>
                <w:i/>
                <w:sz w:val="20"/>
              </w:rPr>
              <w:t>grid entry points</w:t>
            </w:r>
            <w:r w:rsidRPr="00087373">
              <w:rPr>
                <w:sz w:val="20"/>
              </w:rPr>
              <w:t>.</w:t>
            </w:r>
          </w:p>
        </w:tc>
      </w:tr>
      <w:tr w:rsidR="002D5819" w:rsidRPr="00087373" w14:paraId="386D6F11" w14:textId="77777777" w:rsidTr="003C2354">
        <w:trPr>
          <w:cantSplit/>
        </w:trPr>
        <w:tc>
          <w:tcPr>
            <w:tcW w:w="3261" w:type="dxa"/>
          </w:tcPr>
          <w:p w14:paraId="592519C1" w14:textId="77777777" w:rsidR="002D5819" w:rsidRPr="00087373" w:rsidRDefault="002D5819">
            <w:pPr>
              <w:spacing w:after="120"/>
              <w:jc w:val="left"/>
              <w:rPr>
                <w:sz w:val="20"/>
              </w:rPr>
            </w:pPr>
          </w:p>
        </w:tc>
        <w:tc>
          <w:tcPr>
            <w:tcW w:w="5046" w:type="dxa"/>
          </w:tcPr>
          <w:p w14:paraId="7F59F087" w14:textId="77777777" w:rsidR="002D5819" w:rsidRPr="00087373" w:rsidRDefault="002D5819">
            <w:pPr>
              <w:spacing w:after="120"/>
              <w:rPr>
                <w:sz w:val="20"/>
              </w:rPr>
            </w:pPr>
          </w:p>
        </w:tc>
      </w:tr>
      <w:tr w:rsidR="002D5819" w:rsidRPr="00087373" w14:paraId="52DD854B" w14:textId="77777777" w:rsidTr="003C2354">
        <w:trPr>
          <w:cantSplit/>
        </w:trPr>
        <w:tc>
          <w:tcPr>
            <w:tcW w:w="3261" w:type="dxa"/>
          </w:tcPr>
          <w:p w14:paraId="594ABB1D" w14:textId="77777777" w:rsidR="002D5819" w:rsidRPr="00087373" w:rsidRDefault="002D5819">
            <w:pPr>
              <w:spacing w:after="120"/>
              <w:jc w:val="left"/>
              <w:rPr>
                <w:sz w:val="20"/>
              </w:rPr>
            </w:pPr>
            <w:r w:rsidRPr="00087373">
              <w:rPr>
                <w:sz w:val="20"/>
              </w:rPr>
              <w:lastRenderedPageBreak/>
              <w:t>Offshore Power Park Module</w:t>
            </w:r>
          </w:p>
        </w:tc>
        <w:tc>
          <w:tcPr>
            <w:tcW w:w="5046" w:type="dxa"/>
          </w:tcPr>
          <w:p w14:paraId="22F91C82" w14:textId="77777777" w:rsidR="00932DA5" w:rsidRPr="00087373" w:rsidRDefault="002D5819">
            <w:pPr>
              <w:spacing w:after="120"/>
              <w:rPr>
                <w:sz w:val="20"/>
              </w:rPr>
            </w:pPr>
            <w:r w:rsidRPr="00087373">
              <w:rPr>
                <w:sz w:val="20"/>
              </w:rPr>
              <w:t xml:space="preserve">A collection of </w:t>
            </w:r>
            <w:r w:rsidR="00932DA5" w:rsidRPr="00087373">
              <w:rPr>
                <w:sz w:val="20"/>
              </w:rPr>
              <w:t xml:space="preserve">one or more </w:t>
            </w:r>
            <w:r w:rsidRPr="00087373">
              <w:rPr>
                <w:i/>
                <w:sz w:val="20"/>
              </w:rPr>
              <w:t xml:space="preserve">offshore power park strings, </w:t>
            </w:r>
            <w:r w:rsidRPr="00087373">
              <w:rPr>
                <w:sz w:val="20"/>
              </w:rPr>
              <w:t xml:space="preserve">located in </w:t>
            </w:r>
            <w:r w:rsidRPr="00087373">
              <w:rPr>
                <w:i/>
                <w:sz w:val="20"/>
              </w:rPr>
              <w:t>offshore waters</w:t>
            </w:r>
            <w:r w:rsidRPr="00087373">
              <w:rPr>
                <w:sz w:val="20"/>
              </w:rPr>
              <w:t xml:space="preserve">, registered as an </w:t>
            </w:r>
            <w:r w:rsidRPr="00087373">
              <w:rPr>
                <w:i/>
                <w:sz w:val="20"/>
              </w:rPr>
              <w:t>offshore power park module</w:t>
            </w:r>
            <w:r w:rsidRPr="00087373">
              <w:rPr>
                <w:sz w:val="20"/>
              </w:rPr>
              <w:t xml:space="preserve"> under the provisions of the Grid Code. There is no limit to the number of </w:t>
            </w:r>
            <w:r w:rsidRPr="00087373">
              <w:rPr>
                <w:i/>
                <w:sz w:val="20"/>
              </w:rPr>
              <w:t>offshore power park strings</w:t>
            </w:r>
            <w:r w:rsidRPr="00087373">
              <w:rPr>
                <w:sz w:val="20"/>
              </w:rPr>
              <w:t xml:space="preserve"> within the </w:t>
            </w:r>
            <w:r w:rsidRPr="00087373">
              <w:rPr>
                <w:i/>
                <w:sz w:val="20"/>
              </w:rPr>
              <w:t>offshore power park module</w:t>
            </w:r>
            <w:r w:rsidRPr="00087373">
              <w:rPr>
                <w:sz w:val="20"/>
              </w:rPr>
              <w:t xml:space="preserve">, </w:t>
            </w:r>
            <w:r w:rsidR="00932DA5" w:rsidRPr="00087373">
              <w:rPr>
                <w:sz w:val="20"/>
              </w:rPr>
              <w:t xml:space="preserve">so long as </w:t>
            </w:r>
            <w:proofErr w:type="gramStart"/>
            <w:r w:rsidR="00932DA5" w:rsidRPr="00087373">
              <w:rPr>
                <w:sz w:val="20"/>
              </w:rPr>
              <w:t>they</w:t>
            </w:r>
            <w:proofErr w:type="gramEnd"/>
            <w:r w:rsidR="00932DA5" w:rsidRPr="00087373">
              <w:rPr>
                <w:sz w:val="20"/>
              </w:rPr>
              <w:t xml:space="preserve"> either:</w:t>
            </w:r>
          </w:p>
          <w:p w14:paraId="49C759F4" w14:textId="77777777" w:rsidR="00932DA5" w:rsidRPr="00087373" w:rsidRDefault="00932DA5" w:rsidP="00882732">
            <w:pPr>
              <w:numPr>
                <w:ilvl w:val="0"/>
                <w:numId w:val="16"/>
              </w:numPr>
              <w:spacing w:after="120"/>
              <w:rPr>
                <w:sz w:val="20"/>
              </w:rPr>
            </w:pPr>
            <w:r w:rsidRPr="00087373">
              <w:rPr>
                <w:sz w:val="20"/>
              </w:rPr>
              <w:t xml:space="preserve">connect to the same </w:t>
            </w:r>
            <w:r w:rsidRPr="00087373">
              <w:rPr>
                <w:i/>
                <w:sz w:val="20"/>
              </w:rPr>
              <w:t>busbar</w:t>
            </w:r>
            <w:r w:rsidRPr="00087373">
              <w:rPr>
                <w:sz w:val="20"/>
              </w:rPr>
              <w:t xml:space="preserve"> which cannot be electrically split; or</w:t>
            </w:r>
          </w:p>
          <w:p w14:paraId="7FD2BE5A" w14:textId="77777777" w:rsidR="002D5819" w:rsidRPr="00087373" w:rsidRDefault="00932DA5" w:rsidP="00882732">
            <w:pPr>
              <w:numPr>
                <w:ilvl w:val="0"/>
                <w:numId w:val="16"/>
              </w:numPr>
              <w:spacing w:after="120"/>
              <w:rPr>
                <w:sz w:val="20"/>
              </w:rPr>
            </w:pPr>
            <w:r w:rsidRPr="00087373">
              <w:rPr>
                <w:sz w:val="20"/>
              </w:rPr>
              <w:t xml:space="preserve">connect to a collection of directly electrically connected </w:t>
            </w:r>
            <w:r w:rsidRPr="00087373">
              <w:rPr>
                <w:i/>
                <w:sz w:val="20"/>
              </w:rPr>
              <w:t>busbars</w:t>
            </w:r>
            <w:r w:rsidRPr="00087373">
              <w:rPr>
                <w:sz w:val="20"/>
              </w:rPr>
              <w:t xml:space="preserve"> of the same nominal voltage and are configured in accordance with the operating arrangements set out in the relevant Bilateral Agreement.</w:t>
            </w:r>
          </w:p>
        </w:tc>
      </w:tr>
      <w:tr w:rsidR="002D5819" w:rsidRPr="00087373" w14:paraId="0626EA7A" w14:textId="77777777" w:rsidTr="003C2354">
        <w:trPr>
          <w:cantSplit/>
        </w:trPr>
        <w:tc>
          <w:tcPr>
            <w:tcW w:w="3261" w:type="dxa"/>
          </w:tcPr>
          <w:p w14:paraId="174F7F2A" w14:textId="77777777" w:rsidR="002D5819" w:rsidRPr="00087373" w:rsidRDefault="002D5819">
            <w:pPr>
              <w:spacing w:after="120"/>
              <w:jc w:val="left"/>
              <w:rPr>
                <w:sz w:val="20"/>
              </w:rPr>
            </w:pPr>
          </w:p>
        </w:tc>
        <w:tc>
          <w:tcPr>
            <w:tcW w:w="5046" w:type="dxa"/>
          </w:tcPr>
          <w:p w14:paraId="5FCE3DD4" w14:textId="77777777" w:rsidR="002D5819" w:rsidRPr="00087373" w:rsidRDefault="002D5819">
            <w:pPr>
              <w:spacing w:after="120"/>
              <w:rPr>
                <w:sz w:val="20"/>
              </w:rPr>
            </w:pPr>
          </w:p>
        </w:tc>
      </w:tr>
      <w:tr w:rsidR="002D5819" w:rsidRPr="00087373" w14:paraId="324BF88F" w14:textId="77777777" w:rsidTr="003C2354">
        <w:trPr>
          <w:cantSplit/>
        </w:trPr>
        <w:tc>
          <w:tcPr>
            <w:tcW w:w="3261" w:type="dxa"/>
          </w:tcPr>
          <w:p w14:paraId="1DFDF27C" w14:textId="77777777" w:rsidR="002D5819" w:rsidRPr="00087373" w:rsidRDefault="002D5819">
            <w:pPr>
              <w:spacing w:after="120"/>
              <w:jc w:val="left"/>
              <w:rPr>
                <w:sz w:val="20"/>
              </w:rPr>
            </w:pPr>
            <w:r w:rsidRPr="00087373">
              <w:rPr>
                <w:sz w:val="20"/>
              </w:rPr>
              <w:t>Offshore Power Park String</w:t>
            </w:r>
          </w:p>
        </w:tc>
        <w:tc>
          <w:tcPr>
            <w:tcW w:w="5046" w:type="dxa"/>
          </w:tcPr>
          <w:p w14:paraId="324C4050" w14:textId="77777777" w:rsidR="002D5819" w:rsidRPr="00087373" w:rsidRDefault="002D5819">
            <w:pPr>
              <w:spacing w:after="120"/>
              <w:rPr>
                <w:sz w:val="20"/>
              </w:rPr>
            </w:pPr>
            <w:r w:rsidRPr="00087373">
              <w:rPr>
                <w:sz w:val="20"/>
              </w:rPr>
              <w:t xml:space="preserve">A collection of non-synchronous </w:t>
            </w:r>
            <w:r w:rsidRPr="00087373">
              <w:rPr>
                <w:i/>
                <w:sz w:val="20"/>
              </w:rPr>
              <w:t>offshore generating units</w:t>
            </w:r>
            <w:r w:rsidRPr="00087373">
              <w:rPr>
                <w:sz w:val="20"/>
              </w:rPr>
              <w:t xml:space="preserve">, located in </w:t>
            </w:r>
            <w:r w:rsidRPr="00087373">
              <w:rPr>
                <w:i/>
                <w:sz w:val="20"/>
              </w:rPr>
              <w:t xml:space="preserve">offshore </w:t>
            </w:r>
            <w:r w:rsidR="00087373" w:rsidRPr="00087373">
              <w:rPr>
                <w:i/>
                <w:sz w:val="20"/>
              </w:rPr>
              <w:t>waters</w:t>
            </w:r>
            <w:r w:rsidR="00087373" w:rsidRPr="00087373">
              <w:rPr>
                <w:sz w:val="20"/>
              </w:rPr>
              <w:t xml:space="preserve"> that are powered by an intermittent power source</w:t>
            </w:r>
            <w:r w:rsidRPr="00087373">
              <w:rPr>
                <w:sz w:val="20"/>
              </w:rPr>
              <w:t xml:space="preserve"> joined together by cables with a single point of connection to an </w:t>
            </w:r>
            <w:r w:rsidRPr="00087373">
              <w:rPr>
                <w:i/>
                <w:sz w:val="20"/>
              </w:rPr>
              <w:t>offshore transmission system.</w:t>
            </w:r>
          </w:p>
        </w:tc>
      </w:tr>
      <w:tr w:rsidR="002D5819" w:rsidRPr="00087373" w14:paraId="403843FE" w14:textId="77777777" w:rsidTr="003C2354">
        <w:trPr>
          <w:cantSplit/>
        </w:trPr>
        <w:tc>
          <w:tcPr>
            <w:tcW w:w="3261" w:type="dxa"/>
          </w:tcPr>
          <w:p w14:paraId="278B41F8" w14:textId="77777777" w:rsidR="002D5819" w:rsidRPr="00087373" w:rsidRDefault="002D5819">
            <w:pPr>
              <w:spacing w:after="120"/>
              <w:jc w:val="left"/>
              <w:rPr>
                <w:sz w:val="20"/>
              </w:rPr>
            </w:pPr>
          </w:p>
        </w:tc>
        <w:tc>
          <w:tcPr>
            <w:tcW w:w="5046" w:type="dxa"/>
          </w:tcPr>
          <w:p w14:paraId="246E8D87" w14:textId="77777777" w:rsidR="002D5819" w:rsidRPr="00087373" w:rsidRDefault="002D5819">
            <w:pPr>
              <w:spacing w:after="120"/>
              <w:rPr>
                <w:sz w:val="20"/>
              </w:rPr>
            </w:pPr>
          </w:p>
        </w:tc>
      </w:tr>
      <w:tr w:rsidR="002D5819" w:rsidRPr="00087373" w14:paraId="2A0BF640" w14:textId="77777777" w:rsidTr="003C2354">
        <w:trPr>
          <w:cantSplit/>
        </w:trPr>
        <w:tc>
          <w:tcPr>
            <w:tcW w:w="3261" w:type="dxa"/>
          </w:tcPr>
          <w:p w14:paraId="499539D8" w14:textId="77777777" w:rsidR="002D5819" w:rsidRPr="00087373" w:rsidRDefault="002D5819">
            <w:pPr>
              <w:spacing w:after="120"/>
              <w:jc w:val="left"/>
              <w:rPr>
                <w:sz w:val="20"/>
              </w:rPr>
            </w:pPr>
            <w:r w:rsidRPr="00087373">
              <w:rPr>
                <w:sz w:val="20"/>
              </w:rPr>
              <w:t>Offshore Power Station</w:t>
            </w:r>
          </w:p>
        </w:tc>
        <w:tc>
          <w:tcPr>
            <w:tcW w:w="5046" w:type="dxa"/>
          </w:tcPr>
          <w:p w14:paraId="7CD8F3C0" w14:textId="77777777" w:rsidR="002D5819" w:rsidRPr="00087373" w:rsidRDefault="002D5819">
            <w:pPr>
              <w:spacing w:after="120"/>
              <w:rPr>
                <w:sz w:val="20"/>
              </w:rPr>
            </w:pPr>
            <w:r w:rsidRPr="00087373">
              <w:rPr>
                <w:sz w:val="20"/>
              </w:rPr>
              <w:t xml:space="preserve">An installation, located in </w:t>
            </w:r>
            <w:r w:rsidRPr="00087373">
              <w:rPr>
                <w:i/>
                <w:sz w:val="20"/>
              </w:rPr>
              <w:t>offshore waters</w:t>
            </w:r>
            <w:r w:rsidRPr="00087373">
              <w:rPr>
                <w:sz w:val="20"/>
              </w:rPr>
              <w:t xml:space="preserve">, comprising one or more </w:t>
            </w:r>
            <w:r w:rsidRPr="00087373">
              <w:rPr>
                <w:i/>
                <w:sz w:val="20"/>
              </w:rPr>
              <w:t>offshore</w:t>
            </w:r>
            <w:r w:rsidRPr="00087373">
              <w:rPr>
                <w:sz w:val="20"/>
              </w:rPr>
              <w:t xml:space="preserve"> </w:t>
            </w:r>
            <w:r w:rsidRPr="00087373">
              <w:rPr>
                <w:i/>
                <w:sz w:val="20"/>
              </w:rPr>
              <w:t>generating units</w:t>
            </w:r>
            <w:r w:rsidRPr="00087373">
              <w:rPr>
                <w:sz w:val="20"/>
              </w:rPr>
              <w:t xml:space="preserve"> or </w:t>
            </w:r>
            <w:r w:rsidRPr="00087373">
              <w:rPr>
                <w:i/>
                <w:sz w:val="20"/>
              </w:rPr>
              <w:t>offshore</w:t>
            </w:r>
            <w:r w:rsidRPr="00087373">
              <w:rPr>
                <w:sz w:val="20"/>
              </w:rPr>
              <w:t xml:space="preserve"> </w:t>
            </w:r>
            <w:r w:rsidRPr="00087373">
              <w:rPr>
                <w:i/>
                <w:sz w:val="20"/>
              </w:rPr>
              <w:t>power park modules</w:t>
            </w:r>
            <w:r w:rsidRPr="00087373">
              <w:rPr>
                <w:sz w:val="20"/>
              </w:rPr>
              <w:t xml:space="preserve"> or </w:t>
            </w:r>
            <w:r w:rsidRPr="00087373">
              <w:rPr>
                <w:i/>
                <w:sz w:val="20"/>
              </w:rPr>
              <w:t xml:space="preserve">offshore </w:t>
            </w:r>
            <w:r w:rsidRPr="00087373">
              <w:rPr>
                <w:sz w:val="20"/>
              </w:rPr>
              <w:t xml:space="preserve">gas turbines (even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offshore</w:t>
            </w:r>
            <w:r w:rsidRPr="00087373">
              <w:rPr>
                <w:sz w:val="20"/>
              </w:rPr>
              <w:t xml:space="preserve"> </w:t>
            </w:r>
            <w:r w:rsidRPr="00087373">
              <w:rPr>
                <w:i/>
                <w:sz w:val="20"/>
              </w:rPr>
              <w:t>power station</w:t>
            </w:r>
            <w:r w:rsidRPr="00087373">
              <w:rPr>
                <w:sz w:val="20"/>
              </w:rPr>
              <w:t>.</w:t>
            </w:r>
          </w:p>
        </w:tc>
      </w:tr>
      <w:tr w:rsidR="002D5819" w:rsidRPr="00087373" w14:paraId="48512EED" w14:textId="77777777" w:rsidTr="003C2354">
        <w:trPr>
          <w:cantSplit/>
        </w:trPr>
        <w:tc>
          <w:tcPr>
            <w:tcW w:w="3261" w:type="dxa"/>
          </w:tcPr>
          <w:p w14:paraId="27F2C580" w14:textId="77777777" w:rsidR="002D5819" w:rsidRPr="00087373" w:rsidRDefault="002D5819">
            <w:pPr>
              <w:spacing w:after="120"/>
              <w:jc w:val="left"/>
              <w:rPr>
                <w:sz w:val="20"/>
              </w:rPr>
            </w:pPr>
          </w:p>
        </w:tc>
        <w:tc>
          <w:tcPr>
            <w:tcW w:w="5046" w:type="dxa"/>
          </w:tcPr>
          <w:p w14:paraId="278F8795" w14:textId="77777777" w:rsidR="002D5819" w:rsidRPr="00087373" w:rsidRDefault="002D5819">
            <w:pPr>
              <w:spacing w:after="120"/>
              <w:rPr>
                <w:sz w:val="20"/>
              </w:rPr>
            </w:pPr>
          </w:p>
        </w:tc>
      </w:tr>
      <w:tr w:rsidR="002D5819" w:rsidRPr="00087373" w14:paraId="0EBB1D5A" w14:textId="77777777" w:rsidTr="003C2354">
        <w:trPr>
          <w:cantSplit/>
        </w:trPr>
        <w:tc>
          <w:tcPr>
            <w:tcW w:w="3261" w:type="dxa"/>
          </w:tcPr>
          <w:p w14:paraId="6D822518" w14:textId="77777777" w:rsidR="002D5819" w:rsidRPr="00087373" w:rsidRDefault="002D5819">
            <w:pPr>
              <w:spacing w:after="120"/>
              <w:jc w:val="left"/>
              <w:rPr>
                <w:sz w:val="20"/>
              </w:rPr>
            </w:pPr>
            <w:r w:rsidRPr="00087373">
              <w:rPr>
                <w:sz w:val="20"/>
              </w:rPr>
              <w:t>Offshore Power Station Demand Group</w:t>
            </w:r>
          </w:p>
        </w:tc>
        <w:tc>
          <w:tcPr>
            <w:tcW w:w="5046" w:type="dxa"/>
          </w:tcPr>
          <w:p w14:paraId="34D5F23F" w14:textId="77777777" w:rsidR="002D5819" w:rsidRPr="00087373" w:rsidRDefault="002D5819">
            <w:pPr>
              <w:spacing w:after="120"/>
              <w:rPr>
                <w:sz w:val="20"/>
              </w:rPr>
            </w:pPr>
            <w:r w:rsidRPr="00087373">
              <w:rPr>
                <w:sz w:val="20"/>
              </w:rPr>
              <w:t xml:space="preserve">An </w:t>
            </w:r>
            <w:r w:rsidRPr="00087373">
              <w:rPr>
                <w:i/>
                <w:sz w:val="20"/>
              </w:rPr>
              <w:t>offshore</w:t>
            </w:r>
            <w:r w:rsidRPr="00087373">
              <w:rPr>
                <w:sz w:val="20"/>
              </w:rPr>
              <w:t xml:space="preserve"> site or group of </w:t>
            </w:r>
            <w:r w:rsidRPr="00087373">
              <w:rPr>
                <w:i/>
                <w:sz w:val="20"/>
              </w:rPr>
              <w:t>offshore</w:t>
            </w:r>
            <w:r w:rsidRPr="00087373">
              <w:rPr>
                <w:sz w:val="20"/>
              </w:rPr>
              <w:t xml:space="preserve"> sites located on an </w:t>
            </w:r>
            <w:r w:rsidRPr="00087373">
              <w:rPr>
                <w:i/>
                <w:sz w:val="20"/>
              </w:rPr>
              <w:t xml:space="preserve">offshore platform/s </w:t>
            </w:r>
            <w:r w:rsidRPr="00087373">
              <w:rPr>
                <w:sz w:val="20"/>
              </w:rPr>
              <w:t xml:space="preserve">which collectively take power from the remainder of an </w:t>
            </w:r>
            <w:r w:rsidRPr="00087373">
              <w:rPr>
                <w:i/>
                <w:sz w:val="20"/>
              </w:rPr>
              <w:t>offshore transmission system</w:t>
            </w:r>
            <w:r w:rsidRPr="00087373">
              <w:rPr>
                <w:sz w:val="20"/>
              </w:rPr>
              <w:t xml:space="preserve"> for the purpose of supplying </w:t>
            </w:r>
            <w:r w:rsidRPr="00087373">
              <w:rPr>
                <w:i/>
                <w:sz w:val="20"/>
              </w:rPr>
              <w:t>offshore power station</w:t>
            </w:r>
            <w:r w:rsidRPr="00087373">
              <w:rPr>
                <w:sz w:val="20"/>
              </w:rPr>
              <w:t xml:space="preserve"> demand.</w:t>
            </w:r>
          </w:p>
        </w:tc>
      </w:tr>
      <w:tr w:rsidR="002D5819" w:rsidRPr="00087373" w14:paraId="0952D3F9" w14:textId="77777777" w:rsidTr="003C2354">
        <w:trPr>
          <w:cantSplit/>
        </w:trPr>
        <w:tc>
          <w:tcPr>
            <w:tcW w:w="3261" w:type="dxa"/>
          </w:tcPr>
          <w:p w14:paraId="3B61BD98" w14:textId="77777777" w:rsidR="002D5819" w:rsidRPr="00087373" w:rsidRDefault="002D5819">
            <w:pPr>
              <w:spacing w:after="120"/>
              <w:jc w:val="left"/>
              <w:rPr>
                <w:sz w:val="20"/>
              </w:rPr>
            </w:pPr>
          </w:p>
        </w:tc>
        <w:tc>
          <w:tcPr>
            <w:tcW w:w="5046" w:type="dxa"/>
          </w:tcPr>
          <w:p w14:paraId="2FB33707" w14:textId="77777777" w:rsidR="002D5819" w:rsidRPr="00087373" w:rsidRDefault="002D5819">
            <w:pPr>
              <w:spacing w:after="120"/>
              <w:rPr>
                <w:sz w:val="20"/>
              </w:rPr>
            </w:pPr>
          </w:p>
        </w:tc>
      </w:tr>
      <w:tr w:rsidR="002D5819" w:rsidRPr="00087373" w14:paraId="524A1E38" w14:textId="77777777" w:rsidTr="003C2354">
        <w:trPr>
          <w:cantSplit/>
        </w:trPr>
        <w:tc>
          <w:tcPr>
            <w:tcW w:w="3261" w:type="dxa"/>
          </w:tcPr>
          <w:p w14:paraId="499AB56C" w14:textId="77777777" w:rsidR="002D5819" w:rsidRPr="00087373" w:rsidRDefault="002D5819">
            <w:pPr>
              <w:spacing w:after="120"/>
              <w:jc w:val="left"/>
              <w:rPr>
                <w:sz w:val="20"/>
              </w:rPr>
            </w:pPr>
            <w:r w:rsidRPr="00087373">
              <w:rPr>
                <w:sz w:val="20"/>
              </w:rPr>
              <w:t>Offshore Supply Point (OSP)</w:t>
            </w:r>
          </w:p>
        </w:tc>
        <w:tc>
          <w:tcPr>
            <w:tcW w:w="5046" w:type="dxa"/>
          </w:tcPr>
          <w:p w14:paraId="4F2ED264" w14:textId="77777777" w:rsidR="002D5819" w:rsidRPr="00087373" w:rsidRDefault="002D5819">
            <w:pPr>
              <w:spacing w:after="120"/>
              <w:rPr>
                <w:sz w:val="20"/>
              </w:rPr>
            </w:pPr>
            <w:r w:rsidRPr="00087373">
              <w:rPr>
                <w:sz w:val="20"/>
              </w:rPr>
              <w:t xml:space="preserve">A point of supply from an </w:t>
            </w:r>
            <w:r w:rsidRPr="00087373">
              <w:rPr>
                <w:i/>
                <w:sz w:val="20"/>
              </w:rPr>
              <w:t>offshore transmission system</w:t>
            </w:r>
            <w:r w:rsidRPr="00087373">
              <w:rPr>
                <w:sz w:val="20"/>
              </w:rPr>
              <w:t xml:space="preserve"> to an </w:t>
            </w:r>
            <w:r w:rsidRPr="00087373">
              <w:rPr>
                <w:i/>
                <w:sz w:val="20"/>
              </w:rPr>
              <w:t>offshore power station</w:t>
            </w:r>
            <w:r w:rsidRPr="00087373">
              <w:rPr>
                <w:sz w:val="20"/>
              </w:rPr>
              <w:t>.</w:t>
            </w:r>
          </w:p>
        </w:tc>
      </w:tr>
      <w:tr w:rsidR="002D5819" w:rsidRPr="00087373" w14:paraId="0C724F2C" w14:textId="77777777" w:rsidTr="003C2354">
        <w:trPr>
          <w:cantSplit/>
        </w:trPr>
        <w:tc>
          <w:tcPr>
            <w:tcW w:w="3261" w:type="dxa"/>
          </w:tcPr>
          <w:p w14:paraId="007626A9" w14:textId="77777777" w:rsidR="002D5819" w:rsidRPr="00087373" w:rsidRDefault="002D5819">
            <w:pPr>
              <w:spacing w:after="120"/>
              <w:jc w:val="left"/>
              <w:rPr>
                <w:sz w:val="20"/>
              </w:rPr>
            </w:pPr>
          </w:p>
        </w:tc>
        <w:tc>
          <w:tcPr>
            <w:tcW w:w="5046" w:type="dxa"/>
          </w:tcPr>
          <w:p w14:paraId="4FB5CC7A" w14:textId="77777777" w:rsidR="002D5819" w:rsidRPr="00087373" w:rsidRDefault="002D5819">
            <w:pPr>
              <w:spacing w:after="120"/>
              <w:rPr>
                <w:sz w:val="20"/>
              </w:rPr>
            </w:pPr>
          </w:p>
        </w:tc>
      </w:tr>
      <w:tr w:rsidR="002D5819" w:rsidRPr="00087373" w14:paraId="5183E1B3" w14:textId="77777777" w:rsidTr="003C2354">
        <w:trPr>
          <w:cantSplit/>
        </w:trPr>
        <w:tc>
          <w:tcPr>
            <w:tcW w:w="3261" w:type="dxa"/>
          </w:tcPr>
          <w:p w14:paraId="18540AAD" w14:textId="77777777" w:rsidR="002D5819" w:rsidRPr="00087373" w:rsidRDefault="002D5819">
            <w:pPr>
              <w:spacing w:after="120"/>
              <w:jc w:val="left"/>
              <w:rPr>
                <w:sz w:val="20"/>
              </w:rPr>
            </w:pPr>
            <w:r w:rsidRPr="00087373">
              <w:rPr>
                <w:sz w:val="20"/>
              </w:rPr>
              <w:t>Offshore Transmission Circuit</w:t>
            </w:r>
          </w:p>
        </w:tc>
        <w:tc>
          <w:tcPr>
            <w:tcW w:w="5046" w:type="dxa"/>
          </w:tcPr>
          <w:p w14:paraId="6B2A5175" w14:textId="77777777" w:rsidR="002D5819" w:rsidRPr="00087373" w:rsidRDefault="002D5819">
            <w:pPr>
              <w:spacing w:after="120"/>
              <w:rPr>
                <w:sz w:val="20"/>
              </w:rPr>
            </w:pPr>
            <w:r w:rsidRPr="00087373">
              <w:rPr>
                <w:sz w:val="20"/>
              </w:rPr>
              <w:t xml:space="preserve">Part of an </w:t>
            </w:r>
            <w:r w:rsidRPr="00087373">
              <w:rPr>
                <w:i/>
                <w:sz w:val="20"/>
              </w:rPr>
              <w:t>offshore</w:t>
            </w:r>
            <w:r w:rsidRPr="00087373">
              <w:rPr>
                <w:sz w:val="20"/>
              </w:rPr>
              <w:t xml:space="preserve"> </w:t>
            </w:r>
            <w:r w:rsidRPr="00087373">
              <w:rPr>
                <w:i/>
                <w:sz w:val="20"/>
              </w:rPr>
              <w:t>transmission system</w:t>
            </w:r>
            <w:r w:rsidRPr="00087373">
              <w:rPr>
                <w:sz w:val="20"/>
              </w:rPr>
              <w:t xml:space="preserve"> between two or more circuit-breakers which includes, for example, transformers, reactors, cables, overhead </w:t>
            </w:r>
            <w:proofErr w:type="gramStart"/>
            <w:r w:rsidRPr="00087373">
              <w:rPr>
                <w:sz w:val="20"/>
              </w:rPr>
              <w:t>lines</w:t>
            </w:r>
            <w:proofErr w:type="gramEnd"/>
            <w:r w:rsidRPr="00087373">
              <w:rPr>
                <w:sz w:val="20"/>
              </w:rPr>
              <w:t xml:space="preserve"> and </w:t>
            </w:r>
            <w:r w:rsidRPr="00087373">
              <w:rPr>
                <w:i/>
                <w:sz w:val="20"/>
              </w:rPr>
              <w:t>DC converters</w:t>
            </w:r>
            <w:r w:rsidRPr="00087373">
              <w:rPr>
                <w:sz w:val="20"/>
              </w:rPr>
              <w:t xml:space="preserve"> but excludes </w:t>
            </w:r>
            <w:r w:rsidRPr="00087373">
              <w:rPr>
                <w:i/>
                <w:sz w:val="20"/>
              </w:rPr>
              <w:t>busbars and onshore transmission circuits.</w:t>
            </w:r>
          </w:p>
        </w:tc>
      </w:tr>
      <w:tr w:rsidR="002D5819" w:rsidRPr="00087373" w14:paraId="154DCA00" w14:textId="77777777" w:rsidTr="003C2354">
        <w:trPr>
          <w:cantSplit/>
        </w:trPr>
        <w:tc>
          <w:tcPr>
            <w:tcW w:w="3261" w:type="dxa"/>
          </w:tcPr>
          <w:p w14:paraId="4B7674F5" w14:textId="77777777" w:rsidR="002D5819" w:rsidRPr="00087373" w:rsidRDefault="002D5819">
            <w:pPr>
              <w:spacing w:after="120"/>
              <w:jc w:val="left"/>
              <w:rPr>
                <w:sz w:val="20"/>
              </w:rPr>
            </w:pPr>
          </w:p>
        </w:tc>
        <w:tc>
          <w:tcPr>
            <w:tcW w:w="5046" w:type="dxa"/>
          </w:tcPr>
          <w:p w14:paraId="1A71A82F" w14:textId="77777777" w:rsidR="002D5819" w:rsidRPr="00087373" w:rsidRDefault="002D5819">
            <w:pPr>
              <w:spacing w:after="120"/>
              <w:rPr>
                <w:sz w:val="20"/>
              </w:rPr>
            </w:pPr>
          </w:p>
        </w:tc>
      </w:tr>
      <w:tr w:rsidR="002D5819" w:rsidRPr="00087373" w14:paraId="5DBDADAE" w14:textId="77777777" w:rsidTr="003C2354">
        <w:trPr>
          <w:cantSplit/>
        </w:trPr>
        <w:tc>
          <w:tcPr>
            <w:tcW w:w="3261" w:type="dxa"/>
          </w:tcPr>
          <w:p w14:paraId="644B1AF2" w14:textId="77777777" w:rsidR="002D5819" w:rsidRPr="00087373" w:rsidRDefault="002D5819">
            <w:pPr>
              <w:spacing w:after="120"/>
              <w:jc w:val="left"/>
              <w:rPr>
                <w:sz w:val="20"/>
              </w:rPr>
            </w:pPr>
            <w:r w:rsidRPr="00087373">
              <w:rPr>
                <w:sz w:val="20"/>
              </w:rPr>
              <w:t>Offshore Transmission Licensee</w:t>
            </w:r>
          </w:p>
        </w:tc>
        <w:tc>
          <w:tcPr>
            <w:tcW w:w="5046" w:type="dxa"/>
          </w:tcPr>
          <w:p w14:paraId="3055918D" w14:textId="77777777" w:rsidR="002D5819" w:rsidRPr="00087373" w:rsidRDefault="002D5819">
            <w:pPr>
              <w:spacing w:after="120"/>
              <w:rPr>
                <w:sz w:val="20"/>
              </w:rPr>
            </w:pPr>
            <w:r w:rsidRPr="00087373">
              <w:rPr>
                <w:sz w:val="20"/>
              </w:rPr>
              <w:t xml:space="preserve">Means the holder of a Transmission Licence in respect of an </w:t>
            </w:r>
            <w:r w:rsidRPr="00087373">
              <w:rPr>
                <w:i/>
                <w:sz w:val="20"/>
              </w:rPr>
              <w:t>offshore transmission system</w:t>
            </w:r>
            <w:r w:rsidRPr="00087373">
              <w:rPr>
                <w:sz w:val="20"/>
              </w:rPr>
              <w:t xml:space="preserve"> granted under Section 6 (1) (b) of the Electricity Act 1989 (as amended by the Utilities Act 2000 and the Energy Act 2004)</w:t>
            </w:r>
          </w:p>
        </w:tc>
      </w:tr>
      <w:tr w:rsidR="002D5819" w:rsidRPr="00087373" w14:paraId="12B98320" w14:textId="77777777" w:rsidTr="003C2354">
        <w:trPr>
          <w:cantSplit/>
        </w:trPr>
        <w:tc>
          <w:tcPr>
            <w:tcW w:w="3261" w:type="dxa"/>
          </w:tcPr>
          <w:p w14:paraId="50BCD5C9" w14:textId="77777777" w:rsidR="002D5819" w:rsidRPr="00087373" w:rsidRDefault="002D5819">
            <w:pPr>
              <w:spacing w:after="120"/>
              <w:jc w:val="left"/>
              <w:rPr>
                <w:sz w:val="20"/>
              </w:rPr>
            </w:pPr>
          </w:p>
        </w:tc>
        <w:tc>
          <w:tcPr>
            <w:tcW w:w="5046" w:type="dxa"/>
          </w:tcPr>
          <w:p w14:paraId="7762573C" w14:textId="77777777" w:rsidR="002D5819" w:rsidRPr="00087373" w:rsidRDefault="002D5819">
            <w:pPr>
              <w:spacing w:after="120"/>
              <w:rPr>
                <w:sz w:val="20"/>
              </w:rPr>
            </w:pPr>
          </w:p>
        </w:tc>
      </w:tr>
      <w:tr w:rsidR="002D5819" w:rsidRPr="00087373" w14:paraId="7990276E" w14:textId="77777777" w:rsidTr="003C2354">
        <w:trPr>
          <w:cantSplit/>
        </w:trPr>
        <w:tc>
          <w:tcPr>
            <w:tcW w:w="3261" w:type="dxa"/>
          </w:tcPr>
          <w:p w14:paraId="71E80C82" w14:textId="77777777" w:rsidR="002D5819" w:rsidRPr="00087373" w:rsidRDefault="002D5819">
            <w:pPr>
              <w:spacing w:after="120"/>
              <w:jc w:val="left"/>
              <w:rPr>
                <w:sz w:val="20"/>
              </w:rPr>
            </w:pPr>
            <w:r w:rsidRPr="00087373">
              <w:rPr>
                <w:sz w:val="20"/>
              </w:rPr>
              <w:lastRenderedPageBreak/>
              <w:t>Offshore Transmission System</w:t>
            </w:r>
          </w:p>
        </w:tc>
        <w:tc>
          <w:tcPr>
            <w:tcW w:w="5046" w:type="dxa"/>
          </w:tcPr>
          <w:p w14:paraId="6E34C5AB" w14:textId="77777777" w:rsidR="002D5819" w:rsidRPr="00087373" w:rsidRDefault="002D5819">
            <w:pPr>
              <w:spacing w:after="120"/>
              <w:rPr>
                <w:sz w:val="20"/>
              </w:rPr>
            </w:pPr>
            <w:r w:rsidRPr="00087373">
              <w:rPr>
                <w:sz w:val="20"/>
              </w:rPr>
              <w:t xml:space="preserve">A system consisting (wholly or mainly) of high voltage lines of 132kV or greater owned and/or operated by an </w:t>
            </w:r>
            <w:r w:rsidRPr="00087373">
              <w:rPr>
                <w:i/>
                <w:sz w:val="20"/>
              </w:rPr>
              <w:t>offshore transmission licensee</w:t>
            </w:r>
            <w:r w:rsidRPr="00087373">
              <w:rPr>
                <w:sz w:val="20"/>
              </w:rPr>
              <w:t xml:space="preserve"> and used for the transmission of electricity to or from an </w:t>
            </w:r>
            <w:r w:rsidRPr="00087373">
              <w:rPr>
                <w:i/>
                <w:sz w:val="20"/>
              </w:rPr>
              <w:t>offshore power station</w:t>
            </w:r>
            <w:r w:rsidRPr="00087373">
              <w:rPr>
                <w:sz w:val="20"/>
              </w:rPr>
              <w:t xml:space="preserve"> to or from an </w:t>
            </w:r>
            <w:r w:rsidRPr="00087373">
              <w:rPr>
                <w:i/>
                <w:sz w:val="20"/>
              </w:rPr>
              <w:t>interface point</w:t>
            </w:r>
            <w:r w:rsidRPr="00087373">
              <w:rPr>
                <w:sz w:val="20"/>
              </w:rPr>
              <w:t xml:space="preserve">, or </w:t>
            </w:r>
            <w:r w:rsidRPr="00087373">
              <w:rPr>
                <w:i/>
                <w:sz w:val="20"/>
              </w:rPr>
              <w:t xml:space="preserve">user system interface point </w:t>
            </w:r>
            <w:r w:rsidRPr="00087373">
              <w:rPr>
                <w:sz w:val="20"/>
              </w:rPr>
              <w:t xml:space="preserve"> if embedded, or to or from another </w:t>
            </w:r>
            <w:r w:rsidRPr="00087373">
              <w:rPr>
                <w:i/>
                <w:sz w:val="20"/>
              </w:rPr>
              <w:t>offshore power station</w:t>
            </w:r>
            <w:r w:rsidRPr="00087373">
              <w:rPr>
                <w:sz w:val="20"/>
              </w:rPr>
              <w:t xml:space="preserve"> and includes equipment, plant and apparatus and meters owned or operated by an </w:t>
            </w:r>
            <w:r w:rsidRPr="00087373">
              <w:rPr>
                <w:i/>
                <w:sz w:val="20"/>
              </w:rPr>
              <w:t>offshore</w:t>
            </w:r>
            <w:r w:rsidRPr="00087373">
              <w:rPr>
                <w:sz w:val="20"/>
              </w:rPr>
              <w:t xml:space="preserve"> </w:t>
            </w:r>
            <w:r w:rsidRPr="00087373">
              <w:rPr>
                <w:i/>
                <w:sz w:val="20"/>
              </w:rPr>
              <w:t>transmission licensee</w:t>
            </w:r>
            <w:r w:rsidRPr="00087373">
              <w:rPr>
                <w:sz w:val="20"/>
              </w:rPr>
              <w:t xml:space="preserve"> in connection with the transmission of electricity. An </w:t>
            </w:r>
            <w:r w:rsidRPr="00087373">
              <w:rPr>
                <w:i/>
                <w:sz w:val="20"/>
              </w:rPr>
              <w:t>offshore transmission system</w:t>
            </w:r>
            <w:r w:rsidRPr="00087373">
              <w:rPr>
                <w:sz w:val="20"/>
              </w:rPr>
              <w:t xml:space="preserve"> extends from the </w:t>
            </w:r>
            <w:r w:rsidRPr="00087373">
              <w:rPr>
                <w:i/>
                <w:sz w:val="20"/>
              </w:rPr>
              <w:t>interface point</w:t>
            </w:r>
            <w:r w:rsidRPr="00087373">
              <w:rPr>
                <w:sz w:val="20"/>
              </w:rPr>
              <w:t xml:space="preserve"> or </w:t>
            </w:r>
            <w:r w:rsidRPr="00087373">
              <w:rPr>
                <w:i/>
                <w:sz w:val="20"/>
              </w:rPr>
              <w:t>user system interface point</w:t>
            </w:r>
            <w:proofErr w:type="gramStart"/>
            <w:r w:rsidRPr="00087373">
              <w:rPr>
                <w:sz w:val="20"/>
              </w:rPr>
              <w:t>, as the case may be, to</w:t>
            </w:r>
            <w:proofErr w:type="gramEnd"/>
            <w:r w:rsidRPr="00087373">
              <w:rPr>
                <w:sz w:val="20"/>
              </w:rPr>
              <w:t xml:space="preserve"> the </w:t>
            </w:r>
            <w:r w:rsidRPr="00087373">
              <w:rPr>
                <w:i/>
                <w:sz w:val="20"/>
              </w:rPr>
              <w:t>offshore grid entry point/s</w:t>
            </w:r>
            <w:r w:rsidRPr="00087373">
              <w:rPr>
                <w:sz w:val="20"/>
              </w:rPr>
              <w:t xml:space="preserve"> and may include plant and apparatus located onshore and </w:t>
            </w:r>
            <w:r w:rsidRPr="00087373">
              <w:rPr>
                <w:i/>
                <w:sz w:val="20"/>
              </w:rPr>
              <w:t xml:space="preserve">offshore. </w:t>
            </w:r>
            <w:r w:rsidRPr="00087373">
              <w:rPr>
                <w:sz w:val="20"/>
              </w:rPr>
              <w:t xml:space="preserve">For the avoidance of doubt, the </w:t>
            </w:r>
            <w:r w:rsidRPr="00087373">
              <w:rPr>
                <w:i/>
                <w:sz w:val="20"/>
              </w:rPr>
              <w:t>offshore transmission systems,</w:t>
            </w:r>
            <w:r w:rsidRPr="00087373">
              <w:rPr>
                <w:sz w:val="20"/>
              </w:rPr>
              <w:t xml:space="preserve"> together with the </w:t>
            </w:r>
            <w:r w:rsidRPr="00087373">
              <w:rPr>
                <w:i/>
                <w:sz w:val="20"/>
              </w:rPr>
              <w:t>onshore transmission system,</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22DFF938" w14:textId="77777777" w:rsidTr="003C2354">
        <w:trPr>
          <w:cantSplit/>
        </w:trPr>
        <w:tc>
          <w:tcPr>
            <w:tcW w:w="3261" w:type="dxa"/>
          </w:tcPr>
          <w:p w14:paraId="2A459FF9" w14:textId="77777777" w:rsidR="002D5819" w:rsidRPr="00087373" w:rsidRDefault="002D5819">
            <w:pPr>
              <w:spacing w:after="120"/>
              <w:jc w:val="left"/>
              <w:rPr>
                <w:sz w:val="20"/>
              </w:rPr>
            </w:pPr>
          </w:p>
        </w:tc>
        <w:tc>
          <w:tcPr>
            <w:tcW w:w="5046" w:type="dxa"/>
          </w:tcPr>
          <w:p w14:paraId="4C16D46B" w14:textId="77777777" w:rsidR="002D5819" w:rsidRPr="00087373" w:rsidRDefault="002D5819">
            <w:pPr>
              <w:spacing w:after="120"/>
              <w:rPr>
                <w:sz w:val="20"/>
              </w:rPr>
            </w:pPr>
          </w:p>
        </w:tc>
      </w:tr>
      <w:tr w:rsidR="002D5819" w:rsidRPr="00087373" w14:paraId="4F6E4F3D" w14:textId="77777777" w:rsidTr="003C2354">
        <w:trPr>
          <w:cantSplit/>
        </w:trPr>
        <w:tc>
          <w:tcPr>
            <w:tcW w:w="3261" w:type="dxa"/>
          </w:tcPr>
          <w:p w14:paraId="0568A5D9" w14:textId="77777777" w:rsidR="002D5819" w:rsidRPr="00087373" w:rsidRDefault="002D5819">
            <w:pPr>
              <w:spacing w:after="120"/>
              <w:jc w:val="left"/>
              <w:rPr>
                <w:sz w:val="20"/>
              </w:rPr>
            </w:pPr>
            <w:r w:rsidRPr="00087373">
              <w:rPr>
                <w:sz w:val="20"/>
              </w:rPr>
              <w:t>Offshore Waters</w:t>
            </w:r>
          </w:p>
        </w:tc>
        <w:tc>
          <w:tcPr>
            <w:tcW w:w="5046" w:type="dxa"/>
          </w:tcPr>
          <w:p w14:paraId="1AAF3AC5" w14:textId="77777777" w:rsidR="002D5819" w:rsidRPr="00087373" w:rsidRDefault="002D5819">
            <w:pPr>
              <w:spacing w:after="120"/>
              <w:rPr>
                <w:sz w:val="20"/>
              </w:rPr>
            </w:pPr>
            <w:r w:rsidRPr="00087373">
              <w:rPr>
                <w:sz w:val="20"/>
              </w:rPr>
              <w:t>Has the meaning given to “</w:t>
            </w:r>
            <w:r w:rsidRPr="00087373">
              <w:rPr>
                <w:i/>
                <w:sz w:val="20"/>
              </w:rPr>
              <w:t>offshore</w:t>
            </w:r>
            <w:r w:rsidRPr="00087373">
              <w:rPr>
                <w:sz w:val="20"/>
              </w:rPr>
              <w:t xml:space="preserve"> waters” in Section 90(9) of the Energy Act 2004.</w:t>
            </w:r>
          </w:p>
        </w:tc>
      </w:tr>
      <w:tr w:rsidR="002D5819" w:rsidRPr="00087373" w14:paraId="24B7D62C" w14:textId="77777777" w:rsidTr="003C2354">
        <w:trPr>
          <w:cantSplit/>
        </w:trPr>
        <w:tc>
          <w:tcPr>
            <w:tcW w:w="3261" w:type="dxa"/>
          </w:tcPr>
          <w:p w14:paraId="55E2AF6D" w14:textId="77777777" w:rsidR="002D5819" w:rsidRPr="00087373" w:rsidRDefault="002D5819">
            <w:pPr>
              <w:spacing w:after="120"/>
              <w:jc w:val="left"/>
              <w:rPr>
                <w:sz w:val="20"/>
              </w:rPr>
            </w:pPr>
          </w:p>
        </w:tc>
        <w:tc>
          <w:tcPr>
            <w:tcW w:w="5046" w:type="dxa"/>
          </w:tcPr>
          <w:p w14:paraId="7470C163" w14:textId="77777777" w:rsidR="002D5819" w:rsidRPr="00087373" w:rsidRDefault="002D5819">
            <w:pPr>
              <w:spacing w:after="120"/>
              <w:rPr>
                <w:sz w:val="20"/>
              </w:rPr>
            </w:pPr>
          </w:p>
        </w:tc>
      </w:tr>
      <w:tr w:rsidR="002D5819" w:rsidRPr="00087373" w14:paraId="37D254F8" w14:textId="77777777" w:rsidTr="003C2354">
        <w:trPr>
          <w:cantSplit/>
        </w:trPr>
        <w:tc>
          <w:tcPr>
            <w:tcW w:w="3261" w:type="dxa"/>
          </w:tcPr>
          <w:p w14:paraId="3BA01C58" w14:textId="77777777" w:rsidR="002D5819" w:rsidRPr="00087373" w:rsidRDefault="002D5819">
            <w:pPr>
              <w:spacing w:after="120"/>
              <w:jc w:val="left"/>
              <w:rPr>
                <w:sz w:val="20"/>
              </w:rPr>
            </w:pPr>
            <w:r w:rsidRPr="00087373">
              <w:rPr>
                <w:sz w:val="20"/>
              </w:rPr>
              <w:t>Onshore Generating Unit</w:t>
            </w:r>
          </w:p>
        </w:tc>
        <w:tc>
          <w:tcPr>
            <w:tcW w:w="5046" w:type="dxa"/>
          </w:tcPr>
          <w:p w14:paraId="086C24F4" w14:textId="77777777" w:rsidR="002D5819" w:rsidRPr="00087373" w:rsidRDefault="002D5819" w:rsidP="00EB005B">
            <w:pPr>
              <w:spacing w:after="120"/>
              <w:rPr>
                <w:sz w:val="20"/>
              </w:rPr>
            </w:pPr>
            <w:r w:rsidRPr="00087373">
              <w:rPr>
                <w:sz w:val="20"/>
              </w:rPr>
              <w:t xml:space="preserve">Any apparatus which produces electricity including a synchronous </w:t>
            </w:r>
            <w:r w:rsidRPr="00087373">
              <w:rPr>
                <w:i/>
                <w:sz w:val="20"/>
              </w:rPr>
              <w:t>generating unit</w:t>
            </w:r>
            <w:r w:rsidRPr="00087373">
              <w:rPr>
                <w:sz w:val="20"/>
              </w:rPr>
              <w:t xml:space="preserve"> and non-synchronous </w:t>
            </w:r>
            <w:r w:rsidRPr="00087373">
              <w:rPr>
                <w:i/>
                <w:sz w:val="20"/>
              </w:rPr>
              <w:t>generating unit</w:t>
            </w:r>
            <w:r w:rsidRPr="00087373">
              <w:rPr>
                <w:sz w:val="20"/>
              </w:rPr>
              <w:t xml:space="preserve"> but excluding an </w:t>
            </w:r>
            <w:r w:rsidRPr="00087373">
              <w:rPr>
                <w:i/>
                <w:sz w:val="20"/>
              </w:rPr>
              <w:t>offshore generating unit.</w:t>
            </w:r>
          </w:p>
        </w:tc>
      </w:tr>
      <w:tr w:rsidR="002D5819" w:rsidRPr="00087373" w14:paraId="40553BAC" w14:textId="77777777" w:rsidTr="003C2354">
        <w:trPr>
          <w:cantSplit/>
        </w:trPr>
        <w:tc>
          <w:tcPr>
            <w:tcW w:w="3261" w:type="dxa"/>
          </w:tcPr>
          <w:p w14:paraId="1B128E01" w14:textId="77777777" w:rsidR="002D5819" w:rsidRPr="00087373" w:rsidRDefault="002D5819">
            <w:pPr>
              <w:spacing w:after="120"/>
              <w:jc w:val="left"/>
              <w:rPr>
                <w:sz w:val="20"/>
              </w:rPr>
            </w:pPr>
          </w:p>
        </w:tc>
        <w:tc>
          <w:tcPr>
            <w:tcW w:w="5046" w:type="dxa"/>
          </w:tcPr>
          <w:p w14:paraId="31DE8306" w14:textId="77777777" w:rsidR="002D5819" w:rsidRPr="00087373" w:rsidRDefault="002D5819">
            <w:pPr>
              <w:spacing w:after="120"/>
              <w:rPr>
                <w:sz w:val="20"/>
              </w:rPr>
            </w:pPr>
          </w:p>
        </w:tc>
      </w:tr>
      <w:tr w:rsidR="00C35E58" w:rsidRPr="00087373" w14:paraId="47D857AB" w14:textId="77777777" w:rsidTr="003C2354">
        <w:trPr>
          <w:cantSplit/>
          <w:ins w:id="66" w:author="Alex Aristodemou" w:date="2023-12-06T17:18:00Z"/>
        </w:trPr>
        <w:tc>
          <w:tcPr>
            <w:tcW w:w="3261" w:type="dxa"/>
          </w:tcPr>
          <w:p w14:paraId="07E93D71" w14:textId="24F828F2" w:rsidR="00C35E58" w:rsidRPr="00087373" w:rsidRDefault="00260158">
            <w:pPr>
              <w:spacing w:after="120"/>
              <w:jc w:val="left"/>
              <w:rPr>
                <w:ins w:id="67" w:author="Alex Aristodemou" w:date="2023-12-06T17:18:00Z"/>
                <w:sz w:val="20"/>
              </w:rPr>
            </w:pPr>
            <w:ins w:id="68" w:author="Alex Aristodemou" w:date="2023-12-06T17:18:00Z">
              <w:r>
                <w:rPr>
                  <w:sz w:val="20"/>
                </w:rPr>
                <w:t xml:space="preserve">Onshore </w:t>
              </w:r>
            </w:ins>
            <w:ins w:id="69" w:author="Steve Baker (ESO)" w:date="2023-12-07T08:56:00Z">
              <w:r w:rsidR="008E2486">
                <w:rPr>
                  <w:sz w:val="20"/>
                </w:rPr>
                <w:t>I</w:t>
              </w:r>
            </w:ins>
            <w:ins w:id="70" w:author="Alex Aristodemou" w:date="2023-12-06T17:18:00Z">
              <w:r>
                <w:rPr>
                  <w:sz w:val="20"/>
                </w:rPr>
                <w:t xml:space="preserve">nterface </w:t>
              </w:r>
            </w:ins>
            <w:ins w:id="71" w:author="Steve Baker (ESO)" w:date="2023-12-07T08:56:00Z">
              <w:r w:rsidR="008E2486">
                <w:rPr>
                  <w:sz w:val="20"/>
                </w:rPr>
                <w:t>P</w:t>
              </w:r>
            </w:ins>
            <w:ins w:id="72" w:author="Alex Aristodemou" w:date="2023-12-06T17:18:00Z">
              <w:r>
                <w:rPr>
                  <w:sz w:val="20"/>
                </w:rPr>
                <w:t xml:space="preserve">oint </w:t>
              </w:r>
            </w:ins>
          </w:p>
        </w:tc>
        <w:tc>
          <w:tcPr>
            <w:tcW w:w="5046" w:type="dxa"/>
          </w:tcPr>
          <w:p w14:paraId="42CD720C" w14:textId="77777777" w:rsidR="00C35E58" w:rsidRDefault="006537C2">
            <w:pPr>
              <w:spacing w:after="120"/>
              <w:rPr>
                <w:ins w:id="73" w:author="Steve Baker (ESO)" w:date="2023-12-15T11:32:00Z"/>
                <w:i/>
                <w:iCs/>
                <w:sz w:val="20"/>
              </w:rPr>
            </w:pPr>
            <w:ins w:id="74" w:author="Alex Aristodemou" w:date="2023-12-06T17:18:00Z">
              <w:r>
                <w:rPr>
                  <w:sz w:val="20"/>
                </w:rPr>
                <w:t xml:space="preserve">An electrical point of connection between the </w:t>
              </w:r>
              <w:r>
                <w:rPr>
                  <w:i/>
                  <w:iCs/>
                  <w:sz w:val="20"/>
                </w:rPr>
                <w:t xml:space="preserve">transmission systems </w:t>
              </w:r>
              <w:r>
                <w:rPr>
                  <w:sz w:val="20"/>
                </w:rPr>
                <w:t xml:space="preserve">of two </w:t>
              </w:r>
            </w:ins>
            <w:ins w:id="75" w:author="Alex Aristodemou" w:date="2023-12-06T17:19:00Z">
              <w:r>
                <w:rPr>
                  <w:i/>
                  <w:iCs/>
                  <w:sz w:val="20"/>
                </w:rPr>
                <w:t xml:space="preserve">onshore transmission </w:t>
              </w:r>
              <w:proofErr w:type="spellStart"/>
              <w:r>
                <w:rPr>
                  <w:i/>
                  <w:iCs/>
                  <w:sz w:val="20"/>
                </w:rPr>
                <w:t>licencees</w:t>
              </w:r>
              <w:proofErr w:type="spellEnd"/>
              <w:r>
                <w:rPr>
                  <w:i/>
                  <w:iCs/>
                  <w:sz w:val="20"/>
                </w:rPr>
                <w:t>.</w:t>
              </w:r>
            </w:ins>
          </w:p>
          <w:p w14:paraId="19E6D725" w14:textId="1CB40FC3" w:rsidR="0036752C" w:rsidRPr="00CD6013" w:rsidRDefault="0036752C">
            <w:pPr>
              <w:spacing w:after="120"/>
              <w:rPr>
                <w:ins w:id="76" w:author="Alex Aristodemou" w:date="2023-12-06T17:18:00Z"/>
                <w:i/>
                <w:iCs/>
                <w:sz w:val="20"/>
              </w:rPr>
            </w:pPr>
          </w:p>
        </w:tc>
      </w:tr>
      <w:tr w:rsidR="00C27872" w:rsidRPr="00087373" w14:paraId="05247CB1" w14:textId="77777777" w:rsidTr="003C2354">
        <w:trPr>
          <w:cantSplit/>
        </w:trPr>
        <w:tc>
          <w:tcPr>
            <w:tcW w:w="3261" w:type="dxa"/>
          </w:tcPr>
          <w:p w14:paraId="20DEFBB2" w14:textId="77777777" w:rsidR="00C27872" w:rsidRPr="00087373" w:rsidRDefault="00C27872">
            <w:pPr>
              <w:spacing w:after="120"/>
              <w:jc w:val="left"/>
              <w:rPr>
                <w:sz w:val="20"/>
              </w:rPr>
            </w:pPr>
            <w:r w:rsidRPr="00087373">
              <w:rPr>
                <w:sz w:val="20"/>
              </w:rPr>
              <w:t>Onshore Power Park Module</w:t>
            </w:r>
          </w:p>
        </w:tc>
        <w:tc>
          <w:tcPr>
            <w:tcW w:w="5046" w:type="dxa"/>
          </w:tcPr>
          <w:p w14:paraId="256A96B6" w14:textId="77777777" w:rsidR="00C27872" w:rsidRPr="00087373" w:rsidRDefault="00C27872" w:rsidP="00243CF9">
            <w:pPr>
              <w:rPr>
                <w:i/>
                <w:sz w:val="20"/>
              </w:rPr>
            </w:pPr>
            <w:r w:rsidRPr="00087373">
              <w:rPr>
                <w:sz w:val="20"/>
              </w:rPr>
              <w:t xml:space="preserve">A collection of non-synchronous </w:t>
            </w:r>
            <w:r w:rsidRPr="00087373">
              <w:rPr>
                <w:i/>
                <w:sz w:val="20"/>
              </w:rPr>
              <w:t>generating units</w:t>
            </w:r>
            <w:r w:rsidRPr="00087373">
              <w:rPr>
                <w:sz w:val="20"/>
              </w:rPr>
              <w:t xml:space="preserve"> (registered as a </w:t>
            </w:r>
            <w:r w:rsidRPr="00087373">
              <w:rPr>
                <w:i/>
                <w:sz w:val="20"/>
              </w:rPr>
              <w:t>power pa</w:t>
            </w:r>
            <w:r w:rsidR="00707B23" w:rsidRPr="00087373">
              <w:rPr>
                <w:i/>
                <w:sz w:val="20"/>
              </w:rPr>
              <w:t>r</w:t>
            </w:r>
            <w:r w:rsidRPr="00087373">
              <w:rPr>
                <w:i/>
                <w:sz w:val="20"/>
              </w:rPr>
              <w:t>k module</w:t>
            </w:r>
            <w:r w:rsidRPr="00087373">
              <w:rPr>
                <w:sz w:val="20"/>
              </w:rPr>
              <w:t xml:space="preserve"> under the Planning Code in the Grid Code) that are powered by an intermittent power source, joined together by a system with a single point of </w:t>
            </w:r>
            <w:r w:rsidR="005E2E35" w:rsidRPr="00087373">
              <w:rPr>
                <w:sz w:val="20"/>
              </w:rPr>
              <w:t>electrical</w:t>
            </w:r>
            <w:r w:rsidRPr="00087373">
              <w:rPr>
                <w:sz w:val="20"/>
              </w:rPr>
              <w:t xml:space="preserve"> connection to the </w:t>
            </w:r>
            <w:r w:rsidRPr="00087373">
              <w:rPr>
                <w:i/>
                <w:sz w:val="20"/>
              </w:rPr>
              <w:t xml:space="preserve">onshore transmission system </w:t>
            </w:r>
            <w:r w:rsidRPr="00087373">
              <w:rPr>
                <w:sz w:val="20"/>
              </w:rPr>
              <w:t xml:space="preserve">(or </w:t>
            </w:r>
            <w:r w:rsidRPr="00087373">
              <w:rPr>
                <w:i/>
                <w:sz w:val="20"/>
              </w:rPr>
              <w:t>user system</w:t>
            </w:r>
            <w:r w:rsidRPr="00087373">
              <w:rPr>
                <w:sz w:val="20"/>
              </w:rPr>
              <w:t xml:space="preserve"> if embedded).  The connection to the </w:t>
            </w:r>
            <w:r w:rsidRPr="00087373">
              <w:rPr>
                <w:i/>
                <w:sz w:val="20"/>
              </w:rPr>
              <w:t xml:space="preserve">onshore transmission system </w:t>
            </w:r>
            <w:r w:rsidRPr="00087373">
              <w:rPr>
                <w:sz w:val="20"/>
              </w:rPr>
              <w:t>(</w:t>
            </w:r>
            <w:r w:rsidRPr="00087373">
              <w:rPr>
                <w:i/>
                <w:sz w:val="20"/>
              </w:rPr>
              <w:t>or user system</w:t>
            </w:r>
            <w:r w:rsidRPr="00087373">
              <w:rPr>
                <w:sz w:val="20"/>
              </w:rPr>
              <w:t xml:space="preserve"> if embedded) may include a </w:t>
            </w:r>
            <w:r w:rsidRPr="00087373">
              <w:rPr>
                <w:i/>
                <w:sz w:val="20"/>
              </w:rPr>
              <w:t>DC converter.</w:t>
            </w:r>
            <w:r w:rsidRPr="00087373">
              <w:rPr>
                <w:sz w:val="20"/>
              </w:rPr>
              <w:t xml:space="preserve"> </w:t>
            </w:r>
          </w:p>
        </w:tc>
      </w:tr>
      <w:tr w:rsidR="00C27872" w:rsidRPr="00087373" w14:paraId="7FDF9F5A" w14:textId="77777777" w:rsidTr="003C2354">
        <w:trPr>
          <w:cantSplit/>
        </w:trPr>
        <w:tc>
          <w:tcPr>
            <w:tcW w:w="3261" w:type="dxa"/>
          </w:tcPr>
          <w:p w14:paraId="63D04B18" w14:textId="77777777" w:rsidR="00C27872" w:rsidRPr="00087373" w:rsidRDefault="00C27872">
            <w:pPr>
              <w:spacing w:after="120"/>
              <w:jc w:val="left"/>
              <w:rPr>
                <w:color w:val="FF0000"/>
                <w:sz w:val="20"/>
              </w:rPr>
            </w:pPr>
          </w:p>
        </w:tc>
        <w:tc>
          <w:tcPr>
            <w:tcW w:w="5046" w:type="dxa"/>
          </w:tcPr>
          <w:p w14:paraId="48DDCBC8" w14:textId="77777777" w:rsidR="00C27872" w:rsidRPr="00087373" w:rsidRDefault="00C27872" w:rsidP="00243CF9">
            <w:pPr>
              <w:rPr>
                <w:color w:val="FF0000"/>
                <w:sz w:val="20"/>
              </w:rPr>
            </w:pPr>
          </w:p>
        </w:tc>
      </w:tr>
      <w:tr w:rsidR="002D5819" w:rsidRPr="00087373" w14:paraId="410C2077" w14:textId="77777777" w:rsidTr="003C2354">
        <w:trPr>
          <w:cantSplit/>
        </w:trPr>
        <w:tc>
          <w:tcPr>
            <w:tcW w:w="3261" w:type="dxa"/>
          </w:tcPr>
          <w:p w14:paraId="40F14EE2" w14:textId="77777777" w:rsidR="002D5819" w:rsidRPr="00087373" w:rsidRDefault="002D5819">
            <w:pPr>
              <w:spacing w:after="120"/>
              <w:jc w:val="left"/>
              <w:rPr>
                <w:sz w:val="20"/>
              </w:rPr>
            </w:pPr>
            <w:r w:rsidRPr="00087373">
              <w:rPr>
                <w:sz w:val="20"/>
              </w:rPr>
              <w:t>Onshore Power Station</w:t>
            </w:r>
          </w:p>
        </w:tc>
        <w:tc>
          <w:tcPr>
            <w:tcW w:w="5046" w:type="dxa"/>
          </w:tcPr>
          <w:p w14:paraId="046C1271" w14:textId="77777777" w:rsidR="002D5819" w:rsidRPr="00087373" w:rsidRDefault="002D5819" w:rsidP="00243CF9">
            <w:pPr>
              <w:rPr>
                <w:sz w:val="20"/>
              </w:rPr>
            </w:pPr>
            <w:r w:rsidRPr="00087373">
              <w:rPr>
                <w:sz w:val="20"/>
              </w:rPr>
              <w:t xml:space="preserve">An installation comprising one or more </w:t>
            </w:r>
            <w:r w:rsidRPr="00087373">
              <w:rPr>
                <w:i/>
                <w:sz w:val="20"/>
              </w:rPr>
              <w:t>onshore generating units</w:t>
            </w:r>
            <w:r w:rsidR="00AB17A0" w:rsidRPr="00087373">
              <w:rPr>
                <w:i/>
                <w:sz w:val="20"/>
              </w:rPr>
              <w:t xml:space="preserve"> or onshore power park module</w:t>
            </w:r>
            <w:r w:rsidRPr="00087373">
              <w:rPr>
                <w:i/>
                <w:sz w:val="20"/>
              </w:rPr>
              <w:t xml:space="preserve"> </w:t>
            </w:r>
            <w:r w:rsidRPr="00087373">
              <w:rPr>
                <w:sz w:val="20"/>
              </w:rPr>
              <w:t xml:space="preserve">(even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onshore power station</w:t>
            </w:r>
            <w:r w:rsidRPr="00087373">
              <w:rPr>
                <w:sz w:val="20"/>
              </w:rPr>
              <w:t>.</w:t>
            </w:r>
          </w:p>
        </w:tc>
      </w:tr>
      <w:tr w:rsidR="002D5819" w:rsidRPr="00087373" w14:paraId="127A2198" w14:textId="77777777" w:rsidTr="003C2354">
        <w:trPr>
          <w:cantSplit/>
        </w:trPr>
        <w:tc>
          <w:tcPr>
            <w:tcW w:w="3261" w:type="dxa"/>
          </w:tcPr>
          <w:p w14:paraId="09463D8A" w14:textId="77777777" w:rsidR="002D5819" w:rsidRPr="00087373" w:rsidRDefault="002D5819">
            <w:pPr>
              <w:spacing w:after="120"/>
              <w:jc w:val="left"/>
              <w:rPr>
                <w:sz w:val="20"/>
              </w:rPr>
            </w:pPr>
          </w:p>
        </w:tc>
        <w:tc>
          <w:tcPr>
            <w:tcW w:w="5046" w:type="dxa"/>
          </w:tcPr>
          <w:p w14:paraId="66B39579" w14:textId="77777777" w:rsidR="002D5819" w:rsidRPr="00087373" w:rsidRDefault="002D5819">
            <w:pPr>
              <w:spacing w:after="120"/>
              <w:rPr>
                <w:sz w:val="20"/>
              </w:rPr>
            </w:pPr>
          </w:p>
        </w:tc>
      </w:tr>
      <w:tr w:rsidR="002D5819" w:rsidRPr="00087373" w14:paraId="384738A3" w14:textId="77777777" w:rsidTr="00884321">
        <w:trPr>
          <w:cantSplit/>
          <w:trHeight w:val="1250"/>
        </w:trPr>
        <w:tc>
          <w:tcPr>
            <w:tcW w:w="3261" w:type="dxa"/>
          </w:tcPr>
          <w:p w14:paraId="72678780" w14:textId="77777777" w:rsidR="002D5819" w:rsidRPr="00087373" w:rsidRDefault="002D5819">
            <w:pPr>
              <w:spacing w:after="120"/>
              <w:jc w:val="left"/>
              <w:rPr>
                <w:sz w:val="20"/>
              </w:rPr>
            </w:pPr>
            <w:r w:rsidRPr="00087373">
              <w:rPr>
                <w:sz w:val="20"/>
              </w:rPr>
              <w:t>Onshore Transmission Circuit</w:t>
            </w:r>
          </w:p>
        </w:tc>
        <w:tc>
          <w:tcPr>
            <w:tcW w:w="5046" w:type="dxa"/>
          </w:tcPr>
          <w:p w14:paraId="08C63E0D" w14:textId="77777777" w:rsidR="002D5819" w:rsidRPr="00087373" w:rsidRDefault="002D5819">
            <w:pPr>
              <w:spacing w:after="120"/>
              <w:rPr>
                <w:sz w:val="20"/>
              </w:rPr>
            </w:pPr>
            <w:r w:rsidRPr="00087373">
              <w:rPr>
                <w:sz w:val="20"/>
              </w:rPr>
              <w:t xml:space="preserve">Part of the </w:t>
            </w:r>
            <w:r w:rsidRPr="00087373">
              <w:rPr>
                <w:i/>
                <w:sz w:val="20"/>
              </w:rPr>
              <w:t>onshore transmission system</w:t>
            </w:r>
            <w:r w:rsidRPr="00087373">
              <w:rPr>
                <w:sz w:val="20"/>
              </w:rPr>
              <w:t xml:space="preserve"> between two or more circuit-breakers which </w:t>
            </w:r>
            <w:r w:rsidR="00087373" w:rsidRPr="00087373">
              <w:rPr>
                <w:sz w:val="20"/>
              </w:rPr>
              <w:t>include</w:t>
            </w:r>
            <w:r w:rsidRPr="00087373">
              <w:rPr>
                <w:sz w:val="20"/>
              </w:rPr>
              <w:t>, for example, transformers, reactors, cables and overhead lines</w:t>
            </w:r>
            <w:r w:rsidR="00244D17" w:rsidRPr="00087373">
              <w:rPr>
                <w:sz w:val="20"/>
              </w:rPr>
              <w:t xml:space="preserve"> and </w:t>
            </w:r>
            <w:r w:rsidR="00244D17" w:rsidRPr="00087373">
              <w:rPr>
                <w:i/>
                <w:sz w:val="20"/>
              </w:rPr>
              <w:t>DC converters,</w:t>
            </w:r>
            <w:r w:rsidRPr="00087373">
              <w:rPr>
                <w:sz w:val="20"/>
              </w:rPr>
              <w:t xml:space="preserve"> but excludes </w:t>
            </w:r>
            <w:r w:rsidRPr="00087373">
              <w:rPr>
                <w:i/>
                <w:sz w:val="20"/>
              </w:rPr>
              <w:t>busbars,</w:t>
            </w:r>
            <w:r w:rsidRPr="00087373">
              <w:rPr>
                <w:sz w:val="20"/>
              </w:rPr>
              <w:t xml:space="preserve"> </w:t>
            </w:r>
            <w:r w:rsidRPr="00087373">
              <w:rPr>
                <w:i/>
                <w:sz w:val="20"/>
              </w:rPr>
              <w:t xml:space="preserve">generation circuits </w:t>
            </w:r>
            <w:r w:rsidRPr="00087373">
              <w:rPr>
                <w:sz w:val="20"/>
              </w:rPr>
              <w:t>and</w:t>
            </w:r>
            <w:r w:rsidRPr="00087373">
              <w:rPr>
                <w:i/>
                <w:sz w:val="20"/>
              </w:rPr>
              <w:t xml:space="preserve"> offshore transmission circuits.</w:t>
            </w:r>
          </w:p>
        </w:tc>
      </w:tr>
      <w:tr w:rsidR="002D5819" w:rsidRPr="00087373" w14:paraId="7F9DF240" w14:textId="77777777" w:rsidTr="003C2354">
        <w:trPr>
          <w:cantSplit/>
        </w:trPr>
        <w:tc>
          <w:tcPr>
            <w:tcW w:w="3261" w:type="dxa"/>
          </w:tcPr>
          <w:p w14:paraId="1F549CBC" w14:textId="77777777" w:rsidR="002D5819" w:rsidRPr="00087373" w:rsidRDefault="002D5819">
            <w:pPr>
              <w:spacing w:after="120"/>
              <w:jc w:val="left"/>
              <w:rPr>
                <w:sz w:val="20"/>
              </w:rPr>
            </w:pPr>
          </w:p>
        </w:tc>
        <w:tc>
          <w:tcPr>
            <w:tcW w:w="5046" w:type="dxa"/>
          </w:tcPr>
          <w:p w14:paraId="0C0D91C5" w14:textId="77777777" w:rsidR="002D5819" w:rsidRPr="00087373" w:rsidRDefault="002D5819">
            <w:pPr>
              <w:spacing w:after="120"/>
              <w:rPr>
                <w:sz w:val="20"/>
              </w:rPr>
            </w:pPr>
          </w:p>
        </w:tc>
      </w:tr>
      <w:tr w:rsidR="002D5819" w:rsidRPr="00087373" w14:paraId="68A642BC" w14:textId="77777777" w:rsidTr="003C2354">
        <w:trPr>
          <w:cantSplit/>
        </w:trPr>
        <w:tc>
          <w:tcPr>
            <w:tcW w:w="3261" w:type="dxa"/>
          </w:tcPr>
          <w:p w14:paraId="69639096" w14:textId="77777777" w:rsidR="002D5819" w:rsidRPr="00087373" w:rsidRDefault="002D5819">
            <w:pPr>
              <w:spacing w:after="120"/>
              <w:jc w:val="left"/>
              <w:rPr>
                <w:sz w:val="20"/>
              </w:rPr>
            </w:pPr>
            <w:r w:rsidRPr="00087373">
              <w:rPr>
                <w:sz w:val="20"/>
              </w:rPr>
              <w:lastRenderedPageBreak/>
              <w:t>Onshore Transmission Licensee</w:t>
            </w:r>
          </w:p>
        </w:tc>
        <w:tc>
          <w:tcPr>
            <w:tcW w:w="5046" w:type="dxa"/>
          </w:tcPr>
          <w:p w14:paraId="2BAEB6C4" w14:textId="2640404B" w:rsidR="002D5819" w:rsidRPr="00087373" w:rsidRDefault="003850EB">
            <w:pPr>
              <w:spacing w:after="120"/>
              <w:rPr>
                <w:sz w:val="20"/>
              </w:rPr>
            </w:pPr>
            <w:r w:rsidRPr="00087373">
              <w:rPr>
                <w:i/>
                <w:sz w:val="20"/>
              </w:rPr>
              <w:t>NGET</w:t>
            </w:r>
            <w:r w:rsidR="002D5819" w:rsidRPr="00087373">
              <w:rPr>
                <w:i/>
                <w:sz w:val="20"/>
              </w:rPr>
              <w:t>, SPT</w:t>
            </w:r>
            <w:r w:rsidR="00041832">
              <w:rPr>
                <w:sz w:val="20"/>
              </w:rPr>
              <w:t>,</w:t>
            </w:r>
            <w:r w:rsidR="002D5819" w:rsidRPr="00087373">
              <w:rPr>
                <w:sz w:val="20"/>
              </w:rPr>
              <w:t xml:space="preserve"> </w:t>
            </w:r>
            <w:r w:rsidR="002D5819" w:rsidRPr="00D51B88">
              <w:rPr>
                <w:i/>
                <w:sz w:val="20"/>
              </w:rPr>
              <w:t>SHET</w:t>
            </w:r>
            <w:ins w:id="77" w:author="Alex Aristodemou" w:date="2023-12-06T17:33:00Z">
              <w:r w:rsidR="0019464B">
                <w:rPr>
                  <w:i/>
                  <w:sz w:val="20"/>
                </w:rPr>
                <w:t xml:space="preserve">, </w:t>
              </w:r>
              <w:r w:rsidR="00CA43AA" w:rsidRPr="0088431D">
                <w:rPr>
                  <w:iCs/>
                  <w:sz w:val="20"/>
                </w:rPr>
                <w:t>a</w:t>
              </w:r>
            </w:ins>
            <w:ins w:id="78" w:author="Steve Baker (ESO)" w:date="2024-01-25T12:34:00Z">
              <w:r w:rsidR="009E4ACD">
                <w:rPr>
                  <w:iCs/>
                  <w:sz w:val="20"/>
                </w:rPr>
                <w:t xml:space="preserve">nd any </w:t>
              </w:r>
            </w:ins>
            <w:ins w:id="79" w:author="Steve Baker (ESO)" w:date="2024-04-09T15:38:00Z">
              <w:r w:rsidR="004E19F8">
                <w:rPr>
                  <w:i/>
                  <w:sz w:val="20"/>
                </w:rPr>
                <w:t>t</w:t>
              </w:r>
            </w:ins>
            <w:ins w:id="80" w:author="Steve Baker (ESO)" w:date="2024-01-25T12:34:00Z">
              <w:r w:rsidR="009E4ACD" w:rsidRPr="000708FB">
                <w:rPr>
                  <w:i/>
                  <w:sz w:val="20"/>
                </w:rPr>
                <w:t xml:space="preserve">ransmission </w:t>
              </w:r>
            </w:ins>
            <w:ins w:id="81" w:author="Steve Baker (ESO)" w:date="2024-04-09T15:38:00Z">
              <w:r w:rsidR="004E19F8">
                <w:rPr>
                  <w:i/>
                  <w:sz w:val="20"/>
                </w:rPr>
                <w:t>l</w:t>
              </w:r>
            </w:ins>
            <w:ins w:id="82" w:author="Steve Baker (ESO)" w:date="2024-01-25T12:34:00Z">
              <w:r w:rsidR="009E4ACD" w:rsidRPr="000708FB">
                <w:rPr>
                  <w:i/>
                  <w:sz w:val="20"/>
                </w:rPr>
                <w:t>icensee</w:t>
              </w:r>
              <w:r w:rsidR="009E4ACD">
                <w:rPr>
                  <w:iCs/>
                  <w:sz w:val="20"/>
                </w:rPr>
                <w:t xml:space="preserve"> appointed </w:t>
              </w:r>
              <w:r w:rsidR="008A7592">
                <w:rPr>
                  <w:iCs/>
                  <w:sz w:val="20"/>
                </w:rPr>
                <w:t>as a</w:t>
              </w:r>
            </w:ins>
            <w:ins w:id="83" w:author="Alex Aristodemou" w:date="2023-12-06T17:33:00Z">
              <w:r w:rsidR="00CA43AA">
                <w:rPr>
                  <w:i/>
                  <w:sz w:val="20"/>
                </w:rPr>
                <w:t xml:space="preserve"> </w:t>
              </w:r>
            </w:ins>
            <w:ins w:id="84" w:author="Steve Baker (ESO)" w:date="2024-04-09T15:38:00Z">
              <w:r w:rsidR="004E19F8">
                <w:rPr>
                  <w:i/>
                  <w:sz w:val="20"/>
                </w:rPr>
                <w:t>c</w:t>
              </w:r>
            </w:ins>
            <w:ins w:id="85" w:author="Alex Aristodemou" w:date="2023-12-06T17:33:00Z">
              <w:del w:id="86" w:author="Steve Baker (ESO)" w:date="2024-04-09T15:38:00Z">
                <w:r w:rsidR="0019464B" w:rsidDel="004E19F8">
                  <w:rPr>
                    <w:i/>
                    <w:sz w:val="20"/>
                  </w:rPr>
                  <w:delText>C</w:delText>
                </w:r>
              </w:del>
            </w:ins>
            <w:ins w:id="87" w:author="Steve Baker (ESO)" w:date="2024-01-25T12:35:00Z">
              <w:r w:rsidR="008707BC">
                <w:rPr>
                  <w:i/>
                  <w:sz w:val="20"/>
                </w:rPr>
                <w:t xml:space="preserve">ompetitively </w:t>
              </w:r>
            </w:ins>
            <w:ins w:id="88" w:author="Alex Aristodemou" w:date="2023-12-06T17:33:00Z">
              <w:del w:id="89" w:author="Steve Baker (ESO)" w:date="2024-04-09T15:38:00Z">
                <w:r w:rsidR="0019464B" w:rsidDel="004E19F8">
                  <w:rPr>
                    <w:i/>
                    <w:sz w:val="20"/>
                  </w:rPr>
                  <w:delText>A</w:delText>
                </w:r>
              </w:del>
            </w:ins>
            <w:ins w:id="90" w:author="Steve Baker (ESO)" w:date="2024-04-09T15:38:00Z">
              <w:r w:rsidR="004E19F8">
                <w:rPr>
                  <w:i/>
                  <w:sz w:val="20"/>
                </w:rPr>
                <w:t>a</w:t>
              </w:r>
            </w:ins>
            <w:ins w:id="91" w:author="Steve Baker (ESO)" w:date="2024-01-25T12:35:00Z">
              <w:r w:rsidR="008707BC">
                <w:rPr>
                  <w:i/>
                  <w:sz w:val="20"/>
                </w:rPr>
                <w:t>ppointe</w:t>
              </w:r>
            </w:ins>
            <w:ins w:id="92" w:author="Steve Baker (ESO)" w:date="2024-01-25T12:36:00Z">
              <w:r w:rsidR="008707BC">
                <w:rPr>
                  <w:i/>
                  <w:sz w:val="20"/>
                </w:rPr>
                <w:t xml:space="preserve">d </w:t>
              </w:r>
            </w:ins>
            <w:ins w:id="93" w:author="Steve Baker (ESO)" w:date="2024-04-09T15:38:00Z">
              <w:r w:rsidR="004E19F8">
                <w:rPr>
                  <w:i/>
                  <w:sz w:val="20"/>
                </w:rPr>
                <w:t>t</w:t>
              </w:r>
            </w:ins>
            <w:ins w:id="94" w:author="Alex Aristodemou" w:date="2023-12-06T17:33:00Z">
              <w:del w:id="95" w:author="Steve Baker (ESO)" w:date="2024-04-09T15:38:00Z">
                <w:r w:rsidR="0019464B" w:rsidDel="004E19F8">
                  <w:rPr>
                    <w:i/>
                    <w:sz w:val="20"/>
                  </w:rPr>
                  <w:delText>T</w:delText>
                </w:r>
              </w:del>
            </w:ins>
            <w:ins w:id="96" w:author="Steve Baker (ESO)" w:date="2024-01-25T12:36:00Z">
              <w:r w:rsidR="008707BC">
                <w:rPr>
                  <w:i/>
                  <w:sz w:val="20"/>
                </w:rPr>
                <w:t xml:space="preserve">ransmission </w:t>
              </w:r>
            </w:ins>
            <w:ins w:id="97" w:author="Steve Baker (ESO)" w:date="2024-04-09T15:38:00Z">
              <w:r w:rsidR="004E19F8">
                <w:rPr>
                  <w:i/>
                  <w:sz w:val="20"/>
                </w:rPr>
                <w:t>o</w:t>
              </w:r>
            </w:ins>
            <w:ins w:id="98" w:author="Alex Aristodemou" w:date="2023-12-06T17:33:00Z">
              <w:del w:id="99" w:author="Steve Baker (ESO)" w:date="2024-04-09T15:38:00Z">
                <w:r w:rsidR="0019464B" w:rsidDel="004E19F8">
                  <w:rPr>
                    <w:i/>
                    <w:sz w:val="20"/>
                  </w:rPr>
                  <w:delText>O</w:delText>
                </w:r>
              </w:del>
            </w:ins>
            <w:ins w:id="100" w:author="Steve Baker (ESO)" w:date="2024-01-25T12:36:00Z">
              <w:r w:rsidR="008707BC">
                <w:rPr>
                  <w:i/>
                  <w:sz w:val="20"/>
                </w:rPr>
                <w:t>wner</w:t>
              </w:r>
            </w:ins>
            <w:del w:id="101" w:author="Alex Aristodemou" w:date="2023-12-06T17:33:00Z">
              <w:r w:rsidR="00041832" w:rsidDel="0019464B">
                <w:rPr>
                  <w:i/>
                  <w:sz w:val="20"/>
                </w:rPr>
                <w:delText>’s</w:delText>
              </w:r>
            </w:del>
            <w:r w:rsidR="002D5819" w:rsidRPr="00087373">
              <w:rPr>
                <w:sz w:val="20"/>
              </w:rPr>
              <w:t xml:space="preserve"> </w:t>
            </w:r>
            <w:r w:rsidR="00D51B88" w:rsidRPr="008A7CD7">
              <w:rPr>
                <w:sz w:val="20"/>
              </w:rPr>
              <w:t>and such other person who is the holder of a transmission licence in respect of an onshore transmission system granted under Section 6 (1) (b) of the Electricity Act 1989</w:t>
            </w:r>
            <w:del w:id="102" w:author="Steve Baker (ESO)" w:date="2024-01-29T13:17:00Z">
              <w:r w:rsidR="00D51B88" w:rsidRPr="008A7CD7" w:rsidDel="00141522">
                <w:rPr>
                  <w:sz w:val="20"/>
                </w:rPr>
                <w:delText xml:space="preserve"> (as amended by the Utilities Act 2000 and the Energy Act 2004)</w:delText>
              </w:r>
            </w:del>
            <w:r w:rsidR="00D51B88" w:rsidRPr="008A7CD7">
              <w:rPr>
                <w:sz w:val="20"/>
              </w:rPr>
              <w:t>.</w:t>
            </w:r>
          </w:p>
        </w:tc>
      </w:tr>
      <w:tr w:rsidR="002D5819" w:rsidRPr="00087373" w14:paraId="19B59FDE" w14:textId="77777777" w:rsidTr="003C2354">
        <w:trPr>
          <w:cantSplit/>
        </w:trPr>
        <w:tc>
          <w:tcPr>
            <w:tcW w:w="3261" w:type="dxa"/>
          </w:tcPr>
          <w:p w14:paraId="4D5B15B7" w14:textId="77777777" w:rsidR="002D5819" w:rsidRPr="00087373" w:rsidRDefault="002D5819">
            <w:pPr>
              <w:spacing w:after="120"/>
              <w:jc w:val="left"/>
              <w:rPr>
                <w:sz w:val="20"/>
              </w:rPr>
            </w:pPr>
          </w:p>
        </w:tc>
        <w:tc>
          <w:tcPr>
            <w:tcW w:w="5046" w:type="dxa"/>
          </w:tcPr>
          <w:p w14:paraId="3A5CEB24" w14:textId="77777777" w:rsidR="002D5819" w:rsidRPr="00087373" w:rsidRDefault="002D5819">
            <w:pPr>
              <w:spacing w:after="120"/>
              <w:rPr>
                <w:sz w:val="20"/>
              </w:rPr>
            </w:pPr>
          </w:p>
        </w:tc>
      </w:tr>
      <w:tr w:rsidR="002D5819" w:rsidRPr="00087373" w14:paraId="3C8A0E76" w14:textId="77777777" w:rsidTr="003C2354">
        <w:trPr>
          <w:cantSplit/>
        </w:trPr>
        <w:tc>
          <w:tcPr>
            <w:tcW w:w="3261" w:type="dxa"/>
          </w:tcPr>
          <w:p w14:paraId="67C2CEAE" w14:textId="77777777" w:rsidR="002D5819" w:rsidRPr="00087373" w:rsidRDefault="002D5819">
            <w:pPr>
              <w:spacing w:after="120"/>
              <w:jc w:val="left"/>
              <w:rPr>
                <w:sz w:val="20"/>
              </w:rPr>
            </w:pPr>
            <w:r w:rsidRPr="00087373">
              <w:rPr>
                <w:sz w:val="20"/>
              </w:rPr>
              <w:t>Onshore Transmission System</w:t>
            </w:r>
          </w:p>
        </w:tc>
        <w:tc>
          <w:tcPr>
            <w:tcW w:w="5046" w:type="dxa"/>
          </w:tcPr>
          <w:p w14:paraId="377FCA8B" w14:textId="77777777" w:rsidR="002D5819" w:rsidRPr="00087373" w:rsidRDefault="002D5819" w:rsidP="000C756F">
            <w:pPr>
              <w:spacing w:after="120"/>
              <w:rPr>
                <w:sz w:val="20"/>
              </w:rPr>
            </w:pPr>
            <w:r w:rsidRPr="00087373">
              <w:rPr>
                <w:sz w:val="20"/>
              </w:rPr>
              <w:t xml:space="preserve">The system consisting (wholly or mainly) of high voltage electric lines owned or operated by </w:t>
            </w:r>
            <w:r w:rsidRPr="00087373">
              <w:rPr>
                <w:i/>
                <w:sz w:val="20"/>
              </w:rPr>
              <w:t>onshore</w:t>
            </w:r>
            <w:r w:rsidRPr="00087373">
              <w:rPr>
                <w:sz w:val="20"/>
              </w:rPr>
              <w:t xml:space="preserve"> </w:t>
            </w:r>
            <w:r w:rsidRPr="00087373">
              <w:rPr>
                <w:i/>
                <w:sz w:val="20"/>
              </w:rPr>
              <w:t>transmission licensees</w:t>
            </w:r>
            <w:r w:rsidRPr="00087373">
              <w:rPr>
                <w:sz w:val="20"/>
              </w:rPr>
              <w:t xml:space="preserve"> and used for the transmission of electricity from one </w:t>
            </w:r>
            <w:r w:rsidRPr="00087373">
              <w:rPr>
                <w:i/>
                <w:sz w:val="20"/>
              </w:rPr>
              <w:t>power station</w:t>
            </w:r>
            <w:r w:rsidRPr="00087373">
              <w:rPr>
                <w:sz w:val="20"/>
              </w:rPr>
              <w:t xml:space="preserve"> to a substation or to another </w:t>
            </w:r>
            <w:r w:rsidRPr="00087373">
              <w:rPr>
                <w:i/>
                <w:sz w:val="20"/>
              </w:rPr>
              <w:t>power station</w:t>
            </w:r>
            <w:r w:rsidRPr="00087373">
              <w:rPr>
                <w:sz w:val="20"/>
              </w:rPr>
              <w:t xml:space="preserve"> or between substations or to or from </w:t>
            </w:r>
            <w:r w:rsidRPr="00087373">
              <w:rPr>
                <w:i/>
                <w:sz w:val="20"/>
              </w:rPr>
              <w:t xml:space="preserve">offshore transmission systems </w:t>
            </w:r>
            <w:r w:rsidRPr="00087373">
              <w:rPr>
                <w:sz w:val="20"/>
              </w:rPr>
              <w:t xml:space="preserve">or to or from any </w:t>
            </w:r>
            <w:r w:rsidRPr="00087373">
              <w:rPr>
                <w:i/>
                <w:sz w:val="20"/>
              </w:rPr>
              <w:t xml:space="preserve">external interconnections </w:t>
            </w:r>
            <w:r w:rsidRPr="00087373">
              <w:rPr>
                <w:sz w:val="20"/>
              </w:rPr>
              <w:t xml:space="preserve">and includes any plant and apparatus and meters owned or operated by  </w:t>
            </w:r>
            <w:r w:rsidRPr="00087373">
              <w:rPr>
                <w:i/>
                <w:sz w:val="20"/>
              </w:rPr>
              <w:t xml:space="preserve">onshore transmission licensees </w:t>
            </w:r>
            <w:r w:rsidRPr="00087373">
              <w:rPr>
                <w:sz w:val="20"/>
              </w:rPr>
              <w:t xml:space="preserve">within </w:t>
            </w:r>
            <w:r w:rsidRPr="00087373">
              <w:rPr>
                <w:i/>
                <w:sz w:val="20"/>
              </w:rPr>
              <w:t xml:space="preserve">Great Britain </w:t>
            </w:r>
            <w:r w:rsidRPr="00087373">
              <w:rPr>
                <w:sz w:val="20"/>
              </w:rPr>
              <w:t xml:space="preserve">in connection with the transmission of electricity. The </w:t>
            </w:r>
            <w:r w:rsidRPr="00087373">
              <w:rPr>
                <w:i/>
                <w:sz w:val="20"/>
              </w:rPr>
              <w:t>onshore transmission system</w:t>
            </w:r>
            <w:r w:rsidRPr="00087373">
              <w:rPr>
                <w:sz w:val="20"/>
              </w:rPr>
              <w:t xml:space="preserve"> does not include any </w:t>
            </w:r>
            <w:r w:rsidRPr="00087373">
              <w:rPr>
                <w:i/>
                <w:sz w:val="20"/>
              </w:rPr>
              <w:t>remote transmission assets</w:t>
            </w:r>
            <w:r w:rsidRPr="00087373">
              <w:rPr>
                <w:sz w:val="20"/>
              </w:rPr>
              <w:t xml:space="preserve">. For the avoidance of doubt, the </w:t>
            </w:r>
            <w:r w:rsidRPr="00087373">
              <w:rPr>
                <w:i/>
                <w:sz w:val="20"/>
              </w:rPr>
              <w:t>onshore transmission system,</w:t>
            </w:r>
            <w:r w:rsidRPr="00087373">
              <w:rPr>
                <w:sz w:val="20"/>
              </w:rPr>
              <w:t xml:space="preserve"> together with the </w:t>
            </w:r>
            <w:r w:rsidRPr="00087373">
              <w:rPr>
                <w:i/>
                <w:sz w:val="20"/>
              </w:rPr>
              <w:t>offshore transmission systems</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0E10E837" w14:textId="77777777" w:rsidTr="003C2354">
        <w:trPr>
          <w:cantSplit/>
        </w:trPr>
        <w:tc>
          <w:tcPr>
            <w:tcW w:w="3261" w:type="dxa"/>
          </w:tcPr>
          <w:p w14:paraId="1759A826" w14:textId="77777777" w:rsidR="002D5819" w:rsidRPr="00087373" w:rsidRDefault="002D5819">
            <w:pPr>
              <w:spacing w:after="120"/>
              <w:jc w:val="left"/>
              <w:rPr>
                <w:sz w:val="20"/>
              </w:rPr>
            </w:pPr>
          </w:p>
        </w:tc>
        <w:tc>
          <w:tcPr>
            <w:tcW w:w="5046" w:type="dxa"/>
          </w:tcPr>
          <w:p w14:paraId="65948721" w14:textId="77777777" w:rsidR="002D5819" w:rsidRPr="00087373" w:rsidRDefault="002D5819">
            <w:pPr>
              <w:spacing w:after="120"/>
              <w:rPr>
                <w:sz w:val="20"/>
              </w:rPr>
            </w:pPr>
          </w:p>
        </w:tc>
      </w:tr>
      <w:tr w:rsidR="002D5819" w:rsidRPr="00087373" w14:paraId="120E5FF6" w14:textId="77777777" w:rsidTr="003C2354">
        <w:trPr>
          <w:cantSplit/>
        </w:trPr>
        <w:tc>
          <w:tcPr>
            <w:tcW w:w="3261" w:type="dxa"/>
          </w:tcPr>
          <w:p w14:paraId="39A936AF" w14:textId="77777777" w:rsidR="00244D17" w:rsidRPr="00087373" w:rsidRDefault="002D5819">
            <w:pPr>
              <w:spacing w:after="120"/>
              <w:jc w:val="left"/>
              <w:rPr>
                <w:sz w:val="20"/>
              </w:rPr>
            </w:pPr>
            <w:r w:rsidRPr="00087373">
              <w:rPr>
                <w:sz w:val="20"/>
              </w:rPr>
              <w:t>Operational Intertripping</w:t>
            </w:r>
          </w:p>
          <w:p w14:paraId="2BA3B3F6" w14:textId="77777777" w:rsidR="00244D17" w:rsidRPr="00087373" w:rsidRDefault="00244D17" w:rsidP="00244D17">
            <w:pPr>
              <w:rPr>
                <w:sz w:val="20"/>
              </w:rPr>
            </w:pPr>
          </w:p>
          <w:p w14:paraId="423BBCC8" w14:textId="77777777" w:rsidR="00244D17" w:rsidRPr="00087373" w:rsidRDefault="00244D17" w:rsidP="00244D17">
            <w:pPr>
              <w:rPr>
                <w:sz w:val="20"/>
              </w:rPr>
            </w:pPr>
          </w:p>
          <w:p w14:paraId="08C62B63" w14:textId="77777777" w:rsidR="00244D17" w:rsidRPr="00087373" w:rsidRDefault="00244D17" w:rsidP="00244D17">
            <w:pPr>
              <w:rPr>
                <w:sz w:val="20"/>
              </w:rPr>
            </w:pPr>
          </w:p>
          <w:p w14:paraId="357B2991" w14:textId="77777777" w:rsidR="00244D17" w:rsidRPr="00087373" w:rsidRDefault="00244D17" w:rsidP="00244D17">
            <w:pPr>
              <w:rPr>
                <w:sz w:val="20"/>
              </w:rPr>
            </w:pPr>
          </w:p>
          <w:p w14:paraId="50F666C8" w14:textId="77777777" w:rsidR="00244D17" w:rsidRPr="00087373" w:rsidRDefault="00244D17" w:rsidP="00244D17">
            <w:pPr>
              <w:rPr>
                <w:sz w:val="20"/>
              </w:rPr>
            </w:pPr>
          </w:p>
          <w:p w14:paraId="17D1EEF6" w14:textId="77777777" w:rsidR="00244D17" w:rsidRPr="00087373" w:rsidRDefault="00244D17" w:rsidP="00244D17">
            <w:pPr>
              <w:rPr>
                <w:sz w:val="20"/>
              </w:rPr>
            </w:pPr>
          </w:p>
          <w:p w14:paraId="6BC900D9" w14:textId="77777777" w:rsidR="00244D17" w:rsidRPr="00087373" w:rsidRDefault="00244D17" w:rsidP="00244D17">
            <w:pPr>
              <w:rPr>
                <w:sz w:val="20"/>
              </w:rPr>
            </w:pPr>
          </w:p>
          <w:p w14:paraId="1932687D" w14:textId="77777777" w:rsidR="002D5819" w:rsidRPr="00087373" w:rsidRDefault="00244D17" w:rsidP="00244D17">
            <w:pPr>
              <w:rPr>
                <w:sz w:val="20"/>
              </w:rPr>
            </w:pPr>
            <w:r w:rsidRPr="00087373">
              <w:rPr>
                <w:sz w:val="20"/>
              </w:rPr>
              <w:t xml:space="preserve">Operational Switching </w:t>
            </w:r>
          </w:p>
        </w:tc>
        <w:tc>
          <w:tcPr>
            <w:tcW w:w="5046" w:type="dxa"/>
          </w:tcPr>
          <w:p w14:paraId="3DDF4D5D" w14:textId="77777777" w:rsidR="002D5819" w:rsidRPr="00087373" w:rsidRDefault="002D5819">
            <w:pPr>
              <w:spacing w:after="120"/>
              <w:rPr>
                <w:i/>
                <w:sz w:val="20"/>
              </w:rPr>
            </w:pPr>
            <w:r w:rsidRPr="00087373">
              <w:rPr>
                <w:sz w:val="20"/>
              </w:rPr>
              <w:t xml:space="preserve">The automatic tripping of circuit breakers to remove </w:t>
            </w:r>
            <w:r w:rsidRPr="00087373">
              <w:rPr>
                <w:i/>
                <w:sz w:val="20"/>
              </w:rPr>
              <w:t>generating units</w:t>
            </w:r>
            <w:r w:rsidRPr="00087373">
              <w:rPr>
                <w:sz w:val="20"/>
              </w:rPr>
              <w:t xml:space="preserve"> and/or demand. It does not provide additional </w:t>
            </w:r>
            <w:r w:rsidRPr="00087373">
              <w:rPr>
                <w:i/>
                <w:sz w:val="20"/>
              </w:rPr>
              <w:t xml:space="preserve">transmission capacity </w:t>
            </w:r>
            <w:r w:rsidRPr="00087373">
              <w:rPr>
                <w:sz w:val="20"/>
              </w:rPr>
              <w:t>and must not lead to</w:t>
            </w:r>
            <w:r w:rsidRPr="00087373">
              <w:rPr>
                <w:i/>
                <w:sz w:val="20"/>
              </w:rPr>
              <w:t xml:space="preserve"> unacceptable frequency conditions </w:t>
            </w:r>
            <w:r w:rsidRPr="00087373">
              <w:rPr>
                <w:sz w:val="20"/>
              </w:rPr>
              <w:t>for any</w:t>
            </w:r>
            <w:r w:rsidRPr="00087373">
              <w:rPr>
                <w:i/>
                <w:sz w:val="20"/>
              </w:rPr>
              <w:t xml:space="preserve"> secured event.</w:t>
            </w:r>
          </w:p>
          <w:p w14:paraId="3AA7CD57" w14:textId="77777777" w:rsidR="00244D17" w:rsidRPr="00087373" w:rsidRDefault="00244D17">
            <w:pPr>
              <w:spacing w:after="120"/>
              <w:rPr>
                <w:i/>
                <w:sz w:val="20"/>
              </w:rPr>
            </w:pPr>
          </w:p>
          <w:p w14:paraId="527D534D" w14:textId="77777777" w:rsidR="00244D17" w:rsidRPr="00087373" w:rsidRDefault="00244D17">
            <w:pPr>
              <w:spacing w:after="120"/>
              <w:rPr>
                <w:i/>
                <w:sz w:val="20"/>
              </w:rPr>
            </w:pPr>
          </w:p>
          <w:p w14:paraId="2CF1A2DD" w14:textId="77777777" w:rsidR="00244D17" w:rsidRPr="00087373" w:rsidRDefault="00244D17">
            <w:pPr>
              <w:spacing w:after="120"/>
              <w:rPr>
                <w:i/>
                <w:sz w:val="20"/>
              </w:rPr>
            </w:pPr>
            <w:r w:rsidRPr="00087373">
              <w:rPr>
                <w:sz w:val="20"/>
              </w:rPr>
              <w:t xml:space="preserve">Operation of plant and/or apparatus within the </w:t>
            </w:r>
            <w:r w:rsidRPr="00087373">
              <w:rPr>
                <w:i/>
                <w:sz w:val="20"/>
              </w:rPr>
              <w:t>onshore transmission system</w:t>
            </w:r>
            <w:r w:rsidRPr="00087373">
              <w:rPr>
                <w:sz w:val="20"/>
              </w:rPr>
              <w:t xml:space="preserve"> or</w:t>
            </w:r>
            <w:r w:rsidRPr="00087373">
              <w:rPr>
                <w:i/>
                <w:sz w:val="20"/>
              </w:rPr>
              <w:t xml:space="preserve"> offshore transmission system </w:t>
            </w:r>
            <w:r w:rsidRPr="00087373">
              <w:rPr>
                <w:sz w:val="20"/>
              </w:rPr>
              <w:t xml:space="preserve">to the instruction of the relevant control engineer. For the avoidance of doubt, </w:t>
            </w:r>
            <w:r w:rsidRPr="00087373">
              <w:rPr>
                <w:i/>
                <w:sz w:val="20"/>
              </w:rPr>
              <w:t>operational switching</w:t>
            </w:r>
            <w:r w:rsidRPr="00087373">
              <w:rPr>
                <w:sz w:val="20"/>
              </w:rPr>
              <w:t xml:space="preserve"> includes manual actions and automatic actio</w:t>
            </w:r>
            <w:r w:rsidR="00900E2C" w:rsidRPr="00087373">
              <w:rPr>
                <w:sz w:val="20"/>
              </w:rPr>
              <w:t>ns including tap-changing, auto-</w:t>
            </w:r>
            <w:r w:rsidRPr="00087373">
              <w:rPr>
                <w:sz w:val="20"/>
              </w:rPr>
              <w:t xml:space="preserve">switching schemes and automatic reactive switching schemes. </w:t>
            </w:r>
          </w:p>
          <w:p w14:paraId="4D01D5B8" w14:textId="77777777" w:rsidR="00244D17" w:rsidRPr="00087373" w:rsidRDefault="00244D17">
            <w:pPr>
              <w:spacing w:after="120"/>
              <w:rPr>
                <w:i/>
                <w:sz w:val="20"/>
              </w:rPr>
            </w:pPr>
          </w:p>
          <w:p w14:paraId="5A70E117" w14:textId="77777777" w:rsidR="00244D17" w:rsidRPr="00087373" w:rsidRDefault="00244D17">
            <w:pPr>
              <w:spacing w:after="120"/>
              <w:rPr>
                <w:i/>
                <w:sz w:val="20"/>
              </w:rPr>
            </w:pPr>
          </w:p>
          <w:p w14:paraId="377802C0" w14:textId="77777777" w:rsidR="00244D17" w:rsidRPr="00087373" w:rsidRDefault="00244D17">
            <w:pPr>
              <w:spacing w:after="120"/>
              <w:rPr>
                <w:sz w:val="20"/>
              </w:rPr>
            </w:pPr>
          </w:p>
        </w:tc>
      </w:tr>
      <w:tr w:rsidR="002D5819" w:rsidRPr="00087373" w14:paraId="6A3E94C8" w14:textId="77777777" w:rsidTr="003C2354">
        <w:trPr>
          <w:cantSplit/>
        </w:trPr>
        <w:tc>
          <w:tcPr>
            <w:tcW w:w="3261" w:type="dxa"/>
          </w:tcPr>
          <w:p w14:paraId="4C841C89" w14:textId="77777777" w:rsidR="002D5819" w:rsidRPr="00087373" w:rsidRDefault="002D5819">
            <w:pPr>
              <w:spacing w:after="120"/>
              <w:jc w:val="left"/>
              <w:rPr>
                <w:sz w:val="20"/>
              </w:rPr>
            </w:pPr>
          </w:p>
        </w:tc>
        <w:tc>
          <w:tcPr>
            <w:tcW w:w="5046" w:type="dxa"/>
          </w:tcPr>
          <w:p w14:paraId="03478825" w14:textId="77777777" w:rsidR="002D5819" w:rsidRPr="00087373" w:rsidRDefault="002D5819">
            <w:pPr>
              <w:spacing w:after="120"/>
              <w:rPr>
                <w:sz w:val="20"/>
              </w:rPr>
            </w:pPr>
          </w:p>
        </w:tc>
      </w:tr>
      <w:tr w:rsidR="002D5819" w:rsidRPr="00087373" w14:paraId="58CDBD91" w14:textId="77777777" w:rsidTr="003C2354">
        <w:trPr>
          <w:cantSplit/>
        </w:trPr>
        <w:tc>
          <w:tcPr>
            <w:tcW w:w="3261" w:type="dxa"/>
          </w:tcPr>
          <w:p w14:paraId="7DDEB657" w14:textId="77777777" w:rsidR="002D5819" w:rsidRPr="00087373" w:rsidRDefault="002D5819">
            <w:pPr>
              <w:spacing w:after="120"/>
              <w:jc w:val="left"/>
              <w:rPr>
                <w:sz w:val="20"/>
              </w:rPr>
            </w:pPr>
            <w:r w:rsidRPr="00087373">
              <w:rPr>
                <w:sz w:val="20"/>
              </w:rPr>
              <w:t>Planned Outage</w:t>
            </w:r>
          </w:p>
        </w:tc>
        <w:tc>
          <w:tcPr>
            <w:tcW w:w="5046" w:type="dxa"/>
          </w:tcPr>
          <w:p w14:paraId="640617D9" w14:textId="77777777" w:rsidR="002D5819" w:rsidRPr="00087373" w:rsidRDefault="002D5819">
            <w:pPr>
              <w:spacing w:after="120"/>
              <w:rPr>
                <w:sz w:val="20"/>
              </w:rPr>
            </w:pPr>
            <w:r w:rsidRPr="00087373">
              <w:rPr>
                <w:sz w:val="20"/>
              </w:rPr>
              <w:t xml:space="preserve">An outage of one or more items of primary transmission apparatus and/or generation plant, initiated by manually instructed action which has been subject to the recognised </w:t>
            </w:r>
            <w:r w:rsidRPr="00087373">
              <w:rPr>
                <w:i/>
                <w:sz w:val="20"/>
              </w:rPr>
              <w:t>national electricity transmission system</w:t>
            </w:r>
            <w:r w:rsidRPr="00087373">
              <w:rPr>
                <w:sz w:val="20"/>
              </w:rPr>
              <w:t xml:space="preserve"> </w:t>
            </w:r>
            <w:r w:rsidRPr="00087373">
              <w:rPr>
                <w:i/>
                <w:sz w:val="20"/>
              </w:rPr>
              <w:t xml:space="preserve">operator area </w:t>
            </w:r>
            <w:r w:rsidRPr="00087373">
              <w:rPr>
                <w:sz w:val="20"/>
              </w:rPr>
              <w:t>outage planning process.</w:t>
            </w:r>
          </w:p>
        </w:tc>
      </w:tr>
      <w:tr w:rsidR="002D5819" w:rsidRPr="00087373" w14:paraId="0F848682" w14:textId="77777777" w:rsidTr="003C2354">
        <w:trPr>
          <w:cantSplit/>
        </w:trPr>
        <w:tc>
          <w:tcPr>
            <w:tcW w:w="3261" w:type="dxa"/>
          </w:tcPr>
          <w:p w14:paraId="67EE466E" w14:textId="77777777" w:rsidR="002D5819" w:rsidRPr="00087373" w:rsidRDefault="002D5819">
            <w:pPr>
              <w:spacing w:after="120"/>
              <w:jc w:val="left"/>
              <w:rPr>
                <w:sz w:val="20"/>
              </w:rPr>
            </w:pPr>
          </w:p>
        </w:tc>
        <w:tc>
          <w:tcPr>
            <w:tcW w:w="5046" w:type="dxa"/>
          </w:tcPr>
          <w:p w14:paraId="3B10D33C" w14:textId="77777777" w:rsidR="002D5819" w:rsidRPr="00087373" w:rsidRDefault="002D5819">
            <w:pPr>
              <w:spacing w:after="120"/>
              <w:rPr>
                <w:sz w:val="20"/>
              </w:rPr>
            </w:pPr>
          </w:p>
        </w:tc>
      </w:tr>
      <w:tr w:rsidR="002D5819" w:rsidRPr="00087373" w14:paraId="0558F214" w14:textId="77777777" w:rsidTr="003C2354">
        <w:trPr>
          <w:cantSplit/>
        </w:trPr>
        <w:tc>
          <w:tcPr>
            <w:tcW w:w="3261" w:type="dxa"/>
          </w:tcPr>
          <w:p w14:paraId="6A28D74E" w14:textId="77777777" w:rsidR="002D5819" w:rsidRPr="00087373" w:rsidRDefault="002D5819">
            <w:pPr>
              <w:spacing w:after="120"/>
              <w:jc w:val="left"/>
              <w:rPr>
                <w:sz w:val="20"/>
              </w:rPr>
            </w:pPr>
            <w:r w:rsidRPr="00087373">
              <w:rPr>
                <w:sz w:val="20"/>
              </w:rPr>
              <w:t>Planned Transfer Conditions</w:t>
            </w:r>
          </w:p>
        </w:tc>
        <w:tc>
          <w:tcPr>
            <w:tcW w:w="5046" w:type="dxa"/>
          </w:tcPr>
          <w:p w14:paraId="3BD8C060" w14:textId="77777777" w:rsidR="002D5819" w:rsidRPr="00087373" w:rsidRDefault="002D5819">
            <w:pPr>
              <w:spacing w:after="120"/>
              <w:rPr>
                <w:sz w:val="20"/>
              </w:rPr>
            </w:pPr>
            <w:r w:rsidRPr="00087373">
              <w:rPr>
                <w:sz w:val="20"/>
              </w:rPr>
              <w:t xml:space="preserve">The condition arising from scaling the </w:t>
            </w:r>
            <w:r w:rsidRPr="00087373">
              <w:rPr>
                <w:i/>
                <w:sz w:val="20"/>
              </w:rPr>
              <w:t>registered capacities</w:t>
            </w:r>
            <w:r w:rsidRPr="00087373">
              <w:rPr>
                <w:sz w:val="20"/>
              </w:rPr>
              <w:t xml:space="preserve"> of each </w:t>
            </w:r>
            <w:r w:rsidRPr="00087373">
              <w:rPr>
                <w:i/>
                <w:sz w:val="20"/>
              </w:rPr>
              <w:t xml:space="preserve">power station </w:t>
            </w:r>
            <w:r w:rsidRPr="00087373">
              <w:rPr>
                <w:sz w:val="20"/>
              </w:rPr>
              <w:t xml:space="preserve">such that the total of the scaled capacities is equal to the </w:t>
            </w:r>
            <w:r w:rsidRPr="00087373">
              <w:rPr>
                <w:i/>
                <w:sz w:val="20"/>
              </w:rPr>
              <w:t>ACS peak demand</w:t>
            </w:r>
            <w:r w:rsidRPr="00087373">
              <w:rPr>
                <w:sz w:val="20"/>
              </w:rPr>
              <w:t xml:space="preserve"> minus imports from </w:t>
            </w:r>
            <w:r w:rsidRPr="00087373">
              <w:rPr>
                <w:i/>
                <w:sz w:val="20"/>
              </w:rPr>
              <w:t>external systems</w:t>
            </w:r>
            <w:r w:rsidRPr="00087373">
              <w:rPr>
                <w:sz w:val="20"/>
              </w:rPr>
              <w:t>. This scaling shall follow the techniques described in</w:t>
            </w:r>
            <w:r w:rsidRPr="00087373" w:rsidDel="00FF0780">
              <w:rPr>
                <w:sz w:val="20"/>
              </w:rPr>
              <w:t xml:space="preserve"> </w:t>
            </w:r>
            <w:r w:rsidR="005E2E35" w:rsidRPr="00087373">
              <w:rPr>
                <w:sz w:val="20"/>
              </w:rPr>
              <w:t>Appendix C</w:t>
            </w:r>
            <w:r w:rsidRPr="00087373">
              <w:rPr>
                <w:sz w:val="20"/>
              </w:rPr>
              <w:t>.</w:t>
            </w:r>
          </w:p>
        </w:tc>
      </w:tr>
      <w:tr w:rsidR="002D5819" w:rsidRPr="00087373" w14:paraId="00D9A663" w14:textId="77777777" w:rsidTr="003C2354">
        <w:trPr>
          <w:cantSplit/>
        </w:trPr>
        <w:tc>
          <w:tcPr>
            <w:tcW w:w="3261" w:type="dxa"/>
          </w:tcPr>
          <w:p w14:paraId="404B9C84" w14:textId="77777777" w:rsidR="002D5819" w:rsidRPr="00087373" w:rsidRDefault="002D5819">
            <w:pPr>
              <w:spacing w:after="120"/>
              <w:jc w:val="left"/>
              <w:rPr>
                <w:sz w:val="20"/>
              </w:rPr>
            </w:pPr>
          </w:p>
        </w:tc>
        <w:tc>
          <w:tcPr>
            <w:tcW w:w="5046" w:type="dxa"/>
          </w:tcPr>
          <w:p w14:paraId="2FC05716" w14:textId="77777777" w:rsidR="002D5819" w:rsidRPr="00087373" w:rsidRDefault="002D5819">
            <w:pPr>
              <w:spacing w:after="120"/>
              <w:rPr>
                <w:sz w:val="20"/>
              </w:rPr>
            </w:pPr>
          </w:p>
        </w:tc>
      </w:tr>
      <w:tr w:rsidR="002D5819" w:rsidRPr="00087373" w14:paraId="5868DBA6" w14:textId="77777777" w:rsidTr="003C2354">
        <w:trPr>
          <w:cantSplit/>
        </w:trPr>
        <w:tc>
          <w:tcPr>
            <w:tcW w:w="3261" w:type="dxa"/>
          </w:tcPr>
          <w:p w14:paraId="38D0CAB4" w14:textId="77777777" w:rsidR="002D5819" w:rsidRPr="00087373" w:rsidRDefault="002D5819">
            <w:pPr>
              <w:spacing w:after="120"/>
              <w:jc w:val="left"/>
              <w:rPr>
                <w:sz w:val="20"/>
              </w:rPr>
            </w:pPr>
            <w:r w:rsidRPr="00087373">
              <w:rPr>
                <w:sz w:val="20"/>
              </w:rPr>
              <w:t>Plant Margin</w:t>
            </w:r>
          </w:p>
        </w:tc>
        <w:tc>
          <w:tcPr>
            <w:tcW w:w="5046" w:type="dxa"/>
          </w:tcPr>
          <w:p w14:paraId="3CFD31B6" w14:textId="77777777" w:rsidR="002D5819" w:rsidRPr="00087373" w:rsidRDefault="002D5819">
            <w:pPr>
              <w:spacing w:after="120"/>
              <w:rPr>
                <w:sz w:val="20"/>
              </w:rPr>
            </w:pPr>
            <w:r w:rsidRPr="00087373">
              <w:rPr>
                <w:sz w:val="20"/>
              </w:rPr>
              <w:t xml:space="preserve">The amount by which the total installed capacity of </w:t>
            </w:r>
            <w:r w:rsidRPr="00087373">
              <w:rPr>
                <w:i/>
                <w:sz w:val="20"/>
              </w:rPr>
              <w:t>power stations</w:t>
            </w:r>
            <w:r w:rsidRPr="00087373">
              <w:rPr>
                <w:sz w:val="20"/>
              </w:rPr>
              <w:t xml:space="preserve"> </w:t>
            </w:r>
            <w:r w:rsidR="00AA7863">
              <w:rPr>
                <w:sz w:val="20"/>
              </w:rPr>
              <w:t xml:space="preserve"> </w:t>
            </w:r>
            <w:r w:rsidRPr="00087373">
              <w:rPr>
                <w:sz w:val="20"/>
              </w:rPr>
              <w:t xml:space="preserve">exceeds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 This is often expressed as a percentage (</w:t>
            </w:r>
            <w:proofErr w:type="gramStart"/>
            <w:r w:rsidRPr="00087373">
              <w:rPr>
                <w:sz w:val="20"/>
              </w:rPr>
              <w:t>e.g.</w:t>
            </w:r>
            <w:proofErr w:type="gramEnd"/>
            <w:r w:rsidRPr="00087373">
              <w:rPr>
                <w:sz w:val="20"/>
              </w:rPr>
              <w:t xml:space="preserve"> 20%) or as a decimal fraction (e.g. 0.2) of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w:t>
            </w:r>
          </w:p>
        </w:tc>
      </w:tr>
      <w:tr w:rsidR="002D5819" w:rsidRPr="00087373" w14:paraId="596BE58C" w14:textId="77777777" w:rsidTr="003C2354">
        <w:trPr>
          <w:cantSplit/>
        </w:trPr>
        <w:tc>
          <w:tcPr>
            <w:tcW w:w="3261" w:type="dxa"/>
          </w:tcPr>
          <w:p w14:paraId="49BF428D" w14:textId="77777777" w:rsidR="002D5819" w:rsidRPr="00087373" w:rsidRDefault="002D5819">
            <w:pPr>
              <w:spacing w:after="120"/>
              <w:jc w:val="left"/>
              <w:rPr>
                <w:sz w:val="20"/>
              </w:rPr>
            </w:pPr>
          </w:p>
        </w:tc>
        <w:tc>
          <w:tcPr>
            <w:tcW w:w="5046" w:type="dxa"/>
          </w:tcPr>
          <w:p w14:paraId="4968ED7E" w14:textId="77777777" w:rsidR="002D5819" w:rsidRPr="00087373" w:rsidRDefault="002D5819">
            <w:pPr>
              <w:spacing w:after="120"/>
              <w:rPr>
                <w:sz w:val="20"/>
              </w:rPr>
            </w:pPr>
          </w:p>
        </w:tc>
      </w:tr>
      <w:tr w:rsidR="002D5819" w:rsidRPr="00087373" w14:paraId="5628D87E" w14:textId="77777777" w:rsidTr="003C2354">
        <w:trPr>
          <w:cantSplit/>
        </w:trPr>
        <w:tc>
          <w:tcPr>
            <w:tcW w:w="3261" w:type="dxa"/>
          </w:tcPr>
          <w:p w14:paraId="1B51FF7B" w14:textId="77777777" w:rsidR="002D5819" w:rsidRPr="00087373" w:rsidRDefault="002D5819">
            <w:pPr>
              <w:spacing w:after="120"/>
              <w:jc w:val="left"/>
              <w:rPr>
                <w:sz w:val="20"/>
              </w:rPr>
            </w:pPr>
            <w:r w:rsidRPr="00087373">
              <w:rPr>
                <w:sz w:val="20"/>
              </w:rPr>
              <w:t>Power Park Module</w:t>
            </w:r>
          </w:p>
        </w:tc>
        <w:tc>
          <w:tcPr>
            <w:tcW w:w="5046" w:type="dxa"/>
          </w:tcPr>
          <w:p w14:paraId="33C2E06F" w14:textId="77777777" w:rsidR="002D5819" w:rsidRPr="00087373" w:rsidRDefault="002D5819">
            <w:pPr>
              <w:spacing w:after="120"/>
              <w:rPr>
                <w:sz w:val="20"/>
              </w:rPr>
            </w:pPr>
            <w:r w:rsidRPr="00087373">
              <w:rPr>
                <w:sz w:val="20"/>
              </w:rPr>
              <w:t xml:space="preserve">An </w:t>
            </w:r>
            <w:r w:rsidRPr="00087373">
              <w:rPr>
                <w:i/>
                <w:sz w:val="20"/>
              </w:rPr>
              <w:t>onshore power park module</w:t>
            </w:r>
            <w:r w:rsidRPr="00087373">
              <w:rPr>
                <w:sz w:val="20"/>
              </w:rPr>
              <w:t xml:space="preserve"> and/or an </w:t>
            </w:r>
            <w:r w:rsidRPr="00087373">
              <w:rPr>
                <w:i/>
                <w:sz w:val="20"/>
              </w:rPr>
              <w:t>offshore power park module</w:t>
            </w:r>
          </w:p>
        </w:tc>
      </w:tr>
      <w:tr w:rsidR="002D5819" w:rsidRPr="00087373" w14:paraId="3DFCFE7C" w14:textId="77777777" w:rsidTr="003C2354">
        <w:trPr>
          <w:cantSplit/>
        </w:trPr>
        <w:tc>
          <w:tcPr>
            <w:tcW w:w="3261" w:type="dxa"/>
          </w:tcPr>
          <w:p w14:paraId="78062F43" w14:textId="77777777" w:rsidR="002D5819" w:rsidRPr="00087373" w:rsidRDefault="002D5819">
            <w:pPr>
              <w:spacing w:after="120"/>
              <w:jc w:val="left"/>
              <w:rPr>
                <w:sz w:val="20"/>
              </w:rPr>
            </w:pPr>
          </w:p>
        </w:tc>
        <w:tc>
          <w:tcPr>
            <w:tcW w:w="5046" w:type="dxa"/>
          </w:tcPr>
          <w:p w14:paraId="20502736" w14:textId="77777777" w:rsidR="002D5819" w:rsidRPr="00087373" w:rsidRDefault="002D5819">
            <w:pPr>
              <w:spacing w:after="120"/>
              <w:rPr>
                <w:sz w:val="20"/>
              </w:rPr>
            </w:pPr>
          </w:p>
        </w:tc>
      </w:tr>
      <w:tr w:rsidR="002D5819" w:rsidRPr="00087373" w14:paraId="138BE0C8" w14:textId="77777777" w:rsidTr="003C2354">
        <w:trPr>
          <w:cantSplit/>
        </w:trPr>
        <w:tc>
          <w:tcPr>
            <w:tcW w:w="3261" w:type="dxa"/>
          </w:tcPr>
          <w:p w14:paraId="2DBBB9E8" w14:textId="77777777" w:rsidR="002D5819" w:rsidRPr="00087373" w:rsidRDefault="002D5819">
            <w:pPr>
              <w:spacing w:after="120"/>
              <w:jc w:val="left"/>
              <w:rPr>
                <w:sz w:val="20"/>
              </w:rPr>
            </w:pPr>
            <w:r w:rsidRPr="00087373">
              <w:rPr>
                <w:sz w:val="20"/>
              </w:rPr>
              <w:t>Power Station</w:t>
            </w:r>
          </w:p>
        </w:tc>
        <w:tc>
          <w:tcPr>
            <w:tcW w:w="5046" w:type="dxa"/>
          </w:tcPr>
          <w:p w14:paraId="15D7D17A" w14:textId="77777777" w:rsidR="002D5819" w:rsidRPr="00087373" w:rsidRDefault="002D5819">
            <w:pPr>
              <w:spacing w:after="120"/>
              <w:rPr>
                <w:sz w:val="20"/>
              </w:rPr>
            </w:pPr>
            <w:r w:rsidRPr="00087373">
              <w:rPr>
                <w:sz w:val="20"/>
              </w:rPr>
              <w:t xml:space="preserve">Means an </w:t>
            </w:r>
            <w:r w:rsidRPr="00087373">
              <w:rPr>
                <w:i/>
                <w:sz w:val="20"/>
              </w:rPr>
              <w:t>onshore power station</w:t>
            </w:r>
            <w:r w:rsidRPr="00087373">
              <w:rPr>
                <w:sz w:val="20"/>
              </w:rPr>
              <w:t xml:space="preserve"> or an </w:t>
            </w:r>
            <w:r w:rsidRPr="00087373">
              <w:rPr>
                <w:i/>
                <w:sz w:val="20"/>
              </w:rPr>
              <w:t>offshore power station</w:t>
            </w:r>
            <w:r w:rsidRPr="00087373">
              <w:rPr>
                <w:sz w:val="20"/>
              </w:rPr>
              <w:t>.</w:t>
            </w:r>
          </w:p>
        </w:tc>
      </w:tr>
      <w:tr w:rsidR="002D5819" w:rsidRPr="00087373" w14:paraId="1506A20B" w14:textId="77777777" w:rsidTr="003C2354">
        <w:trPr>
          <w:cantSplit/>
        </w:trPr>
        <w:tc>
          <w:tcPr>
            <w:tcW w:w="3261" w:type="dxa"/>
          </w:tcPr>
          <w:p w14:paraId="783B199E" w14:textId="77777777" w:rsidR="002D5819" w:rsidRPr="00087373" w:rsidRDefault="002D5819">
            <w:pPr>
              <w:spacing w:after="120"/>
              <w:jc w:val="left"/>
              <w:rPr>
                <w:sz w:val="20"/>
              </w:rPr>
            </w:pPr>
          </w:p>
        </w:tc>
        <w:tc>
          <w:tcPr>
            <w:tcW w:w="5046" w:type="dxa"/>
          </w:tcPr>
          <w:p w14:paraId="0E52AEC0" w14:textId="77777777" w:rsidR="002D5819" w:rsidRPr="00087373" w:rsidRDefault="002D5819">
            <w:pPr>
              <w:spacing w:after="120"/>
              <w:rPr>
                <w:sz w:val="20"/>
              </w:rPr>
            </w:pPr>
          </w:p>
        </w:tc>
      </w:tr>
      <w:tr w:rsidR="002D5819" w:rsidRPr="00087373" w14:paraId="588AD40B" w14:textId="77777777" w:rsidTr="003C2354">
        <w:trPr>
          <w:cantSplit/>
        </w:trPr>
        <w:tc>
          <w:tcPr>
            <w:tcW w:w="3261" w:type="dxa"/>
          </w:tcPr>
          <w:p w14:paraId="3A832C81" w14:textId="77777777" w:rsidR="002D5819" w:rsidRPr="00087373" w:rsidRDefault="002D5819">
            <w:pPr>
              <w:spacing w:after="120"/>
              <w:jc w:val="left"/>
              <w:rPr>
                <w:sz w:val="20"/>
              </w:rPr>
            </w:pPr>
            <w:r w:rsidRPr="00087373">
              <w:rPr>
                <w:sz w:val="20"/>
              </w:rPr>
              <w:t>Pre-Fault Planning Voltage Limits</w:t>
            </w:r>
          </w:p>
        </w:tc>
        <w:tc>
          <w:tcPr>
            <w:tcW w:w="5046" w:type="dxa"/>
          </w:tcPr>
          <w:p w14:paraId="554F26A8" w14:textId="77777777" w:rsidR="002D5819" w:rsidRPr="00087373" w:rsidRDefault="002D5819">
            <w:pPr>
              <w:spacing w:after="120"/>
              <w:rPr>
                <w:sz w:val="20"/>
              </w:rPr>
            </w:pPr>
            <w:r w:rsidRPr="00087373">
              <w:rPr>
                <w:sz w:val="20"/>
              </w:rPr>
              <w:t>The voltage limits for use in planning timescales for circumstances before a fault.</w:t>
            </w:r>
          </w:p>
        </w:tc>
      </w:tr>
      <w:tr w:rsidR="002D5819" w:rsidRPr="00087373" w14:paraId="4AB729BA" w14:textId="77777777" w:rsidTr="003C2354">
        <w:trPr>
          <w:cantSplit/>
        </w:trPr>
        <w:tc>
          <w:tcPr>
            <w:tcW w:w="3261" w:type="dxa"/>
          </w:tcPr>
          <w:p w14:paraId="60F5A21B" w14:textId="77777777" w:rsidR="002D5819" w:rsidRPr="00087373" w:rsidRDefault="002D5819">
            <w:pPr>
              <w:spacing w:after="120"/>
              <w:jc w:val="left"/>
              <w:rPr>
                <w:sz w:val="20"/>
              </w:rPr>
            </w:pPr>
          </w:p>
        </w:tc>
        <w:tc>
          <w:tcPr>
            <w:tcW w:w="5046" w:type="dxa"/>
          </w:tcPr>
          <w:p w14:paraId="4A58C62B" w14:textId="77777777" w:rsidR="002D5819" w:rsidRPr="00087373" w:rsidRDefault="002D5819">
            <w:pPr>
              <w:spacing w:after="120"/>
              <w:rPr>
                <w:sz w:val="20"/>
              </w:rPr>
            </w:pPr>
          </w:p>
        </w:tc>
      </w:tr>
      <w:tr w:rsidR="002D5819" w:rsidRPr="00087373" w14:paraId="204DC067" w14:textId="77777777" w:rsidTr="003C2354">
        <w:trPr>
          <w:cantSplit/>
        </w:trPr>
        <w:tc>
          <w:tcPr>
            <w:tcW w:w="3261" w:type="dxa"/>
          </w:tcPr>
          <w:p w14:paraId="6FC890B2" w14:textId="77777777" w:rsidR="002D5819" w:rsidRPr="00087373" w:rsidRDefault="00EA690F">
            <w:pPr>
              <w:spacing w:after="120"/>
              <w:jc w:val="left"/>
              <w:rPr>
                <w:sz w:val="20"/>
              </w:rPr>
            </w:pPr>
            <w:r w:rsidRPr="00087373">
              <w:rPr>
                <w:sz w:val="20"/>
              </w:rPr>
              <w:t>Pre-F</w:t>
            </w:r>
            <w:r w:rsidR="002D5819" w:rsidRPr="00087373">
              <w:rPr>
                <w:sz w:val="20"/>
              </w:rPr>
              <w:t>ault Rating</w:t>
            </w:r>
          </w:p>
        </w:tc>
        <w:tc>
          <w:tcPr>
            <w:tcW w:w="5046" w:type="dxa"/>
          </w:tcPr>
          <w:p w14:paraId="7C63EB7B" w14:textId="77777777" w:rsidR="002D5819" w:rsidRPr="00087373" w:rsidRDefault="002D5819">
            <w:pPr>
              <w:spacing w:after="120"/>
              <w:rPr>
                <w:sz w:val="20"/>
              </w:rPr>
            </w:pPr>
            <w:r w:rsidRPr="00087373">
              <w:rPr>
                <w:sz w:val="20"/>
              </w:rPr>
              <w:t>The specified pre-fault capability of transmission equipment. Due allowance shall be made for specific conditions (</w:t>
            </w:r>
            <w:proofErr w:type="gramStart"/>
            <w:r w:rsidRPr="00087373">
              <w:rPr>
                <w:sz w:val="20"/>
              </w:rPr>
              <w:t>e.g.</w:t>
            </w:r>
            <w:proofErr w:type="gramEnd"/>
            <w:r w:rsidRPr="00087373">
              <w:rPr>
                <w:sz w:val="20"/>
              </w:rPr>
              <w:t xml:space="preserve"> ambient/seasonal temperature), agreed time-dependent loading cycles of equipment and any additional relevant procedures.</w:t>
            </w:r>
            <w:r w:rsidR="00244D17" w:rsidRPr="00087373">
              <w:rPr>
                <w:sz w:val="20"/>
              </w:rPr>
              <w:t xml:space="preserve"> In operational timeframes dynamic ratings may also be used where available. </w:t>
            </w:r>
          </w:p>
        </w:tc>
      </w:tr>
      <w:tr w:rsidR="002D5819" w:rsidRPr="00087373" w14:paraId="33429E6D" w14:textId="77777777" w:rsidTr="003C2354">
        <w:trPr>
          <w:cantSplit/>
        </w:trPr>
        <w:tc>
          <w:tcPr>
            <w:tcW w:w="3261" w:type="dxa"/>
          </w:tcPr>
          <w:p w14:paraId="61DAE67D" w14:textId="77777777" w:rsidR="002D5819" w:rsidRPr="00087373" w:rsidRDefault="002D5819">
            <w:pPr>
              <w:spacing w:after="120"/>
              <w:jc w:val="left"/>
              <w:rPr>
                <w:sz w:val="20"/>
              </w:rPr>
            </w:pPr>
          </w:p>
        </w:tc>
        <w:tc>
          <w:tcPr>
            <w:tcW w:w="5046" w:type="dxa"/>
          </w:tcPr>
          <w:p w14:paraId="25C936A8" w14:textId="77777777" w:rsidR="002D5819" w:rsidRPr="00087373" w:rsidRDefault="002D5819">
            <w:pPr>
              <w:spacing w:after="120"/>
              <w:rPr>
                <w:sz w:val="20"/>
              </w:rPr>
            </w:pPr>
          </w:p>
        </w:tc>
      </w:tr>
      <w:tr w:rsidR="002D5819" w:rsidRPr="00087373" w14:paraId="2372BA85" w14:textId="77777777" w:rsidTr="003C2354">
        <w:trPr>
          <w:cantSplit/>
        </w:trPr>
        <w:tc>
          <w:tcPr>
            <w:tcW w:w="3261" w:type="dxa"/>
          </w:tcPr>
          <w:p w14:paraId="1DC49BCF" w14:textId="77777777" w:rsidR="002D5819" w:rsidRPr="00087373" w:rsidRDefault="002D5819">
            <w:pPr>
              <w:spacing w:after="120"/>
              <w:jc w:val="left"/>
              <w:rPr>
                <w:sz w:val="20"/>
              </w:rPr>
            </w:pPr>
            <w:r w:rsidRPr="00087373">
              <w:rPr>
                <w:sz w:val="20"/>
              </w:rPr>
              <w:t>Prevailing System Conditions</w:t>
            </w:r>
          </w:p>
        </w:tc>
        <w:tc>
          <w:tcPr>
            <w:tcW w:w="5046" w:type="dxa"/>
          </w:tcPr>
          <w:p w14:paraId="1A9A105F" w14:textId="77777777" w:rsidR="002D5819" w:rsidRPr="00087373" w:rsidRDefault="002D5819">
            <w:pPr>
              <w:spacing w:after="120"/>
              <w:rPr>
                <w:sz w:val="20"/>
              </w:rPr>
            </w:pPr>
            <w:r w:rsidRPr="00087373">
              <w:rPr>
                <w:sz w:val="20"/>
              </w:rPr>
              <w:t xml:space="preserve">These are conditions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prevailing at any given time and will therefore normally include </w:t>
            </w:r>
            <w:r w:rsidRPr="00087373">
              <w:rPr>
                <w:i/>
                <w:sz w:val="20"/>
              </w:rPr>
              <w:t>planned outages</w:t>
            </w:r>
            <w:r w:rsidRPr="00087373">
              <w:rPr>
                <w:sz w:val="20"/>
              </w:rPr>
              <w:t xml:space="preserve"> and </w:t>
            </w:r>
            <w:r w:rsidRPr="00087373">
              <w:rPr>
                <w:i/>
                <w:sz w:val="20"/>
              </w:rPr>
              <w:t>unplanned outages</w:t>
            </w:r>
            <w:r w:rsidRPr="00087373">
              <w:rPr>
                <w:sz w:val="20"/>
              </w:rPr>
              <w:t>.</w:t>
            </w:r>
          </w:p>
        </w:tc>
      </w:tr>
      <w:tr w:rsidR="002D5819" w:rsidRPr="00087373" w14:paraId="562CC4BD" w14:textId="77777777" w:rsidTr="003C2354">
        <w:trPr>
          <w:cantSplit/>
        </w:trPr>
        <w:tc>
          <w:tcPr>
            <w:tcW w:w="3261" w:type="dxa"/>
          </w:tcPr>
          <w:p w14:paraId="036A4807" w14:textId="77777777" w:rsidR="002D5819" w:rsidRPr="00087373" w:rsidRDefault="002D5819">
            <w:pPr>
              <w:spacing w:after="120"/>
              <w:jc w:val="left"/>
              <w:rPr>
                <w:sz w:val="20"/>
              </w:rPr>
            </w:pPr>
          </w:p>
        </w:tc>
        <w:tc>
          <w:tcPr>
            <w:tcW w:w="5046" w:type="dxa"/>
          </w:tcPr>
          <w:p w14:paraId="1F59E181" w14:textId="77777777" w:rsidR="002D5819" w:rsidRPr="00087373" w:rsidRDefault="002D5819">
            <w:pPr>
              <w:spacing w:after="120"/>
              <w:rPr>
                <w:sz w:val="20"/>
              </w:rPr>
            </w:pPr>
          </w:p>
        </w:tc>
      </w:tr>
      <w:tr w:rsidR="002D5819" w:rsidRPr="00087373" w14:paraId="1F8B8CAE" w14:textId="77777777" w:rsidTr="003C2354">
        <w:trPr>
          <w:cantSplit/>
        </w:trPr>
        <w:tc>
          <w:tcPr>
            <w:tcW w:w="3261" w:type="dxa"/>
          </w:tcPr>
          <w:p w14:paraId="0E846D51" w14:textId="77777777" w:rsidR="002D5819" w:rsidRPr="00087373" w:rsidRDefault="002D5819">
            <w:pPr>
              <w:spacing w:after="120"/>
              <w:jc w:val="left"/>
              <w:rPr>
                <w:sz w:val="20"/>
              </w:rPr>
            </w:pPr>
            <w:r w:rsidRPr="00087373">
              <w:rPr>
                <w:sz w:val="20"/>
              </w:rPr>
              <w:t>Primary Transmission Equipment</w:t>
            </w:r>
          </w:p>
        </w:tc>
        <w:tc>
          <w:tcPr>
            <w:tcW w:w="5046" w:type="dxa"/>
          </w:tcPr>
          <w:p w14:paraId="09626A10" w14:textId="77777777" w:rsidR="002D5819" w:rsidRPr="00087373" w:rsidRDefault="002D5819">
            <w:pPr>
              <w:spacing w:after="120"/>
              <w:rPr>
                <w:sz w:val="20"/>
              </w:rPr>
            </w:pPr>
            <w:r w:rsidRPr="00087373">
              <w:rPr>
                <w:sz w:val="20"/>
              </w:rPr>
              <w:t xml:space="preserve">Any equipment installed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to enable bulk transfer of power. This will include </w:t>
            </w:r>
            <w:r w:rsidRPr="00087373">
              <w:rPr>
                <w:i/>
                <w:sz w:val="20"/>
              </w:rPr>
              <w:t>transmission circuits</w:t>
            </w:r>
            <w:r w:rsidRPr="00087373">
              <w:rPr>
                <w:sz w:val="20"/>
              </w:rPr>
              <w:t xml:space="preserve">, </w:t>
            </w:r>
            <w:r w:rsidRPr="00087373">
              <w:rPr>
                <w:i/>
                <w:sz w:val="20"/>
              </w:rPr>
              <w:t>busbars</w:t>
            </w:r>
            <w:r w:rsidRPr="00087373">
              <w:rPr>
                <w:sz w:val="20"/>
              </w:rPr>
              <w:t>, and switchgear.</w:t>
            </w:r>
          </w:p>
        </w:tc>
      </w:tr>
      <w:tr w:rsidR="008F3CF3" w:rsidRPr="00087373" w14:paraId="7815FC81" w14:textId="77777777" w:rsidTr="003C2354">
        <w:trPr>
          <w:cantSplit/>
        </w:trPr>
        <w:tc>
          <w:tcPr>
            <w:tcW w:w="3261" w:type="dxa"/>
          </w:tcPr>
          <w:p w14:paraId="47A0B0C6" w14:textId="77777777" w:rsidR="008F3CF3" w:rsidRPr="00087373" w:rsidRDefault="008F3CF3">
            <w:pPr>
              <w:spacing w:after="120"/>
              <w:jc w:val="left"/>
              <w:rPr>
                <w:sz w:val="20"/>
              </w:rPr>
            </w:pPr>
          </w:p>
        </w:tc>
        <w:tc>
          <w:tcPr>
            <w:tcW w:w="5046" w:type="dxa"/>
          </w:tcPr>
          <w:p w14:paraId="7AAA734B" w14:textId="77777777" w:rsidR="008F3CF3" w:rsidRPr="00087373" w:rsidRDefault="008F3CF3">
            <w:pPr>
              <w:spacing w:after="120"/>
              <w:rPr>
                <w:sz w:val="20"/>
              </w:rPr>
            </w:pPr>
          </w:p>
        </w:tc>
      </w:tr>
      <w:tr w:rsidR="002D5819" w:rsidRPr="00087373" w14:paraId="5AF414B5" w14:textId="77777777" w:rsidTr="003C2354">
        <w:trPr>
          <w:cantSplit/>
        </w:trPr>
        <w:tc>
          <w:tcPr>
            <w:tcW w:w="3261" w:type="dxa"/>
          </w:tcPr>
          <w:p w14:paraId="7E84CF3B" w14:textId="77777777" w:rsidR="002D5819" w:rsidRPr="00087373" w:rsidRDefault="002D5819">
            <w:pPr>
              <w:spacing w:after="120"/>
              <w:jc w:val="left"/>
              <w:rPr>
                <w:sz w:val="20"/>
              </w:rPr>
            </w:pPr>
            <w:r w:rsidRPr="00087373">
              <w:rPr>
                <w:sz w:val="20"/>
              </w:rPr>
              <w:lastRenderedPageBreak/>
              <w:t>Registered Capacity</w:t>
            </w:r>
          </w:p>
        </w:tc>
        <w:tc>
          <w:tcPr>
            <w:tcW w:w="5046" w:type="dxa"/>
          </w:tcPr>
          <w:p w14:paraId="480EF9B4"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generating unit</w:t>
            </w:r>
            <w:r w:rsidRPr="00087373">
              <w:rPr>
                <w:sz w:val="20"/>
              </w:rPr>
              <w:t xml:space="preserve"> other than that forming part of a CCGT module or </w:t>
            </w:r>
            <w:r w:rsidRPr="00087373">
              <w:rPr>
                <w:i/>
                <w:sz w:val="20"/>
              </w:rPr>
              <w:t xml:space="preserve">power park module, </w:t>
            </w:r>
            <w:r w:rsidRPr="00087373">
              <w:rPr>
                <w:sz w:val="20"/>
              </w:rPr>
              <w:t xml:space="preserve">the normal full load capacity of a </w:t>
            </w:r>
            <w:r w:rsidRPr="00087373">
              <w:rPr>
                <w:i/>
                <w:sz w:val="20"/>
              </w:rPr>
              <w:t xml:space="preserve">generating unit </w:t>
            </w:r>
            <w:r w:rsidRPr="00087373">
              <w:rPr>
                <w:sz w:val="20"/>
              </w:rPr>
              <w:t xml:space="preserve">as declared by the </w:t>
            </w:r>
            <w:r w:rsidRPr="00087373">
              <w:rPr>
                <w:i/>
                <w:sz w:val="20"/>
              </w:rPr>
              <w:t>generator</w:t>
            </w:r>
            <w:r w:rsidRPr="00087373">
              <w:rPr>
                <w:sz w:val="20"/>
              </w:rPr>
              <w:t xml:space="preserve">, less the MW consumed by the </w:t>
            </w:r>
            <w:r w:rsidRPr="00087373">
              <w:rPr>
                <w:i/>
                <w:sz w:val="20"/>
              </w:rPr>
              <w:t>generating unit</w:t>
            </w:r>
            <w:r w:rsidRPr="00087373">
              <w:rPr>
                <w:sz w:val="20"/>
              </w:rPr>
              <w:t xml:space="preserve"> through the </w:t>
            </w:r>
            <w:r w:rsidRPr="00087373">
              <w:rPr>
                <w:i/>
                <w:sz w:val="20"/>
              </w:rPr>
              <w:t>generating unit’s</w:t>
            </w:r>
            <w:r w:rsidRPr="00087373">
              <w:rPr>
                <w:sz w:val="20"/>
              </w:rPr>
              <w:t xml:space="preserve"> unit transformer when producing the same (the resultant figure being expressed in whole MW).</w:t>
            </w:r>
          </w:p>
          <w:p w14:paraId="018E3E32" w14:textId="77777777" w:rsidR="002D5819" w:rsidRPr="00087373" w:rsidRDefault="002D5819" w:rsidP="00882732">
            <w:pPr>
              <w:numPr>
                <w:ilvl w:val="0"/>
                <w:numId w:val="13"/>
              </w:numPr>
              <w:spacing w:after="120"/>
              <w:rPr>
                <w:sz w:val="20"/>
              </w:rPr>
            </w:pPr>
            <w:r w:rsidRPr="00087373">
              <w:rPr>
                <w:sz w:val="20"/>
              </w:rPr>
              <w:t xml:space="preserve">In the case of a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the normal full load capacity of the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(as the case may be) as declared by the </w:t>
            </w:r>
            <w:r w:rsidRPr="00087373">
              <w:rPr>
                <w:i/>
                <w:sz w:val="20"/>
              </w:rPr>
              <w:t>generator</w:t>
            </w:r>
            <w:r w:rsidRPr="00087373">
              <w:rPr>
                <w:sz w:val="20"/>
              </w:rPr>
              <w:t xml:space="preserve">, being the active power declared by the </w:t>
            </w:r>
            <w:r w:rsidRPr="00087373">
              <w:rPr>
                <w:i/>
                <w:sz w:val="20"/>
              </w:rPr>
              <w:t>generator</w:t>
            </w:r>
            <w:r w:rsidRPr="00087373">
              <w:rPr>
                <w:sz w:val="20"/>
              </w:rPr>
              <w:t xml:space="preserve"> as being deliverable by the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at the </w:t>
            </w:r>
            <w:r w:rsidRPr="00087373">
              <w:rPr>
                <w:i/>
                <w:sz w:val="20"/>
              </w:rPr>
              <w:t>GEP</w:t>
            </w:r>
            <w:r w:rsidRPr="00087373">
              <w:rPr>
                <w:sz w:val="20"/>
              </w:rPr>
              <w:t xml:space="preserve"> (or in the case of a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expressed in whole MW. </w:t>
            </w:r>
          </w:p>
          <w:p w14:paraId="48F4A26F"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power station</w:t>
            </w:r>
            <w:r w:rsidRPr="00087373">
              <w:rPr>
                <w:sz w:val="20"/>
              </w:rPr>
              <w:t xml:space="preserve">, the maximum amount of active power deliverable by the </w:t>
            </w:r>
            <w:r w:rsidRPr="00087373">
              <w:rPr>
                <w:i/>
                <w:sz w:val="20"/>
              </w:rPr>
              <w:t>power station</w:t>
            </w:r>
            <w:r w:rsidRPr="00087373">
              <w:rPr>
                <w:sz w:val="20"/>
              </w:rPr>
              <w:t xml:space="preserve"> at the </w:t>
            </w:r>
            <w:r w:rsidRPr="00087373">
              <w:rPr>
                <w:i/>
                <w:sz w:val="20"/>
              </w:rPr>
              <w:t xml:space="preserve">GEP </w:t>
            </w:r>
            <w:r w:rsidRPr="00087373">
              <w:rPr>
                <w:sz w:val="20"/>
              </w:rPr>
              <w:t xml:space="preserve">(or in the case of a </w:t>
            </w:r>
            <w:r w:rsidRPr="00087373">
              <w:rPr>
                <w:i/>
                <w:sz w:val="20"/>
              </w:rPr>
              <w:t>power station</w:t>
            </w:r>
            <w:r w:rsidRPr="00087373">
              <w:rPr>
                <w:sz w:val="20"/>
              </w:rPr>
              <w:t xml:space="preserve"> 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as declared by the </w:t>
            </w:r>
            <w:r w:rsidRPr="00087373">
              <w:rPr>
                <w:i/>
                <w:sz w:val="20"/>
              </w:rPr>
              <w:t>generator</w:t>
            </w:r>
            <w:r w:rsidRPr="00087373">
              <w:rPr>
                <w:sz w:val="20"/>
              </w:rPr>
              <w:t xml:space="preserve">, expressed in whole MW. The maximum active power deliverable is the maximum amount deliverable simultaneously by the </w:t>
            </w:r>
            <w:r w:rsidRPr="00087373">
              <w:rPr>
                <w:i/>
                <w:sz w:val="20"/>
              </w:rPr>
              <w:t>generating units</w:t>
            </w:r>
            <w:r w:rsidRPr="00087373">
              <w:rPr>
                <w:sz w:val="20"/>
              </w:rPr>
              <w:t xml:space="preserve"> 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less the MW consumed by the </w:t>
            </w:r>
            <w:r w:rsidRPr="00087373">
              <w:rPr>
                <w:i/>
                <w:sz w:val="20"/>
              </w:rPr>
              <w:t xml:space="preserve">generating units </w:t>
            </w:r>
            <w:r w:rsidRPr="00087373">
              <w:rPr>
                <w:sz w:val="20"/>
              </w:rPr>
              <w:t xml:space="preserve">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in producing that active power.</w:t>
            </w:r>
          </w:p>
          <w:p w14:paraId="6C0864D9" w14:textId="77777777" w:rsidR="00707B23" w:rsidRPr="00087373" w:rsidRDefault="00707B23" w:rsidP="00882732">
            <w:pPr>
              <w:numPr>
                <w:ilvl w:val="0"/>
                <w:numId w:val="13"/>
              </w:numPr>
              <w:spacing w:after="120"/>
              <w:rPr>
                <w:sz w:val="20"/>
              </w:rPr>
            </w:pPr>
            <w:r w:rsidRPr="00087373">
              <w:rPr>
                <w:sz w:val="20"/>
              </w:rPr>
              <w:t xml:space="preserve">In the case of a </w:t>
            </w:r>
            <w:r w:rsidRPr="00087373">
              <w:rPr>
                <w:i/>
                <w:sz w:val="20"/>
              </w:rPr>
              <w:t>DC converter</w:t>
            </w:r>
            <w:r w:rsidR="00910A73" w:rsidRPr="00087373">
              <w:rPr>
                <w:sz w:val="20"/>
              </w:rPr>
              <w:t xml:space="preserve"> </w:t>
            </w:r>
            <w:r w:rsidRPr="00087373">
              <w:rPr>
                <w:sz w:val="20"/>
              </w:rPr>
              <w:t xml:space="preserve">at a </w:t>
            </w:r>
            <w:r w:rsidRPr="00087373">
              <w:rPr>
                <w:i/>
                <w:sz w:val="20"/>
              </w:rPr>
              <w:t>DC converte</w:t>
            </w:r>
            <w:r w:rsidRPr="00087373">
              <w:rPr>
                <w:sz w:val="20"/>
              </w:rPr>
              <w:t>r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Pr="00087373">
              <w:rPr>
                <w:sz w:val="20"/>
              </w:rPr>
              <w:t xml:space="preserve">, the normal full load amount of active power transferable from a </w:t>
            </w:r>
            <w:r w:rsidRPr="00087373">
              <w:rPr>
                <w:i/>
                <w:sz w:val="20"/>
              </w:rPr>
              <w:t>DC converter</w:t>
            </w:r>
            <w:r w:rsidRPr="00087373">
              <w:rPr>
                <w:sz w:val="20"/>
              </w:rPr>
              <w:t xml:space="preserve"> at the </w:t>
            </w:r>
            <w:r w:rsidRPr="00087373">
              <w:rPr>
                <w:i/>
                <w:sz w:val="20"/>
              </w:rPr>
              <w:t>GEP</w:t>
            </w:r>
            <w:r w:rsidRPr="00087373">
              <w:rPr>
                <w:sz w:val="20"/>
              </w:rPr>
              <w:t xml:space="preserve"> (or in the case of an embedded </w:t>
            </w:r>
            <w:r w:rsidRPr="00087373">
              <w:rPr>
                <w:i/>
                <w:sz w:val="20"/>
              </w:rPr>
              <w:t>DC converter</w:t>
            </w:r>
            <w:r w:rsidRPr="00087373">
              <w:rPr>
                <w:sz w:val="20"/>
              </w:rPr>
              <w:t xml:space="preserve"> station at the </w:t>
            </w:r>
            <w:r w:rsidRPr="00087373">
              <w:rPr>
                <w:i/>
                <w:sz w:val="20"/>
              </w:rPr>
              <w:t>user system</w:t>
            </w:r>
            <w:r w:rsidRPr="00087373">
              <w:rPr>
                <w:sz w:val="20"/>
              </w:rPr>
              <w:t xml:space="preserve"> entry point), as declared by the </w:t>
            </w:r>
            <w:r w:rsidRPr="00087373">
              <w:rPr>
                <w:i/>
                <w:sz w:val="20"/>
              </w:rPr>
              <w:t>DC converter</w:t>
            </w:r>
            <w:r w:rsidRPr="00087373">
              <w:rPr>
                <w:sz w:val="20"/>
              </w:rPr>
              <w:t xml:space="preserve"> station owner, expressed in whole MW, or in MW to one decimal place.</w:t>
            </w:r>
          </w:p>
          <w:p w14:paraId="1911CD0C" w14:textId="77777777" w:rsidR="002D5819" w:rsidRPr="00087373" w:rsidRDefault="00AB17A0" w:rsidP="00882732">
            <w:pPr>
              <w:numPr>
                <w:ilvl w:val="0"/>
                <w:numId w:val="13"/>
              </w:numPr>
              <w:spacing w:after="120"/>
              <w:rPr>
                <w:sz w:val="20"/>
              </w:rPr>
            </w:pPr>
            <w:r w:rsidRPr="00087373">
              <w:rPr>
                <w:sz w:val="20"/>
              </w:rPr>
              <w:t>In the c</w:t>
            </w:r>
            <w:r w:rsidR="00707B23" w:rsidRPr="00087373">
              <w:rPr>
                <w:sz w:val="20"/>
              </w:rPr>
              <w:t xml:space="preserve">ase of a </w:t>
            </w:r>
            <w:r w:rsidR="00707B23" w:rsidRPr="00087373">
              <w:rPr>
                <w:i/>
                <w:sz w:val="20"/>
              </w:rPr>
              <w:t>DC converter</w:t>
            </w:r>
            <w:r w:rsidR="00707B23" w:rsidRPr="00087373">
              <w:rPr>
                <w:sz w:val="20"/>
              </w:rPr>
              <w:t xml:space="preserve">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00707B23" w:rsidRPr="00087373">
              <w:rPr>
                <w:sz w:val="20"/>
              </w:rPr>
              <w:t xml:space="preserve">, the maximum amount of active power transferable from a </w:t>
            </w:r>
            <w:r w:rsidR="00707B23" w:rsidRPr="00087373">
              <w:rPr>
                <w:i/>
                <w:sz w:val="20"/>
              </w:rPr>
              <w:t xml:space="preserve">DC converter </w:t>
            </w:r>
            <w:r w:rsidR="00707B23" w:rsidRPr="00087373">
              <w:rPr>
                <w:sz w:val="20"/>
              </w:rPr>
              <w:t xml:space="preserve">station at the </w:t>
            </w:r>
            <w:r w:rsidR="00707B23" w:rsidRPr="00087373">
              <w:rPr>
                <w:i/>
                <w:sz w:val="20"/>
              </w:rPr>
              <w:t>GEP</w:t>
            </w:r>
            <w:r w:rsidR="00707B23" w:rsidRPr="00087373">
              <w:rPr>
                <w:sz w:val="20"/>
              </w:rPr>
              <w:t xml:space="preserve"> (or in the case of an embedded </w:t>
            </w:r>
            <w:r w:rsidR="00707B23" w:rsidRPr="00087373">
              <w:rPr>
                <w:i/>
                <w:sz w:val="20"/>
              </w:rPr>
              <w:t>DC converter</w:t>
            </w:r>
            <w:r w:rsidR="00707B23" w:rsidRPr="00087373">
              <w:rPr>
                <w:sz w:val="20"/>
              </w:rPr>
              <w:t xml:space="preserve"> station at the </w:t>
            </w:r>
            <w:r w:rsidR="00707B23" w:rsidRPr="00087373">
              <w:rPr>
                <w:i/>
                <w:sz w:val="20"/>
              </w:rPr>
              <w:t xml:space="preserve">user system </w:t>
            </w:r>
            <w:r w:rsidR="00707B23" w:rsidRPr="00087373">
              <w:rPr>
                <w:sz w:val="20"/>
              </w:rPr>
              <w:t xml:space="preserve">entry point), as declared by the </w:t>
            </w:r>
            <w:r w:rsidR="00707B23" w:rsidRPr="00087373">
              <w:rPr>
                <w:i/>
                <w:sz w:val="20"/>
              </w:rPr>
              <w:t>DC converter</w:t>
            </w:r>
            <w:r w:rsidR="00707B23" w:rsidRPr="00087373">
              <w:rPr>
                <w:sz w:val="20"/>
              </w:rPr>
              <w:t xml:space="preserve"> station owner, expressed in whole MW, or in MW to one decimal place.</w:t>
            </w:r>
          </w:p>
        </w:tc>
      </w:tr>
      <w:tr w:rsidR="002D5819" w:rsidRPr="00087373" w14:paraId="229ED336" w14:textId="77777777" w:rsidTr="003C2354">
        <w:trPr>
          <w:cantSplit/>
        </w:trPr>
        <w:tc>
          <w:tcPr>
            <w:tcW w:w="3261" w:type="dxa"/>
          </w:tcPr>
          <w:p w14:paraId="60CB4B4E" w14:textId="77777777" w:rsidR="002D5819" w:rsidRPr="00087373" w:rsidRDefault="002D5819">
            <w:pPr>
              <w:spacing w:after="120"/>
              <w:jc w:val="left"/>
              <w:rPr>
                <w:sz w:val="20"/>
              </w:rPr>
            </w:pPr>
          </w:p>
        </w:tc>
        <w:tc>
          <w:tcPr>
            <w:tcW w:w="5046" w:type="dxa"/>
          </w:tcPr>
          <w:p w14:paraId="7214CA39" w14:textId="77777777" w:rsidR="002D5819" w:rsidRPr="00087373" w:rsidRDefault="002D5819">
            <w:pPr>
              <w:spacing w:after="120"/>
              <w:rPr>
                <w:sz w:val="20"/>
              </w:rPr>
            </w:pPr>
          </w:p>
        </w:tc>
      </w:tr>
      <w:tr w:rsidR="002D5819" w:rsidRPr="00087373" w14:paraId="71296E99" w14:textId="77777777" w:rsidTr="003C2354">
        <w:trPr>
          <w:cantSplit/>
        </w:trPr>
        <w:tc>
          <w:tcPr>
            <w:tcW w:w="3261" w:type="dxa"/>
          </w:tcPr>
          <w:p w14:paraId="421984AD" w14:textId="77777777" w:rsidR="002D5819" w:rsidRPr="00087373" w:rsidRDefault="00EA690F">
            <w:pPr>
              <w:spacing w:after="120"/>
              <w:jc w:val="left"/>
              <w:rPr>
                <w:sz w:val="20"/>
              </w:rPr>
            </w:pPr>
            <w:r w:rsidRPr="00087373">
              <w:rPr>
                <w:sz w:val="20"/>
              </w:rPr>
              <w:lastRenderedPageBreak/>
              <w:t>Secured E</w:t>
            </w:r>
            <w:r w:rsidR="002D5819" w:rsidRPr="00087373">
              <w:rPr>
                <w:sz w:val="20"/>
              </w:rPr>
              <w:t>vent</w:t>
            </w:r>
          </w:p>
        </w:tc>
        <w:tc>
          <w:tcPr>
            <w:tcW w:w="5046" w:type="dxa"/>
          </w:tcPr>
          <w:p w14:paraId="6803B451" w14:textId="77777777" w:rsidR="002D5819" w:rsidRPr="00087373" w:rsidRDefault="002D5819">
            <w:pPr>
              <w:spacing w:after="120"/>
              <w:rPr>
                <w:sz w:val="20"/>
              </w:rPr>
            </w:pPr>
            <w:r w:rsidRPr="00087373">
              <w:rPr>
                <w:sz w:val="20"/>
              </w:rPr>
              <w:t xml:space="preserve">A contingency which would be considered for the purposes of assessing system security and which must not result in the remaining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being in breach of the security criteria. </w:t>
            </w:r>
            <w:r w:rsidRPr="00087373">
              <w:rPr>
                <w:i/>
                <w:sz w:val="20"/>
              </w:rPr>
              <w:t>Secured events</w:t>
            </w:r>
            <w:r w:rsidRPr="00087373">
              <w:rPr>
                <w:sz w:val="20"/>
              </w:rPr>
              <w:t xml:space="preserve"> are individually specified throughout the text of this Standard. It is recognised that more onerous unsecured events may occur and additional operational measures within the requirements of the Grid Code may be utilised to maintain overall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integrity.</w:t>
            </w:r>
          </w:p>
        </w:tc>
      </w:tr>
      <w:tr w:rsidR="00563252" w:rsidRPr="00087373" w14:paraId="06150606" w14:textId="77777777" w:rsidTr="003C2354">
        <w:trPr>
          <w:cantSplit/>
        </w:trPr>
        <w:tc>
          <w:tcPr>
            <w:tcW w:w="3261" w:type="dxa"/>
          </w:tcPr>
          <w:p w14:paraId="5D84E85A" w14:textId="77777777" w:rsidR="00563252" w:rsidRPr="00087373" w:rsidRDefault="00563252">
            <w:pPr>
              <w:spacing w:after="120"/>
              <w:jc w:val="left"/>
              <w:rPr>
                <w:sz w:val="20"/>
              </w:rPr>
            </w:pPr>
          </w:p>
        </w:tc>
        <w:tc>
          <w:tcPr>
            <w:tcW w:w="5046" w:type="dxa"/>
          </w:tcPr>
          <w:p w14:paraId="4ED2BFCD" w14:textId="77777777" w:rsidR="00563252" w:rsidRPr="00087373" w:rsidRDefault="00563252">
            <w:pPr>
              <w:spacing w:after="120"/>
              <w:rPr>
                <w:sz w:val="20"/>
              </w:rPr>
            </w:pPr>
          </w:p>
        </w:tc>
      </w:tr>
      <w:tr w:rsidR="00563252" w:rsidRPr="00087373" w14:paraId="24A66362" w14:textId="77777777" w:rsidTr="003C418E">
        <w:trPr>
          <w:cantSplit/>
        </w:trPr>
        <w:tc>
          <w:tcPr>
            <w:tcW w:w="3261" w:type="dxa"/>
          </w:tcPr>
          <w:p w14:paraId="6F94D2E4" w14:textId="77777777" w:rsidR="00563252" w:rsidRPr="00087373" w:rsidRDefault="00563252" w:rsidP="003C418E">
            <w:pPr>
              <w:spacing w:after="120"/>
              <w:rPr>
                <w:rFonts w:cs="Arial"/>
                <w:sz w:val="20"/>
              </w:rPr>
            </w:pPr>
            <w:r w:rsidRPr="00087373">
              <w:rPr>
                <w:rFonts w:cs="Arial"/>
                <w:sz w:val="20"/>
              </w:rPr>
              <w:t>Security Planned Transfer Conditions</w:t>
            </w:r>
          </w:p>
        </w:tc>
        <w:tc>
          <w:tcPr>
            <w:tcW w:w="5046" w:type="dxa"/>
          </w:tcPr>
          <w:p w14:paraId="3B6B764E" w14:textId="77777777" w:rsidR="00563252" w:rsidRPr="00087373" w:rsidRDefault="00563252" w:rsidP="003C418E">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that is considered able to reliably contribute to peak demand security such that the total of the scaled capacities is equal to the </w:t>
            </w:r>
            <w:r w:rsidRPr="00087373">
              <w:rPr>
                <w:rFonts w:cs="Arial"/>
                <w:i/>
                <w:sz w:val="20"/>
              </w:rPr>
              <w:t>ACS peak demand</w:t>
            </w:r>
            <w:r w:rsidRPr="00087373">
              <w:rPr>
                <w:rFonts w:cs="Arial"/>
                <w:sz w:val="20"/>
              </w:rPr>
              <w:t>. Generation powered by intermittent sources (</w:t>
            </w:r>
            <w:proofErr w:type="gramStart"/>
            <w:r w:rsidRPr="00087373">
              <w:rPr>
                <w:rFonts w:cs="Arial"/>
                <w:sz w:val="20"/>
              </w:rPr>
              <w:t>e</w:t>
            </w:r>
            <w:r w:rsidR="00884321" w:rsidRPr="00087373">
              <w:rPr>
                <w:rFonts w:cs="Arial"/>
                <w:sz w:val="20"/>
              </w:rPr>
              <w:t>.</w:t>
            </w:r>
            <w:r w:rsidRPr="00087373">
              <w:rPr>
                <w:rFonts w:cs="Arial"/>
                <w:sz w:val="20"/>
              </w:rPr>
              <w:t>g.</w:t>
            </w:r>
            <w:proofErr w:type="gramEnd"/>
            <w:r w:rsidRPr="00087373">
              <w:rPr>
                <w:rFonts w:cs="Arial"/>
                <w:sz w:val="20"/>
              </w:rPr>
              <w:t xml:space="preserve"> wind, wave, solar) and imports from </w:t>
            </w:r>
            <w:r w:rsidRPr="00087373">
              <w:rPr>
                <w:rFonts w:cs="Arial"/>
                <w:i/>
                <w:sz w:val="20"/>
              </w:rPr>
              <w:t>external systems</w:t>
            </w:r>
            <w:r w:rsidRPr="00087373">
              <w:rPr>
                <w:rFonts w:cs="Arial"/>
                <w:sz w:val="20"/>
              </w:rPr>
              <w:t xml:space="preserve"> are not included in this condition. This scaling shall follow the techniques described in</w:t>
            </w:r>
            <w:r w:rsidRPr="00087373" w:rsidDel="00FF0780">
              <w:rPr>
                <w:rFonts w:cs="Arial"/>
                <w:sz w:val="20"/>
              </w:rPr>
              <w:t xml:space="preserve"> </w:t>
            </w:r>
            <w:r w:rsidRPr="00087373">
              <w:rPr>
                <w:rFonts w:cs="Arial"/>
                <w:sz w:val="20"/>
              </w:rPr>
              <w:t>Appendix C.</w:t>
            </w:r>
          </w:p>
        </w:tc>
      </w:tr>
      <w:tr w:rsidR="002D5819" w:rsidRPr="00087373" w14:paraId="34D35F81" w14:textId="77777777" w:rsidTr="003C2354">
        <w:trPr>
          <w:cantSplit/>
        </w:trPr>
        <w:tc>
          <w:tcPr>
            <w:tcW w:w="3261" w:type="dxa"/>
          </w:tcPr>
          <w:p w14:paraId="1E3F604C" w14:textId="77777777" w:rsidR="002D5819" w:rsidRPr="00087373" w:rsidRDefault="002D5819">
            <w:pPr>
              <w:spacing w:after="120"/>
              <w:jc w:val="left"/>
              <w:rPr>
                <w:sz w:val="20"/>
              </w:rPr>
            </w:pPr>
          </w:p>
        </w:tc>
        <w:tc>
          <w:tcPr>
            <w:tcW w:w="5046" w:type="dxa"/>
          </w:tcPr>
          <w:p w14:paraId="005E1835" w14:textId="77777777" w:rsidR="002D5819" w:rsidRPr="00087373" w:rsidRDefault="002D5819">
            <w:pPr>
              <w:spacing w:after="120"/>
              <w:rPr>
                <w:sz w:val="20"/>
              </w:rPr>
            </w:pPr>
          </w:p>
        </w:tc>
      </w:tr>
      <w:tr w:rsidR="002D5819" w:rsidRPr="00087373" w14:paraId="2D10A1ED" w14:textId="77777777" w:rsidTr="003C2354">
        <w:trPr>
          <w:cantSplit/>
        </w:trPr>
        <w:tc>
          <w:tcPr>
            <w:tcW w:w="3261" w:type="dxa"/>
          </w:tcPr>
          <w:p w14:paraId="2C039ED3" w14:textId="77777777" w:rsidR="002D5819" w:rsidRPr="00087373" w:rsidRDefault="00F87DD0">
            <w:pPr>
              <w:spacing w:after="120"/>
              <w:jc w:val="left"/>
              <w:rPr>
                <w:sz w:val="20"/>
              </w:rPr>
            </w:pPr>
            <w:r>
              <w:rPr>
                <w:sz w:val="20"/>
              </w:rPr>
              <w:t xml:space="preserve"> SHET</w:t>
            </w:r>
          </w:p>
        </w:tc>
        <w:tc>
          <w:tcPr>
            <w:tcW w:w="5046" w:type="dxa"/>
          </w:tcPr>
          <w:p w14:paraId="21F0C70A" w14:textId="77777777" w:rsidR="002D5819" w:rsidRPr="00087373" w:rsidRDefault="002D5819">
            <w:pPr>
              <w:spacing w:after="120"/>
              <w:rPr>
                <w:sz w:val="20"/>
              </w:rPr>
            </w:pPr>
            <w:r w:rsidRPr="00087373">
              <w:rPr>
                <w:sz w:val="20"/>
              </w:rPr>
              <w:t xml:space="preserve">Scottish Hydro-Electric Transmission </w:t>
            </w:r>
            <w:r w:rsidR="0036093C">
              <w:rPr>
                <w:sz w:val="20"/>
              </w:rPr>
              <w:t xml:space="preserve">plc </w:t>
            </w:r>
            <w:r w:rsidRPr="00087373">
              <w:rPr>
                <w:sz w:val="20"/>
              </w:rPr>
              <w:t xml:space="preserve">(No. SC213461) whose registered office is situated at </w:t>
            </w:r>
            <w:proofErr w:type="spellStart"/>
            <w:r w:rsidRPr="00087373">
              <w:rPr>
                <w:sz w:val="20"/>
              </w:rPr>
              <w:t>Inveralmond</w:t>
            </w:r>
            <w:proofErr w:type="spellEnd"/>
            <w:r w:rsidRPr="00087373">
              <w:rPr>
                <w:sz w:val="20"/>
              </w:rPr>
              <w:t xml:space="preserve"> HS, 200 Dunkeld Road, Perth, Perthshire PH1 3AQ.</w:t>
            </w:r>
          </w:p>
        </w:tc>
      </w:tr>
      <w:tr w:rsidR="002D5819" w:rsidRPr="00087373" w14:paraId="03975326" w14:textId="77777777" w:rsidTr="003C2354">
        <w:trPr>
          <w:cantSplit/>
        </w:trPr>
        <w:tc>
          <w:tcPr>
            <w:tcW w:w="3261" w:type="dxa"/>
          </w:tcPr>
          <w:p w14:paraId="7220CC06" w14:textId="77777777" w:rsidR="002D5819" w:rsidRPr="00087373" w:rsidRDefault="002D5819">
            <w:pPr>
              <w:spacing w:after="120"/>
              <w:jc w:val="left"/>
              <w:rPr>
                <w:sz w:val="20"/>
              </w:rPr>
            </w:pPr>
          </w:p>
        </w:tc>
        <w:tc>
          <w:tcPr>
            <w:tcW w:w="5046" w:type="dxa"/>
          </w:tcPr>
          <w:p w14:paraId="6F3FF498" w14:textId="77777777" w:rsidR="002D5819" w:rsidRPr="00087373" w:rsidRDefault="002D5819">
            <w:pPr>
              <w:spacing w:after="120"/>
              <w:rPr>
                <w:sz w:val="20"/>
              </w:rPr>
            </w:pPr>
          </w:p>
        </w:tc>
      </w:tr>
      <w:tr w:rsidR="002D5819" w:rsidRPr="00087373" w14:paraId="58672BAE" w14:textId="77777777" w:rsidTr="003C2354">
        <w:trPr>
          <w:cantSplit/>
        </w:trPr>
        <w:tc>
          <w:tcPr>
            <w:tcW w:w="3261" w:type="dxa"/>
          </w:tcPr>
          <w:p w14:paraId="5F5D89E2" w14:textId="77777777" w:rsidR="002D5819" w:rsidRPr="00087373" w:rsidRDefault="002D5819">
            <w:pPr>
              <w:spacing w:after="120"/>
              <w:jc w:val="left"/>
              <w:rPr>
                <w:sz w:val="20"/>
              </w:rPr>
            </w:pPr>
            <w:r w:rsidRPr="00087373">
              <w:rPr>
                <w:sz w:val="20"/>
              </w:rPr>
              <w:lastRenderedPageBreak/>
              <w:t>Small Power Station</w:t>
            </w:r>
          </w:p>
        </w:tc>
        <w:tc>
          <w:tcPr>
            <w:tcW w:w="5046" w:type="dxa"/>
          </w:tcPr>
          <w:p w14:paraId="227F7BF8"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power station </w:t>
            </w:r>
            <w:r w:rsidRPr="00087373">
              <w:rPr>
                <w:rFonts w:cs="Arial"/>
                <w:sz w:val="20"/>
                <w:lang w:eastAsia="en-GB"/>
              </w:rPr>
              <w:t>which is</w:t>
            </w:r>
            <w:r w:rsidR="002D5819" w:rsidRPr="00087373">
              <w:rPr>
                <w:rFonts w:cs="Arial"/>
                <w:sz w:val="20"/>
                <w:lang w:eastAsia="en-GB"/>
              </w:rPr>
              <w:t>:</w:t>
            </w:r>
          </w:p>
          <w:p w14:paraId="0FC39CE8" w14:textId="77777777" w:rsidR="007F3065" w:rsidRPr="00087373" w:rsidRDefault="007F3065" w:rsidP="006B58AE">
            <w:pPr>
              <w:overflowPunct/>
              <w:textAlignment w:val="auto"/>
              <w:rPr>
                <w:rFonts w:cs="Arial"/>
                <w:sz w:val="20"/>
                <w:lang w:eastAsia="en-GB"/>
              </w:rPr>
            </w:pPr>
          </w:p>
          <w:p w14:paraId="5E673284" w14:textId="77777777" w:rsidR="007F3065" w:rsidRPr="00663A74" w:rsidRDefault="002D5819" w:rsidP="006B58AE">
            <w:pPr>
              <w:overflowPunct/>
              <w:textAlignment w:val="auto"/>
              <w:rPr>
                <w:rFonts w:cs="Arial"/>
                <w:sz w:val="20"/>
                <w:lang w:eastAsia="en-GB"/>
              </w:rPr>
            </w:pPr>
            <w:r w:rsidRPr="00663A74">
              <w:rPr>
                <w:rFonts w:cs="Arial"/>
                <w:sz w:val="20"/>
                <w:lang w:eastAsia="en-GB"/>
              </w:rPr>
              <w:t>1.</w:t>
            </w:r>
            <w:r w:rsidR="007F3065" w:rsidRPr="00663A74">
              <w:rPr>
                <w:rFonts w:cs="Arial"/>
                <w:sz w:val="20"/>
                <w:lang w:eastAsia="en-GB"/>
              </w:rPr>
              <w:t xml:space="preserve">  directly connecte</w:t>
            </w:r>
            <w:r w:rsidR="005E2E35" w:rsidRPr="00663A74">
              <w:rPr>
                <w:rFonts w:cs="Arial"/>
                <w:sz w:val="20"/>
                <w:lang w:eastAsia="en-GB"/>
              </w:rPr>
              <w:t>d</w:t>
            </w:r>
            <w:r w:rsidR="007F3065" w:rsidRPr="00663A74">
              <w:rPr>
                <w:rFonts w:cs="Arial"/>
                <w:sz w:val="20"/>
                <w:lang w:eastAsia="en-GB"/>
              </w:rPr>
              <w:t xml:space="preserve"> to:</w:t>
            </w:r>
          </w:p>
          <w:p w14:paraId="3809E1AC" w14:textId="77777777" w:rsidR="007F3065" w:rsidRPr="00663A74" w:rsidRDefault="007F3065" w:rsidP="006B58AE">
            <w:pPr>
              <w:overflowPunct/>
              <w:textAlignment w:val="auto"/>
              <w:rPr>
                <w:rFonts w:cs="Arial"/>
                <w:sz w:val="20"/>
                <w:lang w:eastAsia="en-GB"/>
              </w:rPr>
            </w:pPr>
          </w:p>
          <w:p w14:paraId="6E2356A7" w14:textId="080832FF" w:rsidR="002D5819" w:rsidRPr="00663A74" w:rsidRDefault="007F3065" w:rsidP="006B58AE">
            <w:pPr>
              <w:overflowPunct/>
              <w:textAlignment w:val="auto"/>
              <w:rPr>
                <w:rFonts w:cs="Arial"/>
                <w:sz w:val="20"/>
                <w:lang w:eastAsia="en-GB"/>
              </w:rPr>
            </w:pPr>
            <w:r w:rsidRPr="00663A74">
              <w:rPr>
                <w:rFonts w:cs="Arial"/>
                <w:sz w:val="20"/>
                <w:lang w:eastAsia="en-GB"/>
              </w:rPr>
              <w:t xml:space="preserve">a. </w:t>
            </w:r>
            <w:r w:rsidRPr="00663A74">
              <w:rPr>
                <w:rFonts w:cs="Arial"/>
                <w:i/>
                <w:sz w:val="20"/>
                <w:lang w:eastAsia="en-GB"/>
              </w:rPr>
              <w:t>NGET’s transmission system</w:t>
            </w:r>
            <w:r w:rsidRPr="00663A74">
              <w:rPr>
                <w:rFonts w:cs="Arial"/>
                <w:sz w:val="20"/>
                <w:lang w:eastAsia="en-GB"/>
              </w:rPr>
              <w:t xml:space="preserve"> where such</w:t>
            </w:r>
            <w:r w:rsidR="002D5819" w:rsidRPr="00663A74">
              <w:rPr>
                <w:rFonts w:cs="Arial"/>
                <w:sz w:val="20"/>
                <w:lang w:eastAsia="en-GB"/>
              </w:rPr>
              <w:t xml:space="preserve"> </w:t>
            </w:r>
            <w:r w:rsidR="002D5819" w:rsidRPr="00663A74">
              <w:rPr>
                <w:rFonts w:cs="Arial"/>
                <w:i/>
                <w:iCs/>
                <w:sz w:val="20"/>
                <w:lang w:eastAsia="en-GB"/>
              </w:rPr>
              <w:t>power station</w:t>
            </w:r>
            <w:r w:rsidR="005E2E35" w:rsidRPr="00663A74">
              <w:rPr>
                <w:rFonts w:cs="Arial"/>
                <w:i/>
                <w:iCs/>
                <w:sz w:val="20"/>
                <w:lang w:eastAsia="en-GB"/>
              </w:rPr>
              <w:t xml:space="preserve"> </w:t>
            </w:r>
            <w:r w:rsidRPr="00663A74">
              <w:rPr>
                <w:rFonts w:cs="Arial"/>
                <w:iCs/>
                <w:sz w:val="20"/>
                <w:lang w:eastAsia="en-GB"/>
              </w:rPr>
              <w:t xml:space="preserve">has </w:t>
            </w:r>
            <w:r w:rsidR="002D5819" w:rsidRPr="00663A74">
              <w:rPr>
                <w:rFonts w:cs="Arial"/>
                <w:sz w:val="20"/>
                <w:lang w:eastAsia="en-GB"/>
              </w:rPr>
              <w:t xml:space="preserve">a </w:t>
            </w:r>
            <w:r w:rsidR="002D5819" w:rsidRPr="00663A74">
              <w:rPr>
                <w:rFonts w:cs="Arial"/>
                <w:i/>
                <w:iCs/>
                <w:sz w:val="20"/>
                <w:lang w:eastAsia="en-GB"/>
              </w:rPr>
              <w:t xml:space="preserve">registered capacity </w:t>
            </w:r>
            <w:r w:rsidR="002D5819" w:rsidRPr="00663A74">
              <w:rPr>
                <w:rFonts w:cs="Arial"/>
                <w:sz w:val="20"/>
                <w:lang w:eastAsia="en-GB"/>
              </w:rPr>
              <w:t>of less than 50MW; or</w:t>
            </w:r>
          </w:p>
          <w:p w14:paraId="5CC03655" w14:textId="77777777" w:rsidR="007F3065" w:rsidRPr="00663A74" w:rsidRDefault="007F3065" w:rsidP="006B58AE">
            <w:pPr>
              <w:overflowPunct/>
              <w:textAlignment w:val="auto"/>
              <w:rPr>
                <w:rFonts w:cs="Arial"/>
                <w:sz w:val="20"/>
                <w:lang w:eastAsia="en-GB"/>
              </w:rPr>
            </w:pPr>
            <w:r w:rsidRPr="00663A74">
              <w:rPr>
                <w:rFonts w:cs="Arial"/>
                <w:sz w:val="20"/>
                <w:lang w:eastAsia="en-GB"/>
              </w:rPr>
              <w:t xml:space="preserve">b. </w:t>
            </w:r>
            <w:r w:rsidR="002D5819" w:rsidRPr="00663A74">
              <w:rPr>
                <w:rFonts w:cs="Arial"/>
                <w:i/>
                <w:sz w:val="20"/>
                <w:lang w:eastAsia="en-GB"/>
              </w:rPr>
              <w:t>SPT</w:t>
            </w:r>
            <w:r w:rsidRPr="00663A74">
              <w:rPr>
                <w:rFonts w:cs="Arial"/>
                <w:i/>
                <w:sz w:val="20"/>
                <w:lang w:eastAsia="en-GB"/>
              </w:rPr>
              <w:t>’s transmission system</w:t>
            </w:r>
            <w:r w:rsidRPr="00663A74">
              <w:rPr>
                <w:rFonts w:cs="Arial"/>
                <w:sz w:val="20"/>
                <w:lang w:eastAsia="en-GB"/>
              </w:rPr>
              <w:t xml:space="preserve"> where such power station has a </w:t>
            </w:r>
            <w:r w:rsidRPr="00663A74">
              <w:rPr>
                <w:rFonts w:cs="Arial"/>
                <w:i/>
                <w:sz w:val="20"/>
                <w:lang w:eastAsia="en-GB"/>
              </w:rPr>
              <w:t>registered capacity</w:t>
            </w:r>
            <w:r w:rsidRPr="00663A74">
              <w:rPr>
                <w:rFonts w:cs="Arial"/>
                <w:sz w:val="20"/>
                <w:lang w:eastAsia="en-GB"/>
              </w:rPr>
              <w:t xml:space="preserve"> of less than 30MW;</w:t>
            </w:r>
          </w:p>
          <w:p w14:paraId="54F149D9" w14:textId="77777777" w:rsidR="002D5819" w:rsidRPr="00663A74" w:rsidRDefault="007F3065" w:rsidP="007F3065">
            <w:pPr>
              <w:overflowPunct/>
              <w:textAlignment w:val="auto"/>
              <w:rPr>
                <w:rFonts w:cs="Arial"/>
                <w:sz w:val="20"/>
                <w:lang w:eastAsia="en-GB"/>
              </w:rPr>
            </w:pPr>
            <w:r w:rsidRPr="00663A74">
              <w:rPr>
                <w:rFonts w:cs="Arial"/>
                <w:sz w:val="20"/>
                <w:lang w:eastAsia="en-GB"/>
              </w:rPr>
              <w:t xml:space="preserve">c.  </w:t>
            </w:r>
            <w:r w:rsidR="00CD51E1" w:rsidRPr="00663A74">
              <w:rPr>
                <w:rFonts w:cs="Arial"/>
                <w:i/>
                <w:sz w:val="20"/>
              </w:rPr>
              <w:t>SHET’s</w:t>
            </w:r>
            <w:r w:rsidR="00CD51E1" w:rsidRPr="00663A74">
              <w:rPr>
                <w:rFonts w:cs="Arial"/>
                <w:i/>
                <w:sz w:val="20"/>
                <w:lang w:eastAsia="en-GB"/>
              </w:rPr>
              <w:t xml:space="preserve"> </w:t>
            </w:r>
            <w:r w:rsidRPr="00663A74">
              <w:rPr>
                <w:rFonts w:cs="Arial"/>
                <w:i/>
                <w:sz w:val="20"/>
                <w:lang w:eastAsia="en-GB"/>
              </w:rPr>
              <w:t>transmission system</w:t>
            </w:r>
            <w:r w:rsidRPr="00663A74">
              <w:rPr>
                <w:rFonts w:cs="Arial"/>
                <w:sz w:val="20"/>
                <w:lang w:eastAsia="en-GB"/>
              </w:rPr>
              <w:t xml:space="preserve"> where such</w:t>
            </w:r>
            <w:r w:rsidR="005E2E35" w:rsidRPr="00663A74">
              <w:rPr>
                <w:rFonts w:cs="Arial"/>
                <w:sz w:val="20"/>
                <w:lang w:eastAsia="en-GB"/>
              </w:rPr>
              <w:t xml:space="preserve"> </w:t>
            </w:r>
            <w:r w:rsidR="002D5819" w:rsidRPr="00663A74">
              <w:rPr>
                <w:rFonts w:cs="Arial"/>
                <w:i/>
                <w:iCs/>
                <w:sz w:val="20"/>
                <w:lang w:eastAsia="en-GB"/>
              </w:rPr>
              <w:t xml:space="preserve">power station </w:t>
            </w:r>
            <w:r w:rsidRPr="00663A74">
              <w:rPr>
                <w:rFonts w:cs="Arial"/>
                <w:sz w:val="20"/>
                <w:lang w:eastAsia="en-GB"/>
              </w:rPr>
              <w:t xml:space="preserve">has </w:t>
            </w:r>
            <w:r w:rsidR="002D5819" w:rsidRPr="00663A74">
              <w:rPr>
                <w:rFonts w:cs="Arial"/>
                <w:sz w:val="20"/>
                <w:lang w:eastAsia="en-GB"/>
              </w:rPr>
              <w:t xml:space="preserve">a </w:t>
            </w:r>
            <w:r w:rsidR="002D5819" w:rsidRPr="00663A74">
              <w:rPr>
                <w:rFonts w:cs="Arial"/>
                <w:i/>
                <w:iCs/>
                <w:sz w:val="20"/>
                <w:lang w:eastAsia="en-GB"/>
              </w:rPr>
              <w:t xml:space="preserve">registered capacity </w:t>
            </w:r>
            <w:r w:rsidR="002D5819" w:rsidRPr="00663A74">
              <w:rPr>
                <w:rFonts w:cs="Arial"/>
                <w:sz w:val="20"/>
                <w:lang w:eastAsia="en-GB"/>
              </w:rPr>
              <w:t xml:space="preserve">of less than </w:t>
            </w:r>
            <w:r w:rsidR="00D867CF" w:rsidRPr="00663A74">
              <w:rPr>
                <w:rFonts w:cs="Arial"/>
                <w:sz w:val="20"/>
                <w:lang w:eastAsia="en-GB"/>
              </w:rPr>
              <w:t>10</w:t>
            </w:r>
            <w:r w:rsidR="002D5819" w:rsidRPr="00663A74">
              <w:rPr>
                <w:rFonts w:cs="Arial"/>
                <w:sz w:val="20"/>
                <w:lang w:eastAsia="en-GB"/>
              </w:rPr>
              <w:t xml:space="preserve"> MW;</w:t>
            </w:r>
          </w:p>
          <w:p w14:paraId="47AAE40C" w14:textId="77777777" w:rsidR="007F3065" w:rsidRPr="00087373" w:rsidRDefault="007F3065" w:rsidP="007F3065">
            <w:pPr>
              <w:overflowPunct/>
              <w:textAlignment w:val="auto"/>
              <w:rPr>
                <w:rFonts w:cs="Arial"/>
                <w:sz w:val="20"/>
                <w:lang w:eastAsia="en-GB"/>
              </w:rPr>
            </w:pPr>
          </w:p>
          <w:p w14:paraId="01FB6E84" w14:textId="77777777" w:rsidR="007F3065" w:rsidRPr="00087373" w:rsidRDefault="007F3065" w:rsidP="007F3065">
            <w:pPr>
              <w:overflowPunct/>
              <w:textAlignment w:val="auto"/>
              <w:rPr>
                <w:rFonts w:cs="Arial"/>
                <w:sz w:val="20"/>
                <w:lang w:eastAsia="en-GB"/>
              </w:rPr>
            </w:pPr>
            <w:r w:rsidRPr="00087373">
              <w:rPr>
                <w:rFonts w:cs="Arial"/>
                <w:sz w:val="20"/>
                <w:lang w:eastAsia="en-GB"/>
              </w:rPr>
              <w:t>Or</w:t>
            </w:r>
          </w:p>
          <w:p w14:paraId="6F0F40A1" w14:textId="3DE3D994" w:rsidR="00987B2E" w:rsidRPr="00087373" w:rsidRDefault="00987B2E" w:rsidP="007F3065">
            <w:pPr>
              <w:overflowPunct/>
              <w:textAlignment w:val="auto"/>
              <w:rPr>
                <w:rFonts w:cs="Arial"/>
                <w:sz w:val="20"/>
                <w:lang w:eastAsia="en-GB"/>
              </w:rPr>
            </w:pPr>
          </w:p>
          <w:p w14:paraId="05A39EFB" w14:textId="6DB6CD1C" w:rsidR="007F3065" w:rsidRPr="00087373" w:rsidRDefault="007F3065" w:rsidP="007F3065">
            <w:pPr>
              <w:overflowPunct/>
              <w:textAlignment w:val="auto"/>
              <w:rPr>
                <w:rFonts w:cs="Arial"/>
                <w:sz w:val="20"/>
                <w:lang w:eastAsia="en-GB"/>
              </w:rPr>
            </w:pPr>
            <w:r w:rsidRPr="00087373">
              <w:rPr>
                <w:rFonts w:cs="Arial"/>
                <w:sz w:val="20"/>
                <w:lang w:eastAsia="en-GB"/>
              </w:rPr>
              <w:t xml:space="preserve">2. embedded within a </w:t>
            </w:r>
            <w:r w:rsidRPr="00087373">
              <w:rPr>
                <w:rFonts w:cs="Arial"/>
                <w:i/>
                <w:sz w:val="20"/>
                <w:lang w:eastAsia="en-GB"/>
              </w:rPr>
              <w:t>user system</w:t>
            </w:r>
            <w:r w:rsidRPr="00087373">
              <w:rPr>
                <w:rFonts w:cs="Arial"/>
                <w:sz w:val="20"/>
                <w:lang w:eastAsia="en-GB"/>
              </w:rPr>
              <w:t xml:space="preserve"> (or part thereof) where such </w:t>
            </w:r>
            <w:r w:rsidRPr="00087373">
              <w:rPr>
                <w:rFonts w:cs="Arial"/>
                <w:i/>
                <w:sz w:val="20"/>
                <w:lang w:eastAsia="en-GB"/>
              </w:rPr>
              <w:t>user system</w:t>
            </w:r>
            <w:r w:rsidRPr="00087373">
              <w:rPr>
                <w:rFonts w:cs="Arial"/>
                <w:sz w:val="20"/>
                <w:lang w:eastAsia="en-GB"/>
              </w:rPr>
              <w:t xml:space="preserve"> (or part thereof) is connected under normal operating conditions to:</w:t>
            </w:r>
          </w:p>
          <w:p w14:paraId="7116ADF7" w14:textId="77777777" w:rsidR="007F3065" w:rsidRPr="00087373" w:rsidRDefault="007F3065" w:rsidP="007F3065">
            <w:pPr>
              <w:overflowPunct/>
              <w:textAlignment w:val="auto"/>
              <w:rPr>
                <w:rFonts w:cs="Arial"/>
                <w:sz w:val="20"/>
                <w:lang w:eastAsia="en-GB"/>
              </w:rPr>
            </w:pPr>
          </w:p>
          <w:p w14:paraId="0E1CD212"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 o</w:t>
            </w:r>
            <w:r w:rsidRPr="00087373">
              <w:rPr>
                <w:rFonts w:cs="Arial"/>
                <w:sz w:val="20"/>
                <w:lang w:eastAsia="en-GB"/>
              </w:rPr>
              <w:t>f less than 50MW;</w:t>
            </w:r>
          </w:p>
          <w:p w14:paraId="02B3C167" w14:textId="77777777" w:rsidR="007F3065" w:rsidRPr="00087373" w:rsidRDefault="007F3065" w:rsidP="007F3065">
            <w:pPr>
              <w:overflowPunct/>
              <w:textAlignment w:val="auto"/>
              <w:rPr>
                <w:rFonts w:cs="Arial"/>
                <w:sz w:val="20"/>
                <w:lang w:eastAsia="en-GB"/>
              </w:rPr>
            </w:pPr>
          </w:p>
          <w:p w14:paraId="450F3D1F"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b.  </w:t>
            </w:r>
            <w:r w:rsidRPr="00087373">
              <w:rPr>
                <w:rFonts w:cs="Arial"/>
                <w:i/>
                <w:sz w:val="20"/>
                <w:lang w:eastAsia="en-GB"/>
              </w:rPr>
              <w:t xml:space="preserve">SPT’s transmission system </w:t>
            </w:r>
            <w:r w:rsidRPr="00087373">
              <w:rPr>
                <w:rFonts w:cs="Arial"/>
                <w:sz w:val="20"/>
                <w:lang w:eastAsia="en-GB"/>
              </w:rPr>
              <w:t xml:space="preserve">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w:t>
            </w:r>
            <w:r w:rsidR="00C46441" w:rsidRPr="00087373">
              <w:rPr>
                <w:rFonts w:cs="Arial"/>
                <w:sz w:val="20"/>
                <w:lang w:eastAsia="en-GB"/>
              </w:rPr>
              <w:t xml:space="preserve"> of less than 30</w:t>
            </w:r>
            <w:r w:rsidRPr="00087373">
              <w:rPr>
                <w:rFonts w:cs="Arial"/>
                <w:sz w:val="20"/>
                <w:lang w:eastAsia="en-GB"/>
              </w:rPr>
              <w:t>MW;</w:t>
            </w:r>
          </w:p>
          <w:p w14:paraId="74A8AAA6" w14:textId="77777777" w:rsidR="007F3065" w:rsidRPr="00087373" w:rsidRDefault="007F3065" w:rsidP="007F3065">
            <w:pPr>
              <w:overflowPunct/>
              <w:textAlignment w:val="auto"/>
              <w:rPr>
                <w:rFonts w:cs="Arial"/>
                <w:sz w:val="20"/>
                <w:lang w:eastAsia="en-GB"/>
              </w:rPr>
            </w:pPr>
          </w:p>
          <w:p w14:paraId="05A791BA"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c.  </w:t>
            </w:r>
            <w:r w:rsidR="00207445">
              <w:rPr>
                <w:i/>
                <w:sz w:val="20"/>
              </w:rPr>
              <w:t>SHET’s</w:t>
            </w:r>
            <w:r w:rsidR="00207445" w:rsidRPr="00087373">
              <w:rPr>
                <w:rFonts w:cs="Arial"/>
                <w:i/>
                <w:sz w:val="20"/>
                <w:lang w:eastAsia="en-GB"/>
              </w:rPr>
              <w:t xml:space="preserve"> </w:t>
            </w:r>
            <w:r w:rsidRPr="00087373">
              <w:rPr>
                <w:rFonts w:cs="Arial"/>
                <w:i/>
                <w:sz w:val="20"/>
                <w:lang w:eastAsia="en-GB"/>
              </w:rPr>
              <w:t xml:space="preserve">transmission system </w:t>
            </w:r>
            <w:r w:rsidRPr="00087373">
              <w:rPr>
                <w:rFonts w:cs="Arial"/>
                <w:sz w:val="20"/>
                <w:lang w:eastAsia="en-GB"/>
              </w:rPr>
              <w:t xml:space="preserve">where such </w:t>
            </w:r>
            <w:r w:rsidRPr="00087373">
              <w:rPr>
                <w:rFonts w:cs="Arial"/>
                <w:i/>
                <w:sz w:val="20"/>
                <w:lang w:eastAsia="en-GB"/>
              </w:rPr>
              <w:t xml:space="preserve">power station </w:t>
            </w:r>
            <w:r w:rsidRPr="00087373">
              <w:rPr>
                <w:rFonts w:cs="Arial"/>
                <w:sz w:val="20"/>
                <w:lang w:eastAsia="en-GB"/>
              </w:rPr>
              <w:t xml:space="preserve">has a </w:t>
            </w:r>
            <w:r w:rsidRPr="00087373">
              <w:rPr>
                <w:rFonts w:cs="Arial"/>
                <w:i/>
                <w:sz w:val="20"/>
                <w:lang w:eastAsia="en-GB"/>
              </w:rPr>
              <w:t xml:space="preserve">registered capacity </w:t>
            </w:r>
            <w:r w:rsidRPr="00087373">
              <w:rPr>
                <w:rFonts w:cs="Arial"/>
                <w:sz w:val="20"/>
                <w:lang w:eastAsia="en-GB"/>
              </w:rPr>
              <w:t>of less than 10MW;</w:t>
            </w:r>
          </w:p>
          <w:p w14:paraId="088E43F2" w14:textId="77777777" w:rsidR="007F3065" w:rsidRPr="00087373" w:rsidRDefault="007F3065" w:rsidP="006B58AE">
            <w:pPr>
              <w:rPr>
                <w:rFonts w:cs="Arial"/>
                <w:sz w:val="20"/>
                <w:lang w:eastAsia="en-GB"/>
              </w:rPr>
            </w:pPr>
          </w:p>
          <w:p w14:paraId="54D1574E" w14:textId="77777777" w:rsidR="007F3065" w:rsidRPr="00087373" w:rsidRDefault="007F3065" w:rsidP="006B58AE">
            <w:pPr>
              <w:rPr>
                <w:rFonts w:cs="Arial"/>
                <w:sz w:val="20"/>
                <w:lang w:eastAsia="en-GB"/>
              </w:rPr>
            </w:pPr>
            <w:r w:rsidRPr="00087373">
              <w:rPr>
                <w:rFonts w:cs="Arial"/>
                <w:sz w:val="20"/>
                <w:lang w:eastAsia="en-GB"/>
              </w:rPr>
              <w:t>Or</w:t>
            </w:r>
          </w:p>
          <w:p w14:paraId="7E0F349B" w14:textId="77777777" w:rsidR="007F3065" w:rsidRPr="00087373" w:rsidRDefault="007F3065" w:rsidP="006B58AE">
            <w:pPr>
              <w:rPr>
                <w:rFonts w:cs="Arial"/>
                <w:sz w:val="20"/>
                <w:lang w:eastAsia="en-GB"/>
              </w:rPr>
            </w:pPr>
          </w:p>
          <w:p w14:paraId="28622661" w14:textId="7D81F5AB" w:rsidR="002D5819" w:rsidRPr="00087373" w:rsidRDefault="002D5819" w:rsidP="006B58AE">
            <w:pPr>
              <w:spacing w:after="120"/>
              <w:rPr>
                <w:sz w:val="20"/>
              </w:rPr>
            </w:pPr>
            <w:r w:rsidRPr="00087373">
              <w:rPr>
                <w:rFonts w:cs="Arial"/>
                <w:sz w:val="20"/>
                <w:lang w:eastAsia="en-GB"/>
              </w:rPr>
              <w:t xml:space="preserve">3. </w:t>
            </w:r>
            <w:r w:rsidRPr="00087373">
              <w:rPr>
                <w:sz w:val="20"/>
              </w:rPr>
              <w:t xml:space="preserve">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less than 10MW.</w:t>
            </w:r>
          </w:p>
        </w:tc>
      </w:tr>
      <w:tr w:rsidR="002D5819" w:rsidRPr="00087373" w14:paraId="248E4265" w14:textId="77777777" w:rsidTr="003C2354">
        <w:trPr>
          <w:cantSplit/>
        </w:trPr>
        <w:tc>
          <w:tcPr>
            <w:tcW w:w="3261" w:type="dxa"/>
          </w:tcPr>
          <w:p w14:paraId="0903A741" w14:textId="77777777" w:rsidR="002D5819" w:rsidRPr="00087373" w:rsidRDefault="002D5819">
            <w:pPr>
              <w:spacing w:after="120"/>
              <w:jc w:val="left"/>
              <w:rPr>
                <w:sz w:val="20"/>
              </w:rPr>
            </w:pPr>
          </w:p>
        </w:tc>
        <w:tc>
          <w:tcPr>
            <w:tcW w:w="5046" w:type="dxa"/>
          </w:tcPr>
          <w:p w14:paraId="6C341172" w14:textId="77777777" w:rsidR="002D5819" w:rsidRPr="00087373" w:rsidRDefault="002D5819">
            <w:pPr>
              <w:spacing w:after="120"/>
              <w:rPr>
                <w:sz w:val="20"/>
              </w:rPr>
            </w:pPr>
          </w:p>
        </w:tc>
      </w:tr>
      <w:tr w:rsidR="002D5819" w:rsidRPr="00087373" w14:paraId="77550813" w14:textId="77777777" w:rsidTr="003C2354">
        <w:trPr>
          <w:cantSplit/>
        </w:trPr>
        <w:tc>
          <w:tcPr>
            <w:tcW w:w="3261" w:type="dxa"/>
          </w:tcPr>
          <w:p w14:paraId="0095D976" w14:textId="77777777" w:rsidR="002D5819" w:rsidRPr="00087373" w:rsidRDefault="002D5819">
            <w:pPr>
              <w:spacing w:after="120"/>
              <w:jc w:val="left"/>
              <w:rPr>
                <w:sz w:val="20"/>
              </w:rPr>
            </w:pPr>
            <w:r w:rsidRPr="00087373">
              <w:rPr>
                <w:sz w:val="20"/>
              </w:rPr>
              <w:t>SPT</w:t>
            </w:r>
          </w:p>
        </w:tc>
        <w:tc>
          <w:tcPr>
            <w:tcW w:w="5046" w:type="dxa"/>
          </w:tcPr>
          <w:p w14:paraId="0FC44343" w14:textId="77777777" w:rsidR="002D5819" w:rsidRPr="00087373" w:rsidRDefault="002D5819">
            <w:pPr>
              <w:spacing w:after="120"/>
              <w:rPr>
                <w:sz w:val="20"/>
              </w:rPr>
            </w:pPr>
            <w:r w:rsidRPr="00087373">
              <w:rPr>
                <w:sz w:val="20"/>
              </w:rPr>
              <w:t>SP Transmission Limited (No. SC189126) whose registered office is situated at 1 Atlantic Quay, Robertson Street, Glasgow G2 8SP.</w:t>
            </w:r>
          </w:p>
        </w:tc>
      </w:tr>
      <w:tr w:rsidR="002D5819" w:rsidRPr="00087373" w14:paraId="05E9975E" w14:textId="77777777" w:rsidTr="003C2354">
        <w:trPr>
          <w:cantSplit/>
        </w:trPr>
        <w:tc>
          <w:tcPr>
            <w:tcW w:w="3261" w:type="dxa"/>
          </w:tcPr>
          <w:p w14:paraId="1423C916" w14:textId="77777777" w:rsidR="002D5819" w:rsidRPr="00087373" w:rsidRDefault="002D5819">
            <w:pPr>
              <w:spacing w:after="120"/>
              <w:jc w:val="left"/>
              <w:rPr>
                <w:sz w:val="20"/>
              </w:rPr>
            </w:pPr>
          </w:p>
        </w:tc>
        <w:tc>
          <w:tcPr>
            <w:tcW w:w="5046" w:type="dxa"/>
          </w:tcPr>
          <w:p w14:paraId="3BE61CBF" w14:textId="77777777" w:rsidR="002D5819" w:rsidRPr="00087373" w:rsidRDefault="002D5819">
            <w:pPr>
              <w:spacing w:after="120"/>
              <w:rPr>
                <w:sz w:val="20"/>
              </w:rPr>
            </w:pPr>
          </w:p>
        </w:tc>
      </w:tr>
      <w:tr w:rsidR="002D5819" w:rsidRPr="00087373" w14:paraId="5F92E5C9" w14:textId="77777777" w:rsidTr="003C2354">
        <w:trPr>
          <w:cantSplit/>
        </w:trPr>
        <w:tc>
          <w:tcPr>
            <w:tcW w:w="3261" w:type="dxa"/>
          </w:tcPr>
          <w:p w14:paraId="6D60ABAA" w14:textId="77777777" w:rsidR="002D5819" w:rsidRPr="00087373" w:rsidRDefault="002D5819">
            <w:pPr>
              <w:spacing w:after="120"/>
              <w:jc w:val="left"/>
              <w:rPr>
                <w:sz w:val="20"/>
              </w:rPr>
            </w:pPr>
            <w:r w:rsidRPr="00087373">
              <w:rPr>
                <w:sz w:val="20"/>
              </w:rPr>
              <w:t>Steady State</w:t>
            </w:r>
          </w:p>
        </w:tc>
        <w:tc>
          <w:tcPr>
            <w:tcW w:w="5046" w:type="dxa"/>
          </w:tcPr>
          <w:p w14:paraId="30A693A4" w14:textId="77777777" w:rsidR="002D5819" w:rsidRDefault="002D5819">
            <w:pPr>
              <w:spacing w:after="120"/>
              <w:rPr>
                <w:sz w:val="20"/>
              </w:rPr>
            </w:pPr>
            <w:r w:rsidRPr="00087373">
              <w:rPr>
                <w:sz w:val="20"/>
              </w:rPr>
              <w:t xml:space="preserve">A condition of a power system in which all automatic and manual </w:t>
            </w:r>
            <w:r w:rsidRPr="00087373">
              <w:rPr>
                <w:i/>
                <w:sz w:val="20"/>
              </w:rPr>
              <w:t>corrective actions</w:t>
            </w:r>
            <w:r w:rsidRPr="00087373">
              <w:rPr>
                <w:sz w:val="20"/>
              </w:rPr>
              <w:t xml:space="preserve"> have taken place and </w:t>
            </w:r>
            <w:proofErr w:type="gramStart"/>
            <w:r w:rsidRPr="00087373">
              <w:rPr>
                <w:sz w:val="20"/>
              </w:rPr>
              <w:t>all of</w:t>
            </w:r>
            <w:proofErr w:type="gramEnd"/>
            <w:r w:rsidRPr="00087373">
              <w:rPr>
                <w:sz w:val="20"/>
              </w:rPr>
              <w:t xml:space="preserve"> the operating quantities that characterise it can be considered constant for the purpose of analysis.</w:t>
            </w:r>
          </w:p>
          <w:p w14:paraId="017AD03A" w14:textId="77777777" w:rsidR="00041832" w:rsidRPr="00087373" w:rsidRDefault="00041832">
            <w:pPr>
              <w:spacing w:after="120"/>
              <w:rPr>
                <w:sz w:val="20"/>
              </w:rPr>
            </w:pPr>
          </w:p>
        </w:tc>
      </w:tr>
      <w:tr w:rsidR="003816AC" w:rsidRPr="00087373" w14:paraId="1A7B769B" w14:textId="77777777" w:rsidTr="003C2354">
        <w:trPr>
          <w:cantSplit/>
        </w:trPr>
        <w:tc>
          <w:tcPr>
            <w:tcW w:w="3261" w:type="dxa"/>
          </w:tcPr>
          <w:p w14:paraId="21862A03" w14:textId="77777777" w:rsidR="003816AC" w:rsidRPr="00087373" w:rsidRDefault="003816AC">
            <w:pPr>
              <w:spacing w:after="120"/>
              <w:jc w:val="left"/>
              <w:rPr>
                <w:sz w:val="20"/>
              </w:rPr>
            </w:pPr>
            <w:r w:rsidRPr="003816AC">
              <w:rPr>
                <w:sz w:val="20"/>
              </w:rPr>
              <w:t>Sub-Synchronous Oscillations</w:t>
            </w:r>
          </w:p>
        </w:tc>
        <w:tc>
          <w:tcPr>
            <w:tcW w:w="5046" w:type="dxa"/>
          </w:tcPr>
          <w:p w14:paraId="330679CD" w14:textId="77777777" w:rsidR="003816AC" w:rsidRPr="00087373" w:rsidRDefault="003816AC" w:rsidP="00DE2440">
            <w:pPr>
              <w:spacing w:after="120"/>
              <w:rPr>
                <w:sz w:val="20"/>
              </w:rPr>
            </w:pPr>
            <w:r w:rsidRPr="003816AC">
              <w:rPr>
                <w:sz w:val="20"/>
              </w:rPr>
              <w:t>Power system oscillations at frequencies that are</w:t>
            </w:r>
            <w:r w:rsidR="00DE2440">
              <w:rPr>
                <w:sz w:val="20"/>
              </w:rPr>
              <w:t xml:space="preserve"> </w:t>
            </w:r>
            <w:r w:rsidRPr="003816AC">
              <w:rPr>
                <w:sz w:val="20"/>
              </w:rPr>
              <w:t>less than the power frequency. They arise from</w:t>
            </w:r>
            <w:r w:rsidR="00DE2440">
              <w:rPr>
                <w:sz w:val="20"/>
              </w:rPr>
              <w:t xml:space="preserve"> </w:t>
            </w:r>
            <w:r w:rsidRPr="003816AC">
              <w:rPr>
                <w:sz w:val="20"/>
              </w:rPr>
              <w:t>modes of oscillation associated with interactions</w:t>
            </w:r>
            <w:r w:rsidR="00DE2440">
              <w:rPr>
                <w:sz w:val="20"/>
              </w:rPr>
              <w:t xml:space="preserve"> </w:t>
            </w:r>
            <w:r w:rsidRPr="003816AC">
              <w:rPr>
                <w:sz w:val="20"/>
              </w:rPr>
              <w:t>between certain elements on the system such as</w:t>
            </w:r>
            <w:r w:rsidR="00DE2440">
              <w:rPr>
                <w:sz w:val="20"/>
              </w:rPr>
              <w:t xml:space="preserve"> </w:t>
            </w:r>
            <w:r w:rsidRPr="003816AC">
              <w:rPr>
                <w:sz w:val="20"/>
              </w:rPr>
              <w:t>generator rotor circuits, generator shaft systems,</w:t>
            </w:r>
            <w:r w:rsidR="00DE2440">
              <w:rPr>
                <w:sz w:val="20"/>
              </w:rPr>
              <w:t xml:space="preserve"> </w:t>
            </w:r>
            <w:r w:rsidRPr="003816AC">
              <w:rPr>
                <w:sz w:val="20"/>
              </w:rPr>
              <w:t>series compensated lines, excitation system</w:t>
            </w:r>
            <w:r w:rsidR="00DE2440">
              <w:rPr>
                <w:sz w:val="20"/>
              </w:rPr>
              <w:t xml:space="preserve"> </w:t>
            </w:r>
            <w:r w:rsidRPr="003816AC">
              <w:rPr>
                <w:sz w:val="20"/>
              </w:rPr>
              <w:t>controllers, power system stabilisers, converter</w:t>
            </w:r>
            <w:r w:rsidR="00DE2440">
              <w:rPr>
                <w:sz w:val="20"/>
              </w:rPr>
              <w:t xml:space="preserve"> </w:t>
            </w:r>
            <w:r w:rsidRPr="003816AC">
              <w:rPr>
                <w:sz w:val="20"/>
              </w:rPr>
              <w:t>controllers of power park modules and converter</w:t>
            </w:r>
            <w:r w:rsidR="00DE2440">
              <w:rPr>
                <w:sz w:val="20"/>
              </w:rPr>
              <w:t xml:space="preserve"> </w:t>
            </w:r>
            <w:r w:rsidRPr="003816AC">
              <w:rPr>
                <w:sz w:val="20"/>
              </w:rPr>
              <w:t>controllers of DC interconnectors and links.</w:t>
            </w:r>
          </w:p>
        </w:tc>
      </w:tr>
      <w:tr w:rsidR="002D5819" w:rsidRPr="00087373" w14:paraId="43C382F2" w14:textId="77777777" w:rsidTr="003C2354">
        <w:trPr>
          <w:cantSplit/>
        </w:trPr>
        <w:tc>
          <w:tcPr>
            <w:tcW w:w="3261" w:type="dxa"/>
          </w:tcPr>
          <w:p w14:paraId="0D81D694" w14:textId="77777777" w:rsidR="002D5819" w:rsidRPr="00087373" w:rsidRDefault="002D5819">
            <w:pPr>
              <w:spacing w:after="120"/>
              <w:jc w:val="left"/>
              <w:rPr>
                <w:sz w:val="20"/>
              </w:rPr>
            </w:pPr>
          </w:p>
        </w:tc>
        <w:tc>
          <w:tcPr>
            <w:tcW w:w="5046" w:type="dxa"/>
          </w:tcPr>
          <w:p w14:paraId="49119D11" w14:textId="77777777" w:rsidR="002D5819" w:rsidRPr="00087373" w:rsidRDefault="002D5819">
            <w:pPr>
              <w:spacing w:after="120"/>
              <w:rPr>
                <w:sz w:val="20"/>
              </w:rPr>
            </w:pPr>
          </w:p>
        </w:tc>
      </w:tr>
      <w:tr w:rsidR="002D5819" w:rsidRPr="00087373" w14:paraId="7550DC9C" w14:textId="77777777" w:rsidTr="003C2354">
        <w:trPr>
          <w:cantSplit/>
        </w:trPr>
        <w:tc>
          <w:tcPr>
            <w:tcW w:w="3261" w:type="dxa"/>
          </w:tcPr>
          <w:p w14:paraId="3E835BBA" w14:textId="77777777" w:rsidR="002D5819" w:rsidRPr="00087373" w:rsidRDefault="002D5819">
            <w:pPr>
              <w:spacing w:after="120"/>
              <w:jc w:val="left"/>
              <w:rPr>
                <w:sz w:val="20"/>
              </w:rPr>
            </w:pPr>
            <w:r w:rsidRPr="00087373">
              <w:rPr>
                <w:sz w:val="20"/>
              </w:rPr>
              <w:t>Supergrid</w:t>
            </w:r>
          </w:p>
        </w:tc>
        <w:tc>
          <w:tcPr>
            <w:tcW w:w="5046" w:type="dxa"/>
          </w:tcPr>
          <w:p w14:paraId="5062B1EE" w14:textId="3DF18BC1" w:rsidR="002D5819" w:rsidRPr="00087373" w:rsidRDefault="002D5819">
            <w:pPr>
              <w:spacing w:after="120"/>
              <w:rPr>
                <w:sz w:val="20"/>
              </w:rPr>
            </w:pPr>
            <w:r w:rsidRPr="00087373">
              <w:rPr>
                <w:sz w:val="20"/>
              </w:rPr>
              <w:t xml:space="preserve">That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operated at a nominal voltage of above</w:t>
            </w:r>
            <w:r w:rsidR="00C1660A">
              <w:rPr>
                <w:sz w:val="20"/>
              </w:rPr>
              <w:t xml:space="preserve"> 200kV</w:t>
            </w:r>
            <w:r w:rsidRPr="00087373">
              <w:rPr>
                <w:sz w:val="20"/>
              </w:rPr>
              <w:t>.</w:t>
            </w:r>
          </w:p>
        </w:tc>
      </w:tr>
      <w:tr w:rsidR="002D5819" w:rsidRPr="00087373" w14:paraId="54C2A897" w14:textId="77777777" w:rsidTr="003C2354">
        <w:trPr>
          <w:cantSplit/>
        </w:trPr>
        <w:tc>
          <w:tcPr>
            <w:tcW w:w="3261" w:type="dxa"/>
          </w:tcPr>
          <w:p w14:paraId="3A2C551E" w14:textId="77777777" w:rsidR="002D5819" w:rsidRPr="00087373" w:rsidRDefault="002D5819">
            <w:pPr>
              <w:spacing w:after="120"/>
              <w:jc w:val="left"/>
              <w:rPr>
                <w:sz w:val="20"/>
              </w:rPr>
            </w:pPr>
          </w:p>
        </w:tc>
        <w:tc>
          <w:tcPr>
            <w:tcW w:w="5046" w:type="dxa"/>
          </w:tcPr>
          <w:p w14:paraId="51CA30E5"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3247E605" w14:textId="77777777" w:rsidTr="003C2354">
        <w:trPr>
          <w:cantSplit/>
        </w:trPr>
        <w:tc>
          <w:tcPr>
            <w:tcW w:w="3261" w:type="dxa"/>
          </w:tcPr>
          <w:p w14:paraId="4ACA9C2B" w14:textId="77777777" w:rsidR="002D5819" w:rsidRPr="00087373" w:rsidRDefault="002D5819">
            <w:pPr>
              <w:spacing w:after="120"/>
              <w:jc w:val="left"/>
              <w:rPr>
                <w:sz w:val="20"/>
              </w:rPr>
            </w:pPr>
            <w:r w:rsidRPr="00087373">
              <w:rPr>
                <w:sz w:val="20"/>
              </w:rPr>
              <w:lastRenderedPageBreak/>
              <w:t>System Instability</w:t>
            </w:r>
          </w:p>
        </w:tc>
        <w:tc>
          <w:tcPr>
            <w:tcW w:w="5046" w:type="dxa"/>
          </w:tcPr>
          <w:p w14:paraId="59D60C5D" w14:textId="77777777" w:rsidR="002D5819" w:rsidRPr="00B35A2D" w:rsidRDefault="003D4C13" w:rsidP="00352B77">
            <w:pPr>
              <w:pStyle w:val="Appendixlevel2"/>
              <w:rPr>
                <w:sz w:val="20"/>
              </w:rPr>
            </w:pPr>
            <w:proofErr w:type="spellStart"/>
            <w:r w:rsidRPr="00B35A2D">
              <w:rPr>
                <w:sz w:val="20"/>
              </w:rPr>
              <w:t>i</w:t>
            </w:r>
            <w:proofErr w:type="spellEnd"/>
            <w:r w:rsidRPr="00B35A2D">
              <w:rPr>
                <w:sz w:val="20"/>
              </w:rPr>
              <w:t xml:space="preserve">) </w:t>
            </w:r>
            <w:r w:rsidR="002D5819" w:rsidRPr="00B35A2D">
              <w:rPr>
                <w:sz w:val="20"/>
              </w:rPr>
              <w:t xml:space="preserve">poor damping - where electromechanical oscillations of </w:t>
            </w:r>
            <w:r w:rsidR="002D5819" w:rsidRPr="00B35A2D">
              <w:rPr>
                <w:i/>
                <w:sz w:val="20"/>
              </w:rPr>
              <w:t>generating units</w:t>
            </w:r>
            <w:r w:rsidR="002D5819" w:rsidRPr="00B35A2D">
              <w:rPr>
                <w:sz w:val="20"/>
              </w:rPr>
              <w:t xml:space="preserve"> are such that the resultant peak deviations in machine rotor angle and/or speed at the end of a 20 second period remain in excess of 15% of the peak deviations at the outset (</w:t>
            </w:r>
            <w:proofErr w:type="gramStart"/>
            <w:r w:rsidR="002D5819" w:rsidRPr="00B35A2D">
              <w:rPr>
                <w:sz w:val="20"/>
              </w:rPr>
              <w:t>i.e.</w:t>
            </w:r>
            <w:proofErr w:type="gramEnd"/>
            <w:r w:rsidR="002D5819" w:rsidRPr="00B35A2D">
              <w:rPr>
                <w:sz w:val="20"/>
              </w:rPr>
              <w:t xml:space="preserve"> the time constant of the slowest mode of oscillation exceeds 12 seconds); or</w:t>
            </w:r>
          </w:p>
          <w:p w14:paraId="03A53776" w14:textId="77777777" w:rsidR="002D5819" w:rsidRPr="00B35A2D" w:rsidRDefault="003D4C13" w:rsidP="00352B77">
            <w:pPr>
              <w:pStyle w:val="Appendixlevel2"/>
              <w:rPr>
                <w:sz w:val="20"/>
              </w:rPr>
            </w:pPr>
            <w:r w:rsidRPr="00B35A2D">
              <w:rPr>
                <w:sz w:val="20"/>
              </w:rPr>
              <w:t xml:space="preserve">ii) </w:t>
            </w:r>
            <w:r w:rsidR="002D5819" w:rsidRPr="00B35A2D">
              <w:rPr>
                <w:sz w:val="20"/>
              </w:rPr>
              <w:t xml:space="preserve">pole slipping - where one or more transmission connected synchronous </w:t>
            </w:r>
            <w:r w:rsidR="002D5819" w:rsidRPr="00B35A2D">
              <w:rPr>
                <w:i/>
                <w:sz w:val="20"/>
              </w:rPr>
              <w:t>generating units</w:t>
            </w:r>
            <w:r w:rsidR="002D5819" w:rsidRPr="00B35A2D">
              <w:rPr>
                <w:sz w:val="20"/>
              </w:rPr>
              <w:t xml:space="preserve"> lose synchronism with the remainder of the system to which it is connected </w:t>
            </w:r>
          </w:p>
          <w:p w14:paraId="744D5E04" w14:textId="77777777" w:rsidR="002D5819" w:rsidRPr="00087373" w:rsidRDefault="002D5819">
            <w:pPr>
              <w:rPr>
                <w:i/>
                <w:sz w:val="20"/>
              </w:rPr>
            </w:pPr>
          </w:p>
          <w:p w14:paraId="571CA97A" w14:textId="77777777" w:rsidR="002D5819" w:rsidRPr="00087373" w:rsidRDefault="002D5819">
            <w:pPr>
              <w:rPr>
                <w:sz w:val="20"/>
              </w:rPr>
            </w:pPr>
            <w:proofErr w:type="gramStart"/>
            <w:r w:rsidRPr="00087373">
              <w:rPr>
                <w:sz w:val="20"/>
              </w:rPr>
              <w:t>For the purpose of</w:t>
            </w:r>
            <w:proofErr w:type="gramEnd"/>
            <w:r w:rsidRPr="00087373">
              <w:rPr>
                <w:sz w:val="20"/>
              </w:rPr>
              <w:t xml:space="preserve"> assessing the existence of </w:t>
            </w:r>
            <w:r w:rsidRPr="00087373">
              <w:rPr>
                <w:i/>
                <w:sz w:val="20"/>
              </w:rPr>
              <w:t>system instability</w:t>
            </w:r>
            <w:r w:rsidRPr="00087373">
              <w:rPr>
                <w:sz w:val="20"/>
              </w:rPr>
              <w:t xml:space="preserve">, a </w:t>
            </w:r>
            <w:r w:rsidRPr="00087373">
              <w:rPr>
                <w:i/>
                <w:sz w:val="20"/>
              </w:rPr>
              <w:t>fault outage</w:t>
            </w:r>
            <w:r w:rsidRPr="00087373">
              <w:rPr>
                <w:sz w:val="20"/>
              </w:rPr>
              <w:t xml:space="preserve"> is taken to include a solid three phase to earth fault (or faults) anywhere on the </w:t>
            </w:r>
            <w:r w:rsidRPr="00087373">
              <w:rPr>
                <w:i/>
                <w:sz w:val="20"/>
              </w:rPr>
              <w:t>national electricity transmission system</w:t>
            </w:r>
            <w:r w:rsidRPr="00087373">
              <w:rPr>
                <w:sz w:val="20"/>
              </w:rPr>
              <w:t xml:space="preserve"> with an appropriate clearance time.</w:t>
            </w:r>
          </w:p>
          <w:p w14:paraId="019E8810" w14:textId="77777777" w:rsidR="002D5819" w:rsidRPr="00087373" w:rsidRDefault="002D5819">
            <w:pPr>
              <w:rPr>
                <w:sz w:val="20"/>
              </w:rPr>
            </w:pPr>
          </w:p>
          <w:p w14:paraId="39D68004" w14:textId="77777777" w:rsidR="002D5819" w:rsidRPr="00087373" w:rsidRDefault="002D5819">
            <w:pPr>
              <w:rPr>
                <w:sz w:val="20"/>
              </w:rPr>
            </w:pPr>
            <w:r w:rsidRPr="00087373">
              <w:rPr>
                <w:sz w:val="20"/>
              </w:rPr>
              <w:t>The appropriate clearance time is identified as follows:</w:t>
            </w:r>
          </w:p>
          <w:p w14:paraId="74F9E7C0" w14:textId="77777777" w:rsidR="002D5819" w:rsidRPr="00087373" w:rsidRDefault="002D5819">
            <w:pPr>
              <w:ind w:left="720"/>
              <w:rPr>
                <w:sz w:val="20"/>
              </w:rPr>
            </w:pPr>
          </w:p>
          <w:p w14:paraId="323CB54D" w14:textId="77777777" w:rsidR="002D5819" w:rsidRPr="00087373" w:rsidRDefault="00594099" w:rsidP="00882732">
            <w:pPr>
              <w:pStyle w:val="Header"/>
              <w:numPr>
                <w:ilvl w:val="0"/>
                <w:numId w:val="35"/>
              </w:numPr>
              <w:tabs>
                <w:tab w:val="clear" w:pos="4153"/>
                <w:tab w:val="clear" w:pos="8306"/>
              </w:tabs>
              <w:overflowPunct w:val="0"/>
              <w:autoSpaceDE w:val="0"/>
              <w:autoSpaceDN w:val="0"/>
              <w:adjustRightInd w:val="0"/>
              <w:textAlignment w:val="baseline"/>
              <w:rPr>
                <w:sz w:val="20"/>
              </w:rPr>
            </w:pPr>
            <w:r w:rsidRPr="00087373">
              <w:rPr>
                <w:sz w:val="20"/>
              </w:rPr>
              <w:t>I</w:t>
            </w:r>
            <w:r w:rsidR="002D5819" w:rsidRPr="00087373">
              <w:rPr>
                <w:sz w:val="20"/>
              </w:rPr>
              <w:t>n</w:t>
            </w:r>
            <w:r w:rsidRPr="00087373">
              <w:rPr>
                <w:sz w:val="20"/>
              </w:rPr>
              <w:t xml:space="preserve"> </w:t>
            </w:r>
            <w:r w:rsidR="00C76058" w:rsidRPr="00087373">
              <w:rPr>
                <w:i/>
                <w:sz w:val="20"/>
              </w:rPr>
              <w:t xml:space="preserve">NGET’s transmission system </w:t>
            </w:r>
            <w:r w:rsidR="002D5819" w:rsidRPr="00087373">
              <w:rPr>
                <w:sz w:val="20"/>
              </w:rPr>
              <w:t xml:space="preserve">and on other circuits identified by agreement between the relevant </w:t>
            </w:r>
            <w:r w:rsidR="002D5819" w:rsidRPr="00087373">
              <w:rPr>
                <w:i/>
                <w:sz w:val="20"/>
              </w:rPr>
              <w:t>transmission licensees</w:t>
            </w:r>
            <w:r w:rsidR="002D5819" w:rsidRPr="00087373">
              <w:rPr>
                <w:sz w:val="20"/>
              </w:rPr>
              <w:t>, clearance times consistent with the fault location together with the worst single failure in the main protection system should be used;</w:t>
            </w:r>
          </w:p>
          <w:p w14:paraId="5E040AE3" w14:textId="77777777" w:rsidR="002D5819" w:rsidRPr="00087373" w:rsidRDefault="002D5819" w:rsidP="00994C16">
            <w:pPr>
              <w:pStyle w:val="Header"/>
              <w:tabs>
                <w:tab w:val="clear" w:pos="4153"/>
                <w:tab w:val="clear" w:pos="8306"/>
              </w:tabs>
              <w:overflowPunct w:val="0"/>
              <w:autoSpaceDE w:val="0"/>
              <w:autoSpaceDN w:val="0"/>
              <w:adjustRightInd w:val="0"/>
              <w:textAlignment w:val="baseline"/>
              <w:rPr>
                <w:sz w:val="20"/>
              </w:rPr>
            </w:pPr>
          </w:p>
          <w:p w14:paraId="5C227DFB" w14:textId="77777777" w:rsidR="002D5819" w:rsidRPr="00087373" w:rsidRDefault="002D5819" w:rsidP="00882732">
            <w:pPr>
              <w:pStyle w:val="Header"/>
              <w:numPr>
                <w:ilvl w:val="0"/>
                <w:numId w:val="35"/>
              </w:numPr>
              <w:tabs>
                <w:tab w:val="clear" w:pos="4153"/>
                <w:tab w:val="clear" w:pos="8306"/>
              </w:tabs>
              <w:overflowPunct w:val="0"/>
              <w:autoSpaceDE w:val="0"/>
              <w:autoSpaceDN w:val="0"/>
              <w:adjustRightInd w:val="0"/>
              <w:spacing w:after="120"/>
              <w:textAlignment w:val="baseline"/>
              <w:rPr>
                <w:sz w:val="20"/>
              </w:rPr>
            </w:pPr>
            <w:r w:rsidRPr="00087373">
              <w:rPr>
                <w:sz w:val="20"/>
              </w:rPr>
              <w:t>elsewhere, clearance times should be consistent with the fault location and appropriate to the actual protection, signalling equipment, trip and interposing relays, and circuit breakers involved in clearing the fault.</w:t>
            </w:r>
          </w:p>
        </w:tc>
      </w:tr>
      <w:tr w:rsidR="002D5819" w:rsidRPr="00087373" w14:paraId="6D645BF0" w14:textId="77777777" w:rsidTr="003C2354">
        <w:trPr>
          <w:cantSplit/>
        </w:trPr>
        <w:tc>
          <w:tcPr>
            <w:tcW w:w="3261" w:type="dxa"/>
          </w:tcPr>
          <w:p w14:paraId="0B500D82" w14:textId="77777777" w:rsidR="002D5819" w:rsidRPr="00087373" w:rsidRDefault="002D5819">
            <w:pPr>
              <w:spacing w:after="120"/>
              <w:jc w:val="left"/>
              <w:rPr>
                <w:sz w:val="20"/>
              </w:rPr>
            </w:pPr>
          </w:p>
        </w:tc>
        <w:tc>
          <w:tcPr>
            <w:tcW w:w="5046" w:type="dxa"/>
          </w:tcPr>
          <w:p w14:paraId="1922F6D7" w14:textId="77777777" w:rsidR="002D5819" w:rsidRPr="00087373" w:rsidRDefault="002D5819">
            <w:pPr>
              <w:spacing w:after="120"/>
              <w:rPr>
                <w:sz w:val="20"/>
              </w:rPr>
            </w:pPr>
          </w:p>
        </w:tc>
      </w:tr>
      <w:tr w:rsidR="002D5819" w:rsidRPr="00087373" w14:paraId="1C79B510" w14:textId="77777777" w:rsidTr="003C2354">
        <w:trPr>
          <w:cantSplit/>
        </w:trPr>
        <w:tc>
          <w:tcPr>
            <w:tcW w:w="3261" w:type="dxa"/>
          </w:tcPr>
          <w:p w14:paraId="3E27EB1E" w14:textId="77777777" w:rsidR="002D5819" w:rsidRPr="00087373" w:rsidRDefault="002D5819">
            <w:pPr>
              <w:spacing w:after="120"/>
              <w:jc w:val="left"/>
              <w:rPr>
                <w:sz w:val="20"/>
              </w:rPr>
            </w:pPr>
            <w:r w:rsidRPr="00087373">
              <w:rPr>
                <w:sz w:val="20"/>
              </w:rPr>
              <w:t>Transfer Capacity</w:t>
            </w:r>
          </w:p>
        </w:tc>
        <w:tc>
          <w:tcPr>
            <w:tcW w:w="5046" w:type="dxa"/>
          </w:tcPr>
          <w:p w14:paraId="1C73AB27" w14:textId="77777777" w:rsidR="002D5819" w:rsidRPr="00087373" w:rsidRDefault="002D5819">
            <w:pPr>
              <w:spacing w:after="120"/>
              <w:rPr>
                <w:sz w:val="20"/>
              </w:rPr>
            </w:pPr>
            <w:r w:rsidRPr="00087373">
              <w:rPr>
                <w:sz w:val="20"/>
              </w:rPr>
              <w:t xml:space="preserve">That circuit capacity from adjacent </w:t>
            </w:r>
            <w:r w:rsidRPr="00087373">
              <w:rPr>
                <w:i/>
                <w:sz w:val="20"/>
              </w:rPr>
              <w:t>demand groups</w:t>
            </w:r>
            <w:r w:rsidRPr="00087373">
              <w:rPr>
                <w:sz w:val="20"/>
              </w:rPr>
              <w:t xml:space="preserve"> which can be made available within the times stated in Table 3.1</w:t>
            </w:r>
          </w:p>
        </w:tc>
      </w:tr>
      <w:tr w:rsidR="002D5819" w:rsidRPr="00087373" w14:paraId="1E4D0502" w14:textId="77777777" w:rsidTr="003C2354">
        <w:trPr>
          <w:cantSplit/>
        </w:trPr>
        <w:tc>
          <w:tcPr>
            <w:tcW w:w="3261" w:type="dxa"/>
          </w:tcPr>
          <w:p w14:paraId="0423DBA4" w14:textId="77777777" w:rsidR="002D5819" w:rsidRPr="00087373" w:rsidRDefault="002D5819">
            <w:pPr>
              <w:spacing w:after="120"/>
              <w:jc w:val="left"/>
              <w:rPr>
                <w:sz w:val="20"/>
              </w:rPr>
            </w:pPr>
          </w:p>
        </w:tc>
        <w:tc>
          <w:tcPr>
            <w:tcW w:w="5046" w:type="dxa"/>
          </w:tcPr>
          <w:p w14:paraId="6EADD839" w14:textId="77777777" w:rsidR="002D5819" w:rsidRPr="00087373" w:rsidRDefault="002D5819">
            <w:pPr>
              <w:spacing w:after="120"/>
              <w:rPr>
                <w:sz w:val="20"/>
              </w:rPr>
            </w:pPr>
          </w:p>
        </w:tc>
      </w:tr>
      <w:tr w:rsidR="002D5819" w:rsidRPr="00087373" w14:paraId="3FE34C75" w14:textId="77777777" w:rsidTr="003C2354">
        <w:trPr>
          <w:cantSplit/>
        </w:trPr>
        <w:tc>
          <w:tcPr>
            <w:tcW w:w="3261" w:type="dxa"/>
          </w:tcPr>
          <w:p w14:paraId="0BC5F2C6" w14:textId="77777777" w:rsidR="002D5819" w:rsidRPr="00087373" w:rsidRDefault="002D5819">
            <w:pPr>
              <w:spacing w:after="120"/>
              <w:jc w:val="left"/>
              <w:rPr>
                <w:sz w:val="20"/>
              </w:rPr>
            </w:pPr>
            <w:r w:rsidRPr="00087373">
              <w:rPr>
                <w:sz w:val="20"/>
              </w:rPr>
              <w:t>Transient Time Phase</w:t>
            </w:r>
          </w:p>
        </w:tc>
        <w:tc>
          <w:tcPr>
            <w:tcW w:w="5046" w:type="dxa"/>
          </w:tcPr>
          <w:p w14:paraId="2D799E82" w14:textId="77777777" w:rsidR="002D5819" w:rsidRDefault="002D5819">
            <w:pPr>
              <w:spacing w:after="120"/>
              <w:rPr>
                <w:ins w:id="103" w:author="Steve Baker (ESO)" w:date="2024-02-21T16:34:00Z"/>
                <w:sz w:val="20"/>
              </w:rPr>
            </w:pPr>
            <w:r w:rsidRPr="00087373">
              <w:rPr>
                <w:sz w:val="20"/>
              </w:rPr>
              <w:t xml:space="preserve">The time within which fault clearance or initial system switching, the transient decay and recovery, auto switching schemes, </w:t>
            </w:r>
            <w:r w:rsidRPr="00087373">
              <w:rPr>
                <w:i/>
                <w:sz w:val="20"/>
              </w:rPr>
              <w:t>generator</w:t>
            </w:r>
            <w:r w:rsidRPr="00087373">
              <w:rPr>
                <w:sz w:val="20"/>
              </w:rPr>
              <w:t xml:space="preserve"> inter-tripping, and fast, automatic responses of controls such as </w:t>
            </w:r>
            <w:r w:rsidRPr="00087373">
              <w:rPr>
                <w:i/>
                <w:sz w:val="20"/>
              </w:rPr>
              <w:t>generator</w:t>
            </w:r>
            <w:r w:rsidRPr="00087373">
              <w:rPr>
                <w:sz w:val="20"/>
              </w:rPr>
              <w:t xml:space="preserve"> AVR and SVC take place. Load response may be assumed to have taken place. </w:t>
            </w:r>
            <w:proofErr w:type="gramStart"/>
            <w:r w:rsidRPr="00087373">
              <w:rPr>
                <w:sz w:val="20"/>
              </w:rPr>
              <w:t>Typically</w:t>
            </w:r>
            <w:proofErr w:type="gramEnd"/>
            <w:r w:rsidRPr="00087373">
              <w:rPr>
                <w:sz w:val="20"/>
              </w:rPr>
              <w:t xml:space="preserve"> 0 to 5 seconds after an initiating event.</w:t>
            </w:r>
          </w:p>
          <w:p w14:paraId="349E81B8" w14:textId="049D9C16" w:rsidR="00982A06" w:rsidRPr="00087373" w:rsidRDefault="00982A06">
            <w:pPr>
              <w:spacing w:after="120"/>
              <w:rPr>
                <w:sz w:val="20"/>
              </w:rPr>
            </w:pPr>
          </w:p>
        </w:tc>
      </w:tr>
      <w:tr w:rsidR="00982A06" w:rsidRPr="00982A06" w14:paraId="080608FF" w14:textId="77777777" w:rsidTr="003C2354">
        <w:trPr>
          <w:cantSplit/>
          <w:ins w:id="104" w:author="Steve Baker (ESO)" w:date="2024-02-21T16:33:00Z"/>
        </w:trPr>
        <w:tc>
          <w:tcPr>
            <w:tcW w:w="3261" w:type="dxa"/>
          </w:tcPr>
          <w:p w14:paraId="71C08C22" w14:textId="2040C46F" w:rsidR="00982A06" w:rsidRPr="00982A06" w:rsidRDefault="00982A06" w:rsidP="00982A06">
            <w:pPr>
              <w:spacing w:after="120"/>
              <w:jc w:val="left"/>
              <w:rPr>
                <w:ins w:id="105" w:author="Steve Baker (ESO)" w:date="2024-02-21T16:33:00Z"/>
                <w:sz w:val="20"/>
              </w:rPr>
            </w:pPr>
            <w:ins w:id="106" w:author="Steve Baker (ESO)" w:date="2024-02-21T16:33:00Z">
              <w:r w:rsidRPr="00982A06">
                <w:rPr>
                  <w:rFonts w:cs="Arial"/>
                  <w:sz w:val="20"/>
                  <w:lang w:val="en-US"/>
                </w:rPr>
                <w:t>Transmission Area</w:t>
              </w:r>
            </w:ins>
          </w:p>
        </w:tc>
        <w:tc>
          <w:tcPr>
            <w:tcW w:w="5046" w:type="dxa"/>
          </w:tcPr>
          <w:p w14:paraId="2815E6AF" w14:textId="7421BA3F" w:rsidR="00982A06" w:rsidRDefault="00982A06" w:rsidP="00982A06">
            <w:pPr>
              <w:spacing w:after="120"/>
              <w:rPr>
                <w:ins w:id="107" w:author="Steve Baker (ESO)" w:date="2024-02-21T16:34:00Z"/>
                <w:rFonts w:cs="Arial"/>
                <w:sz w:val="20"/>
              </w:rPr>
            </w:pPr>
            <w:ins w:id="108" w:author="Steve Baker (ESO)" w:date="2024-02-21T16:33:00Z">
              <w:r w:rsidRPr="00982A06">
                <w:rPr>
                  <w:rFonts w:cs="Arial"/>
                  <w:sz w:val="20"/>
                </w:rPr>
                <w:t xml:space="preserve">Has the meaning set out in the </w:t>
              </w:r>
              <w:r w:rsidRPr="00460D1E">
                <w:rPr>
                  <w:rFonts w:cs="Arial"/>
                  <w:bCs/>
                  <w:sz w:val="20"/>
                </w:rPr>
                <w:t>Transmission Licence</w:t>
              </w:r>
              <w:r w:rsidRPr="00982A06">
                <w:rPr>
                  <w:rFonts w:cs="Arial"/>
                  <w:b/>
                  <w:sz w:val="20"/>
                </w:rPr>
                <w:t xml:space="preserve"> </w:t>
              </w:r>
              <w:r w:rsidRPr="00982A06">
                <w:rPr>
                  <w:rFonts w:cs="Arial"/>
                  <w:sz w:val="20"/>
                </w:rPr>
                <w:t xml:space="preserve">of a </w:t>
              </w:r>
            </w:ins>
            <w:ins w:id="109" w:author="Steve Baker (ESO)" w:date="2024-04-09T15:40:00Z">
              <w:r w:rsidR="004E19F8">
                <w:rPr>
                  <w:rFonts w:cs="Arial"/>
                  <w:bCs/>
                  <w:i/>
                  <w:iCs/>
                  <w:sz w:val="20"/>
                </w:rPr>
                <w:t>t</w:t>
              </w:r>
            </w:ins>
            <w:ins w:id="110" w:author="Steve Baker (ESO)" w:date="2024-02-21T16:33:00Z">
              <w:r w:rsidRPr="00460D1E">
                <w:rPr>
                  <w:rFonts w:cs="Arial"/>
                  <w:bCs/>
                  <w:i/>
                  <w:iCs/>
                  <w:sz w:val="20"/>
                </w:rPr>
                <w:t xml:space="preserve">ransmission </w:t>
              </w:r>
            </w:ins>
            <w:ins w:id="111" w:author="Steve Baker (ESO)" w:date="2024-04-09T15:40:00Z">
              <w:r w:rsidR="004E19F8">
                <w:rPr>
                  <w:rFonts w:cs="Arial"/>
                  <w:bCs/>
                  <w:i/>
                  <w:iCs/>
                  <w:sz w:val="20"/>
                </w:rPr>
                <w:t>l</w:t>
              </w:r>
            </w:ins>
            <w:ins w:id="112" w:author="Steve Baker (ESO)" w:date="2024-02-21T16:33:00Z">
              <w:r w:rsidRPr="00460D1E">
                <w:rPr>
                  <w:rFonts w:cs="Arial"/>
                  <w:bCs/>
                  <w:i/>
                  <w:iCs/>
                  <w:sz w:val="20"/>
                </w:rPr>
                <w:t>icensee</w:t>
              </w:r>
              <w:r w:rsidRPr="00460D1E">
                <w:rPr>
                  <w:rFonts w:cs="Arial"/>
                  <w:bCs/>
                  <w:sz w:val="20"/>
                </w:rPr>
                <w:t>.</w:t>
              </w:r>
            </w:ins>
          </w:p>
          <w:p w14:paraId="02CCDB4F" w14:textId="1D21786E" w:rsidR="00982A06" w:rsidRPr="00982A06" w:rsidRDefault="00982A06" w:rsidP="00982A06">
            <w:pPr>
              <w:spacing w:after="120"/>
              <w:rPr>
                <w:ins w:id="113" w:author="Steve Baker (ESO)" w:date="2024-02-21T16:33:00Z"/>
                <w:sz w:val="20"/>
              </w:rPr>
            </w:pPr>
          </w:p>
        </w:tc>
      </w:tr>
      <w:tr w:rsidR="00982A06" w:rsidRPr="00087373" w14:paraId="1072FB86" w14:textId="77777777" w:rsidTr="003C2354">
        <w:trPr>
          <w:cantSplit/>
        </w:trPr>
        <w:tc>
          <w:tcPr>
            <w:tcW w:w="3261" w:type="dxa"/>
          </w:tcPr>
          <w:p w14:paraId="0DF8EB77" w14:textId="77777777" w:rsidR="00982A06" w:rsidRPr="00087373" w:rsidRDefault="00982A06" w:rsidP="00982A06">
            <w:pPr>
              <w:spacing w:after="120"/>
              <w:jc w:val="left"/>
              <w:rPr>
                <w:sz w:val="20"/>
              </w:rPr>
            </w:pPr>
            <w:r w:rsidRPr="00087373">
              <w:rPr>
                <w:sz w:val="20"/>
              </w:rPr>
              <w:t>Transmission Capacity</w:t>
            </w:r>
          </w:p>
        </w:tc>
        <w:tc>
          <w:tcPr>
            <w:tcW w:w="5046" w:type="dxa"/>
          </w:tcPr>
          <w:p w14:paraId="216DE83C" w14:textId="77777777" w:rsidR="00982A06" w:rsidRPr="00087373" w:rsidRDefault="00982A06" w:rsidP="00982A06">
            <w:pPr>
              <w:spacing w:after="120"/>
              <w:rPr>
                <w:sz w:val="20"/>
              </w:rPr>
            </w:pPr>
            <w:r w:rsidRPr="00087373">
              <w:rPr>
                <w:sz w:val="20"/>
              </w:rPr>
              <w:t xml:space="preserve">The ability of a network to transmit electricity. It does not include the use of </w:t>
            </w:r>
            <w:r w:rsidRPr="00087373">
              <w:rPr>
                <w:i/>
                <w:sz w:val="20"/>
              </w:rPr>
              <w:t>operational intertripping</w:t>
            </w:r>
            <w:r w:rsidRPr="00087373">
              <w:rPr>
                <w:sz w:val="20"/>
              </w:rPr>
              <w:t xml:space="preserve"> except in respect of paragraph 2.13 in Section 2, paragraph 4.10 in Section 4 and paragraphs 7.7 to 7.13 &amp; 7.16 in Section 7.</w:t>
            </w:r>
          </w:p>
        </w:tc>
      </w:tr>
      <w:tr w:rsidR="00982A06" w:rsidRPr="00087373" w14:paraId="1ACE300E" w14:textId="77777777" w:rsidTr="003C2354">
        <w:trPr>
          <w:cantSplit/>
        </w:trPr>
        <w:tc>
          <w:tcPr>
            <w:tcW w:w="3261" w:type="dxa"/>
          </w:tcPr>
          <w:p w14:paraId="26280039" w14:textId="77777777" w:rsidR="00982A06" w:rsidRPr="00087373" w:rsidRDefault="00982A06" w:rsidP="00982A06">
            <w:pPr>
              <w:spacing w:after="120"/>
              <w:jc w:val="left"/>
              <w:rPr>
                <w:sz w:val="20"/>
              </w:rPr>
            </w:pPr>
          </w:p>
        </w:tc>
        <w:tc>
          <w:tcPr>
            <w:tcW w:w="5046" w:type="dxa"/>
          </w:tcPr>
          <w:p w14:paraId="679D5B8D" w14:textId="77777777" w:rsidR="00982A06" w:rsidRPr="00087373" w:rsidRDefault="00982A06" w:rsidP="00982A06">
            <w:pPr>
              <w:spacing w:after="120"/>
              <w:rPr>
                <w:sz w:val="20"/>
              </w:rPr>
            </w:pPr>
          </w:p>
        </w:tc>
      </w:tr>
      <w:tr w:rsidR="00982A06" w:rsidRPr="00087373" w14:paraId="6762C4B7" w14:textId="77777777" w:rsidTr="003C2354">
        <w:trPr>
          <w:cantSplit/>
        </w:trPr>
        <w:tc>
          <w:tcPr>
            <w:tcW w:w="3261" w:type="dxa"/>
          </w:tcPr>
          <w:p w14:paraId="731637EA" w14:textId="77777777" w:rsidR="00982A06" w:rsidRPr="00087373" w:rsidRDefault="00982A06" w:rsidP="00982A06">
            <w:pPr>
              <w:spacing w:after="120"/>
              <w:jc w:val="left"/>
              <w:rPr>
                <w:sz w:val="20"/>
              </w:rPr>
            </w:pPr>
            <w:r w:rsidRPr="00087373">
              <w:rPr>
                <w:sz w:val="20"/>
              </w:rPr>
              <w:lastRenderedPageBreak/>
              <w:t>Transmission Circuit</w:t>
            </w:r>
          </w:p>
        </w:tc>
        <w:tc>
          <w:tcPr>
            <w:tcW w:w="5046" w:type="dxa"/>
          </w:tcPr>
          <w:p w14:paraId="366BFA01" w14:textId="77777777" w:rsidR="00982A06" w:rsidRPr="00087373" w:rsidRDefault="00982A06" w:rsidP="00982A06">
            <w:pPr>
              <w:spacing w:after="120"/>
              <w:rPr>
                <w:sz w:val="20"/>
              </w:rPr>
            </w:pPr>
            <w:r w:rsidRPr="00087373">
              <w:rPr>
                <w:sz w:val="20"/>
              </w:rPr>
              <w:t xml:space="preserve">This is either an </w:t>
            </w:r>
            <w:r w:rsidRPr="00087373">
              <w:rPr>
                <w:i/>
                <w:sz w:val="20"/>
              </w:rPr>
              <w:t>onshore transmission circuit</w:t>
            </w:r>
            <w:r w:rsidRPr="00087373">
              <w:rPr>
                <w:sz w:val="20"/>
              </w:rPr>
              <w:t xml:space="preserve"> or an </w:t>
            </w:r>
            <w:r w:rsidRPr="00087373">
              <w:rPr>
                <w:i/>
                <w:sz w:val="20"/>
              </w:rPr>
              <w:t>offshore transmission circuit</w:t>
            </w:r>
            <w:r w:rsidRPr="00087373">
              <w:rPr>
                <w:sz w:val="20"/>
              </w:rPr>
              <w:t>.</w:t>
            </w:r>
          </w:p>
        </w:tc>
      </w:tr>
      <w:tr w:rsidR="00982A06" w:rsidRPr="00087373" w14:paraId="6E87921E" w14:textId="77777777" w:rsidTr="003C2354">
        <w:trPr>
          <w:cantSplit/>
        </w:trPr>
        <w:tc>
          <w:tcPr>
            <w:tcW w:w="3261" w:type="dxa"/>
          </w:tcPr>
          <w:p w14:paraId="53217DD7" w14:textId="77777777" w:rsidR="00982A06" w:rsidRPr="00087373" w:rsidRDefault="00982A06" w:rsidP="00982A06">
            <w:pPr>
              <w:spacing w:after="120"/>
              <w:jc w:val="left"/>
              <w:rPr>
                <w:sz w:val="20"/>
              </w:rPr>
            </w:pPr>
          </w:p>
        </w:tc>
        <w:tc>
          <w:tcPr>
            <w:tcW w:w="5046" w:type="dxa"/>
          </w:tcPr>
          <w:p w14:paraId="46E58762" w14:textId="77777777" w:rsidR="00982A06" w:rsidRPr="00087373" w:rsidRDefault="00982A06" w:rsidP="00982A06">
            <w:pPr>
              <w:spacing w:after="120"/>
              <w:rPr>
                <w:sz w:val="20"/>
              </w:rPr>
            </w:pPr>
          </w:p>
        </w:tc>
      </w:tr>
      <w:tr w:rsidR="00982A06" w:rsidRPr="00087373" w14:paraId="29B39365" w14:textId="77777777" w:rsidTr="003C2354">
        <w:trPr>
          <w:cantSplit/>
        </w:trPr>
        <w:tc>
          <w:tcPr>
            <w:tcW w:w="3261" w:type="dxa"/>
          </w:tcPr>
          <w:p w14:paraId="61FD68BB" w14:textId="77777777" w:rsidR="00982A06" w:rsidRPr="00087373" w:rsidRDefault="00982A06" w:rsidP="00982A06">
            <w:pPr>
              <w:spacing w:after="120"/>
              <w:jc w:val="left"/>
              <w:rPr>
                <w:sz w:val="20"/>
              </w:rPr>
            </w:pPr>
            <w:r w:rsidRPr="00087373">
              <w:rPr>
                <w:sz w:val="20"/>
              </w:rPr>
              <w:t>Transmission Licensee</w:t>
            </w:r>
          </w:p>
        </w:tc>
        <w:tc>
          <w:tcPr>
            <w:tcW w:w="5046" w:type="dxa"/>
          </w:tcPr>
          <w:p w14:paraId="51A7B40F" w14:textId="77777777" w:rsidR="00982A06" w:rsidRPr="00041832" w:rsidRDefault="00982A06" w:rsidP="00982A06">
            <w:pPr>
              <w:spacing w:after="120"/>
              <w:rPr>
                <w:i/>
                <w:sz w:val="20"/>
              </w:rPr>
            </w:pPr>
            <w:r w:rsidRPr="00087373">
              <w:rPr>
                <w:sz w:val="20"/>
              </w:rPr>
              <w:t xml:space="preserve">Means an </w:t>
            </w:r>
            <w:r w:rsidRPr="00087373">
              <w:rPr>
                <w:i/>
                <w:sz w:val="20"/>
              </w:rPr>
              <w:t>onshore transmission licensee</w:t>
            </w:r>
            <w:r w:rsidRPr="00087373">
              <w:rPr>
                <w:sz w:val="20"/>
              </w:rPr>
              <w:t xml:space="preserve"> or an </w:t>
            </w:r>
            <w:r w:rsidRPr="00087373">
              <w:rPr>
                <w:i/>
                <w:sz w:val="20"/>
              </w:rPr>
              <w:t>offshore transmission licensee</w:t>
            </w:r>
            <w:r w:rsidRPr="00087373">
              <w:rPr>
                <w:sz w:val="20"/>
              </w:rPr>
              <w:t xml:space="preserve"> </w:t>
            </w:r>
            <w:r>
              <w:rPr>
                <w:i/>
                <w:sz w:val="20"/>
              </w:rPr>
              <w:t>or NGESO and shall be construed accordingly.</w:t>
            </w:r>
          </w:p>
        </w:tc>
      </w:tr>
      <w:tr w:rsidR="00982A06" w:rsidRPr="00087373" w14:paraId="697EE9DC" w14:textId="77777777" w:rsidTr="003C2354">
        <w:trPr>
          <w:cantSplit/>
        </w:trPr>
        <w:tc>
          <w:tcPr>
            <w:tcW w:w="3261" w:type="dxa"/>
          </w:tcPr>
          <w:p w14:paraId="692A4B67" w14:textId="77777777" w:rsidR="00982A06" w:rsidRPr="00087373" w:rsidRDefault="00982A06" w:rsidP="00982A06">
            <w:pPr>
              <w:spacing w:after="120"/>
              <w:jc w:val="left"/>
              <w:rPr>
                <w:color w:val="FF0000"/>
                <w:sz w:val="20"/>
              </w:rPr>
            </w:pPr>
          </w:p>
        </w:tc>
        <w:tc>
          <w:tcPr>
            <w:tcW w:w="5046" w:type="dxa"/>
          </w:tcPr>
          <w:p w14:paraId="169B93B9" w14:textId="77777777" w:rsidR="00982A06" w:rsidRPr="00087373" w:rsidRDefault="00982A06" w:rsidP="00982A06">
            <w:pPr>
              <w:spacing w:after="120"/>
              <w:rPr>
                <w:color w:val="FF0000"/>
                <w:sz w:val="20"/>
              </w:rPr>
            </w:pPr>
          </w:p>
        </w:tc>
      </w:tr>
      <w:tr w:rsidR="00982A06" w:rsidRPr="00087373" w14:paraId="7881D209" w14:textId="77777777" w:rsidTr="003C2354">
        <w:trPr>
          <w:cantSplit/>
        </w:trPr>
        <w:tc>
          <w:tcPr>
            <w:tcW w:w="3261" w:type="dxa"/>
          </w:tcPr>
          <w:p w14:paraId="44DE8BF7" w14:textId="77777777" w:rsidR="00982A06" w:rsidRPr="00087373" w:rsidRDefault="00982A06" w:rsidP="00982A06">
            <w:pPr>
              <w:spacing w:after="120"/>
              <w:jc w:val="left"/>
              <w:rPr>
                <w:sz w:val="20"/>
              </w:rPr>
            </w:pPr>
            <w:r w:rsidRPr="00087373">
              <w:rPr>
                <w:sz w:val="20"/>
              </w:rPr>
              <w:t>Transmission System</w:t>
            </w:r>
          </w:p>
        </w:tc>
        <w:tc>
          <w:tcPr>
            <w:tcW w:w="5046" w:type="dxa"/>
          </w:tcPr>
          <w:p w14:paraId="557F0D84" w14:textId="77777777" w:rsidR="00982A06" w:rsidRDefault="00982A06" w:rsidP="00982A06">
            <w:pPr>
              <w:spacing w:after="120"/>
              <w:rPr>
                <w:ins w:id="114" w:author="Steve Baker (ESO)" w:date="2024-02-21T16:08:00Z"/>
                <w:i/>
                <w:iCs/>
                <w:sz w:val="20"/>
              </w:rPr>
            </w:pPr>
            <w:r w:rsidRPr="00087373">
              <w:rPr>
                <w:sz w:val="20"/>
              </w:rPr>
              <w:t xml:space="preserve">Has the same meaning as the term </w:t>
            </w:r>
            <w:r w:rsidRPr="00087373">
              <w:rPr>
                <w:i/>
                <w:sz w:val="20"/>
              </w:rPr>
              <w:t xml:space="preserve">“licensee’s transmission </w:t>
            </w:r>
            <w:r w:rsidRPr="00087373">
              <w:rPr>
                <w:sz w:val="20"/>
              </w:rPr>
              <w:t xml:space="preserve">system” in the Transmission licence of a </w:t>
            </w:r>
            <w:r w:rsidRPr="00087373">
              <w:rPr>
                <w:i/>
                <w:sz w:val="20"/>
              </w:rPr>
              <w:t>Transmission licensee</w:t>
            </w:r>
            <w:r w:rsidRPr="00087373">
              <w:rPr>
                <w:sz w:val="20"/>
              </w:rPr>
              <w:t>.</w:t>
            </w:r>
            <w:ins w:id="115" w:author="Steve Baker (ESO)" w:date="2024-02-21T16:07:00Z">
              <w:r>
                <w:rPr>
                  <w:i/>
                  <w:iCs/>
                  <w:sz w:val="20"/>
                </w:rPr>
                <w:t xml:space="preserve"> </w:t>
              </w:r>
            </w:ins>
          </w:p>
          <w:p w14:paraId="7AFB0E68" w14:textId="703723F6" w:rsidR="00982A06" w:rsidRPr="00DA16C1" w:rsidRDefault="00982A06" w:rsidP="00982A06">
            <w:pPr>
              <w:spacing w:after="120"/>
              <w:rPr>
                <w:ins w:id="116" w:author="Steve Baker (ESO)" w:date="2024-02-21T16:07:00Z"/>
                <w:i/>
                <w:iCs/>
                <w:sz w:val="20"/>
              </w:rPr>
            </w:pPr>
            <w:ins w:id="117" w:author="Steve Baker (ESO)" w:date="2024-02-21T16:07:00Z">
              <w:r w:rsidRPr="00D56399">
                <w:rPr>
                  <w:sz w:val="20"/>
                </w:rPr>
                <w:t xml:space="preserve">Where references are made in this document to </w:t>
              </w:r>
              <w:r w:rsidRPr="00DA16C1">
                <w:rPr>
                  <w:i/>
                  <w:iCs/>
                  <w:sz w:val="20"/>
                </w:rPr>
                <w:t xml:space="preserve">NGET’s, SPT’s, </w:t>
              </w:r>
              <w:r w:rsidRPr="004E19F8">
                <w:rPr>
                  <w:sz w:val="20"/>
                </w:rPr>
                <w:t>or</w:t>
              </w:r>
              <w:r w:rsidRPr="00DA16C1">
                <w:rPr>
                  <w:i/>
                  <w:iCs/>
                  <w:sz w:val="20"/>
                </w:rPr>
                <w:t xml:space="preserve"> SHET’s </w:t>
              </w:r>
            </w:ins>
            <w:ins w:id="118" w:author="Steve Baker (ESO)" w:date="2024-04-05T14:51:00Z">
              <w:r w:rsidR="00DD53B6">
                <w:rPr>
                  <w:i/>
                  <w:iCs/>
                  <w:sz w:val="20"/>
                </w:rPr>
                <w:t>t</w:t>
              </w:r>
            </w:ins>
            <w:ins w:id="119" w:author="Steve Baker (ESO)" w:date="2024-02-21T16:07:00Z">
              <w:r w:rsidRPr="00DA16C1">
                <w:rPr>
                  <w:i/>
                  <w:iCs/>
                  <w:sz w:val="20"/>
                </w:rPr>
                <w:t xml:space="preserve">ransmission </w:t>
              </w:r>
            </w:ins>
            <w:ins w:id="120" w:author="Steve Baker (ESO)" w:date="2024-04-05T14:51:00Z">
              <w:r w:rsidR="00CC0AD1">
                <w:rPr>
                  <w:i/>
                  <w:iCs/>
                  <w:sz w:val="20"/>
                </w:rPr>
                <w:t>s</w:t>
              </w:r>
            </w:ins>
            <w:ins w:id="121" w:author="Steve Baker (ESO)" w:date="2024-02-21T16:07:00Z">
              <w:r w:rsidRPr="00DA16C1">
                <w:rPr>
                  <w:i/>
                  <w:iCs/>
                  <w:sz w:val="20"/>
                </w:rPr>
                <w:t xml:space="preserve">ystem, </w:t>
              </w:r>
              <w:r w:rsidRPr="00D56399">
                <w:rPr>
                  <w:sz w:val="20"/>
                </w:rPr>
                <w:t>such reference shall be deemed to include:</w:t>
              </w:r>
            </w:ins>
          </w:p>
          <w:p w14:paraId="0C649FEC" w14:textId="3401812C" w:rsidR="00982A06" w:rsidRPr="00DA16C1" w:rsidRDefault="00982A06" w:rsidP="00982A06">
            <w:pPr>
              <w:spacing w:after="120"/>
              <w:rPr>
                <w:ins w:id="122" w:author="Steve Baker (ESO)" w:date="2024-02-21T16:07:00Z"/>
                <w:i/>
                <w:iCs/>
                <w:sz w:val="20"/>
              </w:rPr>
            </w:pPr>
            <w:ins w:id="123" w:author="Steve Baker (ESO)" w:date="2024-02-21T16:07:00Z">
              <w:r w:rsidRPr="00DA16C1">
                <w:rPr>
                  <w:rFonts w:ascii="Cambria Math" w:hAnsi="Cambria Math" w:cs="Cambria Math"/>
                  <w:i/>
                  <w:iCs/>
                  <w:sz w:val="20"/>
                </w:rPr>
                <w:t>⦁</w:t>
              </w:r>
            </w:ins>
            <w:ins w:id="124" w:author="Steve Baker (ESO)" w:date="2024-02-21T16:40:00Z">
              <w:r w:rsidR="00B13BC3">
                <w:rPr>
                  <w:i/>
                  <w:iCs/>
                  <w:sz w:val="20"/>
                </w:rPr>
                <w:t xml:space="preserve"> </w:t>
              </w:r>
            </w:ins>
            <w:ins w:id="125" w:author="Steve Baker (ESO)" w:date="2024-02-21T16:07:00Z">
              <w:r w:rsidRPr="00D56399">
                <w:rPr>
                  <w:sz w:val="20"/>
                </w:rPr>
                <w:t xml:space="preserve">a </w:t>
              </w:r>
              <w:r w:rsidRPr="00DA16C1">
                <w:rPr>
                  <w:i/>
                  <w:iCs/>
                  <w:sz w:val="20"/>
                </w:rPr>
                <w:t>CATO</w:t>
              </w:r>
              <w:r w:rsidRPr="00DA16C1">
                <w:rPr>
                  <w:rFonts w:cs="Arial"/>
                  <w:i/>
                  <w:iCs/>
                  <w:sz w:val="20"/>
                </w:rPr>
                <w:t>’</w:t>
              </w:r>
              <w:r w:rsidRPr="00DA16C1">
                <w:rPr>
                  <w:i/>
                  <w:iCs/>
                  <w:sz w:val="20"/>
                </w:rPr>
                <w:t xml:space="preserve">s </w:t>
              </w:r>
            </w:ins>
            <w:ins w:id="126" w:author="Steve Baker (ESO)" w:date="2024-04-05T14:51:00Z">
              <w:r w:rsidR="00CC0AD1">
                <w:rPr>
                  <w:i/>
                  <w:iCs/>
                  <w:sz w:val="20"/>
                </w:rPr>
                <w:t>t</w:t>
              </w:r>
            </w:ins>
            <w:ins w:id="127" w:author="Steve Baker (ESO)" w:date="2024-02-21T16:07:00Z">
              <w:r w:rsidRPr="00DA16C1">
                <w:rPr>
                  <w:i/>
                  <w:iCs/>
                  <w:sz w:val="20"/>
                </w:rPr>
                <w:t xml:space="preserve">ransmission </w:t>
              </w:r>
            </w:ins>
            <w:ins w:id="128" w:author="Steve Baker (ESO)" w:date="2024-04-05T14:51:00Z">
              <w:r w:rsidR="00CC0AD1">
                <w:rPr>
                  <w:i/>
                  <w:iCs/>
                  <w:sz w:val="20"/>
                </w:rPr>
                <w:t>s</w:t>
              </w:r>
            </w:ins>
            <w:ins w:id="129" w:author="Steve Baker (ESO)" w:date="2024-02-21T16:07:00Z">
              <w:r w:rsidRPr="00DA16C1">
                <w:rPr>
                  <w:i/>
                  <w:iCs/>
                  <w:sz w:val="20"/>
                </w:rPr>
                <w:t xml:space="preserve">ystem </w:t>
              </w:r>
              <w:r w:rsidRPr="00D56399">
                <w:rPr>
                  <w:sz w:val="20"/>
                </w:rPr>
                <w:t>where that</w:t>
              </w:r>
              <w:r w:rsidRPr="00DA16C1">
                <w:rPr>
                  <w:i/>
                  <w:iCs/>
                  <w:sz w:val="20"/>
                </w:rPr>
                <w:t xml:space="preserve"> CATO</w:t>
              </w:r>
              <w:r w:rsidRPr="00DA16C1">
                <w:rPr>
                  <w:rFonts w:cs="Arial"/>
                  <w:i/>
                  <w:iCs/>
                  <w:sz w:val="20"/>
                </w:rPr>
                <w:t>’</w:t>
              </w:r>
              <w:r w:rsidRPr="00DA16C1">
                <w:rPr>
                  <w:i/>
                  <w:iCs/>
                  <w:sz w:val="20"/>
                </w:rPr>
                <w:t xml:space="preserve">s </w:t>
              </w:r>
            </w:ins>
            <w:ins w:id="130" w:author="Steve Baker (ESO)" w:date="2024-04-05T14:52:00Z">
              <w:r w:rsidR="00CC0AD1">
                <w:rPr>
                  <w:i/>
                  <w:iCs/>
                  <w:sz w:val="20"/>
                </w:rPr>
                <w:t>t</w:t>
              </w:r>
            </w:ins>
            <w:ins w:id="131" w:author="Steve Baker (ESO)" w:date="2024-02-21T16:07:00Z">
              <w:r w:rsidRPr="00DA16C1">
                <w:rPr>
                  <w:i/>
                  <w:iCs/>
                  <w:sz w:val="20"/>
                </w:rPr>
                <w:t xml:space="preserve">ransmission system </w:t>
              </w:r>
              <w:r w:rsidRPr="00D56399">
                <w:rPr>
                  <w:sz w:val="20"/>
                </w:rPr>
                <w:t xml:space="preserve">has </w:t>
              </w:r>
              <w:r w:rsidRPr="00DA16C1">
                <w:rPr>
                  <w:i/>
                  <w:iCs/>
                  <w:sz w:val="20"/>
                </w:rPr>
                <w:t xml:space="preserve">onshore interface point(s) </w:t>
              </w:r>
              <w:r w:rsidRPr="00D56399">
                <w:rPr>
                  <w:sz w:val="20"/>
                </w:rPr>
                <w:t xml:space="preserve">with only one of </w:t>
              </w:r>
              <w:r w:rsidRPr="00DA16C1">
                <w:rPr>
                  <w:i/>
                  <w:iCs/>
                  <w:sz w:val="20"/>
                </w:rPr>
                <w:t xml:space="preserve">NGET’s, SPT’s, </w:t>
              </w:r>
              <w:r w:rsidRPr="004E19F8">
                <w:rPr>
                  <w:sz w:val="20"/>
                </w:rPr>
                <w:t xml:space="preserve">or </w:t>
              </w:r>
              <w:r w:rsidRPr="00DA16C1">
                <w:rPr>
                  <w:i/>
                  <w:iCs/>
                  <w:sz w:val="20"/>
                </w:rPr>
                <w:t xml:space="preserve">SHET’s transmission systems; </w:t>
              </w:r>
              <w:r w:rsidRPr="00D56399">
                <w:rPr>
                  <w:sz w:val="20"/>
                </w:rPr>
                <w:t>or</w:t>
              </w:r>
            </w:ins>
          </w:p>
          <w:p w14:paraId="28AC63EA" w14:textId="5295A56C" w:rsidR="00982A06" w:rsidRPr="007B6414" w:rsidRDefault="00982A06" w:rsidP="00982A06">
            <w:pPr>
              <w:spacing w:after="120"/>
              <w:rPr>
                <w:sz w:val="20"/>
              </w:rPr>
            </w:pPr>
            <w:ins w:id="132" w:author="Steve Baker (ESO)" w:date="2024-02-21T16:07:00Z">
              <w:r w:rsidRPr="00DA16C1">
                <w:rPr>
                  <w:rFonts w:ascii="Cambria Math" w:hAnsi="Cambria Math" w:cs="Cambria Math"/>
                  <w:i/>
                  <w:iCs/>
                  <w:sz w:val="20"/>
                </w:rPr>
                <w:t>⦁</w:t>
              </w:r>
            </w:ins>
            <w:ins w:id="133" w:author="Steve Baker (ESO)" w:date="2024-02-21T16:40:00Z">
              <w:r w:rsidR="00B13BC3">
                <w:rPr>
                  <w:i/>
                  <w:iCs/>
                  <w:sz w:val="20"/>
                </w:rPr>
                <w:t xml:space="preserve"> </w:t>
              </w:r>
            </w:ins>
            <w:ins w:id="134" w:author="Steve Baker (ESO)" w:date="2024-02-21T16:07:00Z">
              <w:r w:rsidRPr="00D56399">
                <w:rPr>
                  <w:sz w:val="20"/>
                </w:rPr>
                <w:t>elements of a</w:t>
              </w:r>
              <w:r w:rsidRPr="00DA16C1">
                <w:rPr>
                  <w:i/>
                  <w:iCs/>
                  <w:sz w:val="20"/>
                </w:rPr>
                <w:t xml:space="preserve"> CATO</w:t>
              </w:r>
              <w:r w:rsidRPr="00DA16C1">
                <w:rPr>
                  <w:rFonts w:cs="Arial"/>
                  <w:i/>
                  <w:iCs/>
                  <w:sz w:val="20"/>
                </w:rPr>
                <w:t>’</w:t>
              </w:r>
              <w:r w:rsidRPr="00DA16C1">
                <w:rPr>
                  <w:i/>
                  <w:iCs/>
                  <w:sz w:val="20"/>
                </w:rPr>
                <w:t xml:space="preserve">s </w:t>
              </w:r>
            </w:ins>
            <w:ins w:id="135" w:author="Steve Baker (ESO)" w:date="2024-04-05T14:52:00Z">
              <w:r w:rsidR="00CC0AD1">
                <w:rPr>
                  <w:i/>
                  <w:iCs/>
                  <w:sz w:val="20"/>
                </w:rPr>
                <w:t>t</w:t>
              </w:r>
            </w:ins>
            <w:ins w:id="136" w:author="Steve Baker (ESO)" w:date="2024-02-21T16:07:00Z">
              <w:r w:rsidRPr="00DA16C1">
                <w:rPr>
                  <w:i/>
                  <w:iCs/>
                  <w:sz w:val="20"/>
                </w:rPr>
                <w:t xml:space="preserve">ransmission </w:t>
              </w:r>
            </w:ins>
            <w:ins w:id="137" w:author="Steve Baker (ESO)" w:date="2024-04-05T14:52:00Z">
              <w:r w:rsidR="00CC0AD1">
                <w:rPr>
                  <w:i/>
                  <w:iCs/>
                  <w:sz w:val="20"/>
                </w:rPr>
                <w:t>s</w:t>
              </w:r>
            </w:ins>
            <w:ins w:id="138" w:author="Steve Baker (ESO)" w:date="2024-02-21T16:07:00Z">
              <w:r w:rsidRPr="00DA16C1">
                <w:rPr>
                  <w:i/>
                  <w:iCs/>
                  <w:sz w:val="20"/>
                </w:rPr>
                <w:t xml:space="preserve">ystem </w:t>
              </w:r>
              <w:r w:rsidRPr="00D56399">
                <w:rPr>
                  <w:sz w:val="20"/>
                </w:rPr>
                <w:t>located within</w:t>
              </w:r>
              <w:r w:rsidRPr="00DA16C1">
                <w:rPr>
                  <w:i/>
                  <w:iCs/>
                  <w:sz w:val="20"/>
                </w:rPr>
                <w:t xml:space="preserve"> NGET</w:t>
              </w:r>
              <w:r w:rsidRPr="00DA16C1">
                <w:rPr>
                  <w:rFonts w:cs="Arial"/>
                  <w:i/>
                  <w:iCs/>
                  <w:sz w:val="20"/>
                </w:rPr>
                <w:t>’</w:t>
              </w:r>
              <w:r w:rsidRPr="00DA16C1">
                <w:rPr>
                  <w:i/>
                  <w:iCs/>
                  <w:sz w:val="20"/>
                </w:rPr>
                <w:t>s, SPT</w:t>
              </w:r>
              <w:r w:rsidRPr="00DA16C1">
                <w:rPr>
                  <w:rFonts w:cs="Arial"/>
                  <w:i/>
                  <w:iCs/>
                  <w:sz w:val="20"/>
                </w:rPr>
                <w:t>’</w:t>
              </w:r>
              <w:r w:rsidRPr="00DA16C1">
                <w:rPr>
                  <w:i/>
                  <w:iCs/>
                  <w:sz w:val="20"/>
                </w:rPr>
                <w:t xml:space="preserve">s, </w:t>
              </w:r>
              <w:r w:rsidRPr="004E19F8">
                <w:rPr>
                  <w:sz w:val="20"/>
                </w:rPr>
                <w:t xml:space="preserve">or </w:t>
              </w:r>
              <w:r w:rsidRPr="00DA16C1">
                <w:rPr>
                  <w:i/>
                  <w:iCs/>
                  <w:sz w:val="20"/>
                </w:rPr>
                <w:t>SHET</w:t>
              </w:r>
              <w:r w:rsidRPr="00DA16C1">
                <w:rPr>
                  <w:rFonts w:cs="Arial"/>
                  <w:i/>
                  <w:iCs/>
                  <w:sz w:val="20"/>
                </w:rPr>
                <w:t>’</w:t>
              </w:r>
              <w:r w:rsidRPr="00DA16C1">
                <w:rPr>
                  <w:i/>
                  <w:iCs/>
                  <w:sz w:val="20"/>
                </w:rPr>
                <w:t xml:space="preserve">s </w:t>
              </w:r>
            </w:ins>
            <w:ins w:id="139" w:author="Steve Baker (ESO)" w:date="2024-04-05T14:52:00Z">
              <w:r w:rsidR="00C00628">
                <w:rPr>
                  <w:i/>
                  <w:iCs/>
                  <w:sz w:val="20"/>
                </w:rPr>
                <w:t>t</w:t>
              </w:r>
            </w:ins>
            <w:ins w:id="140" w:author="Steve Baker (ESO)" w:date="2024-02-21T16:07:00Z">
              <w:r w:rsidRPr="00DA16C1">
                <w:rPr>
                  <w:i/>
                  <w:iCs/>
                  <w:sz w:val="20"/>
                </w:rPr>
                <w:t xml:space="preserve">ransmission </w:t>
              </w:r>
            </w:ins>
            <w:ins w:id="141" w:author="Steve Baker (ESO)" w:date="2024-04-05T14:52:00Z">
              <w:r w:rsidR="00C00628">
                <w:rPr>
                  <w:i/>
                  <w:iCs/>
                  <w:sz w:val="20"/>
                </w:rPr>
                <w:t>a</w:t>
              </w:r>
            </w:ins>
            <w:ins w:id="142" w:author="Steve Baker (ESO)" w:date="2024-02-21T16:07:00Z">
              <w:r w:rsidRPr="00DA16C1">
                <w:rPr>
                  <w:i/>
                  <w:iCs/>
                  <w:sz w:val="20"/>
                </w:rPr>
                <w:t xml:space="preserve">rea </w:t>
              </w:r>
              <w:r w:rsidRPr="00D56399">
                <w:rPr>
                  <w:sz w:val="20"/>
                </w:rPr>
                <w:t>where the</w:t>
              </w:r>
              <w:r w:rsidRPr="00DA16C1">
                <w:rPr>
                  <w:i/>
                  <w:iCs/>
                  <w:sz w:val="20"/>
                </w:rPr>
                <w:t xml:space="preserve"> CATO</w:t>
              </w:r>
              <w:r w:rsidRPr="00DA16C1">
                <w:rPr>
                  <w:rFonts w:cs="Arial"/>
                  <w:i/>
                  <w:iCs/>
                  <w:sz w:val="20"/>
                </w:rPr>
                <w:t>’</w:t>
              </w:r>
              <w:r w:rsidRPr="00DA16C1">
                <w:rPr>
                  <w:i/>
                  <w:iCs/>
                  <w:sz w:val="20"/>
                </w:rPr>
                <w:t xml:space="preserve">s </w:t>
              </w:r>
            </w:ins>
            <w:ins w:id="143" w:author="Steve Baker (ESO)" w:date="2024-04-05T14:52:00Z">
              <w:r w:rsidR="00C00628">
                <w:rPr>
                  <w:i/>
                  <w:iCs/>
                  <w:sz w:val="20"/>
                </w:rPr>
                <w:t>t</w:t>
              </w:r>
            </w:ins>
            <w:ins w:id="144" w:author="Steve Baker (ESO)" w:date="2024-02-21T16:07:00Z">
              <w:r w:rsidRPr="00DA16C1">
                <w:rPr>
                  <w:i/>
                  <w:iCs/>
                  <w:sz w:val="20"/>
                </w:rPr>
                <w:t xml:space="preserve">ransmission </w:t>
              </w:r>
            </w:ins>
            <w:ins w:id="145" w:author="Steve Baker (ESO)" w:date="2024-04-05T14:52:00Z">
              <w:r w:rsidR="00C00628">
                <w:rPr>
                  <w:i/>
                  <w:iCs/>
                  <w:sz w:val="20"/>
                </w:rPr>
                <w:t>s</w:t>
              </w:r>
            </w:ins>
            <w:ins w:id="146" w:author="Steve Baker (ESO)" w:date="2024-02-21T16:07:00Z">
              <w:r w:rsidRPr="00DA16C1">
                <w:rPr>
                  <w:i/>
                  <w:iCs/>
                  <w:sz w:val="20"/>
                </w:rPr>
                <w:t xml:space="preserve">ystem </w:t>
              </w:r>
              <w:r w:rsidRPr="00D56399">
                <w:rPr>
                  <w:sz w:val="20"/>
                </w:rPr>
                <w:t xml:space="preserve">has </w:t>
              </w:r>
              <w:r w:rsidRPr="00DA16C1">
                <w:rPr>
                  <w:i/>
                  <w:iCs/>
                  <w:sz w:val="20"/>
                </w:rPr>
                <w:t xml:space="preserve">onshore interface point(s) </w:t>
              </w:r>
              <w:r w:rsidRPr="00D56399">
                <w:rPr>
                  <w:sz w:val="20"/>
                </w:rPr>
                <w:t>with more than one of</w:t>
              </w:r>
              <w:r w:rsidRPr="00DA16C1">
                <w:rPr>
                  <w:i/>
                  <w:iCs/>
                  <w:sz w:val="20"/>
                </w:rPr>
                <w:t xml:space="preserve"> NGET’s, SPT’s </w:t>
              </w:r>
              <w:r w:rsidRPr="004E19F8">
                <w:rPr>
                  <w:sz w:val="20"/>
                </w:rPr>
                <w:t>and/or</w:t>
              </w:r>
              <w:r w:rsidRPr="00DA16C1">
                <w:rPr>
                  <w:i/>
                  <w:iCs/>
                  <w:sz w:val="20"/>
                </w:rPr>
                <w:t xml:space="preserve"> SHETL’s </w:t>
              </w:r>
            </w:ins>
            <w:ins w:id="147" w:author="Steve Baker (ESO)" w:date="2024-04-05T14:52:00Z">
              <w:r w:rsidR="00C00628">
                <w:rPr>
                  <w:i/>
                  <w:iCs/>
                  <w:sz w:val="20"/>
                </w:rPr>
                <w:t>t</w:t>
              </w:r>
            </w:ins>
            <w:ins w:id="148" w:author="Steve Baker (ESO)" w:date="2024-02-21T16:07:00Z">
              <w:r w:rsidRPr="00DA16C1">
                <w:rPr>
                  <w:i/>
                  <w:iCs/>
                  <w:sz w:val="20"/>
                </w:rPr>
                <w:t>ransmission systems.</w:t>
              </w:r>
            </w:ins>
          </w:p>
        </w:tc>
      </w:tr>
      <w:tr w:rsidR="00982A06" w:rsidRPr="00087373" w14:paraId="431FF1ED" w14:textId="77777777" w:rsidTr="003C2354">
        <w:trPr>
          <w:cantSplit/>
        </w:trPr>
        <w:tc>
          <w:tcPr>
            <w:tcW w:w="3261" w:type="dxa"/>
          </w:tcPr>
          <w:p w14:paraId="27638ECB" w14:textId="77777777" w:rsidR="00982A06" w:rsidRPr="00087373" w:rsidRDefault="00982A06" w:rsidP="00982A06">
            <w:pPr>
              <w:spacing w:after="120"/>
              <w:jc w:val="left"/>
              <w:rPr>
                <w:sz w:val="20"/>
              </w:rPr>
            </w:pPr>
          </w:p>
        </w:tc>
        <w:tc>
          <w:tcPr>
            <w:tcW w:w="5046" w:type="dxa"/>
          </w:tcPr>
          <w:p w14:paraId="3169CE66" w14:textId="77777777" w:rsidR="00982A06" w:rsidRPr="00087373" w:rsidRDefault="00982A06" w:rsidP="00982A06">
            <w:pPr>
              <w:spacing w:after="120"/>
              <w:rPr>
                <w:sz w:val="20"/>
              </w:rPr>
            </w:pPr>
          </w:p>
        </w:tc>
      </w:tr>
      <w:tr w:rsidR="00982A06" w:rsidRPr="00087373" w14:paraId="2E49B429" w14:textId="77777777" w:rsidTr="003C2354">
        <w:trPr>
          <w:cantSplit/>
        </w:trPr>
        <w:tc>
          <w:tcPr>
            <w:tcW w:w="3261" w:type="dxa"/>
          </w:tcPr>
          <w:p w14:paraId="3B90E6E4" w14:textId="77777777" w:rsidR="00982A06" w:rsidRPr="00087373" w:rsidRDefault="00982A06" w:rsidP="00982A06">
            <w:pPr>
              <w:spacing w:after="120"/>
              <w:jc w:val="left"/>
              <w:rPr>
                <w:sz w:val="20"/>
              </w:rPr>
            </w:pPr>
            <w:r w:rsidRPr="00087373">
              <w:rPr>
                <w:sz w:val="20"/>
              </w:rPr>
              <w:t xml:space="preserve">Unacceptable Frequency Conditions </w:t>
            </w:r>
          </w:p>
        </w:tc>
        <w:tc>
          <w:tcPr>
            <w:tcW w:w="5046" w:type="dxa"/>
          </w:tcPr>
          <w:p w14:paraId="40F691D8" w14:textId="77777777" w:rsidR="00982A06" w:rsidRPr="00087373" w:rsidRDefault="00982A06" w:rsidP="00982A06">
            <w:pPr>
              <w:spacing w:after="120"/>
              <w:rPr>
                <w:sz w:val="20"/>
              </w:rPr>
            </w:pPr>
            <w:r w:rsidRPr="00087373">
              <w:rPr>
                <w:sz w:val="20"/>
              </w:rPr>
              <w:t>These are conditions where:</w:t>
            </w:r>
          </w:p>
          <w:p w14:paraId="4E45DD37" w14:textId="77777777" w:rsidR="00982A06" w:rsidRPr="00087373" w:rsidRDefault="00982A06" w:rsidP="00982A06">
            <w:pPr>
              <w:numPr>
                <w:ilvl w:val="0"/>
                <w:numId w:val="36"/>
              </w:numPr>
              <w:spacing w:after="120"/>
              <w:rPr>
                <w:sz w:val="20"/>
              </w:rPr>
            </w:pPr>
            <w:r w:rsidRPr="00087373">
              <w:rPr>
                <w:sz w:val="20"/>
              </w:rPr>
              <w:t xml:space="preserve">the </w:t>
            </w:r>
            <w:r w:rsidRPr="00087373">
              <w:rPr>
                <w:i/>
                <w:sz w:val="20"/>
              </w:rPr>
              <w:t>steady state</w:t>
            </w:r>
            <w:r w:rsidRPr="00087373">
              <w:rPr>
                <w:sz w:val="20"/>
              </w:rPr>
              <w:t xml:space="preserve"> frequency falls outside the statutory limits of 49.5Hz to 50.5Hz; or </w:t>
            </w:r>
          </w:p>
          <w:p w14:paraId="69446756" w14:textId="768B40D4" w:rsidR="00982A06" w:rsidRPr="00087373" w:rsidRDefault="00982A06" w:rsidP="00982A06">
            <w:pPr>
              <w:numPr>
                <w:ilvl w:val="0"/>
                <w:numId w:val="36"/>
              </w:numPr>
              <w:spacing w:after="120"/>
              <w:rPr>
                <w:sz w:val="20"/>
              </w:rPr>
            </w:pPr>
            <w:r w:rsidRPr="00087373">
              <w:rPr>
                <w:sz w:val="20"/>
              </w:rPr>
              <w:t xml:space="preserve">a transient frequency deviation on the </w:t>
            </w:r>
            <w:r w:rsidRPr="00087373">
              <w:rPr>
                <w:i/>
                <w:sz w:val="20"/>
              </w:rPr>
              <w:t>MITS</w:t>
            </w:r>
            <w:r w:rsidRPr="00087373">
              <w:rPr>
                <w:sz w:val="20"/>
              </w:rPr>
              <w:t xml:space="preserve"> </w:t>
            </w:r>
            <w:r w:rsidRPr="00327D86">
              <w:rPr>
                <w:sz w:val="20"/>
              </w:rPr>
              <w:t xml:space="preserve">does not meet the criteria below. </w:t>
            </w:r>
          </w:p>
          <w:p w14:paraId="003D3EB7" w14:textId="77777777" w:rsidR="00982A06" w:rsidRDefault="00982A06" w:rsidP="00982A06">
            <w:pPr>
              <w:spacing w:after="120"/>
              <w:rPr>
                <w:sz w:val="20"/>
              </w:rPr>
            </w:pPr>
            <w:r w:rsidRPr="00087373">
              <w:rPr>
                <w:sz w:val="20"/>
              </w:rPr>
              <w:t>Transient frequency deviations outside the limits of 49.5Hz and 50.5Hz shall</w:t>
            </w:r>
            <w:r>
              <w:rPr>
                <w:sz w:val="20"/>
              </w:rPr>
              <w:t>:</w:t>
            </w:r>
          </w:p>
          <w:p w14:paraId="489B983E" w14:textId="5742FD6D" w:rsidR="00982A06" w:rsidRPr="004D2C7C" w:rsidRDefault="00982A06" w:rsidP="00982A06">
            <w:pPr>
              <w:pStyle w:val="ListParagraph"/>
              <w:numPr>
                <w:ilvl w:val="0"/>
                <w:numId w:val="70"/>
              </w:numPr>
              <w:spacing w:after="120"/>
              <w:rPr>
                <w:sz w:val="20"/>
              </w:rPr>
            </w:pPr>
            <w:r w:rsidRPr="004D2C7C">
              <w:rPr>
                <w:sz w:val="20"/>
              </w:rPr>
              <w:t>only occur at intervals which ought to reasonably be considered as infrequent.</w:t>
            </w:r>
          </w:p>
          <w:p w14:paraId="142C7159" w14:textId="056A614D" w:rsidR="00982A06" w:rsidRPr="004D2C7C" w:rsidRDefault="00982A06" w:rsidP="00982A06">
            <w:pPr>
              <w:pStyle w:val="ListParagraph"/>
              <w:numPr>
                <w:ilvl w:val="0"/>
                <w:numId w:val="70"/>
              </w:numPr>
              <w:spacing w:after="120"/>
              <w:rPr>
                <w:sz w:val="20"/>
              </w:rPr>
            </w:pPr>
            <w:r w:rsidRPr="004D2C7C">
              <w:rPr>
                <w:sz w:val="20"/>
              </w:rPr>
              <w:t xml:space="preserve">only persist for a duration which ought to reasonably be considered as tolerable; and </w:t>
            </w:r>
          </w:p>
          <w:p w14:paraId="080517A3" w14:textId="2C07DD6C" w:rsidR="00982A06" w:rsidRPr="004D2C7C" w:rsidRDefault="00982A06" w:rsidP="00982A06">
            <w:pPr>
              <w:pStyle w:val="ListParagraph"/>
              <w:numPr>
                <w:ilvl w:val="0"/>
                <w:numId w:val="70"/>
              </w:numPr>
              <w:spacing w:after="120"/>
              <w:rPr>
                <w:sz w:val="20"/>
              </w:rPr>
            </w:pPr>
            <w:r w:rsidRPr="004D2C7C">
              <w:rPr>
                <w:sz w:val="20"/>
              </w:rPr>
              <w:t xml:space="preserve">only deviate by a magnitude which ought to reasonably be considered as tolerable. </w:t>
            </w:r>
          </w:p>
          <w:p w14:paraId="46687373" w14:textId="77777777" w:rsidR="00982A06" w:rsidRPr="00087373" w:rsidRDefault="00982A06" w:rsidP="00982A06">
            <w:pPr>
              <w:spacing w:after="120"/>
              <w:rPr>
                <w:sz w:val="20"/>
              </w:rPr>
            </w:pPr>
            <w:r w:rsidRPr="00327D86">
              <w:rPr>
                <w:sz w:val="20"/>
              </w:rPr>
              <w:t xml:space="preserve">The </w:t>
            </w:r>
            <w:r w:rsidRPr="005710DE">
              <w:rPr>
                <w:i/>
                <w:sz w:val="20"/>
              </w:rPr>
              <w:t>Frequency Risk and Control Report</w:t>
            </w:r>
            <w:r w:rsidRPr="00327D86">
              <w:rPr>
                <w:sz w:val="20"/>
              </w:rPr>
              <w:t xml:space="preserve"> will define what is considered reasonable, </w:t>
            </w:r>
            <w:proofErr w:type="gramStart"/>
            <w:r w:rsidRPr="00327D86">
              <w:rPr>
                <w:sz w:val="20"/>
              </w:rPr>
              <w:t>infrequent</w:t>
            </w:r>
            <w:proofErr w:type="gramEnd"/>
            <w:r w:rsidRPr="00327D86">
              <w:rPr>
                <w:sz w:val="20"/>
              </w:rPr>
              <w:t xml:space="preserve"> and tolerable for each of these criteria for transient frequency deviations.</w:t>
            </w:r>
          </w:p>
          <w:p w14:paraId="32E8F69D" w14:textId="77777777" w:rsidR="00982A06" w:rsidRPr="00087373" w:rsidRDefault="00982A06" w:rsidP="00982A06">
            <w:pPr>
              <w:spacing w:after="120"/>
              <w:rPr>
                <w:sz w:val="20"/>
              </w:rPr>
            </w:pPr>
            <w:r w:rsidRPr="00087373">
              <w:rPr>
                <w:sz w:val="20"/>
              </w:rPr>
              <w:t xml:space="preserve">It is not possible to be prescriptive </w:t>
            </w:r>
            <w:proofErr w:type="gramStart"/>
            <w:r w:rsidRPr="00087373">
              <w:rPr>
                <w:sz w:val="20"/>
              </w:rPr>
              <w:t>with regard to</w:t>
            </w:r>
            <w:proofErr w:type="gramEnd"/>
            <w:r w:rsidRPr="00087373">
              <w:rPr>
                <w:sz w:val="20"/>
              </w:rPr>
              <w:t xml:space="preserve"> the type of </w:t>
            </w:r>
            <w:r w:rsidRPr="00087373">
              <w:rPr>
                <w:i/>
                <w:sz w:val="20"/>
              </w:rPr>
              <w:t>secured event</w:t>
            </w:r>
            <w:r w:rsidRPr="00087373">
              <w:rPr>
                <w:sz w:val="20"/>
              </w:rPr>
              <w:t xml:space="preserve"> which could lead to transient</w:t>
            </w:r>
            <w:r>
              <w:rPr>
                <w:sz w:val="20"/>
              </w:rPr>
              <w:t xml:space="preserve"> frequency</w:t>
            </w:r>
            <w:r w:rsidRPr="00087373">
              <w:rPr>
                <w:sz w:val="20"/>
              </w:rPr>
              <w:t xml:space="preserve"> deviations since this will depend on the extant frequency response characteristics of the system which </w:t>
            </w:r>
            <w:r w:rsidRPr="00BA4826">
              <w:rPr>
                <w:sz w:val="20"/>
              </w:rPr>
              <w:t xml:space="preserve">NGESO </w:t>
            </w:r>
            <w:r w:rsidRPr="00087373">
              <w:rPr>
                <w:sz w:val="20"/>
              </w:rPr>
              <w:t>adjust from time to time to meet the security and quality requirements of this Standard.</w:t>
            </w:r>
          </w:p>
        </w:tc>
      </w:tr>
      <w:tr w:rsidR="00982A06" w:rsidRPr="00087373" w14:paraId="55BC28FB" w14:textId="77777777" w:rsidTr="003C2354">
        <w:trPr>
          <w:cantSplit/>
        </w:trPr>
        <w:tc>
          <w:tcPr>
            <w:tcW w:w="3261" w:type="dxa"/>
          </w:tcPr>
          <w:p w14:paraId="5C915B8A" w14:textId="77777777" w:rsidR="00982A06" w:rsidRPr="00087373" w:rsidRDefault="00982A06" w:rsidP="00982A06">
            <w:pPr>
              <w:spacing w:after="120"/>
              <w:jc w:val="left"/>
              <w:rPr>
                <w:sz w:val="20"/>
              </w:rPr>
            </w:pPr>
          </w:p>
        </w:tc>
        <w:tc>
          <w:tcPr>
            <w:tcW w:w="5046" w:type="dxa"/>
          </w:tcPr>
          <w:p w14:paraId="4F71A462" w14:textId="77777777" w:rsidR="00982A06" w:rsidRPr="00087373" w:rsidRDefault="00982A06" w:rsidP="00982A06">
            <w:pPr>
              <w:spacing w:after="120"/>
              <w:rPr>
                <w:sz w:val="20"/>
              </w:rPr>
            </w:pPr>
          </w:p>
        </w:tc>
      </w:tr>
      <w:tr w:rsidR="00982A06" w:rsidRPr="00087373" w14:paraId="4A225DC7" w14:textId="77777777" w:rsidTr="003C2354">
        <w:trPr>
          <w:cantSplit/>
        </w:trPr>
        <w:tc>
          <w:tcPr>
            <w:tcW w:w="3261" w:type="dxa"/>
          </w:tcPr>
          <w:p w14:paraId="2E7CF5CF" w14:textId="77777777" w:rsidR="00982A06" w:rsidRDefault="00982A06" w:rsidP="00982A06">
            <w:pPr>
              <w:spacing w:after="120"/>
              <w:jc w:val="left"/>
              <w:rPr>
                <w:sz w:val="20"/>
              </w:rPr>
            </w:pPr>
          </w:p>
          <w:p w14:paraId="0AEECAC3" w14:textId="77777777" w:rsidR="00982A06" w:rsidRPr="00087373" w:rsidRDefault="00982A06" w:rsidP="00982A06">
            <w:pPr>
              <w:spacing w:after="120"/>
              <w:jc w:val="left"/>
              <w:rPr>
                <w:sz w:val="20"/>
              </w:rPr>
            </w:pPr>
            <w:r w:rsidRPr="00087373">
              <w:rPr>
                <w:sz w:val="20"/>
              </w:rPr>
              <w:t>Unacceptable Overloading</w:t>
            </w:r>
          </w:p>
        </w:tc>
        <w:tc>
          <w:tcPr>
            <w:tcW w:w="5046" w:type="dxa"/>
          </w:tcPr>
          <w:p w14:paraId="05E55609" w14:textId="77777777" w:rsidR="00982A06" w:rsidRPr="00087373" w:rsidRDefault="00982A06" w:rsidP="00982A06">
            <w:pPr>
              <w:spacing w:after="120"/>
              <w:rPr>
                <w:sz w:val="20"/>
              </w:rPr>
            </w:pPr>
            <w:r w:rsidRPr="00087373">
              <w:rPr>
                <w:sz w:val="20"/>
              </w:rPr>
              <w:t xml:space="preserve">The overloading of any </w:t>
            </w:r>
            <w:r w:rsidRPr="00087373">
              <w:rPr>
                <w:i/>
                <w:sz w:val="20"/>
              </w:rPr>
              <w:t>primary transmission equipment</w:t>
            </w:r>
            <w:r w:rsidRPr="00087373">
              <w:rPr>
                <w:sz w:val="20"/>
              </w:rPr>
              <w:t xml:space="preserve"> beyond its specified time-related capability. Due allowance shall be made for specific conditions (</w:t>
            </w:r>
            <w:proofErr w:type="gramStart"/>
            <w:r w:rsidRPr="00087373">
              <w:rPr>
                <w:sz w:val="20"/>
              </w:rPr>
              <w:t>e.g.</w:t>
            </w:r>
            <w:proofErr w:type="gramEnd"/>
            <w:r w:rsidRPr="00087373">
              <w:rPr>
                <w:sz w:val="20"/>
              </w:rPr>
              <w:t xml:space="preserve"> ambient/seasonal temperature), pre-fault loading, agreed time-dependent loading cycles of equipment and any additional relevant procedures. In operational timeframes dynamic ratings may also be used where available. </w:t>
            </w:r>
          </w:p>
        </w:tc>
      </w:tr>
      <w:tr w:rsidR="00982A06" w:rsidRPr="00087373" w14:paraId="255BDD5C" w14:textId="77777777" w:rsidTr="003C2354">
        <w:trPr>
          <w:cantSplit/>
        </w:trPr>
        <w:tc>
          <w:tcPr>
            <w:tcW w:w="3261" w:type="dxa"/>
          </w:tcPr>
          <w:p w14:paraId="23747236" w14:textId="77777777" w:rsidR="00982A06" w:rsidRPr="003816AC" w:rsidRDefault="00982A06" w:rsidP="00982A06">
            <w:pPr>
              <w:spacing w:after="120"/>
              <w:jc w:val="left"/>
              <w:rPr>
                <w:sz w:val="20"/>
              </w:rPr>
            </w:pPr>
            <w:r w:rsidRPr="003816AC">
              <w:rPr>
                <w:sz w:val="20"/>
              </w:rPr>
              <w:t>Unacceptable Sub-Synchronous</w:t>
            </w:r>
          </w:p>
          <w:p w14:paraId="454E5011" w14:textId="77777777" w:rsidR="00982A06" w:rsidRPr="00087373" w:rsidRDefault="00982A06" w:rsidP="00982A06">
            <w:pPr>
              <w:spacing w:after="120"/>
              <w:jc w:val="left"/>
              <w:rPr>
                <w:sz w:val="20"/>
              </w:rPr>
            </w:pPr>
            <w:r w:rsidRPr="003816AC">
              <w:rPr>
                <w:sz w:val="20"/>
              </w:rPr>
              <w:t>Oscillations</w:t>
            </w:r>
          </w:p>
        </w:tc>
        <w:tc>
          <w:tcPr>
            <w:tcW w:w="5046" w:type="dxa"/>
          </w:tcPr>
          <w:p w14:paraId="68627CD5" w14:textId="77777777" w:rsidR="00982A06" w:rsidRPr="00AA0920" w:rsidRDefault="00982A06" w:rsidP="00982A06">
            <w:pPr>
              <w:spacing w:after="120"/>
              <w:rPr>
                <w:sz w:val="20"/>
              </w:rPr>
            </w:pPr>
            <w:r w:rsidRPr="008C508E">
              <w:rPr>
                <w:sz w:val="20"/>
              </w:rPr>
              <w:t xml:space="preserve">Unacceptable </w:t>
            </w:r>
            <w:r>
              <w:rPr>
                <w:sz w:val="20"/>
              </w:rPr>
              <w:t>S</w:t>
            </w:r>
            <w:r w:rsidRPr="008C508E">
              <w:rPr>
                <w:sz w:val="20"/>
              </w:rPr>
              <w:t>ub-</w:t>
            </w:r>
            <w:r>
              <w:rPr>
                <w:sz w:val="20"/>
              </w:rPr>
              <w:t>S</w:t>
            </w:r>
            <w:r w:rsidRPr="008C508E">
              <w:rPr>
                <w:sz w:val="20"/>
              </w:rPr>
              <w:t xml:space="preserve">ynchronous </w:t>
            </w:r>
            <w:r>
              <w:rPr>
                <w:sz w:val="20"/>
              </w:rPr>
              <w:t>O</w:t>
            </w:r>
            <w:r w:rsidRPr="008C508E">
              <w:rPr>
                <w:sz w:val="20"/>
              </w:rPr>
              <w:t>scillations</w:t>
            </w:r>
            <w:r w:rsidRPr="00FF0C9F">
              <w:rPr>
                <w:sz w:val="20"/>
              </w:rPr>
              <w:t xml:space="preserve"> are </w:t>
            </w:r>
            <w:r>
              <w:rPr>
                <w:sz w:val="20"/>
              </w:rPr>
              <w:t>S</w:t>
            </w:r>
            <w:r w:rsidRPr="008C508E">
              <w:rPr>
                <w:sz w:val="20"/>
              </w:rPr>
              <w:t>ub-</w:t>
            </w:r>
            <w:r>
              <w:rPr>
                <w:sz w:val="20"/>
              </w:rPr>
              <w:t>S</w:t>
            </w:r>
            <w:r w:rsidRPr="008C508E">
              <w:rPr>
                <w:sz w:val="20"/>
              </w:rPr>
              <w:t xml:space="preserve">ynchronous </w:t>
            </w:r>
            <w:r>
              <w:rPr>
                <w:sz w:val="20"/>
              </w:rPr>
              <w:t>O</w:t>
            </w:r>
            <w:r w:rsidRPr="008C508E">
              <w:rPr>
                <w:sz w:val="20"/>
              </w:rPr>
              <w:t>scillations</w:t>
            </w:r>
            <w:r w:rsidRPr="00FF0C9F">
              <w:rPr>
                <w:sz w:val="20"/>
              </w:rPr>
              <w:t xml:space="preserve"> with the relevant modes of oscillation having negative or insufficient</w:t>
            </w:r>
            <w:r w:rsidRPr="00F17574">
              <w:rPr>
                <w:sz w:val="20"/>
              </w:rPr>
              <w:t xml:space="preserve"> net damping. </w:t>
            </w:r>
            <w:r w:rsidRPr="008C508E">
              <w:rPr>
                <w:sz w:val="20"/>
              </w:rPr>
              <w:t xml:space="preserve">Unacceptable </w:t>
            </w:r>
            <w:r w:rsidRPr="00962CBE">
              <w:rPr>
                <w:sz w:val="20"/>
              </w:rPr>
              <w:t>Sub</w:t>
            </w:r>
            <w:r w:rsidRPr="008C508E">
              <w:rPr>
                <w:i/>
                <w:sz w:val="20"/>
              </w:rPr>
              <w:t>-</w:t>
            </w:r>
            <w:r>
              <w:rPr>
                <w:sz w:val="20"/>
              </w:rPr>
              <w:t>S</w:t>
            </w:r>
            <w:r w:rsidRPr="008C508E">
              <w:rPr>
                <w:sz w:val="20"/>
              </w:rPr>
              <w:t xml:space="preserve">ynchronous </w:t>
            </w:r>
            <w:r>
              <w:rPr>
                <w:sz w:val="20"/>
              </w:rPr>
              <w:t>O</w:t>
            </w:r>
            <w:r w:rsidRPr="008C508E">
              <w:rPr>
                <w:sz w:val="20"/>
              </w:rPr>
              <w:t>scillations</w:t>
            </w:r>
            <w:r w:rsidRPr="00FF0C9F">
              <w:rPr>
                <w:sz w:val="20"/>
              </w:rPr>
              <w:t xml:space="preserve"> may have a significant effect on</w:t>
            </w:r>
            <w:r w:rsidRPr="00F17574">
              <w:rPr>
                <w:sz w:val="20"/>
              </w:rPr>
              <w:t xml:space="preserve"> generating units including a significant reduction in the lifetime of the machine shaft system due to fatigue or the failure of some of its electrical components due to high voltages and / or currents.</w:t>
            </w:r>
          </w:p>
        </w:tc>
      </w:tr>
      <w:tr w:rsidR="00982A06" w:rsidRPr="00087373" w14:paraId="73DED28A" w14:textId="77777777" w:rsidTr="003C2354">
        <w:trPr>
          <w:cantSplit/>
        </w:trPr>
        <w:tc>
          <w:tcPr>
            <w:tcW w:w="3261" w:type="dxa"/>
          </w:tcPr>
          <w:p w14:paraId="5047CE10" w14:textId="77777777" w:rsidR="00982A06" w:rsidRPr="00087373" w:rsidRDefault="00982A06" w:rsidP="00982A06">
            <w:pPr>
              <w:spacing w:after="120"/>
              <w:jc w:val="left"/>
              <w:rPr>
                <w:sz w:val="20"/>
              </w:rPr>
            </w:pPr>
          </w:p>
        </w:tc>
        <w:tc>
          <w:tcPr>
            <w:tcW w:w="5046" w:type="dxa"/>
          </w:tcPr>
          <w:p w14:paraId="6DB92C21" w14:textId="77777777" w:rsidR="00982A06" w:rsidRPr="00087373" w:rsidRDefault="00982A06" w:rsidP="00982A06">
            <w:pPr>
              <w:pStyle w:val="Header"/>
              <w:tabs>
                <w:tab w:val="clear" w:pos="4153"/>
                <w:tab w:val="clear" w:pos="8306"/>
              </w:tabs>
              <w:overflowPunct w:val="0"/>
              <w:autoSpaceDE w:val="0"/>
              <w:autoSpaceDN w:val="0"/>
              <w:adjustRightInd w:val="0"/>
              <w:spacing w:after="120"/>
              <w:textAlignment w:val="baseline"/>
              <w:rPr>
                <w:sz w:val="20"/>
              </w:rPr>
            </w:pPr>
          </w:p>
        </w:tc>
      </w:tr>
      <w:tr w:rsidR="00982A06" w:rsidRPr="00087373" w14:paraId="48D316D7" w14:textId="77777777" w:rsidTr="003C2354">
        <w:trPr>
          <w:cantSplit/>
        </w:trPr>
        <w:tc>
          <w:tcPr>
            <w:tcW w:w="3261" w:type="dxa"/>
          </w:tcPr>
          <w:p w14:paraId="463FEF58" w14:textId="77777777" w:rsidR="00982A06" w:rsidRPr="00087373" w:rsidRDefault="00982A06" w:rsidP="00982A06">
            <w:pPr>
              <w:spacing w:after="120"/>
              <w:jc w:val="left"/>
              <w:rPr>
                <w:sz w:val="20"/>
              </w:rPr>
            </w:pPr>
            <w:r w:rsidRPr="00087373">
              <w:rPr>
                <w:sz w:val="20"/>
              </w:rPr>
              <w:t>Unacceptable Voltage Conditions</w:t>
            </w:r>
          </w:p>
        </w:tc>
        <w:tc>
          <w:tcPr>
            <w:tcW w:w="5046" w:type="dxa"/>
          </w:tcPr>
          <w:p w14:paraId="1DCDDC83" w14:textId="77777777" w:rsidR="00982A06" w:rsidRDefault="00982A06" w:rsidP="00982A06">
            <w:pPr>
              <w:pStyle w:val="Header"/>
              <w:tabs>
                <w:tab w:val="clear" w:pos="4153"/>
                <w:tab w:val="clear" w:pos="8306"/>
              </w:tabs>
              <w:overflowPunct w:val="0"/>
              <w:autoSpaceDE w:val="0"/>
              <w:autoSpaceDN w:val="0"/>
              <w:adjustRightInd w:val="0"/>
              <w:spacing w:after="120"/>
              <w:textAlignment w:val="baseline"/>
              <w:rPr>
                <w:sz w:val="20"/>
              </w:rPr>
            </w:pPr>
            <w:r w:rsidRPr="00087373">
              <w:rPr>
                <w:sz w:val="20"/>
              </w:rPr>
              <w:t>Voltages out with those specified in Section 6, Voltage Limits in Planning and Operating the</w:t>
            </w:r>
            <w:r w:rsidRPr="00087373">
              <w:rPr>
                <w:i/>
                <w:sz w:val="20"/>
              </w:rPr>
              <w:t xml:space="preserve"> Onshore Transmission System </w:t>
            </w:r>
            <w:r w:rsidRPr="00087373">
              <w:rPr>
                <w:sz w:val="20"/>
              </w:rPr>
              <w:t>and</w:t>
            </w:r>
            <w:r w:rsidRPr="00087373">
              <w:rPr>
                <w:i/>
                <w:sz w:val="20"/>
              </w:rPr>
              <w:t>/</w:t>
            </w:r>
            <w:r w:rsidRPr="00087373">
              <w:rPr>
                <w:sz w:val="20"/>
              </w:rPr>
              <w:t xml:space="preserve">or outside the limits specified in Section 10, Voltage Limits in Planning and Operating an </w:t>
            </w:r>
            <w:r w:rsidRPr="00087373">
              <w:rPr>
                <w:i/>
                <w:sz w:val="20"/>
              </w:rPr>
              <w:t>Offshore Transmission System</w:t>
            </w:r>
            <w:r w:rsidRPr="00087373">
              <w:rPr>
                <w:sz w:val="20"/>
              </w:rPr>
              <w:t>, as applicable.</w:t>
            </w:r>
          </w:p>
          <w:p w14:paraId="7D914363" w14:textId="77777777" w:rsidR="00982A06" w:rsidRPr="00087373" w:rsidRDefault="00982A06" w:rsidP="00982A06">
            <w:pPr>
              <w:pStyle w:val="Header"/>
              <w:tabs>
                <w:tab w:val="clear" w:pos="4153"/>
                <w:tab w:val="clear" w:pos="8306"/>
              </w:tabs>
              <w:overflowPunct w:val="0"/>
              <w:autoSpaceDE w:val="0"/>
              <w:autoSpaceDN w:val="0"/>
              <w:adjustRightInd w:val="0"/>
              <w:spacing w:after="120"/>
              <w:textAlignment w:val="baseline"/>
              <w:rPr>
                <w:i/>
                <w:sz w:val="20"/>
              </w:rPr>
            </w:pPr>
          </w:p>
        </w:tc>
      </w:tr>
      <w:tr w:rsidR="00982A06" w:rsidRPr="00087373" w14:paraId="1ADA180C" w14:textId="77777777" w:rsidTr="003C2354">
        <w:trPr>
          <w:cantSplit/>
        </w:trPr>
        <w:tc>
          <w:tcPr>
            <w:tcW w:w="3261" w:type="dxa"/>
          </w:tcPr>
          <w:p w14:paraId="652002E8" w14:textId="77777777" w:rsidR="00982A06" w:rsidRPr="00087373" w:rsidRDefault="00982A06" w:rsidP="00982A06">
            <w:pPr>
              <w:rPr>
                <w:sz w:val="20"/>
              </w:rPr>
            </w:pPr>
            <w:r w:rsidRPr="00087373">
              <w:rPr>
                <w:sz w:val="20"/>
              </w:rPr>
              <w:t>Unacceptably High Voltage</w:t>
            </w:r>
          </w:p>
        </w:tc>
        <w:tc>
          <w:tcPr>
            <w:tcW w:w="5046" w:type="dxa"/>
          </w:tcPr>
          <w:p w14:paraId="181C5F17" w14:textId="77777777" w:rsidR="00982A06" w:rsidRPr="00087373" w:rsidRDefault="00982A06" w:rsidP="00982A06">
            <w:pPr>
              <w:spacing w:after="120"/>
              <w:rPr>
                <w:sz w:val="20"/>
              </w:rPr>
            </w:pPr>
            <w:r w:rsidRPr="00087373">
              <w:rPr>
                <w:sz w:val="20"/>
              </w:rPr>
              <w:t xml:space="preserve">Steady state voltages above the maximum values specified in Section 6, Voltage Limits </w:t>
            </w:r>
            <w:proofErr w:type="gramStart"/>
            <w:r w:rsidRPr="00087373">
              <w:rPr>
                <w:sz w:val="20"/>
              </w:rPr>
              <w:t>In</w:t>
            </w:r>
            <w:proofErr w:type="gramEnd"/>
            <w:r w:rsidRPr="00087373">
              <w:rPr>
                <w:sz w:val="20"/>
              </w:rPr>
              <w:t xml:space="preserve"> Planning and Operating the </w:t>
            </w:r>
            <w:r w:rsidRPr="00087373">
              <w:rPr>
                <w:i/>
                <w:sz w:val="20"/>
              </w:rPr>
              <w:t>Onshore Transmission System</w:t>
            </w:r>
            <w:r w:rsidRPr="00087373">
              <w:rPr>
                <w:sz w:val="20"/>
              </w:rPr>
              <w:t xml:space="preserve"> and/or above the maximum values specified in Section 10, Voltage Limits In Planning and Operating an </w:t>
            </w:r>
            <w:r w:rsidRPr="00087373">
              <w:rPr>
                <w:i/>
                <w:sz w:val="20"/>
              </w:rPr>
              <w:t>Offshore Transmission System,</w:t>
            </w:r>
            <w:r w:rsidRPr="00087373">
              <w:rPr>
                <w:sz w:val="20"/>
              </w:rPr>
              <w:t xml:space="preserve"> as applicable.</w:t>
            </w:r>
          </w:p>
          <w:p w14:paraId="1378C2E9" w14:textId="77777777" w:rsidR="00982A06" w:rsidRPr="00087373" w:rsidRDefault="00982A06" w:rsidP="00982A06">
            <w:pPr>
              <w:spacing w:after="120"/>
              <w:rPr>
                <w:sz w:val="20"/>
              </w:rPr>
            </w:pPr>
          </w:p>
        </w:tc>
      </w:tr>
      <w:tr w:rsidR="00982A06" w:rsidRPr="00087373" w14:paraId="40D5A1A3" w14:textId="77777777" w:rsidTr="003C2354">
        <w:trPr>
          <w:cantSplit/>
        </w:trPr>
        <w:tc>
          <w:tcPr>
            <w:tcW w:w="3261" w:type="dxa"/>
          </w:tcPr>
          <w:p w14:paraId="3BD94F10" w14:textId="77777777" w:rsidR="00982A06" w:rsidRPr="00087373" w:rsidRDefault="00982A06" w:rsidP="00982A06">
            <w:pPr>
              <w:spacing w:after="120"/>
              <w:jc w:val="left"/>
              <w:rPr>
                <w:sz w:val="20"/>
              </w:rPr>
            </w:pPr>
            <w:r w:rsidRPr="00087373">
              <w:rPr>
                <w:sz w:val="20"/>
              </w:rPr>
              <w:t>Unplanned Outage</w:t>
            </w:r>
          </w:p>
        </w:tc>
        <w:tc>
          <w:tcPr>
            <w:tcW w:w="5046" w:type="dxa"/>
          </w:tcPr>
          <w:p w14:paraId="1ABAF653" w14:textId="77777777" w:rsidR="00982A06" w:rsidRDefault="00982A06" w:rsidP="00982A06">
            <w:pPr>
              <w:spacing w:after="120"/>
              <w:rPr>
                <w:sz w:val="20"/>
              </w:rPr>
            </w:pPr>
            <w:r w:rsidRPr="00087373">
              <w:rPr>
                <w:sz w:val="20"/>
              </w:rPr>
              <w:t xml:space="preserve">An outage of one or more items of </w:t>
            </w:r>
            <w:r w:rsidRPr="00087373">
              <w:rPr>
                <w:i/>
                <w:sz w:val="20"/>
              </w:rPr>
              <w:t xml:space="preserve">primary transmission apparatus </w:t>
            </w:r>
            <w:r w:rsidRPr="00087373">
              <w:rPr>
                <w:sz w:val="20"/>
              </w:rPr>
              <w:t xml:space="preserve">and/or generation plant, initiated by manually instructed action which has not been subject to the recognised </w:t>
            </w:r>
            <w:r w:rsidRPr="00087373">
              <w:rPr>
                <w:i/>
                <w:sz w:val="20"/>
              </w:rPr>
              <w:t>national electricity transmission system operator area</w:t>
            </w:r>
            <w:r w:rsidRPr="00087373">
              <w:rPr>
                <w:sz w:val="20"/>
              </w:rPr>
              <w:t xml:space="preserve"> outage planning process.</w:t>
            </w:r>
          </w:p>
          <w:p w14:paraId="11889C02" w14:textId="77777777" w:rsidR="00982A06" w:rsidRPr="00087373" w:rsidRDefault="00982A06" w:rsidP="00982A06">
            <w:pPr>
              <w:spacing w:after="120"/>
              <w:rPr>
                <w:sz w:val="20"/>
              </w:rPr>
            </w:pPr>
          </w:p>
        </w:tc>
      </w:tr>
      <w:tr w:rsidR="00982A06" w:rsidRPr="00087373" w14:paraId="1A54424D" w14:textId="77777777" w:rsidTr="003C2354">
        <w:trPr>
          <w:cantSplit/>
        </w:trPr>
        <w:tc>
          <w:tcPr>
            <w:tcW w:w="3261" w:type="dxa"/>
          </w:tcPr>
          <w:p w14:paraId="5EA6CACC" w14:textId="77777777" w:rsidR="00982A06" w:rsidRPr="00087373" w:rsidRDefault="00982A06" w:rsidP="00982A06">
            <w:pPr>
              <w:spacing w:after="120"/>
              <w:jc w:val="left"/>
              <w:rPr>
                <w:sz w:val="20"/>
              </w:rPr>
            </w:pPr>
            <w:r w:rsidRPr="00087373">
              <w:rPr>
                <w:sz w:val="20"/>
              </w:rPr>
              <w:lastRenderedPageBreak/>
              <w:t>User System</w:t>
            </w:r>
          </w:p>
        </w:tc>
        <w:tc>
          <w:tcPr>
            <w:tcW w:w="5046" w:type="dxa"/>
          </w:tcPr>
          <w:p w14:paraId="3FBED31E" w14:textId="77777777" w:rsidR="00982A06" w:rsidRPr="00087373" w:rsidRDefault="00982A06" w:rsidP="00982A06">
            <w:pPr>
              <w:spacing w:after="120"/>
              <w:rPr>
                <w:sz w:val="20"/>
              </w:rPr>
            </w:pPr>
            <w:r w:rsidRPr="00087373">
              <w:rPr>
                <w:sz w:val="20"/>
              </w:rPr>
              <w:t xml:space="preserve">Any system owned or operated by a user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other than a </w:t>
            </w:r>
            <w:r w:rsidRPr="00087373">
              <w:rPr>
                <w:i/>
                <w:sz w:val="20"/>
              </w:rPr>
              <w:t xml:space="preserve">transmission licensee </w:t>
            </w:r>
            <w:r w:rsidRPr="00087373">
              <w:rPr>
                <w:sz w:val="20"/>
              </w:rPr>
              <w:t>comprising:</w:t>
            </w:r>
          </w:p>
          <w:p w14:paraId="16B60C07" w14:textId="77777777" w:rsidR="00982A06" w:rsidRPr="00087373" w:rsidRDefault="00982A06" w:rsidP="00982A06">
            <w:pPr>
              <w:numPr>
                <w:ilvl w:val="0"/>
                <w:numId w:val="9"/>
              </w:numPr>
              <w:spacing w:after="120"/>
              <w:rPr>
                <w:sz w:val="20"/>
              </w:rPr>
            </w:pPr>
            <w:r w:rsidRPr="00087373">
              <w:rPr>
                <w:i/>
                <w:sz w:val="20"/>
              </w:rPr>
              <w:t>generating units;</w:t>
            </w:r>
            <w:r w:rsidRPr="00087373">
              <w:rPr>
                <w:sz w:val="20"/>
              </w:rPr>
              <w:t xml:space="preserve"> and/or</w:t>
            </w:r>
          </w:p>
          <w:p w14:paraId="60F8321F" w14:textId="77777777" w:rsidR="00982A06" w:rsidRPr="00087373" w:rsidRDefault="00982A06" w:rsidP="00982A06">
            <w:pPr>
              <w:numPr>
                <w:ilvl w:val="0"/>
                <w:numId w:val="9"/>
              </w:numPr>
              <w:spacing w:after="120"/>
              <w:rPr>
                <w:sz w:val="20"/>
              </w:rPr>
            </w:pPr>
            <w:r w:rsidRPr="00087373">
              <w:rPr>
                <w:sz w:val="20"/>
              </w:rPr>
              <w:t xml:space="preserve">systems consisting wholly or mainly of electric circuits used for the distribution of electricity from </w:t>
            </w:r>
            <w:r w:rsidRPr="00087373">
              <w:rPr>
                <w:i/>
                <w:sz w:val="20"/>
              </w:rPr>
              <w:t xml:space="preserve">grid supply points </w:t>
            </w:r>
            <w:r w:rsidRPr="00087373">
              <w:rPr>
                <w:sz w:val="20"/>
              </w:rPr>
              <w:t>or</w:t>
            </w:r>
            <w:r w:rsidRPr="00087373">
              <w:rPr>
                <w:i/>
                <w:sz w:val="20"/>
              </w:rPr>
              <w:t xml:space="preserve"> offshore supply points</w:t>
            </w:r>
            <w:r w:rsidRPr="00087373">
              <w:rPr>
                <w:sz w:val="20"/>
              </w:rPr>
              <w:t xml:space="preserve"> or </w:t>
            </w:r>
            <w:r w:rsidRPr="00087373">
              <w:rPr>
                <w:i/>
                <w:sz w:val="20"/>
              </w:rPr>
              <w:t>generating units</w:t>
            </w:r>
            <w:r w:rsidRPr="00087373">
              <w:rPr>
                <w:sz w:val="20"/>
              </w:rPr>
              <w:t xml:space="preserve"> or other entry points to the point of delivery to customers or other users.</w:t>
            </w:r>
          </w:p>
          <w:p w14:paraId="2CA7B757" w14:textId="77777777" w:rsidR="00982A06" w:rsidRPr="00087373" w:rsidRDefault="00982A06" w:rsidP="00982A06">
            <w:pPr>
              <w:spacing w:after="120"/>
              <w:rPr>
                <w:sz w:val="20"/>
              </w:rPr>
            </w:pPr>
            <w:r w:rsidRPr="00087373">
              <w:rPr>
                <w:sz w:val="20"/>
              </w:rPr>
              <w:t>and plant and/or apparatus connecting:</w:t>
            </w:r>
          </w:p>
          <w:p w14:paraId="3931438C" w14:textId="77777777" w:rsidR="00982A06" w:rsidRPr="00087373" w:rsidRDefault="00982A06" w:rsidP="00982A06">
            <w:pPr>
              <w:numPr>
                <w:ilvl w:val="0"/>
                <w:numId w:val="9"/>
              </w:numPr>
              <w:spacing w:after="120"/>
              <w:rPr>
                <w:sz w:val="20"/>
              </w:rPr>
            </w:pPr>
            <w:r w:rsidRPr="00087373">
              <w:rPr>
                <w:sz w:val="20"/>
              </w:rPr>
              <w:t>the system described above; or</w:t>
            </w:r>
          </w:p>
          <w:p w14:paraId="31F91B84" w14:textId="77777777" w:rsidR="00982A06" w:rsidRPr="00087373" w:rsidRDefault="00982A06" w:rsidP="00982A06">
            <w:pPr>
              <w:numPr>
                <w:ilvl w:val="0"/>
                <w:numId w:val="9"/>
              </w:numPr>
              <w:spacing w:after="120"/>
              <w:rPr>
                <w:sz w:val="20"/>
              </w:rPr>
            </w:pPr>
            <w:r w:rsidRPr="00087373">
              <w:rPr>
                <w:i/>
                <w:sz w:val="20"/>
              </w:rPr>
              <w:t>non-embedded customers’</w:t>
            </w:r>
            <w:r w:rsidRPr="00087373">
              <w:rPr>
                <w:sz w:val="20"/>
              </w:rPr>
              <w:t xml:space="preserve"> equipment;</w:t>
            </w:r>
          </w:p>
          <w:p w14:paraId="3CA15FA2" w14:textId="77777777" w:rsidR="00982A06" w:rsidRPr="00087373" w:rsidRDefault="00982A06" w:rsidP="00982A06">
            <w:pPr>
              <w:spacing w:after="120"/>
              <w:rPr>
                <w:sz w:val="20"/>
              </w:rPr>
            </w:pPr>
            <w:r w:rsidRPr="00087373">
              <w:rPr>
                <w:sz w:val="20"/>
              </w:rPr>
              <w:t xml:space="preserve">to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or to the relevant other </w:t>
            </w:r>
            <w:r w:rsidRPr="00087373">
              <w:rPr>
                <w:i/>
                <w:sz w:val="20"/>
              </w:rPr>
              <w:t xml:space="preserve">user </w:t>
            </w:r>
            <w:proofErr w:type="gramStart"/>
            <w:r w:rsidRPr="00087373">
              <w:rPr>
                <w:i/>
                <w:sz w:val="20"/>
              </w:rPr>
              <w:t>system</w:t>
            </w:r>
            <w:r w:rsidRPr="00087373">
              <w:rPr>
                <w:sz w:val="20"/>
              </w:rPr>
              <w:t>, as the case may be</w:t>
            </w:r>
            <w:proofErr w:type="gramEnd"/>
            <w:r w:rsidRPr="00087373">
              <w:rPr>
                <w:sz w:val="20"/>
              </w:rPr>
              <w:t>.</w:t>
            </w:r>
          </w:p>
          <w:p w14:paraId="15DEAB09" w14:textId="77777777" w:rsidR="00982A06" w:rsidRPr="00087373" w:rsidRDefault="00982A06" w:rsidP="00982A06">
            <w:pPr>
              <w:spacing w:after="120"/>
              <w:rPr>
                <w:sz w:val="20"/>
              </w:rPr>
            </w:pPr>
            <w:r w:rsidRPr="00087373">
              <w:rPr>
                <w:sz w:val="20"/>
              </w:rPr>
              <w:t xml:space="preserve">The </w:t>
            </w:r>
            <w:r w:rsidRPr="00087373">
              <w:rPr>
                <w:i/>
                <w:sz w:val="20"/>
              </w:rPr>
              <w:t>user system</w:t>
            </w:r>
            <w:r w:rsidRPr="00087373">
              <w:rPr>
                <w:sz w:val="20"/>
              </w:rPr>
              <w:t xml:space="preserve"> includes any </w:t>
            </w:r>
            <w:r w:rsidRPr="00087373">
              <w:rPr>
                <w:i/>
                <w:sz w:val="20"/>
              </w:rPr>
              <w:t>remote transmission assets</w:t>
            </w:r>
            <w:r w:rsidRPr="00087373">
              <w:rPr>
                <w:sz w:val="20"/>
              </w:rPr>
              <w:t xml:space="preserve"> operated by such user or other person and any plant and/or apparatus and meters owned or operated by the user or other person in connection with the distribution of electricity but do not include any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982A06" w:rsidRPr="00087373" w14:paraId="7F269B5C" w14:textId="77777777" w:rsidTr="003C2354">
        <w:trPr>
          <w:cantSplit/>
        </w:trPr>
        <w:tc>
          <w:tcPr>
            <w:tcW w:w="3261" w:type="dxa"/>
          </w:tcPr>
          <w:p w14:paraId="2D804922" w14:textId="77777777" w:rsidR="00982A06" w:rsidRPr="00087373" w:rsidRDefault="00982A06" w:rsidP="00982A06">
            <w:pPr>
              <w:spacing w:after="120"/>
              <w:jc w:val="left"/>
              <w:rPr>
                <w:sz w:val="20"/>
              </w:rPr>
            </w:pPr>
            <w:r w:rsidRPr="00087373">
              <w:rPr>
                <w:sz w:val="20"/>
              </w:rPr>
              <w:t>User System Interface Point (USIP)</w:t>
            </w:r>
          </w:p>
        </w:tc>
        <w:tc>
          <w:tcPr>
            <w:tcW w:w="5046" w:type="dxa"/>
          </w:tcPr>
          <w:p w14:paraId="2D8269EE" w14:textId="77777777" w:rsidR="00982A06" w:rsidRPr="00087373" w:rsidRDefault="00982A06" w:rsidP="00982A06">
            <w:pPr>
              <w:spacing w:after="120"/>
              <w:rPr>
                <w:sz w:val="20"/>
              </w:rPr>
            </w:pPr>
            <w:r w:rsidRPr="00087373">
              <w:rPr>
                <w:sz w:val="20"/>
              </w:rPr>
              <w:t xml:space="preserve">A point at which an </w:t>
            </w:r>
            <w:r w:rsidRPr="00087373">
              <w:rPr>
                <w:i/>
                <w:sz w:val="20"/>
              </w:rPr>
              <w:t>offshore transmission system</w:t>
            </w:r>
            <w:r w:rsidRPr="00087373">
              <w:rPr>
                <w:sz w:val="20"/>
              </w:rPr>
              <w:t xml:space="preserve">, which is directly connected to a </w:t>
            </w:r>
            <w:r w:rsidRPr="00087373">
              <w:rPr>
                <w:i/>
                <w:sz w:val="20"/>
              </w:rPr>
              <w:t xml:space="preserve">user system, </w:t>
            </w:r>
            <w:r w:rsidRPr="00087373">
              <w:rPr>
                <w:sz w:val="20"/>
              </w:rPr>
              <w:t>connects to the</w:t>
            </w:r>
            <w:r w:rsidRPr="00087373">
              <w:rPr>
                <w:i/>
                <w:sz w:val="20"/>
              </w:rPr>
              <w:t xml:space="preserve"> user system. </w:t>
            </w:r>
            <w:r w:rsidRPr="00087373">
              <w:rPr>
                <w:sz w:val="20"/>
              </w:rPr>
              <w:t xml:space="preserve">The </w:t>
            </w:r>
            <w:r w:rsidRPr="00087373">
              <w:rPr>
                <w:i/>
                <w:sz w:val="20"/>
              </w:rPr>
              <w:t>user system 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 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equivalent point on either the lower voltage (LV) busbars or the higher voltage (HV) </w:t>
            </w:r>
            <w:r w:rsidRPr="00087373">
              <w:rPr>
                <w:i/>
                <w:sz w:val="20"/>
              </w:rPr>
              <w:t>busbars</w:t>
            </w:r>
            <w:r w:rsidRPr="00087373">
              <w:rPr>
                <w:sz w:val="20"/>
              </w:rPr>
              <w:t xml:space="preserve"> as may be determined by the relevant </w:t>
            </w:r>
            <w:r w:rsidRPr="00087373">
              <w:rPr>
                <w:i/>
                <w:sz w:val="20"/>
              </w:rPr>
              <w:t>transmission licensee</w:t>
            </w:r>
            <w:r w:rsidRPr="00087373">
              <w:rPr>
                <w:sz w:val="20"/>
              </w:rPr>
              <w:t xml:space="preserve"> and </w:t>
            </w:r>
            <w:r w:rsidRPr="00087373">
              <w:rPr>
                <w:i/>
                <w:sz w:val="20"/>
              </w:rPr>
              <w:t xml:space="preserve">distribution licensee. </w:t>
            </w:r>
            <w:r w:rsidRPr="00087373">
              <w:rPr>
                <w:sz w:val="20"/>
              </w:rPr>
              <w:t xml:space="preserve">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user system 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distribution owner, the </w:t>
            </w:r>
            <w:r w:rsidRPr="00087373">
              <w:rPr>
                <w:i/>
                <w:sz w:val="20"/>
              </w:rPr>
              <w:t>user system</w:t>
            </w:r>
            <w:r w:rsidRPr="00087373">
              <w:rPr>
                <w:sz w:val="20"/>
              </w:rPr>
              <w:t xml:space="preserve"> </w:t>
            </w:r>
            <w:r w:rsidRPr="00087373">
              <w:rPr>
                <w:i/>
                <w:sz w:val="20"/>
              </w:rPr>
              <w:t>interface point</w:t>
            </w:r>
            <w:r w:rsidRPr="00087373">
              <w:rPr>
                <w:sz w:val="20"/>
              </w:rPr>
              <w:t xml:space="preserve">  would be on the LV </w:t>
            </w:r>
            <w:r w:rsidRPr="00087373">
              <w:rPr>
                <w:i/>
                <w:sz w:val="20"/>
              </w:rPr>
              <w:t>busbars.</w:t>
            </w:r>
            <w:r w:rsidRPr="00087373">
              <w:rPr>
                <w:sz w:val="20"/>
              </w:rPr>
              <w:t xml:space="preserve"> </w:t>
            </w:r>
          </w:p>
        </w:tc>
      </w:tr>
      <w:tr w:rsidR="00982A06" w:rsidRPr="00087373" w14:paraId="47376C64" w14:textId="77777777" w:rsidTr="003C2354">
        <w:trPr>
          <w:cantSplit/>
        </w:trPr>
        <w:tc>
          <w:tcPr>
            <w:tcW w:w="3261" w:type="dxa"/>
          </w:tcPr>
          <w:p w14:paraId="072318B4" w14:textId="77777777" w:rsidR="00982A06" w:rsidRPr="00087373" w:rsidRDefault="00982A06" w:rsidP="00982A06">
            <w:pPr>
              <w:spacing w:after="120"/>
              <w:jc w:val="left"/>
              <w:rPr>
                <w:sz w:val="20"/>
              </w:rPr>
            </w:pPr>
          </w:p>
        </w:tc>
        <w:tc>
          <w:tcPr>
            <w:tcW w:w="5046" w:type="dxa"/>
          </w:tcPr>
          <w:p w14:paraId="687763AA" w14:textId="77777777" w:rsidR="00982A06" w:rsidRPr="00087373" w:rsidRDefault="00982A06" w:rsidP="00982A06">
            <w:pPr>
              <w:spacing w:after="120"/>
              <w:rPr>
                <w:sz w:val="20"/>
              </w:rPr>
            </w:pPr>
          </w:p>
        </w:tc>
      </w:tr>
      <w:tr w:rsidR="00982A06" w:rsidRPr="00087373" w14:paraId="64158409" w14:textId="77777777" w:rsidTr="003C2354">
        <w:trPr>
          <w:cantSplit/>
        </w:trPr>
        <w:tc>
          <w:tcPr>
            <w:tcW w:w="3261" w:type="dxa"/>
          </w:tcPr>
          <w:p w14:paraId="344606EE" w14:textId="77777777" w:rsidR="00982A06" w:rsidRPr="00087373" w:rsidRDefault="00982A06" w:rsidP="00982A06">
            <w:pPr>
              <w:spacing w:after="120"/>
              <w:jc w:val="left"/>
              <w:rPr>
                <w:sz w:val="20"/>
              </w:rPr>
            </w:pPr>
            <w:r w:rsidRPr="00087373">
              <w:rPr>
                <w:sz w:val="20"/>
              </w:rPr>
              <w:t>Voltage Collapse</w:t>
            </w:r>
          </w:p>
        </w:tc>
        <w:tc>
          <w:tcPr>
            <w:tcW w:w="5046" w:type="dxa"/>
          </w:tcPr>
          <w:p w14:paraId="7D84A0B0" w14:textId="77777777" w:rsidR="00982A06" w:rsidRPr="00087373" w:rsidRDefault="00982A06" w:rsidP="00982A06">
            <w:pPr>
              <w:spacing w:after="120"/>
              <w:rPr>
                <w:sz w:val="20"/>
              </w:rPr>
            </w:pPr>
            <w:r w:rsidRPr="00087373">
              <w:rPr>
                <w:sz w:val="20"/>
              </w:rPr>
              <w:t xml:space="preserve">Where progressive, </w:t>
            </w:r>
            <w:proofErr w:type="gramStart"/>
            <w:r w:rsidRPr="00087373">
              <w:rPr>
                <w:sz w:val="20"/>
              </w:rPr>
              <w:t>fast</w:t>
            </w:r>
            <w:proofErr w:type="gramEnd"/>
            <w:r w:rsidRPr="00087373">
              <w:rPr>
                <w:sz w:val="20"/>
              </w:rPr>
              <w:t xml:space="preserve"> or slow voltage decrease or increase develops such that it can lead to either tripping of </w:t>
            </w:r>
            <w:r w:rsidRPr="00087373">
              <w:rPr>
                <w:i/>
                <w:sz w:val="20"/>
              </w:rPr>
              <w:t xml:space="preserve">generating units </w:t>
            </w:r>
            <w:r w:rsidRPr="00087373">
              <w:rPr>
                <w:sz w:val="20"/>
              </w:rPr>
              <w:t>and/or loss of demand.</w:t>
            </w:r>
          </w:p>
        </w:tc>
      </w:tr>
      <w:tr w:rsidR="00982A06" w:rsidRPr="00087373" w14:paraId="7E2790BC" w14:textId="77777777" w:rsidTr="003C2354">
        <w:trPr>
          <w:cantSplit/>
        </w:trPr>
        <w:tc>
          <w:tcPr>
            <w:tcW w:w="3261" w:type="dxa"/>
          </w:tcPr>
          <w:p w14:paraId="2877301A" w14:textId="77777777" w:rsidR="00982A06" w:rsidRPr="00087373" w:rsidRDefault="00982A06" w:rsidP="00982A06">
            <w:pPr>
              <w:spacing w:after="120"/>
              <w:jc w:val="left"/>
              <w:rPr>
                <w:sz w:val="20"/>
              </w:rPr>
            </w:pPr>
          </w:p>
        </w:tc>
        <w:tc>
          <w:tcPr>
            <w:tcW w:w="5046" w:type="dxa"/>
          </w:tcPr>
          <w:p w14:paraId="7F7D1F52" w14:textId="77777777" w:rsidR="00982A06" w:rsidRPr="00087373" w:rsidRDefault="00982A06" w:rsidP="00982A06">
            <w:pPr>
              <w:spacing w:after="120"/>
              <w:rPr>
                <w:sz w:val="20"/>
              </w:rPr>
            </w:pPr>
          </w:p>
        </w:tc>
      </w:tr>
      <w:tr w:rsidR="00982A06" w:rsidRPr="00087373" w14:paraId="63A46075" w14:textId="77777777" w:rsidTr="003C2354">
        <w:trPr>
          <w:cantSplit/>
        </w:trPr>
        <w:tc>
          <w:tcPr>
            <w:tcW w:w="3261" w:type="dxa"/>
          </w:tcPr>
          <w:p w14:paraId="4EE8778E" w14:textId="77777777" w:rsidR="00982A06" w:rsidRPr="00087373" w:rsidRDefault="00982A06" w:rsidP="00982A06">
            <w:pPr>
              <w:spacing w:after="120"/>
              <w:jc w:val="left"/>
              <w:rPr>
                <w:sz w:val="20"/>
              </w:rPr>
            </w:pPr>
            <w:r w:rsidRPr="00087373">
              <w:rPr>
                <w:sz w:val="20"/>
              </w:rPr>
              <w:t>Voltage Step Change</w:t>
            </w:r>
          </w:p>
        </w:tc>
        <w:tc>
          <w:tcPr>
            <w:tcW w:w="5046" w:type="dxa"/>
          </w:tcPr>
          <w:p w14:paraId="473F54C8" w14:textId="77777777" w:rsidR="00982A06" w:rsidRPr="00087373" w:rsidRDefault="00982A06" w:rsidP="00982A06">
            <w:pPr>
              <w:spacing w:after="120"/>
              <w:rPr>
                <w:sz w:val="20"/>
              </w:rPr>
            </w:pPr>
            <w:r w:rsidRPr="00087373">
              <w:rPr>
                <w:sz w:val="20"/>
              </w:rPr>
              <w:t xml:space="preserve">The difference in voltage between that immediately before a </w:t>
            </w:r>
            <w:r w:rsidRPr="00087373">
              <w:rPr>
                <w:i/>
                <w:sz w:val="20"/>
              </w:rPr>
              <w:t>secured event</w:t>
            </w:r>
            <w:r w:rsidRPr="00087373">
              <w:rPr>
                <w:sz w:val="20"/>
              </w:rPr>
              <w:t xml:space="preserve"> or operational switching and that at the end of the </w:t>
            </w:r>
            <w:r w:rsidRPr="00087373">
              <w:rPr>
                <w:i/>
                <w:sz w:val="20"/>
              </w:rPr>
              <w:t>transient time phase</w:t>
            </w:r>
            <w:r w:rsidRPr="00087373">
              <w:rPr>
                <w:sz w:val="20"/>
              </w:rPr>
              <w:t xml:space="preserve"> after the event.</w:t>
            </w:r>
          </w:p>
        </w:tc>
      </w:tr>
    </w:tbl>
    <w:p w14:paraId="3415669C" w14:textId="77777777" w:rsidR="0032245E" w:rsidRPr="00087373" w:rsidRDefault="0032245E" w:rsidP="00B83BC8">
      <w:pPr>
        <w:ind w:left="2410" w:hanging="2410"/>
        <w:rPr>
          <w:b/>
          <w:sz w:val="28"/>
          <w:szCs w:val="28"/>
        </w:rPr>
      </w:pPr>
    </w:p>
    <w:p w14:paraId="340E3D0C" w14:textId="77777777" w:rsidR="003C527E" w:rsidRPr="00087373" w:rsidRDefault="0032245E" w:rsidP="00B83BC8">
      <w:pPr>
        <w:ind w:left="2410" w:hanging="2410"/>
        <w:rPr>
          <w:b/>
          <w:sz w:val="28"/>
          <w:szCs w:val="28"/>
        </w:rPr>
      </w:pPr>
      <w:r w:rsidRPr="00087373">
        <w:rPr>
          <w:b/>
          <w:sz w:val="28"/>
          <w:szCs w:val="28"/>
        </w:rPr>
        <w:br w:type="page"/>
      </w:r>
      <w:r w:rsidR="00960D86" w:rsidRPr="00087373">
        <w:rPr>
          <w:b/>
          <w:sz w:val="28"/>
          <w:szCs w:val="28"/>
        </w:rPr>
        <w:lastRenderedPageBreak/>
        <w:t>A</w:t>
      </w:r>
      <w:r w:rsidR="003237E0" w:rsidRPr="00087373">
        <w:rPr>
          <w:b/>
          <w:sz w:val="28"/>
          <w:szCs w:val="28"/>
        </w:rPr>
        <w:t>ppendix</w:t>
      </w:r>
      <w:r w:rsidR="00A14455" w:rsidRPr="00087373">
        <w:rPr>
          <w:b/>
          <w:sz w:val="28"/>
          <w:szCs w:val="28"/>
        </w:rPr>
        <w:t xml:space="preserve"> </w:t>
      </w:r>
      <w:r w:rsidR="003D4C13" w:rsidRPr="00087373">
        <w:rPr>
          <w:b/>
          <w:sz w:val="28"/>
          <w:szCs w:val="28"/>
        </w:rPr>
        <w:t>A</w:t>
      </w:r>
      <w:r w:rsidR="003D4C13" w:rsidRPr="00087373">
        <w:rPr>
          <w:b/>
          <w:sz w:val="28"/>
          <w:szCs w:val="28"/>
        </w:rPr>
        <w:tab/>
      </w:r>
      <w:r w:rsidR="003011FE" w:rsidRPr="00087373">
        <w:rPr>
          <w:b/>
          <w:sz w:val="28"/>
          <w:szCs w:val="28"/>
        </w:rPr>
        <w:t>Recommended Substation Configuration and Switching Arrangements</w:t>
      </w:r>
    </w:p>
    <w:p w14:paraId="2148CF0D" w14:textId="77777777" w:rsidR="009A3146" w:rsidRPr="00087373" w:rsidRDefault="009A3146" w:rsidP="003C527E"/>
    <w:p w14:paraId="013BE976" w14:textId="77777777" w:rsidR="00E40378" w:rsidRPr="00087373" w:rsidRDefault="00E40378" w:rsidP="00E40378">
      <w:pPr>
        <w:rPr>
          <w:b/>
          <w:u w:val="single"/>
        </w:rPr>
      </w:pPr>
      <w:r w:rsidRPr="00087373">
        <w:rPr>
          <w:b/>
          <w:u w:val="single"/>
        </w:rPr>
        <w:t xml:space="preserve">Part 1 – </w:t>
      </w:r>
      <w:r w:rsidRPr="00087373">
        <w:rPr>
          <w:b/>
          <w:i/>
          <w:u w:val="single"/>
        </w:rPr>
        <w:t>Onshore Transmission System</w:t>
      </w:r>
    </w:p>
    <w:p w14:paraId="72780F22" w14:textId="77777777" w:rsidR="00E13EC1" w:rsidRPr="00087373" w:rsidRDefault="00E13EC1" w:rsidP="00E40378">
      <w:pPr>
        <w:rPr>
          <w:b/>
          <w:u w:val="single"/>
        </w:rPr>
      </w:pPr>
    </w:p>
    <w:p w14:paraId="02E97F32" w14:textId="77777777" w:rsidR="00E13EC1" w:rsidRPr="00087373" w:rsidRDefault="00E13EC1" w:rsidP="00E13EC1">
      <w:pPr>
        <w:ind w:left="720" w:hanging="720"/>
      </w:pPr>
      <w:r w:rsidRPr="00087373">
        <w:t>A.1</w:t>
      </w:r>
      <w:r w:rsidRPr="00087373">
        <w:tab/>
        <w:t>The recommendations set out in paragraphs A.2 to A.6 apply to</w:t>
      </w:r>
      <w:r w:rsidR="009254E7" w:rsidRPr="00087373">
        <w:t xml:space="preserve"> the</w:t>
      </w:r>
      <w:r w:rsidRPr="00087373">
        <w:t xml:space="preserve"> </w:t>
      </w:r>
      <w:r w:rsidRPr="00087373">
        <w:rPr>
          <w:i/>
        </w:rPr>
        <w:t>onshore transmission system</w:t>
      </w:r>
    </w:p>
    <w:p w14:paraId="52C15922" w14:textId="77777777" w:rsidR="00210558" w:rsidRDefault="00210558" w:rsidP="00210558">
      <w:pPr>
        <w:pStyle w:val="Appendixlevel2"/>
        <w:numPr>
          <w:ilvl w:val="0"/>
          <w:numId w:val="0"/>
        </w:numPr>
      </w:pPr>
    </w:p>
    <w:p w14:paraId="5E85617E" w14:textId="77777777" w:rsidR="00E40378" w:rsidRPr="00087373" w:rsidRDefault="00E13EC1" w:rsidP="00210558">
      <w:pPr>
        <w:pStyle w:val="Appendixlevel2"/>
        <w:numPr>
          <w:ilvl w:val="0"/>
          <w:numId w:val="0"/>
        </w:numPr>
      </w:pPr>
      <w:r w:rsidRPr="00087373">
        <w:t>A.2</w:t>
      </w:r>
      <w:r w:rsidRPr="00087373">
        <w:tab/>
      </w:r>
      <w:r w:rsidR="00E40378" w:rsidRPr="00087373">
        <w:t xml:space="preserve">The key factors which must be considered when planning </w:t>
      </w:r>
      <w:r w:rsidR="0098771B" w:rsidRPr="00087373">
        <w:t xml:space="preserve">the </w:t>
      </w:r>
      <w:r w:rsidR="00256E89" w:rsidRPr="00087373">
        <w:rPr>
          <w:i/>
        </w:rPr>
        <w:t>onshore transmission system</w:t>
      </w:r>
      <w:r w:rsidR="00256E89" w:rsidRPr="00087373">
        <w:t xml:space="preserve"> </w:t>
      </w:r>
      <w:r w:rsidR="00E40378" w:rsidRPr="00087373">
        <w:t>substation</w:t>
      </w:r>
      <w:r w:rsidR="00256E89" w:rsidRPr="00087373">
        <w:t xml:space="preserve"> </w:t>
      </w:r>
      <w:r w:rsidR="00E40378" w:rsidRPr="00087373">
        <w:t>include:</w:t>
      </w:r>
    </w:p>
    <w:p w14:paraId="3DF9FE15" w14:textId="77777777" w:rsidR="00E40378" w:rsidRPr="00087373" w:rsidRDefault="00E13EC1" w:rsidP="003D4C13">
      <w:pPr>
        <w:pStyle w:val="Appendixlevel3"/>
        <w:numPr>
          <w:ilvl w:val="0"/>
          <w:numId w:val="0"/>
        </w:numPr>
        <w:ind w:left="1560" w:hanging="851"/>
      </w:pPr>
      <w:r w:rsidRPr="00087373">
        <w:t>A.2</w:t>
      </w:r>
      <w:r w:rsidR="00E40378" w:rsidRPr="00087373">
        <w:t>.1</w:t>
      </w:r>
      <w:r w:rsidR="00E40378" w:rsidRPr="00087373">
        <w:tab/>
        <w:t xml:space="preserve">Security and Quality of Supply - Relevant criteria are presented in Sections </w:t>
      </w:r>
      <w:r w:rsidR="007922B8" w:rsidRPr="00087373">
        <w:t>2, 3 and 4.</w:t>
      </w:r>
    </w:p>
    <w:p w14:paraId="3A954744"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.2</w:t>
      </w:r>
      <w:r w:rsidRPr="00087373">
        <w:tab/>
        <w:t>Extendibility - The design should allow for the forecast need for future extensions.</w:t>
      </w:r>
    </w:p>
    <w:p w14:paraId="0BDBDB2A"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.3</w:t>
      </w:r>
      <w:r w:rsidRPr="00087373">
        <w:tab/>
        <w:t>Maintainability - The design must take account of the practicalities of maintaining the substation and associated circuits.</w:t>
      </w:r>
    </w:p>
    <w:p w14:paraId="0C739D79"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.4</w:t>
      </w:r>
      <w:r w:rsidRPr="00087373">
        <w:tab/>
        <w:t>Operational Flexibility - The physical layout of individual circuits and groups of circuits must permit the required power flow control.</w:t>
      </w:r>
    </w:p>
    <w:p w14:paraId="4A6CDBCF"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.5</w:t>
      </w:r>
      <w:r w:rsidRPr="00087373">
        <w:tab/>
        <w:t>Protection Arrangements - The design must allow for adequate protection of each system element.</w:t>
      </w:r>
    </w:p>
    <w:p w14:paraId="4D397E86"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.6</w:t>
      </w:r>
      <w:r w:rsidRPr="00087373">
        <w:tab/>
        <w:t xml:space="preserve">Short Circuit Limitations - </w:t>
      </w:r>
      <w:proofErr w:type="gramStart"/>
      <w:r w:rsidRPr="00087373">
        <w:t>In order to</w:t>
      </w:r>
      <w:proofErr w:type="gramEnd"/>
      <w:r w:rsidRPr="00087373">
        <w:t xml:space="preserve">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31B7AAD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.7</w:t>
      </w:r>
      <w:r w:rsidRPr="00087373">
        <w:tab/>
        <w:t>Land Area - The low availability and/or high cost of land particularly in densely populated areas may place a restriction on the size and consequent layout of the substation.</w:t>
      </w:r>
    </w:p>
    <w:p w14:paraId="6E2254A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.8</w:t>
      </w:r>
      <w:r w:rsidRPr="00087373">
        <w:tab/>
        <w:t>Cost</w:t>
      </w:r>
    </w:p>
    <w:p w14:paraId="36171E68" w14:textId="77777777" w:rsidR="00E40378" w:rsidRPr="00087373" w:rsidRDefault="006F5AB9" w:rsidP="00210558">
      <w:pPr>
        <w:pStyle w:val="Appendixlevel2"/>
        <w:numPr>
          <w:ilvl w:val="0"/>
          <w:numId w:val="0"/>
        </w:numPr>
      </w:pPr>
      <w:r w:rsidRPr="00087373">
        <w:t>A.</w:t>
      </w:r>
      <w:r w:rsidR="00E13EC1" w:rsidRPr="00087373">
        <w:t>3</w:t>
      </w:r>
      <w:r w:rsidRPr="00087373">
        <w:tab/>
      </w:r>
      <w:r w:rsidR="00E40378"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FF6400B" w14:textId="77777777" w:rsidR="00E40378" w:rsidRPr="00087373" w:rsidRDefault="00E40378" w:rsidP="00E40378">
      <w:pPr>
        <w:pStyle w:val="Heading8"/>
      </w:pPr>
      <w:r w:rsidRPr="00087373">
        <w:rPr>
          <w:i/>
        </w:rPr>
        <w:t>Generation Point of Connection</w:t>
      </w:r>
      <w:r w:rsidRPr="00087373">
        <w:t xml:space="preserve"> Substations</w:t>
      </w:r>
    </w:p>
    <w:p w14:paraId="1503ABAF" w14:textId="77777777" w:rsidR="00E40378" w:rsidRPr="00087373" w:rsidRDefault="006F5AB9" w:rsidP="00210558">
      <w:pPr>
        <w:pStyle w:val="Appendixlevel2"/>
        <w:numPr>
          <w:ilvl w:val="0"/>
          <w:numId w:val="0"/>
        </w:numPr>
      </w:pPr>
      <w:r w:rsidRPr="00087373">
        <w:t>A.</w:t>
      </w:r>
      <w:r w:rsidR="00E13EC1" w:rsidRPr="00087373">
        <w:t>4</w:t>
      </w:r>
      <w:r w:rsidRPr="00087373">
        <w:tab/>
      </w:r>
      <w:r w:rsidR="00E40378" w:rsidRPr="00087373">
        <w:t>In accordance with the planning criteria for generation connection set out in Section</w:t>
      </w:r>
      <w:r w:rsidR="00BE1237" w:rsidRPr="00087373">
        <w:t xml:space="preserve"> 2</w:t>
      </w:r>
      <w:r w:rsidR="00E40378" w:rsidRPr="00087373">
        <w:t xml:space="preserve">, </w:t>
      </w:r>
      <w:r w:rsidR="00E40378" w:rsidRPr="00087373">
        <w:rPr>
          <w:i/>
        </w:rPr>
        <w:t>generation point of connection</w:t>
      </w:r>
      <w:r w:rsidR="00E40378" w:rsidRPr="00087373">
        <w:t xml:space="preserve"> substations should:</w:t>
      </w:r>
    </w:p>
    <w:p w14:paraId="48DE0934" w14:textId="77777777" w:rsidR="00E40378" w:rsidRPr="00087373" w:rsidRDefault="00E13EC1" w:rsidP="003D4C13">
      <w:pPr>
        <w:pStyle w:val="Appendixlevel3"/>
        <w:numPr>
          <w:ilvl w:val="0"/>
          <w:numId w:val="0"/>
        </w:numPr>
        <w:ind w:left="1560" w:hanging="840"/>
      </w:pPr>
      <w:r w:rsidRPr="00087373">
        <w:t>A.4.1</w:t>
      </w:r>
      <w:r w:rsidRPr="00087373">
        <w:tab/>
      </w:r>
      <w:r w:rsidR="00E40378" w:rsidRPr="00087373">
        <w:t xml:space="preserve">have a double </w:t>
      </w:r>
      <w:r w:rsidR="00E40378" w:rsidRPr="00087373">
        <w:rPr>
          <w:i/>
        </w:rPr>
        <w:t>busbar</w:t>
      </w:r>
      <w:r w:rsidR="00E40378" w:rsidRPr="00087373">
        <w:t xml:space="preserve"> design (</w:t>
      </w:r>
      <w:proofErr w:type="gramStart"/>
      <w:r w:rsidR="00E40378" w:rsidRPr="00087373">
        <w:t>i.e.</w:t>
      </w:r>
      <w:proofErr w:type="gramEnd"/>
      <w:r w:rsidR="00E40378" w:rsidRPr="00087373">
        <w:t xml:space="preserve"> with main and reserve </w:t>
      </w:r>
      <w:r w:rsidR="00E40378" w:rsidRPr="00087373">
        <w:rPr>
          <w:i/>
        </w:rPr>
        <w:t>busbars</w:t>
      </w:r>
      <w:r w:rsidR="00E40378" w:rsidRPr="00087373">
        <w:t xml:space="preserve"> such that </w:t>
      </w:r>
      <w:r w:rsidR="00E40378" w:rsidRPr="00087373">
        <w:rPr>
          <w:i/>
        </w:rPr>
        <w:t>generation circuits</w:t>
      </w:r>
      <w:r w:rsidR="00E40378" w:rsidRPr="00087373">
        <w:t xml:space="preserve"> and</w:t>
      </w:r>
      <w:r w:rsidR="00F0364B" w:rsidRPr="00087373">
        <w:rPr>
          <w:i/>
        </w:rPr>
        <w:t xml:space="preserve"> onshore</w:t>
      </w:r>
      <w:r w:rsidR="00E40378" w:rsidRPr="00087373">
        <w:t xml:space="preserve"> </w:t>
      </w:r>
      <w:r w:rsidR="00E40378" w:rsidRPr="00087373">
        <w:rPr>
          <w:i/>
        </w:rPr>
        <w:t>transmission circuits</w:t>
      </w:r>
      <w:r w:rsidR="00E40378" w:rsidRPr="00087373">
        <w:t xml:space="preserve"> may be selected to either);</w:t>
      </w:r>
    </w:p>
    <w:p w14:paraId="0913E550" w14:textId="77777777" w:rsidR="00E40378" w:rsidRPr="00087373" w:rsidRDefault="00E13EC1" w:rsidP="003D4C13">
      <w:pPr>
        <w:pStyle w:val="Appendixlevel3"/>
        <w:numPr>
          <w:ilvl w:val="0"/>
          <w:numId w:val="0"/>
        </w:numPr>
        <w:ind w:left="1560" w:hanging="840"/>
      </w:pPr>
      <w:r w:rsidRPr="00087373">
        <w:lastRenderedPageBreak/>
        <w:t>A.4.2</w:t>
      </w:r>
      <w:r w:rsidRPr="00087373">
        <w:tab/>
      </w:r>
      <w:r w:rsidR="00E40378" w:rsidRPr="00087373">
        <w:t xml:space="preserve">have sufficient </w:t>
      </w:r>
      <w:r w:rsidR="00E40378" w:rsidRPr="00087373">
        <w:rPr>
          <w:i/>
        </w:rPr>
        <w:t>busbar</w:t>
      </w:r>
      <w:r w:rsidR="00E40378" w:rsidRPr="00087373">
        <w:t xml:space="preserve"> sections to permit the requirements of paragraph </w:t>
      </w:r>
      <w:r w:rsidR="00BE1237" w:rsidRPr="00087373">
        <w:t>2.6</w:t>
      </w:r>
      <w:r w:rsidR="00E40378" w:rsidRPr="00087373">
        <w:t xml:space="preserve"> to be met without splitting the substation during maintenance of </w:t>
      </w:r>
      <w:r w:rsidR="00E40378" w:rsidRPr="00087373">
        <w:rPr>
          <w:i/>
        </w:rPr>
        <w:t>busbar</w:t>
      </w:r>
      <w:r w:rsidR="00E40378" w:rsidRPr="00087373">
        <w:t xml:space="preserve"> sections;</w:t>
      </w:r>
    </w:p>
    <w:p w14:paraId="5B50E43C" w14:textId="77777777" w:rsidR="00E40378" w:rsidRPr="00087373" w:rsidRDefault="00E13EC1" w:rsidP="003D4C13">
      <w:pPr>
        <w:pStyle w:val="Appendixlevel3"/>
        <w:numPr>
          <w:ilvl w:val="0"/>
          <w:numId w:val="0"/>
        </w:numPr>
        <w:ind w:left="1560" w:hanging="840"/>
      </w:pPr>
      <w:r w:rsidRPr="00087373">
        <w:t>A.4.3</w:t>
      </w:r>
      <w:r w:rsidRPr="00087373">
        <w:tab/>
      </w:r>
      <w:r w:rsidR="00E40378" w:rsidRPr="00087373">
        <w:t xml:space="preserve">have sufficient </w:t>
      </w:r>
      <w:r w:rsidR="00E40378" w:rsidRPr="00087373">
        <w:rPr>
          <w:i/>
        </w:rPr>
        <w:t>busbar</w:t>
      </w:r>
      <w:r w:rsidR="00E40378" w:rsidRPr="00087373">
        <w:t xml:space="preserve"> coupler and/or </w:t>
      </w:r>
      <w:r w:rsidR="00E40378" w:rsidRPr="00087373">
        <w:rPr>
          <w:i/>
        </w:rPr>
        <w:t>busbar</w:t>
      </w:r>
      <w:r w:rsidR="00E40378" w:rsidRPr="00087373">
        <w:t xml:space="preserve"> section circuit breakers so that each section of the main and reserve </w:t>
      </w:r>
      <w:r w:rsidR="00E40378" w:rsidRPr="00087373">
        <w:rPr>
          <w:i/>
        </w:rPr>
        <w:t>busbar</w:t>
      </w:r>
      <w:r w:rsidR="00E40378" w:rsidRPr="00087373">
        <w:t xml:space="preserve"> may be energised using either a </w:t>
      </w:r>
      <w:r w:rsidR="00E40378" w:rsidRPr="00087373">
        <w:rPr>
          <w:i/>
        </w:rPr>
        <w:t>busbar</w:t>
      </w:r>
      <w:r w:rsidR="00E40378" w:rsidRPr="00087373">
        <w:t xml:space="preserve"> coupler or </w:t>
      </w:r>
      <w:r w:rsidR="00E40378" w:rsidRPr="00087373">
        <w:rPr>
          <w:i/>
        </w:rPr>
        <w:t>busbar</w:t>
      </w:r>
      <w:r w:rsidR="00E40378" w:rsidRPr="00087373">
        <w:t xml:space="preserve"> section circuit breaker;</w:t>
      </w:r>
    </w:p>
    <w:p w14:paraId="4950B826" w14:textId="77777777" w:rsidR="00E40378" w:rsidRPr="00087373" w:rsidRDefault="00E13EC1" w:rsidP="003D4C13">
      <w:pPr>
        <w:pStyle w:val="Appendixlevel3"/>
        <w:numPr>
          <w:ilvl w:val="0"/>
          <w:numId w:val="0"/>
        </w:numPr>
        <w:ind w:left="1560" w:hanging="840"/>
      </w:pPr>
      <w:r w:rsidRPr="00087373">
        <w:t>A.4.4</w:t>
      </w:r>
      <w:r w:rsidRPr="00087373">
        <w:tab/>
      </w:r>
      <w:r w:rsidR="00E40378" w:rsidRPr="00087373">
        <w:t xml:space="preserve">have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38B5684A" w14:textId="77777777" w:rsidR="00E40378" w:rsidRPr="00087373" w:rsidRDefault="00E13EC1" w:rsidP="001A72BF">
      <w:pPr>
        <w:pStyle w:val="Appendixlevel3"/>
        <w:numPr>
          <w:ilvl w:val="0"/>
          <w:numId w:val="0"/>
        </w:numPr>
        <w:ind w:left="1560" w:hanging="840"/>
      </w:pPr>
      <w:r w:rsidRPr="00087373">
        <w:t>A.4.5</w:t>
      </w:r>
      <w:r w:rsidRPr="00087373">
        <w:tab/>
      </w:r>
      <w:r w:rsidR="00E40378" w:rsidRPr="00087373">
        <w:t xml:space="preserve">have sufficient facilities to permit the transfer of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from one section of the main </w:t>
      </w:r>
      <w:r w:rsidR="00E40378" w:rsidRPr="00087373">
        <w:rPr>
          <w:i/>
        </w:rPr>
        <w:t>busbar</w:t>
      </w:r>
      <w:r w:rsidR="00E40378" w:rsidRPr="00087373">
        <w:t xml:space="preserve"> to another.</w:t>
      </w:r>
    </w:p>
    <w:p w14:paraId="226EBA99" w14:textId="77777777" w:rsidR="00E40378" w:rsidRPr="00087373" w:rsidRDefault="00E40378" w:rsidP="00E40378">
      <w:pPr>
        <w:pStyle w:val="Heading8"/>
        <w:rPr>
          <w:i/>
        </w:rPr>
      </w:pPr>
      <w:r w:rsidRPr="00087373">
        <w:rPr>
          <w:i/>
        </w:rPr>
        <w:t>Marshalling Substations</w:t>
      </w:r>
    </w:p>
    <w:p w14:paraId="0CF93FA6" w14:textId="77777777" w:rsidR="00E40378" w:rsidRPr="00087373" w:rsidRDefault="006F5AB9" w:rsidP="00210558">
      <w:pPr>
        <w:pStyle w:val="Appendixlevel2"/>
        <w:numPr>
          <w:ilvl w:val="0"/>
          <w:numId w:val="0"/>
        </w:numPr>
      </w:pPr>
      <w:r w:rsidRPr="00087373">
        <w:t>A.</w:t>
      </w:r>
      <w:r w:rsidR="00E13EC1" w:rsidRPr="00087373">
        <w:t>5</w:t>
      </w:r>
      <w:r w:rsidR="001A72BF" w:rsidRPr="00087373">
        <w:tab/>
        <w:t>Marshalling substations should:</w:t>
      </w:r>
    </w:p>
    <w:p w14:paraId="510B8265" w14:textId="77777777" w:rsidR="00E40378" w:rsidRPr="00087373" w:rsidRDefault="00E13EC1" w:rsidP="00097E09">
      <w:pPr>
        <w:pStyle w:val="Appendixlevel3"/>
        <w:numPr>
          <w:ilvl w:val="0"/>
          <w:numId w:val="0"/>
        </w:numPr>
        <w:ind w:left="1560" w:hanging="840"/>
      </w:pPr>
      <w:r w:rsidRPr="00087373">
        <w:t>A.5.1</w:t>
      </w:r>
      <w:r w:rsidRPr="00087373">
        <w:tab/>
      </w:r>
      <w:r w:rsidR="00E40378" w:rsidRPr="00087373">
        <w:t xml:space="preserve">have a double </w:t>
      </w:r>
      <w:r w:rsidR="00E40378" w:rsidRPr="00087373">
        <w:rPr>
          <w:i/>
        </w:rPr>
        <w:t>busbar</w:t>
      </w:r>
      <w:r w:rsidR="00E40378" w:rsidRPr="00087373">
        <w:t xml:space="preserve"> design (</w:t>
      </w:r>
      <w:proofErr w:type="gramStart"/>
      <w:r w:rsidR="00E40378" w:rsidRPr="00087373">
        <w:t>i.e.</w:t>
      </w:r>
      <w:proofErr w:type="gramEnd"/>
      <w:r w:rsidR="00E40378" w:rsidRPr="00087373">
        <w:t xml:space="preserve"> with main and reserve </w:t>
      </w:r>
      <w:r w:rsidR="00E40378" w:rsidRPr="00087373">
        <w:rPr>
          <w:i/>
        </w:rPr>
        <w:t>busbars</w:t>
      </w:r>
      <w:r w:rsidR="00E40378" w:rsidRPr="00087373">
        <w:t xml:space="preserve"> such that </w:t>
      </w:r>
      <w:r w:rsidR="00F0364B" w:rsidRPr="00087373">
        <w:rPr>
          <w:i/>
        </w:rPr>
        <w:t xml:space="preserve">onshore </w:t>
      </w:r>
      <w:r w:rsidR="00E40378" w:rsidRPr="00087373">
        <w:rPr>
          <w:i/>
        </w:rPr>
        <w:t>transmission circuits</w:t>
      </w:r>
      <w:r w:rsidR="00E40378" w:rsidRPr="00087373">
        <w:t xml:space="preserve"> may be selected to either);</w:t>
      </w:r>
    </w:p>
    <w:p w14:paraId="41963448" w14:textId="77777777" w:rsidR="00E40378" w:rsidRPr="00087373" w:rsidRDefault="00E13EC1" w:rsidP="00097E09">
      <w:pPr>
        <w:pStyle w:val="Appendixlevel3"/>
        <w:numPr>
          <w:ilvl w:val="0"/>
          <w:numId w:val="0"/>
        </w:numPr>
        <w:ind w:left="1560" w:hanging="840"/>
      </w:pPr>
      <w:r w:rsidRPr="00087373">
        <w:t>A.5.2</w:t>
      </w:r>
      <w:r w:rsidRPr="00087373">
        <w:tab/>
      </w:r>
      <w:r w:rsidR="00E40378" w:rsidRPr="00087373">
        <w:t xml:space="preserve">have sufficient </w:t>
      </w:r>
      <w:r w:rsidR="00E40378" w:rsidRPr="00087373">
        <w:rPr>
          <w:i/>
        </w:rPr>
        <w:t>busbar</w:t>
      </w:r>
      <w:r w:rsidR="00E40378" w:rsidRPr="00087373">
        <w:t xml:space="preserve"> sections to permit the requirements of paragraphs</w:t>
      </w:r>
      <w:r w:rsidR="00BE1237" w:rsidRPr="00087373">
        <w:t xml:space="preserve"> 2.6</w:t>
      </w:r>
      <w:r w:rsidR="005E2E35" w:rsidRPr="00087373">
        <w:t xml:space="preserve">, </w:t>
      </w:r>
      <w:r w:rsidR="00BE1237" w:rsidRPr="00087373">
        <w:t xml:space="preserve">4.6 </w:t>
      </w:r>
      <w:r w:rsidR="00E40378" w:rsidRPr="00087373">
        <w:t xml:space="preserve">and </w:t>
      </w:r>
      <w:r w:rsidR="00BE1237" w:rsidRPr="00087373">
        <w:t>4.9</w:t>
      </w:r>
      <w:r w:rsidR="00E40378" w:rsidRPr="00087373">
        <w:t xml:space="preserve"> to be met;</w:t>
      </w:r>
    </w:p>
    <w:p w14:paraId="3A6094F5" w14:textId="77777777" w:rsidR="00E40378" w:rsidRPr="00087373" w:rsidRDefault="00E13EC1" w:rsidP="00097E09">
      <w:pPr>
        <w:pStyle w:val="Appendixlevel3"/>
        <w:numPr>
          <w:ilvl w:val="0"/>
          <w:numId w:val="0"/>
        </w:numPr>
        <w:ind w:left="1560" w:hanging="840"/>
      </w:pPr>
      <w:r w:rsidRPr="00087373">
        <w:t>A.5.3</w:t>
      </w:r>
      <w:r w:rsidRPr="00087373">
        <w:tab/>
      </w:r>
      <w:r w:rsidR="00E40378" w:rsidRPr="00087373">
        <w:t xml:space="preserve">have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263F5CF0" w14:textId="77777777" w:rsidR="00E40378" w:rsidRPr="00087373" w:rsidRDefault="00E13EC1" w:rsidP="001A72BF">
      <w:pPr>
        <w:pStyle w:val="Appendixlevel3"/>
        <w:numPr>
          <w:ilvl w:val="0"/>
          <w:numId w:val="0"/>
        </w:numPr>
        <w:ind w:left="1560" w:hanging="840"/>
      </w:pPr>
      <w:r w:rsidRPr="00087373">
        <w:t>A.5.4</w:t>
      </w:r>
      <w:r w:rsidRPr="00087373">
        <w:tab/>
      </w:r>
      <w:r w:rsidR="00E40378" w:rsidRPr="00087373">
        <w:t xml:space="preserve">have sufficient facilities to permit the transfer of </w:t>
      </w:r>
      <w:r w:rsidR="00F0364B" w:rsidRPr="00087373">
        <w:rPr>
          <w:i/>
        </w:rPr>
        <w:t xml:space="preserve">onshore </w:t>
      </w:r>
      <w:r w:rsidR="00E40378" w:rsidRPr="00087373">
        <w:rPr>
          <w:i/>
        </w:rPr>
        <w:t>transmission circuits</w:t>
      </w:r>
      <w:r w:rsidR="005E2E35" w:rsidRPr="00087373">
        <w:t xml:space="preserve"> from one section of </w:t>
      </w:r>
      <w:r w:rsidR="00E40378" w:rsidRPr="00087373">
        <w:rPr>
          <w:i/>
        </w:rPr>
        <w:t>busbar</w:t>
      </w:r>
      <w:r w:rsidR="00E40378" w:rsidRPr="00087373">
        <w:t xml:space="preserve"> to another.</w:t>
      </w:r>
    </w:p>
    <w:p w14:paraId="67DD262C" w14:textId="77777777" w:rsidR="00E40378" w:rsidRPr="00087373" w:rsidRDefault="00E40378" w:rsidP="00E40378">
      <w:pPr>
        <w:pStyle w:val="Heading8"/>
      </w:pPr>
      <w:r w:rsidRPr="00087373">
        <w:rPr>
          <w:i/>
        </w:rPr>
        <w:t>Grid Supply Point</w:t>
      </w:r>
      <w:r w:rsidRPr="00087373">
        <w:t xml:space="preserve"> Substations</w:t>
      </w:r>
    </w:p>
    <w:p w14:paraId="2A0E4EA9" w14:textId="77777777" w:rsidR="00E40378" w:rsidRPr="00087373" w:rsidRDefault="006F5AB9" w:rsidP="00210558">
      <w:pPr>
        <w:pStyle w:val="Appendixlevel2"/>
        <w:numPr>
          <w:ilvl w:val="0"/>
          <w:numId w:val="0"/>
        </w:numPr>
      </w:pPr>
      <w:r w:rsidRPr="00087373">
        <w:t>A.</w:t>
      </w:r>
      <w:r w:rsidR="00E13EC1" w:rsidRPr="00087373">
        <w:t>6</w:t>
      </w:r>
      <w:r w:rsidRPr="00087373">
        <w:tab/>
      </w:r>
      <w:r w:rsidR="00E40378" w:rsidRPr="00087373">
        <w:t>In accordance with the planning criteria for demand connection set out in Section</w:t>
      </w:r>
      <w:r w:rsidR="00BE1237" w:rsidRPr="00087373">
        <w:t xml:space="preserve"> 3</w:t>
      </w:r>
      <w:r w:rsidR="00E40378" w:rsidRPr="00087373">
        <w:t xml:space="preserve">, </w:t>
      </w:r>
      <w:r w:rsidR="00E40378" w:rsidRPr="00087373">
        <w:rPr>
          <w:i/>
        </w:rPr>
        <w:t>GSP</w:t>
      </w:r>
      <w:r w:rsidR="00E40378" w:rsidRPr="00087373">
        <w:t xml:space="preserve"> substations configurations range from a single transformer teed into a</w:t>
      </w:r>
      <w:r w:rsidR="009441E8" w:rsidRPr="00087373">
        <w:t>n</w:t>
      </w:r>
      <w:r w:rsidR="00E40378" w:rsidRPr="00087373">
        <w:t xml:space="preserve"> </w:t>
      </w:r>
      <w:r w:rsidR="00F0364B" w:rsidRPr="00087373">
        <w:rPr>
          <w:i/>
        </w:rPr>
        <w:t xml:space="preserve">onshore </w:t>
      </w:r>
      <w:r w:rsidR="00E40378" w:rsidRPr="00087373">
        <w:rPr>
          <w:i/>
        </w:rPr>
        <w:t>transmission circuit</w:t>
      </w:r>
      <w:r w:rsidR="00E40378" w:rsidRPr="00087373">
        <w:t xml:space="preserve"> to a four switched mesh substation or a double </w:t>
      </w:r>
      <w:r w:rsidR="00E40378" w:rsidRPr="00087373">
        <w:rPr>
          <w:i/>
        </w:rPr>
        <w:t>busbar</w:t>
      </w:r>
      <w:r w:rsidR="00E40378" w:rsidRPr="00087373">
        <w:t xml:space="preserve"> substation. The choice and need for the </w:t>
      </w:r>
      <w:r w:rsidR="00087373" w:rsidRPr="00087373">
        <w:t>extendibility</w:t>
      </w:r>
      <w:r w:rsidR="00E40378" w:rsidRPr="00087373">
        <w:t xml:space="preserve"> will depend on the circumstances as perceived in the planning time phase.</w:t>
      </w:r>
    </w:p>
    <w:p w14:paraId="01EC79B9" w14:textId="77777777" w:rsidR="00E40378" w:rsidRPr="00087373" w:rsidRDefault="00E40378" w:rsidP="00E40378">
      <w:pPr>
        <w:rPr>
          <w:b/>
          <w:szCs w:val="24"/>
        </w:rPr>
      </w:pPr>
    </w:p>
    <w:p w14:paraId="680656E4" w14:textId="77777777" w:rsidR="00E40378" w:rsidRPr="00087373" w:rsidRDefault="00E40378" w:rsidP="00E40378">
      <w:pPr>
        <w:ind w:left="720" w:hanging="720"/>
        <w:rPr>
          <w:b/>
          <w:u w:val="single"/>
        </w:rPr>
      </w:pPr>
      <w:r w:rsidRPr="00087373">
        <w:br w:type="page"/>
      </w:r>
      <w:r w:rsidRPr="00087373">
        <w:rPr>
          <w:b/>
          <w:u w:val="single"/>
        </w:rPr>
        <w:lastRenderedPageBreak/>
        <w:t xml:space="preserve">Part 2 – </w:t>
      </w:r>
      <w:r w:rsidRPr="00087373">
        <w:rPr>
          <w:b/>
          <w:i/>
          <w:u w:val="single"/>
        </w:rPr>
        <w:t>Offshore Transmission Systems</w:t>
      </w:r>
    </w:p>
    <w:p w14:paraId="56405ADF" w14:textId="77777777" w:rsidR="00E40378" w:rsidRPr="00087373" w:rsidRDefault="00E40378" w:rsidP="003237E0">
      <w:pPr>
        <w:ind w:left="720" w:hanging="720"/>
      </w:pPr>
    </w:p>
    <w:p w14:paraId="7DEAF905" w14:textId="77777777" w:rsidR="00F870F9" w:rsidRPr="00087373" w:rsidRDefault="003237E0" w:rsidP="00F870F9">
      <w:pPr>
        <w:ind w:left="720" w:hanging="720"/>
        <w:rPr>
          <w:i/>
        </w:rPr>
      </w:pPr>
      <w:r w:rsidRPr="00087373">
        <w:t>A.</w:t>
      </w:r>
      <w:r w:rsidR="00C414EB" w:rsidRPr="00087373">
        <w:t>7</w:t>
      </w:r>
      <w:r w:rsidRPr="00087373">
        <w:tab/>
      </w:r>
      <w:r w:rsidR="00F870F9" w:rsidRPr="00087373">
        <w:t xml:space="preserve">The recommendations set out in paragraphs A.7 to A.15 apply to </w:t>
      </w:r>
      <w:r w:rsidR="00F870F9" w:rsidRPr="00087373">
        <w:rPr>
          <w:i/>
        </w:rPr>
        <w:t>offshore transmission systems</w:t>
      </w:r>
    </w:p>
    <w:p w14:paraId="3A60371E" w14:textId="77777777" w:rsidR="00F870F9" w:rsidRPr="00087373" w:rsidRDefault="00F870F9" w:rsidP="00210558">
      <w:pPr>
        <w:pStyle w:val="Appendixlevel2"/>
        <w:numPr>
          <w:ilvl w:val="0"/>
          <w:numId w:val="0"/>
        </w:numPr>
      </w:pPr>
      <w:r w:rsidRPr="00087373">
        <w:t>A.8</w:t>
      </w:r>
      <w:r w:rsidRPr="00087373">
        <w:tab/>
        <w:t xml:space="preserve">The key factors which must be considered when planning an </w:t>
      </w:r>
      <w:r w:rsidRPr="00087373">
        <w:rPr>
          <w:i/>
        </w:rPr>
        <w:t>offshore transmission system</w:t>
      </w:r>
      <w:r w:rsidRPr="00087373">
        <w:t xml:space="preserve"> substation include:</w:t>
      </w:r>
    </w:p>
    <w:p w14:paraId="182F4EF2" w14:textId="77777777" w:rsidR="00F870F9" w:rsidRPr="00087373" w:rsidRDefault="00F870F9" w:rsidP="003D4C13">
      <w:pPr>
        <w:pStyle w:val="Appendixlevel3"/>
        <w:numPr>
          <w:ilvl w:val="0"/>
          <w:numId w:val="0"/>
        </w:numPr>
        <w:ind w:left="1560" w:hanging="851"/>
      </w:pPr>
      <w:r w:rsidRPr="00087373">
        <w:t>A.8.1</w:t>
      </w:r>
      <w:r w:rsidRPr="00087373">
        <w:tab/>
        <w:t>Security and Quality of Supply - Relevant criteria are presented in Sections 7 and 8.</w:t>
      </w:r>
    </w:p>
    <w:p w14:paraId="69F4539B" w14:textId="77777777" w:rsidR="00F870F9" w:rsidRPr="00087373" w:rsidRDefault="00F870F9" w:rsidP="003D4C13">
      <w:pPr>
        <w:pStyle w:val="Appendixlevel3"/>
        <w:numPr>
          <w:ilvl w:val="0"/>
          <w:numId w:val="0"/>
        </w:numPr>
        <w:ind w:left="1560" w:hanging="851"/>
      </w:pPr>
      <w:r w:rsidRPr="00087373">
        <w:t>A.8.2</w:t>
      </w:r>
      <w:r w:rsidRPr="00087373">
        <w:tab/>
        <w:t>Maintainability - The design must take account of the practicalities of maintaining the substation and associated circuits.</w:t>
      </w:r>
    </w:p>
    <w:p w14:paraId="5D385C44" w14:textId="77777777" w:rsidR="00F870F9" w:rsidRPr="00087373" w:rsidRDefault="00F870F9" w:rsidP="003D4C13">
      <w:pPr>
        <w:pStyle w:val="Appendixlevel3"/>
        <w:numPr>
          <w:ilvl w:val="0"/>
          <w:numId w:val="0"/>
        </w:numPr>
        <w:ind w:left="1560" w:hanging="851"/>
      </w:pPr>
      <w:r w:rsidRPr="00087373">
        <w:t>A.8.3</w:t>
      </w:r>
      <w:r w:rsidRPr="00087373">
        <w:tab/>
        <w:t>Operational Flexibility - The physical layout of individual circuits and groups of circuits must permit the required power flow control.</w:t>
      </w:r>
    </w:p>
    <w:p w14:paraId="56387950" w14:textId="77777777" w:rsidR="00F870F9" w:rsidRPr="00087373" w:rsidRDefault="00F870F9" w:rsidP="003D4C13">
      <w:pPr>
        <w:pStyle w:val="Appendixlevel3"/>
        <w:numPr>
          <w:ilvl w:val="0"/>
          <w:numId w:val="0"/>
        </w:numPr>
        <w:ind w:left="1560" w:hanging="851"/>
      </w:pPr>
      <w:r w:rsidRPr="00087373">
        <w:t>A.8.4</w:t>
      </w:r>
      <w:r w:rsidRPr="00087373">
        <w:tab/>
        <w:t>Protection Arrangements - The design must allow for adequate protection of each system element.</w:t>
      </w:r>
    </w:p>
    <w:p w14:paraId="4F92DF62" w14:textId="77777777" w:rsidR="00F870F9" w:rsidRPr="00087373" w:rsidRDefault="00F870F9" w:rsidP="003D4C13">
      <w:pPr>
        <w:pStyle w:val="Appendixlevel3"/>
        <w:numPr>
          <w:ilvl w:val="0"/>
          <w:numId w:val="0"/>
        </w:numPr>
        <w:ind w:left="1560" w:hanging="851"/>
      </w:pPr>
      <w:r w:rsidRPr="00087373">
        <w:t>A.8.5</w:t>
      </w:r>
      <w:r w:rsidRPr="00087373">
        <w:tab/>
        <w:t xml:space="preserve">Short Circuit Limitations - </w:t>
      </w:r>
      <w:proofErr w:type="gramStart"/>
      <w:r w:rsidRPr="00087373">
        <w:t>In order to</w:t>
      </w:r>
      <w:proofErr w:type="gramEnd"/>
      <w:r w:rsidRPr="00087373">
        <w:t xml:space="preserve">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50908CF7" w14:textId="77777777" w:rsidR="00F870F9" w:rsidRPr="00087373" w:rsidRDefault="00F870F9" w:rsidP="003D4C13">
      <w:pPr>
        <w:pStyle w:val="Appendixlevel3"/>
        <w:numPr>
          <w:ilvl w:val="0"/>
          <w:numId w:val="0"/>
        </w:numPr>
        <w:ind w:left="1560" w:hanging="851"/>
      </w:pPr>
      <w:r w:rsidRPr="00087373">
        <w:t>A.8.6</w:t>
      </w:r>
      <w:r w:rsidRPr="00087373">
        <w:tab/>
        <w:t xml:space="preserve">Available Area –The high cost of the </w:t>
      </w:r>
      <w:r w:rsidRPr="00087373">
        <w:rPr>
          <w:i/>
        </w:rPr>
        <w:t xml:space="preserve">offshore platform </w:t>
      </w:r>
      <w:r w:rsidRPr="00087373">
        <w:t>may place a restriction on the size and consequent layout of the substation.</w:t>
      </w:r>
    </w:p>
    <w:p w14:paraId="547CBBD1" w14:textId="77777777" w:rsidR="003011FE" w:rsidRPr="00087373" w:rsidRDefault="00F870F9" w:rsidP="003D4C13">
      <w:pPr>
        <w:pStyle w:val="Appendixlevel3"/>
        <w:numPr>
          <w:ilvl w:val="0"/>
          <w:numId w:val="0"/>
        </w:numPr>
        <w:ind w:left="1560" w:hanging="851"/>
      </w:pPr>
      <w:r w:rsidRPr="00087373">
        <w:t>A.8.7</w:t>
      </w:r>
      <w:r w:rsidRPr="00087373">
        <w:tab/>
        <w:t>Cost.</w:t>
      </w:r>
    </w:p>
    <w:p w14:paraId="503E23D5" w14:textId="77777777" w:rsidR="003011FE" w:rsidRPr="00087373" w:rsidRDefault="007B72CB" w:rsidP="00210558">
      <w:pPr>
        <w:pStyle w:val="Appendixlevel2"/>
        <w:numPr>
          <w:ilvl w:val="0"/>
          <w:numId w:val="0"/>
        </w:numPr>
      </w:pPr>
      <w:r w:rsidRPr="00087373">
        <w:t>A.</w:t>
      </w:r>
      <w:r w:rsidR="00C414EB" w:rsidRPr="00087373">
        <w:t>9</w:t>
      </w:r>
      <w:r w:rsidRPr="00087373">
        <w:tab/>
      </w:r>
      <w:r w:rsidR="00F870F9"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7AF17339" w14:textId="77777777" w:rsidR="00754D21" w:rsidRPr="00087373" w:rsidRDefault="0045382B" w:rsidP="00754D21">
      <w:pPr>
        <w:pStyle w:val="Heading8"/>
      </w:pPr>
      <w:r w:rsidRPr="00087373">
        <w:rPr>
          <w:i/>
        </w:rPr>
        <w:t xml:space="preserve">Offshore </w:t>
      </w:r>
      <w:r w:rsidR="001F2B1F" w:rsidRPr="00087373">
        <w:rPr>
          <w:i/>
        </w:rPr>
        <w:t>Transmission System</w:t>
      </w:r>
      <w:r w:rsidR="001F2B1F" w:rsidRPr="00087373">
        <w:t xml:space="preserve"> Substations</w:t>
      </w:r>
    </w:p>
    <w:p w14:paraId="1BDE518A" w14:textId="77777777" w:rsidR="00DB586D" w:rsidRPr="00087373" w:rsidRDefault="00DB586D" w:rsidP="00DB586D">
      <w:r w:rsidRPr="00087373">
        <w:rPr>
          <w:i/>
        </w:rPr>
        <w:t>Offshore</w:t>
      </w:r>
      <w:r w:rsidRPr="00087373">
        <w:t xml:space="preserve"> GEP Substations (on an </w:t>
      </w:r>
      <w:r w:rsidRPr="00087373">
        <w:rPr>
          <w:i/>
        </w:rPr>
        <w:t>Offshore Platform</w:t>
      </w:r>
      <w:r w:rsidRPr="00087373">
        <w:t>)</w:t>
      </w:r>
    </w:p>
    <w:p w14:paraId="3AEACA1D" w14:textId="77777777" w:rsidR="00DB586D" w:rsidRPr="00087373" w:rsidRDefault="00DB586D" w:rsidP="00DB586D"/>
    <w:p w14:paraId="5C58901A" w14:textId="77777777" w:rsidR="00DB586D" w:rsidRPr="00087373" w:rsidRDefault="00DB586D" w:rsidP="003D4C13">
      <w:pPr>
        <w:tabs>
          <w:tab w:val="left" w:pos="709"/>
        </w:tabs>
        <w:ind w:left="709" w:hanging="709"/>
      </w:pPr>
      <w:r w:rsidRPr="00087373">
        <w:t>A.10</w:t>
      </w:r>
      <w:r w:rsidRPr="00087373">
        <w:tab/>
        <w:t xml:space="preserve">In accordance with the planning criteria for </w:t>
      </w:r>
      <w:r w:rsidRPr="00087373">
        <w:rPr>
          <w:i/>
        </w:rPr>
        <w:t>offshore</w:t>
      </w:r>
      <w:r w:rsidRPr="00087373">
        <w:t xml:space="preserve"> generation connection set out in Section 7, the substation should:</w:t>
      </w:r>
    </w:p>
    <w:p w14:paraId="4C9D1FEB" w14:textId="77777777" w:rsidR="00DB586D" w:rsidRPr="00087373" w:rsidRDefault="00DB586D" w:rsidP="00DB586D"/>
    <w:p w14:paraId="42DE587B" w14:textId="77777777" w:rsidR="00DB586D" w:rsidRPr="00087373" w:rsidRDefault="00DB586D" w:rsidP="003D4C13">
      <w:pPr>
        <w:ind w:left="1588" w:hanging="879"/>
      </w:pPr>
      <w:r w:rsidRPr="00087373">
        <w:t>A</w:t>
      </w:r>
      <w:r w:rsidR="00884015" w:rsidRPr="00087373">
        <w:t>.</w:t>
      </w:r>
      <w:r w:rsidRPr="00087373">
        <w:t>10.1</w:t>
      </w:r>
      <w:r w:rsidRPr="00087373">
        <w:tab/>
        <w:t xml:space="preserve">have sufficient </w:t>
      </w:r>
      <w:r w:rsidRPr="00087373">
        <w:rPr>
          <w:i/>
        </w:rPr>
        <w:t>busbar</w:t>
      </w:r>
      <w:r w:rsidRPr="00087373">
        <w:t xml:space="preserve"> sections to permit the re</w:t>
      </w:r>
      <w:r w:rsidR="00884015" w:rsidRPr="00087373">
        <w:t xml:space="preserve">quirements of paragraph 7.8 to be met without splitting the substation during maintenance of </w:t>
      </w:r>
      <w:r w:rsidR="00884015" w:rsidRPr="00087373">
        <w:rPr>
          <w:i/>
        </w:rPr>
        <w:t>busbar</w:t>
      </w:r>
      <w:r w:rsidR="00884015" w:rsidRPr="00087373">
        <w:t xml:space="preserve"> sections; and</w:t>
      </w:r>
    </w:p>
    <w:p w14:paraId="66F545EA" w14:textId="77777777" w:rsidR="00884015" w:rsidRPr="00087373" w:rsidRDefault="00884015" w:rsidP="003D4C13">
      <w:pPr>
        <w:ind w:hanging="879"/>
      </w:pPr>
    </w:p>
    <w:p w14:paraId="6A881D0A" w14:textId="77777777" w:rsidR="00884015" w:rsidRPr="00087373" w:rsidRDefault="00884015" w:rsidP="003D4C13">
      <w:pPr>
        <w:ind w:left="1588" w:hanging="879"/>
      </w:pPr>
      <w:r w:rsidRPr="00087373">
        <w:t>A.10.2</w:t>
      </w:r>
      <w:r w:rsidRPr="00087373">
        <w:tab/>
        <w:t xml:space="preserve">have sufficient </w:t>
      </w:r>
      <w:r w:rsidRPr="00087373">
        <w:rPr>
          <w:i/>
        </w:rPr>
        <w:t>busbar</w:t>
      </w:r>
      <w:r w:rsidRPr="00087373">
        <w:t xml:space="preserve"> coupler and/or </w:t>
      </w:r>
      <w:r w:rsidRPr="00087373">
        <w:rPr>
          <w:i/>
        </w:rPr>
        <w:t xml:space="preserve">busbar </w:t>
      </w:r>
      <w:r w:rsidRPr="00087373">
        <w:t xml:space="preserve">section circuit breakers so that each </w:t>
      </w:r>
      <w:r w:rsidRPr="00087373">
        <w:rPr>
          <w:i/>
        </w:rPr>
        <w:t>busbar</w:t>
      </w:r>
      <w:r w:rsidRPr="00087373">
        <w:t xml:space="preserve"> section may be energised using either a </w:t>
      </w:r>
      <w:r w:rsidRPr="00087373">
        <w:rPr>
          <w:i/>
        </w:rPr>
        <w:t>busbar</w:t>
      </w:r>
      <w:r w:rsidRPr="00087373">
        <w:t xml:space="preserve"> coupler or </w:t>
      </w:r>
      <w:r w:rsidRPr="00087373">
        <w:rPr>
          <w:i/>
        </w:rPr>
        <w:t>busbar</w:t>
      </w:r>
      <w:r w:rsidRPr="00087373">
        <w:t xml:space="preserve"> section circuit breaker.</w:t>
      </w:r>
    </w:p>
    <w:p w14:paraId="02CEEC37" w14:textId="77777777" w:rsidR="00DB586D" w:rsidRPr="00087373" w:rsidRDefault="00DB586D" w:rsidP="00DB586D"/>
    <w:p w14:paraId="5748BCD1" w14:textId="77777777" w:rsidR="001F2B1F" w:rsidRPr="00087373" w:rsidRDefault="001F2B1F" w:rsidP="001F2B1F">
      <w:pPr>
        <w:rPr>
          <w:b/>
        </w:rPr>
      </w:pPr>
      <w:r w:rsidRPr="00087373">
        <w:rPr>
          <w:b/>
          <w:i/>
        </w:rPr>
        <w:t>IP</w:t>
      </w:r>
      <w:r w:rsidRPr="00087373">
        <w:rPr>
          <w:b/>
        </w:rPr>
        <w:t xml:space="preserve"> and</w:t>
      </w:r>
      <w:r w:rsidRPr="00087373">
        <w:rPr>
          <w:b/>
          <w:i/>
        </w:rPr>
        <w:t xml:space="preserve"> USIP</w:t>
      </w:r>
      <w:r w:rsidRPr="00087373">
        <w:rPr>
          <w:b/>
        </w:rPr>
        <w:t xml:space="preserve"> Substations</w:t>
      </w:r>
    </w:p>
    <w:p w14:paraId="1C8078AB" w14:textId="77777777" w:rsidR="0003018F" w:rsidRPr="00087373" w:rsidRDefault="0003018F" w:rsidP="0003018F"/>
    <w:p w14:paraId="07A20154" w14:textId="77777777" w:rsidR="00754D21" w:rsidRPr="00087373" w:rsidRDefault="00754D21" w:rsidP="003D4C13">
      <w:pPr>
        <w:ind w:left="709" w:hanging="709"/>
      </w:pPr>
      <w:r w:rsidRPr="00087373">
        <w:t>A.1</w:t>
      </w:r>
      <w:r w:rsidR="005D51F4" w:rsidRPr="00087373">
        <w:t>1</w:t>
      </w:r>
      <w:r w:rsidRPr="00087373">
        <w:tab/>
        <w:t>The following recommendations apply equally to substations at the:</w:t>
      </w:r>
    </w:p>
    <w:p w14:paraId="6D19B8BF" w14:textId="77777777" w:rsidR="00754D21" w:rsidRPr="00087373" w:rsidRDefault="00754D21" w:rsidP="00754D21"/>
    <w:p w14:paraId="0ED1714C" w14:textId="2A170775" w:rsidR="00754D21" w:rsidRPr="00087373" w:rsidRDefault="00754D21" w:rsidP="003D4C13">
      <w:pPr>
        <w:tabs>
          <w:tab w:val="left" w:pos="1560"/>
        </w:tabs>
        <w:ind w:left="1560" w:hanging="851"/>
      </w:pPr>
      <w:r w:rsidRPr="00087373">
        <w:t>A</w:t>
      </w:r>
      <w:r w:rsidR="005D51F4" w:rsidRPr="00087373">
        <w:t>.</w:t>
      </w:r>
      <w:r w:rsidRPr="00087373">
        <w:t>1</w:t>
      </w:r>
      <w:r w:rsidR="005D51F4" w:rsidRPr="00087373">
        <w:t>1</w:t>
      </w:r>
      <w:r w:rsidRPr="00087373">
        <w:t>.1</w:t>
      </w:r>
      <w:r w:rsidRPr="00087373">
        <w:tab/>
      </w:r>
      <w:ins w:id="149" w:author="Steve Baker (ESO)" w:date="2024-01-25T12:43:00Z">
        <w:r w:rsidR="00067725">
          <w:t xml:space="preserve">In the case of an </w:t>
        </w:r>
      </w:ins>
      <w:ins w:id="150" w:author="Steve Baker (ESO)" w:date="2024-01-29T15:14:00Z">
        <w:r w:rsidR="00A91201" w:rsidRPr="001639AD">
          <w:rPr>
            <w:i/>
            <w:iCs/>
          </w:rPr>
          <w:t>o</w:t>
        </w:r>
      </w:ins>
      <w:ins w:id="151" w:author="Steve Baker (ESO)" w:date="2024-01-25T12:43:00Z">
        <w:r w:rsidR="00757E0A" w:rsidRPr="001639AD">
          <w:rPr>
            <w:i/>
            <w:iCs/>
          </w:rPr>
          <w:t xml:space="preserve">ffshore </w:t>
        </w:r>
      </w:ins>
      <w:ins w:id="152" w:author="Steve Baker (ESO)" w:date="2024-01-29T15:15:00Z">
        <w:r w:rsidR="00A91201" w:rsidRPr="001639AD">
          <w:rPr>
            <w:i/>
            <w:iCs/>
          </w:rPr>
          <w:t>t</w:t>
        </w:r>
      </w:ins>
      <w:ins w:id="153" w:author="Steve Baker (ESO)" w:date="2024-01-25T12:43:00Z">
        <w:r w:rsidR="00757E0A" w:rsidRPr="001639AD">
          <w:rPr>
            <w:i/>
            <w:iCs/>
          </w:rPr>
          <w:t xml:space="preserve">ransmission </w:t>
        </w:r>
      </w:ins>
      <w:ins w:id="154" w:author="Steve Baker (ESO)" w:date="2024-01-29T15:16:00Z">
        <w:r w:rsidR="00A91201" w:rsidRPr="001639AD">
          <w:rPr>
            <w:i/>
            <w:iCs/>
          </w:rPr>
          <w:t>system</w:t>
        </w:r>
      </w:ins>
      <w:ins w:id="155" w:author="Steve Baker (ESO)" w:date="2024-01-25T12:43:00Z">
        <w:r w:rsidR="00757E0A">
          <w:t xml:space="preserve"> at the </w:t>
        </w:r>
      </w:ins>
      <w:r w:rsidRPr="00087373">
        <w:t xml:space="preserve">Onshore </w:t>
      </w:r>
      <w:r w:rsidRPr="00087373">
        <w:rPr>
          <w:i/>
        </w:rPr>
        <w:t xml:space="preserve">Interface Point </w:t>
      </w:r>
      <w:r w:rsidRPr="00087373">
        <w:t xml:space="preserve">(at the </w:t>
      </w:r>
      <w:r w:rsidRPr="00087373">
        <w:rPr>
          <w:i/>
        </w:rPr>
        <w:t>First Onshore Substation</w:t>
      </w:r>
      <w:r w:rsidR="00877B32" w:rsidRPr="00087373">
        <w:t>); and</w:t>
      </w:r>
    </w:p>
    <w:p w14:paraId="13F43878" w14:textId="77777777" w:rsidR="00877B32" w:rsidRPr="00087373" w:rsidRDefault="00877B32" w:rsidP="003D4C13">
      <w:pPr>
        <w:tabs>
          <w:tab w:val="left" w:pos="1560"/>
        </w:tabs>
        <w:ind w:left="1560" w:hanging="851"/>
      </w:pPr>
    </w:p>
    <w:p w14:paraId="1B270E7D" w14:textId="77777777" w:rsidR="00877B32" w:rsidRPr="00087373" w:rsidRDefault="00877B32" w:rsidP="003D4C13">
      <w:pPr>
        <w:tabs>
          <w:tab w:val="left" w:pos="1560"/>
        </w:tabs>
        <w:ind w:left="1560" w:hanging="851"/>
      </w:pPr>
      <w:r w:rsidRPr="00087373">
        <w:t>A</w:t>
      </w:r>
      <w:r w:rsidR="005D51F4" w:rsidRPr="00087373">
        <w:t>.</w:t>
      </w:r>
      <w:r w:rsidRPr="00087373">
        <w:t>1</w:t>
      </w:r>
      <w:r w:rsidR="005D51F4" w:rsidRPr="00087373">
        <w:t>1</w:t>
      </w:r>
      <w:r w:rsidRPr="00087373">
        <w:t>.</w:t>
      </w:r>
      <w:r w:rsidR="005D51F4" w:rsidRPr="00087373">
        <w:t>2</w:t>
      </w:r>
      <w:r w:rsidRPr="00087373">
        <w:tab/>
        <w:t xml:space="preserve">Onshore </w:t>
      </w:r>
      <w:r w:rsidRPr="00087373">
        <w:rPr>
          <w:i/>
        </w:rPr>
        <w:t>User System</w:t>
      </w:r>
      <w:r w:rsidRPr="00087373">
        <w:t xml:space="preserve"> </w:t>
      </w:r>
      <w:r w:rsidRPr="00087373">
        <w:rPr>
          <w:i/>
        </w:rPr>
        <w:t xml:space="preserve">Interface Point </w:t>
      </w:r>
      <w:r w:rsidRPr="00087373">
        <w:t xml:space="preserve">(at the </w:t>
      </w:r>
      <w:r w:rsidRPr="00087373">
        <w:rPr>
          <w:i/>
        </w:rPr>
        <w:t>First Onshore Substation</w:t>
      </w:r>
      <w:r w:rsidRPr="00087373">
        <w:t>)</w:t>
      </w:r>
    </w:p>
    <w:p w14:paraId="4463A268" w14:textId="77777777" w:rsidR="00754D21" w:rsidRPr="00087373" w:rsidRDefault="00754D21" w:rsidP="00754D21">
      <w:pPr>
        <w:ind w:firstLine="794"/>
      </w:pPr>
    </w:p>
    <w:p w14:paraId="3D5A572F" w14:textId="77777777" w:rsidR="00506487" w:rsidRPr="00087373" w:rsidRDefault="0003018F" w:rsidP="003D4C13">
      <w:pPr>
        <w:ind w:left="709" w:hanging="709"/>
        <w:rPr>
          <w:szCs w:val="24"/>
          <w:u w:val="single"/>
        </w:rPr>
      </w:pPr>
      <w:r w:rsidRPr="00087373">
        <w:t>A.1</w:t>
      </w:r>
      <w:r w:rsidR="005D51F4" w:rsidRPr="00087373">
        <w:t>2</w:t>
      </w:r>
      <w:r w:rsidRPr="00087373">
        <w:tab/>
        <w:t xml:space="preserve">In accordance with the planning criteria for </w:t>
      </w:r>
      <w:r w:rsidRPr="00087373">
        <w:rPr>
          <w:i/>
        </w:rPr>
        <w:t>offshore</w:t>
      </w:r>
      <w:r w:rsidRPr="00087373">
        <w:t xml:space="preserve"> generation connection set out in Section 7, the substation should i</w:t>
      </w:r>
      <w:r w:rsidRPr="00087373">
        <w:rPr>
          <w:szCs w:val="24"/>
        </w:rPr>
        <w:t>n the case of</w:t>
      </w:r>
      <w:r w:rsidR="003E47FA" w:rsidRPr="00087373">
        <w:rPr>
          <w:szCs w:val="24"/>
        </w:rPr>
        <w:t xml:space="preserve"> </w:t>
      </w:r>
      <w:r w:rsidR="00172D5B" w:rsidRPr="00087373">
        <w:rPr>
          <w:szCs w:val="24"/>
        </w:rPr>
        <w:t xml:space="preserve">an </w:t>
      </w:r>
      <w:r w:rsidR="00172D5B" w:rsidRPr="00087373">
        <w:rPr>
          <w:i/>
          <w:szCs w:val="24"/>
        </w:rPr>
        <w:t xml:space="preserve">offshore </w:t>
      </w:r>
      <w:r w:rsidR="00E64868" w:rsidRPr="00087373">
        <w:rPr>
          <w:i/>
          <w:szCs w:val="24"/>
        </w:rPr>
        <w:t>power park module</w:t>
      </w:r>
      <w:r w:rsidR="0049431E" w:rsidRPr="00087373">
        <w:rPr>
          <w:szCs w:val="24"/>
        </w:rPr>
        <w:t xml:space="preserve"> and m</w:t>
      </w:r>
      <w:r w:rsidR="00E64868" w:rsidRPr="00087373">
        <w:rPr>
          <w:szCs w:val="24"/>
        </w:rPr>
        <w:t xml:space="preserve">ultiple </w:t>
      </w:r>
      <w:r w:rsidR="003E47FA" w:rsidRPr="00087373">
        <w:rPr>
          <w:szCs w:val="24"/>
        </w:rPr>
        <w:t>g</w:t>
      </w:r>
      <w:r w:rsidR="00E64868" w:rsidRPr="00087373">
        <w:rPr>
          <w:szCs w:val="24"/>
        </w:rPr>
        <w:t xml:space="preserve">as </w:t>
      </w:r>
      <w:r w:rsidR="003E47FA" w:rsidRPr="00087373">
        <w:rPr>
          <w:szCs w:val="24"/>
        </w:rPr>
        <w:t>t</w:t>
      </w:r>
      <w:r w:rsidR="00E64868" w:rsidRPr="00087373">
        <w:rPr>
          <w:szCs w:val="24"/>
        </w:rPr>
        <w:t>urbine c</w:t>
      </w:r>
      <w:r w:rsidRPr="00087373">
        <w:rPr>
          <w:szCs w:val="24"/>
        </w:rPr>
        <w:t>onnections:</w:t>
      </w:r>
    </w:p>
    <w:p w14:paraId="4DCF7306" w14:textId="77777777" w:rsidR="00506487" w:rsidRPr="00087373" w:rsidRDefault="00506487" w:rsidP="00506487">
      <w:pPr>
        <w:rPr>
          <w:b/>
          <w:sz w:val="20"/>
        </w:rPr>
      </w:pPr>
    </w:p>
    <w:p w14:paraId="2A7C9BED" w14:textId="77777777" w:rsidR="00F870F9" w:rsidRPr="00087373" w:rsidRDefault="0045382B" w:rsidP="003D4C13">
      <w:pPr>
        <w:pStyle w:val="Appendixlevel3"/>
        <w:numPr>
          <w:ilvl w:val="0"/>
          <w:numId w:val="0"/>
        </w:numPr>
        <w:ind w:left="1588" w:hanging="879"/>
      </w:pPr>
      <w:r w:rsidRPr="00087373">
        <w:t>A.</w:t>
      </w:r>
      <w:r w:rsidR="00C414EB" w:rsidRPr="00087373">
        <w:t>1</w:t>
      </w:r>
      <w:r w:rsidR="005D51F4" w:rsidRPr="00087373">
        <w:t>2</w:t>
      </w:r>
      <w:r w:rsidRPr="00087373">
        <w:t>.</w:t>
      </w:r>
      <w:r w:rsidR="00A3186D" w:rsidRPr="00087373">
        <w:t>1</w:t>
      </w:r>
      <w:r w:rsidRPr="00087373">
        <w:tab/>
      </w:r>
      <w:r w:rsidR="00F870F9" w:rsidRPr="00087373">
        <w:t xml:space="preserve">have a double </w:t>
      </w:r>
      <w:r w:rsidR="00F870F9" w:rsidRPr="00087373">
        <w:rPr>
          <w:i/>
        </w:rPr>
        <w:t>busbar</w:t>
      </w:r>
      <w:r w:rsidR="00F870F9" w:rsidRPr="00087373">
        <w:t xml:space="preserve"> design (</w:t>
      </w:r>
      <w:proofErr w:type="gramStart"/>
      <w:r w:rsidR="00F870F9" w:rsidRPr="00087373">
        <w:t>i.e.</w:t>
      </w:r>
      <w:proofErr w:type="gramEnd"/>
      <w:r w:rsidR="00F870F9" w:rsidRPr="00087373">
        <w:t xml:space="preserve"> with main and reserve </w:t>
      </w:r>
      <w:r w:rsidR="00F870F9" w:rsidRPr="00087373">
        <w:rPr>
          <w:i/>
        </w:rPr>
        <w:t>busbars</w:t>
      </w:r>
      <w:r w:rsidR="00F870F9" w:rsidRPr="00087373">
        <w:t xml:space="preserve"> such that </w:t>
      </w:r>
      <w:r w:rsidR="00F870F9" w:rsidRPr="00087373">
        <w:rPr>
          <w:i/>
        </w:rPr>
        <w:t>offshore generation circuits</w:t>
      </w:r>
      <w:r w:rsidR="00F870F9" w:rsidRPr="00087373">
        <w:t xml:space="preserve"> owned by the </w:t>
      </w:r>
      <w:r w:rsidR="00F870F9" w:rsidRPr="00087373">
        <w:rPr>
          <w:i/>
        </w:rPr>
        <w:t>generator</w:t>
      </w:r>
      <w:r w:rsidR="00F870F9" w:rsidRPr="00087373">
        <w:t xml:space="preserve"> and </w:t>
      </w:r>
      <w:r w:rsidR="00F870F9" w:rsidRPr="00087373">
        <w:rPr>
          <w:i/>
        </w:rPr>
        <w:t>offshore transmission circuits</w:t>
      </w:r>
      <w:r w:rsidR="00F870F9" w:rsidRPr="00087373">
        <w:t xml:space="preserve"> may be selected to either);</w:t>
      </w:r>
    </w:p>
    <w:p w14:paraId="09769869"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.2</w:t>
      </w:r>
      <w:r w:rsidRPr="00087373">
        <w:tab/>
      </w:r>
      <w:r w:rsidR="005E2E35" w:rsidRPr="00087373">
        <w:t>have</w:t>
      </w:r>
      <w:r w:rsidRPr="00087373">
        <w:t xml:space="preserve"> sufficient </w:t>
      </w:r>
      <w:r w:rsidRPr="00087373">
        <w:rPr>
          <w:i/>
        </w:rPr>
        <w:t>busbar</w:t>
      </w:r>
      <w:r w:rsidRPr="00087373">
        <w:t xml:space="preserve"> sections to permit the requirements of paragraph 7.13 to be met without splitting the substation during maintenance of </w:t>
      </w:r>
      <w:r w:rsidRPr="00087373">
        <w:rPr>
          <w:i/>
        </w:rPr>
        <w:t>busbar</w:t>
      </w:r>
      <w:r w:rsidRPr="00087373">
        <w:t xml:space="preserve"> sections;</w:t>
      </w:r>
    </w:p>
    <w:p w14:paraId="25C1A84C"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.3</w:t>
      </w:r>
      <w:r w:rsidRPr="00087373">
        <w:tab/>
        <w:t xml:space="preserve">have sufficient </w:t>
      </w:r>
      <w:r w:rsidRPr="00087373">
        <w:rPr>
          <w:i/>
        </w:rPr>
        <w:t>busbar</w:t>
      </w:r>
      <w:r w:rsidRPr="00087373">
        <w:t xml:space="preserve"> coupler and/or </w:t>
      </w:r>
      <w:r w:rsidRPr="00087373">
        <w:rPr>
          <w:i/>
        </w:rPr>
        <w:t>busbar</w:t>
      </w:r>
      <w:r w:rsidRPr="00087373">
        <w:t xml:space="preserve"> section circuit breakers so that each section of the main and reserve </w:t>
      </w:r>
      <w:r w:rsidRPr="00087373">
        <w:rPr>
          <w:i/>
        </w:rPr>
        <w:t>busbar</w:t>
      </w:r>
      <w:r w:rsidRPr="00087373">
        <w:t xml:space="preserve"> may be energised using either a </w:t>
      </w:r>
      <w:r w:rsidRPr="00087373">
        <w:rPr>
          <w:i/>
        </w:rPr>
        <w:t>busbar</w:t>
      </w:r>
      <w:r w:rsidRPr="00087373">
        <w:t xml:space="preserve"> coupler or </w:t>
      </w:r>
      <w:r w:rsidRPr="00087373">
        <w:rPr>
          <w:i/>
        </w:rPr>
        <w:t>busbar</w:t>
      </w:r>
      <w:r w:rsidRPr="00087373">
        <w:t xml:space="preserve"> section circuit breaker; and</w:t>
      </w:r>
    </w:p>
    <w:p w14:paraId="11622F46" w14:textId="77777777" w:rsidR="003011FE" w:rsidRPr="00087373" w:rsidRDefault="00F870F9" w:rsidP="003D4C13">
      <w:pPr>
        <w:pStyle w:val="Appendixlevel3"/>
        <w:numPr>
          <w:ilvl w:val="0"/>
          <w:numId w:val="0"/>
        </w:numPr>
        <w:ind w:left="1588" w:hanging="879"/>
      </w:pPr>
      <w:r w:rsidRPr="00087373">
        <w:t>A.1</w:t>
      </w:r>
      <w:r w:rsidR="005D51F4" w:rsidRPr="00087373">
        <w:t>2</w:t>
      </w:r>
      <w:r w:rsidRPr="00087373">
        <w:t>.4</w:t>
      </w:r>
      <w:r w:rsidRPr="00087373">
        <w:tab/>
        <w:t xml:space="preserve">have sufficient facilities to permit the transfer of </w:t>
      </w:r>
      <w:r w:rsidRPr="00087373">
        <w:rPr>
          <w:i/>
        </w:rPr>
        <w:t>offshore generation circuits</w:t>
      </w:r>
      <w:r w:rsidRPr="00087373">
        <w:t xml:space="preserve"> owned by the </w:t>
      </w:r>
      <w:r w:rsidRPr="00087373">
        <w:rPr>
          <w:i/>
        </w:rPr>
        <w:t xml:space="preserve">generator </w:t>
      </w:r>
      <w:r w:rsidRPr="00087373">
        <w:t xml:space="preserve">and </w:t>
      </w:r>
      <w:r w:rsidRPr="00087373">
        <w:rPr>
          <w:i/>
        </w:rPr>
        <w:t>offshore transmission circuits</w:t>
      </w:r>
      <w:r w:rsidRPr="00087373">
        <w:t xml:space="preserve"> from one section of the main </w:t>
      </w:r>
      <w:r w:rsidRPr="00087373">
        <w:rPr>
          <w:i/>
        </w:rPr>
        <w:t>busbar</w:t>
      </w:r>
      <w:r w:rsidRPr="00087373">
        <w:t xml:space="preserve"> to another.</w:t>
      </w:r>
    </w:p>
    <w:p w14:paraId="7EBC44BA" w14:textId="77777777" w:rsidR="008C4E3C" w:rsidRPr="00087373" w:rsidRDefault="008C4E3C" w:rsidP="003D4C13">
      <w:pPr>
        <w:pStyle w:val="Appendixlevel3"/>
        <w:numPr>
          <w:ilvl w:val="0"/>
          <w:numId w:val="0"/>
        </w:numPr>
        <w:ind w:left="709" w:hanging="709"/>
      </w:pPr>
      <w:r w:rsidRPr="00087373">
        <w:t>A.1</w:t>
      </w:r>
      <w:r w:rsidR="005D51F4" w:rsidRPr="00087373">
        <w:t>3</w:t>
      </w:r>
      <w:r w:rsidRPr="00087373">
        <w:tab/>
      </w:r>
      <w:r w:rsidR="00A3186D" w:rsidRPr="00087373">
        <w:t>In the case of a single gas turbine connection and i</w:t>
      </w:r>
      <w:r w:rsidRPr="00087373">
        <w:t xml:space="preserve">n accordance with the planning criteria for </w:t>
      </w:r>
      <w:r w:rsidRPr="00087373">
        <w:rPr>
          <w:i/>
        </w:rPr>
        <w:t>offshore</w:t>
      </w:r>
      <w:r w:rsidRPr="00087373">
        <w:t xml:space="preserve"> generation connection set out in Section 7, </w:t>
      </w:r>
      <w:r w:rsidR="0003018F" w:rsidRPr="00087373">
        <w:t>the</w:t>
      </w:r>
      <w:r w:rsidRPr="00087373">
        <w:t xml:space="preserve"> substation</w:t>
      </w:r>
      <w:r w:rsidR="0003018F" w:rsidRPr="00087373">
        <w:t xml:space="preserve"> </w:t>
      </w:r>
      <w:r w:rsidRPr="00087373">
        <w:t xml:space="preserve">should have a single </w:t>
      </w:r>
      <w:r w:rsidRPr="00087373">
        <w:rPr>
          <w:i/>
        </w:rPr>
        <w:t>busbar</w:t>
      </w:r>
      <w:r w:rsidRPr="00087373">
        <w:t xml:space="preserve"> design;</w:t>
      </w:r>
    </w:p>
    <w:p w14:paraId="17A58B89" w14:textId="77777777" w:rsidR="001F2B1F" w:rsidRPr="00087373" w:rsidRDefault="006511E4" w:rsidP="003C527E">
      <w:pPr>
        <w:pStyle w:val="Heading8"/>
        <w:ind w:left="794" w:hanging="794"/>
      </w:pPr>
      <w:r w:rsidRPr="00087373">
        <w:rPr>
          <w:i/>
        </w:rPr>
        <w:t>Marshalling Substations</w:t>
      </w:r>
      <w:r w:rsidR="001F2B1F" w:rsidRPr="00087373">
        <w:t xml:space="preserve"> </w:t>
      </w:r>
    </w:p>
    <w:p w14:paraId="44E6B2E7" w14:textId="77777777" w:rsidR="003C527E" w:rsidRPr="00087373" w:rsidRDefault="00612545" w:rsidP="003D4C13">
      <w:pPr>
        <w:pStyle w:val="Heading8"/>
        <w:ind w:left="709" w:hanging="709"/>
        <w:rPr>
          <w:b w:val="0"/>
        </w:rPr>
      </w:pPr>
      <w:r w:rsidRPr="00087373">
        <w:rPr>
          <w:b w:val="0"/>
        </w:rPr>
        <w:t>A.1</w:t>
      </w:r>
      <w:r w:rsidR="005D51F4" w:rsidRPr="00087373">
        <w:rPr>
          <w:b w:val="0"/>
        </w:rPr>
        <w:t>4</w:t>
      </w:r>
      <w:r w:rsidRPr="00087373">
        <w:rPr>
          <w:b w:val="0"/>
        </w:rPr>
        <w:tab/>
        <w:t xml:space="preserve">The following recommendations apply to </w:t>
      </w:r>
      <w:r w:rsidRPr="00087373">
        <w:rPr>
          <w:b w:val="0"/>
          <w:i/>
        </w:rPr>
        <w:t>offshore</w:t>
      </w:r>
      <w:r w:rsidRPr="00087373">
        <w:rPr>
          <w:b w:val="0"/>
        </w:rPr>
        <w:t xml:space="preserve"> </w:t>
      </w:r>
      <w:r w:rsidR="00C414EB" w:rsidRPr="00087373">
        <w:rPr>
          <w:b w:val="0"/>
          <w:i/>
        </w:rPr>
        <w:t>m</w:t>
      </w:r>
      <w:r w:rsidRPr="00087373">
        <w:rPr>
          <w:b w:val="0"/>
          <w:i/>
        </w:rPr>
        <w:t xml:space="preserve">arshalling </w:t>
      </w:r>
      <w:r w:rsidR="00C414EB" w:rsidRPr="00087373">
        <w:rPr>
          <w:b w:val="0"/>
          <w:i/>
        </w:rPr>
        <w:t>s</w:t>
      </w:r>
      <w:r w:rsidRPr="00087373">
        <w:rPr>
          <w:b w:val="0"/>
          <w:i/>
        </w:rPr>
        <w:t>ubstations</w:t>
      </w:r>
      <w:r w:rsidR="001E5F5D" w:rsidRPr="00087373">
        <w:rPr>
          <w:b w:val="0"/>
        </w:rPr>
        <w:t xml:space="preserve">, which interconnect </w:t>
      </w:r>
      <w:r w:rsidR="001E5F5D" w:rsidRPr="00087373">
        <w:rPr>
          <w:b w:val="0"/>
          <w:i/>
        </w:rPr>
        <w:t>offshore transmission circuits</w:t>
      </w:r>
      <w:r w:rsidR="001E5F5D" w:rsidRPr="00087373">
        <w:rPr>
          <w:b w:val="0"/>
        </w:rPr>
        <w:t xml:space="preserve"> from two or more </w:t>
      </w:r>
      <w:r w:rsidR="001E5F5D" w:rsidRPr="00087373">
        <w:rPr>
          <w:b w:val="0"/>
          <w:i/>
        </w:rPr>
        <w:t>offshore platforms</w:t>
      </w:r>
      <w:r w:rsidR="003C527E" w:rsidRPr="00087373">
        <w:rPr>
          <w:b w:val="0"/>
        </w:rPr>
        <w:t xml:space="preserve">, where </w:t>
      </w:r>
      <w:r w:rsidR="003C527E" w:rsidRPr="00087373">
        <w:rPr>
          <w:b w:val="0"/>
          <w:i/>
        </w:rPr>
        <w:t>offshore</w:t>
      </w:r>
      <w:r w:rsidR="003C527E" w:rsidRPr="00087373">
        <w:rPr>
          <w:b w:val="0"/>
        </w:rPr>
        <w:t xml:space="preserve"> </w:t>
      </w:r>
      <w:r w:rsidR="003C527E" w:rsidRPr="00087373">
        <w:rPr>
          <w:b w:val="0"/>
          <w:i/>
        </w:rPr>
        <w:t>grid</w:t>
      </w:r>
      <w:r w:rsidR="001E5F5D" w:rsidRPr="00087373">
        <w:rPr>
          <w:b w:val="0"/>
          <w:i/>
        </w:rPr>
        <w:t xml:space="preserve"> entry points</w:t>
      </w:r>
      <w:r w:rsidR="003C527E" w:rsidRPr="00087373">
        <w:rPr>
          <w:b w:val="0"/>
        </w:rPr>
        <w:t xml:space="preserve"> are located,</w:t>
      </w:r>
      <w:r w:rsidR="001E5F5D" w:rsidRPr="00087373">
        <w:rPr>
          <w:b w:val="0"/>
        </w:rPr>
        <w:t xml:space="preserve"> and the </w:t>
      </w:r>
      <w:r w:rsidR="001E5F5D" w:rsidRPr="00087373">
        <w:rPr>
          <w:b w:val="0"/>
          <w:i/>
        </w:rPr>
        <w:t>first onshore substation</w:t>
      </w:r>
      <w:r w:rsidR="003C527E" w:rsidRPr="00087373">
        <w:rPr>
          <w:b w:val="0"/>
          <w:i/>
        </w:rPr>
        <w:t>,</w:t>
      </w:r>
      <w:r w:rsidR="003C527E" w:rsidRPr="00087373">
        <w:rPr>
          <w:b w:val="0"/>
        </w:rPr>
        <w:t xml:space="preserve"> where the </w:t>
      </w:r>
      <w:r w:rsidR="003C527E" w:rsidRPr="00087373">
        <w:rPr>
          <w:b w:val="0"/>
          <w:i/>
        </w:rPr>
        <w:t xml:space="preserve">interface </w:t>
      </w:r>
      <w:proofErr w:type="gramStart"/>
      <w:r w:rsidR="003C527E" w:rsidRPr="00087373">
        <w:rPr>
          <w:b w:val="0"/>
          <w:i/>
        </w:rPr>
        <w:t>point</w:t>
      </w:r>
      <w:proofErr w:type="gramEnd"/>
      <w:r w:rsidR="003C527E" w:rsidRPr="00087373">
        <w:rPr>
          <w:b w:val="0"/>
        </w:rPr>
        <w:t xml:space="preserve"> or </w:t>
      </w:r>
      <w:r w:rsidR="003C527E" w:rsidRPr="00087373">
        <w:rPr>
          <w:b w:val="0"/>
          <w:i/>
        </w:rPr>
        <w:t>user system interface point</w:t>
      </w:r>
      <w:r w:rsidR="003C527E" w:rsidRPr="00087373">
        <w:rPr>
          <w:b w:val="0"/>
        </w:rPr>
        <w:t xml:space="preserve"> is located.</w:t>
      </w:r>
    </w:p>
    <w:p w14:paraId="616A213B" w14:textId="77777777" w:rsidR="00612545" w:rsidRPr="00087373" w:rsidRDefault="003C527E" w:rsidP="003D4C13">
      <w:pPr>
        <w:ind w:left="709" w:hanging="709"/>
      </w:pPr>
      <w:r w:rsidRPr="00087373">
        <w:t>A.1</w:t>
      </w:r>
      <w:r w:rsidR="005D51F4" w:rsidRPr="00087373">
        <w:t>5</w:t>
      </w:r>
      <w:r w:rsidRPr="00087373">
        <w:tab/>
      </w:r>
      <w:r w:rsidRPr="00087373">
        <w:rPr>
          <w:i/>
        </w:rPr>
        <w:t>Marshalling Substations</w:t>
      </w:r>
      <w:r w:rsidRPr="00087373">
        <w:t xml:space="preserve"> should:</w:t>
      </w:r>
    </w:p>
    <w:p w14:paraId="3F89C20E" w14:textId="77777777" w:rsidR="003C527E" w:rsidRPr="00087373" w:rsidRDefault="003C527E" w:rsidP="00612545"/>
    <w:p w14:paraId="22E662F6"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.1</w:t>
      </w:r>
      <w:r w:rsidRPr="00087373">
        <w:tab/>
      </w:r>
      <w:r w:rsidR="00754D21" w:rsidRPr="00087373">
        <w:t xml:space="preserve">have a double </w:t>
      </w:r>
      <w:r w:rsidR="00754D21" w:rsidRPr="00087373">
        <w:rPr>
          <w:i/>
        </w:rPr>
        <w:t>busbar</w:t>
      </w:r>
      <w:r w:rsidR="00754D21" w:rsidRPr="00087373">
        <w:t xml:space="preserve"> design (</w:t>
      </w:r>
      <w:proofErr w:type="gramStart"/>
      <w:r w:rsidR="00754D21" w:rsidRPr="00087373">
        <w:t>i.e.</w:t>
      </w:r>
      <w:proofErr w:type="gramEnd"/>
      <w:r w:rsidR="00754D21" w:rsidRPr="00087373">
        <w:t xml:space="preserve"> with main and reserve </w:t>
      </w:r>
      <w:r w:rsidR="00754D21" w:rsidRPr="00087373">
        <w:rPr>
          <w:i/>
        </w:rPr>
        <w:t>busbars</w:t>
      </w:r>
      <w:r w:rsidR="00754D21" w:rsidRPr="00087373">
        <w:t xml:space="preserve"> such that </w:t>
      </w:r>
      <w:r w:rsidRPr="00087373">
        <w:rPr>
          <w:i/>
        </w:rPr>
        <w:t xml:space="preserve">offshore </w:t>
      </w:r>
      <w:r w:rsidR="00754D21" w:rsidRPr="00087373">
        <w:rPr>
          <w:i/>
        </w:rPr>
        <w:t>transmission circuits</w:t>
      </w:r>
      <w:r w:rsidR="00754D21" w:rsidRPr="00087373">
        <w:t xml:space="preserve"> may be selected to either);</w:t>
      </w:r>
    </w:p>
    <w:p w14:paraId="7B6F42F7"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.2</w:t>
      </w:r>
      <w:r w:rsidRPr="00087373">
        <w:tab/>
      </w:r>
      <w:r w:rsidR="00754D21" w:rsidRPr="00087373">
        <w:t xml:space="preserve">have sufficient </w:t>
      </w:r>
      <w:r w:rsidR="00754D21" w:rsidRPr="00087373">
        <w:rPr>
          <w:i/>
        </w:rPr>
        <w:t>busbar</w:t>
      </w:r>
      <w:r w:rsidR="00754D21" w:rsidRPr="00087373">
        <w:t xml:space="preserve"> sections to permit the requirements of </w:t>
      </w:r>
      <w:r w:rsidR="003A057A" w:rsidRPr="00087373">
        <w:t>Section 7</w:t>
      </w:r>
      <w:r w:rsidR="00754D21" w:rsidRPr="00087373">
        <w:t xml:space="preserve"> to be met;</w:t>
      </w:r>
    </w:p>
    <w:p w14:paraId="7669087F"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.3</w:t>
      </w:r>
      <w:r w:rsidRPr="00087373">
        <w:tab/>
      </w:r>
      <w:r w:rsidR="00754D21" w:rsidRPr="00087373">
        <w:t xml:space="preserve">have </w:t>
      </w:r>
      <w:r w:rsidR="00754D21" w:rsidRPr="00087373">
        <w:rPr>
          <w:i/>
        </w:rPr>
        <w:t>transmission circuits</w:t>
      </w:r>
      <w:r w:rsidR="00754D21" w:rsidRPr="00087373">
        <w:t xml:space="preserve"> disposed between </w:t>
      </w:r>
      <w:r w:rsidR="00754D21" w:rsidRPr="00087373">
        <w:rPr>
          <w:i/>
        </w:rPr>
        <w:t>busbar</w:t>
      </w:r>
      <w:r w:rsidR="00754D21" w:rsidRPr="00087373">
        <w:t xml:space="preserve"> sections such that the main </w:t>
      </w:r>
      <w:r w:rsidR="00754D21" w:rsidRPr="00087373">
        <w:rPr>
          <w:i/>
        </w:rPr>
        <w:t>busbar</w:t>
      </w:r>
      <w:r w:rsidR="00754D21" w:rsidRPr="00087373">
        <w:t xml:space="preserve"> may be operated split for fault level control purposes; and</w:t>
      </w:r>
    </w:p>
    <w:p w14:paraId="3677D943"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.4</w:t>
      </w:r>
      <w:r w:rsidRPr="00087373">
        <w:tab/>
      </w:r>
      <w:r w:rsidR="00754D21" w:rsidRPr="00087373">
        <w:t xml:space="preserve">have sufficient facilities to permit the transfer of </w:t>
      </w:r>
      <w:r w:rsidR="003A057A" w:rsidRPr="00087373">
        <w:rPr>
          <w:i/>
        </w:rPr>
        <w:t xml:space="preserve">offshore </w:t>
      </w:r>
      <w:r w:rsidR="00754D21" w:rsidRPr="00087373">
        <w:rPr>
          <w:i/>
        </w:rPr>
        <w:t>transmission circuits</w:t>
      </w:r>
      <w:r w:rsidR="00754D21" w:rsidRPr="00087373">
        <w:t xml:space="preserve"> from one section </w:t>
      </w:r>
      <w:r w:rsidR="003A057A" w:rsidRPr="00087373">
        <w:t xml:space="preserve">of </w:t>
      </w:r>
      <w:r w:rsidR="003A057A" w:rsidRPr="00087373">
        <w:rPr>
          <w:i/>
        </w:rPr>
        <w:t>busbar</w:t>
      </w:r>
      <w:r w:rsidR="00754D21" w:rsidRPr="00087373">
        <w:t xml:space="preserve"> to another.</w:t>
      </w:r>
    </w:p>
    <w:p w14:paraId="2ED6B330" w14:textId="77777777" w:rsidR="001F2B1F" w:rsidRPr="00087373" w:rsidRDefault="00D01C5F" w:rsidP="00210558">
      <w:pPr>
        <w:pStyle w:val="Appendixlevel2"/>
        <w:numPr>
          <w:ilvl w:val="0"/>
          <w:numId w:val="0"/>
        </w:numPr>
      </w:pPr>
      <w:r w:rsidRPr="00087373">
        <w:lastRenderedPageBreak/>
        <w:t xml:space="preserve">Offshore </w:t>
      </w:r>
      <w:r w:rsidR="001F2B1F" w:rsidRPr="00087373">
        <w:t>Supply Point Substations</w:t>
      </w:r>
      <w:r w:rsidR="001F2B1F" w:rsidRPr="00087373" w:rsidDel="001F2B1F">
        <w:t xml:space="preserve"> </w:t>
      </w:r>
    </w:p>
    <w:p w14:paraId="7DA4F5BA" w14:textId="77777777" w:rsidR="003011FE" w:rsidRPr="00087373" w:rsidRDefault="007922B8" w:rsidP="00210558">
      <w:pPr>
        <w:pStyle w:val="Appendixlevel2"/>
        <w:numPr>
          <w:ilvl w:val="0"/>
          <w:numId w:val="0"/>
        </w:numPr>
      </w:pPr>
      <w:r w:rsidRPr="00087373">
        <w:t>A.1</w:t>
      </w:r>
      <w:r w:rsidR="005D51F4" w:rsidRPr="00087373">
        <w:t>6</w:t>
      </w:r>
      <w:r w:rsidRPr="00087373">
        <w:tab/>
      </w:r>
      <w:r w:rsidR="00F870F9" w:rsidRPr="00087373">
        <w:rPr>
          <w:i/>
        </w:rPr>
        <w:t>Offshore supply point substations</w:t>
      </w:r>
      <w:r w:rsidR="00F870F9" w:rsidRPr="00087373">
        <w:t xml:space="preserve"> should be designed to meet the requirements of Section 8. The actual design will depend on the circumstances as perceived in the planning time phase.</w:t>
      </w:r>
    </w:p>
    <w:p w14:paraId="3C73D0BD" w14:textId="77777777" w:rsidR="002F7AA5" w:rsidRPr="00087373" w:rsidRDefault="002F7AA5" w:rsidP="002F7AA5"/>
    <w:p w14:paraId="421BB95A" w14:textId="77777777" w:rsidR="003011FE" w:rsidRPr="00087373" w:rsidRDefault="003011FE" w:rsidP="003011FE">
      <w:pPr>
        <w:rPr>
          <w:b/>
          <w:szCs w:val="24"/>
        </w:rPr>
      </w:pPr>
    </w:p>
    <w:p w14:paraId="3CA2919B" w14:textId="77777777" w:rsidR="003011FE" w:rsidRPr="00087373" w:rsidRDefault="003011FE" w:rsidP="00CE6462">
      <w:pPr>
        <w:pStyle w:val="Appendixheading2"/>
        <w:numPr>
          <w:ilvl w:val="0"/>
          <w:numId w:val="0"/>
        </w:numPr>
        <w:ind w:left="2410" w:hanging="2410"/>
        <w:rPr>
          <w:i/>
        </w:rPr>
      </w:pPr>
      <w:r w:rsidRPr="00087373">
        <w:br w:type="page"/>
      </w:r>
      <w:r w:rsidR="00CE6462" w:rsidRPr="00087373">
        <w:lastRenderedPageBreak/>
        <w:t>Appendix B</w:t>
      </w:r>
      <w:r w:rsidR="00CE6462" w:rsidRPr="00087373">
        <w:tab/>
      </w:r>
      <w:r w:rsidRPr="00087373">
        <w:t>Circuit Complexity</w:t>
      </w:r>
      <w:r w:rsidR="00E275CD" w:rsidRPr="00087373">
        <w:t xml:space="preserve"> on the </w:t>
      </w:r>
      <w:r w:rsidR="00E275CD" w:rsidRPr="00087373">
        <w:rPr>
          <w:i/>
        </w:rPr>
        <w:t>Onshore Transmission System</w:t>
      </w:r>
    </w:p>
    <w:p w14:paraId="43B8ADF7" w14:textId="77777777" w:rsidR="003011FE" w:rsidRPr="00087373" w:rsidRDefault="00571706" w:rsidP="00210558">
      <w:pPr>
        <w:pStyle w:val="Appendixlevel2"/>
        <w:numPr>
          <w:ilvl w:val="0"/>
          <w:numId w:val="0"/>
        </w:numPr>
      </w:pPr>
      <w:r w:rsidRPr="00087373">
        <w:t>B.1</w:t>
      </w:r>
      <w:r w:rsidRPr="00087373">
        <w:tab/>
      </w:r>
      <w:r w:rsidR="003011FE" w:rsidRPr="00087373">
        <w:t xml:space="preserve">This appendix defines restrictions to be applied by the relevant </w:t>
      </w:r>
      <w:r w:rsidR="00E275CD" w:rsidRPr="00087373">
        <w:rPr>
          <w:i/>
        </w:rPr>
        <w:t xml:space="preserve">onshore </w:t>
      </w:r>
      <w:r w:rsidR="003011FE" w:rsidRPr="00087373">
        <w:rPr>
          <w:i/>
        </w:rPr>
        <w:t>transmission licensee</w:t>
      </w:r>
      <w:r w:rsidR="003011FE" w:rsidRPr="00087373">
        <w:t xml:space="preserve"> when </w:t>
      </w:r>
      <w:r w:rsidR="00A96F6E" w:rsidRPr="00087373">
        <w:rPr>
          <w:i/>
        </w:rPr>
        <w:t>onshore</w:t>
      </w:r>
      <w:r w:rsidR="00A96F6E" w:rsidRPr="00087373">
        <w:t xml:space="preserve"> </w:t>
      </w:r>
      <w:r w:rsidR="003011FE" w:rsidRPr="00087373">
        <w:t>t</w:t>
      </w:r>
      <w:r w:rsidR="003011FE" w:rsidRPr="00087373">
        <w:rPr>
          <w:i/>
        </w:rPr>
        <w:t>ransmission circuits</w:t>
      </w:r>
      <w:r w:rsidR="003011FE" w:rsidRPr="00087373">
        <w:t xml:space="preserve"> are designed, </w:t>
      </w:r>
      <w:proofErr w:type="gramStart"/>
      <w:r w:rsidR="003011FE" w:rsidRPr="00087373">
        <w:t>constructed</w:t>
      </w:r>
      <w:proofErr w:type="gramEnd"/>
      <w:r w:rsidR="003011FE" w:rsidRPr="00087373">
        <w:t xml:space="preserve">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1EF6C196" w14:textId="77777777" w:rsidR="003011FE" w:rsidRPr="00087373" w:rsidRDefault="00E275CD" w:rsidP="00210558">
      <w:pPr>
        <w:pStyle w:val="Appendixlevel2"/>
        <w:numPr>
          <w:ilvl w:val="0"/>
          <w:numId w:val="0"/>
        </w:numPr>
      </w:pPr>
      <w:r w:rsidRPr="00087373">
        <w:t>B.2</w:t>
      </w:r>
      <w:r w:rsidRPr="00087373">
        <w:tab/>
      </w:r>
      <w:r w:rsidR="003011FE" w:rsidRPr="00087373">
        <w:t xml:space="preserve">This appendix is divided into two parts. The first defines those restrictions that apply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The second gives guidance on those restrictions that may be applied to </w:t>
      </w:r>
      <w:r w:rsidR="003011FE" w:rsidRPr="00087373">
        <w:rPr>
          <w:i/>
        </w:rPr>
        <w:t>transmission circuits</w:t>
      </w:r>
      <w:r w:rsidR="003011FE" w:rsidRPr="00087373">
        <w:t xml:space="preserve"> on that part of the </w:t>
      </w:r>
      <w:r w:rsidR="003011FE" w:rsidRPr="00087373">
        <w:rPr>
          <w:i/>
        </w:rPr>
        <w:t>MITS</w:t>
      </w:r>
      <w:r w:rsidR="003011FE" w:rsidRPr="00087373">
        <w:t xml:space="preserve"> operated at a nominal voltage of 132kV.</w:t>
      </w:r>
    </w:p>
    <w:p w14:paraId="7B6D5DB2" w14:textId="77777777" w:rsidR="003011FE" w:rsidRPr="00087373" w:rsidRDefault="003011FE" w:rsidP="003011FE">
      <w:pPr>
        <w:pStyle w:val="Heading8"/>
      </w:pPr>
      <w:r w:rsidRPr="00087373">
        <w:t xml:space="preserve">Restrictions for </w:t>
      </w:r>
      <w:r w:rsidR="001A72BF" w:rsidRPr="00087373">
        <w:rPr>
          <w:i/>
        </w:rPr>
        <w:t>T</w:t>
      </w:r>
      <w:r w:rsidRPr="00087373">
        <w:rPr>
          <w:i/>
        </w:rPr>
        <w:t>ransmiss</w:t>
      </w:r>
      <w:r w:rsidR="001A72BF" w:rsidRPr="00087373">
        <w:rPr>
          <w:i/>
        </w:rPr>
        <w:t>ion C</w:t>
      </w:r>
      <w:r w:rsidRPr="00087373">
        <w:rPr>
          <w:i/>
        </w:rPr>
        <w:t>ircuits</w:t>
      </w:r>
      <w:r w:rsidRPr="00087373">
        <w:t xml:space="preserve"> on the </w:t>
      </w:r>
      <w:r w:rsidR="001A72BF" w:rsidRPr="00087373">
        <w:rPr>
          <w:i/>
        </w:rPr>
        <w:t>S</w:t>
      </w:r>
      <w:r w:rsidRPr="00087373">
        <w:rPr>
          <w:i/>
        </w:rPr>
        <w:t>upergrid</w:t>
      </w:r>
    </w:p>
    <w:p w14:paraId="2DB07D70" w14:textId="77777777" w:rsidR="003011FE" w:rsidRPr="00087373" w:rsidRDefault="00E275CD" w:rsidP="00210558">
      <w:pPr>
        <w:pStyle w:val="Appendixlevel2"/>
        <w:numPr>
          <w:ilvl w:val="0"/>
          <w:numId w:val="0"/>
        </w:numPr>
      </w:pPr>
      <w:r w:rsidRPr="00087373">
        <w:t>B.3</w:t>
      </w:r>
      <w:r w:rsidRPr="00087373">
        <w:tab/>
      </w:r>
      <w:r w:rsidR="003011FE" w:rsidRPr="00087373">
        <w:t xml:space="preserve">The three restrictions to be applied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are as follows.</w:t>
      </w:r>
    </w:p>
    <w:p w14:paraId="66C8EA42" w14:textId="77777777" w:rsidR="003011FE" w:rsidRPr="00087373" w:rsidRDefault="00E275CD" w:rsidP="008A316A">
      <w:pPr>
        <w:pStyle w:val="Appendixlevel3"/>
        <w:numPr>
          <w:ilvl w:val="0"/>
          <w:numId w:val="0"/>
        </w:numPr>
        <w:ind w:left="1560" w:hanging="840"/>
      </w:pPr>
      <w:r w:rsidRPr="00087373">
        <w:t>B.3.1</w:t>
      </w:r>
      <w:r w:rsidRPr="00087373">
        <w:tab/>
      </w:r>
      <w:r w:rsidR="003011FE" w:rsidRPr="00087373">
        <w:t xml:space="preserve">The facilities, for the isolation and earthing of </w:t>
      </w:r>
      <w:r w:rsidR="003011FE" w:rsidRPr="00087373">
        <w:rPr>
          <w:i/>
        </w:rPr>
        <w:t>transmission circuits</w:t>
      </w:r>
      <w:r w:rsidR="003011FE" w:rsidRPr="00087373">
        <w:t xml:space="preserve"> and Transmission</w:t>
      </w:r>
      <w:r w:rsidR="00F870F9" w:rsidRPr="00087373">
        <w:t xml:space="preserve"> </w:t>
      </w:r>
      <w:r w:rsidR="003011FE" w:rsidRPr="00087373">
        <w:t>Equipment, shall not be located at more than three individual sites;</w:t>
      </w:r>
    </w:p>
    <w:p w14:paraId="44CFC523" w14:textId="77777777" w:rsidR="003011FE" w:rsidRPr="00087373" w:rsidRDefault="00E275CD" w:rsidP="008A316A">
      <w:pPr>
        <w:pStyle w:val="Appendixlevel3"/>
        <w:numPr>
          <w:ilvl w:val="0"/>
          <w:numId w:val="0"/>
        </w:numPr>
        <w:ind w:left="1560" w:hanging="840"/>
      </w:pPr>
      <w:r w:rsidRPr="00087373">
        <w:t>B.3.2</w:t>
      </w:r>
      <w:r w:rsidRPr="00087373">
        <w:tab/>
      </w:r>
      <w:r w:rsidR="003011FE" w:rsidRPr="00087373">
        <w:t xml:space="preserve">The normal operational procedure, for the isolation and earthing of </w:t>
      </w:r>
      <w:r w:rsidR="003011FE" w:rsidRPr="00087373">
        <w:rPr>
          <w:i/>
        </w:rPr>
        <w:t>transmission circuits</w:t>
      </w:r>
      <w:r w:rsidR="003011FE" w:rsidRPr="00087373">
        <w:t xml:space="preserve"> and Transmission Equipment, shall not require the operation of more than five circuit-breakers; and</w:t>
      </w:r>
    </w:p>
    <w:p w14:paraId="71CA9D6A" w14:textId="77777777" w:rsidR="008A316A" w:rsidRPr="00087373" w:rsidRDefault="00E275CD" w:rsidP="008A316A">
      <w:pPr>
        <w:pStyle w:val="Appendixlevel3"/>
        <w:numPr>
          <w:ilvl w:val="0"/>
          <w:numId w:val="0"/>
        </w:numPr>
        <w:ind w:left="1560" w:hanging="840"/>
      </w:pPr>
      <w:r w:rsidRPr="00087373">
        <w:t>B.3.3</w:t>
      </w:r>
      <w:r w:rsidRPr="00087373">
        <w:tab/>
      </w:r>
      <w:r w:rsidR="003011FE" w:rsidRPr="00087373">
        <w:t xml:space="preserve">No more than three transformers shall be </w:t>
      </w:r>
      <w:proofErr w:type="gramStart"/>
      <w:r w:rsidR="003011FE" w:rsidRPr="00087373">
        <w:t>connected together</w:t>
      </w:r>
      <w:proofErr w:type="gramEnd"/>
      <w:r w:rsidR="003011FE" w:rsidRPr="00087373">
        <w:t xml:space="preserve"> and controlled by the same circuit breaker.</w:t>
      </w:r>
    </w:p>
    <w:p w14:paraId="0505D336" w14:textId="77777777" w:rsidR="008A316A" w:rsidRPr="00087373" w:rsidRDefault="00E275CD" w:rsidP="008A316A">
      <w:pPr>
        <w:pStyle w:val="Appendixlevel3"/>
        <w:numPr>
          <w:ilvl w:val="0"/>
          <w:numId w:val="0"/>
        </w:numPr>
        <w:ind w:left="709" w:hanging="709"/>
      </w:pPr>
      <w:r w:rsidRPr="00087373">
        <w:t>B.4</w:t>
      </w:r>
      <w:r w:rsidRPr="00087373">
        <w:tab/>
      </w:r>
      <w:r w:rsidR="003011FE" w:rsidRPr="00087373">
        <w:t xml:space="preserve">A site, in this context, is defined as being where the points of isolation at one end of a </w:t>
      </w:r>
      <w:r w:rsidR="003011FE" w:rsidRPr="00087373">
        <w:rPr>
          <w:i/>
        </w:rPr>
        <w:t>transmission circuit</w:t>
      </w:r>
      <w:r w:rsidR="003011FE" w:rsidRPr="00087373">
        <w:t xml:space="preserve"> are within the same substation such that only one authorised person is required, at the site, to enable the efficient and effective release and restoration of the circuit.</w:t>
      </w:r>
    </w:p>
    <w:p w14:paraId="4B848114" w14:textId="77777777" w:rsidR="003011FE" w:rsidRPr="00087373" w:rsidRDefault="00E275CD" w:rsidP="008A316A">
      <w:pPr>
        <w:pStyle w:val="Appendixlevel3"/>
        <w:numPr>
          <w:ilvl w:val="0"/>
          <w:numId w:val="0"/>
        </w:numPr>
        <w:ind w:left="709" w:hanging="709"/>
      </w:pPr>
      <w:r w:rsidRPr="00087373">
        <w:t>B.5</w:t>
      </w:r>
      <w:r w:rsidRPr="00087373">
        <w:tab/>
      </w:r>
      <w:r w:rsidR="003011FE" w:rsidRPr="00087373">
        <w:t>If the design of a substation is such that two circuit-breakers of the same voltage are used to control a circuit (</w:t>
      </w:r>
      <w:proofErr w:type="gramStart"/>
      <w:r w:rsidR="003011FE" w:rsidRPr="00087373">
        <w:t>e.g.</w:t>
      </w:r>
      <w:proofErr w:type="gramEnd"/>
      <w:r w:rsidR="003011FE" w:rsidRPr="00087373">
        <w:t xml:space="preserve"> in a mesh type of substation), for the purposes of the above restrictions the two circuit-breakers are to be considered as a single circuit breaker. This also applies where duplicate circuit-breakers control a circuit including those used for </w:t>
      </w:r>
      <w:r w:rsidR="003011FE" w:rsidRPr="00087373">
        <w:rPr>
          <w:i/>
        </w:rPr>
        <w:t>busbar</w:t>
      </w:r>
      <w:r w:rsidR="003011FE" w:rsidRPr="00087373">
        <w:t xml:space="preserve"> selection.</w:t>
      </w:r>
    </w:p>
    <w:p w14:paraId="3558BA87" w14:textId="77777777" w:rsidR="003011FE" w:rsidRPr="00087373" w:rsidRDefault="00E275CD" w:rsidP="00210558">
      <w:pPr>
        <w:pStyle w:val="Appendixlevel2"/>
        <w:numPr>
          <w:ilvl w:val="0"/>
          <w:numId w:val="0"/>
        </w:numPr>
      </w:pPr>
      <w:r w:rsidRPr="00087373">
        <w:t>B.6</w:t>
      </w:r>
      <w:r w:rsidR="00E573DA" w:rsidRPr="00087373">
        <w:tab/>
      </w:r>
      <w:r w:rsidR="003011FE" w:rsidRPr="00087373">
        <w:t xml:space="preserve">Switch disconnectors that are not rated for fault breaking duty should not be included in the design of new </w:t>
      </w:r>
      <w:r w:rsidR="003011FE" w:rsidRPr="00087373">
        <w:rPr>
          <w:i/>
        </w:rPr>
        <w:t>transmission circuits</w:t>
      </w:r>
      <w:r w:rsidR="003011FE" w:rsidRPr="00087373">
        <w:t xml:space="preserve"> and substations for the purpose of reducing complexity. Where the extension of an existing </w:t>
      </w:r>
      <w:r w:rsidR="003011FE" w:rsidRPr="00087373">
        <w:rPr>
          <w:i/>
        </w:rPr>
        <w:t>transmission circuit</w:t>
      </w:r>
      <w:r w:rsidR="003011FE" w:rsidRPr="00087373">
        <w:t xml:space="preserve"> includes an existing switch disconnector and that switch disconnector is not rated for fault </w:t>
      </w:r>
      <w:r w:rsidR="003011FE" w:rsidRPr="00087373">
        <w:lastRenderedPageBreak/>
        <w:t xml:space="preserve">breaking duty, that switch disconnector can be considered for use in planned switching procedures only. </w:t>
      </w:r>
    </w:p>
    <w:p w14:paraId="27F893DA" w14:textId="77777777" w:rsidR="003011FE" w:rsidRPr="00087373" w:rsidRDefault="00E573DA" w:rsidP="00210558">
      <w:pPr>
        <w:pStyle w:val="Appendixlevel2"/>
        <w:numPr>
          <w:ilvl w:val="0"/>
          <w:numId w:val="0"/>
        </w:numPr>
      </w:pPr>
      <w:r w:rsidRPr="00087373">
        <w:t>B.7</w:t>
      </w:r>
      <w:r w:rsidRPr="00087373">
        <w:tab/>
      </w:r>
      <w:r w:rsidR="003011FE" w:rsidRPr="00087373">
        <w:t xml:space="preserve">For the purposes of restriction in </w:t>
      </w:r>
      <w:r w:rsidR="00A96F6E" w:rsidRPr="00087373">
        <w:t xml:space="preserve">B.3.3 </w:t>
      </w:r>
      <w:r w:rsidR="003011FE" w:rsidRPr="00087373">
        <w:t>a transformer which includes two low voltage windings in its construction shall be considered as single transformer.</w:t>
      </w:r>
    </w:p>
    <w:p w14:paraId="064CDEA0" w14:textId="77777777" w:rsidR="003011FE" w:rsidRPr="00087373" w:rsidRDefault="003011FE" w:rsidP="003011FE">
      <w:pPr>
        <w:pStyle w:val="Heading8"/>
        <w:jc w:val="left"/>
      </w:pPr>
      <w:r w:rsidRPr="00087373">
        <w:t xml:space="preserve">Guidance for </w:t>
      </w:r>
      <w:r w:rsidR="001A72BF" w:rsidRPr="00087373">
        <w:rPr>
          <w:i/>
        </w:rPr>
        <w:t>Transmission C</w:t>
      </w:r>
      <w:r w:rsidRPr="00087373">
        <w:rPr>
          <w:i/>
        </w:rPr>
        <w:t>ircuits</w:t>
      </w:r>
      <w:r w:rsidR="001A72BF" w:rsidRPr="00087373">
        <w:t xml:space="preserve"> Operated at a Nominal V</w:t>
      </w:r>
      <w:r w:rsidRPr="00087373">
        <w:t xml:space="preserve">oltage of </w:t>
      </w:r>
      <w:proofErr w:type="gramStart"/>
      <w:r w:rsidRPr="00087373">
        <w:t>132kV</w:t>
      </w:r>
      <w:proofErr w:type="gramEnd"/>
    </w:p>
    <w:p w14:paraId="4E055E17" w14:textId="77777777" w:rsidR="003011FE" w:rsidRPr="00087373" w:rsidRDefault="00E573DA" w:rsidP="00210558">
      <w:pPr>
        <w:pStyle w:val="Appendixlevel2"/>
        <w:numPr>
          <w:ilvl w:val="0"/>
          <w:numId w:val="0"/>
        </w:numPr>
      </w:pPr>
      <w:r w:rsidRPr="00087373">
        <w:t>B.8</w:t>
      </w:r>
      <w:r w:rsidRPr="00087373">
        <w:tab/>
      </w:r>
      <w:r w:rsidR="003011FE" w:rsidRPr="00087373">
        <w:t>The restrictions recommended below should be regarded as being in general the limits of good planning. The majority of 132 kV circuits do not reach this limit nor will they be expected to do so.</w:t>
      </w:r>
    </w:p>
    <w:p w14:paraId="3EF77A83" w14:textId="77777777" w:rsidR="003011FE" w:rsidRPr="00087373" w:rsidRDefault="00E573DA" w:rsidP="00210558">
      <w:pPr>
        <w:pStyle w:val="Appendixlevel2"/>
        <w:numPr>
          <w:ilvl w:val="0"/>
          <w:numId w:val="0"/>
        </w:numPr>
      </w:pPr>
      <w:r w:rsidRPr="00087373">
        <w:t>B.9</w:t>
      </w:r>
      <w:r w:rsidRPr="00087373">
        <w:tab/>
      </w:r>
      <w:r w:rsidR="003011FE" w:rsidRPr="00087373">
        <w:t>Any proposals which would result in these limits being exceeded should be fully explained and agreed with operational engineers.</w:t>
      </w:r>
    </w:p>
    <w:p w14:paraId="3723CB7B" w14:textId="77777777" w:rsidR="003011FE" w:rsidRPr="00087373" w:rsidRDefault="00E573DA" w:rsidP="00210558">
      <w:pPr>
        <w:pStyle w:val="Appendixlevel2"/>
        <w:numPr>
          <w:ilvl w:val="0"/>
          <w:numId w:val="0"/>
        </w:numPr>
      </w:pPr>
      <w:r w:rsidRPr="00087373">
        <w:t>B.10</w:t>
      </w:r>
      <w:r w:rsidRPr="00087373">
        <w:tab/>
      </w:r>
      <w:r w:rsidR="003011FE" w:rsidRPr="00087373">
        <w:t>Care must be observed in the application of these recommendations to “Active Circuits” to ensure that protective gear clearance times and discrimination are satisfactory and that the security of lower voltage connected generation is not unduly prejudiced.</w:t>
      </w:r>
    </w:p>
    <w:p w14:paraId="734209FE" w14:textId="77777777" w:rsidR="003011FE" w:rsidRPr="00087373" w:rsidRDefault="003011FE" w:rsidP="003011FE">
      <w:pPr>
        <w:pStyle w:val="Heading9"/>
      </w:pPr>
      <w:r w:rsidRPr="00087373">
        <w:t>Restriction A</w:t>
      </w:r>
    </w:p>
    <w:p w14:paraId="47864D15" w14:textId="77777777" w:rsidR="003011FE" w:rsidRPr="00087373" w:rsidRDefault="00E573DA" w:rsidP="00210558">
      <w:pPr>
        <w:pStyle w:val="Appendixlevel2"/>
        <w:numPr>
          <w:ilvl w:val="0"/>
          <w:numId w:val="0"/>
        </w:numPr>
      </w:pPr>
      <w:r w:rsidRPr="00087373">
        <w:t>B.11</w:t>
      </w:r>
      <w:r w:rsidRPr="00087373">
        <w:tab/>
      </w:r>
      <w:r w:rsidR="003011FE" w:rsidRPr="00087373">
        <w:t>The normal operating procedure or protective gear operation for making dead any 132 kV circuit shall not require the opening of more than seven circuit-breakers. These circuit-breakers shall not be located on more than four different sites.</w:t>
      </w:r>
    </w:p>
    <w:p w14:paraId="0648098E" w14:textId="77777777" w:rsidR="003011FE" w:rsidRPr="00087373" w:rsidRDefault="00E573DA" w:rsidP="008A316A">
      <w:pPr>
        <w:pStyle w:val="Appendixlevel3"/>
        <w:numPr>
          <w:ilvl w:val="0"/>
          <w:numId w:val="0"/>
        </w:numPr>
        <w:ind w:left="1560" w:hanging="851"/>
      </w:pPr>
      <w:r w:rsidRPr="00087373">
        <w:t>B.11.1</w:t>
      </w:r>
      <w:r w:rsidRPr="00087373">
        <w:tab/>
      </w:r>
      <w:r w:rsidR="003011FE" w:rsidRPr="00087373">
        <w:t>The circuit-breakers to be counted include all those which connect the circuit to other parts of the system.</w:t>
      </w:r>
    </w:p>
    <w:p w14:paraId="14A347C8" w14:textId="77777777" w:rsidR="003011FE" w:rsidRPr="00087373" w:rsidRDefault="00E573DA" w:rsidP="008A316A">
      <w:pPr>
        <w:pStyle w:val="Appendixlevel3"/>
        <w:numPr>
          <w:ilvl w:val="0"/>
          <w:numId w:val="0"/>
        </w:numPr>
        <w:ind w:left="1560" w:hanging="851"/>
      </w:pPr>
      <w:r w:rsidRPr="00087373">
        <w:t>B.11.2</w:t>
      </w:r>
      <w:r w:rsidRPr="00087373">
        <w:tab/>
      </w:r>
      <w:r w:rsidR="003011FE" w:rsidRPr="00087373">
        <w:t>In a mesh or similar type substation, two circuit-breakers of the same voltage in the mesh controlling a circuit count as one circuit-breaker.</w:t>
      </w:r>
    </w:p>
    <w:p w14:paraId="57058A2A" w14:textId="77777777" w:rsidR="003011FE" w:rsidRPr="00087373" w:rsidRDefault="00E573DA" w:rsidP="008A316A">
      <w:pPr>
        <w:pStyle w:val="Appendixlevel3"/>
        <w:numPr>
          <w:ilvl w:val="0"/>
          <w:numId w:val="0"/>
        </w:numPr>
        <w:ind w:left="1560" w:hanging="851"/>
      </w:pPr>
      <w:r w:rsidRPr="00087373">
        <w:t>B.11.3</w:t>
      </w:r>
      <w:r w:rsidRPr="00087373">
        <w:tab/>
      </w:r>
      <w:r w:rsidR="003011FE" w:rsidRPr="00087373">
        <w:t xml:space="preserve">Where a circuit is controlled by two circuit-breakers which select between main and reserve </w:t>
      </w:r>
      <w:r w:rsidR="003011FE" w:rsidRPr="00087373">
        <w:rPr>
          <w:i/>
        </w:rPr>
        <w:t>busbars</w:t>
      </w:r>
      <w:r w:rsidR="003011FE" w:rsidRPr="00087373">
        <w:t>, these count as one circuit-breaker.</w:t>
      </w:r>
    </w:p>
    <w:p w14:paraId="0A92442E" w14:textId="77777777" w:rsidR="003011FE" w:rsidRPr="00087373" w:rsidRDefault="00E573DA" w:rsidP="001A72BF">
      <w:pPr>
        <w:pStyle w:val="Appendixlevel3"/>
        <w:numPr>
          <w:ilvl w:val="0"/>
          <w:numId w:val="0"/>
        </w:numPr>
        <w:ind w:left="1560" w:hanging="851"/>
      </w:pPr>
      <w:r w:rsidRPr="00087373">
        <w:t>B.11.4</w:t>
      </w:r>
      <w:r w:rsidRPr="00087373">
        <w:tab/>
      </w:r>
      <w:r w:rsidR="003011FE" w:rsidRPr="00087373">
        <w:t>Switching isolators are not regarded as circuit-breakers for the purpose of this restriction.</w:t>
      </w:r>
    </w:p>
    <w:p w14:paraId="284E40CD" w14:textId="77777777" w:rsidR="003011FE" w:rsidRPr="00087373" w:rsidRDefault="003011FE" w:rsidP="003011FE">
      <w:pPr>
        <w:pStyle w:val="Heading9"/>
      </w:pPr>
      <w:r w:rsidRPr="00087373">
        <w:t>Restriction B</w:t>
      </w:r>
    </w:p>
    <w:p w14:paraId="5D18B2C4" w14:textId="77777777" w:rsidR="003011FE" w:rsidRPr="00087373" w:rsidRDefault="00E573DA" w:rsidP="00210558">
      <w:pPr>
        <w:pStyle w:val="Appendixlevel2"/>
        <w:numPr>
          <w:ilvl w:val="0"/>
          <w:numId w:val="0"/>
        </w:numPr>
      </w:pPr>
      <w:r w:rsidRPr="00087373">
        <w:t>B.12</w:t>
      </w:r>
      <w:r w:rsidRPr="00087373">
        <w:tab/>
      </w:r>
      <w:r w:rsidR="003011FE" w:rsidRPr="00087373">
        <w:t>Not more than three transformers shall be banked together on any one circuit at any one site.</w:t>
      </w:r>
    </w:p>
    <w:p w14:paraId="178EEF2F" w14:textId="77777777" w:rsidR="003011FE" w:rsidRPr="00087373" w:rsidRDefault="00E573DA" w:rsidP="00E573DA">
      <w:pPr>
        <w:pStyle w:val="Appendixlevel3"/>
        <w:numPr>
          <w:ilvl w:val="0"/>
          <w:numId w:val="0"/>
        </w:numPr>
        <w:ind w:left="1588" w:hanging="868"/>
      </w:pPr>
      <w:r w:rsidRPr="00087373">
        <w:t>B.12.1</w:t>
      </w:r>
      <w:r w:rsidRPr="00087373">
        <w:tab/>
      </w:r>
      <w:r w:rsidR="003011FE" w:rsidRPr="00087373">
        <w:t>A transformer with two lower voltage windings counts as one transformer.</w:t>
      </w:r>
    </w:p>
    <w:p w14:paraId="617A99B7" w14:textId="77777777" w:rsidR="003011FE" w:rsidRPr="00087373" w:rsidRDefault="003011FE" w:rsidP="003011FE"/>
    <w:p w14:paraId="3767F1CC" w14:textId="77777777" w:rsidR="003011FE" w:rsidRPr="00087373" w:rsidRDefault="003011FE" w:rsidP="003011FE">
      <w:pPr>
        <w:pStyle w:val="Heading9"/>
      </w:pPr>
      <w:r w:rsidRPr="00087373">
        <w:t>Restriction C</w:t>
      </w:r>
    </w:p>
    <w:p w14:paraId="29B403AA" w14:textId="77777777" w:rsidR="003011FE" w:rsidRPr="00087373" w:rsidRDefault="00E573DA" w:rsidP="00210558">
      <w:pPr>
        <w:pStyle w:val="Appendixlevel2"/>
        <w:numPr>
          <w:ilvl w:val="0"/>
          <w:numId w:val="0"/>
        </w:numPr>
      </w:pPr>
      <w:r w:rsidRPr="00087373">
        <w:t>B.13</w:t>
      </w:r>
      <w:r w:rsidRPr="00087373">
        <w:tab/>
      </w:r>
      <w:r w:rsidR="003011FE" w:rsidRPr="00087373">
        <w:t>No item of equipment shall have isolating facilities on more than four different sites.</w:t>
      </w:r>
    </w:p>
    <w:p w14:paraId="79FD6174" w14:textId="77777777" w:rsidR="003011FE" w:rsidRPr="00087373" w:rsidRDefault="00E573DA" w:rsidP="008A316A">
      <w:pPr>
        <w:pStyle w:val="Appendixlevel3"/>
        <w:numPr>
          <w:ilvl w:val="0"/>
          <w:numId w:val="0"/>
        </w:numPr>
        <w:ind w:left="1560" w:hanging="851"/>
      </w:pPr>
      <w:r w:rsidRPr="00087373">
        <w:t>B.13.1</w:t>
      </w:r>
      <w:r w:rsidRPr="00087373">
        <w:tab/>
      </w:r>
      <w:r w:rsidR="003011FE" w:rsidRPr="00087373">
        <w:t>Isolating facilities will normally be provided by means of circuit-breakers and their associated isolators.</w:t>
      </w:r>
    </w:p>
    <w:p w14:paraId="08909109" w14:textId="77777777" w:rsidR="003011FE" w:rsidRPr="00087373" w:rsidRDefault="00E573DA" w:rsidP="008A316A">
      <w:pPr>
        <w:pStyle w:val="Appendixlevel3"/>
        <w:numPr>
          <w:ilvl w:val="0"/>
          <w:numId w:val="0"/>
        </w:numPr>
        <w:ind w:left="1560" w:hanging="851"/>
      </w:pPr>
      <w:r w:rsidRPr="00087373">
        <w:t>B.13.2</w:t>
      </w:r>
      <w:r w:rsidRPr="00087373">
        <w:tab/>
      </w:r>
      <w:r w:rsidR="003011FE" w:rsidRPr="00087373">
        <w:t xml:space="preserve">Points of isolation on a circuit within an agreed reasonable walking distance to permit the efficient and effective use of one authorised </w:t>
      </w:r>
      <w:r w:rsidR="003011FE" w:rsidRPr="00087373">
        <w:lastRenderedPageBreak/>
        <w:t xml:space="preserve">person only at those points during the release and restoration of the </w:t>
      </w:r>
      <w:r w:rsidR="005E2E35" w:rsidRPr="00087373">
        <w:t>circuit</w:t>
      </w:r>
      <w:r w:rsidR="003011FE" w:rsidRPr="00087373">
        <w:t xml:space="preserve"> shall be regarded as being on one site.</w:t>
      </w:r>
    </w:p>
    <w:p w14:paraId="2D18BD58" w14:textId="77777777" w:rsidR="003011FE" w:rsidRPr="00087373" w:rsidRDefault="00E573DA" w:rsidP="008A316A">
      <w:pPr>
        <w:pStyle w:val="Appendixlevel3"/>
        <w:numPr>
          <w:ilvl w:val="0"/>
          <w:numId w:val="0"/>
        </w:numPr>
        <w:ind w:left="1560" w:hanging="851"/>
      </w:pPr>
      <w:r w:rsidRPr="00087373">
        <w:t>B.13.3</w:t>
      </w:r>
      <w:r w:rsidRPr="00087373">
        <w:tab/>
      </w:r>
      <w:r w:rsidR="003011FE" w:rsidRPr="00087373">
        <w:t>Switching isolators having a “fault make, load break” capability shall be regarded as circuit-breakers for the purpose of this restriction.</w:t>
      </w:r>
    </w:p>
    <w:p w14:paraId="29249FDA" w14:textId="77777777" w:rsidR="003011FE" w:rsidRPr="00087373" w:rsidRDefault="00E573DA" w:rsidP="008A316A">
      <w:pPr>
        <w:pStyle w:val="Appendixlevel3"/>
        <w:numPr>
          <w:ilvl w:val="0"/>
          <w:numId w:val="0"/>
        </w:numPr>
        <w:ind w:left="1560" w:hanging="851"/>
      </w:pPr>
      <w:r w:rsidRPr="00087373">
        <w:t>B.13.4</w:t>
      </w:r>
      <w:r w:rsidRPr="00087373">
        <w:tab/>
      </w:r>
      <w:r w:rsidR="003011FE" w:rsidRPr="00087373">
        <w:t xml:space="preserve">In special circumstances a plain-break </w:t>
      </w:r>
      <w:proofErr w:type="gramStart"/>
      <w:r w:rsidR="003011FE" w:rsidRPr="00087373">
        <w:t>normally-open</w:t>
      </w:r>
      <w:proofErr w:type="gramEnd"/>
      <w:r w:rsidR="003011FE" w:rsidRPr="00087373">
        <w:t xml:space="preserve"> isolator may be counted as an isolating facility for the equipment on either side of it. An example of this is an isolator in the route of a circuit bridging two </w:t>
      </w:r>
      <w:proofErr w:type="spellStart"/>
      <w:r w:rsidR="003011FE" w:rsidRPr="00087373">
        <w:rPr>
          <w:i/>
        </w:rPr>
        <w:t>supergrid</w:t>
      </w:r>
      <w:proofErr w:type="spellEnd"/>
      <w:r w:rsidR="003011FE" w:rsidRPr="00087373">
        <w:t xml:space="preserve"> zones which would be closed only for emergencies of greater severity than those covered by the security standards for 132 kV planning.</w:t>
      </w:r>
    </w:p>
    <w:p w14:paraId="7D154196" w14:textId="77777777" w:rsidR="003011FE" w:rsidRPr="00087373" w:rsidRDefault="003011FE" w:rsidP="003011FE"/>
    <w:p w14:paraId="33821E11" w14:textId="77777777" w:rsidR="003011FE" w:rsidRPr="00087373" w:rsidRDefault="003011FE" w:rsidP="003011FE"/>
    <w:p w14:paraId="21C82E58" w14:textId="77777777" w:rsidR="003011FE" w:rsidRPr="00087373" w:rsidRDefault="003011FE" w:rsidP="003011FE"/>
    <w:p w14:paraId="17A6BA57" w14:textId="77777777" w:rsidR="00475F13" w:rsidRPr="00087373" w:rsidRDefault="003011FE" w:rsidP="00475F13">
      <w:pPr>
        <w:pStyle w:val="Appendixheading2"/>
        <w:numPr>
          <w:ilvl w:val="0"/>
          <w:numId w:val="0"/>
        </w:numPr>
        <w:rPr>
          <w:i/>
        </w:rPr>
      </w:pPr>
      <w:r w:rsidRPr="00087373">
        <w:br w:type="page"/>
      </w:r>
      <w:r w:rsidR="00475F13" w:rsidRPr="00087373">
        <w:lastRenderedPageBreak/>
        <w:t>Appendix C</w:t>
      </w:r>
      <w:r w:rsidR="00475F13" w:rsidRPr="00087373">
        <w:tab/>
      </w:r>
      <w:r w:rsidR="00475F13" w:rsidRPr="00087373">
        <w:tab/>
        <w:t xml:space="preserve">Modelling of </w:t>
      </w:r>
      <w:r w:rsidR="00475F13" w:rsidRPr="00087373">
        <w:rPr>
          <w:i/>
        </w:rPr>
        <w:t>Security</w:t>
      </w:r>
      <w:r w:rsidR="00475F13" w:rsidRPr="00087373">
        <w:t xml:space="preserve"> </w:t>
      </w:r>
      <w:r w:rsidR="00475F13" w:rsidRPr="00087373">
        <w:rPr>
          <w:i/>
        </w:rPr>
        <w:t>Planned Transfer</w:t>
      </w:r>
    </w:p>
    <w:p w14:paraId="7247634F" w14:textId="77777777" w:rsidR="00475F13" w:rsidRPr="00087373" w:rsidRDefault="00475F13" w:rsidP="00210558">
      <w:pPr>
        <w:pStyle w:val="Appendixlevel2"/>
        <w:numPr>
          <w:ilvl w:val="0"/>
          <w:numId w:val="0"/>
        </w:numPr>
      </w:pPr>
      <w:r w:rsidRPr="00087373">
        <w:t>C.1</w:t>
      </w:r>
      <w:r w:rsidRPr="00087373">
        <w:tab/>
        <w:t xml:space="preserve">There are two techniques relevant to the determination of </w:t>
      </w:r>
      <w:r w:rsidRPr="00087373">
        <w:rPr>
          <w:i/>
        </w:rPr>
        <w:t>Security</w:t>
      </w:r>
      <w:r w:rsidRPr="00087373">
        <w:t xml:space="preserve"> </w:t>
      </w:r>
      <w:r w:rsidRPr="00087373">
        <w:rPr>
          <w:i/>
        </w:rPr>
        <w:t>planned transfer conditions</w:t>
      </w:r>
      <w:r w:rsidRPr="00087373">
        <w:t xml:space="preserve">. For circumstances in which apparent future </w:t>
      </w:r>
      <w:r w:rsidRPr="00087373">
        <w:rPr>
          <w:i/>
        </w:rPr>
        <w:t xml:space="preserve">plant margins </w:t>
      </w:r>
      <w:r w:rsidRPr="00087373">
        <w:t xml:space="preserve">exceed 20%, the ‘Ranking Order technique’ should be applied. Where the apparent future </w:t>
      </w:r>
      <w:r w:rsidRPr="00087373">
        <w:rPr>
          <w:i/>
        </w:rPr>
        <w:t>plant margin</w:t>
      </w:r>
      <w:r w:rsidRPr="00087373">
        <w:t xml:space="preserve"> is 20% or less, the ‘Straight Scaling Technique’ should be applied. These techniques are described below.</w:t>
      </w:r>
    </w:p>
    <w:p w14:paraId="37B9C762" w14:textId="77777777" w:rsidR="00475F13" w:rsidRPr="00087373" w:rsidRDefault="00475F13" w:rsidP="00210558">
      <w:pPr>
        <w:pStyle w:val="Appendixlevel2"/>
        <w:numPr>
          <w:ilvl w:val="0"/>
          <w:numId w:val="0"/>
        </w:numPr>
      </w:pPr>
      <w:r w:rsidRPr="00087373">
        <w:t>C.2</w:t>
      </w:r>
      <w:r w:rsidRPr="00087373">
        <w:tab/>
        <w:t xml:space="preserve">Imports from </w:t>
      </w:r>
      <w:r w:rsidRPr="00087373">
        <w:rPr>
          <w:i/>
        </w:rPr>
        <w:t>external systems</w:t>
      </w:r>
      <w:r w:rsidRPr="00087373">
        <w:t xml:space="preserve"> (</w:t>
      </w:r>
      <w:proofErr w:type="gramStart"/>
      <w:r w:rsidRPr="00087373">
        <w:t>e.g.</w:t>
      </w:r>
      <w:proofErr w:type="gramEnd"/>
      <w:r w:rsidRPr="00087373">
        <w:t xml:space="preserve"> in France or Ireland) shall not be scaled under either of these two scaling techniques because they result from tranches of generation rather than single </w:t>
      </w:r>
      <w:r w:rsidRPr="00087373">
        <w:rPr>
          <w:i/>
        </w:rPr>
        <w:t>power stations</w:t>
      </w:r>
      <w:r w:rsidR="001A72BF" w:rsidRPr="00087373">
        <w:t>.</w:t>
      </w:r>
    </w:p>
    <w:p w14:paraId="6D22D3D7" w14:textId="77777777" w:rsidR="00475F13" w:rsidRPr="00087373" w:rsidRDefault="00475F13" w:rsidP="00475F13">
      <w:pPr>
        <w:pStyle w:val="Heading8"/>
        <w:ind w:left="720" w:hanging="720"/>
        <w:rPr>
          <w:szCs w:val="24"/>
        </w:rPr>
      </w:pPr>
      <w:r w:rsidRPr="00087373">
        <w:rPr>
          <w:szCs w:val="24"/>
        </w:rPr>
        <w:t>Availability Factors</w:t>
      </w:r>
    </w:p>
    <w:p w14:paraId="6C25C5C1" w14:textId="77777777" w:rsidR="00475F13" w:rsidRPr="00087373" w:rsidRDefault="001A72BF" w:rsidP="00210558">
      <w:pPr>
        <w:pStyle w:val="Appendixlevel2"/>
        <w:numPr>
          <w:ilvl w:val="0"/>
          <w:numId w:val="0"/>
        </w:numPr>
      </w:pPr>
      <w:r w:rsidRPr="00087373">
        <w:t>C.3</w:t>
      </w:r>
      <w:r w:rsidR="00475F13" w:rsidRPr="00087373">
        <w:tab/>
        <w:t xml:space="preserve">In derivation of </w:t>
      </w:r>
      <w:r w:rsidR="00475F13" w:rsidRPr="00087373">
        <w:rPr>
          <w:i/>
        </w:rPr>
        <w:t>Security planned transfer conditions</w:t>
      </w:r>
      <w:r w:rsidR="00475F13" w:rsidRPr="00087373">
        <w:t xml:space="preserve">, the registered capacities of </w:t>
      </w:r>
      <w:r w:rsidR="00475F13" w:rsidRPr="00087373">
        <w:rPr>
          <w:i/>
        </w:rPr>
        <w:t>power stations</w:t>
      </w:r>
      <w:r w:rsidR="00475F13" w:rsidRPr="00087373">
        <w:t xml:space="preserve"> are scaled by availability factors, known as A</w:t>
      </w:r>
      <w:r w:rsidR="00475F13" w:rsidRPr="00087373">
        <w:rPr>
          <w:vertAlign w:val="subscript"/>
        </w:rPr>
        <w:t>T</w:t>
      </w:r>
      <w:r w:rsidR="00475F13" w:rsidRPr="00087373">
        <w:t xml:space="preserve">, for classes T of </w:t>
      </w:r>
      <w:r w:rsidR="00475F13" w:rsidRPr="00087373">
        <w:rPr>
          <w:i/>
        </w:rPr>
        <w:t>power station.</w:t>
      </w:r>
      <w:r w:rsidR="00475F13" w:rsidRPr="00087373">
        <w:t xml:space="preserve"> For the </w:t>
      </w:r>
      <w:r w:rsidR="00475F13" w:rsidRPr="00087373">
        <w:rPr>
          <w:i/>
        </w:rPr>
        <w:t>Security planned transfer condition</w:t>
      </w:r>
      <w:r w:rsidR="00475F13" w:rsidRPr="00087373">
        <w:t>, these factors are set as follows:</w:t>
      </w:r>
    </w:p>
    <w:p w14:paraId="002077A0" w14:textId="77777777" w:rsidR="00475F13" w:rsidRPr="00087373" w:rsidRDefault="001A72BF" w:rsidP="00210558">
      <w:pPr>
        <w:pStyle w:val="Appendixlevel2"/>
        <w:numPr>
          <w:ilvl w:val="0"/>
          <w:numId w:val="0"/>
        </w:numPr>
      </w:pPr>
      <w:r w:rsidRPr="00087373">
        <w:t>C.3</w:t>
      </w:r>
      <w:r w:rsidR="00475F13" w:rsidRPr="00087373">
        <w:t>.1</w:t>
      </w:r>
      <w:r w:rsidR="00475F13" w:rsidRPr="00087373">
        <w:tab/>
        <w:t>For stations powered by wind, wave, or tides, A</w:t>
      </w:r>
      <w:r w:rsidR="00475F13" w:rsidRPr="00087373">
        <w:rPr>
          <w:vertAlign w:val="subscript"/>
        </w:rPr>
        <w:t>T</w:t>
      </w:r>
      <w:r w:rsidR="00475F13" w:rsidRPr="00087373">
        <w:t xml:space="preserve"> = 0.  </w:t>
      </w:r>
      <w:proofErr w:type="gramStart"/>
      <w:r w:rsidR="00475F13" w:rsidRPr="00087373">
        <w:t>This zero factor</w:t>
      </w:r>
      <w:proofErr w:type="gramEnd"/>
      <w:r w:rsidR="00475F13" w:rsidRPr="00087373">
        <w:t xml:space="preserve"> is set for the </w:t>
      </w:r>
      <w:r w:rsidR="00475F13" w:rsidRPr="00087373">
        <w:rPr>
          <w:i/>
        </w:rPr>
        <w:t>Security planned transfer condition</w:t>
      </w:r>
      <w:r w:rsidR="00475F13" w:rsidRPr="00087373">
        <w:t xml:space="preserve"> so that there is confidence that there is sufficient </w:t>
      </w:r>
      <w:r w:rsidR="00475F13" w:rsidRPr="00087373">
        <w:rPr>
          <w:i/>
        </w:rPr>
        <w:t>transmission capacity</w:t>
      </w:r>
      <w:r w:rsidR="00475F13" w:rsidRPr="00087373">
        <w:t xml:space="preserve"> to meet demand securely in the absence of this class of generation.</w:t>
      </w:r>
    </w:p>
    <w:p w14:paraId="7899E800" w14:textId="77777777" w:rsidR="00475F13" w:rsidRPr="00087373" w:rsidRDefault="001A72BF" w:rsidP="001A72BF">
      <w:pPr>
        <w:ind w:left="720"/>
        <w:rPr>
          <w:rFonts w:cs="Arial"/>
        </w:rPr>
      </w:pPr>
      <w:r w:rsidRPr="00087373">
        <w:rPr>
          <w:rFonts w:cs="Arial"/>
        </w:rPr>
        <w:t>C.3</w:t>
      </w:r>
      <w:r w:rsidR="00475F13" w:rsidRPr="00087373">
        <w:rPr>
          <w:rFonts w:cs="Arial"/>
        </w:rPr>
        <w:t>.2</w:t>
      </w:r>
      <w:r w:rsidR="00475F13" w:rsidRPr="00087373">
        <w:rPr>
          <w:rFonts w:cs="Arial"/>
        </w:rPr>
        <w:tab/>
        <w:t xml:space="preserve">For imports or exports from / to </w:t>
      </w:r>
      <w:r w:rsidR="00475F13" w:rsidRPr="00087373">
        <w:rPr>
          <w:rFonts w:cs="Arial"/>
          <w:i/>
        </w:rPr>
        <w:t>external systems</w:t>
      </w:r>
      <w:r w:rsidR="00475F13" w:rsidRPr="00087373">
        <w:rPr>
          <w:rFonts w:cs="Arial"/>
        </w:rPr>
        <w:t>, A</w:t>
      </w:r>
      <w:r w:rsidR="00475F13" w:rsidRPr="00087373">
        <w:rPr>
          <w:rFonts w:cs="Arial"/>
          <w:vertAlign w:val="subscript"/>
        </w:rPr>
        <w:t>T</w:t>
      </w:r>
      <w:r w:rsidRPr="00087373">
        <w:rPr>
          <w:rFonts w:cs="Arial"/>
        </w:rPr>
        <w:t xml:space="preserve"> = 0.</w:t>
      </w:r>
    </w:p>
    <w:p w14:paraId="43662EA7" w14:textId="77777777" w:rsidR="00475F13" w:rsidRPr="00087373" w:rsidRDefault="001A72BF" w:rsidP="00352B77">
      <w:pPr>
        <w:pStyle w:val="Appendixlevel2"/>
      </w:pPr>
      <w:r w:rsidRPr="00087373">
        <w:t>C.3</w:t>
      </w:r>
      <w:r w:rsidR="00475F13" w:rsidRPr="00087373">
        <w:t>.3</w:t>
      </w:r>
      <w:r w:rsidR="00475F13" w:rsidRPr="00087373">
        <w:tab/>
        <w:t xml:space="preserve">For all other </w:t>
      </w:r>
      <w:r w:rsidR="00475F13" w:rsidRPr="00087373">
        <w:rPr>
          <w:i/>
        </w:rPr>
        <w:t>power stations</w:t>
      </w:r>
      <w:r w:rsidR="00475F13" w:rsidRPr="00087373">
        <w:t>, A</w:t>
      </w:r>
      <w:r w:rsidR="00475F13" w:rsidRPr="00087373">
        <w:rPr>
          <w:vertAlign w:val="subscript"/>
        </w:rPr>
        <w:t>T</w:t>
      </w:r>
      <w:r w:rsidRPr="00087373">
        <w:t xml:space="preserve"> = 1.0</w:t>
      </w:r>
    </w:p>
    <w:p w14:paraId="42189F0D" w14:textId="77777777" w:rsidR="00475F13" w:rsidRPr="00087373" w:rsidRDefault="00475F13" w:rsidP="00475F13">
      <w:pPr>
        <w:pStyle w:val="Heading8"/>
        <w:rPr>
          <w:rFonts w:cs="Arial"/>
          <w:szCs w:val="24"/>
        </w:rPr>
      </w:pPr>
      <w:r w:rsidRPr="00087373">
        <w:rPr>
          <w:rFonts w:cs="Arial"/>
          <w:szCs w:val="24"/>
        </w:rPr>
        <w:t>Ranking Order Technique</w:t>
      </w:r>
    </w:p>
    <w:p w14:paraId="459A7C28" w14:textId="77777777" w:rsidR="00475F13" w:rsidRPr="00087373" w:rsidRDefault="001A72BF" w:rsidP="00210558">
      <w:pPr>
        <w:pStyle w:val="Appendixlevel2"/>
        <w:numPr>
          <w:ilvl w:val="0"/>
          <w:numId w:val="0"/>
        </w:numPr>
      </w:pPr>
      <w:r w:rsidRPr="00087373">
        <w:t>C.4</w:t>
      </w:r>
      <w:r w:rsidR="00475F13" w:rsidRPr="00087373">
        <w:tab/>
        <w:t xml:space="preserve">In some circumstances apparent future </w:t>
      </w:r>
      <w:r w:rsidR="00475F13" w:rsidRPr="00087373">
        <w:rPr>
          <w:i/>
        </w:rPr>
        <w:t>plant margins</w:t>
      </w:r>
      <w:r w:rsidR="00475F13" w:rsidRPr="00087373">
        <w:t xml:space="preserve"> may exceed 20%. This may arise where </w:t>
      </w:r>
      <w:r w:rsidR="007C1951">
        <w:t xml:space="preserve"> </w:t>
      </w:r>
      <w:r w:rsidR="007C1951" w:rsidRPr="00BA4826">
        <w:t>NGESO</w:t>
      </w:r>
      <w:r w:rsidR="007C1951">
        <w:rPr>
          <w:i/>
        </w:rPr>
        <w:t xml:space="preserve"> </w:t>
      </w:r>
      <w:r w:rsidR="00475F13" w:rsidRPr="00087373">
        <w:t xml:space="preserve">has been notified of increases in future generation capacity but has not yet been formally notified of future reductions in generation capacity due to plant closures. The ranking order technique maintains the output of </w:t>
      </w:r>
      <w:r w:rsidR="00475F13" w:rsidRPr="00087373">
        <w:rPr>
          <w:i/>
        </w:rPr>
        <w:t>power stations</w:t>
      </w:r>
      <w:r w:rsidR="00475F13" w:rsidRPr="00087373">
        <w:t xml:space="preserve"> considered more likely to operate at times of </w:t>
      </w:r>
      <w:r w:rsidR="00475F13" w:rsidRPr="00087373">
        <w:rPr>
          <w:i/>
        </w:rPr>
        <w:t>ACS peak demand</w:t>
      </w:r>
      <w:r w:rsidR="00475F13" w:rsidRPr="00087373">
        <w:t xml:space="preserve"> at more realistic levels and treats those less likely to operate as non-contributory. </w:t>
      </w:r>
    </w:p>
    <w:p w14:paraId="5299DA7B" w14:textId="77777777" w:rsidR="00475F13" w:rsidRPr="00087373" w:rsidRDefault="001A72BF" w:rsidP="00210558">
      <w:pPr>
        <w:pStyle w:val="Appendixlevel2"/>
        <w:numPr>
          <w:ilvl w:val="0"/>
          <w:numId w:val="0"/>
        </w:numPr>
      </w:pPr>
      <w:r w:rsidRPr="00087373">
        <w:t>C.5</w:t>
      </w:r>
      <w:r w:rsidR="00475F13" w:rsidRPr="00087373">
        <w:tab/>
        <w:t xml:space="preserve">This is achieved by ranking all directly connected </w:t>
      </w:r>
      <w:r w:rsidR="00475F13" w:rsidRPr="00087373">
        <w:rPr>
          <w:i/>
        </w:rPr>
        <w:t>power stations</w:t>
      </w:r>
      <w:r w:rsidR="00C313E3">
        <w:rPr>
          <w:i/>
        </w:rPr>
        <w:t>,</w:t>
      </w:r>
      <w:r w:rsidR="00475F13" w:rsidRPr="00087373">
        <w:t xml:space="preserve"> embedded </w:t>
      </w:r>
      <w:r w:rsidR="00475F13" w:rsidRPr="00087373">
        <w:rPr>
          <w:i/>
        </w:rPr>
        <w:t>large power stations</w:t>
      </w:r>
      <w:r w:rsidR="00C313E3" w:rsidRPr="0004282C">
        <w:t xml:space="preserve">, and groups of embedded </w:t>
      </w:r>
      <w:r w:rsidR="00C313E3" w:rsidRPr="00A87ECE">
        <w:rPr>
          <w:i/>
        </w:rPr>
        <w:t>medium power stations</w:t>
      </w:r>
      <w:r w:rsidR="00C313E3" w:rsidRPr="0004282C">
        <w:t xml:space="preserve"> and embedded </w:t>
      </w:r>
      <w:r w:rsidR="00C313E3" w:rsidRPr="00A87ECE">
        <w:rPr>
          <w:i/>
        </w:rPr>
        <w:t>small power stations</w:t>
      </w:r>
      <w:r w:rsidR="00C313E3" w:rsidRPr="0004282C">
        <w:t xml:space="preserve"> aggregated based on their generation technology and their location</w:t>
      </w:r>
      <w:r w:rsidR="00475F13" w:rsidRPr="0004282C">
        <w:t xml:space="preserve"> </w:t>
      </w:r>
      <w:r w:rsidR="00475F13" w:rsidRPr="00087373">
        <w:t xml:space="preserve">in order of likelihood of operation at times of </w:t>
      </w:r>
      <w:r w:rsidR="00475F13" w:rsidRPr="00087373">
        <w:rPr>
          <w:i/>
        </w:rPr>
        <w:t>ACS peak demand</w:t>
      </w:r>
      <w:r w:rsidR="00475F13" w:rsidRPr="00087373">
        <w:t xml:space="preserve">. Those </w:t>
      </w:r>
      <w:r w:rsidR="00475F13" w:rsidRPr="00087373">
        <w:rPr>
          <w:i/>
        </w:rPr>
        <w:t>power stations</w:t>
      </w:r>
      <w:r w:rsidR="00475F13" w:rsidRPr="00087373">
        <w:t xml:space="preserve"> considered least likely to operate at peak are progressively removed and treated as non-contributory until a </w:t>
      </w:r>
      <w:r w:rsidR="00475F13" w:rsidRPr="00087373">
        <w:rPr>
          <w:i/>
        </w:rPr>
        <w:t>plant margin</w:t>
      </w:r>
      <w:r w:rsidR="00475F13" w:rsidRPr="00087373">
        <w:t xml:space="preserve"> of 20% or just below is achieved. The output of the remainder is then calculated using the same scaling method as used in the straight scaling technique described in paragraphs C.5 and C.6 below.</w:t>
      </w:r>
    </w:p>
    <w:p w14:paraId="735F7340" w14:textId="77777777" w:rsidR="00475F13" w:rsidRPr="00087373" w:rsidRDefault="00475F13" w:rsidP="00475F13">
      <w:pPr>
        <w:pStyle w:val="Heading8"/>
        <w:ind w:left="720" w:hanging="720"/>
        <w:rPr>
          <w:rFonts w:cs="Arial"/>
          <w:szCs w:val="24"/>
        </w:rPr>
      </w:pPr>
      <w:r w:rsidRPr="00087373">
        <w:rPr>
          <w:rFonts w:cs="Arial"/>
          <w:szCs w:val="24"/>
        </w:rPr>
        <w:t>Straight Scaling Technique</w:t>
      </w:r>
    </w:p>
    <w:p w14:paraId="2FD564E6" w14:textId="77777777" w:rsidR="00475F13" w:rsidRPr="00087373" w:rsidRDefault="001A72BF" w:rsidP="00210558">
      <w:pPr>
        <w:pStyle w:val="Appendixlevel2"/>
        <w:numPr>
          <w:ilvl w:val="0"/>
          <w:numId w:val="0"/>
        </w:numPr>
      </w:pPr>
      <w:r w:rsidRPr="00087373">
        <w:t>C.6</w:t>
      </w:r>
      <w:r w:rsidR="00475F13" w:rsidRPr="00087373">
        <w:tab/>
        <w:t xml:space="preserve">In this technique, all </w:t>
      </w:r>
      <w:r w:rsidR="00475F13" w:rsidRPr="00087373">
        <w:rPr>
          <w:i/>
        </w:rPr>
        <w:t>power stations</w:t>
      </w:r>
      <w:r w:rsidR="00475F13" w:rsidRPr="00087373">
        <w:t xml:space="preserve"> at the time of the </w:t>
      </w:r>
      <w:r w:rsidR="00475F13" w:rsidRPr="00087373">
        <w:rPr>
          <w:i/>
        </w:rPr>
        <w:t>ACS peak demand</w:t>
      </w:r>
      <w:r w:rsidR="00475F13" w:rsidRPr="00087373">
        <w:t xml:space="preserve"> are considered contributory and their output is calculated by applying a scaling factor to their </w:t>
      </w:r>
      <w:r w:rsidR="00475F13" w:rsidRPr="00087373">
        <w:rPr>
          <w:i/>
        </w:rPr>
        <w:t>registered capacity</w:t>
      </w:r>
      <w:r w:rsidR="00475F13" w:rsidRPr="00087373">
        <w:t xml:space="preserve"> proportional to an availability representative of the </w:t>
      </w:r>
      <w:r w:rsidR="00475F13" w:rsidRPr="00087373">
        <w:rPr>
          <w:i/>
        </w:rPr>
        <w:t xml:space="preserve">generating </w:t>
      </w:r>
      <w:r w:rsidR="00475F13" w:rsidRPr="00087373">
        <w:rPr>
          <w:i/>
        </w:rPr>
        <w:lastRenderedPageBreak/>
        <w:t>plant type</w:t>
      </w:r>
      <w:r w:rsidR="00475F13" w:rsidRPr="00087373">
        <w:t xml:space="preserve"> at the time of </w:t>
      </w:r>
      <w:r w:rsidR="00475F13" w:rsidRPr="00087373">
        <w:rPr>
          <w:i/>
        </w:rPr>
        <w:t>ACS peak demand</w:t>
      </w:r>
      <w:r w:rsidR="00475F13" w:rsidRPr="00087373">
        <w:t xml:space="preserve"> such that their aggregate output is equal to the forecast </w:t>
      </w:r>
      <w:r w:rsidR="00475F13" w:rsidRPr="00087373">
        <w:rPr>
          <w:i/>
        </w:rPr>
        <w:t>ACS peak demand</w:t>
      </w:r>
      <w:r w:rsidR="00475F13" w:rsidRPr="00087373">
        <w:t xml:space="preserve"> minus total imports from </w:t>
      </w:r>
      <w:r w:rsidR="00475F13" w:rsidRPr="00087373">
        <w:rPr>
          <w:i/>
        </w:rPr>
        <w:t>external systems</w:t>
      </w:r>
      <w:r w:rsidR="00475F13" w:rsidRPr="00087373">
        <w:t xml:space="preserve">. </w:t>
      </w:r>
    </w:p>
    <w:p w14:paraId="288C8EC4" w14:textId="77777777" w:rsidR="00475F13" w:rsidRPr="00087373" w:rsidRDefault="001A72BF" w:rsidP="00210558">
      <w:pPr>
        <w:pStyle w:val="Appendixlevel2"/>
        <w:numPr>
          <w:ilvl w:val="0"/>
          <w:numId w:val="0"/>
        </w:numPr>
      </w:pPr>
      <w:r w:rsidRPr="00087373">
        <w:t>C.7</w:t>
      </w:r>
      <w:r w:rsidR="00475F13" w:rsidRPr="00087373">
        <w:tab/>
        <w:t>Thus,</w:t>
      </w:r>
    </w:p>
    <w:p w14:paraId="334DCC6C" w14:textId="77777777" w:rsidR="00475F13" w:rsidRPr="00087373" w:rsidRDefault="006D04C2" w:rsidP="00475F13">
      <w:pPr>
        <w:jc w:val="center"/>
        <w:rPr>
          <w:rFonts w:cs="Arial"/>
        </w:rPr>
      </w:pPr>
      <w:r w:rsidRPr="00087373">
        <w:rPr>
          <w:rFonts w:cs="Arial"/>
          <w:noProof/>
          <w:position w:val="-14"/>
        </w:rPr>
        <w:object w:dxaOrig="1560" w:dyaOrig="380" w14:anchorId="4C1472B6">
          <v:shape id="_x0000_i1025" type="#_x0000_t75" style="width:77.9pt;height:17.75pt" o:ole="" fillcolor="window">
            <v:imagedata r:id="rId17" o:title=""/>
          </v:shape>
          <o:OLEObject Type="Embed" ProgID="Equation.3" ShapeID="_x0000_i1025" DrawAspect="Content" ObjectID="_1777361267" r:id="rId18"/>
        </w:object>
      </w:r>
    </w:p>
    <w:p w14:paraId="4AA80F32" w14:textId="77777777" w:rsidR="00475F13" w:rsidRPr="00087373" w:rsidRDefault="00475F13" w:rsidP="00475F13">
      <w:pPr>
        <w:ind w:left="720"/>
        <w:rPr>
          <w:rFonts w:cs="Arial"/>
        </w:rPr>
      </w:pPr>
    </w:p>
    <w:p w14:paraId="2C5BC157" w14:textId="77777777" w:rsidR="00475F13" w:rsidRPr="00087373" w:rsidRDefault="00475F13" w:rsidP="00475F13">
      <w:pPr>
        <w:ind w:left="720"/>
        <w:rPr>
          <w:rFonts w:cs="Arial"/>
        </w:rPr>
      </w:pPr>
      <w:proofErr w:type="gramStart"/>
      <w:r w:rsidRPr="00087373">
        <w:rPr>
          <w:rFonts w:cs="Arial"/>
        </w:rPr>
        <w:t>Where</w:t>
      </w:r>
      <w:proofErr w:type="gramEnd"/>
    </w:p>
    <w:p w14:paraId="5714E7B8" w14:textId="77777777" w:rsidR="00475F13" w:rsidRPr="00087373" w:rsidRDefault="006D04C2" w:rsidP="00475F13">
      <w:pPr>
        <w:ind w:left="720"/>
        <w:jc w:val="center"/>
        <w:rPr>
          <w:rFonts w:cs="Arial"/>
        </w:rPr>
      </w:pPr>
      <w:r w:rsidRPr="00087373">
        <w:rPr>
          <w:rFonts w:cs="Arial"/>
          <w:noProof/>
          <w:position w:val="-64"/>
        </w:rPr>
        <w:object w:dxaOrig="2020" w:dyaOrig="1260" w14:anchorId="4FC44B9B">
          <v:shape id="_x0000_i1026" type="#_x0000_t75" style="width:101.55pt;height:62.35pt" o:ole="" fillcolor="red">
            <v:imagedata r:id="rId19" o:title=""/>
          </v:shape>
          <o:OLEObject Type="Embed" ProgID="Equation.3" ShapeID="_x0000_i1026" DrawAspect="Content" ObjectID="_1777361268" r:id="rId20"/>
        </w:object>
      </w:r>
    </w:p>
    <w:p w14:paraId="580A51C3" w14:textId="77777777" w:rsidR="00475F13" w:rsidRPr="00087373" w:rsidRDefault="00475F13" w:rsidP="00475F13">
      <w:pPr>
        <w:ind w:left="720"/>
        <w:rPr>
          <w:rFonts w:cs="Arial"/>
        </w:rPr>
      </w:pPr>
    </w:p>
    <w:p w14:paraId="1EEF9077" w14:textId="77777777" w:rsidR="00475F13" w:rsidRPr="00087373" w:rsidRDefault="00475F13" w:rsidP="00475F13">
      <w:pPr>
        <w:ind w:left="720"/>
        <w:rPr>
          <w:rFonts w:cs="Arial"/>
        </w:rPr>
      </w:pPr>
      <w:r w:rsidRPr="00087373">
        <w:rPr>
          <w:rFonts w:cs="Arial"/>
        </w:rPr>
        <w:t>and</w:t>
      </w:r>
    </w:p>
    <w:p w14:paraId="6785EAE9" w14:textId="77777777" w:rsidR="00475F13" w:rsidRPr="00087373" w:rsidRDefault="00475F13" w:rsidP="00475F13">
      <w:pPr>
        <w:ind w:left="720"/>
        <w:rPr>
          <w:rFonts w:cs="Arial"/>
        </w:rPr>
      </w:pPr>
    </w:p>
    <w:tbl>
      <w:tblPr>
        <w:tblW w:w="0" w:type="auto"/>
        <w:tblInd w:w="817" w:type="dxa"/>
        <w:tblLayout w:type="fixed"/>
        <w:tblLook w:val="0000" w:firstRow="0" w:lastRow="0" w:firstColumn="0" w:lastColumn="0" w:noHBand="0" w:noVBand="0"/>
      </w:tblPr>
      <w:tblGrid>
        <w:gridCol w:w="567"/>
        <w:gridCol w:w="425"/>
        <w:gridCol w:w="7431"/>
      </w:tblGrid>
      <w:tr w:rsidR="00475F13" w:rsidRPr="00087373" w14:paraId="32977C22" w14:textId="77777777" w:rsidTr="00665168">
        <w:tc>
          <w:tcPr>
            <w:tcW w:w="567" w:type="dxa"/>
          </w:tcPr>
          <w:p w14:paraId="1791EA01" w14:textId="77777777" w:rsidR="00475F13" w:rsidRPr="00087373" w:rsidRDefault="006D04C2" w:rsidP="00665168">
            <w:pPr>
              <w:rPr>
                <w:rFonts w:cs="Arial"/>
              </w:rPr>
            </w:pPr>
            <w:r w:rsidRPr="00087373">
              <w:rPr>
                <w:rFonts w:cs="Arial"/>
                <w:noProof/>
                <w:position w:val="-14"/>
              </w:rPr>
              <w:object w:dxaOrig="300" w:dyaOrig="380" w14:anchorId="553058A1">
                <v:shape id="_x0000_i1027" type="#_x0000_t75" style="width:15.05pt;height:17.75pt" o:ole="" fillcolor="window">
                  <v:imagedata r:id="rId21" o:title=""/>
                </v:shape>
                <o:OLEObject Type="Embed" ProgID="Equation.3" ShapeID="_x0000_i1027" DrawAspect="Content" ObjectID="_1777361269" r:id="rId22"/>
              </w:object>
            </w:r>
          </w:p>
        </w:tc>
        <w:tc>
          <w:tcPr>
            <w:tcW w:w="425" w:type="dxa"/>
          </w:tcPr>
          <w:p w14:paraId="53CAD76B" w14:textId="77777777" w:rsidR="00475F13" w:rsidRPr="00087373" w:rsidRDefault="00475F13" w:rsidP="00665168">
            <w:pPr>
              <w:rPr>
                <w:rFonts w:cs="Arial"/>
              </w:rPr>
            </w:pPr>
            <w:r w:rsidRPr="00087373">
              <w:rPr>
                <w:rFonts w:cs="Arial"/>
              </w:rPr>
              <w:t>=</w:t>
            </w:r>
          </w:p>
        </w:tc>
        <w:tc>
          <w:tcPr>
            <w:tcW w:w="7431" w:type="dxa"/>
          </w:tcPr>
          <w:p w14:paraId="27B70069" w14:textId="77777777" w:rsidR="00475F13" w:rsidRPr="00087373" w:rsidRDefault="00475F13"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power station</w:t>
            </w:r>
            <w:r w:rsidRPr="00087373">
              <w:rPr>
                <w:rFonts w:cs="Arial"/>
              </w:rPr>
              <w:t xml:space="preserve"> of </w:t>
            </w:r>
            <w:r w:rsidRPr="00087373">
              <w:rPr>
                <w:rFonts w:cs="Arial"/>
                <w:i/>
              </w:rPr>
              <w:t>generating plant type</w:t>
            </w:r>
            <w:r w:rsidRPr="00087373">
              <w:rPr>
                <w:rFonts w:cs="Arial"/>
              </w:rPr>
              <w:t xml:space="preserve"> </w:t>
            </w:r>
            <w:r w:rsidRPr="00087373">
              <w:rPr>
                <w:rFonts w:cs="Arial"/>
                <w:i/>
              </w:rPr>
              <w:t>T</w:t>
            </w:r>
          </w:p>
        </w:tc>
      </w:tr>
      <w:tr w:rsidR="00475F13" w:rsidRPr="00087373" w14:paraId="5A2BE721" w14:textId="77777777" w:rsidTr="00665168">
        <w:tc>
          <w:tcPr>
            <w:tcW w:w="567" w:type="dxa"/>
          </w:tcPr>
          <w:p w14:paraId="788202D5" w14:textId="77777777" w:rsidR="00475F13" w:rsidRPr="00087373" w:rsidRDefault="006D04C2" w:rsidP="00665168">
            <w:pPr>
              <w:rPr>
                <w:rFonts w:cs="Arial"/>
              </w:rPr>
            </w:pPr>
            <w:r w:rsidRPr="00087373">
              <w:rPr>
                <w:rFonts w:cs="Arial"/>
                <w:noProof/>
                <w:position w:val="-10"/>
              </w:rPr>
              <w:object w:dxaOrig="320" w:dyaOrig="340" w14:anchorId="3182C753">
                <v:shape id="_x0000_i1028" type="#_x0000_t75" style="width:17.75pt;height:17.75pt" o:ole="" fillcolor="window">
                  <v:imagedata r:id="rId23" o:title=""/>
                </v:shape>
                <o:OLEObject Type="Embed" ProgID="Equation.3" ShapeID="_x0000_i1028" DrawAspect="Content" ObjectID="_1777361270" r:id="rId24"/>
              </w:object>
            </w:r>
          </w:p>
        </w:tc>
        <w:tc>
          <w:tcPr>
            <w:tcW w:w="425" w:type="dxa"/>
          </w:tcPr>
          <w:p w14:paraId="2EB3A775" w14:textId="77777777" w:rsidR="00475F13" w:rsidRPr="00087373" w:rsidRDefault="00475F13" w:rsidP="00665168">
            <w:pPr>
              <w:rPr>
                <w:rFonts w:cs="Arial"/>
              </w:rPr>
            </w:pPr>
            <w:r w:rsidRPr="00087373">
              <w:rPr>
                <w:rFonts w:cs="Arial"/>
              </w:rPr>
              <w:t>=</w:t>
            </w:r>
          </w:p>
        </w:tc>
        <w:tc>
          <w:tcPr>
            <w:tcW w:w="7431" w:type="dxa"/>
          </w:tcPr>
          <w:p w14:paraId="3D2BF391" w14:textId="77777777" w:rsidR="00475F13" w:rsidRPr="00087373" w:rsidRDefault="00475F13" w:rsidP="00665168">
            <w:pPr>
              <w:spacing w:after="120"/>
              <w:rPr>
                <w:rFonts w:cs="Arial"/>
              </w:rPr>
            </w:pPr>
            <w:r w:rsidRPr="00087373">
              <w:rPr>
                <w:rFonts w:cs="Arial"/>
              </w:rPr>
              <w:t xml:space="preserve">an availability representative of </w:t>
            </w:r>
            <w:r w:rsidRPr="00087373">
              <w:rPr>
                <w:rFonts w:cs="Arial"/>
                <w:i/>
              </w:rPr>
              <w:t>generating plant type</w:t>
            </w:r>
            <w:r w:rsidRPr="00087373">
              <w:rPr>
                <w:rFonts w:cs="Arial"/>
              </w:rPr>
              <w:t xml:space="preserve"> </w:t>
            </w:r>
            <w:r w:rsidRPr="00087373">
              <w:rPr>
                <w:rFonts w:cs="Arial"/>
                <w:i/>
              </w:rPr>
              <w:t>T</w:t>
            </w:r>
            <w:r w:rsidRPr="00087373">
              <w:rPr>
                <w:rFonts w:cs="Arial"/>
              </w:rPr>
              <w:t xml:space="preserve"> at the time of </w:t>
            </w:r>
            <w:r w:rsidRPr="00087373">
              <w:rPr>
                <w:rFonts w:cs="Arial"/>
                <w:i/>
              </w:rPr>
              <w:t>ACS peak demand</w:t>
            </w:r>
          </w:p>
        </w:tc>
      </w:tr>
      <w:tr w:rsidR="00475F13" w:rsidRPr="00087373" w14:paraId="795707A8" w14:textId="77777777" w:rsidTr="00665168">
        <w:tc>
          <w:tcPr>
            <w:tcW w:w="567" w:type="dxa"/>
          </w:tcPr>
          <w:p w14:paraId="614EB494" w14:textId="77777777" w:rsidR="00475F13" w:rsidRPr="00087373" w:rsidRDefault="006D04C2" w:rsidP="00665168">
            <w:pPr>
              <w:rPr>
                <w:rFonts w:cs="Arial"/>
              </w:rPr>
            </w:pPr>
            <w:r w:rsidRPr="00087373">
              <w:rPr>
                <w:rFonts w:cs="Arial"/>
                <w:noProof/>
                <w:position w:val="-14"/>
              </w:rPr>
              <w:object w:dxaOrig="340" w:dyaOrig="380" w14:anchorId="199DE847">
                <v:shape id="_x0000_i1029" type="#_x0000_t75" style="width:17.75pt;height:17.75pt" o:ole="" fillcolor="window">
                  <v:imagedata r:id="rId25" o:title=""/>
                </v:shape>
                <o:OLEObject Type="Embed" ProgID="Equation.3" ShapeID="_x0000_i1029" DrawAspect="Content" ObjectID="_1777361271" r:id="rId26"/>
              </w:object>
            </w:r>
          </w:p>
        </w:tc>
        <w:tc>
          <w:tcPr>
            <w:tcW w:w="425" w:type="dxa"/>
          </w:tcPr>
          <w:p w14:paraId="23727892" w14:textId="77777777" w:rsidR="00475F13" w:rsidRPr="00087373" w:rsidRDefault="00475F13" w:rsidP="00665168">
            <w:pPr>
              <w:rPr>
                <w:rFonts w:cs="Arial"/>
              </w:rPr>
            </w:pPr>
            <w:r w:rsidRPr="00087373">
              <w:rPr>
                <w:rFonts w:cs="Arial"/>
              </w:rPr>
              <w:t>=</w:t>
            </w:r>
          </w:p>
        </w:tc>
        <w:tc>
          <w:tcPr>
            <w:tcW w:w="7431" w:type="dxa"/>
          </w:tcPr>
          <w:p w14:paraId="7988349B" w14:textId="77777777" w:rsidR="00475F13" w:rsidRPr="00087373" w:rsidRDefault="00475F13"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 xml:space="preserve">power station </w:t>
            </w:r>
            <w:r w:rsidRPr="00087373">
              <w:rPr>
                <w:rFonts w:cs="Arial"/>
              </w:rPr>
              <w:t xml:space="preserve">of </w:t>
            </w:r>
            <w:r w:rsidRPr="00087373">
              <w:rPr>
                <w:rFonts w:cs="Arial"/>
                <w:i/>
              </w:rPr>
              <w:t>generating plant type</w:t>
            </w:r>
            <w:r w:rsidRPr="00087373">
              <w:rPr>
                <w:rFonts w:cs="Arial"/>
              </w:rPr>
              <w:t xml:space="preserve"> </w:t>
            </w:r>
            <w:r w:rsidRPr="00087373">
              <w:rPr>
                <w:rFonts w:cs="Arial"/>
                <w:i/>
              </w:rPr>
              <w:t>T</w:t>
            </w:r>
          </w:p>
        </w:tc>
      </w:tr>
      <w:tr w:rsidR="00475F13" w:rsidRPr="00087373" w14:paraId="26D95F67" w14:textId="77777777" w:rsidTr="00665168">
        <w:tc>
          <w:tcPr>
            <w:tcW w:w="567" w:type="dxa"/>
          </w:tcPr>
          <w:p w14:paraId="1ACDA0DC" w14:textId="77777777" w:rsidR="00475F13" w:rsidRPr="00087373" w:rsidRDefault="006D04C2" w:rsidP="00665168">
            <w:pPr>
              <w:rPr>
                <w:rFonts w:cs="Arial"/>
              </w:rPr>
            </w:pPr>
            <w:r w:rsidRPr="00087373">
              <w:rPr>
                <w:rFonts w:cs="Arial"/>
                <w:noProof/>
                <w:position w:val="-12"/>
              </w:rPr>
              <w:object w:dxaOrig="420" w:dyaOrig="360" w14:anchorId="324BFC6A">
                <v:shape id="_x0000_i1030" type="#_x0000_t75" style="width:20.4pt;height:17.75pt" o:ole="" fillcolor="window">
                  <v:imagedata r:id="rId27" o:title=""/>
                </v:shape>
                <o:OLEObject Type="Embed" ProgID="Equation.3" ShapeID="_x0000_i1030" DrawAspect="Content" ObjectID="_1777361272" r:id="rId28"/>
              </w:object>
            </w:r>
          </w:p>
        </w:tc>
        <w:tc>
          <w:tcPr>
            <w:tcW w:w="425" w:type="dxa"/>
          </w:tcPr>
          <w:p w14:paraId="5DA0CFE4" w14:textId="77777777" w:rsidR="00475F13" w:rsidRPr="00087373" w:rsidRDefault="00475F13" w:rsidP="00665168">
            <w:pPr>
              <w:rPr>
                <w:rFonts w:cs="Arial"/>
              </w:rPr>
            </w:pPr>
            <w:r w:rsidRPr="00087373">
              <w:rPr>
                <w:rFonts w:cs="Arial"/>
              </w:rPr>
              <w:t>=</w:t>
            </w:r>
          </w:p>
        </w:tc>
        <w:tc>
          <w:tcPr>
            <w:tcW w:w="7431" w:type="dxa"/>
          </w:tcPr>
          <w:p w14:paraId="7D5451F7" w14:textId="77777777" w:rsidR="00475F13" w:rsidRPr="00087373" w:rsidRDefault="00475F13"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475F13" w:rsidRPr="00087373" w14:paraId="45F11EC0" w14:textId="77777777" w:rsidTr="00665168">
        <w:tc>
          <w:tcPr>
            <w:tcW w:w="567" w:type="dxa"/>
          </w:tcPr>
          <w:p w14:paraId="7C2DB0D4" w14:textId="77777777" w:rsidR="00475F13" w:rsidRPr="00087373" w:rsidRDefault="006D04C2" w:rsidP="00665168">
            <w:pPr>
              <w:rPr>
                <w:rFonts w:cs="Arial"/>
              </w:rPr>
            </w:pPr>
            <w:r w:rsidRPr="00087373">
              <w:rPr>
                <w:rFonts w:cs="Arial"/>
                <w:noProof/>
                <w:position w:val="-8"/>
              </w:rPr>
              <w:object w:dxaOrig="260" w:dyaOrig="300" w14:anchorId="513BC61E">
                <v:shape id="_x0000_i1031" type="#_x0000_t75" style="width:13.45pt;height:15.05pt" o:ole="" fillcolor="window">
                  <v:imagedata r:id="rId29" o:title=""/>
                </v:shape>
                <o:OLEObject Type="Embed" ProgID="Equation.3" ShapeID="_x0000_i1031" DrawAspect="Content" ObjectID="_1777361273" r:id="rId30"/>
              </w:object>
            </w:r>
          </w:p>
        </w:tc>
        <w:tc>
          <w:tcPr>
            <w:tcW w:w="425" w:type="dxa"/>
          </w:tcPr>
          <w:p w14:paraId="7FE5C0FA" w14:textId="77777777" w:rsidR="00475F13" w:rsidRPr="00087373" w:rsidRDefault="00475F13" w:rsidP="00665168">
            <w:pPr>
              <w:rPr>
                <w:rFonts w:cs="Arial"/>
              </w:rPr>
            </w:pPr>
            <w:r w:rsidRPr="00087373">
              <w:rPr>
                <w:rFonts w:cs="Arial"/>
              </w:rPr>
              <w:t>=</w:t>
            </w:r>
          </w:p>
        </w:tc>
        <w:tc>
          <w:tcPr>
            <w:tcW w:w="7431" w:type="dxa"/>
          </w:tcPr>
          <w:p w14:paraId="2C2942B7" w14:textId="77777777" w:rsidR="00475F13" w:rsidRPr="00087373" w:rsidRDefault="00475F13"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4E359566" w14:textId="77777777" w:rsidR="003011FE" w:rsidRPr="00087373" w:rsidRDefault="003011FE" w:rsidP="003011FE">
      <w:pPr>
        <w:pStyle w:val="BodyTextIndent"/>
      </w:pPr>
    </w:p>
    <w:p w14:paraId="78B1483D" w14:textId="77777777" w:rsidR="003011FE" w:rsidRPr="00087373" w:rsidRDefault="003011FE" w:rsidP="00B30F4C">
      <w:pPr>
        <w:pStyle w:val="Appendixheading2"/>
        <w:numPr>
          <w:ilvl w:val="0"/>
          <w:numId w:val="0"/>
        </w:numPr>
        <w:rPr>
          <w:i/>
        </w:rPr>
      </w:pPr>
      <w:r w:rsidRPr="00087373">
        <w:br w:type="page"/>
      </w:r>
      <w:r w:rsidR="00B30F4C" w:rsidRPr="00087373">
        <w:lastRenderedPageBreak/>
        <w:t>Appendix D</w:t>
      </w:r>
      <w:r w:rsidR="00B30F4C" w:rsidRPr="00087373">
        <w:tab/>
      </w:r>
      <w:r w:rsidR="00B30F4C" w:rsidRPr="00087373">
        <w:tab/>
      </w:r>
      <w:r w:rsidRPr="00087373">
        <w:t xml:space="preserve">Application of the </w:t>
      </w:r>
      <w:r w:rsidRPr="00087373">
        <w:rPr>
          <w:i/>
        </w:rPr>
        <w:t>Interconnection Allowance</w:t>
      </w:r>
    </w:p>
    <w:p w14:paraId="442D325D" w14:textId="77777777" w:rsidR="00475F13" w:rsidRPr="00087373" w:rsidRDefault="00475F13" w:rsidP="00210558">
      <w:pPr>
        <w:pStyle w:val="Appendixlevel2"/>
        <w:numPr>
          <w:ilvl w:val="0"/>
          <w:numId w:val="0"/>
        </w:numPr>
      </w:pPr>
      <w:r w:rsidRPr="00087373">
        <w:t>D.1</w:t>
      </w:r>
      <w:r w:rsidRPr="00087373">
        <w:tab/>
        <w:t xml:space="preserve">This appendix outlines the techniques underlying the use of the </w:t>
      </w:r>
      <w:r w:rsidRPr="00087373">
        <w:rPr>
          <w:i/>
        </w:rPr>
        <w:t>interconnection allowance</w:t>
      </w:r>
      <w:r w:rsidRPr="00087373">
        <w:t xml:space="preserve"> under paragraphs 4.4.2 and 4.4.5.</w:t>
      </w:r>
    </w:p>
    <w:p w14:paraId="14F1EA56" w14:textId="77777777" w:rsidR="00475F13" w:rsidRPr="00087373" w:rsidRDefault="00475F13" w:rsidP="00210558">
      <w:pPr>
        <w:pStyle w:val="Appendixlevel2"/>
        <w:numPr>
          <w:ilvl w:val="0"/>
          <w:numId w:val="0"/>
        </w:numPr>
      </w:pPr>
      <w:r w:rsidRPr="00087373">
        <w:t>D.2</w:t>
      </w:r>
      <w:r w:rsidRPr="00087373">
        <w:tab/>
        <w:t xml:space="preserve">The modification of the </w:t>
      </w:r>
      <w:r w:rsidRPr="00087373">
        <w:rPr>
          <w:i/>
        </w:rPr>
        <w:t>MITS Security planned transfer condition</w:t>
      </w:r>
      <w:r w:rsidRPr="00087373">
        <w:t xml:space="preserve"> power flow pattern to reflect an </w:t>
      </w:r>
      <w:r w:rsidRPr="00087373">
        <w:rPr>
          <w:i/>
        </w:rPr>
        <w:t>interconnection allowance</w:t>
      </w:r>
      <w:r w:rsidRPr="00087373">
        <w:t xml:space="preserve"> shall apply to the </w:t>
      </w:r>
      <w:r w:rsidRPr="00087373">
        <w:rPr>
          <w:i/>
        </w:rPr>
        <w:t xml:space="preserve">national electricity transmission system </w:t>
      </w:r>
      <w:r w:rsidRPr="00087373">
        <w:t xml:space="preserve">divided into any two contiguous parts provided that </w:t>
      </w:r>
    </w:p>
    <w:p w14:paraId="1FB7A2D6" w14:textId="77777777" w:rsidR="003011FE" w:rsidRPr="00087373" w:rsidRDefault="009F3261" w:rsidP="009F3261">
      <w:pPr>
        <w:pStyle w:val="Appendixlevel3"/>
        <w:numPr>
          <w:ilvl w:val="0"/>
          <w:numId w:val="0"/>
        </w:numPr>
        <w:ind w:left="1588" w:hanging="868"/>
        <w:rPr>
          <w:sz w:val="22"/>
          <w:szCs w:val="22"/>
        </w:rPr>
      </w:pPr>
      <w:r w:rsidRPr="00087373">
        <w:t>D.2.1</w:t>
      </w:r>
      <w:r w:rsidRPr="00087373">
        <w:tab/>
      </w:r>
      <w:r w:rsidR="003011FE" w:rsidRPr="00087373">
        <w:rPr>
          <w:sz w:val="22"/>
          <w:szCs w:val="22"/>
        </w:rPr>
        <w:t xml:space="preserve">the smaller part contains more than 1500MW of demand at the time of the </w:t>
      </w:r>
      <w:r w:rsidR="003011FE" w:rsidRPr="00087373">
        <w:rPr>
          <w:i/>
          <w:sz w:val="22"/>
          <w:szCs w:val="22"/>
        </w:rPr>
        <w:t>ACS peak demand</w:t>
      </w:r>
      <w:r w:rsidR="003011FE" w:rsidRPr="00087373">
        <w:rPr>
          <w:sz w:val="22"/>
          <w:szCs w:val="22"/>
        </w:rPr>
        <w:t>; and</w:t>
      </w:r>
    </w:p>
    <w:p w14:paraId="62EEAB0E" w14:textId="77777777" w:rsidR="003011FE" w:rsidRPr="00087373" w:rsidRDefault="009F3261" w:rsidP="009F3261">
      <w:pPr>
        <w:pStyle w:val="Appendixlevel3"/>
        <w:numPr>
          <w:ilvl w:val="0"/>
          <w:numId w:val="0"/>
        </w:numPr>
        <w:ind w:left="1588" w:hanging="868"/>
        <w:rPr>
          <w:sz w:val="22"/>
          <w:szCs w:val="22"/>
        </w:rPr>
      </w:pPr>
      <w:r w:rsidRPr="00087373">
        <w:rPr>
          <w:sz w:val="22"/>
          <w:szCs w:val="22"/>
        </w:rPr>
        <w:t>D.2.2</w:t>
      </w:r>
      <w:r w:rsidRPr="00087373">
        <w:rPr>
          <w:sz w:val="22"/>
          <w:szCs w:val="22"/>
        </w:rPr>
        <w:tab/>
      </w:r>
      <w:r w:rsidR="003011FE" w:rsidRPr="00087373">
        <w:rPr>
          <w:sz w:val="22"/>
          <w:szCs w:val="22"/>
        </w:rPr>
        <w:t xml:space="preserve">the boundary between the two parts lies on the boundary between </w:t>
      </w:r>
      <w:r w:rsidR="00C66B46" w:rsidRPr="00C66B46">
        <w:rPr>
          <w:i/>
          <w:sz w:val="20"/>
        </w:rPr>
        <w:t xml:space="preserve"> </w:t>
      </w:r>
      <w:r w:rsidR="00C66B46">
        <w:rPr>
          <w:i/>
          <w:sz w:val="20"/>
        </w:rPr>
        <w:t>SHET’s</w:t>
      </w:r>
      <w:r w:rsidR="00CE5180" w:rsidRPr="00087373">
        <w:rPr>
          <w:i/>
          <w:sz w:val="22"/>
          <w:szCs w:val="22"/>
        </w:rPr>
        <w:t xml:space="preserve"> transmission system</w:t>
      </w:r>
      <w:r w:rsidR="003011FE" w:rsidRPr="00087373">
        <w:rPr>
          <w:sz w:val="22"/>
          <w:szCs w:val="22"/>
        </w:rPr>
        <w:t xml:space="preserve"> and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or between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and </w:t>
      </w:r>
      <w:r w:rsidR="00CE5180" w:rsidRPr="00087373">
        <w:rPr>
          <w:i/>
          <w:sz w:val="22"/>
          <w:szCs w:val="22"/>
        </w:rPr>
        <w:t>NGET’s transmission system</w:t>
      </w:r>
      <w:r w:rsidR="003011FE" w:rsidRPr="00087373">
        <w:rPr>
          <w:sz w:val="22"/>
          <w:szCs w:val="22"/>
        </w:rPr>
        <w:t xml:space="preserve">, or entirely within </w:t>
      </w:r>
      <w:r w:rsidR="00CE5180" w:rsidRPr="00087373">
        <w:rPr>
          <w:i/>
          <w:sz w:val="22"/>
          <w:szCs w:val="22"/>
        </w:rPr>
        <w:t>NGET’s transmission system</w:t>
      </w:r>
      <w:r w:rsidR="003011FE" w:rsidRPr="00087373">
        <w:rPr>
          <w:sz w:val="22"/>
          <w:szCs w:val="22"/>
        </w:rPr>
        <w:t>.</w:t>
      </w:r>
    </w:p>
    <w:p w14:paraId="79252494" w14:textId="77777777" w:rsidR="003011FE" w:rsidRPr="00087373" w:rsidRDefault="009F3261" w:rsidP="00210558">
      <w:pPr>
        <w:pStyle w:val="Appendixlevel2"/>
        <w:numPr>
          <w:ilvl w:val="0"/>
          <w:numId w:val="0"/>
        </w:numPr>
      </w:pPr>
      <w:r w:rsidRPr="00087373">
        <w:t>D.3</w:t>
      </w:r>
      <w:r w:rsidRPr="00087373">
        <w:tab/>
      </w:r>
      <w:r w:rsidR="003011FE" w:rsidRPr="00087373">
        <w:t xml:space="preserve">The </w:t>
      </w:r>
      <w:r w:rsidR="003011FE" w:rsidRPr="00087373">
        <w:rPr>
          <w:i/>
        </w:rPr>
        <w:t>interconnection allowance</w:t>
      </w:r>
      <w:r w:rsidR="003011FE" w:rsidRPr="00087373">
        <w:t xml:space="preserve"> is then applied by:-</w:t>
      </w:r>
    </w:p>
    <w:p w14:paraId="20F94292" w14:textId="77777777" w:rsidR="003011FE" w:rsidRPr="00087373" w:rsidRDefault="009F3261" w:rsidP="008A316A">
      <w:pPr>
        <w:pStyle w:val="Appendixlevel3"/>
        <w:numPr>
          <w:ilvl w:val="0"/>
          <w:numId w:val="0"/>
        </w:numPr>
        <w:ind w:left="1560" w:hanging="840"/>
        <w:rPr>
          <w:sz w:val="22"/>
          <w:szCs w:val="22"/>
        </w:rPr>
      </w:pPr>
      <w:r w:rsidRPr="00087373">
        <w:t>D.3.1</w:t>
      </w:r>
      <w:r w:rsidRPr="00087373">
        <w:tab/>
      </w:r>
      <w:r w:rsidR="003011FE" w:rsidRPr="00087373">
        <w:rPr>
          <w:sz w:val="22"/>
          <w:szCs w:val="22"/>
        </w:rPr>
        <w:t xml:space="preserve">summing the demand and the total active power generation output (including imports from </w:t>
      </w:r>
      <w:r w:rsidR="003011FE" w:rsidRPr="00087373">
        <w:rPr>
          <w:i/>
          <w:sz w:val="22"/>
          <w:szCs w:val="22"/>
        </w:rPr>
        <w:t>external systems</w:t>
      </w:r>
      <w:r w:rsidR="003011FE" w:rsidRPr="00087373">
        <w:rPr>
          <w:sz w:val="22"/>
          <w:szCs w:val="22"/>
        </w:rPr>
        <w:t xml:space="preserve">) under the </w:t>
      </w:r>
      <w:r w:rsidR="00475F13" w:rsidRPr="00087373">
        <w:rPr>
          <w:i/>
          <w:sz w:val="22"/>
          <w:szCs w:val="22"/>
        </w:rPr>
        <w:t>Security</w:t>
      </w:r>
      <w:r w:rsidR="00475F13" w:rsidRPr="00087373">
        <w:rPr>
          <w:sz w:val="22"/>
          <w:szCs w:val="22"/>
        </w:rPr>
        <w:t xml:space="preserve"> </w:t>
      </w:r>
      <w:r w:rsidR="003011FE" w:rsidRPr="00087373">
        <w:rPr>
          <w:i/>
          <w:sz w:val="22"/>
          <w:szCs w:val="22"/>
        </w:rPr>
        <w:t>planned transfer condition</w:t>
      </w:r>
      <w:r w:rsidR="003011FE" w:rsidRPr="00087373">
        <w:rPr>
          <w:sz w:val="22"/>
          <w:szCs w:val="22"/>
        </w:rPr>
        <w:t xml:space="preserve"> within the smaller of the two parts and expressing this sum as a percentage of twice the </w:t>
      </w:r>
      <w:r w:rsidR="003011FE" w:rsidRPr="00087373">
        <w:rPr>
          <w:i/>
          <w:sz w:val="22"/>
          <w:szCs w:val="22"/>
        </w:rPr>
        <w:t>ACS peak demand</w:t>
      </w:r>
      <w:r w:rsidR="003011FE" w:rsidRPr="00087373">
        <w:rPr>
          <w:sz w:val="22"/>
          <w:szCs w:val="22"/>
        </w:rPr>
        <w:t>;</w:t>
      </w:r>
    </w:p>
    <w:p w14:paraId="157B97CF"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D.3.2</w:t>
      </w:r>
      <w:r w:rsidRPr="00087373">
        <w:rPr>
          <w:sz w:val="22"/>
          <w:szCs w:val="22"/>
        </w:rPr>
        <w:tab/>
      </w:r>
      <w:r w:rsidR="003011FE" w:rsidRPr="00087373">
        <w:rPr>
          <w:sz w:val="22"/>
          <w:szCs w:val="22"/>
        </w:rPr>
        <w:t xml:space="preserve">using Figure D.1, traditionally known as the ‘Circle Diagram’, to determine the </w:t>
      </w:r>
      <w:r w:rsidR="003011FE" w:rsidRPr="00087373">
        <w:rPr>
          <w:i/>
          <w:sz w:val="22"/>
          <w:szCs w:val="22"/>
        </w:rPr>
        <w:t>interconnection allowance</w:t>
      </w:r>
      <w:r w:rsidR="003011FE" w:rsidRPr="00087373">
        <w:rPr>
          <w:sz w:val="22"/>
          <w:szCs w:val="22"/>
        </w:rPr>
        <w:t xml:space="preserve"> (in MW) by taking the appropriate percentage of the </w:t>
      </w:r>
      <w:r w:rsidR="003011FE" w:rsidRPr="00087373">
        <w:rPr>
          <w:i/>
          <w:sz w:val="22"/>
          <w:szCs w:val="22"/>
        </w:rPr>
        <w:t>ACS peak demand</w:t>
      </w:r>
      <w:r w:rsidR="003011FE" w:rsidRPr="00087373">
        <w:rPr>
          <w:sz w:val="22"/>
          <w:szCs w:val="22"/>
        </w:rPr>
        <w:t>;</w:t>
      </w:r>
    </w:p>
    <w:p w14:paraId="417B9F97"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D.3.3</w:t>
      </w:r>
      <w:r w:rsidRPr="00087373">
        <w:rPr>
          <w:sz w:val="22"/>
          <w:szCs w:val="22"/>
        </w:rPr>
        <w:tab/>
      </w:r>
      <w:r w:rsidR="003011FE" w:rsidRPr="00087373">
        <w:rPr>
          <w:sz w:val="22"/>
          <w:szCs w:val="22"/>
        </w:rPr>
        <w:t xml:space="preserve">finding the total active power generation output and total demand in each part of the system when applying the </w:t>
      </w:r>
      <w:r w:rsidR="003011FE" w:rsidRPr="00087373">
        <w:rPr>
          <w:i/>
          <w:sz w:val="22"/>
          <w:szCs w:val="22"/>
        </w:rPr>
        <w:t>interconnection allowance</w:t>
      </w:r>
      <w:r w:rsidR="003011FE" w:rsidRPr="00087373">
        <w:rPr>
          <w:sz w:val="22"/>
          <w:szCs w:val="22"/>
        </w:rPr>
        <w:t xml:space="preserve"> or half </w:t>
      </w:r>
      <w:r w:rsidR="003011FE" w:rsidRPr="00087373">
        <w:rPr>
          <w:i/>
          <w:sz w:val="22"/>
          <w:szCs w:val="22"/>
        </w:rPr>
        <w:t>interconnection allowance</w:t>
      </w:r>
      <w:r w:rsidR="003011FE" w:rsidRPr="00087373">
        <w:rPr>
          <w:sz w:val="22"/>
          <w:szCs w:val="22"/>
        </w:rPr>
        <w:t xml:space="preserve"> (as appropriate) as described in paragraphs</w:t>
      </w:r>
      <w:r w:rsidR="00E57E13" w:rsidRPr="00087373">
        <w:rPr>
          <w:sz w:val="22"/>
          <w:szCs w:val="22"/>
        </w:rPr>
        <w:t xml:space="preserve"> D.4 and D.5</w:t>
      </w:r>
      <w:r w:rsidR="003011FE" w:rsidRPr="00087373">
        <w:rPr>
          <w:sz w:val="22"/>
          <w:szCs w:val="22"/>
        </w:rPr>
        <w:t>;</w:t>
      </w:r>
    </w:p>
    <w:p w14:paraId="3EA630F5"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D.3.4</w:t>
      </w:r>
      <w:r w:rsidRPr="00087373">
        <w:rPr>
          <w:sz w:val="22"/>
          <w:szCs w:val="22"/>
        </w:rPr>
        <w:tab/>
      </w:r>
      <w:r w:rsidR="003011FE" w:rsidRPr="00087373">
        <w:rPr>
          <w:sz w:val="22"/>
          <w:szCs w:val="22"/>
        </w:rPr>
        <w:t>for the conditions described under paragraph</w:t>
      </w:r>
      <w:r w:rsidR="00C40F06" w:rsidRPr="00087373">
        <w:rPr>
          <w:sz w:val="22"/>
          <w:szCs w:val="22"/>
        </w:rPr>
        <w:t xml:space="preserve"> 4.4.2</w:t>
      </w:r>
      <w:r w:rsidR="005E2E35" w:rsidRPr="00087373">
        <w:rPr>
          <w:sz w:val="22"/>
          <w:szCs w:val="22"/>
        </w:rPr>
        <w:t xml:space="preserve">, </w:t>
      </w:r>
      <w:r w:rsidR="003011FE" w:rsidRPr="00087373">
        <w:rPr>
          <w:sz w:val="22"/>
          <w:szCs w:val="22"/>
        </w:rPr>
        <w:t xml:space="preserve">proportionally scaling all the generation and demand in both parts of the system, as described in paragraphs </w:t>
      </w:r>
      <w:r w:rsidR="00E57E13"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p>
    <w:p w14:paraId="08B0FD53" w14:textId="77777777" w:rsidR="00475F13" w:rsidRPr="00087373" w:rsidRDefault="009F3261" w:rsidP="00475F13">
      <w:pPr>
        <w:pStyle w:val="Appendixlevel3"/>
        <w:numPr>
          <w:ilvl w:val="0"/>
          <w:numId w:val="0"/>
        </w:numPr>
        <w:ind w:left="1560" w:hanging="840"/>
        <w:rPr>
          <w:sz w:val="22"/>
          <w:szCs w:val="22"/>
        </w:rPr>
      </w:pPr>
      <w:r w:rsidRPr="00087373">
        <w:rPr>
          <w:sz w:val="22"/>
          <w:szCs w:val="22"/>
        </w:rPr>
        <w:t>D.3.5</w:t>
      </w:r>
      <w:r w:rsidRPr="00087373">
        <w:rPr>
          <w:sz w:val="22"/>
          <w:szCs w:val="22"/>
        </w:rPr>
        <w:tab/>
      </w:r>
      <w:r w:rsidR="003011FE" w:rsidRPr="00087373">
        <w:rPr>
          <w:sz w:val="22"/>
          <w:szCs w:val="22"/>
        </w:rPr>
        <w:t>for the conditions described under paragraph</w:t>
      </w:r>
      <w:r w:rsidR="00C40F06" w:rsidRPr="00087373">
        <w:rPr>
          <w:sz w:val="22"/>
          <w:szCs w:val="22"/>
        </w:rPr>
        <w:t xml:space="preserve"> </w:t>
      </w:r>
      <w:r w:rsidR="00475F13" w:rsidRPr="00087373">
        <w:rPr>
          <w:rFonts w:cs="Arial"/>
          <w:sz w:val="22"/>
          <w:szCs w:val="22"/>
        </w:rPr>
        <w:t xml:space="preserve">4.4.5, </w:t>
      </w:r>
      <w:r w:rsidR="003011FE" w:rsidRPr="00087373">
        <w:rPr>
          <w:sz w:val="22"/>
          <w:szCs w:val="22"/>
        </w:rPr>
        <w:t xml:space="preserve">proportionally scaling demand in both parts of the system and setting </w:t>
      </w:r>
      <w:r w:rsidR="003011FE" w:rsidRPr="00087373">
        <w:rPr>
          <w:i/>
          <w:sz w:val="22"/>
          <w:szCs w:val="22"/>
        </w:rPr>
        <w:t>generating units</w:t>
      </w:r>
      <w:r w:rsidR="003011FE" w:rsidRPr="00087373">
        <w:rPr>
          <w:sz w:val="22"/>
          <w:szCs w:val="22"/>
        </w:rPr>
        <w:t xml:space="preserve"> with their outputs such that their totals are as described in paragraphs </w:t>
      </w:r>
      <w:r w:rsidR="0067225C"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 item</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r w:rsidR="00475F13" w:rsidRPr="00087373">
        <w:rPr>
          <w:sz w:val="22"/>
          <w:szCs w:val="22"/>
        </w:rPr>
        <w:t xml:space="preserve"> </w:t>
      </w:r>
    </w:p>
    <w:p w14:paraId="08F31639" w14:textId="77777777" w:rsidR="00475F13" w:rsidRPr="00087373" w:rsidRDefault="009F3261" w:rsidP="00475F13">
      <w:pPr>
        <w:pStyle w:val="Appendixlevel3"/>
        <w:numPr>
          <w:ilvl w:val="0"/>
          <w:numId w:val="0"/>
        </w:numPr>
        <w:ind w:left="709" w:hanging="709"/>
        <w:rPr>
          <w:rFonts w:cs="Arial"/>
          <w:szCs w:val="24"/>
        </w:rPr>
      </w:pPr>
      <w:r w:rsidRPr="00087373">
        <w:t>D.4</w:t>
      </w:r>
      <w:r w:rsidRPr="00087373">
        <w:tab/>
      </w:r>
      <w:r w:rsidR="00475F13" w:rsidRPr="00087373">
        <w:rPr>
          <w:rFonts w:cs="Arial"/>
          <w:szCs w:val="24"/>
        </w:rPr>
        <w:t xml:space="preserve">Suppose that the two contiguous parts of the system in question are areas 1 and 2 and that area 1 exports to area 2. Let </w:t>
      </w:r>
      <w:r w:rsidR="00475F13" w:rsidRPr="00087373">
        <w:rPr>
          <w:rFonts w:cs="Arial"/>
          <w:i/>
          <w:szCs w:val="24"/>
        </w:rPr>
        <w:t>G</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G</w:t>
      </w:r>
      <w:r w:rsidR="00475F13" w:rsidRPr="00087373">
        <w:rPr>
          <w:rFonts w:cs="Arial"/>
          <w:szCs w:val="24"/>
          <w:vertAlign w:val="subscript"/>
        </w:rPr>
        <w:t>2</w:t>
      </w:r>
      <w:r w:rsidR="00475F13" w:rsidRPr="00087373">
        <w:rPr>
          <w:rFonts w:cs="Arial"/>
          <w:i/>
          <w:szCs w:val="24"/>
        </w:rPr>
        <w:t xml:space="preserve"> </w:t>
      </w:r>
      <w:r w:rsidR="00475F13" w:rsidRPr="00087373">
        <w:rPr>
          <w:rFonts w:cs="Arial"/>
          <w:szCs w:val="24"/>
        </w:rPr>
        <w:t xml:space="preserve">be the total generation in areas 1 and 2 respectively and </w:t>
      </w:r>
      <w:r w:rsidR="00475F13" w:rsidRPr="00087373">
        <w:rPr>
          <w:rFonts w:cs="Arial"/>
          <w:i/>
          <w:szCs w:val="24"/>
        </w:rPr>
        <w:t>D</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D</w:t>
      </w:r>
      <w:r w:rsidR="00475F13" w:rsidRPr="00087373">
        <w:rPr>
          <w:rFonts w:cs="Arial"/>
          <w:szCs w:val="24"/>
          <w:vertAlign w:val="subscript"/>
        </w:rPr>
        <w:t>2</w:t>
      </w:r>
      <w:r w:rsidR="00475F13" w:rsidRPr="00087373">
        <w:rPr>
          <w:rFonts w:cs="Arial"/>
          <w:szCs w:val="24"/>
        </w:rPr>
        <w:t xml:space="preserve"> be the total demand in areas 1 and 2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Let </w:t>
      </w:r>
      <w:r w:rsidR="00475F13" w:rsidRPr="00087373">
        <w:rPr>
          <w:rFonts w:cs="Arial"/>
          <w:i/>
          <w:szCs w:val="24"/>
        </w:rPr>
        <w:t>I</w:t>
      </w:r>
      <w:r w:rsidR="00475F13" w:rsidRPr="00087373">
        <w:rPr>
          <w:rFonts w:cs="Arial"/>
          <w:szCs w:val="24"/>
        </w:rPr>
        <w:t xml:space="preserve"> be the transfer required in addition to that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w:t>
      </w:r>
      <w:proofErr w:type="gramStart"/>
      <w:r w:rsidR="00475F13" w:rsidRPr="00087373">
        <w:rPr>
          <w:rFonts w:cs="Arial"/>
          <w:szCs w:val="24"/>
        </w:rPr>
        <w:t>i.e.</w:t>
      </w:r>
      <w:proofErr w:type="gramEnd"/>
      <w:r w:rsidR="00475F13" w:rsidRPr="00087373">
        <w:rPr>
          <w:rFonts w:cs="Arial"/>
          <w:szCs w:val="24"/>
        </w:rPr>
        <w:t xml:space="preserve"> the value of </w:t>
      </w:r>
      <w:r w:rsidR="00475F13" w:rsidRPr="00087373">
        <w:rPr>
          <w:rFonts w:cs="Arial"/>
          <w:i/>
          <w:szCs w:val="24"/>
        </w:rPr>
        <w:t>I</w:t>
      </w:r>
      <w:r w:rsidR="00475F13" w:rsidRPr="00087373">
        <w:rPr>
          <w:rFonts w:cs="Arial"/>
          <w:szCs w:val="24"/>
        </w:rPr>
        <w:t xml:space="preserve"> is equal to the </w:t>
      </w:r>
      <w:r w:rsidR="00475F13" w:rsidRPr="00087373">
        <w:rPr>
          <w:rFonts w:cs="Arial"/>
          <w:i/>
          <w:szCs w:val="24"/>
        </w:rPr>
        <w:t>interconnection allowance</w:t>
      </w:r>
      <w:r w:rsidR="00475F13" w:rsidRPr="00087373">
        <w:rPr>
          <w:rFonts w:cs="Arial"/>
          <w:szCs w:val="24"/>
        </w:rPr>
        <w:t xml:space="preserve"> or half the </w:t>
      </w:r>
      <w:r w:rsidR="00475F13" w:rsidRPr="00087373">
        <w:rPr>
          <w:rFonts w:cs="Arial"/>
          <w:i/>
          <w:szCs w:val="24"/>
        </w:rPr>
        <w:t>interconnection allowance</w:t>
      </w:r>
      <w:r w:rsidR="00475F13" w:rsidRPr="00087373">
        <w:rPr>
          <w:rFonts w:cs="Arial"/>
          <w:szCs w:val="24"/>
        </w:rPr>
        <w:t xml:space="preserve"> as specified in paragraphs D.3.4 and D.3.5).</w:t>
      </w:r>
    </w:p>
    <w:p w14:paraId="70A83D9B" w14:textId="77777777" w:rsidR="003011FE" w:rsidRPr="00087373" w:rsidRDefault="003011FE" w:rsidP="00475F13">
      <w:pPr>
        <w:pStyle w:val="Appendixlevel3"/>
        <w:numPr>
          <w:ilvl w:val="0"/>
          <w:numId w:val="0"/>
        </w:numPr>
        <w:ind w:left="709" w:hanging="709"/>
      </w:pPr>
    </w:p>
    <w:p w14:paraId="0150464B" w14:textId="77777777" w:rsidR="001E3930" w:rsidRPr="00087373" w:rsidRDefault="009F3261" w:rsidP="00210558">
      <w:pPr>
        <w:pStyle w:val="Appendixlevel2"/>
        <w:numPr>
          <w:ilvl w:val="0"/>
          <w:numId w:val="0"/>
        </w:numPr>
      </w:pPr>
      <w:r w:rsidRPr="00087373">
        <w:lastRenderedPageBreak/>
        <w:t>D.5</w:t>
      </w:r>
      <w:r w:rsidRPr="00087373">
        <w:tab/>
      </w:r>
      <w:r w:rsidR="003011FE" w:rsidRPr="00087373">
        <w:t>The additional transfer is proportionally divided between the generation and demand in the two areas as follows:</w:t>
      </w:r>
    </w:p>
    <w:p w14:paraId="7FA55CC5" w14:textId="77777777" w:rsidR="003011FE" w:rsidRPr="00087373" w:rsidRDefault="003011FE" w:rsidP="003011FE"/>
    <w:p w14:paraId="05E4F43F" w14:textId="77777777" w:rsidR="003011FE" w:rsidRPr="00087373" w:rsidRDefault="003011FE" w:rsidP="003011FE">
      <w:pPr>
        <w:pStyle w:val="BodyTextIndent"/>
      </w:pPr>
      <w:r w:rsidRPr="00087373">
        <w:t xml:space="preserve">the total demands after application of the </w:t>
      </w:r>
      <w:r w:rsidRPr="00087373">
        <w:rPr>
          <w:i/>
        </w:rPr>
        <w:t>interconnection allowance</w:t>
      </w:r>
      <w:r w:rsidRPr="00087373">
        <w:t xml:space="preserve"> or half </w:t>
      </w:r>
      <w:r w:rsidRPr="00087373">
        <w:rPr>
          <w:i/>
        </w:rPr>
        <w:t>interconnection allowance</w:t>
      </w:r>
      <w:r w:rsidRPr="00087373">
        <w:t xml:space="preserve"> in areas 1 and 2 </w:t>
      </w:r>
      <w:proofErr w:type="gramStart"/>
      <w:r w:rsidRPr="00087373">
        <w:t>are</w:t>
      </w:r>
      <w:proofErr w:type="gramEnd"/>
      <w:r w:rsidRPr="00087373">
        <w:t xml:space="preserve"> </w:t>
      </w:r>
    </w:p>
    <w:p w14:paraId="3B7ACB83" w14:textId="77777777" w:rsidR="003011FE" w:rsidRPr="00087373" w:rsidRDefault="003011FE" w:rsidP="003011FE"/>
    <w:p w14:paraId="70DE2406" w14:textId="77777777" w:rsidR="003011FE" w:rsidRPr="00087373" w:rsidRDefault="006D04C2" w:rsidP="003011FE">
      <w:pPr>
        <w:jc w:val="center"/>
      </w:pPr>
      <w:r w:rsidRPr="00087373">
        <w:rPr>
          <w:noProof/>
          <w:position w:val="-30"/>
        </w:rPr>
        <w:object w:dxaOrig="1120" w:dyaOrig="720" w14:anchorId="28B09AAB">
          <v:shape id="_x0000_i1032" type="#_x0000_t75" style="width:54.25pt;height:36.55pt" o:ole="" fillcolor="window">
            <v:imagedata r:id="rId31" o:title=""/>
          </v:shape>
          <o:OLEObject Type="Embed" ProgID="Equation.3" ShapeID="_x0000_i1032" DrawAspect="Content" ObjectID="_1777361274" r:id="rId32"/>
        </w:object>
      </w:r>
    </w:p>
    <w:p w14:paraId="1518E64E" w14:textId="77777777" w:rsidR="003011FE" w:rsidRPr="00087373" w:rsidRDefault="003011FE" w:rsidP="003011FE"/>
    <w:p w14:paraId="7747F601" w14:textId="77777777" w:rsidR="003011FE" w:rsidRPr="00087373" w:rsidRDefault="003011FE" w:rsidP="003011FE">
      <w:pPr>
        <w:ind w:left="720"/>
      </w:pPr>
      <w:r w:rsidRPr="00087373">
        <w:t xml:space="preserve">and the total amounts of generation in areas 1 and 2 </w:t>
      </w:r>
      <w:proofErr w:type="gramStart"/>
      <w:r w:rsidRPr="00087373">
        <w:t>are</w:t>
      </w:r>
      <w:proofErr w:type="gramEnd"/>
    </w:p>
    <w:p w14:paraId="1EB582FF" w14:textId="77777777" w:rsidR="003011FE" w:rsidRPr="00087373" w:rsidRDefault="003011FE" w:rsidP="003011FE"/>
    <w:p w14:paraId="346F2337" w14:textId="77777777" w:rsidR="003011FE" w:rsidRPr="00087373" w:rsidRDefault="006D04C2" w:rsidP="003011FE">
      <w:pPr>
        <w:jc w:val="center"/>
      </w:pPr>
      <w:r w:rsidRPr="00087373">
        <w:rPr>
          <w:noProof/>
          <w:position w:val="-32"/>
        </w:rPr>
        <w:object w:dxaOrig="1120" w:dyaOrig="760" w14:anchorId="64A57A44">
          <v:shape id="_x0000_i1033" type="#_x0000_t75" style="width:54.25pt;height:38.7pt" o:ole="" fillcolor="window">
            <v:imagedata r:id="rId33" o:title=""/>
          </v:shape>
          <o:OLEObject Type="Embed" ProgID="Equation.3" ShapeID="_x0000_i1033" DrawAspect="Content" ObjectID="_1777361275" r:id="rId34"/>
        </w:object>
      </w:r>
    </w:p>
    <w:p w14:paraId="26A6BFC3" w14:textId="77777777" w:rsidR="003011FE" w:rsidRPr="00087373" w:rsidRDefault="003011FE" w:rsidP="003011FE"/>
    <w:p w14:paraId="661759F4" w14:textId="77777777" w:rsidR="003011FE" w:rsidRPr="00087373" w:rsidRDefault="003011FE" w:rsidP="003011FE">
      <w:pPr>
        <w:ind w:left="720"/>
      </w:pPr>
      <w:proofErr w:type="gramStart"/>
      <w:r w:rsidRPr="00087373">
        <w:t>where</w:t>
      </w:r>
      <w:proofErr w:type="gramEnd"/>
    </w:p>
    <w:p w14:paraId="28E2D5BC" w14:textId="77777777" w:rsidR="003011FE" w:rsidRPr="00087373" w:rsidRDefault="006D04C2" w:rsidP="003011FE">
      <w:pPr>
        <w:jc w:val="center"/>
      </w:pPr>
      <w:r w:rsidRPr="00087373">
        <w:rPr>
          <w:noProof/>
          <w:position w:val="-62"/>
        </w:rPr>
        <w:object w:dxaOrig="1640" w:dyaOrig="1359" w14:anchorId="19286210">
          <v:shape id="_x0000_i1034" type="#_x0000_t75" style="width:81.65pt;height:68.25pt" o:ole="" fillcolor="window">
            <v:imagedata r:id="rId35" o:title=""/>
          </v:shape>
          <o:OLEObject Type="Embed" ProgID="Equation.3" ShapeID="_x0000_i1034" DrawAspect="Content" ObjectID="_1777361276" r:id="rId36"/>
        </w:object>
      </w:r>
    </w:p>
    <w:p w14:paraId="212E5CF3" w14:textId="77777777" w:rsidR="003011FE" w:rsidRPr="00087373" w:rsidRDefault="003011FE" w:rsidP="003011FE">
      <w:pPr>
        <w:ind w:left="720"/>
      </w:pPr>
      <w:r w:rsidRPr="00087373">
        <w:t>and</w:t>
      </w:r>
    </w:p>
    <w:p w14:paraId="0AB08CFB" w14:textId="77777777" w:rsidR="003011FE" w:rsidRPr="00087373" w:rsidRDefault="006D04C2" w:rsidP="003011FE">
      <w:pPr>
        <w:jc w:val="center"/>
      </w:pPr>
      <w:r w:rsidRPr="00087373">
        <w:rPr>
          <w:noProof/>
          <w:position w:val="-62"/>
        </w:rPr>
        <w:object w:dxaOrig="1719" w:dyaOrig="1359" w14:anchorId="5C812DBE">
          <v:shape id="_x0000_i1035" type="#_x0000_t75" style="width:85.95pt;height:68.25pt" o:ole="" fillcolor="window">
            <v:imagedata r:id="rId37" o:title=""/>
          </v:shape>
          <o:OLEObject Type="Embed" ProgID="Equation.3" ShapeID="_x0000_i1035" DrawAspect="Content" ObjectID="_1777361277" r:id="rId38"/>
        </w:object>
      </w:r>
    </w:p>
    <w:p w14:paraId="321D1D3A" w14:textId="77777777" w:rsidR="003011FE" w:rsidRPr="00087373" w:rsidRDefault="003011FE" w:rsidP="003011FE">
      <w:r w:rsidRPr="00087373">
        <w:br w:type="page"/>
      </w:r>
    </w:p>
    <w:p w14:paraId="21F6FBB6" w14:textId="77777777" w:rsidR="003011FE" w:rsidRPr="00087373" w:rsidRDefault="00A94C1D" w:rsidP="003011FE">
      <w:pPr>
        <w:pStyle w:val="Caption"/>
      </w:pPr>
      <w:r>
        <w:rPr>
          <w:noProof/>
        </w:rPr>
        <w:lastRenderedPageBreak/>
        <mc:AlternateContent>
          <mc:Choice Requires="wpg">
            <w:drawing>
              <wp:anchor distT="0" distB="0" distL="114300" distR="114300" simplePos="0" relativeHeight="251658241" behindDoc="0" locked="0" layoutInCell="1" allowOverlap="1" wp14:anchorId="30CAEEE3" wp14:editId="743B3B46">
                <wp:simplePos x="0" y="0"/>
                <wp:positionH relativeFrom="column">
                  <wp:posOffset>-62865</wp:posOffset>
                </wp:positionH>
                <wp:positionV relativeFrom="paragraph">
                  <wp:posOffset>170180</wp:posOffset>
                </wp:positionV>
                <wp:extent cx="5917565" cy="451485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7565" cy="4514850"/>
                          <a:chOff x="1341" y="2250"/>
                          <a:chExt cx="9319" cy="7110"/>
                        </a:xfrm>
                      </wpg:grpSpPr>
                      <pic:pic xmlns:pic="http://schemas.openxmlformats.org/drawingml/2006/picture">
                        <pic:nvPicPr>
                          <pic:cNvPr id="2" name="Object 296"/>
                          <pic:cNvPicPr>
                            <a:picLocks/>
                          </pic:cNvPicPr>
                        </pic:nvPicPr>
                        <pic:blipFill>
                          <a:blip r:embed="rId39">
                            <a:extLst>
                              <a:ext uri="{28A0092B-C50C-407E-A947-70E740481C1C}">
                                <a14:useLocalDpi xmlns:a14="http://schemas.microsoft.com/office/drawing/2010/main" val="0"/>
                              </a:ext>
                            </a:extLst>
                          </a:blip>
                          <a:srcRect/>
                          <a:stretch>
                            <a:fillRect/>
                          </a:stretch>
                        </pic:blipFill>
                        <pic:spPr bwMode="auto">
                          <a:xfrm>
                            <a:off x="1341" y="2250"/>
                            <a:ext cx="9322" cy="639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97"/>
                        <wps:cNvSpPr txBox="1">
                          <a:spLocks/>
                        </wps:cNvSpPr>
                        <wps:spPr bwMode="auto">
                          <a:xfrm>
                            <a:off x="1440" y="8640"/>
                            <a:ext cx="9216"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AEEE3" id="Group 1" o:spid="_x0000_s1155" style="position:absolute;left:0;text-align:left;margin-left:-4.95pt;margin-top:13.4pt;width:465.95pt;height:355.5pt;z-index:251658241;mso-position-horizontal-relative:text;mso-position-vertical-relative:text" coordorigin="1341,2250" coordsize="9319,71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">
                <v:shape id="Object 296" o:spid="_x0000_s1156" type="#_x0000_t75" style="position:absolute;left:1341;top:2250;width:9322;height:6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">
                  <v:imagedata r:id="rId40" o:title=""/>
                  <o:lock v:ext="edit" aspectratio="f"/>
                </v:shape>
                <v:shape id="Text Box 297" o:spid="_x0000_s1157" type="#_x0000_t202" style="position:absolute;left:1440;top:8640;width:921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" stroked="f">
                  <v:path arrowok="t"/>
                  <v:textbo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v:textbox>
                </v:shape>
              </v:group>
            </w:pict>
          </mc:Fallback>
        </mc:AlternateContent>
      </w:r>
    </w:p>
    <w:p w14:paraId="1B232D17" w14:textId="77777777" w:rsidR="003011FE" w:rsidRPr="00087373" w:rsidRDefault="003011FE" w:rsidP="003011FE"/>
    <w:p w14:paraId="2F859922" w14:textId="77777777" w:rsidR="003011FE" w:rsidRPr="00087373" w:rsidRDefault="003011FE" w:rsidP="003011FE"/>
    <w:p w14:paraId="335075A9" w14:textId="77777777" w:rsidR="00CA53EF" w:rsidRPr="00087373" w:rsidRDefault="003011FE" w:rsidP="00CA53EF">
      <w:pPr>
        <w:pStyle w:val="Appendixheading2"/>
        <w:numPr>
          <w:ilvl w:val="0"/>
          <w:numId w:val="0"/>
        </w:numPr>
        <w:rPr>
          <w:rFonts w:cs="Arial"/>
          <w:i/>
        </w:rPr>
      </w:pPr>
      <w:r w:rsidRPr="00087373">
        <w:br w:type="page"/>
      </w:r>
      <w:r w:rsidR="00CA53EF" w:rsidRPr="00087373">
        <w:rPr>
          <w:rFonts w:cs="Arial"/>
        </w:rPr>
        <w:lastRenderedPageBreak/>
        <w:t xml:space="preserve">Appendix E   </w:t>
      </w:r>
      <w:r w:rsidR="00CA53EF" w:rsidRPr="00087373">
        <w:rPr>
          <w:rFonts w:cs="Arial"/>
        </w:rPr>
        <w:tab/>
        <w:t xml:space="preserve">Modelling of </w:t>
      </w:r>
      <w:r w:rsidR="00CA53EF" w:rsidRPr="00087373">
        <w:rPr>
          <w:rFonts w:cs="Arial"/>
          <w:i/>
        </w:rPr>
        <w:t xml:space="preserve">Economy Planned Transfer </w:t>
      </w:r>
    </w:p>
    <w:p w14:paraId="30BE92BC" w14:textId="77777777" w:rsidR="00CA53EF" w:rsidRPr="00087373" w:rsidRDefault="00CA53EF" w:rsidP="00210558">
      <w:pPr>
        <w:pStyle w:val="Appendixlevel2"/>
        <w:numPr>
          <w:ilvl w:val="0"/>
          <w:numId w:val="0"/>
        </w:numPr>
      </w:pPr>
      <w:r w:rsidRPr="00087373">
        <w:t>E.1</w:t>
      </w:r>
      <w:r w:rsidRPr="00087373">
        <w:tab/>
        <w:t xml:space="preserve">For the determination of </w:t>
      </w:r>
      <w:r w:rsidRPr="00087373">
        <w:rPr>
          <w:i/>
        </w:rPr>
        <w:t>Economy</w:t>
      </w:r>
      <w:r w:rsidRPr="00087373">
        <w:t xml:space="preserve"> </w:t>
      </w:r>
      <w:r w:rsidRPr="00087373">
        <w:rPr>
          <w:i/>
        </w:rPr>
        <w:t>planned transfer conditions</w:t>
      </w:r>
      <w:r w:rsidRPr="00087373">
        <w:t xml:space="preserve"> plant is categorised in three groups:</w:t>
      </w:r>
    </w:p>
    <w:p w14:paraId="1A1014EF" w14:textId="77777777" w:rsidR="00CA53EF" w:rsidRPr="00087373" w:rsidRDefault="00CA53EF" w:rsidP="00210558">
      <w:pPr>
        <w:pStyle w:val="Appendixlevel2"/>
        <w:numPr>
          <w:ilvl w:val="0"/>
          <w:numId w:val="0"/>
        </w:numPr>
        <w:rPr>
          <w:rFonts w:cs="Arial"/>
        </w:rPr>
      </w:pPr>
      <w:r w:rsidRPr="00087373">
        <w:rPr>
          <w:iCs/>
        </w:rPr>
        <w:t>E.1.1</w:t>
      </w:r>
      <w:r w:rsidRPr="00087373">
        <w:rPr>
          <w:iCs/>
        </w:rPr>
        <w:tab/>
        <w:t>non-contributory</w:t>
      </w:r>
      <w:r w:rsidRPr="00087373">
        <w:t xml:space="preserve"> generation</w:t>
      </w:r>
      <w:r w:rsidRPr="00087373">
        <w:rPr>
          <w:i/>
          <w:iCs/>
        </w:rPr>
        <w:t>.</w:t>
      </w:r>
      <w:r w:rsidRPr="00087373">
        <w:t xml:space="preserve"> This plant, such as OCGTs, does not form part of the generation </w:t>
      </w:r>
      <w:proofErr w:type="gramStart"/>
      <w:r w:rsidRPr="00087373">
        <w:t>background</w:t>
      </w:r>
      <w:proofErr w:type="gramEnd"/>
    </w:p>
    <w:p w14:paraId="75FFD81B" w14:textId="77777777" w:rsidR="00CA53EF" w:rsidRPr="00087373" w:rsidRDefault="00CA53EF" w:rsidP="00CA53EF">
      <w:pPr>
        <w:tabs>
          <w:tab w:val="left" w:pos="709"/>
        </w:tabs>
        <w:ind w:left="1440" w:hanging="720"/>
        <w:rPr>
          <w:rFonts w:cs="Arial"/>
        </w:rPr>
      </w:pPr>
      <w:r w:rsidRPr="00087373">
        <w:rPr>
          <w:rFonts w:cs="Arial"/>
        </w:rPr>
        <w:t>E.1.2</w:t>
      </w:r>
      <w:r w:rsidRPr="00087373">
        <w:rPr>
          <w:rFonts w:cs="Arial"/>
        </w:rPr>
        <w:tab/>
        <w:t>directly scaled plant. The output of plant in this category is determined by a fixed scaling factor, described in E.3</w:t>
      </w:r>
    </w:p>
    <w:p w14:paraId="7312885B" w14:textId="77777777" w:rsidR="00CA53EF" w:rsidRPr="00087373" w:rsidRDefault="00CA53EF" w:rsidP="00CA53EF">
      <w:pPr>
        <w:tabs>
          <w:tab w:val="left" w:pos="709"/>
        </w:tabs>
        <w:ind w:left="1440" w:hanging="720"/>
        <w:rPr>
          <w:rFonts w:cs="Arial"/>
        </w:rPr>
      </w:pPr>
    </w:p>
    <w:p w14:paraId="2905F156" w14:textId="77777777" w:rsidR="00CA53EF" w:rsidRPr="00087373" w:rsidRDefault="00CA53EF" w:rsidP="00CA53EF">
      <w:pPr>
        <w:tabs>
          <w:tab w:val="left" w:pos="709"/>
        </w:tabs>
        <w:ind w:left="1440" w:hanging="720"/>
        <w:rPr>
          <w:rFonts w:cs="Arial"/>
        </w:rPr>
      </w:pPr>
      <w:r w:rsidRPr="00087373">
        <w:rPr>
          <w:rFonts w:cs="Arial"/>
        </w:rPr>
        <w:t>E.1.3</w:t>
      </w:r>
      <w:r w:rsidRPr="00087373">
        <w:rPr>
          <w:rFonts w:cs="Arial"/>
        </w:rPr>
        <w:tab/>
        <w:t>variably scaled plant. The output of plant in this category is uniformly scaled by a variable factor that is calculated to ensure that generation and demand balance. This is described in E.5.</w:t>
      </w:r>
    </w:p>
    <w:p w14:paraId="640847D5" w14:textId="77777777" w:rsidR="00CA53EF" w:rsidRPr="00087373" w:rsidRDefault="00CA53EF" w:rsidP="00CA53EF">
      <w:pPr>
        <w:ind w:left="1440" w:hanging="720"/>
        <w:rPr>
          <w:rFonts w:cs="Arial"/>
        </w:rPr>
      </w:pPr>
    </w:p>
    <w:p w14:paraId="2CB89D2F" w14:textId="77777777" w:rsidR="00CA53EF" w:rsidRPr="00087373" w:rsidRDefault="00CA53EF" w:rsidP="001A72BF">
      <w:pPr>
        <w:ind w:left="709" w:hanging="709"/>
        <w:rPr>
          <w:rFonts w:cs="Arial"/>
        </w:rPr>
      </w:pPr>
      <w:r w:rsidRPr="00087373">
        <w:rPr>
          <w:rFonts w:cs="Arial"/>
        </w:rPr>
        <w:t>E</w:t>
      </w:r>
      <w:r w:rsidR="00B025C1">
        <w:rPr>
          <w:rFonts w:cs="Arial"/>
        </w:rPr>
        <w:t>.2</w:t>
      </w:r>
      <w:r w:rsidR="00B025C1">
        <w:rPr>
          <w:rFonts w:cs="Arial"/>
        </w:rPr>
        <w:tab/>
        <w:t xml:space="preserve">The </w:t>
      </w:r>
      <w:r w:rsidR="007C1951">
        <w:rPr>
          <w:rFonts w:cs="Arial"/>
        </w:rPr>
        <w:t xml:space="preserve">NGESO </w:t>
      </w:r>
      <w:r w:rsidRPr="00087373">
        <w:rPr>
          <w:rFonts w:cs="Arial"/>
        </w:rPr>
        <w:t>will from time-to-time review, consult on, and publish the categorisation of plant.</w:t>
      </w:r>
    </w:p>
    <w:p w14:paraId="4172CFA4" w14:textId="77777777" w:rsidR="00CA53EF" w:rsidRPr="00087373" w:rsidRDefault="00CA53EF" w:rsidP="00CA53EF">
      <w:pPr>
        <w:pStyle w:val="Heading8"/>
        <w:rPr>
          <w:rFonts w:cs="Arial"/>
        </w:rPr>
      </w:pPr>
      <w:r w:rsidRPr="00087373">
        <w:rPr>
          <w:rFonts w:cs="Arial"/>
        </w:rPr>
        <w:t>Directly Scaled Plant</w:t>
      </w:r>
    </w:p>
    <w:p w14:paraId="6C94AFED" w14:textId="77777777" w:rsidR="00CA53EF" w:rsidRPr="00087373" w:rsidRDefault="00CA53EF" w:rsidP="00210558">
      <w:pPr>
        <w:pStyle w:val="Appendixlevel2"/>
        <w:numPr>
          <w:ilvl w:val="0"/>
          <w:numId w:val="0"/>
        </w:numPr>
      </w:pPr>
      <w:r w:rsidRPr="00087373">
        <w:t>E.3</w:t>
      </w:r>
      <w:r w:rsidRPr="00087373">
        <w:tab/>
        <w:t xml:space="preserve">In the </w:t>
      </w:r>
      <w:r w:rsidRPr="00087373">
        <w:rPr>
          <w:i/>
        </w:rPr>
        <w:t>Economy planned transfer condition</w:t>
      </w:r>
      <w:r w:rsidRPr="00087373">
        <w:t xml:space="preserve"> the </w:t>
      </w:r>
      <w:r w:rsidRPr="00087373">
        <w:rPr>
          <w:i/>
        </w:rPr>
        <w:t>registered capacities</w:t>
      </w:r>
      <w:r w:rsidRPr="00087373">
        <w:t xml:space="preserve"> of certain classes of </w:t>
      </w:r>
      <w:r w:rsidRPr="00087373">
        <w:rPr>
          <w:i/>
        </w:rPr>
        <w:t>power station</w:t>
      </w:r>
      <w:r w:rsidRPr="00087373">
        <w:t xml:space="preserve"> are scaled by fixed factors, known as D</w:t>
      </w:r>
      <w:r w:rsidRPr="00087373">
        <w:rPr>
          <w:vertAlign w:val="subscript"/>
        </w:rPr>
        <w:t>T</w:t>
      </w:r>
      <w:r w:rsidRPr="00087373">
        <w:t xml:space="preserve">, for classes T of </w:t>
      </w:r>
      <w:r w:rsidRPr="00087373">
        <w:rPr>
          <w:i/>
        </w:rPr>
        <w:t>power station</w:t>
      </w:r>
      <w:r w:rsidRPr="00087373">
        <w:t>. These factors are set as follows:</w:t>
      </w:r>
    </w:p>
    <w:p w14:paraId="1F2DFFC6" w14:textId="77777777" w:rsidR="00CA53EF" w:rsidRPr="00087373" w:rsidRDefault="00CA53EF" w:rsidP="00210558">
      <w:pPr>
        <w:pStyle w:val="Appendixlevel2"/>
        <w:numPr>
          <w:ilvl w:val="0"/>
          <w:numId w:val="0"/>
        </w:numPr>
      </w:pPr>
      <w:r w:rsidRPr="00087373">
        <w:t>E.3.1</w:t>
      </w:r>
      <w:r w:rsidRPr="00087373">
        <w:tab/>
        <w:t>For nuclear stations, and for coal-fired and gas-fired stations fitted with Carbon Capture and Storage, D</w:t>
      </w:r>
      <w:r w:rsidRPr="00087373">
        <w:rPr>
          <w:vertAlign w:val="subscript"/>
        </w:rPr>
        <w:t>T</w:t>
      </w:r>
      <w:r w:rsidRPr="00087373">
        <w:t xml:space="preserve"> = 0.85  </w:t>
      </w:r>
    </w:p>
    <w:p w14:paraId="42BA1F54" w14:textId="77777777" w:rsidR="00CA53EF" w:rsidRPr="00087373" w:rsidRDefault="00CA53EF" w:rsidP="00210558">
      <w:pPr>
        <w:pStyle w:val="Appendixlevel2"/>
        <w:numPr>
          <w:ilvl w:val="0"/>
          <w:numId w:val="0"/>
        </w:numPr>
      </w:pPr>
      <w:r w:rsidRPr="00087373">
        <w:t>E.3.2</w:t>
      </w:r>
      <w:r w:rsidRPr="00087373">
        <w:tab/>
        <w:t>For stations powered by wind, wave, or tides, D</w:t>
      </w:r>
      <w:r w:rsidRPr="00087373">
        <w:rPr>
          <w:vertAlign w:val="subscript"/>
        </w:rPr>
        <w:t>T</w:t>
      </w:r>
      <w:r w:rsidRPr="00087373">
        <w:t xml:space="preserve"> = 0.70.  </w:t>
      </w:r>
    </w:p>
    <w:p w14:paraId="7950AF88" w14:textId="77777777" w:rsidR="00CA53EF" w:rsidRPr="00087373" w:rsidRDefault="00CA53EF" w:rsidP="00210558">
      <w:pPr>
        <w:pStyle w:val="Appendixlevel2"/>
        <w:numPr>
          <w:ilvl w:val="0"/>
          <w:numId w:val="0"/>
        </w:numPr>
      </w:pPr>
      <w:r w:rsidRPr="00087373">
        <w:t>E.3.3</w:t>
      </w:r>
      <w:r w:rsidRPr="00087373">
        <w:tab/>
        <w:t xml:space="preserve">For pumped </w:t>
      </w:r>
      <w:proofErr w:type="gramStart"/>
      <w:r w:rsidRPr="00087373">
        <w:t>storage based</w:t>
      </w:r>
      <w:proofErr w:type="gramEnd"/>
      <w:r w:rsidRPr="00087373">
        <w:t xml:space="preserve"> stations, D</w:t>
      </w:r>
      <w:r w:rsidRPr="00087373">
        <w:rPr>
          <w:vertAlign w:val="subscript"/>
        </w:rPr>
        <w:t>T</w:t>
      </w:r>
      <w:r w:rsidRPr="00087373">
        <w:t xml:space="preserve"> = 0.5</w:t>
      </w:r>
    </w:p>
    <w:p w14:paraId="276AE254" w14:textId="77777777" w:rsidR="00CA53EF" w:rsidRPr="00087373" w:rsidRDefault="00CA53EF" w:rsidP="00210558">
      <w:pPr>
        <w:pStyle w:val="Appendixlevel2"/>
        <w:numPr>
          <w:ilvl w:val="0"/>
          <w:numId w:val="0"/>
        </w:numPr>
      </w:pPr>
      <w:r w:rsidRPr="00087373">
        <w:t>E.3.4</w:t>
      </w:r>
      <w:r w:rsidRPr="00087373">
        <w:tab/>
        <w:t xml:space="preserve">For interconnectors to </w:t>
      </w:r>
      <w:r w:rsidRPr="00087373">
        <w:rPr>
          <w:i/>
        </w:rPr>
        <w:t>external systems</w:t>
      </w:r>
      <w:r w:rsidRPr="00087373">
        <w:t xml:space="preserve"> regarded as importing into GB at the time of peak demand, D</w:t>
      </w:r>
      <w:r w:rsidRPr="00087373">
        <w:rPr>
          <w:vertAlign w:val="subscript"/>
        </w:rPr>
        <w:t>T</w:t>
      </w:r>
      <w:r w:rsidRPr="00087373">
        <w:t xml:space="preserve"> = 1.0</w:t>
      </w:r>
    </w:p>
    <w:p w14:paraId="4A7975F9" w14:textId="77777777" w:rsidR="00CA53EF" w:rsidRPr="00087373" w:rsidRDefault="00CA53EF" w:rsidP="00087373">
      <w:pPr>
        <w:spacing w:before="100" w:beforeAutospacing="1" w:after="100" w:afterAutospacing="1" w:line="288" w:lineRule="auto"/>
        <w:ind w:left="709" w:hanging="709"/>
        <w:rPr>
          <w:rFonts w:cs="Arial"/>
        </w:rPr>
      </w:pPr>
      <w:r w:rsidRPr="00087373">
        <w:rPr>
          <w:rFonts w:cs="Arial"/>
        </w:rPr>
        <w:t>E.4</w:t>
      </w:r>
      <w:r w:rsidRPr="00087373">
        <w:rPr>
          <w:rFonts w:cs="Arial"/>
        </w:rPr>
        <w:tab/>
        <w:t xml:space="preserve">The </w:t>
      </w:r>
      <w:r w:rsidR="007C1951">
        <w:rPr>
          <w:rFonts w:cs="Arial"/>
        </w:rPr>
        <w:t xml:space="preserve">NGESO </w:t>
      </w:r>
      <w:r w:rsidRPr="00087373">
        <w:rPr>
          <w:rFonts w:cs="Arial"/>
        </w:rPr>
        <w:t xml:space="preserve">will review the appropriateness of these factors and revise them where necessary, based on alignment with cost benefit analysis. The period between reviews shall be no more than five </w:t>
      </w:r>
      <w:proofErr w:type="gramStart"/>
      <w:r w:rsidRPr="00087373">
        <w:rPr>
          <w:rFonts w:cs="Arial"/>
        </w:rPr>
        <w:t>years, but</w:t>
      </w:r>
      <w:proofErr w:type="gramEnd"/>
      <w:r w:rsidRPr="00087373">
        <w:rPr>
          <w:rFonts w:cs="Arial"/>
        </w:rPr>
        <w:t xml:space="preserve"> may be less if required.</w:t>
      </w:r>
    </w:p>
    <w:p w14:paraId="30AFB9E9" w14:textId="77777777" w:rsidR="00CA53EF" w:rsidRPr="00087373" w:rsidRDefault="00CA53EF" w:rsidP="00CA53EF">
      <w:pPr>
        <w:pStyle w:val="Heading8"/>
        <w:rPr>
          <w:rFonts w:cs="Arial"/>
        </w:rPr>
      </w:pPr>
      <w:r w:rsidRPr="00087373">
        <w:rPr>
          <w:rFonts w:cs="Arial"/>
        </w:rPr>
        <w:t>Variably Scaled Plant</w:t>
      </w:r>
    </w:p>
    <w:p w14:paraId="607BDB10" w14:textId="77777777" w:rsidR="00CA53EF" w:rsidRPr="00087373" w:rsidRDefault="00CA53EF" w:rsidP="00210558">
      <w:pPr>
        <w:pStyle w:val="Appendixlevel2"/>
        <w:numPr>
          <w:ilvl w:val="0"/>
          <w:numId w:val="0"/>
        </w:numPr>
      </w:pPr>
      <w:r w:rsidRPr="00087373">
        <w:t>E.5</w:t>
      </w:r>
      <w:r w:rsidRPr="00087373">
        <w:tab/>
        <w:t xml:space="preserve">All remaining </w:t>
      </w:r>
      <w:r w:rsidRPr="00087373">
        <w:rPr>
          <w:i/>
        </w:rPr>
        <w:t>power stations</w:t>
      </w:r>
      <w:r w:rsidRPr="00087373">
        <w:t xml:space="preserve"> and on the system at the time of the </w:t>
      </w:r>
      <w:r w:rsidRPr="00087373">
        <w:rPr>
          <w:i/>
        </w:rPr>
        <w:t>ACS peak demand</w:t>
      </w:r>
      <w:r w:rsidRPr="00087373">
        <w:t xml:space="preserve"> are considered contributory and their output is calculated by applying a scaling factor to their </w:t>
      </w:r>
      <w:r w:rsidRPr="00087373">
        <w:rPr>
          <w:i/>
        </w:rPr>
        <w:t>registered capacity</w:t>
      </w:r>
      <w:r w:rsidRPr="00087373">
        <w:t xml:space="preserve"> such that their aggregate output is equal to the forecast </w:t>
      </w:r>
      <w:r w:rsidRPr="00087373">
        <w:rPr>
          <w:i/>
        </w:rPr>
        <w:t xml:space="preserve">ACS peak </w:t>
      </w:r>
      <w:r w:rsidR="00087373" w:rsidRPr="00087373">
        <w:rPr>
          <w:i/>
        </w:rPr>
        <w:t>demand</w:t>
      </w:r>
      <w:r w:rsidR="00087373" w:rsidRPr="00087373">
        <w:t xml:space="preserve"> minus</w:t>
      </w:r>
      <w:r w:rsidRPr="00087373">
        <w:t xml:space="preserve"> the total output of directly scaled plant. </w:t>
      </w:r>
    </w:p>
    <w:p w14:paraId="0A8FD03B" w14:textId="77777777" w:rsidR="00CA53EF" w:rsidRPr="00087373" w:rsidRDefault="00CA53EF" w:rsidP="00CA53EF">
      <w:pPr>
        <w:rPr>
          <w:rFonts w:cs="Arial"/>
        </w:rPr>
      </w:pPr>
    </w:p>
    <w:p w14:paraId="4A340BA0" w14:textId="77777777" w:rsidR="00CA53EF" w:rsidRPr="00087373" w:rsidRDefault="00CA53EF" w:rsidP="00210558">
      <w:pPr>
        <w:pStyle w:val="Appendixlevel2"/>
        <w:numPr>
          <w:ilvl w:val="0"/>
          <w:numId w:val="0"/>
        </w:numPr>
      </w:pPr>
      <w:r w:rsidRPr="00087373">
        <w:t>E.6</w:t>
      </w:r>
      <w:r w:rsidRPr="00087373">
        <w:tab/>
        <w:t>Thus,</w:t>
      </w:r>
    </w:p>
    <w:p w14:paraId="49AEC8B3" w14:textId="77777777" w:rsidR="00CA53EF" w:rsidRPr="00087373" w:rsidRDefault="006D04C2" w:rsidP="00CA53EF">
      <w:pPr>
        <w:jc w:val="center"/>
        <w:rPr>
          <w:rFonts w:cs="Arial"/>
        </w:rPr>
      </w:pPr>
      <w:r w:rsidRPr="00087373">
        <w:rPr>
          <w:rFonts w:cs="Arial"/>
          <w:noProof/>
          <w:position w:val="-52"/>
        </w:rPr>
        <w:object w:dxaOrig="5319" w:dyaOrig="1160" w14:anchorId="1F5DF134">
          <v:shape id="_x0000_i1036" type="#_x0000_t75" style="width:264.9pt;height:58.05pt" o:ole="" fillcolor="window">
            <v:imagedata r:id="rId41" o:title=""/>
          </v:shape>
          <o:OLEObject Type="Embed" ProgID="Equation.3" ShapeID="_x0000_i1036" DrawAspect="Content" ObjectID="_1777361278" r:id="rId42"/>
        </w:object>
      </w:r>
    </w:p>
    <w:p w14:paraId="5156511F" w14:textId="77777777" w:rsidR="00CA53EF" w:rsidRPr="00087373" w:rsidRDefault="00CA53EF" w:rsidP="00CA53EF">
      <w:pPr>
        <w:ind w:left="720"/>
        <w:rPr>
          <w:rFonts w:cs="Arial"/>
        </w:rPr>
      </w:pPr>
    </w:p>
    <w:p w14:paraId="7772E0C9" w14:textId="77777777" w:rsidR="00CA53EF" w:rsidRPr="00087373" w:rsidRDefault="00CA53EF" w:rsidP="00CA53EF">
      <w:pPr>
        <w:ind w:left="720"/>
        <w:rPr>
          <w:rFonts w:cs="Arial"/>
        </w:rPr>
      </w:pPr>
      <w:proofErr w:type="gramStart"/>
      <w:r w:rsidRPr="00087373">
        <w:rPr>
          <w:rFonts w:cs="Arial"/>
        </w:rPr>
        <w:t>where</w:t>
      </w:r>
      <w:proofErr w:type="gramEnd"/>
    </w:p>
    <w:p w14:paraId="0D2666A6" w14:textId="77777777" w:rsidR="00CA53EF" w:rsidRPr="00087373" w:rsidRDefault="00CA53EF" w:rsidP="00CA53EF">
      <w:pPr>
        <w:ind w:left="720"/>
        <w:rPr>
          <w:rFonts w:cs="Arial"/>
        </w:rPr>
      </w:pPr>
    </w:p>
    <w:p w14:paraId="153CA9E0" w14:textId="77777777" w:rsidR="00CA53EF" w:rsidRPr="00087373" w:rsidRDefault="006D04C2" w:rsidP="00CA53EF">
      <w:pPr>
        <w:ind w:left="720"/>
        <w:jc w:val="center"/>
        <w:rPr>
          <w:rFonts w:cs="Arial"/>
        </w:rPr>
      </w:pPr>
      <w:r w:rsidRPr="00087373">
        <w:rPr>
          <w:rFonts w:cs="Arial"/>
          <w:noProof/>
          <w:position w:val="-64"/>
        </w:rPr>
        <w:object w:dxaOrig="3580" w:dyaOrig="1400" w14:anchorId="4BEC2D66">
          <v:shape id="_x0000_i1037" type="#_x0000_t75" style="width:178.4pt;height:69.85pt" o:ole="" fillcolor="window">
            <v:imagedata r:id="rId43" o:title=""/>
          </v:shape>
          <o:OLEObject Type="Embed" ProgID="Equation.3" ShapeID="_x0000_i1037" DrawAspect="Content" ObjectID="_1777361279" r:id="rId44"/>
        </w:object>
      </w:r>
    </w:p>
    <w:p w14:paraId="534DB95C" w14:textId="77777777" w:rsidR="00CA53EF" w:rsidRPr="00087373" w:rsidRDefault="00CA53EF" w:rsidP="00CA53EF">
      <w:pPr>
        <w:ind w:left="720"/>
        <w:rPr>
          <w:rFonts w:cs="Arial"/>
        </w:rPr>
      </w:pPr>
    </w:p>
    <w:p w14:paraId="67CCE718" w14:textId="77777777" w:rsidR="00CA53EF" w:rsidRPr="00087373" w:rsidRDefault="00CA53EF" w:rsidP="00CA53EF">
      <w:pPr>
        <w:ind w:left="720"/>
        <w:rPr>
          <w:rFonts w:cs="Arial"/>
        </w:rPr>
      </w:pPr>
      <w:r w:rsidRPr="00087373">
        <w:rPr>
          <w:rFonts w:cs="Arial"/>
        </w:rPr>
        <w:t>and</w:t>
      </w:r>
    </w:p>
    <w:p w14:paraId="3ACA7A68" w14:textId="77777777" w:rsidR="00CA53EF" w:rsidRPr="00087373" w:rsidRDefault="00CA53EF" w:rsidP="00CA53EF">
      <w:pPr>
        <w:ind w:left="720"/>
        <w:rPr>
          <w:rFonts w:cs="Arial"/>
        </w:rPr>
      </w:pPr>
    </w:p>
    <w:tbl>
      <w:tblPr>
        <w:tblW w:w="8423" w:type="dxa"/>
        <w:tblInd w:w="817" w:type="dxa"/>
        <w:tblLayout w:type="fixed"/>
        <w:tblLook w:val="0000" w:firstRow="0" w:lastRow="0" w:firstColumn="0" w:lastColumn="0" w:noHBand="0" w:noVBand="0"/>
      </w:tblPr>
      <w:tblGrid>
        <w:gridCol w:w="567"/>
        <w:gridCol w:w="425"/>
        <w:gridCol w:w="7431"/>
      </w:tblGrid>
      <w:tr w:rsidR="00CA53EF" w:rsidRPr="00087373" w14:paraId="64731E81" w14:textId="77777777" w:rsidTr="00665168">
        <w:tc>
          <w:tcPr>
            <w:tcW w:w="567" w:type="dxa"/>
          </w:tcPr>
          <w:p w14:paraId="04C6B6D6" w14:textId="77777777" w:rsidR="00CA53EF" w:rsidRPr="00087373" w:rsidRDefault="006D04C2" w:rsidP="00665168">
            <w:pPr>
              <w:rPr>
                <w:rFonts w:cs="Arial"/>
              </w:rPr>
            </w:pPr>
            <w:r w:rsidRPr="00087373">
              <w:rPr>
                <w:rFonts w:cs="Arial"/>
                <w:noProof/>
                <w:position w:val="-14"/>
              </w:rPr>
              <w:object w:dxaOrig="300" w:dyaOrig="380" w14:anchorId="2FD0BE35">
                <v:shape id="_x0000_i1038" type="#_x0000_t75" style="width:15.05pt;height:17.75pt" o:ole="" fillcolor="window">
                  <v:imagedata r:id="rId45" o:title=""/>
                </v:shape>
                <o:OLEObject Type="Embed" ProgID="Equation.3" ShapeID="_x0000_i1038" DrawAspect="Content" ObjectID="_1777361280" r:id="rId46"/>
              </w:object>
            </w:r>
          </w:p>
        </w:tc>
        <w:tc>
          <w:tcPr>
            <w:tcW w:w="425" w:type="dxa"/>
          </w:tcPr>
          <w:p w14:paraId="5660D50E" w14:textId="77777777" w:rsidR="00CA53EF" w:rsidRPr="00087373" w:rsidRDefault="00CA53EF" w:rsidP="00665168">
            <w:pPr>
              <w:rPr>
                <w:rFonts w:cs="Arial"/>
              </w:rPr>
            </w:pPr>
            <w:r w:rsidRPr="00087373">
              <w:rPr>
                <w:rFonts w:cs="Arial"/>
              </w:rPr>
              <w:t>=</w:t>
            </w:r>
          </w:p>
        </w:tc>
        <w:tc>
          <w:tcPr>
            <w:tcW w:w="7431" w:type="dxa"/>
          </w:tcPr>
          <w:p w14:paraId="5BDA6575" w14:textId="77777777" w:rsidR="00CA53EF" w:rsidRPr="00087373" w:rsidRDefault="00CA53EF"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vertAlign w:val="superscript"/>
              </w:rPr>
              <w:t>th</w:t>
            </w:r>
            <w:proofErr w:type="spellEnd"/>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CA53EF" w:rsidRPr="00087373" w14:paraId="21ACDB99" w14:textId="77777777" w:rsidTr="00665168">
        <w:tc>
          <w:tcPr>
            <w:tcW w:w="567" w:type="dxa"/>
          </w:tcPr>
          <w:p w14:paraId="2F66355F" w14:textId="77777777" w:rsidR="00CA53EF" w:rsidRPr="00087373" w:rsidRDefault="006D04C2" w:rsidP="00665168">
            <w:pPr>
              <w:rPr>
                <w:rFonts w:cs="Arial"/>
                <w:i/>
              </w:rPr>
            </w:pPr>
            <w:r w:rsidRPr="00087373">
              <w:rPr>
                <w:rFonts w:cs="Arial"/>
                <w:noProof/>
                <w:position w:val="-10"/>
              </w:rPr>
              <w:object w:dxaOrig="340" w:dyaOrig="340" w14:anchorId="6EF72DE4">
                <v:shape id="_x0000_i1039" type="#_x0000_t75" style="width:17.75pt;height:17.75pt" o:ole="" fillcolor="window">
                  <v:imagedata r:id="rId47" o:title=""/>
                </v:shape>
                <o:OLEObject Type="Embed" ProgID="Equation.3" ShapeID="_x0000_i1039" DrawAspect="Content" ObjectID="_1777361281" r:id="rId48"/>
              </w:object>
            </w:r>
          </w:p>
        </w:tc>
        <w:tc>
          <w:tcPr>
            <w:tcW w:w="425" w:type="dxa"/>
          </w:tcPr>
          <w:p w14:paraId="7F1A56AC" w14:textId="77777777" w:rsidR="00CA53EF" w:rsidRPr="00087373" w:rsidRDefault="00CA53EF" w:rsidP="00665168">
            <w:pPr>
              <w:rPr>
                <w:rFonts w:cs="Arial"/>
              </w:rPr>
            </w:pPr>
            <w:r w:rsidRPr="00087373">
              <w:rPr>
                <w:rFonts w:cs="Arial"/>
              </w:rPr>
              <w:t>=</w:t>
            </w:r>
          </w:p>
        </w:tc>
        <w:tc>
          <w:tcPr>
            <w:tcW w:w="7431" w:type="dxa"/>
          </w:tcPr>
          <w:p w14:paraId="307C0A88" w14:textId="77777777" w:rsidR="00CA53EF" w:rsidRPr="00087373" w:rsidRDefault="00CA53EF" w:rsidP="00665168">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CA53EF" w:rsidRPr="00087373" w14:paraId="4909A5E2" w14:textId="77777777" w:rsidTr="00665168">
        <w:tc>
          <w:tcPr>
            <w:tcW w:w="567" w:type="dxa"/>
          </w:tcPr>
          <w:p w14:paraId="7F714E66" w14:textId="77777777" w:rsidR="00CA53EF" w:rsidRPr="00087373" w:rsidRDefault="006D04C2" w:rsidP="00665168">
            <w:pPr>
              <w:rPr>
                <w:rFonts w:cs="Arial"/>
                <w:i/>
              </w:rPr>
            </w:pPr>
            <w:r w:rsidRPr="00087373">
              <w:rPr>
                <w:rFonts w:cs="Arial"/>
                <w:noProof/>
                <w:position w:val="-14"/>
              </w:rPr>
              <w:object w:dxaOrig="460" w:dyaOrig="380" w14:anchorId="29068DDD">
                <v:shape id="_x0000_i1040" type="#_x0000_t75" style="width:23.65pt;height:17.75pt" o:ole="" fillcolor="window">
                  <v:imagedata r:id="rId49" o:title=""/>
                </v:shape>
                <o:OLEObject Type="Embed" ProgID="Equation.3" ShapeID="_x0000_i1040" DrawAspect="Content" ObjectID="_1777361282" r:id="rId50"/>
              </w:object>
            </w:r>
          </w:p>
        </w:tc>
        <w:tc>
          <w:tcPr>
            <w:tcW w:w="425" w:type="dxa"/>
          </w:tcPr>
          <w:p w14:paraId="38D9ACBF" w14:textId="77777777" w:rsidR="00CA53EF" w:rsidRPr="00087373" w:rsidRDefault="00CA53EF" w:rsidP="00665168">
            <w:pPr>
              <w:rPr>
                <w:rFonts w:cs="Arial"/>
              </w:rPr>
            </w:pPr>
            <w:r w:rsidRPr="00087373">
              <w:rPr>
                <w:rFonts w:cs="Arial"/>
              </w:rPr>
              <w:t>=</w:t>
            </w:r>
          </w:p>
        </w:tc>
        <w:tc>
          <w:tcPr>
            <w:tcW w:w="7431" w:type="dxa"/>
          </w:tcPr>
          <w:p w14:paraId="11C4E17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CA53EF" w:rsidRPr="00087373" w14:paraId="32C0947A" w14:textId="77777777" w:rsidTr="00665168">
        <w:tc>
          <w:tcPr>
            <w:tcW w:w="567" w:type="dxa"/>
          </w:tcPr>
          <w:p w14:paraId="122DB648" w14:textId="77777777" w:rsidR="00CA53EF" w:rsidRPr="00087373" w:rsidRDefault="006D04C2" w:rsidP="00665168">
            <w:pPr>
              <w:rPr>
                <w:rFonts w:cs="Arial"/>
                <w:i/>
              </w:rPr>
            </w:pPr>
            <w:r w:rsidRPr="00087373">
              <w:rPr>
                <w:rFonts w:cs="Arial"/>
                <w:noProof/>
                <w:position w:val="-12"/>
              </w:rPr>
              <w:object w:dxaOrig="460" w:dyaOrig="360" w14:anchorId="0B991866">
                <v:shape id="_x0000_i1041" type="#_x0000_t75" style="width:23.65pt;height:17.75pt" o:ole="" fillcolor="window">
                  <v:imagedata r:id="rId51" o:title=""/>
                </v:shape>
                <o:OLEObject Type="Embed" ProgID="Equation.3" ShapeID="_x0000_i1041" DrawAspect="Content" ObjectID="_1777361283" r:id="rId52"/>
              </w:object>
            </w:r>
          </w:p>
        </w:tc>
        <w:tc>
          <w:tcPr>
            <w:tcW w:w="425" w:type="dxa"/>
          </w:tcPr>
          <w:p w14:paraId="7EB6A033" w14:textId="77777777" w:rsidR="00CA53EF" w:rsidRPr="00087373" w:rsidRDefault="00CA53EF" w:rsidP="00665168">
            <w:pPr>
              <w:rPr>
                <w:rFonts w:cs="Arial"/>
              </w:rPr>
            </w:pPr>
            <w:r w:rsidRPr="00087373">
              <w:rPr>
                <w:rFonts w:cs="Arial"/>
              </w:rPr>
              <w:t>=</w:t>
            </w:r>
          </w:p>
        </w:tc>
        <w:tc>
          <w:tcPr>
            <w:tcW w:w="7431" w:type="dxa"/>
          </w:tcPr>
          <w:p w14:paraId="3F2CBFA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CA53EF" w:rsidRPr="00087373" w14:paraId="37D87BDC" w14:textId="77777777" w:rsidTr="00665168">
        <w:tc>
          <w:tcPr>
            <w:tcW w:w="567" w:type="dxa"/>
          </w:tcPr>
          <w:p w14:paraId="210CD201" w14:textId="77777777" w:rsidR="00CA53EF" w:rsidRPr="00087373" w:rsidRDefault="006D04C2" w:rsidP="00665168">
            <w:pPr>
              <w:rPr>
                <w:rFonts w:cs="Arial"/>
              </w:rPr>
            </w:pPr>
            <w:r w:rsidRPr="00087373">
              <w:rPr>
                <w:rFonts w:cs="Arial"/>
                <w:noProof/>
                <w:position w:val="-12"/>
              </w:rPr>
              <w:object w:dxaOrig="420" w:dyaOrig="360" w14:anchorId="23E4EAFF">
                <v:shape id="_x0000_i1042" type="#_x0000_t75" style="width:20.4pt;height:17.75pt" o:ole="" fillcolor="window">
                  <v:imagedata r:id="rId27" o:title=""/>
                </v:shape>
                <o:OLEObject Type="Embed" ProgID="Equation.3" ShapeID="_x0000_i1042" DrawAspect="Content" ObjectID="_1777361284" r:id="rId53"/>
              </w:object>
            </w:r>
          </w:p>
        </w:tc>
        <w:tc>
          <w:tcPr>
            <w:tcW w:w="425" w:type="dxa"/>
          </w:tcPr>
          <w:p w14:paraId="03E1475C" w14:textId="77777777" w:rsidR="00CA53EF" w:rsidRPr="00087373" w:rsidRDefault="00CA53EF" w:rsidP="00665168">
            <w:pPr>
              <w:rPr>
                <w:rFonts w:cs="Arial"/>
              </w:rPr>
            </w:pPr>
            <w:r w:rsidRPr="00087373">
              <w:rPr>
                <w:rFonts w:cs="Arial"/>
              </w:rPr>
              <w:t>=</w:t>
            </w:r>
          </w:p>
        </w:tc>
        <w:tc>
          <w:tcPr>
            <w:tcW w:w="7431" w:type="dxa"/>
          </w:tcPr>
          <w:p w14:paraId="747B4379" w14:textId="77777777" w:rsidR="00CA53EF" w:rsidRPr="00087373" w:rsidRDefault="00CA53EF"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CA53EF" w:rsidRPr="00087373" w14:paraId="545951A8" w14:textId="77777777" w:rsidTr="00665168">
        <w:tc>
          <w:tcPr>
            <w:tcW w:w="567" w:type="dxa"/>
          </w:tcPr>
          <w:p w14:paraId="071466FD" w14:textId="77777777" w:rsidR="00CA53EF" w:rsidRPr="00087373" w:rsidRDefault="006D04C2" w:rsidP="00665168">
            <w:pPr>
              <w:rPr>
                <w:rFonts w:cs="Arial"/>
              </w:rPr>
            </w:pPr>
            <w:r w:rsidRPr="00087373">
              <w:rPr>
                <w:rFonts w:cs="Arial"/>
                <w:noProof/>
                <w:position w:val="-8"/>
              </w:rPr>
              <w:object w:dxaOrig="260" w:dyaOrig="300" w14:anchorId="53D7C308">
                <v:shape id="_x0000_i1043" type="#_x0000_t75" style="width:13.45pt;height:15.05pt" o:ole="" fillcolor="window">
                  <v:imagedata r:id="rId54" o:title=""/>
                </v:shape>
                <o:OLEObject Type="Embed" ProgID="Equation.3" ShapeID="_x0000_i1043" DrawAspect="Content" ObjectID="_1777361285" r:id="rId55"/>
              </w:object>
            </w:r>
          </w:p>
        </w:tc>
        <w:tc>
          <w:tcPr>
            <w:tcW w:w="425" w:type="dxa"/>
          </w:tcPr>
          <w:p w14:paraId="34BFB700" w14:textId="77777777" w:rsidR="00CA53EF" w:rsidRPr="00087373" w:rsidRDefault="00CA53EF" w:rsidP="00665168">
            <w:pPr>
              <w:rPr>
                <w:rFonts w:cs="Arial"/>
              </w:rPr>
            </w:pPr>
            <w:r w:rsidRPr="00087373">
              <w:rPr>
                <w:rFonts w:cs="Arial"/>
              </w:rPr>
              <w:t>=</w:t>
            </w:r>
          </w:p>
        </w:tc>
        <w:tc>
          <w:tcPr>
            <w:tcW w:w="7431" w:type="dxa"/>
          </w:tcPr>
          <w:p w14:paraId="39DC5298" w14:textId="77777777" w:rsidR="00CA53EF" w:rsidRPr="00087373" w:rsidRDefault="00CA53EF"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vertAlign w:val="superscript"/>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019E7BF7" w14:textId="77777777" w:rsidR="00CA53EF" w:rsidRPr="00087373" w:rsidRDefault="00CA53EF" w:rsidP="00CA53EF">
      <w:pPr>
        <w:pStyle w:val="BodyTextIndent"/>
        <w:rPr>
          <w:rFonts w:cs="Arial"/>
        </w:rPr>
      </w:pPr>
    </w:p>
    <w:p w14:paraId="380675B8" w14:textId="77777777" w:rsidR="00CA53EF" w:rsidRPr="00087373" w:rsidRDefault="00CA53EF" w:rsidP="00CA53EF">
      <w:pPr>
        <w:pStyle w:val="BodyTextIndent"/>
        <w:rPr>
          <w:rFonts w:cs="Arial"/>
          <w:szCs w:val="24"/>
        </w:rPr>
      </w:pPr>
    </w:p>
    <w:p w14:paraId="6ADED627" w14:textId="77777777" w:rsidR="00CA53EF" w:rsidRPr="00087373" w:rsidRDefault="00CA53EF" w:rsidP="00CA53EF">
      <w:pPr>
        <w:pStyle w:val="Appendixheading2"/>
        <w:numPr>
          <w:ilvl w:val="0"/>
          <w:numId w:val="0"/>
        </w:numPr>
        <w:rPr>
          <w:rFonts w:cs="Arial"/>
          <w:i/>
        </w:rPr>
      </w:pPr>
      <w:r w:rsidRPr="00087373">
        <w:rPr>
          <w:rFonts w:cs="Arial"/>
        </w:rPr>
        <w:br w:type="page"/>
      </w:r>
      <w:r w:rsidRPr="00087373">
        <w:rPr>
          <w:rFonts w:cs="Arial"/>
        </w:rPr>
        <w:lastRenderedPageBreak/>
        <w:t xml:space="preserve">Appendix F   </w:t>
      </w:r>
      <w:r w:rsidRPr="00087373">
        <w:rPr>
          <w:rFonts w:cs="Arial"/>
        </w:rPr>
        <w:tab/>
        <w:t xml:space="preserve">Application of the </w:t>
      </w:r>
      <w:r w:rsidRPr="00087373">
        <w:rPr>
          <w:rFonts w:cs="Arial"/>
          <w:i/>
        </w:rPr>
        <w:t>Boundary Allowance</w:t>
      </w:r>
    </w:p>
    <w:p w14:paraId="01CA9853" w14:textId="77777777" w:rsidR="00CA53EF" w:rsidRPr="00087373" w:rsidRDefault="00CA53EF" w:rsidP="00210558">
      <w:pPr>
        <w:pStyle w:val="Appendixlevel2"/>
        <w:numPr>
          <w:ilvl w:val="0"/>
          <w:numId w:val="0"/>
        </w:numPr>
      </w:pPr>
      <w:r w:rsidRPr="00087373">
        <w:t>F.1</w:t>
      </w:r>
      <w:r w:rsidRPr="00087373">
        <w:tab/>
        <w:t xml:space="preserve">This appendix outlines the techniques underlying the use of the </w:t>
      </w:r>
      <w:r w:rsidRPr="00087373">
        <w:rPr>
          <w:i/>
        </w:rPr>
        <w:t>boundary allowance</w:t>
      </w:r>
      <w:r w:rsidRPr="00087373">
        <w:t xml:space="preserve"> under paragraphs 4.4.4 and 4.4.5.</w:t>
      </w:r>
    </w:p>
    <w:p w14:paraId="544248E5" w14:textId="77777777" w:rsidR="00CA53EF" w:rsidRPr="00087373" w:rsidRDefault="00CA53EF" w:rsidP="00210558">
      <w:pPr>
        <w:pStyle w:val="Appendixlevel2"/>
        <w:numPr>
          <w:ilvl w:val="0"/>
          <w:numId w:val="0"/>
        </w:numPr>
      </w:pPr>
      <w:r w:rsidRPr="00087373">
        <w:t>F.2</w:t>
      </w:r>
      <w:r w:rsidRPr="00087373">
        <w:tab/>
        <w:t xml:space="preserve">The modification of the </w:t>
      </w:r>
      <w:r w:rsidRPr="00087373">
        <w:rPr>
          <w:i/>
        </w:rPr>
        <w:t>MITS Economy planned transfer condition</w:t>
      </w:r>
      <w:r w:rsidRPr="00087373">
        <w:t xml:space="preserve"> power flow pattern to reflect a </w:t>
      </w:r>
      <w:r w:rsidRPr="00087373">
        <w:rPr>
          <w:i/>
        </w:rPr>
        <w:t>boundary allowance</w:t>
      </w:r>
      <w:r w:rsidRPr="00087373">
        <w:t xml:space="preserve"> shall apply to the </w:t>
      </w:r>
      <w:r w:rsidRPr="00087373">
        <w:rPr>
          <w:i/>
        </w:rPr>
        <w:t xml:space="preserve">national electricity transmission system </w:t>
      </w:r>
      <w:r w:rsidRPr="00087373">
        <w:t xml:space="preserve">divided into any two contiguous parts, irrespective of the size or location of the parts. </w:t>
      </w:r>
    </w:p>
    <w:p w14:paraId="0DF3617F" w14:textId="77777777" w:rsidR="00CA53EF" w:rsidRPr="00087373" w:rsidRDefault="00CA53EF" w:rsidP="00210558">
      <w:pPr>
        <w:pStyle w:val="Appendixlevel2"/>
        <w:numPr>
          <w:ilvl w:val="0"/>
          <w:numId w:val="0"/>
        </w:numPr>
      </w:pPr>
      <w:r w:rsidRPr="00087373">
        <w:t>F.3</w:t>
      </w:r>
      <w:r w:rsidRPr="00087373">
        <w:tab/>
        <w:t xml:space="preserve">The </w:t>
      </w:r>
      <w:r w:rsidRPr="00087373">
        <w:rPr>
          <w:i/>
        </w:rPr>
        <w:t>boundary allowance</w:t>
      </w:r>
      <w:r w:rsidRPr="00087373">
        <w:t xml:space="preserve"> is applied by:-</w:t>
      </w:r>
    </w:p>
    <w:p w14:paraId="4CF0099F" w14:textId="77777777" w:rsidR="00CA53EF" w:rsidRPr="00087373" w:rsidRDefault="00CA53EF" w:rsidP="00087373">
      <w:pPr>
        <w:pStyle w:val="Appendixlevel3"/>
        <w:numPr>
          <w:ilvl w:val="0"/>
          <w:numId w:val="0"/>
        </w:numPr>
        <w:ind w:left="1560" w:hanging="709"/>
        <w:rPr>
          <w:rFonts w:cs="Arial"/>
        </w:rPr>
      </w:pPr>
      <w:r w:rsidRPr="00087373">
        <w:rPr>
          <w:rFonts w:cs="Arial"/>
        </w:rPr>
        <w:t>F.3.1</w:t>
      </w:r>
      <w:r w:rsidRPr="00087373">
        <w:rPr>
          <w:rFonts w:cs="Arial"/>
        </w:rPr>
        <w:tab/>
        <w:t xml:space="preserve">summing the demand and the total active power generation output (including imports from </w:t>
      </w:r>
      <w:r w:rsidRPr="00087373">
        <w:rPr>
          <w:rFonts w:cs="Arial"/>
          <w:i/>
        </w:rPr>
        <w:t>external systems</w:t>
      </w:r>
      <w:r w:rsidRPr="00087373">
        <w:rPr>
          <w:rFonts w:cs="Arial"/>
        </w:rPr>
        <w:t xml:space="preserve">) under the </w:t>
      </w:r>
      <w:r w:rsidRPr="00087373">
        <w:rPr>
          <w:rFonts w:cs="Arial"/>
          <w:i/>
        </w:rPr>
        <w:t>Economy</w:t>
      </w:r>
      <w:r w:rsidRPr="00087373">
        <w:rPr>
          <w:rFonts w:cs="Arial"/>
        </w:rPr>
        <w:t xml:space="preserve"> </w:t>
      </w:r>
      <w:r w:rsidRPr="00087373">
        <w:rPr>
          <w:rFonts w:cs="Arial"/>
          <w:i/>
        </w:rPr>
        <w:t>planned transfer condition</w:t>
      </w:r>
      <w:r w:rsidRPr="00087373">
        <w:rPr>
          <w:rFonts w:cs="Arial"/>
        </w:rPr>
        <w:t xml:space="preserve"> within the smaller of the two parts;</w:t>
      </w:r>
    </w:p>
    <w:p w14:paraId="2FADF35A" w14:textId="77777777" w:rsidR="00CA53EF" w:rsidRPr="00087373" w:rsidRDefault="00CA53EF" w:rsidP="00087373">
      <w:pPr>
        <w:pStyle w:val="Appendixlevel3"/>
        <w:numPr>
          <w:ilvl w:val="0"/>
          <w:numId w:val="0"/>
        </w:numPr>
        <w:ind w:left="1560" w:hanging="709"/>
        <w:rPr>
          <w:rFonts w:cs="Arial"/>
        </w:rPr>
      </w:pPr>
      <w:r w:rsidRPr="00087373">
        <w:rPr>
          <w:rFonts w:cs="Arial"/>
        </w:rPr>
        <w:t>F.3.2</w:t>
      </w:r>
      <w:r w:rsidRPr="00087373">
        <w:rPr>
          <w:rFonts w:cs="Arial"/>
        </w:rPr>
        <w:tab/>
        <w:t xml:space="preserve">using Figure F.1 to determine the </w:t>
      </w:r>
      <w:r w:rsidRPr="00087373">
        <w:rPr>
          <w:rFonts w:cs="Arial"/>
          <w:i/>
        </w:rPr>
        <w:t>boundary allowance</w:t>
      </w:r>
      <w:r w:rsidRPr="00087373">
        <w:rPr>
          <w:rFonts w:cs="Arial"/>
        </w:rPr>
        <w:t xml:space="preserve"> (in MW)</w:t>
      </w:r>
    </w:p>
    <w:p w14:paraId="3F5D8E53" w14:textId="77777777" w:rsidR="00CA53EF" w:rsidRPr="00087373" w:rsidRDefault="00CA53EF" w:rsidP="00087373">
      <w:pPr>
        <w:pStyle w:val="Appendixlevel3"/>
        <w:numPr>
          <w:ilvl w:val="0"/>
          <w:numId w:val="0"/>
        </w:numPr>
        <w:ind w:left="1560" w:hanging="709"/>
        <w:rPr>
          <w:rFonts w:cs="Arial"/>
        </w:rPr>
      </w:pPr>
      <w:r w:rsidRPr="00087373">
        <w:rPr>
          <w:rFonts w:cs="Arial"/>
        </w:rPr>
        <w:t>F.3.3</w:t>
      </w:r>
      <w:r w:rsidRPr="00087373">
        <w:rPr>
          <w:rFonts w:cs="Arial"/>
        </w:rPr>
        <w:tab/>
        <w:t xml:space="preserve">finding the total active power generation output and total demand in each part of the system when applying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(as appropriate) as described in paragraphs F.4 and F.5;</w:t>
      </w:r>
    </w:p>
    <w:p w14:paraId="0329DCB3" w14:textId="77777777" w:rsidR="00CA53EF" w:rsidRPr="00087373" w:rsidRDefault="00CA53EF" w:rsidP="00087373">
      <w:pPr>
        <w:pStyle w:val="Appendixlevel3"/>
        <w:numPr>
          <w:ilvl w:val="0"/>
          <w:numId w:val="0"/>
        </w:numPr>
        <w:ind w:left="1560" w:hanging="709"/>
        <w:rPr>
          <w:rFonts w:cs="Arial"/>
        </w:rPr>
      </w:pPr>
      <w:r w:rsidRPr="00087373">
        <w:rPr>
          <w:rFonts w:cs="Arial"/>
        </w:rPr>
        <w:t>F.3.4</w:t>
      </w:r>
      <w:r w:rsidRPr="00087373">
        <w:rPr>
          <w:rFonts w:cs="Arial"/>
        </w:rPr>
        <w:tab/>
        <w:t xml:space="preserve">for the conditions described under paragraph 4.4.4, proportionally scaling all the generation and demand in both parts of the system,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78046AA2" w14:textId="77777777" w:rsidR="00CA53EF" w:rsidRPr="00087373" w:rsidRDefault="00CA53EF" w:rsidP="00087373">
      <w:pPr>
        <w:pStyle w:val="Appendixlevel3"/>
        <w:numPr>
          <w:ilvl w:val="0"/>
          <w:numId w:val="0"/>
        </w:numPr>
        <w:ind w:left="1560" w:hanging="709"/>
        <w:rPr>
          <w:rFonts w:cs="Arial"/>
        </w:rPr>
      </w:pPr>
      <w:r w:rsidRPr="00087373">
        <w:rPr>
          <w:rFonts w:cs="Arial"/>
        </w:rPr>
        <w:t>F.3.5</w:t>
      </w:r>
      <w:r w:rsidRPr="00087373">
        <w:rPr>
          <w:rFonts w:cs="Arial"/>
        </w:rPr>
        <w:tab/>
        <w:t xml:space="preserve">for the conditions described under paragraph 4.4.5, proportionally scaling demand in both parts of the system and setting </w:t>
      </w:r>
      <w:r w:rsidRPr="00087373">
        <w:rPr>
          <w:rFonts w:cs="Arial"/>
          <w:i/>
        </w:rPr>
        <w:t>generating units</w:t>
      </w:r>
      <w:r w:rsidRPr="00087373">
        <w:rPr>
          <w:rFonts w:cs="Arial"/>
        </w:rPr>
        <w:t xml:space="preserve"> with their outputs such that their totals are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item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5C7BBE1E" w14:textId="77777777" w:rsidR="00CA53EF" w:rsidRPr="00087373" w:rsidRDefault="00CA53EF" w:rsidP="00210558">
      <w:pPr>
        <w:pStyle w:val="Appendixlevel2"/>
        <w:numPr>
          <w:ilvl w:val="0"/>
          <w:numId w:val="0"/>
        </w:numPr>
      </w:pPr>
      <w:r w:rsidRPr="00087373">
        <w:t>F.4</w:t>
      </w:r>
      <w:r w:rsidRPr="00087373">
        <w:tab/>
        <w:t xml:space="preserve">Suppose that the two contiguous parts of the system in question are areas 1 and 2 and that area 1 exports to area 2. Let </w:t>
      </w:r>
      <w:r w:rsidRPr="00087373">
        <w:rPr>
          <w:i/>
        </w:rPr>
        <w:t>G</w:t>
      </w:r>
      <w:r w:rsidRPr="00087373">
        <w:rPr>
          <w:vertAlign w:val="subscript"/>
        </w:rPr>
        <w:t>1</w:t>
      </w:r>
      <w:r w:rsidRPr="00087373">
        <w:t xml:space="preserve"> and </w:t>
      </w:r>
      <w:r w:rsidRPr="00087373">
        <w:rPr>
          <w:i/>
        </w:rPr>
        <w:t>G</w:t>
      </w:r>
      <w:r w:rsidRPr="00087373">
        <w:rPr>
          <w:vertAlign w:val="subscript"/>
        </w:rPr>
        <w:t>2</w:t>
      </w:r>
      <w:r w:rsidRPr="00087373">
        <w:rPr>
          <w:i/>
        </w:rPr>
        <w:t xml:space="preserve"> </w:t>
      </w:r>
      <w:r w:rsidRPr="00087373">
        <w:t xml:space="preserve">be the total generation in areas 1 and 2 respectively and </w:t>
      </w:r>
      <w:r w:rsidRPr="00087373">
        <w:rPr>
          <w:i/>
        </w:rPr>
        <w:t>D</w:t>
      </w:r>
      <w:r w:rsidRPr="00087373">
        <w:rPr>
          <w:vertAlign w:val="subscript"/>
        </w:rPr>
        <w:t>1</w:t>
      </w:r>
      <w:r w:rsidRPr="00087373">
        <w:t xml:space="preserve"> and </w:t>
      </w:r>
      <w:r w:rsidRPr="00087373">
        <w:rPr>
          <w:i/>
        </w:rPr>
        <w:t>D</w:t>
      </w:r>
      <w:r w:rsidRPr="00087373">
        <w:rPr>
          <w:vertAlign w:val="subscript"/>
        </w:rPr>
        <w:t>2</w:t>
      </w:r>
      <w:r w:rsidRPr="00087373">
        <w:t xml:space="preserve"> be the total demand in areas 1 and 2 under the </w:t>
      </w:r>
      <w:r w:rsidRPr="00087373">
        <w:rPr>
          <w:i/>
        </w:rPr>
        <w:t>planned transfer condition</w:t>
      </w:r>
      <w:r w:rsidRPr="00087373">
        <w:t xml:space="preserve">. Let </w:t>
      </w:r>
      <w:r w:rsidRPr="00087373">
        <w:rPr>
          <w:i/>
        </w:rPr>
        <w:t>B</w:t>
      </w:r>
      <w:r w:rsidRPr="00087373">
        <w:t xml:space="preserve"> be the transfer required in addition to that under the </w:t>
      </w:r>
      <w:r w:rsidRPr="00087373">
        <w:rPr>
          <w:i/>
        </w:rPr>
        <w:t>planned transfer condition</w:t>
      </w:r>
      <w:r w:rsidRPr="00087373">
        <w:t xml:space="preserve"> (</w:t>
      </w:r>
      <w:proofErr w:type="gramStart"/>
      <w:r w:rsidRPr="00087373">
        <w:t>i.e.</w:t>
      </w:r>
      <w:proofErr w:type="gramEnd"/>
      <w:r w:rsidRPr="00087373">
        <w:t xml:space="preserve"> the value of </w:t>
      </w:r>
      <w:r w:rsidRPr="00087373">
        <w:rPr>
          <w:i/>
        </w:rPr>
        <w:t>B</w:t>
      </w:r>
      <w:r w:rsidRPr="00087373">
        <w:t xml:space="preserve"> is equal to the </w:t>
      </w:r>
      <w:r w:rsidRPr="00087373">
        <w:rPr>
          <w:i/>
        </w:rPr>
        <w:t>boundary allowance</w:t>
      </w:r>
      <w:r w:rsidRPr="00087373">
        <w:t xml:space="preserve"> or half the </w:t>
      </w:r>
      <w:r w:rsidRPr="00087373">
        <w:rPr>
          <w:i/>
        </w:rPr>
        <w:t>boundary allowance</w:t>
      </w:r>
      <w:r w:rsidRPr="00087373">
        <w:t xml:space="preserve"> as specified in paragraphs F.3.4 and F.3.5).</w:t>
      </w:r>
    </w:p>
    <w:p w14:paraId="123959A5" w14:textId="77777777" w:rsidR="00CA53EF" w:rsidRPr="00087373" w:rsidRDefault="00CA53EF" w:rsidP="00210558">
      <w:pPr>
        <w:pStyle w:val="Appendixlevel2"/>
        <w:numPr>
          <w:ilvl w:val="0"/>
          <w:numId w:val="0"/>
        </w:numPr>
      </w:pPr>
      <w:r w:rsidRPr="00087373">
        <w:t>F.5</w:t>
      </w:r>
      <w:r w:rsidRPr="00087373">
        <w:tab/>
        <w:t>The additional transfer is proportionally divided between the generation and demand in the two areas as follows:</w:t>
      </w:r>
    </w:p>
    <w:p w14:paraId="3D30D320" w14:textId="77777777" w:rsidR="00CA53EF" w:rsidRPr="00087373" w:rsidRDefault="00CA53EF" w:rsidP="00CA53EF">
      <w:pPr>
        <w:rPr>
          <w:rFonts w:cs="Arial"/>
        </w:rPr>
      </w:pPr>
    </w:p>
    <w:p w14:paraId="152057B5" w14:textId="77777777" w:rsidR="00CA53EF" w:rsidRPr="00087373" w:rsidRDefault="00CA53EF" w:rsidP="00CA53EF">
      <w:pPr>
        <w:pStyle w:val="BodyTextIndent"/>
        <w:rPr>
          <w:rFonts w:cs="Arial"/>
        </w:rPr>
      </w:pPr>
      <w:r w:rsidRPr="00087373">
        <w:rPr>
          <w:rFonts w:cs="Arial"/>
        </w:rPr>
        <w:t xml:space="preserve">the total demands after application of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in areas 1 and 2 </w:t>
      </w:r>
      <w:proofErr w:type="gramStart"/>
      <w:r w:rsidRPr="00087373">
        <w:rPr>
          <w:rFonts w:cs="Arial"/>
        </w:rPr>
        <w:t>are</w:t>
      </w:r>
      <w:proofErr w:type="gramEnd"/>
      <w:r w:rsidRPr="00087373">
        <w:rPr>
          <w:rFonts w:cs="Arial"/>
        </w:rPr>
        <w:t xml:space="preserve"> </w:t>
      </w:r>
    </w:p>
    <w:p w14:paraId="14D16F82" w14:textId="77777777" w:rsidR="00CA53EF" w:rsidRPr="00087373" w:rsidRDefault="00CA53EF" w:rsidP="00CA53EF">
      <w:pPr>
        <w:rPr>
          <w:rFonts w:cs="Arial"/>
        </w:rPr>
      </w:pPr>
    </w:p>
    <w:p w14:paraId="41AF7CE8" w14:textId="77777777" w:rsidR="00CA53EF" w:rsidRPr="00087373" w:rsidRDefault="006D04C2" w:rsidP="00CA53EF">
      <w:pPr>
        <w:jc w:val="center"/>
        <w:rPr>
          <w:rFonts w:cs="Arial"/>
        </w:rPr>
      </w:pPr>
      <w:r w:rsidRPr="00087373">
        <w:rPr>
          <w:rFonts w:cs="Arial"/>
          <w:noProof/>
          <w:position w:val="-30"/>
        </w:rPr>
        <w:object w:dxaOrig="1120" w:dyaOrig="720" w14:anchorId="2017B752">
          <v:shape id="_x0000_i1044" type="#_x0000_t75" style="width:54.25pt;height:36.55pt" o:ole="" fillcolor="window">
            <v:imagedata r:id="rId31" o:title=""/>
          </v:shape>
          <o:OLEObject Type="Embed" ProgID="Equation.3" ShapeID="_x0000_i1044" DrawAspect="Content" ObjectID="_1777361286" r:id="rId56"/>
        </w:object>
      </w:r>
    </w:p>
    <w:p w14:paraId="0457B058" w14:textId="77777777" w:rsidR="00CA53EF" w:rsidRPr="00087373" w:rsidRDefault="00CA53EF" w:rsidP="00CA53EF">
      <w:pPr>
        <w:rPr>
          <w:rFonts w:cs="Arial"/>
        </w:rPr>
      </w:pPr>
    </w:p>
    <w:p w14:paraId="3314CE33" w14:textId="77777777" w:rsidR="00CA53EF" w:rsidRPr="00087373" w:rsidRDefault="00CA53EF" w:rsidP="00CA53EF">
      <w:pPr>
        <w:ind w:left="720"/>
        <w:rPr>
          <w:rFonts w:cs="Arial"/>
        </w:rPr>
      </w:pPr>
      <w:r w:rsidRPr="00087373">
        <w:rPr>
          <w:rFonts w:cs="Arial"/>
        </w:rPr>
        <w:t xml:space="preserve">and the total amounts of generation in areas 1 and 2 </w:t>
      </w:r>
      <w:proofErr w:type="gramStart"/>
      <w:r w:rsidRPr="00087373">
        <w:rPr>
          <w:rFonts w:cs="Arial"/>
        </w:rPr>
        <w:t>are</w:t>
      </w:r>
      <w:proofErr w:type="gramEnd"/>
    </w:p>
    <w:p w14:paraId="40375724" w14:textId="77777777" w:rsidR="00CA53EF" w:rsidRPr="00087373" w:rsidRDefault="00CA53EF" w:rsidP="00CA53EF">
      <w:pPr>
        <w:rPr>
          <w:rFonts w:cs="Arial"/>
        </w:rPr>
      </w:pPr>
    </w:p>
    <w:p w14:paraId="2616C70A" w14:textId="77777777" w:rsidR="00CA53EF" w:rsidRPr="00087373" w:rsidRDefault="006D04C2" w:rsidP="00CA53EF">
      <w:pPr>
        <w:jc w:val="center"/>
        <w:rPr>
          <w:rFonts w:cs="Arial"/>
        </w:rPr>
      </w:pPr>
      <w:r w:rsidRPr="00087373">
        <w:rPr>
          <w:rFonts w:cs="Arial"/>
          <w:noProof/>
          <w:position w:val="-32"/>
        </w:rPr>
        <w:object w:dxaOrig="1120" w:dyaOrig="760" w14:anchorId="6A43EE67">
          <v:shape id="_x0000_i1045" type="#_x0000_t75" style="width:54.25pt;height:38.7pt" o:ole="" fillcolor="window">
            <v:imagedata r:id="rId33" o:title=""/>
          </v:shape>
          <o:OLEObject Type="Embed" ProgID="Equation.3" ShapeID="_x0000_i1045" DrawAspect="Content" ObjectID="_1777361287" r:id="rId57"/>
        </w:object>
      </w:r>
    </w:p>
    <w:p w14:paraId="52DE7EA2" w14:textId="77777777" w:rsidR="00CA53EF" w:rsidRPr="00087373" w:rsidRDefault="00CA53EF" w:rsidP="00CA53EF">
      <w:pPr>
        <w:rPr>
          <w:rFonts w:cs="Arial"/>
        </w:rPr>
      </w:pPr>
    </w:p>
    <w:p w14:paraId="3CACE8F0" w14:textId="77777777" w:rsidR="00CA53EF" w:rsidRPr="00087373" w:rsidRDefault="00CA53EF" w:rsidP="00CA53EF">
      <w:pPr>
        <w:ind w:left="720"/>
        <w:rPr>
          <w:rFonts w:cs="Arial"/>
        </w:rPr>
      </w:pPr>
      <w:proofErr w:type="gramStart"/>
      <w:r w:rsidRPr="00087373">
        <w:rPr>
          <w:rFonts w:cs="Arial"/>
        </w:rPr>
        <w:t>where</w:t>
      </w:r>
      <w:proofErr w:type="gramEnd"/>
    </w:p>
    <w:p w14:paraId="50712218" w14:textId="77777777" w:rsidR="00CA53EF" w:rsidRPr="00087373" w:rsidRDefault="006D04C2" w:rsidP="00CA53EF">
      <w:pPr>
        <w:jc w:val="center"/>
        <w:rPr>
          <w:rFonts w:cs="Arial"/>
        </w:rPr>
      </w:pPr>
      <w:r w:rsidRPr="00087373">
        <w:rPr>
          <w:rFonts w:cs="Arial"/>
          <w:noProof/>
          <w:position w:val="-64"/>
        </w:rPr>
        <w:object w:dxaOrig="1700" w:dyaOrig="1400" w14:anchorId="51EB39DE">
          <v:shape id="_x0000_i1046" type="#_x0000_t75" style="width:84.35pt;height:69.85pt" o:ole="" fillcolor="window">
            <v:imagedata r:id="rId58" o:title=""/>
          </v:shape>
          <o:OLEObject Type="Embed" ProgID="Equation.3" ShapeID="_x0000_i1046" DrawAspect="Content" ObjectID="_1777361288" r:id="rId59"/>
        </w:object>
      </w:r>
    </w:p>
    <w:p w14:paraId="1F35C392" w14:textId="77777777" w:rsidR="00CA53EF" w:rsidRPr="00087373" w:rsidRDefault="00CA53EF" w:rsidP="00CA53EF">
      <w:pPr>
        <w:ind w:left="720"/>
        <w:rPr>
          <w:rFonts w:cs="Arial"/>
        </w:rPr>
      </w:pPr>
      <w:r w:rsidRPr="00087373">
        <w:rPr>
          <w:rFonts w:cs="Arial"/>
        </w:rPr>
        <w:t>and</w:t>
      </w:r>
    </w:p>
    <w:p w14:paraId="6C9C6B23" w14:textId="77777777" w:rsidR="00CA53EF" w:rsidRPr="00087373" w:rsidRDefault="006D04C2" w:rsidP="00CA53EF">
      <w:pPr>
        <w:jc w:val="center"/>
        <w:rPr>
          <w:rFonts w:cs="Arial"/>
        </w:rPr>
      </w:pPr>
      <w:r w:rsidRPr="00087373">
        <w:rPr>
          <w:rFonts w:cs="Arial"/>
          <w:noProof/>
          <w:position w:val="-64"/>
        </w:rPr>
        <w:object w:dxaOrig="1780" w:dyaOrig="1400" w14:anchorId="57861826">
          <v:shape id="_x0000_i1047" type="#_x0000_t75" style="width:89.75pt;height:69.85pt" o:ole="" fillcolor="window">
            <v:imagedata r:id="rId60" o:title=""/>
          </v:shape>
          <o:OLEObject Type="Embed" ProgID="Equation.3" ShapeID="_x0000_i1047" DrawAspect="Content" ObjectID="_1777361289" r:id="rId61"/>
        </w:object>
      </w:r>
    </w:p>
    <w:p w14:paraId="47C71945" w14:textId="77777777" w:rsidR="00CA53EF" w:rsidRPr="00087373" w:rsidRDefault="00CA53EF" w:rsidP="00CA53EF">
      <w:pPr>
        <w:rPr>
          <w:rFonts w:cs="Arial"/>
        </w:rPr>
      </w:pPr>
    </w:p>
    <w:p w14:paraId="3C215A23" w14:textId="77777777" w:rsidR="00CA53EF" w:rsidRPr="00087373" w:rsidRDefault="00A94C1D" w:rsidP="00CA53EF">
      <w:pPr>
        <w:rPr>
          <w:rFonts w:cs="Arial"/>
        </w:rPr>
      </w:pPr>
      <w:r w:rsidRPr="00954FBD">
        <w:rPr>
          <w:rFonts w:cs="Arial"/>
          <w:noProof/>
          <w:lang w:eastAsia="en-GB"/>
        </w:rPr>
        <w:drawing>
          <wp:inline distT="0" distB="0" distL="0" distR="0" wp14:anchorId="5048B0D7" wp14:editId="0FB4FA74">
            <wp:extent cx="5648325" cy="3619500"/>
            <wp:effectExtent l="0" t="0" r="0" b="0"/>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648325" cy="3619500"/>
                    </a:xfrm>
                    <a:prstGeom prst="rect">
                      <a:avLst/>
                    </a:prstGeom>
                    <a:noFill/>
                    <a:ln>
                      <a:noFill/>
                    </a:ln>
                  </pic:spPr>
                </pic:pic>
              </a:graphicData>
            </a:graphic>
          </wp:inline>
        </w:drawing>
      </w:r>
      <w:r w:rsidR="00CA53EF" w:rsidRPr="00087373">
        <w:rPr>
          <w:rFonts w:cs="Arial"/>
        </w:rPr>
        <w:t xml:space="preserve"> </w:t>
      </w:r>
    </w:p>
    <w:p w14:paraId="668BC408" w14:textId="77777777" w:rsidR="00087373" w:rsidRPr="00087373" w:rsidRDefault="00CA53EF" w:rsidP="00087373">
      <w:pPr>
        <w:pStyle w:val="Appendixheading2"/>
        <w:numPr>
          <w:ilvl w:val="0"/>
          <w:numId w:val="0"/>
        </w:numPr>
        <w:jc w:val="center"/>
        <w:rPr>
          <w:rFonts w:cs="Arial"/>
        </w:rPr>
      </w:pPr>
      <w:r w:rsidRPr="00087373">
        <w:rPr>
          <w:rFonts w:cs="Arial"/>
          <w:b w:val="0"/>
          <w:sz w:val="24"/>
          <w:szCs w:val="24"/>
        </w:rPr>
        <w:t>Figure F</w:t>
      </w:r>
      <w:r w:rsidR="00087373" w:rsidRPr="00087373">
        <w:rPr>
          <w:rFonts w:cs="Arial"/>
          <w:b w:val="0"/>
          <w:sz w:val="24"/>
          <w:szCs w:val="24"/>
        </w:rPr>
        <w:t>.</w:t>
      </w:r>
      <w:r w:rsidRPr="00087373">
        <w:rPr>
          <w:rFonts w:cs="Arial"/>
          <w:b w:val="0"/>
          <w:sz w:val="24"/>
          <w:szCs w:val="24"/>
        </w:rPr>
        <w:t xml:space="preserve">1 </w:t>
      </w:r>
      <w:r w:rsidRPr="00087373">
        <w:rPr>
          <w:rFonts w:cs="Arial"/>
          <w:b w:val="0"/>
          <w:i/>
          <w:sz w:val="24"/>
          <w:szCs w:val="24"/>
        </w:rPr>
        <w:t>Boundary allowance</w:t>
      </w:r>
    </w:p>
    <w:p w14:paraId="1AEC6683" w14:textId="77777777" w:rsidR="00087373" w:rsidRPr="00087373" w:rsidRDefault="00087373" w:rsidP="00087373">
      <w:pPr>
        <w:pStyle w:val="Appendixheading2"/>
        <w:numPr>
          <w:ilvl w:val="0"/>
          <w:numId w:val="0"/>
        </w:numPr>
        <w:rPr>
          <w:rFonts w:cs="Arial"/>
        </w:rPr>
      </w:pPr>
    </w:p>
    <w:p w14:paraId="7A256FE0" w14:textId="77777777" w:rsidR="00087373" w:rsidRPr="00087373" w:rsidRDefault="00087373" w:rsidP="00087373">
      <w:pPr>
        <w:pStyle w:val="Appendixheading2"/>
        <w:numPr>
          <w:ilvl w:val="0"/>
          <w:numId w:val="0"/>
        </w:numPr>
        <w:rPr>
          <w:rFonts w:cs="Arial"/>
        </w:rPr>
      </w:pPr>
    </w:p>
    <w:p w14:paraId="0941DEBD" w14:textId="77777777" w:rsidR="00087373" w:rsidRPr="00087373" w:rsidRDefault="00087373" w:rsidP="00087373">
      <w:pPr>
        <w:pStyle w:val="Appendixheading2"/>
        <w:numPr>
          <w:ilvl w:val="0"/>
          <w:numId w:val="0"/>
        </w:numPr>
        <w:rPr>
          <w:rFonts w:cs="Arial"/>
        </w:rPr>
      </w:pPr>
    </w:p>
    <w:p w14:paraId="3F0A9D9A" w14:textId="77777777" w:rsidR="00087373" w:rsidRPr="00087373" w:rsidRDefault="00087373" w:rsidP="00087373">
      <w:pPr>
        <w:pStyle w:val="Appendixheading2"/>
        <w:numPr>
          <w:ilvl w:val="0"/>
          <w:numId w:val="0"/>
        </w:numPr>
        <w:rPr>
          <w:rFonts w:cs="Arial"/>
        </w:rPr>
      </w:pPr>
    </w:p>
    <w:p w14:paraId="154CE57B" w14:textId="77777777" w:rsidR="00CA53EF" w:rsidRPr="00087373" w:rsidRDefault="00CA53EF" w:rsidP="00087373">
      <w:pPr>
        <w:pStyle w:val="Appendixheading2"/>
        <w:numPr>
          <w:ilvl w:val="0"/>
          <w:numId w:val="0"/>
        </w:numPr>
        <w:rPr>
          <w:rFonts w:cs="Arial"/>
        </w:rPr>
      </w:pPr>
      <w:r w:rsidRPr="00087373">
        <w:rPr>
          <w:rFonts w:cs="Arial"/>
        </w:rPr>
        <w:t>Appendix G</w:t>
      </w:r>
      <w:r w:rsidR="00F34FC1" w:rsidRPr="00087373">
        <w:rPr>
          <w:rFonts w:cs="Arial"/>
        </w:rPr>
        <w:tab/>
      </w:r>
      <w:r w:rsidRPr="00087373">
        <w:rPr>
          <w:rFonts w:cs="Arial"/>
        </w:rPr>
        <w:tab/>
        <w:t>Guidance on Economic Justification</w:t>
      </w:r>
    </w:p>
    <w:p w14:paraId="420C4C91" w14:textId="77777777" w:rsidR="00CA53EF" w:rsidRPr="00087373" w:rsidRDefault="00CA53EF" w:rsidP="00210558">
      <w:pPr>
        <w:pStyle w:val="Appendixlevel2"/>
        <w:numPr>
          <w:ilvl w:val="0"/>
          <w:numId w:val="0"/>
        </w:numPr>
      </w:pPr>
      <w:r w:rsidRPr="00087373">
        <w:t>G.1</w:t>
      </w:r>
      <w:r w:rsidRPr="00087373">
        <w:tab/>
        <w:t>These guidelines may be used to assist in the:</w:t>
      </w:r>
    </w:p>
    <w:p w14:paraId="6CE228F2" w14:textId="77777777" w:rsidR="00CA53EF" w:rsidRPr="00087373" w:rsidRDefault="00CA53EF" w:rsidP="00CA53EF">
      <w:pPr>
        <w:pStyle w:val="Appendixlevel3"/>
        <w:numPr>
          <w:ilvl w:val="0"/>
          <w:numId w:val="0"/>
        </w:numPr>
        <w:ind w:left="1588" w:hanging="868"/>
        <w:rPr>
          <w:rFonts w:cs="Arial"/>
        </w:rPr>
      </w:pPr>
      <w:r w:rsidRPr="00087373">
        <w:rPr>
          <w:rFonts w:cs="Arial"/>
        </w:rPr>
        <w:t>G.1.1</w:t>
      </w:r>
      <w:r w:rsidRPr="00087373">
        <w:rPr>
          <w:rFonts w:cs="Arial"/>
        </w:rPr>
        <w:tab/>
        <w:t>economic justification of investment in transmission equipment and/or purchase of services such as reactive power in addition to that required to meet the planning criteria of Sections 2,  3, 4, 7 or 8.</w:t>
      </w:r>
    </w:p>
    <w:p w14:paraId="3B49B6B0" w14:textId="77777777" w:rsidR="00CA53EF" w:rsidRPr="00087373" w:rsidRDefault="00CA53EF" w:rsidP="00CA53EF">
      <w:pPr>
        <w:pStyle w:val="Appendixlevel3"/>
        <w:numPr>
          <w:ilvl w:val="0"/>
          <w:numId w:val="0"/>
        </w:numPr>
        <w:ind w:left="1588" w:hanging="868"/>
        <w:rPr>
          <w:rFonts w:cs="Arial"/>
        </w:rPr>
      </w:pPr>
      <w:r w:rsidRPr="00087373">
        <w:rPr>
          <w:rFonts w:cs="Arial"/>
        </w:rPr>
        <w:t>G.1.2</w:t>
      </w:r>
      <w:r w:rsidRPr="00087373">
        <w:rPr>
          <w:rFonts w:cs="Arial"/>
        </w:rPr>
        <w:tab/>
        <w:t xml:space="preserve">economic justification of the rearrangement of typical </w:t>
      </w:r>
      <w:r w:rsidRPr="00087373">
        <w:rPr>
          <w:rFonts w:cs="Arial"/>
          <w:i/>
        </w:rPr>
        <w:t>planned outage</w:t>
      </w:r>
      <w:r w:rsidRPr="00087373">
        <w:rPr>
          <w:rFonts w:cs="Arial"/>
        </w:rPr>
        <w:t xml:space="preserve"> patterns and appropriate re-selection of </w:t>
      </w:r>
      <w:r w:rsidRPr="00087373">
        <w:rPr>
          <w:rFonts w:cs="Arial"/>
          <w:i/>
        </w:rPr>
        <w:t>generating units</w:t>
      </w:r>
      <w:r w:rsidRPr="00087373">
        <w:rPr>
          <w:rFonts w:cs="Arial"/>
        </w:rPr>
        <w:t xml:space="preserve">, for example through </w:t>
      </w:r>
      <w:r w:rsidRPr="00087373">
        <w:rPr>
          <w:rFonts w:cs="Arial"/>
          <w:i/>
        </w:rPr>
        <w:t>balancing services</w:t>
      </w:r>
      <w:r w:rsidRPr="00087373">
        <w:rPr>
          <w:rFonts w:cs="Arial"/>
        </w:rPr>
        <w:t>, from those expected to be available under the provisions of paragraph 2.13 in Section 2, paragraph 4.10 in Section 4 and 7.19 in Section 7; and</w:t>
      </w:r>
    </w:p>
    <w:p w14:paraId="15F251A3" w14:textId="77777777" w:rsidR="00CA53EF" w:rsidRPr="00087373" w:rsidRDefault="00CA53EF" w:rsidP="00CA53EF">
      <w:pPr>
        <w:pStyle w:val="Appendixlevel3"/>
        <w:numPr>
          <w:ilvl w:val="0"/>
          <w:numId w:val="0"/>
        </w:numPr>
        <w:ind w:left="1588" w:hanging="868"/>
        <w:rPr>
          <w:rFonts w:cs="Arial"/>
        </w:rPr>
      </w:pPr>
      <w:r w:rsidRPr="00087373">
        <w:rPr>
          <w:rFonts w:cs="Arial"/>
        </w:rPr>
        <w:t>G.1.3</w:t>
      </w:r>
      <w:r w:rsidRPr="00087373">
        <w:rPr>
          <w:rFonts w:cs="Arial"/>
        </w:rPr>
        <w:tab/>
        <w:t>evaluation of any expected additional operational costs or investments resulting from a proposed variation in connection design under the provisions of paragraphs 2.15 to 2.18 and/or paragraphs 3.12 to 3.15 and/or paragraphs 7.21 to 7.24.</w:t>
      </w:r>
    </w:p>
    <w:p w14:paraId="0C328993" w14:textId="77777777" w:rsidR="00CA53EF" w:rsidRPr="00087373" w:rsidRDefault="00CA53EF" w:rsidP="00210558">
      <w:pPr>
        <w:pStyle w:val="Appendixlevel2"/>
        <w:numPr>
          <w:ilvl w:val="0"/>
          <w:numId w:val="0"/>
        </w:numPr>
      </w:pPr>
      <w:r w:rsidRPr="00087373">
        <w:t>G.2</w:t>
      </w:r>
      <w:r w:rsidRPr="00087373">
        <w:tab/>
        <w:t>Guidelines:</w:t>
      </w:r>
    </w:p>
    <w:p w14:paraId="09D47817" w14:textId="77777777" w:rsidR="00CA53EF" w:rsidRPr="00087373" w:rsidRDefault="00CA53EF" w:rsidP="00CA53EF">
      <w:pPr>
        <w:pStyle w:val="Appendixlevel3"/>
        <w:numPr>
          <w:ilvl w:val="0"/>
          <w:numId w:val="0"/>
        </w:numPr>
        <w:ind w:left="1560" w:hanging="851"/>
        <w:rPr>
          <w:rFonts w:cs="Arial"/>
        </w:rPr>
      </w:pPr>
      <w:r w:rsidRPr="00087373">
        <w:rPr>
          <w:rFonts w:cs="Arial"/>
        </w:rPr>
        <w:t>G.2.1</w:t>
      </w:r>
      <w:r w:rsidRPr="00087373">
        <w:rPr>
          <w:rFonts w:cs="Arial"/>
        </w:rPr>
        <w:tab/>
        <w:t xml:space="preserve">additional investment in transmission equipment and/or the purchase of services would normally be justified if the net present </w:t>
      </w:r>
      <w:r w:rsidR="00087373" w:rsidRPr="00087373">
        <w:rPr>
          <w:rFonts w:cs="Arial"/>
        </w:rPr>
        <w:t>value of the additional investment and/or service cost is</w:t>
      </w:r>
      <w:r w:rsidRPr="00087373">
        <w:rPr>
          <w:rFonts w:cs="Arial"/>
        </w:rPr>
        <w:t xml:space="preserve"> less than the net present value of the expected operational or unreliability cost that would otherwise arise.</w:t>
      </w:r>
    </w:p>
    <w:p w14:paraId="370FB9DC" w14:textId="77777777" w:rsidR="00CA53EF" w:rsidRPr="00087373" w:rsidRDefault="00CA53EF" w:rsidP="00CA53EF">
      <w:pPr>
        <w:pStyle w:val="Appendixlevel3"/>
        <w:numPr>
          <w:ilvl w:val="0"/>
          <w:numId w:val="0"/>
        </w:numPr>
        <w:ind w:left="1560" w:hanging="851"/>
        <w:rPr>
          <w:rFonts w:cs="Arial"/>
        </w:rPr>
      </w:pPr>
      <w:r w:rsidRPr="00087373">
        <w:rPr>
          <w:rFonts w:cs="Arial"/>
        </w:rPr>
        <w:t>G2.2</w:t>
      </w:r>
      <w:r w:rsidRPr="00087373">
        <w:rPr>
          <w:rFonts w:cs="Arial"/>
        </w:rPr>
        <w:tab/>
        <w:t xml:space="preserve">the assessment of expected operational costs and the potential reliability implications shall normally require simulation of the expected operation of the </w:t>
      </w:r>
      <w:r w:rsidRPr="00087373">
        <w:rPr>
          <w:rFonts w:cs="Arial"/>
          <w:i/>
          <w:szCs w:val="24"/>
        </w:rPr>
        <w:t>national electricity</w:t>
      </w:r>
      <w:r w:rsidRPr="00087373">
        <w:rPr>
          <w:rFonts w:cs="Arial"/>
          <w:i/>
        </w:rPr>
        <w:t xml:space="preserve"> transmission system</w:t>
      </w:r>
      <w:r w:rsidRPr="00087373">
        <w:rPr>
          <w:rFonts w:cs="Arial"/>
        </w:rPr>
        <w:t xml:space="preserve"> in accordance with the operational criteria set out in Section 5 and Section 9 of the Standard.</w:t>
      </w:r>
    </w:p>
    <w:p w14:paraId="715A0CE7" w14:textId="77777777" w:rsidR="00CA53EF" w:rsidRPr="00087373" w:rsidRDefault="00CA53EF" w:rsidP="00CA53EF">
      <w:pPr>
        <w:pStyle w:val="Appendixlevel3"/>
        <w:numPr>
          <w:ilvl w:val="0"/>
          <w:numId w:val="0"/>
        </w:numPr>
        <w:ind w:left="1560" w:hanging="851"/>
        <w:rPr>
          <w:rFonts w:cs="Arial"/>
        </w:rPr>
      </w:pPr>
      <w:r w:rsidRPr="00087373">
        <w:rPr>
          <w:rFonts w:cs="Arial"/>
        </w:rPr>
        <w:t>G</w:t>
      </w:r>
      <w:r w:rsidRPr="00087373">
        <w:rPr>
          <w:rFonts w:cs="Arial"/>
          <w:snapToGrid w:val="0"/>
        </w:rPr>
        <w:t>.2.3</w:t>
      </w:r>
      <w:r w:rsidRPr="00087373">
        <w:rPr>
          <w:rFonts w:cs="Arial"/>
          <w:snapToGrid w:val="0"/>
        </w:rPr>
        <w:tab/>
        <w:t xml:space="preserve">due regard should be given to the expected duration of an appropriate range of prevailing conditions and the relevant </w:t>
      </w:r>
      <w:r w:rsidRPr="00087373">
        <w:rPr>
          <w:rFonts w:cs="Arial"/>
          <w:i/>
          <w:snapToGrid w:val="0"/>
        </w:rPr>
        <w:t xml:space="preserve">secured events </w:t>
      </w:r>
      <w:r w:rsidRPr="00087373">
        <w:rPr>
          <w:rFonts w:cs="Arial"/>
          <w:snapToGrid w:val="0"/>
        </w:rPr>
        <w:t>under those conditions as defined in section 5 and Section 9.</w:t>
      </w:r>
    </w:p>
    <w:p w14:paraId="26ADEDE9" w14:textId="77777777" w:rsidR="00CA53EF" w:rsidRPr="00087373" w:rsidRDefault="00CA53EF" w:rsidP="00CA53EF">
      <w:pPr>
        <w:pStyle w:val="Appendixlevel3"/>
        <w:numPr>
          <w:ilvl w:val="0"/>
          <w:numId w:val="0"/>
        </w:numPr>
        <w:ind w:left="1560" w:hanging="851"/>
        <w:rPr>
          <w:rFonts w:cs="Arial"/>
        </w:rPr>
      </w:pPr>
      <w:r w:rsidRPr="00087373">
        <w:rPr>
          <w:rFonts w:cs="Arial"/>
        </w:rPr>
        <w:t>G.2.4</w:t>
      </w:r>
      <w:r w:rsidRPr="00087373">
        <w:rPr>
          <w:rFonts w:cs="Arial"/>
        </w:rPr>
        <w:tab/>
        <w:t>the operational costs to be considered shall normally include those arising from:</w:t>
      </w:r>
    </w:p>
    <w:p w14:paraId="798CBE03"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transmission power losses;</w:t>
      </w:r>
    </w:p>
    <w:p w14:paraId="2762660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frequency response;</w:t>
      </w:r>
    </w:p>
    <w:p w14:paraId="04F1454F"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reserve;</w:t>
      </w:r>
    </w:p>
    <w:p w14:paraId="36FC999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reactive power requirements; and</w:t>
      </w:r>
    </w:p>
    <w:p w14:paraId="139D81BD"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system constraints,</w:t>
      </w:r>
    </w:p>
    <w:p w14:paraId="1C86EC81" w14:textId="77777777" w:rsidR="00CA53EF" w:rsidRPr="00087373" w:rsidRDefault="00CA53EF" w:rsidP="00CA53EF">
      <w:pPr>
        <w:tabs>
          <w:tab w:val="num" w:pos="1843"/>
        </w:tabs>
        <w:spacing w:after="120"/>
        <w:ind w:left="2127" w:hanging="567"/>
        <w:rPr>
          <w:rFonts w:cs="Arial"/>
        </w:rPr>
      </w:pPr>
      <w:r w:rsidRPr="00087373">
        <w:rPr>
          <w:rFonts w:cs="Arial"/>
        </w:rPr>
        <w:t>and may also include costs arising from:</w:t>
      </w:r>
    </w:p>
    <w:p w14:paraId="7F2BD738"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rearrangement of transmission maintenance times; or</w:t>
      </w:r>
    </w:p>
    <w:p w14:paraId="4FEC6EB0"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modified or additional contracts for other services.</w:t>
      </w:r>
    </w:p>
    <w:p w14:paraId="3C5F2CC8" w14:textId="77777777" w:rsidR="00CA53EF" w:rsidRPr="00087373" w:rsidRDefault="00CA53EF" w:rsidP="00CA53EF">
      <w:pPr>
        <w:pStyle w:val="Appendixlevel3"/>
        <w:numPr>
          <w:ilvl w:val="0"/>
          <w:numId w:val="0"/>
        </w:numPr>
        <w:ind w:left="1560" w:hanging="851"/>
        <w:rPr>
          <w:rFonts w:cs="Arial"/>
        </w:rPr>
      </w:pPr>
      <w:r w:rsidRPr="00087373">
        <w:rPr>
          <w:rFonts w:cs="Arial"/>
        </w:rPr>
        <w:t>G.2.5</w:t>
      </w:r>
      <w:r w:rsidRPr="00087373">
        <w:rPr>
          <w:rFonts w:cs="Arial"/>
        </w:rPr>
        <w:tab/>
        <w:t>all costs should take account of future uncertainties</w:t>
      </w:r>
    </w:p>
    <w:p w14:paraId="2A45BC24" w14:textId="77777777" w:rsidR="00CA53EF" w:rsidRDefault="00CA53EF" w:rsidP="00CA53EF">
      <w:pPr>
        <w:pStyle w:val="Appendixlevel3"/>
        <w:numPr>
          <w:ilvl w:val="0"/>
          <w:numId w:val="0"/>
        </w:numPr>
        <w:ind w:left="1560" w:hanging="851"/>
        <w:rPr>
          <w:rFonts w:cs="Arial"/>
        </w:rPr>
      </w:pPr>
      <w:r w:rsidRPr="00087373">
        <w:rPr>
          <w:rFonts w:cs="Arial"/>
        </w:rPr>
        <w:t>G.2.6</w:t>
      </w:r>
      <w:r w:rsidRPr="00087373">
        <w:rPr>
          <w:rFonts w:cs="Arial"/>
        </w:rPr>
        <w:tab/>
        <w:t xml:space="preserve">the evaluation of unreliability costs expected from operation of the </w:t>
      </w:r>
      <w:r w:rsidRPr="00087373">
        <w:rPr>
          <w:rFonts w:cs="Arial"/>
          <w:i/>
          <w:szCs w:val="24"/>
        </w:rPr>
        <w:t>national electricity</w:t>
      </w:r>
      <w:r w:rsidRPr="00087373">
        <w:rPr>
          <w:rFonts w:cs="Arial"/>
          <w:i/>
        </w:rPr>
        <w:t xml:space="preserve"> transmission system</w:t>
      </w:r>
      <w:r w:rsidRPr="00087373">
        <w:rPr>
          <w:rFonts w:cs="Arial"/>
        </w:rPr>
        <w:t xml:space="preserve"> shall normally take account of </w:t>
      </w:r>
      <w:r w:rsidRPr="00087373">
        <w:rPr>
          <w:rFonts w:cs="Arial"/>
        </w:rPr>
        <w:lastRenderedPageBreak/>
        <w:t>the number and type of customers affected by supply interruptions and use appropriate information available to facilitate a reasonable assessment of the economic consequences of such interruptions.</w:t>
      </w:r>
    </w:p>
    <w:p w14:paraId="504F6F7E" w14:textId="77777777" w:rsidR="00210558" w:rsidRPr="00087373" w:rsidRDefault="00210558" w:rsidP="00CA53EF">
      <w:pPr>
        <w:pStyle w:val="Appendixlevel3"/>
        <w:numPr>
          <w:ilvl w:val="0"/>
          <w:numId w:val="0"/>
        </w:numPr>
        <w:ind w:left="1560" w:hanging="851"/>
        <w:rPr>
          <w:rFonts w:cs="Arial"/>
        </w:rPr>
      </w:pPr>
    </w:p>
    <w:p w14:paraId="6A587B90" w14:textId="77777777" w:rsidR="0058268B" w:rsidRDefault="0058268B" w:rsidP="00320615">
      <w:pPr>
        <w:pStyle w:val="Appendixheading2"/>
        <w:numPr>
          <w:ilvl w:val="0"/>
          <w:numId w:val="0"/>
        </w:numPr>
        <w:rPr>
          <w:rFonts w:cs="Arial"/>
        </w:rPr>
      </w:pPr>
      <w:bookmarkStart w:id="156" w:name="_Hlk57702710"/>
    </w:p>
    <w:p w14:paraId="2D049240" w14:textId="77777777" w:rsidR="0058268B" w:rsidRDefault="0058268B" w:rsidP="00320615">
      <w:pPr>
        <w:pStyle w:val="Appendixheading2"/>
        <w:numPr>
          <w:ilvl w:val="0"/>
          <w:numId w:val="0"/>
        </w:numPr>
        <w:rPr>
          <w:rFonts w:cs="Arial"/>
        </w:rPr>
      </w:pPr>
    </w:p>
    <w:p w14:paraId="6CE53875" w14:textId="77777777" w:rsidR="0058268B" w:rsidRDefault="0058268B" w:rsidP="00320615">
      <w:pPr>
        <w:pStyle w:val="Appendixheading2"/>
        <w:numPr>
          <w:ilvl w:val="0"/>
          <w:numId w:val="0"/>
        </w:numPr>
        <w:rPr>
          <w:rFonts w:cs="Arial"/>
        </w:rPr>
      </w:pPr>
    </w:p>
    <w:p w14:paraId="7CE0729B" w14:textId="77777777" w:rsidR="0058268B" w:rsidRDefault="0058268B" w:rsidP="00320615">
      <w:pPr>
        <w:pStyle w:val="Appendixheading2"/>
        <w:numPr>
          <w:ilvl w:val="0"/>
          <w:numId w:val="0"/>
        </w:numPr>
        <w:rPr>
          <w:rFonts w:cs="Arial"/>
        </w:rPr>
      </w:pPr>
    </w:p>
    <w:p w14:paraId="24633D45" w14:textId="77777777" w:rsidR="0058268B" w:rsidRDefault="0058268B" w:rsidP="00320615">
      <w:pPr>
        <w:pStyle w:val="Appendixheading2"/>
        <w:numPr>
          <w:ilvl w:val="0"/>
          <w:numId w:val="0"/>
        </w:numPr>
        <w:rPr>
          <w:rFonts w:cs="Arial"/>
        </w:rPr>
      </w:pPr>
    </w:p>
    <w:p w14:paraId="39D8ABAC" w14:textId="77777777" w:rsidR="0058268B" w:rsidRDefault="0058268B" w:rsidP="00320615">
      <w:pPr>
        <w:pStyle w:val="Appendixheading2"/>
        <w:numPr>
          <w:ilvl w:val="0"/>
          <w:numId w:val="0"/>
        </w:numPr>
        <w:rPr>
          <w:rFonts w:cs="Arial"/>
        </w:rPr>
      </w:pPr>
    </w:p>
    <w:p w14:paraId="2B32F9D5" w14:textId="77777777" w:rsidR="0058268B" w:rsidRDefault="0058268B" w:rsidP="00320615">
      <w:pPr>
        <w:pStyle w:val="Appendixheading2"/>
        <w:numPr>
          <w:ilvl w:val="0"/>
          <w:numId w:val="0"/>
        </w:numPr>
        <w:rPr>
          <w:rFonts w:cs="Arial"/>
        </w:rPr>
      </w:pPr>
    </w:p>
    <w:p w14:paraId="729F7174" w14:textId="77777777" w:rsidR="0058268B" w:rsidRDefault="0058268B" w:rsidP="00320615">
      <w:pPr>
        <w:pStyle w:val="Appendixheading2"/>
        <w:numPr>
          <w:ilvl w:val="0"/>
          <w:numId w:val="0"/>
        </w:numPr>
        <w:rPr>
          <w:rFonts w:cs="Arial"/>
        </w:rPr>
      </w:pPr>
    </w:p>
    <w:p w14:paraId="7B523FE3" w14:textId="77777777" w:rsidR="0058268B" w:rsidRDefault="0058268B" w:rsidP="00320615">
      <w:pPr>
        <w:pStyle w:val="Appendixheading2"/>
        <w:numPr>
          <w:ilvl w:val="0"/>
          <w:numId w:val="0"/>
        </w:numPr>
        <w:rPr>
          <w:rFonts w:cs="Arial"/>
        </w:rPr>
      </w:pPr>
    </w:p>
    <w:p w14:paraId="04D4E6D5" w14:textId="77777777" w:rsidR="0058268B" w:rsidRDefault="0058268B" w:rsidP="00320615">
      <w:pPr>
        <w:pStyle w:val="Appendixheading2"/>
        <w:numPr>
          <w:ilvl w:val="0"/>
          <w:numId w:val="0"/>
        </w:numPr>
        <w:rPr>
          <w:rFonts w:cs="Arial"/>
        </w:rPr>
      </w:pPr>
    </w:p>
    <w:p w14:paraId="2CB3C065" w14:textId="77777777" w:rsidR="0058268B" w:rsidRDefault="0058268B" w:rsidP="00320615">
      <w:pPr>
        <w:pStyle w:val="Appendixheading2"/>
        <w:numPr>
          <w:ilvl w:val="0"/>
          <w:numId w:val="0"/>
        </w:numPr>
        <w:rPr>
          <w:rFonts w:cs="Arial"/>
        </w:rPr>
      </w:pPr>
    </w:p>
    <w:p w14:paraId="295641ED" w14:textId="77777777" w:rsidR="0058268B" w:rsidRDefault="0058268B" w:rsidP="00320615">
      <w:pPr>
        <w:pStyle w:val="Appendixheading2"/>
        <w:numPr>
          <w:ilvl w:val="0"/>
          <w:numId w:val="0"/>
        </w:numPr>
        <w:rPr>
          <w:rFonts w:cs="Arial"/>
        </w:rPr>
      </w:pPr>
    </w:p>
    <w:p w14:paraId="478C45CC" w14:textId="77777777" w:rsidR="0058268B" w:rsidRDefault="0058268B" w:rsidP="00320615">
      <w:pPr>
        <w:pStyle w:val="Appendixheading2"/>
        <w:numPr>
          <w:ilvl w:val="0"/>
          <w:numId w:val="0"/>
        </w:numPr>
        <w:rPr>
          <w:rFonts w:cs="Arial"/>
        </w:rPr>
      </w:pPr>
    </w:p>
    <w:p w14:paraId="20F25EB6" w14:textId="77777777" w:rsidR="0058268B" w:rsidRDefault="0058268B" w:rsidP="00320615">
      <w:pPr>
        <w:pStyle w:val="Appendixheading2"/>
        <w:numPr>
          <w:ilvl w:val="0"/>
          <w:numId w:val="0"/>
        </w:numPr>
        <w:rPr>
          <w:rFonts w:cs="Arial"/>
        </w:rPr>
      </w:pPr>
    </w:p>
    <w:p w14:paraId="5C7B2066" w14:textId="77777777" w:rsidR="0058268B" w:rsidRDefault="0058268B" w:rsidP="00320615">
      <w:pPr>
        <w:pStyle w:val="Appendixheading2"/>
        <w:numPr>
          <w:ilvl w:val="0"/>
          <w:numId w:val="0"/>
        </w:numPr>
        <w:rPr>
          <w:rFonts w:cs="Arial"/>
        </w:rPr>
      </w:pPr>
    </w:p>
    <w:p w14:paraId="080CB6D8" w14:textId="77777777" w:rsidR="0058268B" w:rsidRDefault="0058268B" w:rsidP="00320615">
      <w:pPr>
        <w:pStyle w:val="Appendixheading2"/>
        <w:numPr>
          <w:ilvl w:val="0"/>
          <w:numId w:val="0"/>
        </w:numPr>
        <w:rPr>
          <w:rFonts w:cs="Arial"/>
        </w:rPr>
      </w:pPr>
    </w:p>
    <w:p w14:paraId="2BC50DB0" w14:textId="77777777" w:rsidR="0058268B" w:rsidRDefault="0058268B" w:rsidP="00320615">
      <w:pPr>
        <w:pStyle w:val="Appendixheading2"/>
        <w:numPr>
          <w:ilvl w:val="0"/>
          <w:numId w:val="0"/>
        </w:numPr>
        <w:rPr>
          <w:rFonts w:cs="Arial"/>
        </w:rPr>
      </w:pPr>
    </w:p>
    <w:p w14:paraId="542B253E" w14:textId="77777777" w:rsidR="0058268B" w:rsidRDefault="0058268B" w:rsidP="00320615">
      <w:pPr>
        <w:pStyle w:val="Appendixheading2"/>
        <w:numPr>
          <w:ilvl w:val="0"/>
          <w:numId w:val="0"/>
        </w:numPr>
        <w:rPr>
          <w:rFonts w:cs="Arial"/>
        </w:rPr>
      </w:pPr>
    </w:p>
    <w:p w14:paraId="488C0CFD" w14:textId="77777777" w:rsidR="0058268B" w:rsidRDefault="0058268B" w:rsidP="00320615">
      <w:pPr>
        <w:pStyle w:val="Appendixheading2"/>
        <w:numPr>
          <w:ilvl w:val="0"/>
          <w:numId w:val="0"/>
        </w:numPr>
        <w:rPr>
          <w:rFonts w:cs="Arial"/>
        </w:rPr>
      </w:pPr>
    </w:p>
    <w:p w14:paraId="5543D013" w14:textId="77777777" w:rsidR="0058268B" w:rsidRDefault="0058268B" w:rsidP="00320615">
      <w:pPr>
        <w:pStyle w:val="Appendixheading2"/>
        <w:numPr>
          <w:ilvl w:val="0"/>
          <w:numId w:val="0"/>
        </w:numPr>
        <w:rPr>
          <w:rFonts w:cs="Arial"/>
        </w:rPr>
      </w:pPr>
    </w:p>
    <w:p w14:paraId="795BEA91" w14:textId="77777777" w:rsidR="0058268B" w:rsidRDefault="0058268B" w:rsidP="00320615">
      <w:pPr>
        <w:pStyle w:val="Appendixheading2"/>
        <w:numPr>
          <w:ilvl w:val="0"/>
          <w:numId w:val="0"/>
        </w:numPr>
        <w:rPr>
          <w:rFonts w:cs="Arial"/>
        </w:rPr>
      </w:pPr>
    </w:p>
    <w:p w14:paraId="5AFE4258" w14:textId="77777777" w:rsidR="0058268B" w:rsidRDefault="0058268B" w:rsidP="00320615">
      <w:pPr>
        <w:pStyle w:val="Appendixheading2"/>
        <w:numPr>
          <w:ilvl w:val="0"/>
          <w:numId w:val="0"/>
        </w:numPr>
        <w:rPr>
          <w:rFonts w:cs="Arial"/>
        </w:rPr>
      </w:pPr>
    </w:p>
    <w:p w14:paraId="38E27BE5" w14:textId="77777777" w:rsidR="0058268B" w:rsidRDefault="0058268B" w:rsidP="00320615">
      <w:pPr>
        <w:pStyle w:val="Appendixheading2"/>
        <w:numPr>
          <w:ilvl w:val="0"/>
          <w:numId w:val="0"/>
        </w:numPr>
        <w:rPr>
          <w:rFonts w:cs="Arial"/>
        </w:rPr>
      </w:pPr>
    </w:p>
    <w:p w14:paraId="1F8792D4" w14:textId="77777777" w:rsidR="0058268B" w:rsidRDefault="0058268B" w:rsidP="00320615">
      <w:pPr>
        <w:pStyle w:val="Appendixheading2"/>
        <w:numPr>
          <w:ilvl w:val="0"/>
          <w:numId w:val="0"/>
        </w:numPr>
        <w:rPr>
          <w:rFonts w:cs="Arial"/>
        </w:rPr>
      </w:pPr>
    </w:p>
    <w:p w14:paraId="5F57D3A3" w14:textId="77777777" w:rsidR="0058268B" w:rsidRDefault="0058268B" w:rsidP="00320615">
      <w:pPr>
        <w:pStyle w:val="Appendixheading2"/>
        <w:numPr>
          <w:ilvl w:val="0"/>
          <w:numId w:val="0"/>
        </w:numPr>
        <w:rPr>
          <w:rFonts w:cs="Arial"/>
        </w:rPr>
      </w:pPr>
    </w:p>
    <w:p w14:paraId="1FB442B3" w14:textId="77777777" w:rsidR="0058268B" w:rsidRDefault="0058268B" w:rsidP="00320615">
      <w:pPr>
        <w:pStyle w:val="Appendixheading2"/>
        <w:numPr>
          <w:ilvl w:val="0"/>
          <w:numId w:val="0"/>
        </w:numPr>
        <w:rPr>
          <w:rFonts w:cs="Arial"/>
        </w:rPr>
      </w:pPr>
    </w:p>
    <w:p w14:paraId="11141ED6" w14:textId="77777777" w:rsidR="0058268B" w:rsidRDefault="0058268B" w:rsidP="00320615">
      <w:pPr>
        <w:pStyle w:val="Appendixheading2"/>
        <w:numPr>
          <w:ilvl w:val="0"/>
          <w:numId w:val="0"/>
        </w:numPr>
        <w:rPr>
          <w:rFonts w:cs="Arial"/>
        </w:rPr>
      </w:pPr>
    </w:p>
    <w:p w14:paraId="773926A2" w14:textId="77777777" w:rsidR="00A15C5A" w:rsidRDefault="00A15C5A" w:rsidP="00320615">
      <w:pPr>
        <w:pStyle w:val="Appendixheading2"/>
        <w:numPr>
          <w:ilvl w:val="0"/>
          <w:numId w:val="0"/>
        </w:numPr>
        <w:rPr>
          <w:rFonts w:cs="Arial"/>
        </w:rPr>
      </w:pPr>
    </w:p>
    <w:p w14:paraId="12751A61" w14:textId="6279D6FA" w:rsidR="00320615" w:rsidRDefault="00320615" w:rsidP="00320615">
      <w:pPr>
        <w:pStyle w:val="Appendixheading2"/>
        <w:numPr>
          <w:ilvl w:val="0"/>
          <w:numId w:val="0"/>
        </w:numPr>
        <w:rPr>
          <w:rFonts w:cs="Arial"/>
        </w:rPr>
      </w:pPr>
      <w:r w:rsidRPr="00087373">
        <w:rPr>
          <w:rFonts w:cs="Arial"/>
        </w:rPr>
        <w:lastRenderedPageBreak/>
        <w:t xml:space="preserve">Appendix </w:t>
      </w:r>
      <w:r>
        <w:rPr>
          <w:rFonts w:cs="Arial"/>
        </w:rPr>
        <w:t>H</w:t>
      </w:r>
      <w:r w:rsidRPr="00087373">
        <w:rPr>
          <w:rFonts w:cs="Arial"/>
        </w:rPr>
        <w:tab/>
      </w:r>
      <w:r w:rsidRPr="00087373">
        <w:rPr>
          <w:rFonts w:cs="Arial"/>
        </w:rPr>
        <w:tab/>
      </w:r>
      <w:r>
        <w:rPr>
          <w:rFonts w:cs="Arial"/>
        </w:rPr>
        <w:t>Frequency Risk and Control Report Methodology and Application</w:t>
      </w:r>
    </w:p>
    <w:p w14:paraId="3181BA67" w14:textId="77777777" w:rsidR="00320615" w:rsidRDefault="00320615" w:rsidP="00320615"/>
    <w:p w14:paraId="58D8DFFA" w14:textId="77777777" w:rsidR="00320615" w:rsidRDefault="00320615" w:rsidP="00320615">
      <w:pPr>
        <w:rPr>
          <w:b/>
          <w:i/>
        </w:rPr>
      </w:pPr>
      <w:r w:rsidRPr="004E1C5E">
        <w:rPr>
          <w:b/>
          <w:i/>
        </w:rPr>
        <w:t xml:space="preserve">Introduction </w:t>
      </w:r>
    </w:p>
    <w:p w14:paraId="13155C81" w14:textId="77777777" w:rsidR="00320615" w:rsidRPr="004E1C5E" w:rsidRDefault="00320615" w:rsidP="00320615">
      <w:pPr>
        <w:rPr>
          <w:b/>
          <w:i/>
        </w:rPr>
      </w:pPr>
    </w:p>
    <w:p w14:paraId="358A7CCF" w14:textId="77777777" w:rsidR="00320615" w:rsidRPr="00AE0DA5" w:rsidRDefault="00320615" w:rsidP="00320615">
      <w:pPr>
        <w:pStyle w:val="Appendixlevel3"/>
        <w:numPr>
          <w:ilvl w:val="0"/>
          <w:numId w:val="0"/>
        </w:numPr>
        <w:ind w:left="1560" w:hanging="851"/>
        <w:rPr>
          <w:rFonts w:cs="Arial"/>
        </w:rPr>
      </w:pPr>
      <w:r w:rsidRPr="006A0BA6">
        <w:rPr>
          <w:rFonts w:cs="Arial"/>
        </w:rPr>
        <w:t>H.1</w:t>
      </w:r>
      <w:r w:rsidRPr="00AE0DA5">
        <w:rPr>
          <w:rFonts w:cs="Arial"/>
        </w:rPr>
        <w:tab/>
        <w:t xml:space="preserve">This appendix sets out the process for production of a periodic Frequency Risk and Control Report (FRCR), in accordance with an agreed process and which is regularly reviewed and updated in consultation with interested parties and is subject to approval by the Authority. </w:t>
      </w:r>
    </w:p>
    <w:p w14:paraId="1CE2D0AA" w14:textId="77777777" w:rsidR="00320615" w:rsidRPr="00AE0DA5" w:rsidRDefault="00320615" w:rsidP="00320615">
      <w:pPr>
        <w:pStyle w:val="Appendixlevel3"/>
        <w:numPr>
          <w:ilvl w:val="0"/>
          <w:numId w:val="0"/>
        </w:numPr>
        <w:ind w:left="1560" w:hanging="851"/>
        <w:rPr>
          <w:rFonts w:cs="Arial"/>
        </w:rPr>
      </w:pPr>
      <w:r w:rsidRPr="00AE0DA5">
        <w:rPr>
          <w:rFonts w:cs="Arial"/>
        </w:rPr>
        <w:t>H.2</w:t>
      </w:r>
      <w:r w:rsidRPr="00AE0DA5">
        <w:rPr>
          <w:rFonts w:cs="Arial"/>
        </w:rPr>
        <w:tab/>
        <w:t xml:space="preserve">The FRCR is required to provide a transparent and consulted assessment of the risk of unacceptable frequency conditions occurring, and their impact on Security of Supply inherent in the operation of the National Electricity Transmission System. It will set out which of these frequency risks the system should be secured against by National Grid ESO in their operation of the system to allow a balance to be struck between the consideration of risks, the benefit of avoiding these risks materialising, and the economic and efficient costs that will be incurred in ensuring the safe and secure operation of the system to do so. </w:t>
      </w:r>
    </w:p>
    <w:p w14:paraId="446BDDD4" w14:textId="77777777" w:rsidR="00320615" w:rsidRPr="00AE0DA5" w:rsidRDefault="00320615" w:rsidP="00320615">
      <w:pPr>
        <w:pStyle w:val="Appendixlevel3"/>
        <w:numPr>
          <w:ilvl w:val="0"/>
          <w:numId w:val="0"/>
        </w:numPr>
        <w:ind w:left="1560" w:hanging="851"/>
        <w:rPr>
          <w:rFonts w:cs="Arial"/>
        </w:rPr>
      </w:pPr>
      <w:r w:rsidRPr="00AE0DA5">
        <w:rPr>
          <w:rFonts w:cs="Arial"/>
        </w:rPr>
        <w:t>H.3</w:t>
      </w:r>
      <w:r w:rsidRPr="00AE0DA5">
        <w:rPr>
          <w:rFonts w:cs="Arial"/>
        </w:rPr>
        <w:tab/>
        <w:t>The methodology underpinning the FRCR process, along with how this 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7929E035" w14:textId="77777777" w:rsidR="00320615" w:rsidRDefault="00320615" w:rsidP="00320615"/>
    <w:p w14:paraId="568B5B6C" w14:textId="77777777" w:rsidR="00320615" w:rsidRPr="004E1C5E" w:rsidRDefault="00320615" w:rsidP="00320615">
      <w:pPr>
        <w:rPr>
          <w:b/>
          <w:i/>
        </w:rPr>
      </w:pPr>
      <w:r w:rsidRPr="004E1C5E">
        <w:rPr>
          <w:b/>
          <w:i/>
        </w:rPr>
        <w:t>Part A: The Frequency Risk and Control Report (FRCR) methodology</w:t>
      </w:r>
    </w:p>
    <w:p w14:paraId="3B3F15FA" w14:textId="77777777" w:rsidR="00320615" w:rsidRDefault="00320615" w:rsidP="00320615"/>
    <w:p w14:paraId="7E3AE631" w14:textId="77777777" w:rsidR="00320615" w:rsidRPr="00AE0DA5" w:rsidRDefault="00320615" w:rsidP="00320615">
      <w:pPr>
        <w:pStyle w:val="Appendixlevel3"/>
        <w:numPr>
          <w:ilvl w:val="0"/>
          <w:numId w:val="0"/>
        </w:numPr>
        <w:ind w:left="1560" w:hanging="851"/>
        <w:rPr>
          <w:rFonts w:cs="Arial"/>
        </w:rPr>
      </w:pPr>
      <w:r w:rsidRPr="006A0BA6">
        <w:rPr>
          <w:rFonts w:cs="Arial"/>
        </w:rPr>
        <w:t>H.4</w:t>
      </w:r>
      <w:r w:rsidRPr="00AE0DA5">
        <w:rPr>
          <w:rFonts w:cs="Arial"/>
        </w:rPr>
        <w:tab/>
        <w:t xml:space="preserve">National Grid ESO shall initially and thereafter as required or as the 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 </w:t>
      </w:r>
    </w:p>
    <w:p w14:paraId="349DE5DB" w14:textId="77777777" w:rsidR="00320615" w:rsidRPr="00AE0DA5" w:rsidRDefault="00320615" w:rsidP="00320615">
      <w:pPr>
        <w:pStyle w:val="Appendixlevel3"/>
        <w:numPr>
          <w:ilvl w:val="0"/>
          <w:numId w:val="0"/>
        </w:numPr>
        <w:ind w:left="1560" w:hanging="851"/>
        <w:rPr>
          <w:rFonts w:cs="Arial"/>
        </w:rPr>
      </w:pPr>
      <w:r w:rsidRPr="00AE0DA5">
        <w:rPr>
          <w:rFonts w:cs="Arial"/>
        </w:rPr>
        <w:t>H.5</w:t>
      </w:r>
      <w:r w:rsidRPr="00AE0DA5">
        <w:rPr>
          <w:rFonts w:cs="Arial"/>
        </w:rPr>
        <w:tab/>
        <w:t xml:space="preserve">Following any consultation pursuant to paragraph H4, National Grid ESO must: </w:t>
      </w:r>
    </w:p>
    <w:p w14:paraId="2887C65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by 1 April 2021, or such other date as directed by the Authority, submit to the SQSS Panel an initial FRCR methodology and proposed form of the initial FRCR; and </w:t>
      </w:r>
    </w:p>
    <w:p w14:paraId="7BD1ECB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by such other date as directed by the Authority or as National Grid ESO may see fit, further submit to the SQSS Panel an updated FRCR methodology. </w:t>
      </w:r>
    </w:p>
    <w:p w14:paraId="3F744B1B" w14:textId="77777777" w:rsidR="00320615" w:rsidRPr="00AE0DA5" w:rsidRDefault="00320615" w:rsidP="00320615">
      <w:pPr>
        <w:pStyle w:val="Appendixlevel3"/>
        <w:numPr>
          <w:ilvl w:val="0"/>
          <w:numId w:val="0"/>
        </w:numPr>
        <w:ind w:left="1560" w:hanging="851"/>
        <w:rPr>
          <w:rFonts w:cs="Arial"/>
        </w:rPr>
      </w:pPr>
      <w:r w:rsidRPr="006A0BA6">
        <w:rPr>
          <w:rFonts w:cs="Arial"/>
        </w:rPr>
        <w:t>H.6</w:t>
      </w:r>
      <w:r w:rsidRPr="00AE0DA5">
        <w:rPr>
          <w:rFonts w:cs="Arial"/>
        </w:rPr>
        <w:tab/>
        <w:t>National Grid ESO must make reasonable endeavours to ensure the FRCR methodology includes the information set out in paragraph H9. Where this has not been possible, the National Grid ESO must explain the reasons and how it proposes to progress outstanding issues.</w:t>
      </w:r>
    </w:p>
    <w:p w14:paraId="6B721E0D" w14:textId="77777777" w:rsidR="00320615" w:rsidRDefault="00320615" w:rsidP="00320615"/>
    <w:p w14:paraId="13F7D15C" w14:textId="77777777" w:rsidR="00320615" w:rsidRPr="00AE0DA5" w:rsidRDefault="00320615" w:rsidP="00320615">
      <w:pPr>
        <w:pStyle w:val="Appendixlevel3"/>
        <w:numPr>
          <w:ilvl w:val="0"/>
          <w:numId w:val="0"/>
        </w:numPr>
        <w:ind w:left="1560" w:hanging="851"/>
        <w:rPr>
          <w:rFonts w:cs="Arial"/>
        </w:rPr>
      </w:pPr>
      <w:r w:rsidRPr="006A0BA6">
        <w:rPr>
          <w:rFonts w:cs="Arial"/>
        </w:rPr>
        <w:t>H.7</w:t>
      </w:r>
      <w:r w:rsidRPr="00AE0DA5">
        <w:rPr>
          <w:rFonts w:cs="Arial"/>
        </w:rPr>
        <w:tab/>
        <w:t xml:space="preserve">Submissions made under paragraph H5 must include: </w:t>
      </w:r>
    </w:p>
    <w:p w14:paraId="25277AFC" w14:textId="77777777" w:rsidR="00320615" w:rsidRPr="00E75751" w:rsidRDefault="00320615" w:rsidP="00320615">
      <w:pPr>
        <w:pStyle w:val="Appendixlevel3"/>
        <w:numPr>
          <w:ilvl w:val="0"/>
          <w:numId w:val="0"/>
        </w:numPr>
        <w:ind w:left="2411" w:hanging="851"/>
        <w:rPr>
          <w:rFonts w:cs="Arial"/>
        </w:rPr>
      </w:pPr>
      <w:r w:rsidRPr="00E75751">
        <w:rPr>
          <w:rFonts w:cs="Arial"/>
        </w:rPr>
        <w:t>(a) detailed explanation of the consultation process undertaken in the development of the FRCR methodology;</w:t>
      </w:r>
    </w:p>
    <w:p w14:paraId="76A5D0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a summary of the views received from interested parties as part of the consultation process and an explanation of how these were taken into account in the development of the FRCR methodology; and </w:t>
      </w:r>
    </w:p>
    <w:p w14:paraId="5245CF8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copies of any formal responses submitted as part of the consultation process. </w:t>
      </w:r>
    </w:p>
    <w:p w14:paraId="5B376B66" w14:textId="77777777" w:rsidR="00320615" w:rsidRPr="00AE0DA5" w:rsidRDefault="00320615" w:rsidP="00320615">
      <w:pPr>
        <w:pStyle w:val="Appendixlevel3"/>
        <w:numPr>
          <w:ilvl w:val="0"/>
          <w:numId w:val="0"/>
        </w:numPr>
        <w:ind w:left="1560" w:hanging="851"/>
        <w:rPr>
          <w:rFonts w:cs="Arial"/>
        </w:rPr>
      </w:pPr>
      <w:r w:rsidRPr="006A0BA6">
        <w:rPr>
          <w:rFonts w:cs="Arial"/>
        </w:rPr>
        <w:t>H.8</w:t>
      </w:r>
      <w:r w:rsidRPr="00AE0DA5">
        <w:rPr>
          <w:rFonts w:cs="Arial"/>
        </w:rPr>
        <w:tab/>
        <w:t xml:space="preserve">The SQSS Panel will on receipt of a submission under paragraph H5: </w:t>
      </w:r>
    </w:p>
    <w:p w14:paraId="781FFD7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methodology be used in the subsequent production of a FRCR; or </w:t>
      </w:r>
    </w:p>
    <w:p w14:paraId="7E4BE77D" w14:textId="77777777" w:rsidR="00320615" w:rsidRDefault="00320615" w:rsidP="00320615">
      <w:pPr>
        <w:pStyle w:val="Appendixlevel3"/>
        <w:numPr>
          <w:ilvl w:val="0"/>
          <w:numId w:val="0"/>
        </w:numPr>
        <w:ind w:left="2411" w:hanging="851"/>
        <w:rPr>
          <w:rFonts w:cs="Arial"/>
        </w:rPr>
      </w:pPr>
      <w:r w:rsidRPr="00E75751">
        <w:rPr>
          <w:rFonts w:cs="Arial"/>
        </w:rPr>
        <w:t>(b) give direction to National Grid ESO that the FRCR methodology requires further development.</w:t>
      </w:r>
    </w:p>
    <w:p w14:paraId="40FCB333" w14:textId="77777777" w:rsidR="00320615" w:rsidRDefault="00320615" w:rsidP="00320615">
      <w:pPr>
        <w:pStyle w:val="Appendixlevel3"/>
        <w:numPr>
          <w:ilvl w:val="0"/>
          <w:numId w:val="0"/>
        </w:numPr>
        <w:ind w:left="2411" w:hanging="851"/>
        <w:rPr>
          <w:rFonts w:cs="Arial"/>
        </w:rPr>
      </w:pPr>
      <w:r w:rsidRPr="00E75751">
        <w:rPr>
          <w:rFonts w:cs="Arial"/>
        </w:rPr>
        <w:t>In making its recommendation the SQSS Panel will give due regard to its expertise in the matters covered by the proposed FRCR methodology and will seek appropriate advice and guidance where required.</w:t>
      </w:r>
    </w:p>
    <w:p w14:paraId="3973910E" w14:textId="77777777" w:rsidR="00320615" w:rsidRDefault="00320615" w:rsidP="00320615">
      <w:pPr>
        <w:pStyle w:val="Appendixlevel3"/>
        <w:numPr>
          <w:ilvl w:val="0"/>
          <w:numId w:val="0"/>
        </w:numPr>
        <w:ind w:left="851" w:hanging="851"/>
        <w:rPr>
          <w:rFonts w:cs="Arial"/>
        </w:rPr>
      </w:pPr>
    </w:p>
    <w:p w14:paraId="2190A4A6" w14:textId="77777777" w:rsidR="00320615" w:rsidRPr="00AE0DA5" w:rsidRDefault="00320615" w:rsidP="00320615">
      <w:pPr>
        <w:pStyle w:val="Appendixlevel3"/>
        <w:numPr>
          <w:ilvl w:val="0"/>
          <w:numId w:val="0"/>
        </w:numPr>
        <w:ind w:left="1560" w:hanging="851"/>
        <w:rPr>
          <w:rFonts w:cs="Arial"/>
        </w:rPr>
      </w:pPr>
      <w:r w:rsidRPr="006A0BA6">
        <w:rPr>
          <w:rFonts w:cs="Arial"/>
        </w:rPr>
        <w:t>H.9</w:t>
      </w:r>
      <w:r w:rsidRPr="00AE0DA5">
        <w:rPr>
          <w:rFonts w:cs="Arial"/>
        </w:rPr>
        <w:tab/>
        <w:t xml:space="preserve">The FRCR methodology must be designed to facilitate the economic assessment of the risk of unacceptable frequency conditions occurring on the National Electricity Transmission System and which of these risks will be secured. The FRCR methodology must include (but need not be limited to): </w:t>
      </w:r>
    </w:p>
    <w:p w14:paraId="4509309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the approach to be used to determine the circumstances for which unacceptable frequency conditions should not occur; </w:t>
      </w:r>
    </w:p>
    <w:p w14:paraId="0C9B2612"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 </w:t>
      </w:r>
    </w:p>
    <w:p w14:paraId="37104001"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how each of the risks identified in (b) will be assessed, including but not limited to: </w:t>
      </w:r>
    </w:p>
    <w:p w14:paraId="05743A70" w14:textId="77777777" w:rsidR="00320615" w:rsidRPr="00E75751" w:rsidRDefault="00320615" w:rsidP="00320615">
      <w:pPr>
        <w:pStyle w:val="Appendixlevel3"/>
        <w:numPr>
          <w:ilvl w:val="0"/>
          <w:numId w:val="0"/>
        </w:numPr>
        <w:ind w:left="3233" w:hanging="851"/>
        <w:rPr>
          <w:rFonts w:cs="Arial"/>
        </w:rPr>
      </w:pPr>
      <w:r w:rsidRPr="00E75751">
        <w:rPr>
          <w:rFonts w:cs="Arial"/>
        </w:rPr>
        <w:t>(</w:t>
      </w:r>
      <w:proofErr w:type="spellStart"/>
      <w:r w:rsidRPr="00E75751">
        <w:rPr>
          <w:rFonts w:cs="Arial"/>
        </w:rPr>
        <w:t>i</w:t>
      </w:r>
      <w:proofErr w:type="spellEnd"/>
      <w:r w:rsidRPr="00E75751">
        <w:rPr>
          <w:rFonts w:cs="Arial"/>
        </w:rPr>
        <w:t xml:space="preserve">) the approach used to assess the technical and economic impacts; </w:t>
      </w:r>
    </w:p>
    <w:p w14:paraId="56F2868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approach used to assess the likelihood and consequence of each such risk occurring; and </w:t>
      </w:r>
    </w:p>
    <w:p w14:paraId="311F801F"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approach used to quantify the cost of mitigating each such risk. </w:t>
      </w:r>
    </w:p>
    <w:p w14:paraId="2082FD01" w14:textId="77777777" w:rsidR="00320615" w:rsidRPr="00E75751" w:rsidRDefault="00320615" w:rsidP="00320615">
      <w:pPr>
        <w:pStyle w:val="Appendixlevel3"/>
        <w:numPr>
          <w:ilvl w:val="0"/>
          <w:numId w:val="0"/>
        </w:numPr>
        <w:ind w:left="3233" w:hanging="851"/>
        <w:rPr>
          <w:rFonts w:cs="Arial"/>
        </w:rPr>
      </w:pPr>
      <w:r w:rsidRPr="00E75751">
        <w:rPr>
          <w:rFonts w:cs="Arial"/>
        </w:rPr>
        <w:lastRenderedPageBreak/>
        <w:t xml:space="preserve">(iv) the sources of information as used to perform the assessment. </w:t>
      </w:r>
    </w:p>
    <w:p w14:paraId="5C30DD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(d) the benefits to the consumer in mitigating risks to the secure operation of the system; </w:t>
      </w:r>
    </w:p>
    <w:p w14:paraId="59B77559"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(e) </w:t>
      </w:r>
      <w:proofErr w:type="gramStart"/>
      <w:r w:rsidRPr="00E75751">
        <w:rPr>
          <w:rFonts w:cs="Arial"/>
        </w:rPr>
        <w:t>how</w:t>
      </w:r>
      <w:proofErr w:type="gramEnd"/>
      <w:r w:rsidRPr="00E75751">
        <w:rPr>
          <w:rFonts w:cs="Arial"/>
        </w:rPr>
        <w:t xml:space="preserve"> National Grid ESO will engage with interested parties to share relevant information and how that information will be used to review and revise the FRCR methodology; and </w:t>
      </w:r>
    </w:p>
    <w:p w14:paraId="6E1DC16E" w14:textId="77777777" w:rsidR="00320615" w:rsidRDefault="00320615" w:rsidP="00320615">
      <w:pPr>
        <w:pStyle w:val="Appendixlevel3"/>
        <w:numPr>
          <w:ilvl w:val="0"/>
          <w:numId w:val="0"/>
        </w:numPr>
        <w:ind w:left="2411" w:hanging="851"/>
        <w:rPr>
          <w:rFonts w:cs="Arial"/>
        </w:rPr>
      </w:pPr>
      <w:r w:rsidRPr="00E75751">
        <w:rPr>
          <w:rFonts w:cs="Arial"/>
        </w:rPr>
        <w:t>(f) details of National Grid ESO’s proposed timetable for updating and consulting on the FRCR methodology.</w:t>
      </w:r>
    </w:p>
    <w:p w14:paraId="06927A99" w14:textId="77777777" w:rsidR="00320615" w:rsidRDefault="00320615" w:rsidP="00320615">
      <w:pPr>
        <w:pStyle w:val="Appendixlevel3"/>
        <w:numPr>
          <w:ilvl w:val="0"/>
          <w:numId w:val="0"/>
        </w:numPr>
        <w:ind w:left="1560" w:hanging="851"/>
        <w:rPr>
          <w:rFonts w:cs="Arial"/>
        </w:rPr>
      </w:pPr>
    </w:p>
    <w:p w14:paraId="3C75E6C5" w14:textId="77777777" w:rsidR="00320615" w:rsidRPr="004E1C5E" w:rsidRDefault="00320615" w:rsidP="00320615">
      <w:pPr>
        <w:pStyle w:val="Appendixlevel3"/>
        <w:numPr>
          <w:ilvl w:val="0"/>
          <w:numId w:val="0"/>
        </w:numPr>
        <w:ind w:left="851" w:hanging="851"/>
        <w:rPr>
          <w:rFonts w:cs="Arial"/>
          <w:b/>
          <w:i/>
        </w:rPr>
      </w:pPr>
      <w:r w:rsidRPr="004E1C5E">
        <w:rPr>
          <w:rFonts w:cs="Arial"/>
          <w:b/>
          <w:i/>
        </w:rPr>
        <w:t>Part B: The Frequency Risk and Control Report (FRCR)</w:t>
      </w:r>
    </w:p>
    <w:p w14:paraId="1222ED55" w14:textId="77777777" w:rsidR="00320615" w:rsidRDefault="00320615" w:rsidP="00320615">
      <w:pPr>
        <w:pStyle w:val="Appendixlevel3"/>
        <w:numPr>
          <w:ilvl w:val="0"/>
          <w:numId w:val="0"/>
        </w:numPr>
        <w:ind w:left="851" w:hanging="851"/>
        <w:rPr>
          <w:rFonts w:cs="Arial"/>
          <w:i/>
        </w:rPr>
      </w:pPr>
    </w:p>
    <w:p w14:paraId="60F7A095" w14:textId="77777777" w:rsidR="00320615" w:rsidRPr="00AE0DA5" w:rsidRDefault="00320615" w:rsidP="00320615">
      <w:pPr>
        <w:pStyle w:val="Appendixlevel3"/>
        <w:numPr>
          <w:ilvl w:val="0"/>
          <w:numId w:val="0"/>
        </w:numPr>
        <w:ind w:left="1560" w:hanging="851"/>
        <w:rPr>
          <w:rFonts w:cs="Arial"/>
        </w:rPr>
      </w:pPr>
      <w:r w:rsidRPr="006A0BA6">
        <w:rPr>
          <w:rFonts w:cs="Arial"/>
        </w:rPr>
        <w:t>H.10</w:t>
      </w:r>
      <w:r w:rsidRPr="00AE0DA5">
        <w:rPr>
          <w:rFonts w:cs="Arial"/>
        </w:rPr>
        <w:tab/>
        <w:t xml:space="preserve">National Grid ESO shall initially and at such other times as National Grid ESO may see fit or the Authority may direct, develop proposals for the FRCR in consultation with interested parties. The consultation shall be of such a form and duration as to reasonably allow all interested parties to contribute. </w:t>
      </w:r>
    </w:p>
    <w:p w14:paraId="16D851A4" w14:textId="77777777" w:rsidR="00320615" w:rsidRPr="00AE0DA5" w:rsidRDefault="00320615" w:rsidP="00320615">
      <w:pPr>
        <w:pStyle w:val="Appendixlevel3"/>
        <w:numPr>
          <w:ilvl w:val="0"/>
          <w:numId w:val="0"/>
        </w:numPr>
        <w:ind w:left="1560" w:hanging="851"/>
        <w:rPr>
          <w:rFonts w:cs="Arial"/>
        </w:rPr>
      </w:pPr>
      <w:r w:rsidRPr="00AE0DA5">
        <w:rPr>
          <w:rFonts w:cs="Arial"/>
        </w:rPr>
        <w:t>H.11</w:t>
      </w:r>
      <w:r w:rsidRPr="00AE0DA5">
        <w:rPr>
          <w:rFonts w:cs="Arial"/>
        </w:rPr>
        <w:tab/>
        <w:t xml:space="preserve">Following any consultation pursuant to paragraph H10, National Grid ESO must: </w:t>
      </w:r>
    </w:p>
    <w:p w14:paraId="03C0CE6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 </w:t>
      </w:r>
    </w:p>
    <w:p w14:paraId="16BC213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by such other date as directed by the Authority or as National Grid ESO may see fit, and as set out in paragraph H12, publish a revised FRCR. </w:t>
      </w:r>
    </w:p>
    <w:p w14:paraId="4A53DB61" w14:textId="77777777" w:rsidR="00320615" w:rsidRPr="006A0BA6" w:rsidRDefault="00320615" w:rsidP="00320615">
      <w:pPr>
        <w:pStyle w:val="Appendixlevel3"/>
        <w:numPr>
          <w:ilvl w:val="0"/>
          <w:numId w:val="0"/>
        </w:numPr>
        <w:ind w:left="1560" w:hanging="851"/>
        <w:rPr>
          <w:rFonts w:cs="Arial"/>
        </w:rPr>
      </w:pPr>
      <w:r w:rsidRPr="006A0BA6">
        <w:rPr>
          <w:rFonts w:cs="Arial"/>
        </w:rPr>
        <w:t>H.12</w:t>
      </w:r>
      <w:r w:rsidRPr="006A0BA6">
        <w:rPr>
          <w:rFonts w:cs="Arial"/>
        </w:rPr>
        <w:tab/>
        <w:t xml:space="preserve">Following publication of the initial FRCR, National Grid ESO must: </w:t>
      </w:r>
    </w:p>
    <w:p w14:paraId="0E13F740"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review at least once in each financial year the FRCR prepared and published in the previous financial year and consider any improvements to better facilitate the economic and efficient operation of the National Electricity Transmission System; and </w:t>
      </w:r>
    </w:p>
    <w:p w14:paraId="2F011204"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 </w:t>
      </w:r>
    </w:p>
    <w:p w14:paraId="571CED08" w14:textId="77777777" w:rsidR="00320615" w:rsidRPr="006A0BA6" w:rsidRDefault="00320615" w:rsidP="00320615">
      <w:pPr>
        <w:pStyle w:val="Appendixlevel3"/>
        <w:numPr>
          <w:ilvl w:val="0"/>
          <w:numId w:val="0"/>
        </w:numPr>
        <w:ind w:left="1560" w:hanging="851"/>
        <w:rPr>
          <w:rFonts w:cs="Arial"/>
        </w:rPr>
      </w:pPr>
      <w:r w:rsidRPr="006A0BA6">
        <w:rPr>
          <w:rFonts w:cs="Arial"/>
        </w:rPr>
        <w:t>H.13</w:t>
      </w:r>
      <w:r w:rsidRPr="006A0BA6">
        <w:rPr>
          <w:rFonts w:cs="Arial"/>
        </w:rPr>
        <w:tab/>
        <w:t xml:space="preserve">National Grid ESO must make reasonable endeavours to ensure any FRCR submitted under paragraph H11 or H12 includes the information set out in paragraph H14. Where this has not been possible, National Grid ESO must explain the reasons and how it proposes to progress outstanding issues. </w:t>
      </w:r>
    </w:p>
    <w:p w14:paraId="0BBE33FC" w14:textId="77777777" w:rsidR="00320615" w:rsidRPr="00AE0DA5" w:rsidRDefault="00320615" w:rsidP="00320615">
      <w:pPr>
        <w:pStyle w:val="Appendixlevel3"/>
        <w:numPr>
          <w:ilvl w:val="0"/>
          <w:numId w:val="0"/>
        </w:numPr>
        <w:ind w:left="1560" w:hanging="851"/>
        <w:rPr>
          <w:rFonts w:cs="Arial"/>
        </w:rPr>
      </w:pPr>
      <w:r w:rsidRPr="006A0BA6">
        <w:rPr>
          <w:rFonts w:cs="Arial"/>
        </w:rPr>
        <w:lastRenderedPageBreak/>
        <w:t>H.14</w:t>
      </w:r>
      <w:r w:rsidRPr="00AE0DA5">
        <w:rPr>
          <w:rFonts w:cs="Arial"/>
        </w:rPr>
        <w:tab/>
        <w:t xml:space="preserve">Submissions made under paragraphs H11 or H12 must include: </w:t>
      </w:r>
    </w:p>
    <w:p w14:paraId="1ADD097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a detailed explanation of the consultation process undertaken in the development of the FRCR; </w:t>
      </w:r>
    </w:p>
    <w:p w14:paraId="2CC1CA11"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 summary of the views received from interested parties as part of the consultation process and an explanation of how these were taken into account in the development of the FRCR; and </w:t>
      </w:r>
    </w:p>
    <w:p w14:paraId="2171B6DC"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copies of any formal responses submitted to the National Grid ESO as part of its consultation process. </w:t>
      </w:r>
    </w:p>
    <w:p w14:paraId="2280D0BE" w14:textId="77777777" w:rsidR="00320615" w:rsidRPr="006A0BA6" w:rsidRDefault="00320615" w:rsidP="00320615">
      <w:pPr>
        <w:pStyle w:val="Appendixlevel3"/>
        <w:numPr>
          <w:ilvl w:val="0"/>
          <w:numId w:val="0"/>
        </w:numPr>
        <w:ind w:left="1560" w:hanging="851"/>
        <w:rPr>
          <w:rFonts w:cs="Arial"/>
        </w:rPr>
      </w:pPr>
      <w:r w:rsidRPr="006A0BA6">
        <w:rPr>
          <w:rFonts w:cs="Arial"/>
        </w:rPr>
        <w:t>H.15</w:t>
      </w:r>
      <w:r w:rsidRPr="006A0BA6">
        <w:rPr>
          <w:rFonts w:cs="Arial"/>
        </w:rPr>
        <w:tab/>
        <w:t>Following the approval of the FRCR under H19, National Grid ESO must publish the FRCR on its website in such readily accessible form and manner that it considers will best facilitate engagement with stakeholders, and provide a copy of the FRCR on request, and free of charge, to any person who asks for one.</w:t>
      </w:r>
    </w:p>
    <w:p w14:paraId="42D4D30E" w14:textId="77777777" w:rsidR="00320615" w:rsidRPr="00AE0DA5" w:rsidRDefault="00320615" w:rsidP="00320615">
      <w:pPr>
        <w:pStyle w:val="Appendixlevel3"/>
        <w:numPr>
          <w:ilvl w:val="0"/>
          <w:numId w:val="0"/>
        </w:numPr>
        <w:ind w:left="1560" w:hanging="851"/>
        <w:rPr>
          <w:rFonts w:cs="Arial"/>
        </w:rPr>
      </w:pPr>
      <w:r w:rsidRPr="006A0BA6">
        <w:rPr>
          <w:rFonts w:cs="Arial"/>
        </w:rPr>
        <w:t>H.16</w:t>
      </w:r>
      <w:r w:rsidRPr="00AE0DA5">
        <w:rPr>
          <w:rFonts w:cs="Arial"/>
        </w:rPr>
        <w:tab/>
        <w:t xml:space="preserve">In complying with the requirements of paragraph H15, National Grid ESO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National Grid ESO must provide to the SQSS Panel and the Authority its reasons for any omission of information from the FRCR as published and where it is intended that this be different from the report as submitted for approval under H11 or H12. </w:t>
      </w:r>
    </w:p>
    <w:p w14:paraId="79B1853E" w14:textId="77777777" w:rsidR="00320615" w:rsidRPr="00AE0DA5" w:rsidRDefault="00320615" w:rsidP="00320615">
      <w:pPr>
        <w:pStyle w:val="Appendixlevel3"/>
        <w:numPr>
          <w:ilvl w:val="0"/>
          <w:numId w:val="0"/>
        </w:numPr>
        <w:ind w:left="1560" w:hanging="851"/>
        <w:rPr>
          <w:rFonts w:cs="Arial"/>
        </w:rPr>
      </w:pPr>
      <w:r w:rsidRPr="00AE0DA5">
        <w:rPr>
          <w:rFonts w:cs="Arial"/>
        </w:rPr>
        <w:t>H.17</w:t>
      </w:r>
      <w:r w:rsidRPr="00AE0DA5">
        <w:rPr>
          <w:rFonts w:cs="Arial"/>
        </w:rPr>
        <w:tab/>
        <w:t xml:space="preserve">Each FRCR (including the initial FRCR) prepared in accordance with the methodology set out in Part A must: </w:t>
      </w:r>
    </w:p>
    <w:p w14:paraId="2A518E77"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set out: </w:t>
      </w:r>
    </w:p>
    <w:p w14:paraId="15D33749" w14:textId="77777777" w:rsidR="00320615" w:rsidRPr="00E75751" w:rsidRDefault="00320615" w:rsidP="00320615">
      <w:pPr>
        <w:pStyle w:val="Appendixlevel3"/>
        <w:numPr>
          <w:ilvl w:val="0"/>
          <w:numId w:val="0"/>
        </w:numPr>
        <w:ind w:left="3233" w:hanging="851"/>
        <w:rPr>
          <w:rFonts w:cs="Arial"/>
        </w:rPr>
      </w:pPr>
      <w:r w:rsidRPr="00E75751">
        <w:rPr>
          <w:rFonts w:cs="Arial"/>
        </w:rPr>
        <w:t>(</w:t>
      </w:r>
      <w:proofErr w:type="spellStart"/>
      <w:r w:rsidRPr="00E75751">
        <w:rPr>
          <w:rFonts w:cs="Arial"/>
        </w:rPr>
        <w:t>i</w:t>
      </w:r>
      <w:proofErr w:type="spellEnd"/>
      <w:r w:rsidRPr="00E75751">
        <w:rPr>
          <w:rFonts w:cs="Arial"/>
        </w:rPr>
        <w:t xml:space="preserve">) those risks to the secure operation of the system considered under the FRCR; </w:t>
      </w:r>
    </w:p>
    <w:p w14:paraId="62FCAD0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likelihood and consequence of each such risk occurring; </w:t>
      </w:r>
    </w:p>
    <w:p w14:paraId="1285F62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likely cost of securing the system against such risks; </w:t>
      </w:r>
    </w:p>
    <w:p w14:paraId="383FFFA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(iv) the benefits to the consumer in mitigating such risks; </w:t>
      </w:r>
    </w:p>
    <w:p w14:paraId="0A3F2480"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include National Grid ESO’s assessment of continued effective operation of the system and their considered view of which risks should be secured representing the best value for money for consumers and balancing the likelihood of risks occurring and their consequence with the cost of mitigation. </w:t>
      </w:r>
    </w:p>
    <w:p w14:paraId="336807E2" w14:textId="77777777" w:rsidR="00320615" w:rsidRPr="006A0BA6" w:rsidRDefault="00320615" w:rsidP="00320615">
      <w:pPr>
        <w:pStyle w:val="Appendixlevel3"/>
        <w:numPr>
          <w:ilvl w:val="0"/>
          <w:numId w:val="0"/>
        </w:numPr>
        <w:ind w:left="1560" w:hanging="851"/>
        <w:rPr>
          <w:rFonts w:cs="Arial"/>
        </w:rPr>
      </w:pPr>
      <w:r w:rsidRPr="006A0BA6">
        <w:rPr>
          <w:rFonts w:cs="Arial"/>
        </w:rPr>
        <w:t>H.18</w:t>
      </w:r>
      <w:r w:rsidRPr="006A0BA6">
        <w:rPr>
          <w:rFonts w:cs="Arial"/>
        </w:rPr>
        <w:tab/>
        <w:t xml:space="preserve">The SQSS Panel will on receipt of a submission made by National Grid ESO under paragraph H11 or H12: </w:t>
      </w:r>
    </w:p>
    <w:p w14:paraId="39034A96"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be onwards submitted to the Authority for approval; or </w:t>
      </w:r>
    </w:p>
    <w:p w14:paraId="4E511C0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give direction to National Grid ESO that the FRCR requires further development. </w:t>
      </w:r>
    </w:p>
    <w:p w14:paraId="18AD39F2" w14:textId="77777777" w:rsidR="00320615" w:rsidRPr="004528B8" w:rsidRDefault="00320615" w:rsidP="00320615">
      <w:pPr>
        <w:pStyle w:val="Appendixlevel3"/>
        <w:numPr>
          <w:ilvl w:val="0"/>
          <w:numId w:val="0"/>
        </w:numPr>
        <w:ind w:left="1560" w:hanging="851"/>
        <w:rPr>
          <w:rFonts w:cs="Arial"/>
        </w:rPr>
      </w:pPr>
      <w:r w:rsidRPr="00E75751">
        <w:rPr>
          <w:rFonts w:cs="Arial"/>
        </w:rPr>
        <w:lastRenderedPageBreak/>
        <w:t>In making its recommendation the SQSS Panel will give due regard to its expertise in the matters covered by the proposed FRCR and will seek appropriate advice and guidance</w:t>
      </w:r>
      <w:r w:rsidRPr="004528B8">
        <w:rPr>
          <w:rFonts w:cs="Arial"/>
        </w:rPr>
        <w:t xml:space="preserve"> where required. </w:t>
      </w:r>
    </w:p>
    <w:p w14:paraId="4894C6FD" w14:textId="77777777" w:rsidR="00320615" w:rsidRPr="006A0BA6" w:rsidRDefault="00320615" w:rsidP="00320615">
      <w:pPr>
        <w:pStyle w:val="Appendixlevel3"/>
        <w:numPr>
          <w:ilvl w:val="0"/>
          <w:numId w:val="0"/>
        </w:numPr>
        <w:ind w:left="1560" w:hanging="851"/>
        <w:rPr>
          <w:rFonts w:cs="Arial"/>
        </w:rPr>
      </w:pPr>
      <w:r w:rsidRPr="006A0BA6">
        <w:rPr>
          <w:rFonts w:cs="Arial"/>
        </w:rPr>
        <w:t>H.19</w:t>
      </w:r>
      <w:r w:rsidRPr="006A0BA6">
        <w:rPr>
          <w:rFonts w:cs="Arial"/>
        </w:rPr>
        <w:tab/>
        <w:t xml:space="preserve">The Authority will on receipt of a submission made by the National Grid ESO under paragraph H11: </w:t>
      </w:r>
    </w:p>
    <w:p w14:paraId="0EA2BC18" w14:textId="77777777" w:rsidR="00320615" w:rsidRPr="004528B8" w:rsidRDefault="00320615" w:rsidP="00320615">
      <w:pPr>
        <w:pStyle w:val="Appendixlevel3"/>
        <w:numPr>
          <w:ilvl w:val="0"/>
          <w:numId w:val="0"/>
        </w:numPr>
        <w:ind w:left="2411" w:hanging="851"/>
        <w:rPr>
          <w:rFonts w:cs="Arial"/>
        </w:rPr>
      </w:pPr>
      <w:r w:rsidRPr="00E75751">
        <w:rPr>
          <w:rFonts w:cs="Arial"/>
        </w:rPr>
        <w:t xml:space="preserve">(a) approve the proposed FRCR and </w:t>
      </w:r>
      <w:proofErr w:type="gramStart"/>
      <w:r w:rsidRPr="00E75751">
        <w:rPr>
          <w:rFonts w:cs="Arial"/>
        </w:rPr>
        <w:t>in particular the</w:t>
      </w:r>
      <w:proofErr w:type="gramEnd"/>
      <w:r w:rsidRPr="00E75751">
        <w:rPr>
          <w:rFonts w:cs="Arial"/>
        </w:rPr>
        <w:t xml:space="preserve"> recommendations as detailed in H17 (b) of which operational risks the National Grid</w:t>
      </w:r>
      <w:r w:rsidRPr="004528B8">
        <w:rPr>
          <w:rFonts w:cs="Arial"/>
        </w:rPr>
        <w:t xml:space="preserve"> ESO will incur costs in securing the system against to avoid unacceptable frequency conditions; or </w:t>
      </w:r>
    </w:p>
    <w:p w14:paraId="14169294"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(b) give direction to National Grid ESO that the FRCR requires further development, and the date by which National Grid ESO is required to submit a revised FRCR to the Authority for approval. </w:t>
      </w:r>
    </w:p>
    <w:p w14:paraId="4101F189" w14:textId="77777777" w:rsidR="00320615" w:rsidRPr="006A0BA6" w:rsidRDefault="00320615" w:rsidP="00320615">
      <w:pPr>
        <w:pStyle w:val="Appendixlevel3"/>
        <w:numPr>
          <w:ilvl w:val="0"/>
          <w:numId w:val="0"/>
        </w:numPr>
        <w:ind w:left="1560" w:hanging="851"/>
        <w:rPr>
          <w:rFonts w:cs="Arial"/>
        </w:rPr>
      </w:pPr>
      <w:r w:rsidRPr="006A0BA6">
        <w:rPr>
          <w:rFonts w:cs="Arial"/>
        </w:rPr>
        <w:t>H.20</w:t>
      </w:r>
      <w:r w:rsidRPr="006A0BA6">
        <w:rPr>
          <w:rFonts w:cs="Arial"/>
        </w:rPr>
        <w:tab/>
        <w:t>On approval by the Authority of the FRCR, National Grid ESO shall ensure that the risks set out in the FRCR to be mitigated in its operation of the system shall reasonably be secured until the subsequent approval by the Authority of any update of the FRCR.</w:t>
      </w:r>
    </w:p>
    <w:p w14:paraId="029BF056" w14:textId="77777777" w:rsidR="00320615" w:rsidRDefault="00320615" w:rsidP="00320615"/>
    <w:p w14:paraId="335FC55F" w14:textId="77777777" w:rsidR="00320615" w:rsidRPr="004E1C5E" w:rsidRDefault="00320615" w:rsidP="00320615">
      <w:pPr>
        <w:rPr>
          <w:b/>
          <w:i/>
        </w:rPr>
      </w:pPr>
      <w:r w:rsidRPr="004E1C5E">
        <w:rPr>
          <w:b/>
          <w:i/>
        </w:rPr>
        <w:t>Part C: Provision of information</w:t>
      </w:r>
    </w:p>
    <w:p w14:paraId="7C2394D8" w14:textId="77777777" w:rsidR="00320615" w:rsidRDefault="00320615" w:rsidP="00320615"/>
    <w:p w14:paraId="7C12104F" w14:textId="77777777" w:rsidR="00320615" w:rsidRPr="006A0BA6" w:rsidRDefault="00320615" w:rsidP="00320615">
      <w:pPr>
        <w:pStyle w:val="Appendixlevel3"/>
        <w:numPr>
          <w:ilvl w:val="0"/>
          <w:numId w:val="0"/>
        </w:numPr>
        <w:ind w:left="1560" w:hanging="851"/>
        <w:rPr>
          <w:rFonts w:cs="Arial"/>
        </w:rPr>
      </w:pPr>
      <w:r w:rsidRPr="006A0BA6">
        <w:rPr>
          <w:rFonts w:cs="Arial"/>
        </w:rPr>
        <w:t>H.21</w:t>
      </w:r>
      <w:r w:rsidRPr="006A0BA6">
        <w:rPr>
          <w:rFonts w:cs="Arial"/>
        </w:rPr>
        <w:tab/>
        <w:t xml:space="preserve">Based on the FRCR methodology set out in Part A, National Grid ESO must provide licenced electricity operators if reasonably requested to do so: </w:t>
      </w:r>
    </w:p>
    <w:p w14:paraId="5C08B1FD"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(a) with information and analysis to support them in their decision-making on, for example, operation of their plant and equipment; </w:t>
      </w:r>
    </w:p>
    <w:p w14:paraId="54A12A86"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with updated information and analysis to support submissions made to the Authority by National Grid ESO and in such form and within such timescales as reasonably requested; and </w:t>
      </w:r>
    </w:p>
    <w:p w14:paraId="45E93AE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In complying with the requirements of this paragraph, National Grid ESO must have due regard to the need to exclude from disclosure any information which would or might seriously and prejudicially affect the commercial interests of the owner of that information if disclosed or might be expected to be incompatible with any relevant legislation, </w:t>
      </w:r>
      <w:proofErr w:type="gramStart"/>
      <w:r w:rsidRPr="004E1C5E">
        <w:rPr>
          <w:rFonts w:cs="Arial"/>
        </w:rPr>
        <w:t>code</w:t>
      </w:r>
      <w:proofErr w:type="gramEnd"/>
      <w:r w:rsidRPr="004E1C5E">
        <w:rPr>
          <w:rFonts w:cs="Arial"/>
        </w:rPr>
        <w:t xml:space="preserve"> or licence condition. National Grid ESO must provide to the Authority its reasons for any non-disclosure of information. </w:t>
      </w:r>
    </w:p>
    <w:p w14:paraId="1F86BE04" w14:textId="77777777" w:rsidR="00320615" w:rsidRPr="006A0BA6" w:rsidRDefault="00320615" w:rsidP="00320615">
      <w:pPr>
        <w:pStyle w:val="Appendixlevel3"/>
        <w:numPr>
          <w:ilvl w:val="0"/>
          <w:numId w:val="0"/>
        </w:numPr>
        <w:ind w:left="1560" w:hanging="851"/>
        <w:rPr>
          <w:rFonts w:cs="Arial"/>
        </w:rPr>
      </w:pPr>
      <w:r w:rsidRPr="006A0BA6">
        <w:rPr>
          <w:rFonts w:cs="Arial"/>
        </w:rPr>
        <w:t>H.22</w:t>
      </w:r>
      <w:r w:rsidRPr="006A0BA6">
        <w:rPr>
          <w:rFonts w:cs="Arial"/>
        </w:rPr>
        <w:tab/>
        <w:t xml:space="preserve">The Authority may direct National Grid ESO to submit additional information on any submissions made under this appendix within such timeframe as the Authority may require </w:t>
      </w:r>
      <w:proofErr w:type="gramStart"/>
      <w:r w:rsidRPr="006A0BA6">
        <w:rPr>
          <w:rFonts w:cs="Arial"/>
        </w:rPr>
        <w:t>in order to</w:t>
      </w:r>
      <w:proofErr w:type="gramEnd"/>
      <w:r w:rsidRPr="006A0BA6">
        <w:rPr>
          <w:rFonts w:cs="Arial"/>
        </w:rPr>
        <w:t xml:space="preserve"> carry out any of its functions in relation to the assessment of submissions. </w:t>
      </w:r>
      <w:bookmarkEnd w:id="156"/>
    </w:p>
    <w:p w14:paraId="0F34551B" w14:textId="77777777" w:rsidR="00B62CE2" w:rsidRPr="00087373" w:rsidRDefault="00B62CE2" w:rsidP="00320615">
      <w:pPr>
        <w:pStyle w:val="Appendixheading2"/>
        <w:numPr>
          <w:ilvl w:val="0"/>
          <w:numId w:val="0"/>
        </w:numPr>
      </w:pPr>
    </w:p>
    <w:sectPr w:rsidR="00B62CE2" w:rsidRPr="00087373">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DB442" w14:textId="77777777" w:rsidR="00EC7E6F" w:rsidRDefault="00EC7E6F">
      <w:r>
        <w:separator/>
      </w:r>
    </w:p>
  </w:endnote>
  <w:endnote w:type="continuationSeparator" w:id="0">
    <w:p w14:paraId="6568F0E4" w14:textId="77777777" w:rsidR="00EC7E6F" w:rsidRDefault="00EC7E6F">
      <w:r>
        <w:continuationSeparator/>
      </w:r>
    </w:p>
  </w:endnote>
  <w:endnote w:type="continuationNotice" w:id="1">
    <w:p w14:paraId="2169B323" w14:textId="77777777" w:rsidR="00EC7E6F" w:rsidRDefault="00EC7E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55F5B" w14:textId="2352695A" w:rsidR="00F13895" w:rsidRDefault="00F13895"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794D">
      <w:rPr>
        <w:rStyle w:val="PageNumber"/>
        <w:noProof/>
      </w:rPr>
      <w:t>9</w:t>
    </w:r>
    <w:r>
      <w:rPr>
        <w:rStyle w:val="PageNumber"/>
      </w:rPr>
      <w:fldChar w:fldCharType="end"/>
    </w:r>
  </w:p>
  <w:p w14:paraId="15081A46" w14:textId="77777777" w:rsidR="00F13895" w:rsidRDefault="00F13895" w:rsidP="001068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DFF9" w14:textId="77777777" w:rsidR="00F13895" w:rsidRDefault="00F13895"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1F7A">
      <w:rPr>
        <w:rStyle w:val="PageNumber"/>
        <w:noProof/>
      </w:rPr>
      <w:t>93</w:t>
    </w:r>
    <w:r>
      <w:rPr>
        <w:rStyle w:val="PageNumber"/>
      </w:rPr>
      <w:fldChar w:fldCharType="end"/>
    </w:r>
  </w:p>
  <w:p w14:paraId="3AC1328B" w14:textId="49B96713" w:rsidR="00F13895" w:rsidRPr="00316D76" w:rsidRDefault="00F13895" w:rsidP="001068DD">
    <w:pPr>
      <w:pStyle w:val="Footer"/>
      <w:ind w:right="360"/>
      <w:rPr>
        <w:sz w:val="16"/>
      </w:rPr>
    </w:pPr>
    <w:r w:rsidRPr="00A47125">
      <w:rPr>
        <w:sz w:val="16"/>
      </w:rPr>
      <w:t>National Electricity Transmission System Security and Quality</w:t>
    </w:r>
    <w:r>
      <w:rPr>
        <w:sz w:val="16"/>
      </w:rPr>
      <w:t xml:space="preserve"> of Supply Standard, Version 2.</w:t>
    </w:r>
    <w:r w:rsidR="007B1EFA">
      <w:rPr>
        <w:sz w:val="16"/>
      </w:rPr>
      <w:t>5</w:t>
    </w:r>
    <w:r>
      <w:rPr>
        <w:sz w:val="16"/>
      </w:rPr>
      <w:t xml:space="preserve">, </w:t>
    </w:r>
    <w:r w:rsidR="007B2092">
      <w:rPr>
        <w:sz w:val="16"/>
      </w:rPr>
      <w:t>01</w:t>
    </w:r>
    <w:r w:rsidR="007B1EFA">
      <w:rPr>
        <w:sz w:val="16"/>
      </w:rPr>
      <w:t xml:space="preserve"> </w:t>
    </w:r>
    <w:r w:rsidR="007B2092">
      <w:rPr>
        <w:sz w:val="16"/>
      </w:rPr>
      <w:t>April</w:t>
    </w:r>
    <w:r w:rsidR="007B1EFA">
      <w:rPr>
        <w:sz w:val="16"/>
      </w:rPr>
      <w:t xml:space="preserve"> 202</w:t>
    </w:r>
    <w:r w:rsidR="007B2092">
      <w:rPr>
        <w:sz w:val="16"/>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72DE5" w14:textId="77777777" w:rsidR="00F13895" w:rsidRDefault="00F13895" w:rsidP="00D818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4AE5">
      <w:rPr>
        <w:rStyle w:val="PageNumber"/>
        <w:noProof/>
      </w:rPr>
      <w:t>18</w:t>
    </w:r>
    <w:r>
      <w:rPr>
        <w:rStyle w:val="PageNumber"/>
      </w:rPr>
      <w:fldChar w:fldCharType="end"/>
    </w:r>
  </w:p>
  <w:p w14:paraId="33D86C47" w14:textId="77777777" w:rsidR="00F13895" w:rsidRPr="00A47125" w:rsidRDefault="00F13895" w:rsidP="00A306B9">
    <w:pPr>
      <w:pStyle w:val="Footer"/>
      <w:ind w:right="360"/>
      <w:rPr>
        <w:sz w:val="16"/>
      </w:rPr>
    </w:pPr>
    <w:r w:rsidRPr="00A47125">
      <w:rPr>
        <w:sz w:val="16"/>
      </w:rPr>
      <w:t>National Electricity Transmission System Security and Quality of Supply Standard, Version 2.2, March 5</w:t>
    </w:r>
    <w:proofErr w:type="gramStart"/>
    <w:r w:rsidRPr="00A47125">
      <w:rPr>
        <w:sz w:val="16"/>
      </w:rPr>
      <w:t xml:space="preserve"> 2012</w:t>
    </w:r>
    <w:proofErr w:type="gramEnd"/>
    <w:r w:rsidRPr="00A47125">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2E01B" w14:textId="77777777" w:rsidR="00EC7E6F" w:rsidRDefault="00EC7E6F">
      <w:r>
        <w:separator/>
      </w:r>
    </w:p>
  </w:footnote>
  <w:footnote w:type="continuationSeparator" w:id="0">
    <w:p w14:paraId="5F52764D" w14:textId="77777777" w:rsidR="00EC7E6F" w:rsidRDefault="00EC7E6F">
      <w:r>
        <w:continuationSeparator/>
      </w:r>
    </w:p>
  </w:footnote>
  <w:footnote w:type="continuationNotice" w:id="1">
    <w:p w14:paraId="573CFBB6" w14:textId="77777777" w:rsidR="00EC7E6F" w:rsidRDefault="00EC7E6F"/>
  </w:footnote>
  <w:footnote w:id="2">
    <w:p w14:paraId="1DA6BF7B" w14:textId="77777777" w:rsidR="00F13895" w:rsidRDefault="00F13895" w:rsidP="002E13AC">
      <w:pPr>
        <w:pStyle w:val="FootnoteText"/>
        <w:ind w:left="426" w:hanging="426"/>
      </w:pPr>
      <w:r>
        <w:rPr>
          <w:rStyle w:val="FootnoteReference"/>
        </w:rPr>
        <w:t>Note</w:t>
      </w:r>
      <w:r>
        <w:t xml:space="preserve"> </w:t>
      </w:r>
      <w:r>
        <w:rPr>
          <w:rStyle w:val="FootnoteReference"/>
        </w:rPr>
        <w:footnoteRef/>
      </w:r>
      <w:r>
        <w:t xml:space="preserve"> </w:t>
      </w:r>
      <w:r>
        <w:rPr>
          <w:sz w:val="16"/>
        </w:rPr>
        <w:t xml:space="preserve">The planned outage may be of a transmission </w:t>
      </w:r>
      <w:r w:rsidRPr="007A31DD">
        <w:rPr>
          <w:sz w:val="16"/>
        </w:rPr>
        <w:t>circuit, generation circuit, generating</w:t>
      </w:r>
      <w:r>
        <w:rPr>
          <w:sz w:val="16"/>
        </w:rPr>
        <w:t xml:space="preserve"> unit, reactive compensator or other reactive power provider</w:t>
      </w:r>
    </w:p>
  </w:footnote>
  <w:footnote w:id="3">
    <w:p w14:paraId="210CA143"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The group demand may be lost for up to 60 seconds if this leads to significant economies</w:t>
      </w:r>
    </w:p>
  </w:footnote>
  <w:footnote w:id="4">
    <w:p w14:paraId="7C934291"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Up to 60MW may be lost for up to 60 seconds if this leads to significant economies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0C15"/>
    <w:multiLevelType w:val="singleLevel"/>
    <w:tmpl w:val="D7DCA9F6"/>
    <w:lvl w:ilvl="0">
      <w:numFmt w:val="bullet"/>
      <w:lvlText w:val="-"/>
      <w:lvlJc w:val="left"/>
      <w:pPr>
        <w:tabs>
          <w:tab w:val="num" w:pos="720"/>
        </w:tabs>
        <w:ind w:left="720" w:hanging="363"/>
      </w:pPr>
      <w:rPr>
        <w:rFonts w:hint="default"/>
      </w:rPr>
    </w:lvl>
  </w:abstractNum>
  <w:abstractNum w:abstractNumId="1" w15:restartNumberingAfterBreak="0">
    <w:nsid w:val="061F02EF"/>
    <w:multiLevelType w:val="hybridMultilevel"/>
    <w:tmpl w:val="56209DB6"/>
    <w:lvl w:ilvl="0" w:tplc="C87AA07A">
      <w:start w:val="1"/>
      <w:numFmt w:val="bullet"/>
      <w:lvlText w:val=""/>
      <w:lvlJc w:val="left"/>
      <w:pPr>
        <w:ind w:left="720" w:hanging="360"/>
      </w:pPr>
      <w:rPr>
        <w:rFonts w:ascii="Symbol" w:hAnsi="Symbol"/>
      </w:rPr>
    </w:lvl>
    <w:lvl w:ilvl="1" w:tplc="D02A72B6">
      <w:start w:val="1"/>
      <w:numFmt w:val="bullet"/>
      <w:lvlText w:val=""/>
      <w:lvlJc w:val="left"/>
      <w:pPr>
        <w:ind w:left="720" w:hanging="360"/>
      </w:pPr>
      <w:rPr>
        <w:rFonts w:ascii="Symbol" w:hAnsi="Symbol"/>
      </w:rPr>
    </w:lvl>
    <w:lvl w:ilvl="2" w:tplc="16FC289C">
      <w:start w:val="1"/>
      <w:numFmt w:val="bullet"/>
      <w:lvlText w:val=""/>
      <w:lvlJc w:val="left"/>
      <w:pPr>
        <w:ind w:left="720" w:hanging="360"/>
      </w:pPr>
      <w:rPr>
        <w:rFonts w:ascii="Symbol" w:hAnsi="Symbol"/>
      </w:rPr>
    </w:lvl>
    <w:lvl w:ilvl="3" w:tplc="2FEE39B2">
      <w:start w:val="1"/>
      <w:numFmt w:val="bullet"/>
      <w:lvlText w:val=""/>
      <w:lvlJc w:val="left"/>
      <w:pPr>
        <w:ind w:left="720" w:hanging="360"/>
      </w:pPr>
      <w:rPr>
        <w:rFonts w:ascii="Symbol" w:hAnsi="Symbol"/>
      </w:rPr>
    </w:lvl>
    <w:lvl w:ilvl="4" w:tplc="DAD81A7E">
      <w:start w:val="1"/>
      <w:numFmt w:val="bullet"/>
      <w:lvlText w:val=""/>
      <w:lvlJc w:val="left"/>
      <w:pPr>
        <w:ind w:left="720" w:hanging="360"/>
      </w:pPr>
      <w:rPr>
        <w:rFonts w:ascii="Symbol" w:hAnsi="Symbol"/>
      </w:rPr>
    </w:lvl>
    <w:lvl w:ilvl="5" w:tplc="998AA8B8">
      <w:start w:val="1"/>
      <w:numFmt w:val="bullet"/>
      <w:lvlText w:val=""/>
      <w:lvlJc w:val="left"/>
      <w:pPr>
        <w:ind w:left="720" w:hanging="360"/>
      </w:pPr>
      <w:rPr>
        <w:rFonts w:ascii="Symbol" w:hAnsi="Symbol"/>
      </w:rPr>
    </w:lvl>
    <w:lvl w:ilvl="6" w:tplc="3E3021C4">
      <w:start w:val="1"/>
      <w:numFmt w:val="bullet"/>
      <w:lvlText w:val=""/>
      <w:lvlJc w:val="left"/>
      <w:pPr>
        <w:ind w:left="720" w:hanging="360"/>
      </w:pPr>
      <w:rPr>
        <w:rFonts w:ascii="Symbol" w:hAnsi="Symbol"/>
      </w:rPr>
    </w:lvl>
    <w:lvl w:ilvl="7" w:tplc="E6560C84">
      <w:start w:val="1"/>
      <w:numFmt w:val="bullet"/>
      <w:lvlText w:val=""/>
      <w:lvlJc w:val="left"/>
      <w:pPr>
        <w:ind w:left="720" w:hanging="360"/>
      </w:pPr>
      <w:rPr>
        <w:rFonts w:ascii="Symbol" w:hAnsi="Symbol"/>
      </w:rPr>
    </w:lvl>
    <w:lvl w:ilvl="8" w:tplc="82D0CFFE">
      <w:start w:val="1"/>
      <w:numFmt w:val="bullet"/>
      <w:lvlText w:val=""/>
      <w:lvlJc w:val="left"/>
      <w:pPr>
        <w:ind w:left="720" w:hanging="360"/>
      </w:pPr>
      <w:rPr>
        <w:rFonts w:ascii="Symbol" w:hAnsi="Symbol"/>
      </w:rPr>
    </w:lvl>
  </w:abstractNum>
  <w:abstractNum w:abstractNumId="2" w15:restartNumberingAfterBreak="0">
    <w:nsid w:val="069105EB"/>
    <w:multiLevelType w:val="hybridMultilevel"/>
    <w:tmpl w:val="93022C46"/>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545D98"/>
    <w:multiLevelType w:val="hybridMultilevel"/>
    <w:tmpl w:val="9A423FCA"/>
    <w:lvl w:ilvl="0" w:tplc="EF9E17B6">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803124A"/>
    <w:multiLevelType w:val="multilevel"/>
    <w:tmpl w:val="6BC4AB52"/>
    <w:lvl w:ilvl="0">
      <w:start w:val="7"/>
      <w:numFmt w:val="decimal"/>
      <w:lvlText w:val="%1"/>
      <w:lvlJc w:val="left"/>
      <w:pPr>
        <w:tabs>
          <w:tab w:val="num" w:pos="615"/>
        </w:tabs>
        <w:ind w:left="615" w:hanging="615"/>
      </w:pPr>
      <w:rPr>
        <w:rFonts w:hint="default"/>
      </w:rPr>
    </w:lvl>
    <w:lvl w:ilvl="1">
      <w:start w:val="21"/>
      <w:numFmt w:val="decimal"/>
      <w:lvlText w:val="%1.%2"/>
      <w:lvlJc w:val="left"/>
      <w:pPr>
        <w:tabs>
          <w:tab w:val="num" w:pos="615"/>
        </w:tabs>
        <w:ind w:left="61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8317834"/>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7A6416"/>
    <w:multiLevelType w:val="hybridMultilevel"/>
    <w:tmpl w:val="AE628964"/>
    <w:lvl w:ilvl="0" w:tplc="18D40146">
      <w:start w:val="1"/>
      <w:numFmt w:val="decimal"/>
      <w:lvlText w:val="%1."/>
      <w:lvlJc w:val="left"/>
      <w:pPr>
        <w:tabs>
          <w:tab w:val="num" w:pos="720"/>
        </w:tabs>
        <w:ind w:left="720" w:hanging="360"/>
      </w:pPr>
    </w:lvl>
    <w:lvl w:ilvl="1" w:tplc="36689C06">
      <w:start w:val="1"/>
      <w:numFmt w:val="lowerLetter"/>
      <w:lvlText w:val="(%2)"/>
      <w:lvlJc w:val="left"/>
      <w:pPr>
        <w:tabs>
          <w:tab w:val="num" w:pos="360"/>
        </w:tabs>
        <w:ind w:left="0" w:firstLine="0"/>
      </w:pPr>
      <w:rPr>
        <w:rFonts w:hint="default"/>
      </w:rPr>
    </w:lvl>
    <w:lvl w:ilvl="2" w:tplc="26FE4194" w:tentative="1">
      <w:start w:val="1"/>
      <w:numFmt w:val="lowerRoman"/>
      <w:lvlText w:val="%3."/>
      <w:lvlJc w:val="right"/>
      <w:pPr>
        <w:tabs>
          <w:tab w:val="num" w:pos="2160"/>
        </w:tabs>
        <w:ind w:left="2160" w:hanging="180"/>
      </w:pPr>
    </w:lvl>
    <w:lvl w:ilvl="3" w:tplc="3DA2CD3A" w:tentative="1">
      <w:start w:val="1"/>
      <w:numFmt w:val="decimal"/>
      <w:lvlText w:val="%4."/>
      <w:lvlJc w:val="left"/>
      <w:pPr>
        <w:tabs>
          <w:tab w:val="num" w:pos="2880"/>
        </w:tabs>
        <w:ind w:left="2880" w:hanging="360"/>
      </w:pPr>
    </w:lvl>
    <w:lvl w:ilvl="4" w:tplc="A81CC022" w:tentative="1">
      <w:start w:val="1"/>
      <w:numFmt w:val="lowerLetter"/>
      <w:lvlText w:val="%5."/>
      <w:lvlJc w:val="left"/>
      <w:pPr>
        <w:tabs>
          <w:tab w:val="num" w:pos="3600"/>
        </w:tabs>
        <w:ind w:left="3600" w:hanging="360"/>
      </w:pPr>
    </w:lvl>
    <w:lvl w:ilvl="5" w:tplc="894EFFD2" w:tentative="1">
      <w:start w:val="1"/>
      <w:numFmt w:val="lowerRoman"/>
      <w:lvlText w:val="%6."/>
      <w:lvlJc w:val="right"/>
      <w:pPr>
        <w:tabs>
          <w:tab w:val="num" w:pos="4320"/>
        </w:tabs>
        <w:ind w:left="4320" w:hanging="180"/>
      </w:pPr>
    </w:lvl>
    <w:lvl w:ilvl="6" w:tplc="E61409C4" w:tentative="1">
      <w:start w:val="1"/>
      <w:numFmt w:val="decimal"/>
      <w:lvlText w:val="%7."/>
      <w:lvlJc w:val="left"/>
      <w:pPr>
        <w:tabs>
          <w:tab w:val="num" w:pos="5040"/>
        </w:tabs>
        <w:ind w:left="5040" w:hanging="360"/>
      </w:pPr>
    </w:lvl>
    <w:lvl w:ilvl="7" w:tplc="E4C85D8E" w:tentative="1">
      <w:start w:val="1"/>
      <w:numFmt w:val="lowerLetter"/>
      <w:lvlText w:val="%8."/>
      <w:lvlJc w:val="left"/>
      <w:pPr>
        <w:tabs>
          <w:tab w:val="num" w:pos="5760"/>
        </w:tabs>
        <w:ind w:left="5760" w:hanging="360"/>
      </w:pPr>
    </w:lvl>
    <w:lvl w:ilvl="8" w:tplc="A7641A68" w:tentative="1">
      <w:start w:val="1"/>
      <w:numFmt w:val="lowerRoman"/>
      <w:lvlText w:val="%9."/>
      <w:lvlJc w:val="right"/>
      <w:pPr>
        <w:tabs>
          <w:tab w:val="num" w:pos="6480"/>
        </w:tabs>
        <w:ind w:left="6480" w:hanging="180"/>
      </w:pPr>
    </w:lvl>
  </w:abstractNum>
  <w:abstractNum w:abstractNumId="7" w15:restartNumberingAfterBreak="0">
    <w:nsid w:val="0A0A6261"/>
    <w:multiLevelType w:val="multilevel"/>
    <w:tmpl w:val="BA4A5622"/>
    <w:lvl w:ilvl="0">
      <w:start w:val="1"/>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472123"/>
    <w:multiLevelType w:val="hybridMultilevel"/>
    <w:tmpl w:val="4FACCE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0E0801F7"/>
    <w:multiLevelType w:val="multilevel"/>
    <w:tmpl w:val="0826014A"/>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11" w15:restartNumberingAfterBreak="0">
    <w:nsid w:val="0E811DD5"/>
    <w:multiLevelType w:val="multilevel"/>
    <w:tmpl w:val="5978C9A2"/>
    <w:lvl w:ilvl="0">
      <w:start w:val="7"/>
      <w:numFmt w:val="decimal"/>
      <w:lvlText w:val="%1"/>
      <w:lvlJc w:val="left"/>
      <w:pPr>
        <w:tabs>
          <w:tab w:val="num" w:pos="795"/>
        </w:tabs>
        <w:ind w:left="795" w:hanging="795"/>
      </w:pPr>
      <w:rPr>
        <w:rFonts w:hint="default"/>
      </w:rPr>
    </w:lvl>
    <w:lvl w:ilvl="1">
      <w:start w:val="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ED826E2"/>
    <w:multiLevelType w:val="hybridMultilevel"/>
    <w:tmpl w:val="D40C5C12"/>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ED601D"/>
    <w:multiLevelType w:val="hybridMultilevel"/>
    <w:tmpl w:val="178CD774"/>
    <w:lvl w:ilvl="0" w:tplc="34FCFC70">
      <w:start w:val="1"/>
      <w:numFmt w:val="decimal"/>
      <w:pStyle w:val="ParagraphNumbering"/>
      <w:lvlText w:val="1.%1"/>
      <w:lvlJc w:val="left"/>
      <w:pPr>
        <w:tabs>
          <w:tab w:val="num" w:pos="1174"/>
        </w:tabs>
        <w:ind w:left="1174" w:hanging="454"/>
      </w:pPr>
      <w:rPr>
        <w:rFonts w:hint="default"/>
        <w:b w:val="0"/>
        <w:i w:val="0"/>
      </w:rPr>
    </w:lvl>
    <w:lvl w:ilvl="1" w:tplc="F59ADFE0">
      <w:start w:val="1"/>
      <w:numFmt w:val="decimal"/>
      <w:lvlText w:val="2.%2"/>
      <w:lvlJc w:val="left"/>
      <w:pPr>
        <w:tabs>
          <w:tab w:val="num" w:pos="1534"/>
        </w:tabs>
        <w:ind w:left="1534" w:hanging="454"/>
      </w:pPr>
      <w:rPr>
        <w:rFonts w:hint="default"/>
        <w:b w:val="0"/>
        <w:i w:val="0"/>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6DA522F"/>
    <w:multiLevelType w:val="hybridMultilevel"/>
    <w:tmpl w:val="B99E86E0"/>
    <w:lvl w:ilvl="0" w:tplc="A1B4299E">
      <w:start w:val="1"/>
      <w:numFmt w:val="decimal"/>
      <w:pStyle w:val="plainnumbered"/>
      <w:lvlText w:val="%1."/>
      <w:lvlJc w:val="left"/>
      <w:pPr>
        <w:tabs>
          <w:tab w:val="num" w:pos="360"/>
        </w:tabs>
        <w:ind w:left="360" w:hanging="360"/>
      </w:pPr>
      <w:rPr>
        <w:rFonts w:hint="default"/>
        <w:sz w:val="24"/>
        <w:szCs w:val="24"/>
      </w:rPr>
    </w:lvl>
    <w:lvl w:ilvl="1" w:tplc="F3D4AAF6">
      <w:start w:val="1"/>
      <w:numFmt w:val="bullet"/>
      <w:lvlText w:val=""/>
      <w:lvlJc w:val="left"/>
      <w:pPr>
        <w:tabs>
          <w:tab w:val="num" w:pos="1083"/>
        </w:tabs>
        <w:ind w:left="1083" w:hanging="360"/>
      </w:pPr>
      <w:rPr>
        <w:rFonts w:ascii="Symbol" w:hAnsi="Symbol" w:hint="default"/>
        <w:sz w:val="20"/>
        <w:szCs w:val="20"/>
      </w:rPr>
    </w:lvl>
    <w:lvl w:ilvl="2" w:tplc="0809001B">
      <w:start w:val="1"/>
      <w:numFmt w:val="lowerRoman"/>
      <w:lvlText w:val="%3."/>
      <w:lvlJc w:val="right"/>
      <w:pPr>
        <w:tabs>
          <w:tab w:val="num" w:pos="1803"/>
        </w:tabs>
        <w:ind w:left="1803" w:hanging="180"/>
      </w:pPr>
    </w:lvl>
    <w:lvl w:ilvl="3" w:tplc="0809000F" w:tentative="1">
      <w:start w:val="1"/>
      <w:numFmt w:val="decimal"/>
      <w:lvlText w:val="%4."/>
      <w:lvlJc w:val="left"/>
      <w:pPr>
        <w:tabs>
          <w:tab w:val="num" w:pos="2523"/>
        </w:tabs>
        <w:ind w:left="2523" w:hanging="360"/>
      </w:pPr>
    </w:lvl>
    <w:lvl w:ilvl="4" w:tplc="08090019" w:tentative="1">
      <w:start w:val="1"/>
      <w:numFmt w:val="lowerLetter"/>
      <w:lvlText w:val="%5."/>
      <w:lvlJc w:val="left"/>
      <w:pPr>
        <w:tabs>
          <w:tab w:val="num" w:pos="3243"/>
        </w:tabs>
        <w:ind w:left="3243" w:hanging="360"/>
      </w:pPr>
    </w:lvl>
    <w:lvl w:ilvl="5" w:tplc="0809001B" w:tentative="1">
      <w:start w:val="1"/>
      <w:numFmt w:val="lowerRoman"/>
      <w:lvlText w:val="%6."/>
      <w:lvlJc w:val="right"/>
      <w:pPr>
        <w:tabs>
          <w:tab w:val="num" w:pos="3963"/>
        </w:tabs>
        <w:ind w:left="3963" w:hanging="180"/>
      </w:pPr>
    </w:lvl>
    <w:lvl w:ilvl="6" w:tplc="0809000F" w:tentative="1">
      <w:start w:val="1"/>
      <w:numFmt w:val="decimal"/>
      <w:lvlText w:val="%7."/>
      <w:lvlJc w:val="left"/>
      <w:pPr>
        <w:tabs>
          <w:tab w:val="num" w:pos="4683"/>
        </w:tabs>
        <w:ind w:left="4683" w:hanging="360"/>
      </w:pPr>
    </w:lvl>
    <w:lvl w:ilvl="7" w:tplc="08090019" w:tentative="1">
      <w:start w:val="1"/>
      <w:numFmt w:val="lowerLetter"/>
      <w:lvlText w:val="%8."/>
      <w:lvlJc w:val="left"/>
      <w:pPr>
        <w:tabs>
          <w:tab w:val="num" w:pos="5403"/>
        </w:tabs>
        <w:ind w:left="5403" w:hanging="360"/>
      </w:pPr>
    </w:lvl>
    <w:lvl w:ilvl="8" w:tplc="0809001B" w:tentative="1">
      <w:start w:val="1"/>
      <w:numFmt w:val="lowerRoman"/>
      <w:lvlText w:val="%9."/>
      <w:lvlJc w:val="right"/>
      <w:pPr>
        <w:tabs>
          <w:tab w:val="num" w:pos="6123"/>
        </w:tabs>
        <w:ind w:left="6123" w:hanging="180"/>
      </w:pPr>
    </w:lvl>
  </w:abstractNum>
  <w:abstractNum w:abstractNumId="15" w15:restartNumberingAfterBreak="0">
    <w:nsid w:val="19934C5C"/>
    <w:multiLevelType w:val="hybridMultilevel"/>
    <w:tmpl w:val="8752C1E8"/>
    <w:lvl w:ilvl="0" w:tplc="2702E1FA">
      <w:start w:val="1"/>
      <w:numFmt w:val="bullet"/>
      <w:pStyle w:val="Bullet1"/>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54056E"/>
    <w:multiLevelType w:val="multilevel"/>
    <w:tmpl w:val="D4C05282"/>
    <w:lvl w:ilvl="0">
      <w:start w:val="1"/>
      <w:numFmt w:val="decimal"/>
      <w:lvlText w:val="%1."/>
      <w:lvlJc w:val="left"/>
      <w:pPr>
        <w:tabs>
          <w:tab w:val="num" w:pos="360"/>
        </w:tabs>
        <w:ind w:left="360" w:hanging="360"/>
      </w:pPr>
    </w:lvl>
    <w:lvl w:ilvl="1">
      <w:start w:val="1"/>
      <w:numFmt w:val="lowerRoman"/>
      <w:lvlText w:val="(%2)"/>
      <w:lvlJc w:val="left"/>
      <w:pPr>
        <w:ind w:left="1800" w:hanging="360"/>
      </w:pPr>
      <w:rPr>
        <w:rFonts w:ascii="Arial" w:eastAsia="Times New Roman" w:hAnsi="Arial" w:cs="Arial"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7" w15:restartNumberingAfterBreak="0">
    <w:nsid w:val="20F934E4"/>
    <w:multiLevelType w:val="hybridMultilevel"/>
    <w:tmpl w:val="8536E144"/>
    <w:lvl w:ilvl="0" w:tplc="88B63298">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1A86BFA"/>
    <w:multiLevelType w:val="multilevel"/>
    <w:tmpl w:val="C6927574"/>
    <w:lvl w:ilvl="0">
      <w:start w:val="6"/>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b w:val="0"/>
        <w:sz w:val="20"/>
        <w:szCs w:val="20"/>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9" w15:restartNumberingAfterBreak="0">
    <w:nsid w:val="249D4FC6"/>
    <w:multiLevelType w:val="singleLevel"/>
    <w:tmpl w:val="C12A0F8A"/>
    <w:lvl w:ilvl="0">
      <w:start w:val="1"/>
      <w:numFmt w:val="lowerLetter"/>
      <w:lvlText w:val="(%1)"/>
      <w:lvlJc w:val="left"/>
      <w:pPr>
        <w:tabs>
          <w:tab w:val="num" w:pos="360"/>
        </w:tabs>
        <w:ind w:left="0" w:firstLine="0"/>
      </w:pPr>
      <w:rPr>
        <w:rFonts w:hint="default"/>
      </w:rPr>
    </w:lvl>
  </w:abstractNum>
  <w:abstractNum w:abstractNumId="20" w15:restartNumberingAfterBreak="0">
    <w:nsid w:val="250E30C9"/>
    <w:multiLevelType w:val="multilevel"/>
    <w:tmpl w:val="7E1ED650"/>
    <w:lvl w:ilvl="0">
      <w:start w:val="8"/>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1" w15:restartNumberingAfterBreak="0">
    <w:nsid w:val="286E3FEE"/>
    <w:multiLevelType w:val="multilevel"/>
    <w:tmpl w:val="E064F5BE"/>
    <w:lvl w:ilvl="0">
      <w:start w:val="6"/>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2520"/>
        </w:tabs>
        <w:ind w:left="1224" w:hanging="504"/>
      </w:pPr>
      <w:rPr>
        <w:rFonts w:hint="default"/>
        <w:color w:val="auto"/>
      </w:rPr>
    </w:lvl>
    <w:lvl w:ilvl="3">
      <w:start w:val="1"/>
      <w:numFmt w:val="decimal"/>
      <w:lvlText w:val="%1.%2.%3.%4."/>
      <w:lvlJc w:val="left"/>
      <w:pPr>
        <w:tabs>
          <w:tab w:val="num" w:pos="3240"/>
        </w:tabs>
        <w:ind w:left="1728" w:hanging="648"/>
      </w:pPr>
      <w:rPr>
        <w:rFonts w:hint="default"/>
        <w:i w:val="0"/>
        <w:color w:val="auto"/>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22" w15:restartNumberingAfterBreak="0">
    <w:nsid w:val="28D06D0D"/>
    <w:multiLevelType w:val="hybridMultilevel"/>
    <w:tmpl w:val="BCE06256"/>
    <w:lvl w:ilvl="0" w:tplc="D27A25B0">
      <w:start w:val="1"/>
      <w:numFmt w:val="decimal"/>
      <w:lvlText w:val="%1."/>
      <w:lvlJc w:val="left"/>
      <w:pPr>
        <w:ind w:left="720" w:hanging="360"/>
      </w:pPr>
    </w:lvl>
    <w:lvl w:ilvl="1" w:tplc="311C80C8">
      <w:start w:val="1"/>
      <w:numFmt w:val="decimal"/>
      <w:lvlText w:val="%2."/>
      <w:lvlJc w:val="left"/>
      <w:pPr>
        <w:ind w:left="720" w:hanging="360"/>
      </w:pPr>
    </w:lvl>
    <w:lvl w:ilvl="2" w:tplc="12D4B472">
      <w:start w:val="1"/>
      <w:numFmt w:val="decimal"/>
      <w:lvlText w:val="%3."/>
      <w:lvlJc w:val="left"/>
      <w:pPr>
        <w:ind w:left="720" w:hanging="360"/>
      </w:pPr>
    </w:lvl>
    <w:lvl w:ilvl="3" w:tplc="F47CF3FC">
      <w:start w:val="1"/>
      <w:numFmt w:val="decimal"/>
      <w:lvlText w:val="%4."/>
      <w:lvlJc w:val="left"/>
      <w:pPr>
        <w:ind w:left="720" w:hanging="360"/>
      </w:pPr>
    </w:lvl>
    <w:lvl w:ilvl="4" w:tplc="D3645CE4">
      <w:start w:val="1"/>
      <w:numFmt w:val="decimal"/>
      <w:lvlText w:val="%5."/>
      <w:lvlJc w:val="left"/>
      <w:pPr>
        <w:ind w:left="720" w:hanging="360"/>
      </w:pPr>
    </w:lvl>
    <w:lvl w:ilvl="5" w:tplc="2F9255EC">
      <w:start w:val="1"/>
      <w:numFmt w:val="decimal"/>
      <w:lvlText w:val="%6."/>
      <w:lvlJc w:val="left"/>
      <w:pPr>
        <w:ind w:left="720" w:hanging="360"/>
      </w:pPr>
    </w:lvl>
    <w:lvl w:ilvl="6" w:tplc="8E9EB742">
      <w:start w:val="1"/>
      <w:numFmt w:val="decimal"/>
      <w:lvlText w:val="%7."/>
      <w:lvlJc w:val="left"/>
      <w:pPr>
        <w:ind w:left="720" w:hanging="360"/>
      </w:pPr>
    </w:lvl>
    <w:lvl w:ilvl="7" w:tplc="F9E0A438">
      <w:start w:val="1"/>
      <w:numFmt w:val="decimal"/>
      <w:lvlText w:val="%8."/>
      <w:lvlJc w:val="left"/>
      <w:pPr>
        <w:ind w:left="720" w:hanging="360"/>
      </w:pPr>
    </w:lvl>
    <w:lvl w:ilvl="8" w:tplc="83CA5B7A">
      <w:start w:val="1"/>
      <w:numFmt w:val="decimal"/>
      <w:lvlText w:val="%9."/>
      <w:lvlJc w:val="left"/>
      <w:pPr>
        <w:ind w:left="720" w:hanging="360"/>
      </w:pPr>
    </w:lvl>
  </w:abstractNum>
  <w:abstractNum w:abstractNumId="23" w15:restartNumberingAfterBreak="0">
    <w:nsid w:val="28EF186B"/>
    <w:multiLevelType w:val="multilevel"/>
    <w:tmpl w:val="09B22B7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14"/>
        </w:tabs>
        <w:ind w:left="714" w:hanging="360"/>
      </w:pPr>
      <w:rPr>
        <w:rFonts w:hint="default"/>
      </w:rPr>
    </w:lvl>
    <w:lvl w:ilvl="2">
      <w:start w:val="1"/>
      <w:numFmt w:val="decimal"/>
      <w:lvlText w:val="%1.%2.%3"/>
      <w:lvlJc w:val="left"/>
      <w:pPr>
        <w:tabs>
          <w:tab w:val="num" w:pos="1571"/>
        </w:tabs>
        <w:ind w:left="1571"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4" w15:restartNumberingAfterBreak="0">
    <w:nsid w:val="2A246FD1"/>
    <w:multiLevelType w:val="singleLevel"/>
    <w:tmpl w:val="DE7E1078"/>
    <w:lvl w:ilvl="0">
      <w:start w:val="1"/>
      <w:numFmt w:val="lowerRoman"/>
      <w:lvlText w:val="%1)"/>
      <w:lvlJc w:val="left"/>
      <w:pPr>
        <w:tabs>
          <w:tab w:val="num" w:pos="720"/>
        </w:tabs>
        <w:ind w:left="720" w:hanging="720"/>
      </w:pPr>
      <w:rPr>
        <w:rFonts w:hint="default"/>
        <w:i w:val="0"/>
      </w:rPr>
    </w:lvl>
  </w:abstractNum>
  <w:abstractNum w:abstractNumId="25" w15:restartNumberingAfterBreak="0">
    <w:nsid w:val="2ADF6EAD"/>
    <w:multiLevelType w:val="hybridMultilevel"/>
    <w:tmpl w:val="538EFED2"/>
    <w:lvl w:ilvl="0" w:tplc="BB1CDBC8">
      <w:start w:val="1"/>
      <w:numFmt w:val="lowerRoman"/>
      <w:lvlText w:val="%1)"/>
      <w:lvlJc w:val="left"/>
      <w:pPr>
        <w:tabs>
          <w:tab w:val="num" w:pos="1260"/>
        </w:tabs>
        <w:ind w:left="126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BD07B73"/>
    <w:multiLevelType w:val="hybridMultilevel"/>
    <w:tmpl w:val="19A411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317470C7"/>
    <w:multiLevelType w:val="hybridMultilevel"/>
    <w:tmpl w:val="C8DC5534"/>
    <w:lvl w:ilvl="0" w:tplc="2262878C">
      <w:start w:val="1"/>
      <w:numFmt w:val="decimal"/>
      <w:lvlText w:val="%1."/>
      <w:lvlJc w:val="left"/>
      <w:pPr>
        <w:ind w:left="720" w:hanging="360"/>
      </w:pPr>
    </w:lvl>
    <w:lvl w:ilvl="1" w:tplc="996A0E16">
      <w:start w:val="1"/>
      <w:numFmt w:val="decimal"/>
      <w:lvlText w:val="%2."/>
      <w:lvlJc w:val="left"/>
      <w:pPr>
        <w:ind w:left="720" w:hanging="360"/>
      </w:pPr>
    </w:lvl>
    <w:lvl w:ilvl="2" w:tplc="CEAE5E1E">
      <w:start w:val="1"/>
      <w:numFmt w:val="decimal"/>
      <w:lvlText w:val="%3."/>
      <w:lvlJc w:val="left"/>
      <w:pPr>
        <w:ind w:left="720" w:hanging="360"/>
      </w:pPr>
    </w:lvl>
    <w:lvl w:ilvl="3" w:tplc="2B38889A">
      <w:start w:val="1"/>
      <w:numFmt w:val="decimal"/>
      <w:lvlText w:val="%4."/>
      <w:lvlJc w:val="left"/>
      <w:pPr>
        <w:ind w:left="720" w:hanging="360"/>
      </w:pPr>
    </w:lvl>
    <w:lvl w:ilvl="4" w:tplc="204EB44E">
      <w:start w:val="1"/>
      <w:numFmt w:val="decimal"/>
      <w:lvlText w:val="%5."/>
      <w:lvlJc w:val="left"/>
      <w:pPr>
        <w:ind w:left="720" w:hanging="360"/>
      </w:pPr>
    </w:lvl>
    <w:lvl w:ilvl="5" w:tplc="BC48D13A">
      <w:start w:val="1"/>
      <w:numFmt w:val="decimal"/>
      <w:lvlText w:val="%6."/>
      <w:lvlJc w:val="left"/>
      <w:pPr>
        <w:ind w:left="720" w:hanging="360"/>
      </w:pPr>
    </w:lvl>
    <w:lvl w:ilvl="6" w:tplc="242C383A">
      <w:start w:val="1"/>
      <w:numFmt w:val="decimal"/>
      <w:lvlText w:val="%7."/>
      <w:lvlJc w:val="left"/>
      <w:pPr>
        <w:ind w:left="720" w:hanging="360"/>
      </w:pPr>
    </w:lvl>
    <w:lvl w:ilvl="7" w:tplc="80FE0458">
      <w:start w:val="1"/>
      <w:numFmt w:val="decimal"/>
      <w:lvlText w:val="%8."/>
      <w:lvlJc w:val="left"/>
      <w:pPr>
        <w:ind w:left="720" w:hanging="360"/>
      </w:pPr>
    </w:lvl>
    <w:lvl w:ilvl="8" w:tplc="19FE9B0C">
      <w:start w:val="1"/>
      <w:numFmt w:val="decimal"/>
      <w:lvlText w:val="%9."/>
      <w:lvlJc w:val="left"/>
      <w:pPr>
        <w:ind w:left="720" w:hanging="360"/>
      </w:pPr>
    </w:lvl>
  </w:abstractNum>
  <w:abstractNum w:abstractNumId="28" w15:restartNumberingAfterBreak="0">
    <w:nsid w:val="31AA7BA4"/>
    <w:multiLevelType w:val="multilevel"/>
    <w:tmpl w:val="D5BE5338"/>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4.17.%3.1"/>
      <w:lvlJc w:val="left"/>
      <w:pPr>
        <w:ind w:left="1429" w:hanging="720"/>
      </w:pPr>
      <w:rPr>
        <w:rFonts w:ascii="Arial" w:hAnsi="Arial" w:hint="default"/>
        <w:b w:val="0"/>
        <w:i w:val="0"/>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6BF0672"/>
    <w:multiLevelType w:val="multilevel"/>
    <w:tmpl w:val="FF96AAC8"/>
    <w:lvl w:ilvl="0">
      <w:start w:val="8"/>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0" w15:restartNumberingAfterBreak="0">
    <w:nsid w:val="374F187A"/>
    <w:multiLevelType w:val="hybridMultilevel"/>
    <w:tmpl w:val="A0A0C334"/>
    <w:lvl w:ilvl="0" w:tplc="4C6EAF84">
      <w:start w:val="6"/>
      <w:numFmt w:val="decimal"/>
      <w:lvlText w:val="%1."/>
      <w:lvlJc w:val="left"/>
      <w:pPr>
        <w:tabs>
          <w:tab w:val="num" w:pos="360"/>
        </w:tabs>
        <w:ind w:left="360" w:hanging="36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851307A"/>
    <w:multiLevelType w:val="multilevel"/>
    <w:tmpl w:val="373A30A4"/>
    <w:lvl w:ilvl="0">
      <w:start w:val="3"/>
      <w:numFmt w:val="decimal"/>
      <w:lvlText w:val="%1"/>
      <w:lvlJc w:val="left"/>
      <w:pPr>
        <w:tabs>
          <w:tab w:val="num" w:pos="855"/>
        </w:tabs>
        <w:ind w:left="855" w:hanging="855"/>
      </w:pPr>
      <w:rPr>
        <w:rFonts w:hint="default"/>
      </w:rPr>
    </w:lvl>
    <w:lvl w:ilvl="1">
      <w:start w:val="3"/>
      <w:numFmt w:val="decimal"/>
      <w:lvlText w:val="%1.%2"/>
      <w:lvlJc w:val="left"/>
      <w:pPr>
        <w:tabs>
          <w:tab w:val="num" w:pos="1209"/>
        </w:tabs>
        <w:ind w:left="1209" w:hanging="855"/>
      </w:pPr>
      <w:rPr>
        <w:rFonts w:hint="default"/>
      </w:rPr>
    </w:lvl>
    <w:lvl w:ilvl="2">
      <w:start w:val="1"/>
      <w:numFmt w:val="decimal"/>
      <w:lvlText w:val="%1.%2.%3"/>
      <w:lvlJc w:val="left"/>
      <w:pPr>
        <w:tabs>
          <w:tab w:val="num" w:pos="1563"/>
        </w:tabs>
        <w:ind w:left="1563" w:hanging="855"/>
      </w:pPr>
      <w:rPr>
        <w:rFonts w:hint="default"/>
        <w:i w:val="0"/>
      </w:rPr>
    </w:lvl>
    <w:lvl w:ilvl="3">
      <w:start w:val="1"/>
      <w:numFmt w:val="decimal"/>
      <w:lvlText w:val="%1.%2.%3.%4"/>
      <w:lvlJc w:val="left"/>
      <w:pPr>
        <w:tabs>
          <w:tab w:val="num" w:pos="2356"/>
        </w:tabs>
        <w:ind w:left="2356"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32" w15:restartNumberingAfterBreak="0">
    <w:nsid w:val="385A0B36"/>
    <w:multiLevelType w:val="hybridMultilevel"/>
    <w:tmpl w:val="99E43BEE"/>
    <w:lvl w:ilvl="0" w:tplc="76A4D448">
      <w:start w:val="1"/>
      <w:numFmt w:val="decimal"/>
      <w:lvlText w:val="8.%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42CE1374"/>
    <w:multiLevelType w:val="singleLevel"/>
    <w:tmpl w:val="894A58C6"/>
    <w:lvl w:ilvl="0">
      <w:start w:val="1"/>
      <w:numFmt w:val="lowerRoman"/>
      <w:lvlText w:val="%1)"/>
      <w:lvlJc w:val="left"/>
      <w:pPr>
        <w:tabs>
          <w:tab w:val="num" w:pos="720"/>
        </w:tabs>
        <w:ind w:left="720" w:hanging="720"/>
      </w:pPr>
      <w:rPr>
        <w:rFonts w:hint="default"/>
      </w:rPr>
    </w:lvl>
  </w:abstractNum>
  <w:abstractNum w:abstractNumId="34" w15:restartNumberingAfterBreak="0">
    <w:nsid w:val="43D87254"/>
    <w:multiLevelType w:val="hybridMultilevel"/>
    <w:tmpl w:val="5A249CA6"/>
    <w:lvl w:ilvl="0" w:tplc="A08C9694">
      <w:start w:val="1"/>
      <w:numFmt w:val="lowerRoman"/>
      <w:lvlText w:val="(%1)"/>
      <w:lvlJc w:val="left"/>
      <w:pPr>
        <w:ind w:left="1080" w:hanging="360"/>
      </w:pPr>
      <w:rPr>
        <w:rFonts w:ascii="Arial" w:eastAsia="Times New Roman" w:hAnsi="Arial" w:cs="Aria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463F22B8"/>
    <w:multiLevelType w:val="hybridMultilevel"/>
    <w:tmpl w:val="EDE02ACC"/>
    <w:lvl w:ilvl="0" w:tplc="9D181D1C">
      <w:start w:val="1"/>
      <w:numFmt w:val="lowerRoman"/>
      <w:lvlText w:val="%1)"/>
      <w:lvlJc w:val="left"/>
      <w:pPr>
        <w:tabs>
          <w:tab w:val="num" w:pos="1260"/>
        </w:tabs>
        <w:ind w:left="1260" w:hanging="180"/>
      </w:pPr>
      <w:rPr>
        <w:rFonts w:hint="default"/>
      </w:rPr>
    </w:lvl>
    <w:lvl w:ilvl="1" w:tplc="19A647FA">
      <w:start w:val="10"/>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46903DE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4A241AED"/>
    <w:multiLevelType w:val="hybridMultilevel"/>
    <w:tmpl w:val="63AE608A"/>
    <w:lvl w:ilvl="0" w:tplc="09E60AD2">
      <w:start w:val="1"/>
      <w:numFmt w:val="bullet"/>
      <w:lvlText w:val=""/>
      <w:lvlJc w:val="left"/>
      <w:pPr>
        <w:ind w:left="720" w:hanging="360"/>
      </w:pPr>
      <w:rPr>
        <w:rFonts w:ascii="Symbol" w:hAnsi="Symbol"/>
      </w:rPr>
    </w:lvl>
    <w:lvl w:ilvl="1" w:tplc="9CA4CD70">
      <w:start w:val="1"/>
      <w:numFmt w:val="bullet"/>
      <w:lvlText w:val=""/>
      <w:lvlJc w:val="left"/>
      <w:pPr>
        <w:ind w:left="720" w:hanging="360"/>
      </w:pPr>
      <w:rPr>
        <w:rFonts w:ascii="Symbol" w:hAnsi="Symbol"/>
      </w:rPr>
    </w:lvl>
    <w:lvl w:ilvl="2" w:tplc="DB76FB62">
      <w:start w:val="1"/>
      <w:numFmt w:val="bullet"/>
      <w:lvlText w:val=""/>
      <w:lvlJc w:val="left"/>
      <w:pPr>
        <w:ind w:left="720" w:hanging="360"/>
      </w:pPr>
      <w:rPr>
        <w:rFonts w:ascii="Symbol" w:hAnsi="Symbol"/>
      </w:rPr>
    </w:lvl>
    <w:lvl w:ilvl="3" w:tplc="836E7E6A">
      <w:start w:val="1"/>
      <w:numFmt w:val="bullet"/>
      <w:lvlText w:val=""/>
      <w:lvlJc w:val="left"/>
      <w:pPr>
        <w:ind w:left="720" w:hanging="360"/>
      </w:pPr>
      <w:rPr>
        <w:rFonts w:ascii="Symbol" w:hAnsi="Symbol"/>
      </w:rPr>
    </w:lvl>
    <w:lvl w:ilvl="4" w:tplc="0F0A71B6">
      <w:start w:val="1"/>
      <w:numFmt w:val="bullet"/>
      <w:lvlText w:val=""/>
      <w:lvlJc w:val="left"/>
      <w:pPr>
        <w:ind w:left="720" w:hanging="360"/>
      </w:pPr>
      <w:rPr>
        <w:rFonts w:ascii="Symbol" w:hAnsi="Symbol"/>
      </w:rPr>
    </w:lvl>
    <w:lvl w:ilvl="5" w:tplc="F4B453CE">
      <w:start w:val="1"/>
      <w:numFmt w:val="bullet"/>
      <w:lvlText w:val=""/>
      <w:lvlJc w:val="left"/>
      <w:pPr>
        <w:ind w:left="720" w:hanging="360"/>
      </w:pPr>
      <w:rPr>
        <w:rFonts w:ascii="Symbol" w:hAnsi="Symbol"/>
      </w:rPr>
    </w:lvl>
    <w:lvl w:ilvl="6" w:tplc="90EC19DE">
      <w:start w:val="1"/>
      <w:numFmt w:val="bullet"/>
      <w:lvlText w:val=""/>
      <w:lvlJc w:val="left"/>
      <w:pPr>
        <w:ind w:left="720" w:hanging="360"/>
      </w:pPr>
      <w:rPr>
        <w:rFonts w:ascii="Symbol" w:hAnsi="Symbol"/>
      </w:rPr>
    </w:lvl>
    <w:lvl w:ilvl="7" w:tplc="A47CAEC2">
      <w:start w:val="1"/>
      <w:numFmt w:val="bullet"/>
      <w:lvlText w:val=""/>
      <w:lvlJc w:val="left"/>
      <w:pPr>
        <w:ind w:left="720" w:hanging="360"/>
      </w:pPr>
      <w:rPr>
        <w:rFonts w:ascii="Symbol" w:hAnsi="Symbol"/>
      </w:rPr>
    </w:lvl>
    <w:lvl w:ilvl="8" w:tplc="CD9ED4BE">
      <w:start w:val="1"/>
      <w:numFmt w:val="bullet"/>
      <w:lvlText w:val=""/>
      <w:lvlJc w:val="left"/>
      <w:pPr>
        <w:ind w:left="720" w:hanging="360"/>
      </w:pPr>
      <w:rPr>
        <w:rFonts w:ascii="Symbol" w:hAnsi="Symbol"/>
      </w:rPr>
    </w:lvl>
  </w:abstractNum>
  <w:abstractNum w:abstractNumId="38" w15:restartNumberingAfterBreak="0">
    <w:nsid w:val="4B362AEF"/>
    <w:multiLevelType w:val="hybridMultilevel"/>
    <w:tmpl w:val="E82800C8"/>
    <w:lvl w:ilvl="0" w:tplc="08090017">
      <w:start w:val="1"/>
      <w:numFmt w:val="lowerLetter"/>
      <w:lvlText w:val="%1)"/>
      <w:lvlJc w:val="left"/>
      <w:pPr>
        <w:tabs>
          <w:tab w:val="num" w:pos="780"/>
        </w:tabs>
        <w:ind w:left="780" w:hanging="360"/>
      </w:pPr>
    </w:lvl>
    <w:lvl w:ilvl="1" w:tplc="0809000F">
      <w:start w:val="1"/>
      <w:numFmt w:val="decimal"/>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39" w15:restartNumberingAfterBreak="0">
    <w:nsid w:val="4CE7725A"/>
    <w:multiLevelType w:val="hybridMultilevel"/>
    <w:tmpl w:val="FA46FA2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4E1A0D5C"/>
    <w:multiLevelType w:val="multilevel"/>
    <w:tmpl w:val="2F6C973C"/>
    <w:lvl w:ilvl="0">
      <w:start w:val="7"/>
      <w:numFmt w:val="decimal"/>
      <w:lvlText w:val="%1"/>
      <w:lvlJc w:val="left"/>
      <w:pPr>
        <w:tabs>
          <w:tab w:val="num" w:pos="615"/>
        </w:tabs>
        <w:ind w:left="615" w:hanging="615"/>
      </w:pPr>
      <w:rPr>
        <w:rFonts w:hint="default"/>
      </w:rPr>
    </w:lvl>
    <w:lvl w:ilvl="1">
      <w:start w:val="17"/>
      <w:numFmt w:val="decimal"/>
      <w:lvlText w:val="%1.%2"/>
      <w:lvlJc w:val="left"/>
      <w:pPr>
        <w:tabs>
          <w:tab w:val="num" w:pos="615"/>
        </w:tabs>
        <w:ind w:left="615" w:hanging="615"/>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4E3E608E"/>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F495DE6"/>
    <w:multiLevelType w:val="hybridMultilevel"/>
    <w:tmpl w:val="E46A3266"/>
    <w:lvl w:ilvl="0" w:tplc="B8A897A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F9707FC"/>
    <w:multiLevelType w:val="multilevel"/>
    <w:tmpl w:val="F59E5632"/>
    <w:lvl w:ilvl="0">
      <w:start w:val="8"/>
      <w:numFmt w:val="decimal"/>
      <w:lvlText w:val="%1"/>
      <w:lvlJc w:val="left"/>
      <w:pPr>
        <w:tabs>
          <w:tab w:val="num" w:pos="675"/>
        </w:tabs>
        <w:ind w:left="675" w:hanging="675"/>
      </w:pPr>
      <w:rPr>
        <w:rFonts w:hint="default"/>
      </w:rPr>
    </w:lvl>
    <w:lvl w:ilvl="1">
      <w:start w:val="3"/>
      <w:numFmt w:val="decimal"/>
      <w:lvlText w:val="%1.%2"/>
      <w:lvlJc w:val="left"/>
      <w:pPr>
        <w:tabs>
          <w:tab w:val="num" w:pos="1530"/>
        </w:tabs>
        <w:ind w:left="1530" w:hanging="675"/>
      </w:pPr>
      <w:rPr>
        <w:rFonts w:hint="default"/>
      </w:rPr>
    </w:lvl>
    <w:lvl w:ilvl="2">
      <w:start w:val="1"/>
      <w:numFmt w:val="decimal"/>
      <w:lvlText w:val="%1.%2.%3"/>
      <w:lvlJc w:val="left"/>
      <w:pPr>
        <w:tabs>
          <w:tab w:val="num" w:pos="2430"/>
        </w:tabs>
        <w:ind w:left="2430" w:hanging="720"/>
      </w:pPr>
      <w:rPr>
        <w:rFonts w:hint="default"/>
        <w:i w:val="0"/>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44" w15:restartNumberingAfterBreak="0">
    <w:nsid w:val="532D3C65"/>
    <w:multiLevelType w:val="hybridMultilevel"/>
    <w:tmpl w:val="E7CAE1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54CE1F0A"/>
    <w:multiLevelType w:val="multilevel"/>
    <w:tmpl w:val="6186DEDE"/>
    <w:lvl w:ilvl="0">
      <w:start w:val="7"/>
      <w:numFmt w:val="decimal"/>
      <w:lvlText w:val="%1"/>
      <w:lvlJc w:val="left"/>
      <w:pPr>
        <w:ind w:left="525" w:hanging="525"/>
      </w:pPr>
      <w:rPr>
        <w:rFonts w:cs="Times New Roman" w:hint="default"/>
      </w:rPr>
    </w:lvl>
    <w:lvl w:ilvl="1">
      <w:start w:val="6"/>
      <w:numFmt w:val="decimal"/>
      <w:lvlText w:val="%1.%2"/>
      <w:lvlJc w:val="left"/>
      <w:pPr>
        <w:ind w:left="879" w:hanging="525"/>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6" w15:restartNumberingAfterBreak="0">
    <w:nsid w:val="56332007"/>
    <w:multiLevelType w:val="multilevel"/>
    <w:tmpl w:val="AC72164C"/>
    <w:lvl w:ilvl="0">
      <w:start w:val="7"/>
      <w:numFmt w:val="decimal"/>
      <w:lvlText w:val="%1"/>
      <w:lvlJc w:val="left"/>
      <w:pPr>
        <w:ind w:left="660" w:hanging="660"/>
      </w:pPr>
      <w:rPr>
        <w:rFonts w:hint="default"/>
        <w:u w:val="none"/>
      </w:rPr>
    </w:lvl>
    <w:lvl w:ilvl="1">
      <w:start w:val="12"/>
      <w:numFmt w:val="decimal"/>
      <w:lvlText w:val="%1.%2"/>
      <w:lvlJc w:val="left"/>
      <w:pPr>
        <w:ind w:left="1057" w:hanging="660"/>
      </w:pPr>
      <w:rPr>
        <w:rFonts w:hint="default"/>
        <w:u w:val="none"/>
      </w:rPr>
    </w:lvl>
    <w:lvl w:ilvl="2">
      <w:start w:val="1"/>
      <w:numFmt w:val="decimal"/>
      <w:lvlText w:val="%1.%2.%3"/>
      <w:lvlJc w:val="left"/>
      <w:pPr>
        <w:ind w:left="1514" w:hanging="720"/>
      </w:pPr>
      <w:rPr>
        <w:rFonts w:hint="default"/>
        <w:u w:val="none"/>
      </w:rPr>
    </w:lvl>
    <w:lvl w:ilvl="3">
      <w:start w:val="1"/>
      <w:numFmt w:val="decimal"/>
      <w:lvlText w:val="%1.%2.%3.%4"/>
      <w:lvlJc w:val="left"/>
      <w:pPr>
        <w:ind w:left="2271" w:hanging="1080"/>
      </w:pPr>
      <w:rPr>
        <w:rFonts w:hint="default"/>
        <w:u w:val="none"/>
      </w:rPr>
    </w:lvl>
    <w:lvl w:ilvl="4">
      <w:start w:val="1"/>
      <w:numFmt w:val="decimal"/>
      <w:lvlText w:val="%1.%2.%3.%4.%5"/>
      <w:lvlJc w:val="left"/>
      <w:pPr>
        <w:ind w:left="2668" w:hanging="1080"/>
      </w:pPr>
      <w:rPr>
        <w:rFonts w:hint="default"/>
        <w:u w:val="none"/>
      </w:rPr>
    </w:lvl>
    <w:lvl w:ilvl="5">
      <w:start w:val="1"/>
      <w:numFmt w:val="decimal"/>
      <w:lvlText w:val="%1.%2.%3.%4.%5.%6"/>
      <w:lvlJc w:val="left"/>
      <w:pPr>
        <w:ind w:left="3425" w:hanging="1440"/>
      </w:pPr>
      <w:rPr>
        <w:rFonts w:hint="default"/>
        <w:u w:val="none"/>
      </w:rPr>
    </w:lvl>
    <w:lvl w:ilvl="6">
      <w:start w:val="1"/>
      <w:numFmt w:val="decimal"/>
      <w:lvlText w:val="%1.%2.%3.%4.%5.%6.%7"/>
      <w:lvlJc w:val="left"/>
      <w:pPr>
        <w:ind w:left="3822" w:hanging="1440"/>
      </w:pPr>
      <w:rPr>
        <w:rFonts w:hint="default"/>
        <w:u w:val="none"/>
      </w:rPr>
    </w:lvl>
    <w:lvl w:ilvl="7">
      <w:start w:val="1"/>
      <w:numFmt w:val="decimal"/>
      <w:lvlText w:val="%1.%2.%3.%4.%5.%6.%7.%8"/>
      <w:lvlJc w:val="left"/>
      <w:pPr>
        <w:ind w:left="4579" w:hanging="1800"/>
      </w:pPr>
      <w:rPr>
        <w:rFonts w:hint="default"/>
        <w:u w:val="none"/>
      </w:rPr>
    </w:lvl>
    <w:lvl w:ilvl="8">
      <w:start w:val="1"/>
      <w:numFmt w:val="decimal"/>
      <w:lvlText w:val="%1.%2.%3.%4.%5.%6.%7.%8.%9"/>
      <w:lvlJc w:val="left"/>
      <w:pPr>
        <w:ind w:left="4976" w:hanging="1800"/>
      </w:pPr>
      <w:rPr>
        <w:rFonts w:hint="default"/>
        <w:u w:val="none"/>
      </w:rPr>
    </w:lvl>
  </w:abstractNum>
  <w:abstractNum w:abstractNumId="47" w15:restartNumberingAfterBreak="0">
    <w:nsid w:val="56F83D0D"/>
    <w:multiLevelType w:val="multilevel"/>
    <w:tmpl w:val="79983992"/>
    <w:lvl w:ilvl="0">
      <w:start w:val="1"/>
      <w:numFmt w:val="decimal"/>
      <w:lvlText w:val="%1"/>
      <w:lvlJc w:val="left"/>
      <w:pPr>
        <w:tabs>
          <w:tab w:val="num" w:pos="360"/>
        </w:tabs>
        <w:ind w:left="360" w:hanging="360"/>
      </w:pPr>
      <w:rPr>
        <w:rFonts w:hint="default"/>
      </w:rPr>
    </w:lvl>
    <w:lvl w:ilvl="1">
      <w:start w:val="16"/>
      <w:numFmt w:val="decimal"/>
      <w:lvlText w:val="%1.%2"/>
      <w:lvlJc w:val="left"/>
      <w:pPr>
        <w:tabs>
          <w:tab w:val="num" w:pos="714"/>
        </w:tabs>
        <w:ind w:left="714" w:hanging="360"/>
      </w:pPr>
      <w:rPr>
        <w:rFonts w:hint="default"/>
        <w:b w:val="0"/>
        <w:i w:val="0"/>
      </w:rPr>
    </w:lvl>
    <w:lvl w:ilvl="2">
      <w:start w:val="7"/>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8" w15:restartNumberingAfterBreak="0">
    <w:nsid w:val="58B020BB"/>
    <w:multiLevelType w:val="hybridMultilevel"/>
    <w:tmpl w:val="DD2C66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958412A"/>
    <w:multiLevelType w:val="hybridMultilevel"/>
    <w:tmpl w:val="682E23DA"/>
    <w:lvl w:ilvl="0" w:tplc="08529C82">
      <w:start w:val="1"/>
      <w:numFmt w:val="decimal"/>
      <w:lvlText w:val="10.%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AC86F08"/>
    <w:multiLevelType w:val="multilevel"/>
    <w:tmpl w:val="CB227D3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1" w15:restartNumberingAfterBreak="0">
    <w:nsid w:val="5AE544A2"/>
    <w:multiLevelType w:val="multilevel"/>
    <w:tmpl w:val="56FECC0C"/>
    <w:lvl w:ilvl="0">
      <w:start w:val="7"/>
      <w:numFmt w:val="decimal"/>
      <w:lvlText w:val="%1"/>
      <w:lvlJc w:val="left"/>
      <w:pPr>
        <w:ind w:left="795" w:hanging="795"/>
      </w:pPr>
      <w:rPr>
        <w:rFonts w:hint="default"/>
      </w:rPr>
    </w:lvl>
    <w:lvl w:ilvl="1">
      <w:start w:val="15"/>
      <w:numFmt w:val="decimal"/>
      <w:lvlText w:val="%1.%2"/>
      <w:lvlJc w:val="left"/>
      <w:pPr>
        <w:ind w:left="1149" w:hanging="795"/>
      </w:pPr>
      <w:rPr>
        <w:rFonts w:hint="default"/>
      </w:rPr>
    </w:lvl>
    <w:lvl w:ilvl="2">
      <w:start w:val="11"/>
      <w:numFmt w:val="decimal"/>
      <w:lvlText w:val="%1.%2.%3"/>
      <w:lvlJc w:val="left"/>
      <w:pPr>
        <w:ind w:left="1503" w:hanging="79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2" w15:restartNumberingAfterBreak="0">
    <w:nsid w:val="5C5A34B5"/>
    <w:multiLevelType w:val="hybridMultilevel"/>
    <w:tmpl w:val="99502246"/>
    <w:lvl w:ilvl="0" w:tplc="455C484A">
      <w:start w:val="1"/>
      <w:numFmt w:val="decimal"/>
      <w:lvlText w:val="%1."/>
      <w:lvlJc w:val="left"/>
      <w:pPr>
        <w:ind w:left="720" w:hanging="360"/>
      </w:pPr>
    </w:lvl>
    <w:lvl w:ilvl="1" w:tplc="C34A92F8">
      <w:start w:val="1"/>
      <w:numFmt w:val="decimal"/>
      <w:lvlText w:val="%2."/>
      <w:lvlJc w:val="left"/>
      <w:pPr>
        <w:ind w:left="720" w:hanging="360"/>
      </w:pPr>
    </w:lvl>
    <w:lvl w:ilvl="2" w:tplc="AAA4E5B6">
      <w:start w:val="1"/>
      <w:numFmt w:val="decimal"/>
      <w:lvlText w:val="%3."/>
      <w:lvlJc w:val="left"/>
      <w:pPr>
        <w:ind w:left="720" w:hanging="360"/>
      </w:pPr>
    </w:lvl>
    <w:lvl w:ilvl="3" w:tplc="F82C70AE">
      <w:start w:val="1"/>
      <w:numFmt w:val="decimal"/>
      <w:lvlText w:val="%4."/>
      <w:lvlJc w:val="left"/>
      <w:pPr>
        <w:ind w:left="720" w:hanging="360"/>
      </w:pPr>
    </w:lvl>
    <w:lvl w:ilvl="4" w:tplc="5326304C">
      <w:start w:val="1"/>
      <w:numFmt w:val="decimal"/>
      <w:lvlText w:val="%5."/>
      <w:lvlJc w:val="left"/>
      <w:pPr>
        <w:ind w:left="720" w:hanging="360"/>
      </w:pPr>
    </w:lvl>
    <w:lvl w:ilvl="5" w:tplc="61487F88">
      <w:start w:val="1"/>
      <w:numFmt w:val="decimal"/>
      <w:lvlText w:val="%6."/>
      <w:lvlJc w:val="left"/>
      <w:pPr>
        <w:ind w:left="720" w:hanging="360"/>
      </w:pPr>
    </w:lvl>
    <w:lvl w:ilvl="6" w:tplc="EF78856E">
      <w:start w:val="1"/>
      <w:numFmt w:val="decimal"/>
      <w:lvlText w:val="%7."/>
      <w:lvlJc w:val="left"/>
      <w:pPr>
        <w:ind w:left="720" w:hanging="360"/>
      </w:pPr>
    </w:lvl>
    <w:lvl w:ilvl="7" w:tplc="5EB4B38C">
      <w:start w:val="1"/>
      <w:numFmt w:val="decimal"/>
      <w:lvlText w:val="%8."/>
      <w:lvlJc w:val="left"/>
      <w:pPr>
        <w:ind w:left="720" w:hanging="360"/>
      </w:pPr>
    </w:lvl>
    <w:lvl w:ilvl="8" w:tplc="8A32069E">
      <w:start w:val="1"/>
      <w:numFmt w:val="decimal"/>
      <w:lvlText w:val="%9."/>
      <w:lvlJc w:val="left"/>
      <w:pPr>
        <w:ind w:left="720" w:hanging="360"/>
      </w:pPr>
    </w:lvl>
  </w:abstractNum>
  <w:abstractNum w:abstractNumId="53" w15:restartNumberingAfterBreak="0">
    <w:nsid w:val="5CC11679"/>
    <w:multiLevelType w:val="multilevel"/>
    <w:tmpl w:val="D00879AA"/>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4" w15:restartNumberingAfterBreak="0">
    <w:nsid w:val="5DB65C6C"/>
    <w:multiLevelType w:val="multilevel"/>
    <w:tmpl w:val="12A0C9EA"/>
    <w:lvl w:ilvl="0">
      <w:start w:val="1"/>
      <w:numFmt w:val="decimal"/>
      <w:lvlText w:val="%1"/>
      <w:lvlJc w:val="left"/>
      <w:pPr>
        <w:tabs>
          <w:tab w:val="num" w:pos="360"/>
        </w:tabs>
        <w:ind w:left="360" w:hanging="360"/>
      </w:pPr>
      <w:rPr>
        <w:rFonts w:hint="default"/>
      </w:rPr>
    </w:lvl>
    <w:lvl w:ilvl="1">
      <w:start w:val="23"/>
      <w:numFmt w:val="decimal"/>
      <w:lvlText w:val="%1.%2"/>
      <w:lvlJc w:val="left"/>
      <w:pPr>
        <w:tabs>
          <w:tab w:val="num" w:pos="714"/>
        </w:tabs>
        <w:ind w:left="714" w:hanging="360"/>
      </w:pPr>
      <w:rPr>
        <w:rFonts w:hint="default"/>
        <w:b w:val="0"/>
        <w:i w:val="0"/>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5" w15:restartNumberingAfterBreak="0">
    <w:nsid w:val="5F5462D4"/>
    <w:multiLevelType w:val="singleLevel"/>
    <w:tmpl w:val="59101F36"/>
    <w:lvl w:ilvl="0">
      <w:start w:val="1"/>
      <w:numFmt w:val="decimal"/>
      <w:pStyle w:val="reference"/>
      <w:lvlText w:val="[%1]"/>
      <w:legacy w:legacy="1" w:legacySpace="0" w:legacyIndent="454"/>
      <w:lvlJc w:val="left"/>
      <w:pPr>
        <w:ind w:left="454" w:hanging="454"/>
      </w:pPr>
    </w:lvl>
  </w:abstractNum>
  <w:abstractNum w:abstractNumId="56" w15:restartNumberingAfterBreak="0">
    <w:nsid w:val="5FEA63E9"/>
    <w:multiLevelType w:val="multilevel"/>
    <w:tmpl w:val="3F62F89A"/>
    <w:lvl w:ilvl="0">
      <w:start w:val="7"/>
      <w:numFmt w:val="decimal"/>
      <w:lvlText w:val="%1"/>
      <w:lvlJc w:val="left"/>
      <w:pPr>
        <w:ind w:left="525" w:hanging="525"/>
      </w:pPr>
      <w:rPr>
        <w:rFonts w:cs="Times New Roman" w:hint="default"/>
      </w:rPr>
    </w:lvl>
    <w:lvl w:ilvl="1">
      <w:start w:val="4"/>
      <w:numFmt w:val="decimal"/>
      <w:lvlText w:val="%1.%2"/>
      <w:lvlJc w:val="left"/>
      <w:pPr>
        <w:ind w:left="879" w:hanging="525"/>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57" w15:restartNumberingAfterBreak="0">
    <w:nsid w:val="61EF5E95"/>
    <w:multiLevelType w:val="hybridMultilevel"/>
    <w:tmpl w:val="AE241932"/>
    <w:lvl w:ilvl="0" w:tplc="AFEA3C68">
      <w:start w:val="1"/>
      <w:numFmt w:val="decimal"/>
      <w:lvlText w:val="9.%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61FD75CD"/>
    <w:multiLevelType w:val="multilevel"/>
    <w:tmpl w:val="F86AC1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9" w15:restartNumberingAfterBreak="0">
    <w:nsid w:val="627C05AE"/>
    <w:multiLevelType w:val="hybridMultilevel"/>
    <w:tmpl w:val="1EEA5F2C"/>
    <w:lvl w:ilvl="0" w:tplc="D7DCA9F6">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4961656"/>
    <w:multiLevelType w:val="hybridMultilevel"/>
    <w:tmpl w:val="6DB64708"/>
    <w:lvl w:ilvl="0" w:tplc="A2B8E5AE">
      <w:start w:val="1"/>
      <w:numFmt w:val="decimal"/>
      <w:lvlText w:val="3.%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65F40984"/>
    <w:multiLevelType w:val="multilevel"/>
    <w:tmpl w:val="06C05E8E"/>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2" w15:restartNumberingAfterBreak="0">
    <w:nsid w:val="66AF1692"/>
    <w:multiLevelType w:val="multilevel"/>
    <w:tmpl w:val="7A8273E6"/>
    <w:lvl w:ilvl="0">
      <w:start w:val="4"/>
      <w:numFmt w:val="decimal"/>
      <w:lvlText w:val="%1"/>
      <w:lvlJc w:val="left"/>
      <w:pPr>
        <w:tabs>
          <w:tab w:val="num" w:pos="360"/>
        </w:tabs>
        <w:ind w:left="360" w:hanging="360"/>
      </w:pPr>
      <w:rPr>
        <w:rFonts w:hint="default"/>
        <w:i/>
      </w:rPr>
    </w:lvl>
    <w:lvl w:ilvl="1">
      <w:start w:val="4"/>
      <w:numFmt w:val="decimal"/>
      <w:lvlText w:val="%1.%2"/>
      <w:lvlJc w:val="left"/>
      <w:pPr>
        <w:tabs>
          <w:tab w:val="num" w:pos="714"/>
        </w:tabs>
        <w:ind w:left="714" w:hanging="360"/>
      </w:pPr>
      <w:rPr>
        <w:rFonts w:hint="default"/>
        <w:i w:val="0"/>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i/>
      </w:rPr>
    </w:lvl>
    <w:lvl w:ilvl="4">
      <w:start w:val="1"/>
      <w:numFmt w:val="decimal"/>
      <w:lvlText w:val="%1.%2.%3.%4.%5"/>
      <w:lvlJc w:val="left"/>
      <w:pPr>
        <w:tabs>
          <w:tab w:val="num" w:pos="2496"/>
        </w:tabs>
        <w:ind w:left="2496" w:hanging="1080"/>
      </w:pPr>
      <w:rPr>
        <w:rFonts w:hint="default"/>
        <w:i/>
      </w:rPr>
    </w:lvl>
    <w:lvl w:ilvl="5">
      <w:start w:val="1"/>
      <w:numFmt w:val="decimal"/>
      <w:lvlText w:val="%1.%2.%3.%4.%5.%6"/>
      <w:lvlJc w:val="left"/>
      <w:pPr>
        <w:tabs>
          <w:tab w:val="num" w:pos="3210"/>
        </w:tabs>
        <w:ind w:left="3210" w:hanging="1440"/>
      </w:pPr>
      <w:rPr>
        <w:rFonts w:hint="default"/>
        <w:i/>
      </w:rPr>
    </w:lvl>
    <w:lvl w:ilvl="6">
      <w:start w:val="1"/>
      <w:numFmt w:val="decimal"/>
      <w:lvlText w:val="%1.%2.%3.%4.%5.%6.%7"/>
      <w:lvlJc w:val="left"/>
      <w:pPr>
        <w:tabs>
          <w:tab w:val="num" w:pos="3564"/>
        </w:tabs>
        <w:ind w:left="3564" w:hanging="1440"/>
      </w:pPr>
      <w:rPr>
        <w:rFonts w:hint="default"/>
        <w:i/>
      </w:rPr>
    </w:lvl>
    <w:lvl w:ilvl="7">
      <w:start w:val="1"/>
      <w:numFmt w:val="decimal"/>
      <w:lvlText w:val="%1.%2.%3.%4.%5.%6.%7.%8"/>
      <w:lvlJc w:val="left"/>
      <w:pPr>
        <w:tabs>
          <w:tab w:val="num" w:pos="4278"/>
        </w:tabs>
        <w:ind w:left="4278" w:hanging="1800"/>
      </w:pPr>
      <w:rPr>
        <w:rFonts w:hint="default"/>
        <w:i/>
      </w:rPr>
    </w:lvl>
    <w:lvl w:ilvl="8">
      <w:start w:val="1"/>
      <w:numFmt w:val="decimal"/>
      <w:lvlText w:val="%1.%2.%3.%4.%5.%6.%7.%8.%9"/>
      <w:lvlJc w:val="left"/>
      <w:pPr>
        <w:tabs>
          <w:tab w:val="num" w:pos="4632"/>
        </w:tabs>
        <w:ind w:left="4632" w:hanging="1800"/>
      </w:pPr>
      <w:rPr>
        <w:rFonts w:hint="default"/>
        <w:i/>
      </w:rPr>
    </w:lvl>
  </w:abstractNum>
  <w:abstractNum w:abstractNumId="63" w15:restartNumberingAfterBreak="0">
    <w:nsid w:val="6BA60FB8"/>
    <w:multiLevelType w:val="hybridMultilevel"/>
    <w:tmpl w:val="684805A0"/>
    <w:lvl w:ilvl="0" w:tplc="98406AFA">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6EFD3AD6"/>
    <w:multiLevelType w:val="multilevel"/>
    <w:tmpl w:val="B5F05764"/>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5" w15:restartNumberingAfterBreak="0">
    <w:nsid w:val="70E43866"/>
    <w:multiLevelType w:val="multilevel"/>
    <w:tmpl w:val="FBCC6F86"/>
    <w:lvl w:ilvl="0">
      <w:start w:val="9"/>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6" w15:restartNumberingAfterBreak="0">
    <w:nsid w:val="733E52AA"/>
    <w:multiLevelType w:val="hybridMultilevel"/>
    <w:tmpl w:val="B1E08798"/>
    <w:lvl w:ilvl="0" w:tplc="8A3A6E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38D3181"/>
    <w:multiLevelType w:val="hybridMultilevel"/>
    <w:tmpl w:val="DD6E4552"/>
    <w:lvl w:ilvl="0" w:tplc="B0B8FBF0">
      <w:start w:val="1"/>
      <w:numFmt w:val="decimal"/>
      <w:lvlText w:val="5.%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743D0F40"/>
    <w:multiLevelType w:val="multilevel"/>
    <w:tmpl w:val="79E6D6A8"/>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14"/>
        </w:tabs>
        <w:ind w:left="714" w:hanging="36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69" w15:restartNumberingAfterBreak="0">
    <w:nsid w:val="74507528"/>
    <w:multiLevelType w:val="multilevel"/>
    <w:tmpl w:val="7DC0BDEE"/>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70" w15:restartNumberingAfterBreak="0">
    <w:nsid w:val="78EA7310"/>
    <w:multiLevelType w:val="multilevel"/>
    <w:tmpl w:val="0CBE26D0"/>
    <w:lvl w:ilvl="0">
      <w:start w:val="9"/>
      <w:numFmt w:val="decimal"/>
      <w:lvlText w:val="%1"/>
      <w:lvlJc w:val="left"/>
      <w:pPr>
        <w:tabs>
          <w:tab w:val="num" w:pos="885"/>
        </w:tabs>
        <w:ind w:left="885" w:hanging="885"/>
      </w:pPr>
      <w:rPr>
        <w:rFonts w:hint="default"/>
      </w:rPr>
    </w:lvl>
    <w:lvl w:ilvl="1">
      <w:start w:val="1"/>
      <w:numFmt w:val="decimal"/>
      <w:lvlText w:val="%1.%2"/>
      <w:lvlJc w:val="left"/>
      <w:pPr>
        <w:tabs>
          <w:tab w:val="num" w:pos="1239"/>
        </w:tabs>
        <w:ind w:left="1239" w:hanging="885"/>
      </w:pPr>
      <w:rPr>
        <w:rFonts w:hint="default"/>
      </w:rPr>
    </w:lvl>
    <w:lvl w:ilvl="2">
      <w:start w:val="1"/>
      <w:numFmt w:val="decimal"/>
      <w:lvlText w:val="%1.%2.%3"/>
      <w:lvlJc w:val="left"/>
      <w:pPr>
        <w:tabs>
          <w:tab w:val="num" w:pos="1593"/>
        </w:tabs>
        <w:ind w:left="1593" w:hanging="88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71" w15:restartNumberingAfterBreak="0">
    <w:nsid w:val="79673269"/>
    <w:multiLevelType w:val="hybridMultilevel"/>
    <w:tmpl w:val="2A64C1C8"/>
    <w:lvl w:ilvl="0" w:tplc="D7DCA9F6">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9B901CB"/>
    <w:multiLevelType w:val="singleLevel"/>
    <w:tmpl w:val="B62C2DFC"/>
    <w:lvl w:ilvl="0">
      <w:start w:val="1"/>
      <w:numFmt w:val="decimal"/>
      <w:pStyle w:val="Numberedparagraph"/>
      <w:lvlText w:val="%1."/>
      <w:lvlJc w:val="left"/>
      <w:pPr>
        <w:tabs>
          <w:tab w:val="num" w:pos="714"/>
        </w:tabs>
        <w:ind w:left="714" w:hanging="714"/>
      </w:pPr>
    </w:lvl>
  </w:abstractNum>
  <w:abstractNum w:abstractNumId="73" w15:restartNumberingAfterBreak="0">
    <w:nsid w:val="7A6E1590"/>
    <w:multiLevelType w:val="hybridMultilevel"/>
    <w:tmpl w:val="B3542772"/>
    <w:lvl w:ilvl="0" w:tplc="300829A4">
      <w:start w:val="1"/>
      <w:numFmt w:val="decimal"/>
      <w:lvlText w:val="4.%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7F9E22D0"/>
    <w:multiLevelType w:val="multilevel"/>
    <w:tmpl w:val="5EDEFB9C"/>
    <w:lvl w:ilvl="0">
      <w:start w:val="1"/>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num w:numId="1" w16cid:durableId="1602375453">
    <w:abstractNumId w:val="72"/>
  </w:num>
  <w:num w:numId="2" w16cid:durableId="56319401">
    <w:abstractNumId w:val="55"/>
  </w:num>
  <w:num w:numId="3" w16cid:durableId="185019764">
    <w:abstractNumId w:val="36"/>
  </w:num>
  <w:num w:numId="4" w16cid:durableId="1903247238">
    <w:abstractNumId w:val="6"/>
  </w:num>
  <w:num w:numId="5" w16cid:durableId="1827355712">
    <w:abstractNumId w:val="0"/>
  </w:num>
  <w:num w:numId="6" w16cid:durableId="303657158">
    <w:abstractNumId w:val="33"/>
  </w:num>
  <w:num w:numId="7" w16cid:durableId="1820153365">
    <w:abstractNumId w:val="24"/>
  </w:num>
  <w:num w:numId="8" w16cid:durableId="1751002720">
    <w:abstractNumId w:val="19"/>
  </w:num>
  <w:num w:numId="9" w16cid:durableId="607389988">
    <w:abstractNumId w:val="38"/>
  </w:num>
  <w:num w:numId="10" w16cid:durableId="637416794">
    <w:abstractNumId w:val="26"/>
  </w:num>
  <w:num w:numId="11" w16cid:durableId="34736442">
    <w:abstractNumId w:val="9"/>
  </w:num>
  <w:num w:numId="12" w16cid:durableId="319776843">
    <w:abstractNumId w:val="11"/>
  </w:num>
  <w:num w:numId="13" w16cid:durableId="636758283">
    <w:abstractNumId w:val="39"/>
  </w:num>
  <w:num w:numId="14" w16cid:durableId="1111709971">
    <w:abstractNumId w:val="40"/>
  </w:num>
  <w:num w:numId="15" w16cid:durableId="1684940414">
    <w:abstractNumId w:val="44"/>
  </w:num>
  <w:num w:numId="16" w16cid:durableId="1010444986">
    <w:abstractNumId w:val="8"/>
  </w:num>
  <w:num w:numId="17" w16cid:durableId="382952083">
    <w:abstractNumId w:val="13"/>
  </w:num>
  <w:num w:numId="18" w16cid:durableId="945038148">
    <w:abstractNumId w:val="74"/>
  </w:num>
  <w:num w:numId="19" w16cid:durableId="715010480">
    <w:abstractNumId w:val="10"/>
  </w:num>
  <w:num w:numId="20" w16cid:durableId="1608613872">
    <w:abstractNumId w:val="58"/>
  </w:num>
  <w:num w:numId="21" w16cid:durableId="915672593">
    <w:abstractNumId w:val="23"/>
  </w:num>
  <w:num w:numId="22" w16cid:durableId="624774036">
    <w:abstractNumId w:val="60"/>
  </w:num>
  <w:num w:numId="23" w16cid:durableId="2053990978">
    <w:abstractNumId w:val="31"/>
  </w:num>
  <w:num w:numId="24" w16cid:durableId="887453331">
    <w:abstractNumId w:val="73"/>
  </w:num>
  <w:num w:numId="25" w16cid:durableId="1825075411">
    <w:abstractNumId w:val="62"/>
  </w:num>
  <w:num w:numId="26" w16cid:durableId="58133746">
    <w:abstractNumId w:val="67"/>
  </w:num>
  <w:num w:numId="27" w16cid:durableId="143008564">
    <w:abstractNumId w:val="50"/>
  </w:num>
  <w:num w:numId="28" w16cid:durableId="691733130">
    <w:abstractNumId w:val="20"/>
  </w:num>
  <w:num w:numId="29" w16cid:durableId="1515917983">
    <w:abstractNumId w:val="32"/>
  </w:num>
  <w:num w:numId="30" w16cid:durableId="1681082748">
    <w:abstractNumId w:val="43"/>
  </w:num>
  <w:num w:numId="31" w16cid:durableId="1674142731">
    <w:abstractNumId w:val="57"/>
  </w:num>
  <w:num w:numId="32" w16cid:durableId="1374816541">
    <w:abstractNumId w:val="70"/>
  </w:num>
  <w:num w:numId="33" w16cid:durableId="1464731062">
    <w:abstractNumId w:val="49"/>
  </w:num>
  <w:num w:numId="34" w16cid:durableId="1458842021">
    <w:abstractNumId w:val="68"/>
  </w:num>
  <w:num w:numId="35" w16cid:durableId="36394964">
    <w:abstractNumId w:val="3"/>
  </w:num>
  <w:num w:numId="36" w16cid:durableId="675424478">
    <w:abstractNumId w:val="63"/>
  </w:num>
  <w:num w:numId="37" w16cid:durableId="844201304">
    <w:abstractNumId w:val="47"/>
  </w:num>
  <w:num w:numId="38" w16cid:durableId="271859485">
    <w:abstractNumId w:val="15"/>
  </w:num>
  <w:num w:numId="39" w16cid:durableId="237055921">
    <w:abstractNumId w:val="56"/>
  </w:num>
  <w:num w:numId="40" w16cid:durableId="195629950">
    <w:abstractNumId w:val="45"/>
  </w:num>
  <w:num w:numId="41" w16cid:durableId="1793135163">
    <w:abstractNumId w:val="54"/>
  </w:num>
  <w:num w:numId="42" w16cid:durableId="1432435295">
    <w:abstractNumId w:val="21"/>
  </w:num>
  <w:num w:numId="43" w16cid:durableId="978339609">
    <w:abstractNumId w:val="17"/>
  </w:num>
  <w:num w:numId="44" w16cid:durableId="1340741260">
    <w:abstractNumId w:val="14"/>
  </w:num>
  <w:num w:numId="45" w16cid:durableId="1338534885">
    <w:abstractNumId w:val="25"/>
  </w:num>
  <w:num w:numId="46" w16cid:durableId="161967777">
    <w:abstractNumId w:val="35"/>
  </w:num>
  <w:num w:numId="47" w16cid:durableId="697127502">
    <w:abstractNumId w:val="30"/>
  </w:num>
  <w:num w:numId="48" w16cid:durableId="350493986">
    <w:abstractNumId w:val="14"/>
    <w:lvlOverride w:ilvl="0">
      <w:startOverride w:val="7"/>
    </w:lvlOverride>
  </w:num>
  <w:num w:numId="49" w16cid:durableId="647587072">
    <w:abstractNumId w:val="48"/>
  </w:num>
  <w:num w:numId="50" w16cid:durableId="2107384167">
    <w:abstractNumId w:val="46"/>
  </w:num>
  <w:num w:numId="51" w16cid:durableId="903682168">
    <w:abstractNumId w:val="41"/>
  </w:num>
  <w:num w:numId="52" w16cid:durableId="2040349525">
    <w:abstractNumId w:val="7"/>
  </w:num>
  <w:num w:numId="53" w16cid:durableId="260527460">
    <w:abstractNumId w:val="16"/>
  </w:num>
  <w:num w:numId="54" w16cid:durableId="1185250238">
    <w:abstractNumId w:val="34"/>
  </w:num>
  <w:num w:numId="55" w16cid:durableId="547375873">
    <w:abstractNumId w:val="18"/>
  </w:num>
  <w:num w:numId="56" w16cid:durableId="350375792">
    <w:abstractNumId w:val="61"/>
  </w:num>
  <w:num w:numId="57" w16cid:durableId="1249538838">
    <w:abstractNumId w:val="53"/>
  </w:num>
  <w:num w:numId="58" w16cid:durableId="1218666512">
    <w:abstractNumId w:val="29"/>
  </w:num>
  <w:num w:numId="59" w16cid:durableId="1423795652">
    <w:abstractNumId w:val="65"/>
  </w:num>
  <w:num w:numId="60" w16cid:durableId="1026827882">
    <w:abstractNumId w:val="28"/>
  </w:num>
  <w:num w:numId="61" w16cid:durableId="1069960877">
    <w:abstractNumId w:val="4"/>
  </w:num>
  <w:num w:numId="62" w16cid:durableId="670566840">
    <w:abstractNumId w:val="5"/>
  </w:num>
  <w:num w:numId="63" w16cid:durableId="1307081139">
    <w:abstractNumId w:val="51"/>
  </w:num>
  <w:num w:numId="64" w16cid:durableId="1326133526">
    <w:abstractNumId w:val="69"/>
  </w:num>
  <w:num w:numId="65" w16cid:durableId="323435669">
    <w:abstractNumId w:val="64"/>
  </w:num>
  <w:num w:numId="66" w16cid:durableId="1178082783">
    <w:abstractNumId w:val="2"/>
  </w:num>
  <w:num w:numId="67" w16cid:durableId="704797403">
    <w:abstractNumId w:val="12"/>
  </w:num>
  <w:num w:numId="68" w16cid:durableId="1043288981">
    <w:abstractNumId w:val="59"/>
  </w:num>
  <w:num w:numId="69" w16cid:durableId="810093293">
    <w:abstractNumId w:val="42"/>
  </w:num>
  <w:num w:numId="70" w16cid:durableId="330378212">
    <w:abstractNumId w:val="71"/>
  </w:num>
  <w:num w:numId="71" w16cid:durableId="803621047">
    <w:abstractNumId w:val="66"/>
  </w:num>
  <w:num w:numId="72" w16cid:durableId="1302271262">
    <w:abstractNumId w:val="27"/>
  </w:num>
  <w:num w:numId="73" w16cid:durableId="757170070">
    <w:abstractNumId w:val="52"/>
  </w:num>
  <w:num w:numId="74" w16cid:durableId="1474634661">
    <w:abstractNumId w:val="22"/>
  </w:num>
  <w:num w:numId="75" w16cid:durableId="1930698162">
    <w:abstractNumId w:val="1"/>
  </w:num>
  <w:num w:numId="76" w16cid:durableId="489836125">
    <w:abstractNumId w:val="37"/>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ESO)">
    <w15:presenceInfo w15:providerId="AD" w15:userId="S::stephen.baker@uk.nationalgrid.com::9743341d-a617-4c2a-a18e-dd1df1776676"/>
  </w15:person>
  <w15:person w15:author="Alex Aristodemou">
    <w15:presenceInfo w15:providerId="AD" w15:userId="S::alexander.aristod@uk.nationalgrid.com::0cb1737e-a9d3-4d94-a97f-26f0b782cd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Wxzx59qVhMUZYYhmRCQxj4Dmxcwl4oyyfZckdcIupQT0MmxEKVxm7AMgJzbrziMgzVI6gTiHKqHIMAlfYlaW1A==" w:salt="Vxm2K95ZY4UPF5G0Fx0kfw=="/>
  <w:defaultTabStop w:val="79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FB"/>
    <w:rsid w:val="0000008A"/>
    <w:rsid w:val="00000718"/>
    <w:rsid w:val="00002524"/>
    <w:rsid w:val="000033A1"/>
    <w:rsid w:val="00004E33"/>
    <w:rsid w:val="00005537"/>
    <w:rsid w:val="00005863"/>
    <w:rsid w:val="0000630E"/>
    <w:rsid w:val="000064E8"/>
    <w:rsid w:val="00006CA6"/>
    <w:rsid w:val="000073CD"/>
    <w:rsid w:val="00007745"/>
    <w:rsid w:val="0001021C"/>
    <w:rsid w:val="00010850"/>
    <w:rsid w:val="00011570"/>
    <w:rsid w:val="00011624"/>
    <w:rsid w:val="0001171A"/>
    <w:rsid w:val="000119C3"/>
    <w:rsid w:val="00012D81"/>
    <w:rsid w:val="00012ED9"/>
    <w:rsid w:val="000154D0"/>
    <w:rsid w:val="00015D20"/>
    <w:rsid w:val="00016382"/>
    <w:rsid w:val="00016650"/>
    <w:rsid w:val="00016A6D"/>
    <w:rsid w:val="00016D44"/>
    <w:rsid w:val="00016E8B"/>
    <w:rsid w:val="00016F27"/>
    <w:rsid w:val="00017424"/>
    <w:rsid w:val="000177DE"/>
    <w:rsid w:val="000178D1"/>
    <w:rsid w:val="00017F8F"/>
    <w:rsid w:val="00017FE1"/>
    <w:rsid w:val="00021918"/>
    <w:rsid w:val="00021F27"/>
    <w:rsid w:val="00022A66"/>
    <w:rsid w:val="00022CB5"/>
    <w:rsid w:val="00023BCF"/>
    <w:rsid w:val="00023FD3"/>
    <w:rsid w:val="00024770"/>
    <w:rsid w:val="00024EC5"/>
    <w:rsid w:val="0002549C"/>
    <w:rsid w:val="00025675"/>
    <w:rsid w:val="000256B0"/>
    <w:rsid w:val="0002581E"/>
    <w:rsid w:val="00025F86"/>
    <w:rsid w:val="00026743"/>
    <w:rsid w:val="000267E4"/>
    <w:rsid w:val="00026892"/>
    <w:rsid w:val="00027E57"/>
    <w:rsid w:val="0003018F"/>
    <w:rsid w:val="000312D2"/>
    <w:rsid w:val="0003329E"/>
    <w:rsid w:val="00033408"/>
    <w:rsid w:val="00033593"/>
    <w:rsid w:val="000336FA"/>
    <w:rsid w:val="000337F9"/>
    <w:rsid w:val="00033C80"/>
    <w:rsid w:val="000349EA"/>
    <w:rsid w:val="00035FD4"/>
    <w:rsid w:val="00035FE8"/>
    <w:rsid w:val="0003626D"/>
    <w:rsid w:val="000364B9"/>
    <w:rsid w:val="0003693C"/>
    <w:rsid w:val="00036AD7"/>
    <w:rsid w:val="00036B9F"/>
    <w:rsid w:val="00036D8E"/>
    <w:rsid w:val="00037429"/>
    <w:rsid w:val="0003765E"/>
    <w:rsid w:val="000403D8"/>
    <w:rsid w:val="00040597"/>
    <w:rsid w:val="00040A66"/>
    <w:rsid w:val="00040C00"/>
    <w:rsid w:val="00040F9A"/>
    <w:rsid w:val="000416C7"/>
    <w:rsid w:val="00041832"/>
    <w:rsid w:val="00041A25"/>
    <w:rsid w:val="00041B32"/>
    <w:rsid w:val="00041B95"/>
    <w:rsid w:val="0004282C"/>
    <w:rsid w:val="0004347C"/>
    <w:rsid w:val="00043A6F"/>
    <w:rsid w:val="0004492F"/>
    <w:rsid w:val="00044A97"/>
    <w:rsid w:val="00044C4B"/>
    <w:rsid w:val="00045730"/>
    <w:rsid w:val="000458B3"/>
    <w:rsid w:val="00046DFF"/>
    <w:rsid w:val="0004748C"/>
    <w:rsid w:val="000474A9"/>
    <w:rsid w:val="00047599"/>
    <w:rsid w:val="00050107"/>
    <w:rsid w:val="00050BBF"/>
    <w:rsid w:val="00051677"/>
    <w:rsid w:val="00051791"/>
    <w:rsid w:val="00051E46"/>
    <w:rsid w:val="00052040"/>
    <w:rsid w:val="0005269D"/>
    <w:rsid w:val="00053A17"/>
    <w:rsid w:val="000544B8"/>
    <w:rsid w:val="00054AE5"/>
    <w:rsid w:val="00054E32"/>
    <w:rsid w:val="000557D0"/>
    <w:rsid w:val="0005614F"/>
    <w:rsid w:val="000613BB"/>
    <w:rsid w:val="00061EF2"/>
    <w:rsid w:val="00062FE1"/>
    <w:rsid w:val="000632C3"/>
    <w:rsid w:val="00063AE8"/>
    <w:rsid w:val="000651E4"/>
    <w:rsid w:val="00065583"/>
    <w:rsid w:val="00065A21"/>
    <w:rsid w:val="00066744"/>
    <w:rsid w:val="00066D63"/>
    <w:rsid w:val="00067725"/>
    <w:rsid w:val="00067906"/>
    <w:rsid w:val="00067CCC"/>
    <w:rsid w:val="000708FB"/>
    <w:rsid w:val="00070BF8"/>
    <w:rsid w:val="00071439"/>
    <w:rsid w:val="000719D9"/>
    <w:rsid w:val="00071A0E"/>
    <w:rsid w:val="00072DA2"/>
    <w:rsid w:val="000737A4"/>
    <w:rsid w:val="000748A3"/>
    <w:rsid w:val="00074DC7"/>
    <w:rsid w:val="000757D7"/>
    <w:rsid w:val="00077E93"/>
    <w:rsid w:val="00080272"/>
    <w:rsid w:val="000813BA"/>
    <w:rsid w:val="00081C08"/>
    <w:rsid w:val="00081FF3"/>
    <w:rsid w:val="00083DFD"/>
    <w:rsid w:val="00083E6F"/>
    <w:rsid w:val="0008405D"/>
    <w:rsid w:val="00086510"/>
    <w:rsid w:val="00087373"/>
    <w:rsid w:val="000877C4"/>
    <w:rsid w:val="00087AD6"/>
    <w:rsid w:val="00087E91"/>
    <w:rsid w:val="00090900"/>
    <w:rsid w:val="000909A0"/>
    <w:rsid w:val="00090FD8"/>
    <w:rsid w:val="00091190"/>
    <w:rsid w:val="0009294F"/>
    <w:rsid w:val="00092DC6"/>
    <w:rsid w:val="000948A5"/>
    <w:rsid w:val="00094BAA"/>
    <w:rsid w:val="00096153"/>
    <w:rsid w:val="00096A3E"/>
    <w:rsid w:val="00096C7B"/>
    <w:rsid w:val="00096D85"/>
    <w:rsid w:val="000970B7"/>
    <w:rsid w:val="0009738B"/>
    <w:rsid w:val="0009778E"/>
    <w:rsid w:val="00097953"/>
    <w:rsid w:val="00097E09"/>
    <w:rsid w:val="000A0A8C"/>
    <w:rsid w:val="000A163C"/>
    <w:rsid w:val="000A1ADB"/>
    <w:rsid w:val="000A1DE9"/>
    <w:rsid w:val="000A2AD1"/>
    <w:rsid w:val="000A2BAA"/>
    <w:rsid w:val="000A2E70"/>
    <w:rsid w:val="000A3057"/>
    <w:rsid w:val="000A3098"/>
    <w:rsid w:val="000A4512"/>
    <w:rsid w:val="000A47D5"/>
    <w:rsid w:val="000A5ECB"/>
    <w:rsid w:val="000A68E5"/>
    <w:rsid w:val="000A73F3"/>
    <w:rsid w:val="000A770F"/>
    <w:rsid w:val="000B0342"/>
    <w:rsid w:val="000B3DBA"/>
    <w:rsid w:val="000B3F61"/>
    <w:rsid w:val="000B4400"/>
    <w:rsid w:val="000B47B8"/>
    <w:rsid w:val="000B5DDC"/>
    <w:rsid w:val="000B643A"/>
    <w:rsid w:val="000B646A"/>
    <w:rsid w:val="000C07E6"/>
    <w:rsid w:val="000C0805"/>
    <w:rsid w:val="000C0A72"/>
    <w:rsid w:val="000C15C0"/>
    <w:rsid w:val="000C1C74"/>
    <w:rsid w:val="000C280E"/>
    <w:rsid w:val="000C3A6B"/>
    <w:rsid w:val="000C45ED"/>
    <w:rsid w:val="000C549B"/>
    <w:rsid w:val="000C5615"/>
    <w:rsid w:val="000C5634"/>
    <w:rsid w:val="000C58DC"/>
    <w:rsid w:val="000C5B13"/>
    <w:rsid w:val="000C756F"/>
    <w:rsid w:val="000C7843"/>
    <w:rsid w:val="000D00A7"/>
    <w:rsid w:val="000D030E"/>
    <w:rsid w:val="000D0497"/>
    <w:rsid w:val="000D09EA"/>
    <w:rsid w:val="000D0BF5"/>
    <w:rsid w:val="000D1A0E"/>
    <w:rsid w:val="000D1BD0"/>
    <w:rsid w:val="000D1EEE"/>
    <w:rsid w:val="000D1F1F"/>
    <w:rsid w:val="000D3390"/>
    <w:rsid w:val="000D4099"/>
    <w:rsid w:val="000D43EC"/>
    <w:rsid w:val="000D47B7"/>
    <w:rsid w:val="000D47BD"/>
    <w:rsid w:val="000D48AB"/>
    <w:rsid w:val="000D5B3A"/>
    <w:rsid w:val="000D681D"/>
    <w:rsid w:val="000D73A9"/>
    <w:rsid w:val="000D771F"/>
    <w:rsid w:val="000E02A4"/>
    <w:rsid w:val="000E0D34"/>
    <w:rsid w:val="000E195E"/>
    <w:rsid w:val="000E1B3B"/>
    <w:rsid w:val="000E1D1B"/>
    <w:rsid w:val="000E21E2"/>
    <w:rsid w:val="000E2536"/>
    <w:rsid w:val="000E2809"/>
    <w:rsid w:val="000E4185"/>
    <w:rsid w:val="000E4991"/>
    <w:rsid w:val="000E49E6"/>
    <w:rsid w:val="000E53EE"/>
    <w:rsid w:val="000E54FD"/>
    <w:rsid w:val="000E555C"/>
    <w:rsid w:val="000E55C0"/>
    <w:rsid w:val="000E573C"/>
    <w:rsid w:val="000E609E"/>
    <w:rsid w:val="000E64EE"/>
    <w:rsid w:val="000E6B44"/>
    <w:rsid w:val="000E700C"/>
    <w:rsid w:val="000E7130"/>
    <w:rsid w:val="000E76F0"/>
    <w:rsid w:val="000F021F"/>
    <w:rsid w:val="000F0296"/>
    <w:rsid w:val="000F0AF6"/>
    <w:rsid w:val="000F0B91"/>
    <w:rsid w:val="000F1276"/>
    <w:rsid w:val="000F147E"/>
    <w:rsid w:val="000F1E0C"/>
    <w:rsid w:val="000F25CC"/>
    <w:rsid w:val="000F3439"/>
    <w:rsid w:val="000F3ABB"/>
    <w:rsid w:val="000F41BC"/>
    <w:rsid w:val="000F429E"/>
    <w:rsid w:val="000F4BE0"/>
    <w:rsid w:val="000F59D2"/>
    <w:rsid w:val="000F629C"/>
    <w:rsid w:val="00100026"/>
    <w:rsid w:val="00100862"/>
    <w:rsid w:val="00100A42"/>
    <w:rsid w:val="001024A8"/>
    <w:rsid w:val="00103069"/>
    <w:rsid w:val="001033B8"/>
    <w:rsid w:val="00103775"/>
    <w:rsid w:val="00103914"/>
    <w:rsid w:val="00103D1F"/>
    <w:rsid w:val="001068DD"/>
    <w:rsid w:val="001071FD"/>
    <w:rsid w:val="00107B31"/>
    <w:rsid w:val="0011009F"/>
    <w:rsid w:val="0011026B"/>
    <w:rsid w:val="00110D23"/>
    <w:rsid w:val="00111E66"/>
    <w:rsid w:val="00112D45"/>
    <w:rsid w:val="001137EE"/>
    <w:rsid w:val="00113D1E"/>
    <w:rsid w:val="00114084"/>
    <w:rsid w:val="00114BA0"/>
    <w:rsid w:val="00114D83"/>
    <w:rsid w:val="0011505F"/>
    <w:rsid w:val="00116039"/>
    <w:rsid w:val="00116503"/>
    <w:rsid w:val="00116696"/>
    <w:rsid w:val="0011706F"/>
    <w:rsid w:val="001175E2"/>
    <w:rsid w:val="0011780E"/>
    <w:rsid w:val="00120019"/>
    <w:rsid w:val="001203CE"/>
    <w:rsid w:val="00120AA5"/>
    <w:rsid w:val="00123052"/>
    <w:rsid w:val="00124875"/>
    <w:rsid w:val="00124C06"/>
    <w:rsid w:val="0012625F"/>
    <w:rsid w:val="00126AC1"/>
    <w:rsid w:val="00126E8D"/>
    <w:rsid w:val="0012777B"/>
    <w:rsid w:val="00127C6A"/>
    <w:rsid w:val="00131F60"/>
    <w:rsid w:val="00132968"/>
    <w:rsid w:val="0013392E"/>
    <w:rsid w:val="00133A8B"/>
    <w:rsid w:val="0013460E"/>
    <w:rsid w:val="00134DA1"/>
    <w:rsid w:val="001356BD"/>
    <w:rsid w:val="00135B7F"/>
    <w:rsid w:val="0013763E"/>
    <w:rsid w:val="00140673"/>
    <w:rsid w:val="00140824"/>
    <w:rsid w:val="001412D0"/>
    <w:rsid w:val="00141522"/>
    <w:rsid w:val="001427E7"/>
    <w:rsid w:val="00142A8E"/>
    <w:rsid w:val="00142DE1"/>
    <w:rsid w:val="0014358B"/>
    <w:rsid w:val="00143C46"/>
    <w:rsid w:val="00144209"/>
    <w:rsid w:val="001446C1"/>
    <w:rsid w:val="00144AE2"/>
    <w:rsid w:val="001456BB"/>
    <w:rsid w:val="00145920"/>
    <w:rsid w:val="00145DF8"/>
    <w:rsid w:val="00145E9B"/>
    <w:rsid w:val="0014617B"/>
    <w:rsid w:val="00146F77"/>
    <w:rsid w:val="0014783E"/>
    <w:rsid w:val="00147D31"/>
    <w:rsid w:val="00150445"/>
    <w:rsid w:val="00150628"/>
    <w:rsid w:val="00150F24"/>
    <w:rsid w:val="001516D9"/>
    <w:rsid w:val="0015193E"/>
    <w:rsid w:val="00152194"/>
    <w:rsid w:val="0015311E"/>
    <w:rsid w:val="00153591"/>
    <w:rsid w:val="001538C5"/>
    <w:rsid w:val="001552B8"/>
    <w:rsid w:val="001563BB"/>
    <w:rsid w:val="0015643A"/>
    <w:rsid w:val="001569F2"/>
    <w:rsid w:val="00156B08"/>
    <w:rsid w:val="00156BB4"/>
    <w:rsid w:val="0015763B"/>
    <w:rsid w:val="0016009A"/>
    <w:rsid w:val="00160191"/>
    <w:rsid w:val="001603CD"/>
    <w:rsid w:val="00160416"/>
    <w:rsid w:val="001610F4"/>
    <w:rsid w:val="001612E7"/>
    <w:rsid w:val="0016136E"/>
    <w:rsid w:val="001614B7"/>
    <w:rsid w:val="00163432"/>
    <w:rsid w:val="001639AD"/>
    <w:rsid w:val="00163A5E"/>
    <w:rsid w:val="00164CDF"/>
    <w:rsid w:val="00164D27"/>
    <w:rsid w:val="00165635"/>
    <w:rsid w:val="00166074"/>
    <w:rsid w:val="0016655B"/>
    <w:rsid w:val="00166D35"/>
    <w:rsid w:val="001671A9"/>
    <w:rsid w:val="00171CBE"/>
    <w:rsid w:val="00172337"/>
    <w:rsid w:val="00172A1A"/>
    <w:rsid w:val="00172D5B"/>
    <w:rsid w:val="00174F99"/>
    <w:rsid w:val="0017633B"/>
    <w:rsid w:val="001767D8"/>
    <w:rsid w:val="00177226"/>
    <w:rsid w:val="00177A1C"/>
    <w:rsid w:val="00177BFF"/>
    <w:rsid w:val="00177D2F"/>
    <w:rsid w:val="001805A1"/>
    <w:rsid w:val="00180D60"/>
    <w:rsid w:val="0018124B"/>
    <w:rsid w:val="00181E52"/>
    <w:rsid w:val="0018225A"/>
    <w:rsid w:val="00183010"/>
    <w:rsid w:val="00183044"/>
    <w:rsid w:val="001837B3"/>
    <w:rsid w:val="001844B5"/>
    <w:rsid w:val="0018453A"/>
    <w:rsid w:val="001846F1"/>
    <w:rsid w:val="00186051"/>
    <w:rsid w:val="001864F5"/>
    <w:rsid w:val="0018652C"/>
    <w:rsid w:val="0018682D"/>
    <w:rsid w:val="0018784E"/>
    <w:rsid w:val="001914B7"/>
    <w:rsid w:val="001916C1"/>
    <w:rsid w:val="00191AC3"/>
    <w:rsid w:val="00192569"/>
    <w:rsid w:val="00192C9B"/>
    <w:rsid w:val="0019333F"/>
    <w:rsid w:val="00193496"/>
    <w:rsid w:val="001936D8"/>
    <w:rsid w:val="0019464B"/>
    <w:rsid w:val="00194BAE"/>
    <w:rsid w:val="00194E84"/>
    <w:rsid w:val="00196839"/>
    <w:rsid w:val="00196913"/>
    <w:rsid w:val="001969EA"/>
    <w:rsid w:val="00196B59"/>
    <w:rsid w:val="0019721D"/>
    <w:rsid w:val="001976C1"/>
    <w:rsid w:val="001A082A"/>
    <w:rsid w:val="001A1518"/>
    <w:rsid w:val="001A160F"/>
    <w:rsid w:val="001A1612"/>
    <w:rsid w:val="001A1639"/>
    <w:rsid w:val="001A27F9"/>
    <w:rsid w:val="001A2BC6"/>
    <w:rsid w:val="001A3536"/>
    <w:rsid w:val="001A3A1B"/>
    <w:rsid w:val="001A448D"/>
    <w:rsid w:val="001A4752"/>
    <w:rsid w:val="001A4860"/>
    <w:rsid w:val="001A63FA"/>
    <w:rsid w:val="001A69BA"/>
    <w:rsid w:val="001A6CFC"/>
    <w:rsid w:val="001A72BF"/>
    <w:rsid w:val="001B02FF"/>
    <w:rsid w:val="001B1BBD"/>
    <w:rsid w:val="001B22FD"/>
    <w:rsid w:val="001B2EC4"/>
    <w:rsid w:val="001B307E"/>
    <w:rsid w:val="001B3432"/>
    <w:rsid w:val="001B3D10"/>
    <w:rsid w:val="001B5C0F"/>
    <w:rsid w:val="001B5D8D"/>
    <w:rsid w:val="001B5E04"/>
    <w:rsid w:val="001B661D"/>
    <w:rsid w:val="001B6C06"/>
    <w:rsid w:val="001B6DB3"/>
    <w:rsid w:val="001B72F0"/>
    <w:rsid w:val="001C00BE"/>
    <w:rsid w:val="001C04FA"/>
    <w:rsid w:val="001C0525"/>
    <w:rsid w:val="001C0BA9"/>
    <w:rsid w:val="001C18EC"/>
    <w:rsid w:val="001C242A"/>
    <w:rsid w:val="001C30B0"/>
    <w:rsid w:val="001C36E7"/>
    <w:rsid w:val="001C3994"/>
    <w:rsid w:val="001C49FA"/>
    <w:rsid w:val="001C5336"/>
    <w:rsid w:val="001C6AE8"/>
    <w:rsid w:val="001C789F"/>
    <w:rsid w:val="001D035B"/>
    <w:rsid w:val="001D067A"/>
    <w:rsid w:val="001D106D"/>
    <w:rsid w:val="001D20A7"/>
    <w:rsid w:val="001D2645"/>
    <w:rsid w:val="001D31F5"/>
    <w:rsid w:val="001D3BF5"/>
    <w:rsid w:val="001D42C5"/>
    <w:rsid w:val="001D4776"/>
    <w:rsid w:val="001D491B"/>
    <w:rsid w:val="001D535A"/>
    <w:rsid w:val="001D594C"/>
    <w:rsid w:val="001D6343"/>
    <w:rsid w:val="001D6F20"/>
    <w:rsid w:val="001D7700"/>
    <w:rsid w:val="001D7768"/>
    <w:rsid w:val="001D7BE7"/>
    <w:rsid w:val="001E015F"/>
    <w:rsid w:val="001E0303"/>
    <w:rsid w:val="001E104B"/>
    <w:rsid w:val="001E126C"/>
    <w:rsid w:val="001E248E"/>
    <w:rsid w:val="001E2AAD"/>
    <w:rsid w:val="001E2B37"/>
    <w:rsid w:val="001E30FE"/>
    <w:rsid w:val="001E358D"/>
    <w:rsid w:val="001E3930"/>
    <w:rsid w:val="001E3DF8"/>
    <w:rsid w:val="001E461D"/>
    <w:rsid w:val="001E470B"/>
    <w:rsid w:val="001E4D35"/>
    <w:rsid w:val="001E4E47"/>
    <w:rsid w:val="001E5F5D"/>
    <w:rsid w:val="001E6335"/>
    <w:rsid w:val="001E6CF2"/>
    <w:rsid w:val="001E7210"/>
    <w:rsid w:val="001E7407"/>
    <w:rsid w:val="001E772F"/>
    <w:rsid w:val="001E7CF8"/>
    <w:rsid w:val="001F10F7"/>
    <w:rsid w:val="001F1778"/>
    <w:rsid w:val="001F1A64"/>
    <w:rsid w:val="001F239E"/>
    <w:rsid w:val="001F2B1F"/>
    <w:rsid w:val="001F3017"/>
    <w:rsid w:val="001F3A9A"/>
    <w:rsid w:val="001F54BB"/>
    <w:rsid w:val="001F57C9"/>
    <w:rsid w:val="001F58DC"/>
    <w:rsid w:val="001F5983"/>
    <w:rsid w:val="001F635F"/>
    <w:rsid w:val="001F6DA7"/>
    <w:rsid w:val="001F74FB"/>
    <w:rsid w:val="001F760C"/>
    <w:rsid w:val="001F7813"/>
    <w:rsid w:val="001F7E57"/>
    <w:rsid w:val="001F7E7E"/>
    <w:rsid w:val="00200151"/>
    <w:rsid w:val="002011A6"/>
    <w:rsid w:val="00202022"/>
    <w:rsid w:val="00202B71"/>
    <w:rsid w:val="002038E8"/>
    <w:rsid w:val="00204D2E"/>
    <w:rsid w:val="00205238"/>
    <w:rsid w:val="00205545"/>
    <w:rsid w:val="002061D1"/>
    <w:rsid w:val="00206655"/>
    <w:rsid w:val="00207445"/>
    <w:rsid w:val="0021002B"/>
    <w:rsid w:val="00210480"/>
    <w:rsid w:val="00210558"/>
    <w:rsid w:val="00210DDE"/>
    <w:rsid w:val="0021196D"/>
    <w:rsid w:val="00211E17"/>
    <w:rsid w:val="00213267"/>
    <w:rsid w:val="00213EDD"/>
    <w:rsid w:val="00214456"/>
    <w:rsid w:val="0021660D"/>
    <w:rsid w:val="002201A8"/>
    <w:rsid w:val="002201CD"/>
    <w:rsid w:val="00220908"/>
    <w:rsid w:val="00220B7C"/>
    <w:rsid w:val="00220C49"/>
    <w:rsid w:val="002211FD"/>
    <w:rsid w:val="00221574"/>
    <w:rsid w:val="00221695"/>
    <w:rsid w:val="00221780"/>
    <w:rsid w:val="00221BEF"/>
    <w:rsid w:val="00222A47"/>
    <w:rsid w:val="00222DED"/>
    <w:rsid w:val="00222DF7"/>
    <w:rsid w:val="00223253"/>
    <w:rsid w:val="002232AF"/>
    <w:rsid w:val="002233C3"/>
    <w:rsid w:val="0022361E"/>
    <w:rsid w:val="00224274"/>
    <w:rsid w:val="002253EA"/>
    <w:rsid w:val="00225F7F"/>
    <w:rsid w:val="002262AF"/>
    <w:rsid w:val="002274A2"/>
    <w:rsid w:val="002275AC"/>
    <w:rsid w:val="0023070D"/>
    <w:rsid w:val="002310CB"/>
    <w:rsid w:val="00231777"/>
    <w:rsid w:val="0023252F"/>
    <w:rsid w:val="0023272D"/>
    <w:rsid w:val="0023318E"/>
    <w:rsid w:val="002335BD"/>
    <w:rsid w:val="002346FB"/>
    <w:rsid w:val="002360EA"/>
    <w:rsid w:val="00236699"/>
    <w:rsid w:val="002375EB"/>
    <w:rsid w:val="0023773D"/>
    <w:rsid w:val="00237866"/>
    <w:rsid w:val="00237DC1"/>
    <w:rsid w:val="002405EB"/>
    <w:rsid w:val="00240EC5"/>
    <w:rsid w:val="0024178C"/>
    <w:rsid w:val="002422CC"/>
    <w:rsid w:val="0024266B"/>
    <w:rsid w:val="00242840"/>
    <w:rsid w:val="002435DF"/>
    <w:rsid w:val="00243CF9"/>
    <w:rsid w:val="00244385"/>
    <w:rsid w:val="0024499C"/>
    <w:rsid w:val="00244ACB"/>
    <w:rsid w:val="00244D17"/>
    <w:rsid w:val="002455C4"/>
    <w:rsid w:val="002460AA"/>
    <w:rsid w:val="00246645"/>
    <w:rsid w:val="00247C5B"/>
    <w:rsid w:val="0025004D"/>
    <w:rsid w:val="00250B8F"/>
    <w:rsid w:val="00250C3D"/>
    <w:rsid w:val="00250C9F"/>
    <w:rsid w:val="00251333"/>
    <w:rsid w:val="002516E3"/>
    <w:rsid w:val="002524D2"/>
    <w:rsid w:val="002541F9"/>
    <w:rsid w:val="00254618"/>
    <w:rsid w:val="002547D3"/>
    <w:rsid w:val="002547FB"/>
    <w:rsid w:val="00254963"/>
    <w:rsid w:val="002549AE"/>
    <w:rsid w:val="00255E71"/>
    <w:rsid w:val="00256E89"/>
    <w:rsid w:val="00257299"/>
    <w:rsid w:val="002600C7"/>
    <w:rsid w:val="00260158"/>
    <w:rsid w:val="002610A4"/>
    <w:rsid w:val="00261427"/>
    <w:rsid w:val="002614E1"/>
    <w:rsid w:val="00261DD8"/>
    <w:rsid w:val="00262E9F"/>
    <w:rsid w:val="0026325E"/>
    <w:rsid w:val="0026379C"/>
    <w:rsid w:val="00263EFB"/>
    <w:rsid w:val="0026471D"/>
    <w:rsid w:val="00264C78"/>
    <w:rsid w:val="00264E6D"/>
    <w:rsid w:val="00265DBB"/>
    <w:rsid w:val="00266D7A"/>
    <w:rsid w:val="00267ADC"/>
    <w:rsid w:val="002700C2"/>
    <w:rsid w:val="00270F39"/>
    <w:rsid w:val="002719E2"/>
    <w:rsid w:val="00271EBB"/>
    <w:rsid w:val="00272FFD"/>
    <w:rsid w:val="00274386"/>
    <w:rsid w:val="00274587"/>
    <w:rsid w:val="002767C4"/>
    <w:rsid w:val="0027733A"/>
    <w:rsid w:val="0027768E"/>
    <w:rsid w:val="00277914"/>
    <w:rsid w:val="00277ECD"/>
    <w:rsid w:val="002808C8"/>
    <w:rsid w:val="00280ACE"/>
    <w:rsid w:val="0028143F"/>
    <w:rsid w:val="002816FE"/>
    <w:rsid w:val="00281EB6"/>
    <w:rsid w:val="00282705"/>
    <w:rsid w:val="00282918"/>
    <w:rsid w:val="002849F2"/>
    <w:rsid w:val="00286107"/>
    <w:rsid w:val="0028691A"/>
    <w:rsid w:val="00286A34"/>
    <w:rsid w:val="002903FA"/>
    <w:rsid w:val="00290EEC"/>
    <w:rsid w:val="00291824"/>
    <w:rsid w:val="00291955"/>
    <w:rsid w:val="002931F0"/>
    <w:rsid w:val="00293860"/>
    <w:rsid w:val="0029390B"/>
    <w:rsid w:val="00293E6F"/>
    <w:rsid w:val="00293EB6"/>
    <w:rsid w:val="00293EE7"/>
    <w:rsid w:val="00294D55"/>
    <w:rsid w:val="0029524C"/>
    <w:rsid w:val="00297BB4"/>
    <w:rsid w:val="002A1507"/>
    <w:rsid w:val="002A1B2E"/>
    <w:rsid w:val="002A2805"/>
    <w:rsid w:val="002A2AC0"/>
    <w:rsid w:val="002A3410"/>
    <w:rsid w:val="002A4134"/>
    <w:rsid w:val="002A5313"/>
    <w:rsid w:val="002A54BE"/>
    <w:rsid w:val="002A5BCC"/>
    <w:rsid w:val="002A5CB2"/>
    <w:rsid w:val="002A6EA3"/>
    <w:rsid w:val="002A75CD"/>
    <w:rsid w:val="002B10EC"/>
    <w:rsid w:val="002B16A4"/>
    <w:rsid w:val="002B2EBD"/>
    <w:rsid w:val="002B3468"/>
    <w:rsid w:val="002B3D3A"/>
    <w:rsid w:val="002B40DD"/>
    <w:rsid w:val="002B45C1"/>
    <w:rsid w:val="002B4B8D"/>
    <w:rsid w:val="002B574F"/>
    <w:rsid w:val="002B65C2"/>
    <w:rsid w:val="002B6756"/>
    <w:rsid w:val="002B6B76"/>
    <w:rsid w:val="002B6F95"/>
    <w:rsid w:val="002B7831"/>
    <w:rsid w:val="002C0671"/>
    <w:rsid w:val="002C202E"/>
    <w:rsid w:val="002C2E9F"/>
    <w:rsid w:val="002C31D0"/>
    <w:rsid w:val="002C3A03"/>
    <w:rsid w:val="002C4017"/>
    <w:rsid w:val="002C4AC6"/>
    <w:rsid w:val="002C52EC"/>
    <w:rsid w:val="002C65A2"/>
    <w:rsid w:val="002C6B2E"/>
    <w:rsid w:val="002D0746"/>
    <w:rsid w:val="002D2526"/>
    <w:rsid w:val="002D25BF"/>
    <w:rsid w:val="002D27EF"/>
    <w:rsid w:val="002D326F"/>
    <w:rsid w:val="002D38B7"/>
    <w:rsid w:val="002D485B"/>
    <w:rsid w:val="002D48B7"/>
    <w:rsid w:val="002D5819"/>
    <w:rsid w:val="002D5D73"/>
    <w:rsid w:val="002D6575"/>
    <w:rsid w:val="002D7641"/>
    <w:rsid w:val="002D7E93"/>
    <w:rsid w:val="002E035A"/>
    <w:rsid w:val="002E13AC"/>
    <w:rsid w:val="002E1FAC"/>
    <w:rsid w:val="002E1FCC"/>
    <w:rsid w:val="002E2677"/>
    <w:rsid w:val="002E353E"/>
    <w:rsid w:val="002E38F5"/>
    <w:rsid w:val="002E4474"/>
    <w:rsid w:val="002E4DE5"/>
    <w:rsid w:val="002E6664"/>
    <w:rsid w:val="002E6698"/>
    <w:rsid w:val="002F0A7F"/>
    <w:rsid w:val="002F0B2F"/>
    <w:rsid w:val="002F0F19"/>
    <w:rsid w:val="002F1160"/>
    <w:rsid w:val="002F1322"/>
    <w:rsid w:val="002F1D22"/>
    <w:rsid w:val="002F22FC"/>
    <w:rsid w:val="002F3DDD"/>
    <w:rsid w:val="002F554B"/>
    <w:rsid w:val="002F5606"/>
    <w:rsid w:val="002F65A5"/>
    <w:rsid w:val="002F65DC"/>
    <w:rsid w:val="002F67F3"/>
    <w:rsid w:val="002F702B"/>
    <w:rsid w:val="002F7AA5"/>
    <w:rsid w:val="003006E5"/>
    <w:rsid w:val="00300D15"/>
    <w:rsid w:val="003011FE"/>
    <w:rsid w:val="00302984"/>
    <w:rsid w:val="003059A2"/>
    <w:rsid w:val="00305D22"/>
    <w:rsid w:val="00307DE2"/>
    <w:rsid w:val="00310E69"/>
    <w:rsid w:val="003114FE"/>
    <w:rsid w:val="00311505"/>
    <w:rsid w:val="003117EC"/>
    <w:rsid w:val="00312D72"/>
    <w:rsid w:val="003132C1"/>
    <w:rsid w:val="0031344A"/>
    <w:rsid w:val="003135B7"/>
    <w:rsid w:val="00315489"/>
    <w:rsid w:val="003166E0"/>
    <w:rsid w:val="00316D76"/>
    <w:rsid w:val="00316E8C"/>
    <w:rsid w:val="003177A1"/>
    <w:rsid w:val="00320615"/>
    <w:rsid w:val="00321420"/>
    <w:rsid w:val="0032245E"/>
    <w:rsid w:val="00322742"/>
    <w:rsid w:val="00323536"/>
    <w:rsid w:val="003237E0"/>
    <w:rsid w:val="003243E4"/>
    <w:rsid w:val="003244A9"/>
    <w:rsid w:val="00324CFA"/>
    <w:rsid w:val="003251F4"/>
    <w:rsid w:val="00325AB6"/>
    <w:rsid w:val="00325C5B"/>
    <w:rsid w:val="003264FC"/>
    <w:rsid w:val="003267F5"/>
    <w:rsid w:val="00326865"/>
    <w:rsid w:val="003268FD"/>
    <w:rsid w:val="00327794"/>
    <w:rsid w:val="00327A73"/>
    <w:rsid w:val="00327D24"/>
    <w:rsid w:val="00327D86"/>
    <w:rsid w:val="00327E4D"/>
    <w:rsid w:val="00330278"/>
    <w:rsid w:val="00330AAA"/>
    <w:rsid w:val="00330AB7"/>
    <w:rsid w:val="00330B51"/>
    <w:rsid w:val="00331094"/>
    <w:rsid w:val="00332532"/>
    <w:rsid w:val="003327B6"/>
    <w:rsid w:val="003335D0"/>
    <w:rsid w:val="00334ADD"/>
    <w:rsid w:val="00335067"/>
    <w:rsid w:val="0033518F"/>
    <w:rsid w:val="00336AC1"/>
    <w:rsid w:val="00336DC9"/>
    <w:rsid w:val="00341288"/>
    <w:rsid w:val="003412B6"/>
    <w:rsid w:val="003427EE"/>
    <w:rsid w:val="0034302B"/>
    <w:rsid w:val="00344704"/>
    <w:rsid w:val="00344B46"/>
    <w:rsid w:val="0034509D"/>
    <w:rsid w:val="003457A2"/>
    <w:rsid w:val="0034623E"/>
    <w:rsid w:val="003464BA"/>
    <w:rsid w:val="00346E3B"/>
    <w:rsid w:val="003474CF"/>
    <w:rsid w:val="00347A6A"/>
    <w:rsid w:val="00347F91"/>
    <w:rsid w:val="003503F7"/>
    <w:rsid w:val="00350DEA"/>
    <w:rsid w:val="00350FA3"/>
    <w:rsid w:val="003516EB"/>
    <w:rsid w:val="00351E29"/>
    <w:rsid w:val="00352B77"/>
    <w:rsid w:val="0035318E"/>
    <w:rsid w:val="0035332F"/>
    <w:rsid w:val="00353976"/>
    <w:rsid w:val="0035485C"/>
    <w:rsid w:val="00355464"/>
    <w:rsid w:val="003562AD"/>
    <w:rsid w:val="003564C1"/>
    <w:rsid w:val="00357630"/>
    <w:rsid w:val="00357907"/>
    <w:rsid w:val="0036007C"/>
    <w:rsid w:val="0036093C"/>
    <w:rsid w:val="00361631"/>
    <w:rsid w:val="003618EE"/>
    <w:rsid w:val="00361CDC"/>
    <w:rsid w:val="003621D6"/>
    <w:rsid w:val="00362396"/>
    <w:rsid w:val="003624F3"/>
    <w:rsid w:val="00363CC4"/>
    <w:rsid w:val="00364D2C"/>
    <w:rsid w:val="003658D3"/>
    <w:rsid w:val="003663A0"/>
    <w:rsid w:val="003668E3"/>
    <w:rsid w:val="0036752C"/>
    <w:rsid w:val="00367BB8"/>
    <w:rsid w:val="00367C59"/>
    <w:rsid w:val="00370388"/>
    <w:rsid w:val="0037163A"/>
    <w:rsid w:val="00371ACF"/>
    <w:rsid w:val="00371CAF"/>
    <w:rsid w:val="003722F0"/>
    <w:rsid w:val="003728C6"/>
    <w:rsid w:val="00373205"/>
    <w:rsid w:val="003739B8"/>
    <w:rsid w:val="00373E30"/>
    <w:rsid w:val="003757DA"/>
    <w:rsid w:val="00375E6F"/>
    <w:rsid w:val="00375F88"/>
    <w:rsid w:val="003772A1"/>
    <w:rsid w:val="00377617"/>
    <w:rsid w:val="003778C4"/>
    <w:rsid w:val="00377EF2"/>
    <w:rsid w:val="0038012E"/>
    <w:rsid w:val="00380CB1"/>
    <w:rsid w:val="00380EB5"/>
    <w:rsid w:val="003816AC"/>
    <w:rsid w:val="00381AC1"/>
    <w:rsid w:val="003821B8"/>
    <w:rsid w:val="003821B9"/>
    <w:rsid w:val="00382310"/>
    <w:rsid w:val="003842D5"/>
    <w:rsid w:val="0038434B"/>
    <w:rsid w:val="00384D3D"/>
    <w:rsid w:val="003850EB"/>
    <w:rsid w:val="003856B8"/>
    <w:rsid w:val="00385907"/>
    <w:rsid w:val="00387845"/>
    <w:rsid w:val="003901B6"/>
    <w:rsid w:val="00390B76"/>
    <w:rsid w:val="00391823"/>
    <w:rsid w:val="00392361"/>
    <w:rsid w:val="0039242E"/>
    <w:rsid w:val="0039253D"/>
    <w:rsid w:val="00392664"/>
    <w:rsid w:val="00393118"/>
    <w:rsid w:val="0039318B"/>
    <w:rsid w:val="003933B1"/>
    <w:rsid w:val="00393ADB"/>
    <w:rsid w:val="00393D31"/>
    <w:rsid w:val="00394FA7"/>
    <w:rsid w:val="003A057A"/>
    <w:rsid w:val="003A0E14"/>
    <w:rsid w:val="003A1715"/>
    <w:rsid w:val="003A1A70"/>
    <w:rsid w:val="003A2F4B"/>
    <w:rsid w:val="003A36E8"/>
    <w:rsid w:val="003A5B1C"/>
    <w:rsid w:val="003A5EAE"/>
    <w:rsid w:val="003A6294"/>
    <w:rsid w:val="003A6634"/>
    <w:rsid w:val="003A76AF"/>
    <w:rsid w:val="003B0A5F"/>
    <w:rsid w:val="003B166C"/>
    <w:rsid w:val="003B2338"/>
    <w:rsid w:val="003B266C"/>
    <w:rsid w:val="003B2699"/>
    <w:rsid w:val="003B2838"/>
    <w:rsid w:val="003B4EF2"/>
    <w:rsid w:val="003B4F06"/>
    <w:rsid w:val="003B4FF8"/>
    <w:rsid w:val="003B5E60"/>
    <w:rsid w:val="003B66D3"/>
    <w:rsid w:val="003B795F"/>
    <w:rsid w:val="003C041E"/>
    <w:rsid w:val="003C0ED2"/>
    <w:rsid w:val="003C142E"/>
    <w:rsid w:val="003C18E7"/>
    <w:rsid w:val="003C2354"/>
    <w:rsid w:val="003C2405"/>
    <w:rsid w:val="003C24A6"/>
    <w:rsid w:val="003C2F7B"/>
    <w:rsid w:val="003C308A"/>
    <w:rsid w:val="003C31C2"/>
    <w:rsid w:val="003C3F78"/>
    <w:rsid w:val="003C418E"/>
    <w:rsid w:val="003C4717"/>
    <w:rsid w:val="003C527E"/>
    <w:rsid w:val="003C5371"/>
    <w:rsid w:val="003C5823"/>
    <w:rsid w:val="003C5D4C"/>
    <w:rsid w:val="003C6990"/>
    <w:rsid w:val="003C6DE5"/>
    <w:rsid w:val="003C6E0C"/>
    <w:rsid w:val="003D08D6"/>
    <w:rsid w:val="003D172C"/>
    <w:rsid w:val="003D182A"/>
    <w:rsid w:val="003D1DF7"/>
    <w:rsid w:val="003D205B"/>
    <w:rsid w:val="003D310D"/>
    <w:rsid w:val="003D3141"/>
    <w:rsid w:val="003D3A4E"/>
    <w:rsid w:val="003D3C58"/>
    <w:rsid w:val="003D3FE8"/>
    <w:rsid w:val="003D4C13"/>
    <w:rsid w:val="003D55D5"/>
    <w:rsid w:val="003D6702"/>
    <w:rsid w:val="003D6FB9"/>
    <w:rsid w:val="003E221D"/>
    <w:rsid w:val="003E2D2D"/>
    <w:rsid w:val="003E3791"/>
    <w:rsid w:val="003E3A1F"/>
    <w:rsid w:val="003E47FA"/>
    <w:rsid w:val="003E48EB"/>
    <w:rsid w:val="003E4D51"/>
    <w:rsid w:val="003E53D4"/>
    <w:rsid w:val="003E6932"/>
    <w:rsid w:val="003E7367"/>
    <w:rsid w:val="003E7A8E"/>
    <w:rsid w:val="003F15F6"/>
    <w:rsid w:val="003F1901"/>
    <w:rsid w:val="003F1FA3"/>
    <w:rsid w:val="003F393F"/>
    <w:rsid w:val="003F3A8F"/>
    <w:rsid w:val="003F3CB4"/>
    <w:rsid w:val="003F41E5"/>
    <w:rsid w:val="003F7DC8"/>
    <w:rsid w:val="00402F73"/>
    <w:rsid w:val="004038C6"/>
    <w:rsid w:val="00403DE1"/>
    <w:rsid w:val="00403FA3"/>
    <w:rsid w:val="0040402B"/>
    <w:rsid w:val="00404B89"/>
    <w:rsid w:val="00405B50"/>
    <w:rsid w:val="0040620D"/>
    <w:rsid w:val="0040680B"/>
    <w:rsid w:val="00406E15"/>
    <w:rsid w:val="00407287"/>
    <w:rsid w:val="00410555"/>
    <w:rsid w:val="00410EE2"/>
    <w:rsid w:val="0041122B"/>
    <w:rsid w:val="004113F8"/>
    <w:rsid w:val="00411A81"/>
    <w:rsid w:val="00412265"/>
    <w:rsid w:val="00412A46"/>
    <w:rsid w:val="00413122"/>
    <w:rsid w:val="00414C08"/>
    <w:rsid w:val="00415EE5"/>
    <w:rsid w:val="004166C5"/>
    <w:rsid w:val="00417ACB"/>
    <w:rsid w:val="00417B1A"/>
    <w:rsid w:val="00420A28"/>
    <w:rsid w:val="00420CE5"/>
    <w:rsid w:val="00420F4C"/>
    <w:rsid w:val="0042117B"/>
    <w:rsid w:val="00422845"/>
    <w:rsid w:val="00422970"/>
    <w:rsid w:val="00423841"/>
    <w:rsid w:val="00423917"/>
    <w:rsid w:val="00426ADC"/>
    <w:rsid w:val="004275F1"/>
    <w:rsid w:val="004309E0"/>
    <w:rsid w:val="0043116B"/>
    <w:rsid w:val="00431B44"/>
    <w:rsid w:val="004326C7"/>
    <w:rsid w:val="0043282C"/>
    <w:rsid w:val="004331D2"/>
    <w:rsid w:val="00433505"/>
    <w:rsid w:val="004342F2"/>
    <w:rsid w:val="004347A2"/>
    <w:rsid w:val="004350AC"/>
    <w:rsid w:val="0043538A"/>
    <w:rsid w:val="004356A7"/>
    <w:rsid w:val="00436F81"/>
    <w:rsid w:val="004378E3"/>
    <w:rsid w:val="00437DDD"/>
    <w:rsid w:val="00437FEF"/>
    <w:rsid w:val="004408E5"/>
    <w:rsid w:val="004415D1"/>
    <w:rsid w:val="004420D5"/>
    <w:rsid w:val="004421B6"/>
    <w:rsid w:val="0044246A"/>
    <w:rsid w:val="00442EA8"/>
    <w:rsid w:val="004430B1"/>
    <w:rsid w:val="00443AE5"/>
    <w:rsid w:val="00444210"/>
    <w:rsid w:val="0044431E"/>
    <w:rsid w:val="00444D90"/>
    <w:rsid w:val="004454E9"/>
    <w:rsid w:val="00445F2B"/>
    <w:rsid w:val="004466C5"/>
    <w:rsid w:val="00447151"/>
    <w:rsid w:val="00450745"/>
    <w:rsid w:val="00450F13"/>
    <w:rsid w:val="0045108B"/>
    <w:rsid w:val="00451979"/>
    <w:rsid w:val="00452216"/>
    <w:rsid w:val="004522F7"/>
    <w:rsid w:val="004535B8"/>
    <w:rsid w:val="0045363A"/>
    <w:rsid w:val="0045382B"/>
    <w:rsid w:val="004550A3"/>
    <w:rsid w:val="00455143"/>
    <w:rsid w:val="00455203"/>
    <w:rsid w:val="00455C8C"/>
    <w:rsid w:val="00455CD7"/>
    <w:rsid w:val="004562B8"/>
    <w:rsid w:val="00456ADD"/>
    <w:rsid w:val="0045709A"/>
    <w:rsid w:val="004602A6"/>
    <w:rsid w:val="00460468"/>
    <w:rsid w:val="00460C3C"/>
    <w:rsid w:val="00460D1E"/>
    <w:rsid w:val="004618A5"/>
    <w:rsid w:val="00461BAD"/>
    <w:rsid w:val="004639BD"/>
    <w:rsid w:val="00463B63"/>
    <w:rsid w:val="00464205"/>
    <w:rsid w:val="0046441A"/>
    <w:rsid w:val="00464E64"/>
    <w:rsid w:val="004652D8"/>
    <w:rsid w:val="00466AD1"/>
    <w:rsid w:val="004678B0"/>
    <w:rsid w:val="00467C0F"/>
    <w:rsid w:val="004705F6"/>
    <w:rsid w:val="004720EE"/>
    <w:rsid w:val="00472509"/>
    <w:rsid w:val="00472624"/>
    <w:rsid w:val="00472C4F"/>
    <w:rsid w:val="00475A24"/>
    <w:rsid w:val="00475F13"/>
    <w:rsid w:val="0047615B"/>
    <w:rsid w:val="004769B8"/>
    <w:rsid w:val="00477B5F"/>
    <w:rsid w:val="00477B75"/>
    <w:rsid w:val="00480478"/>
    <w:rsid w:val="004809B5"/>
    <w:rsid w:val="004812FB"/>
    <w:rsid w:val="00481470"/>
    <w:rsid w:val="00481FCD"/>
    <w:rsid w:val="0048240A"/>
    <w:rsid w:val="00484CAB"/>
    <w:rsid w:val="00485383"/>
    <w:rsid w:val="00485E80"/>
    <w:rsid w:val="00486C43"/>
    <w:rsid w:val="00490003"/>
    <w:rsid w:val="004901FC"/>
    <w:rsid w:val="00490A86"/>
    <w:rsid w:val="00492579"/>
    <w:rsid w:val="004930F2"/>
    <w:rsid w:val="0049431E"/>
    <w:rsid w:val="00496980"/>
    <w:rsid w:val="00497260"/>
    <w:rsid w:val="00497574"/>
    <w:rsid w:val="00497604"/>
    <w:rsid w:val="004A08AB"/>
    <w:rsid w:val="004A0E89"/>
    <w:rsid w:val="004A1820"/>
    <w:rsid w:val="004A1828"/>
    <w:rsid w:val="004A18D7"/>
    <w:rsid w:val="004A21F4"/>
    <w:rsid w:val="004A253B"/>
    <w:rsid w:val="004A2549"/>
    <w:rsid w:val="004A36EA"/>
    <w:rsid w:val="004A3B62"/>
    <w:rsid w:val="004A4C00"/>
    <w:rsid w:val="004A4EAD"/>
    <w:rsid w:val="004A5016"/>
    <w:rsid w:val="004A5FBD"/>
    <w:rsid w:val="004A78E7"/>
    <w:rsid w:val="004A799E"/>
    <w:rsid w:val="004B1187"/>
    <w:rsid w:val="004B1608"/>
    <w:rsid w:val="004B1753"/>
    <w:rsid w:val="004B1A86"/>
    <w:rsid w:val="004B1B26"/>
    <w:rsid w:val="004B1B65"/>
    <w:rsid w:val="004B2C1C"/>
    <w:rsid w:val="004B2D50"/>
    <w:rsid w:val="004B31ED"/>
    <w:rsid w:val="004B3230"/>
    <w:rsid w:val="004B365D"/>
    <w:rsid w:val="004B3925"/>
    <w:rsid w:val="004B495C"/>
    <w:rsid w:val="004B54B3"/>
    <w:rsid w:val="004B57EE"/>
    <w:rsid w:val="004B599E"/>
    <w:rsid w:val="004B7041"/>
    <w:rsid w:val="004B729A"/>
    <w:rsid w:val="004C141B"/>
    <w:rsid w:val="004C1681"/>
    <w:rsid w:val="004C2452"/>
    <w:rsid w:val="004C2481"/>
    <w:rsid w:val="004C3E4A"/>
    <w:rsid w:val="004C3E68"/>
    <w:rsid w:val="004C4BD3"/>
    <w:rsid w:val="004C51C5"/>
    <w:rsid w:val="004C6769"/>
    <w:rsid w:val="004C677F"/>
    <w:rsid w:val="004C6976"/>
    <w:rsid w:val="004C6CDB"/>
    <w:rsid w:val="004C70A0"/>
    <w:rsid w:val="004C74F7"/>
    <w:rsid w:val="004D083C"/>
    <w:rsid w:val="004D1AAF"/>
    <w:rsid w:val="004D1B49"/>
    <w:rsid w:val="004D1C9C"/>
    <w:rsid w:val="004D2C7C"/>
    <w:rsid w:val="004D3463"/>
    <w:rsid w:val="004D38C3"/>
    <w:rsid w:val="004D3C82"/>
    <w:rsid w:val="004D4029"/>
    <w:rsid w:val="004D4AE7"/>
    <w:rsid w:val="004D67D3"/>
    <w:rsid w:val="004D681D"/>
    <w:rsid w:val="004D7768"/>
    <w:rsid w:val="004E02A2"/>
    <w:rsid w:val="004E08BF"/>
    <w:rsid w:val="004E19F8"/>
    <w:rsid w:val="004E1A5B"/>
    <w:rsid w:val="004E1E81"/>
    <w:rsid w:val="004E2235"/>
    <w:rsid w:val="004E2CA4"/>
    <w:rsid w:val="004E2FF8"/>
    <w:rsid w:val="004E3A2B"/>
    <w:rsid w:val="004E4078"/>
    <w:rsid w:val="004E5697"/>
    <w:rsid w:val="004E569B"/>
    <w:rsid w:val="004E5C40"/>
    <w:rsid w:val="004E6383"/>
    <w:rsid w:val="004E6DA1"/>
    <w:rsid w:val="004E7C58"/>
    <w:rsid w:val="004F069B"/>
    <w:rsid w:val="004F0989"/>
    <w:rsid w:val="004F0C4A"/>
    <w:rsid w:val="004F1763"/>
    <w:rsid w:val="004F1A80"/>
    <w:rsid w:val="004F2373"/>
    <w:rsid w:val="004F30E5"/>
    <w:rsid w:val="004F3125"/>
    <w:rsid w:val="004F31B9"/>
    <w:rsid w:val="004F47D9"/>
    <w:rsid w:val="004F48B1"/>
    <w:rsid w:val="004F6987"/>
    <w:rsid w:val="004F79DC"/>
    <w:rsid w:val="004F7EEA"/>
    <w:rsid w:val="00500B65"/>
    <w:rsid w:val="0050378C"/>
    <w:rsid w:val="00503A4A"/>
    <w:rsid w:val="005051B8"/>
    <w:rsid w:val="0050611A"/>
    <w:rsid w:val="00506487"/>
    <w:rsid w:val="0050752C"/>
    <w:rsid w:val="00507EDA"/>
    <w:rsid w:val="00510275"/>
    <w:rsid w:val="00511D3D"/>
    <w:rsid w:val="005120E4"/>
    <w:rsid w:val="00512F7D"/>
    <w:rsid w:val="00513857"/>
    <w:rsid w:val="005148F0"/>
    <w:rsid w:val="00514924"/>
    <w:rsid w:val="00514A27"/>
    <w:rsid w:val="00514FF6"/>
    <w:rsid w:val="00515E81"/>
    <w:rsid w:val="00516339"/>
    <w:rsid w:val="00517209"/>
    <w:rsid w:val="00517554"/>
    <w:rsid w:val="0051790F"/>
    <w:rsid w:val="00520406"/>
    <w:rsid w:val="00520C62"/>
    <w:rsid w:val="00522DCE"/>
    <w:rsid w:val="0052559B"/>
    <w:rsid w:val="005268A2"/>
    <w:rsid w:val="00526C5E"/>
    <w:rsid w:val="00526CCD"/>
    <w:rsid w:val="00530D46"/>
    <w:rsid w:val="005316B6"/>
    <w:rsid w:val="00531CA3"/>
    <w:rsid w:val="00531FC4"/>
    <w:rsid w:val="005320CA"/>
    <w:rsid w:val="0053238C"/>
    <w:rsid w:val="0053241F"/>
    <w:rsid w:val="0053291F"/>
    <w:rsid w:val="0053299B"/>
    <w:rsid w:val="00532AA8"/>
    <w:rsid w:val="00532ADD"/>
    <w:rsid w:val="00532DAB"/>
    <w:rsid w:val="005332B7"/>
    <w:rsid w:val="00533D54"/>
    <w:rsid w:val="00535DB9"/>
    <w:rsid w:val="005366F0"/>
    <w:rsid w:val="00537990"/>
    <w:rsid w:val="00537A2F"/>
    <w:rsid w:val="005400AF"/>
    <w:rsid w:val="00540A32"/>
    <w:rsid w:val="005412DB"/>
    <w:rsid w:val="00541E86"/>
    <w:rsid w:val="005422CC"/>
    <w:rsid w:val="00542471"/>
    <w:rsid w:val="00542AC5"/>
    <w:rsid w:val="00543C09"/>
    <w:rsid w:val="005441FF"/>
    <w:rsid w:val="0054473B"/>
    <w:rsid w:val="00544A94"/>
    <w:rsid w:val="00544D5C"/>
    <w:rsid w:val="0054515B"/>
    <w:rsid w:val="0054556D"/>
    <w:rsid w:val="005456DD"/>
    <w:rsid w:val="0054619E"/>
    <w:rsid w:val="00546572"/>
    <w:rsid w:val="00546B2D"/>
    <w:rsid w:val="005471B0"/>
    <w:rsid w:val="00547BC3"/>
    <w:rsid w:val="00550992"/>
    <w:rsid w:val="00550DAF"/>
    <w:rsid w:val="005519BD"/>
    <w:rsid w:val="005530EA"/>
    <w:rsid w:val="00554813"/>
    <w:rsid w:val="00554A1D"/>
    <w:rsid w:val="00554BF0"/>
    <w:rsid w:val="005567A9"/>
    <w:rsid w:val="0055693E"/>
    <w:rsid w:val="005608A9"/>
    <w:rsid w:val="005619C7"/>
    <w:rsid w:val="00561CB4"/>
    <w:rsid w:val="00562105"/>
    <w:rsid w:val="00562536"/>
    <w:rsid w:val="00563252"/>
    <w:rsid w:val="00563368"/>
    <w:rsid w:val="00563A0E"/>
    <w:rsid w:val="00564297"/>
    <w:rsid w:val="00564B4F"/>
    <w:rsid w:val="00564FA0"/>
    <w:rsid w:val="00565386"/>
    <w:rsid w:val="0056641C"/>
    <w:rsid w:val="00566920"/>
    <w:rsid w:val="005677AB"/>
    <w:rsid w:val="0057092E"/>
    <w:rsid w:val="005710DE"/>
    <w:rsid w:val="00571706"/>
    <w:rsid w:val="00572A54"/>
    <w:rsid w:val="00572C17"/>
    <w:rsid w:val="00572EC5"/>
    <w:rsid w:val="0057300D"/>
    <w:rsid w:val="0057318B"/>
    <w:rsid w:val="00573FB6"/>
    <w:rsid w:val="00575496"/>
    <w:rsid w:val="00575AB3"/>
    <w:rsid w:val="00575CB5"/>
    <w:rsid w:val="005764B5"/>
    <w:rsid w:val="00577250"/>
    <w:rsid w:val="005774D8"/>
    <w:rsid w:val="005802DD"/>
    <w:rsid w:val="00581B03"/>
    <w:rsid w:val="0058268B"/>
    <w:rsid w:val="00584380"/>
    <w:rsid w:val="00584CBB"/>
    <w:rsid w:val="00585768"/>
    <w:rsid w:val="00585D97"/>
    <w:rsid w:val="005862CC"/>
    <w:rsid w:val="00586B45"/>
    <w:rsid w:val="00587319"/>
    <w:rsid w:val="00587A88"/>
    <w:rsid w:val="00587F60"/>
    <w:rsid w:val="005904C8"/>
    <w:rsid w:val="00590A04"/>
    <w:rsid w:val="00590B95"/>
    <w:rsid w:val="00590E6F"/>
    <w:rsid w:val="00591E41"/>
    <w:rsid w:val="00592736"/>
    <w:rsid w:val="00593A22"/>
    <w:rsid w:val="00593BA9"/>
    <w:rsid w:val="00593FFF"/>
    <w:rsid w:val="00594099"/>
    <w:rsid w:val="00595600"/>
    <w:rsid w:val="00595A93"/>
    <w:rsid w:val="00595C0E"/>
    <w:rsid w:val="005963BE"/>
    <w:rsid w:val="005967AE"/>
    <w:rsid w:val="00596C91"/>
    <w:rsid w:val="00596D15"/>
    <w:rsid w:val="00596F8D"/>
    <w:rsid w:val="005975BD"/>
    <w:rsid w:val="005A107C"/>
    <w:rsid w:val="005A291A"/>
    <w:rsid w:val="005A37D2"/>
    <w:rsid w:val="005A508D"/>
    <w:rsid w:val="005A52BA"/>
    <w:rsid w:val="005A56C7"/>
    <w:rsid w:val="005A5FFE"/>
    <w:rsid w:val="005A650C"/>
    <w:rsid w:val="005A675A"/>
    <w:rsid w:val="005A6D1E"/>
    <w:rsid w:val="005A6E13"/>
    <w:rsid w:val="005A7694"/>
    <w:rsid w:val="005A79B4"/>
    <w:rsid w:val="005B02CF"/>
    <w:rsid w:val="005B1208"/>
    <w:rsid w:val="005B123D"/>
    <w:rsid w:val="005B2C30"/>
    <w:rsid w:val="005B302C"/>
    <w:rsid w:val="005B4AD1"/>
    <w:rsid w:val="005B5109"/>
    <w:rsid w:val="005B737D"/>
    <w:rsid w:val="005B7A78"/>
    <w:rsid w:val="005C1760"/>
    <w:rsid w:val="005C2801"/>
    <w:rsid w:val="005C30E5"/>
    <w:rsid w:val="005C32BC"/>
    <w:rsid w:val="005C32E1"/>
    <w:rsid w:val="005C3498"/>
    <w:rsid w:val="005C4C91"/>
    <w:rsid w:val="005C5EC4"/>
    <w:rsid w:val="005C6790"/>
    <w:rsid w:val="005C7C16"/>
    <w:rsid w:val="005D00CD"/>
    <w:rsid w:val="005D0422"/>
    <w:rsid w:val="005D05A2"/>
    <w:rsid w:val="005D15AB"/>
    <w:rsid w:val="005D16A6"/>
    <w:rsid w:val="005D260A"/>
    <w:rsid w:val="005D29C1"/>
    <w:rsid w:val="005D2CDC"/>
    <w:rsid w:val="005D37CF"/>
    <w:rsid w:val="005D3C10"/>
    <w:rsid w:val="005D3DFF"/>
    <w:rsid w:val="005D3FEB"/>
    <w:rsid w:val="005D4885"/>
    <w:rsid w:val="005D5032"/>
    <w:rsid w:val="005D508C"/>
    <w:rsid w:val="005D509E"/>
    <w:rsid w:val="005D51F4"/>
    <w:rsid w:val="005D5A04"/>
    <w:rsid w:val="005D5F92"/>
    <w:rsid w:val="005D6242"/>
    <w:rsid w:val="005D6C22"/>
    <w:rsid w:val="005D7235"/>
    <w:rsid w:val="005D7474"/>
    <w:rsid w:val="005E00E9"/>
    <w:rsid w:val="005E07A3"/>
    <w:rsid w:val="005E0927"/>
    <w:rsid w:val="005E0E1D"/>
    <w:rsid w:val="005E1AFA"/>
    <w:rsid w:val="005E1E19"/>
    <w:rsid w:val="005E2872"/>
    <w:rsid w:val="005E2C88"/>
    <w:rsid w:val="005E2E35"/>
    <w:rsid w:val="005E365C"/>
    <w:rsid w:val="005E3917"/>
    <w:rsid w:val="005E3BF7"/>
    <w:rsid w:val="005E3C15"/>
    <w:rsid w:val="005E3D26"/>
    <w:rsid w:val="005E400D"/>
    <w:rsid w:val="005E58AF"/>
    <w:rsid w:val="005E6E66"/>
    <w:rsid w:val="005E76F4"/>
    <w:rsid w:val="005F046E"/>
    <w:rsid w:val="005F07C4"/>
    <w:rsid w:val="005F2327"/>
    <w:rsid w:val="005F24E3"/>
    <w:rsid w:val="005F2ECA"/>
    <w:rsid w:val="005F323E"/>
    <w:rsid w:val="005F3E9D"/>
    <w:rsid w:val="005F4583"/>
    <w:rsid w:val="005F4A54"/>
    <w:rsid w:val="005F50F0"/>
    <w:rsid w:val="005F5332"/>
    <w:rsid w:val="005F5D4E"/>
    <w:rsid w:val="005F78D3"/>
    <w:rsid w:val="005F7C77"/>
    <w:rsid w:val="005F7D9B"/>
    <w:rsid w:val="00600529"/>
    <w:rsid w:val="00600D00"/>
    <w:rsid w:val="00600F71"/>
    <w:rsid w:val="00601094"/>
    <w:rsid w:val="006012A4"/>
    <w:rsid w:val="00602682"/>
    <w:rsid w:val="006027C3"/>
    <w:rsid w:val="00604D98"/>
    <w:rsid w:val="00605F9E"/>
    <w:rsid w:val="006061AC"/>
    <w:rsid w:val="00606580"/>
    <w:rsid w:val="00606D30"/>
    <w:rsid w:val="00610111"/>
    <w:rsid w:val="00610847"/>
    <w:rsid w:val="00610D79"/>
    <w:rsid w:val="0061174F"/>
    <w:rsid w:val="00611773"/>
    <w:rsid w:val="0061177E"/>
    <w:rsid w:val="00611C36"/>
    <w:rsid w:val="0061209B"/>
    <w:rsid w:val="00612545"/>
    <w:rsid w:val="00612C90"/>
    <w:rsid w:val="00613575"/>
    <w:rsid w:val="006137A0"/>
    <w:rsid w:val="00613D06"/>
    <w:rsid w:val="00614269"/>
    <w:rsid w:val="00614318"/>
    <w:rsid w:val="00615031"/>
    <w:rsid w:val="0061542B"/>
    <w:rsid w:val="006154EC"/>
    <w:rsid w:val="0061593A"/>
    <w:rsid w:val="00615CAC"/>
    <w:rsid w:val="006173DA"/>
    <w:rsid w:val="006175C5"/>
    <w:rsid w:val="00620260"/>
    <w:rsid w:val="00620435"/>
    <w:rsid w:val="00620875"/>
    <w:rsid w:val="006226BE"/>
    <w:rsid w:val="006227D7"/>
    <w:rsid w:val="00623B96"/>
    <w:rsid w:val="00623FB1"/>
    <w:rsid w:val="00624DBB"/>
    <w:rsid w:val="00625409"/>
    <w:rsid w:val="0062569A"/>
    <w:rsid w:val="0062579C"/>
    <w:rsid w:val="00626A3C"/>
    <w:rsid w:val="00627497"/>
    <w:rsid w:val="00630D91"/>
    <w:rsid w:val="00630EAD"/>
    <w:rsid w:val="00630F47"/>
    <w:rsid w:val="006316CF"/>
    <w:rsid w:val="00631931"/>
    <w:rsid w:val="00631E34"/>
    <w:rsid w:val="00631EA2"/>
    <w:rsid w:val="006322E6"/>
    <w:rsid w:val="00632390"/>
    <w:rsid w:val="00632A64"/>
    <w:rsid w:val="006342B5"/>
    <w:rsid w:val="0063463F"/>
    <w:rsid w:val="00636513"/>
    <w:rsid w:val="006367BA"/>
    <w:rsid w:val="00636C00"/>
    <w:rsid w:val="0063780B"/>
    <w:rsid w:val="00637D96"/>
    <w:rsid w:val="00640281"/>
    <w:rsid w:val="006404CD"/>
    <w:rsid w:val="0064098A"/>
    <w:rsid w:val="006410CB"/>
    <w:rsid w:val="006414DD"/>
    <w:rsid w:val="00642201"/>
    <w:rsid w:val="00643D89"/>
    <w:rsid w:val="00645505"/>
    <w:rsid w:val="00645694"/>
    <w:rsid w:val="00645D69"/>
    <w:rsid w:val="00646428"/>
    <w:rsid w:val="0064765C"/>
    <w:rsid w:val="006511E4"/>
    <w:rsid w:val="0065214E"/>
    <w:rsid w:val="006526C8"/>
    <w:rsid w:val="00652888"/>
    <w:rsid w:val="00652CE6"/>
    <w:rsid w:val="006535CD"/>
    <w:rsid w:val="006537C2"/>
    <w:rsid w:val="00653E18"/>
    <w:rsid w:val="00654AD7"/>
    <w:rsid w:val="00654C54"/>
    <w:rsid w:val="0065614F"/>
    <w:rsid w:val="0065724D"/>
    <w:rsid w:val="00657AED"/>
    <w:rsid w:val="0066067D"/>
    <w:rsid w:val="00661EEE"/>
    <w:rsid w:val="00662E04"/>
    <w:rsid w:val="00662F5F"/>
    <w:rsid w:val="00663A74"/>
    <w:rsid w:val="00664199"/>
    <w:rsid w:val="006643E4"/>
    <w:rsid w:val="00664D84"/>
    <w:rsid w:val="006650B9"/>
    <w:rsid w:val="00665168"/>
    <w:rsid w:val="006654EB"/>
    <w:rsid w:val="00665993"/>
    <w:rsid w:val="00665CCD"/>
    <w:rsid w:val="006663D3"/>
    <w:rsid w:val="006672E7"/>
    <w:rsid w:val="00667858"/>
    <w:rsid w:val="006719A3"/>
    <w:rsid w:val="00671EB1"/>
    <w:rsid w:val="00671F71"/>
    <w:rsid w:val="0067225C"/>
    <w:rsid w:val="00672D2B"/>
    <w:rsid w:val="00672FF3"/>
    <w:rsid w:val="00674880"/>
    <w:rsid w:val="006752F9"/>
    <w:rsid w:val="006754DD"/>
    <w:rsid w:val="00675973"/>
    <w:rsid w:val="006766A6"/>
    <w:rsid w:val="00680F2E"/>
    <w:rsid w:val="00681357"/>
    <w:rsid w:val="00681B98"/>
    <w:rsid w:val="00681D80"/>
    <w:rsid w:val="006839CB"/>
    <w:rsid w:val="00683A88"/>
    <w:rsid w:val="00683D47"/>
    <w:rsid w:val="00684C24"/>
    <w:rsid w:val="00684D90"/>
    <w:rsid w:val="006853B1"/>
    <w:rsid w:val="0068702C"/>
    <w:rsid w:val="00687AF5"/>
    <w:rsid w:val="00691D74"/>
    <w:rsid w:val="0069247D"/>
    <w:rsid w:val="00692B8D"/>
    <w:rsid w:val="006930A6"/>
    <w:rsid w:val="00693CC1"/>
    <w:rsid w:val="0069496A"/>
    <w:rsid w:val="006A003A"/>
    <w:rsid w:val="006A06AF"/>
    <w:rsid w:val="006A1B4C"/>
    <w:rsid w:val="006A23CE"/>
    <w:rsid w:val="006A29B5"/>
    <w:rsid w:val="006A2F4B"/>
    <w:rsid w:val="006A38D9"/>
    <w:rsid w:val="006A3A3D"/>
    <w:rsid w:val="006A472E"/>
    <w:rsid w:val="006A7E35"/>
    <w:rsid w:val="006B0662"/>
    <w:rsid w:val="006B0CC0"/>
    <w:rsid w:val="006B10A7"/>
    <w:rsid w:val="006B1993"/>
    <w:rsid w:val="006B2414"/>
    <w:rsid w:val="006B26D1"/>
    <w:rsid w:val="006B2BC9"/>
    <w:rsid w:val="006B2D03"/>
    <w:rsid w:val="006B3ECC"/>
    <w:rsid w:val="006B3FF9"/>
    <w:rsid w:val="006B4083"/>
    <w:rsid w:val="006B4C28"/>
    <w:rsid w:val="006B58AE"/>
    <w:rsid w:val="006B6D8F"/>
    <w:rsid w:val="006B6F7C"/>
    <w:rsid w:val="006B768D"/>
    <w:rsid w:val="006B76A1"/>
    <w:rsid w:val="006C0535"/>
    <w:rsid w:val="006C0B28"/>
    <w:rsid w:val="006C0E09"/>
    <w:rsid w:val="006C1D12"/>
    <w:rsid w:val="006C1F1F"/>
    <w:rsid w:val="006C227B"/>
    <w:rsid w:val="006C354D"/>
    <w:rsid w:val="006C4777"/>
    <w:rsid w:val="006C4869"/>
    <w:rsid w:val="006C5A67"/>
    <w:rsid w:val="006C609E"/>
    <w:rsid w:val="006C699C"/>
    <w:rsid w:val="006C70F4"/>
    <w:rsid w:val="006C7AFE"/>
    <w:rsid w:val="006C7BC4"/>
    <w:rsid w:val="006D04C2"/>
    <w:rsid w:val="006D0E9D"/>
    <w:rsid w:val="006D143A"/>
    <w:rsid w:val="006D313A"/>
    <w:rsid w:val="006D363C"/>
    <w:rsid w:val="006D3F76"/>
    <w:rsid w:val="006D3F88"/>
    <w:rsid w:val="006D4B86"/>
    <w:rsid w:val="006D5BE6"/>
    <w:rsid w:val="006D5D54"/>
    <w:rsid w:val="006D6819"/>
    <w:rsid w:val="006D7BAD"/>
    <w:rsid w:val="006E00FA"/>
    <w:rsid w:val="006E150F"/>
    <w:rsid w:val="006E1EF8"/>
    <w:rsid w:val="006E2373"/>
    <w:rsid w:val="006E4844"/>
    <w:rsid w:val="006E4D63"/>
    <w:rsid w:val="006E52C4"/>
    <w:rsid w:val="006E538F"/>
    <w:rsid w:val="006E5649"/>
    <w:rsid w:val="006E61C4"/>
    <w:rsid w:val="006E6547"/>
    <w:rsid w:val="006E6AF7"/>
    <w:rsid w:val="006E707D"/>
    <w:rsid w:val="006E7719"/>
    <w:rsid w:val="006F0467"/>
    <w:rsid w:val="006F0A0A"/>
    <w:rsid w:val="006F19E0"/>
    <w:rsid w:val="006F1A04"/>
    <w:rsid w:val="006F1B86"/>
    <w:rsid w:val="006F24C7"/>
    <w:rsid w:val="006F28FC"/>
    <w:rsid w:val="006F3EC5"/>
    <w:rsid w:val="006F4D9E"/>
    <w:rsid w:val="006F53F9"/>
    <w:rsid w:val="006F587A"/>
    <w:rsid w:val="006F5AB9"/>
    <w:rsid w:val="006F663F"/>
    <w:rsid w:val="006F6BDD"/>
    <w:rsid w:val="006F6C07"/>
    <w:rsid w:val="00700E1B"/>
    <w:rsid w:val="00701730"/>
    <w:rsid w:val="00702743"/>
    <w:rsid w:val="00702BFD"/>
    <w:rsid w:val="00703B49"/>
    <w:rsid w:val="00703B4E"/>
    <w:rsid w:val="00704378"/>
    <w:rsid w:val="007044E4"/>
    <w:rsid w:val="00704EAB"/>
    <w:rsid w:val="00705A59"/>
    <w:rsid w:val="00706535"/>
    <w:rsid w:val="00707B23"/>
    <w:rsid w:val="007100B6"/>
    <w:rsid w:val="007105F6"/>
    <w:rsid w:val="0071132D"/>
    <w:rsid w:val="00711EDC"/>
    <w:rsid w:val="00711F98"/>
    <w:rsid w:val="007122F0"/>
    <w:rsid w:val="00713AE3"/>
    <w:rsid w:val="00713C31"/>
    <w:rsid w:val="00713ECA"/>
    <w:rsid w:val="00714975"/>
    <w:rsid w:val="007158ED"/>
    <w:rsid w:val="007168BD"/>
    <w:rsid w:val="0071729F"/>
    <w:rsid w:val="007173E9"/>
    <w:rsid w:val="00720045"/>
    <w:rsid w:val="00721568"/>
    <w:rsid w:val="00721F4E"/>
    <w:rsid w:val="0072213C"/>
    <w:rsid w:val="00723099"/>
    <w:rsid w:val="00723963"/>
    <w:rsid w:val="00724C39"/>
    <w:rsid w:val="00726336"/>
    <w:rsid w:val="00726450"/>
    <w:rsid w:val="0072654B"/>
    <w:rsid w:val="007278AD"/>
    <w:rsid w:val="00730997"/>
    <w:rsid w:val="00730A12"/>
    <w:rsid w:val="00730D6B"/>
    <w:rsid w:val="007319E6"/>
    <w:rsid w:val="00731E3A"/>
    <w:rsid w:val="00732AE5"/>
    <w:rsid w:val="00732C0E"/>
    <w:rsid w:val="00732DA5"/>
    <w:rsid w:val="007335F7"/>
    <w:rsid w:val="00733B9C"/>
    <w:rsid w:val="0073483D"/>
    <w:rsid w:val="0073533E"/>
    <w:rsid w:val="00736B61"/>
    <w:rsid w:val="00736B8A"/>
    <w:rsid w:val="007373C2"/>
    <w:rsid w:val="007402EC"/>
    <w:rsid w:val="00740C14"/>
    <w:rsid w:val="0074107B"/>
    <w:rsid w:val="007410A1"/>
    <w:rsid w:val="007420F2"/>
    <w:rsid w:val="00742541"/>
    <w:rsid w:val="00742B74"/>
    <w:rsid w:val="007432C3"/>
    <w:rsid w:val="00744352"/>
    <w:rsid w:val="0074497A"/>
    <w:rsid w:val="007449C7"/>
    <w:rsid w:val="00745A82"/>
    <w:rsid w:val="007460D4"/>
    <w:rsid w:val="00747CF0"/>
    <w:rsid w:val="00750B97"/>
    <w:rsid w:val="0075120F"/>
    <w:rsid w:val="00751ABB"/>
    <w:rsid w:val="0075206F"/>
    <w:rsid w:val="00752345"/>
    <w:rsid w:val="00753414"/>
    <w:rsid w:val="007537AB"/>
    <w:rsid w:val="00754292"/>
    <w:rsid w:val="0075495A"/>
    <w:rsid w:val="00754CAF"/>
    <w:rsid w:val="00754D21"/>
    <w:rsid w:val="00755D49"/>
    <w:rsid w:val="00756D00"/>
    <w:rsid w:val="00756F2B"/>
    <w:rsid w:val="007574AB"/>
    <w:rsid w:val="00757E0A"/>
    <w:rsid w:val="007610A0"/>
    <w:rsid w:val="00761232"/>
    <w:rsid w:val="00761E4C"/>
    <w:rsid w:val="007634E7"/>
    <w:rsid w:val="00763798"/>
    <w:rsid w:val="007638AF"/>
    <w:rsid w:val="0076392F"/>
    <w:rsid w:val="00763B53"/>
    <w:rsid w:val="00764160"/>
    <w:rsid w:val="0076421B"/>
    <w:rsid w:val="00764CCE"/>
    <w:rsid w:val="00764FE9"/>
    <w:rsid w:val="007663AC"/>
    <w:rsid w:val="007702C4"/>
    <w:rsid w:val="0077037F"/>
    <w:rsid w:val="00772128"/>
    <w:rsid w:val="00772283"/>
    <w:rsid w:val="00772FCD"/>
    <w:rsid w:val="00773B61"/>
    <w:rsid w:val="0077538E"/>
    <w:rsid w:val="0077554F"/>
    <w:rsid w:val="00775630"/>
    <w:rsid w:val="007759F3"/>
    <w:rsid w:val="00776BB8"/>
    <w:rsid w:val="00776E17"/>
    <w:rsid w:val="00776E97"/>
    <w:rsid w:val="0077711E"/>
    <w:rsid w:val="0077719D"/>
    <w:rsid w:val="007800C4"/>
    <w:rsid w:val="007805BA"/>
    <w:rsid w:val="00780E3E"/>
    <w:rsid w:val="007818F7"/>
    <w:rsid w:val="00781992"/>
    <w:rsid w:val="007822E2"/>
    <w:rsid w:val="00782372"/>
    <w:rsid w:val="00782E89"/>
    <w:rsid w:val="00782F99"/>
    <w:rsid w:val="0078376F"/>
    <w:rsid w:val="0078440F"/>
    <w:rsid w:val="00784E49"/>
    <w:rsid w:val="007852B9"/>
    <w:rsid w:val="0078588F"/>
    <w:rsid w:val="00785BB5"/>
    <w:rsid w:val="00785D7C"/>
    <w:rsid w:val="00785FEA"/>
    <w:rsid w:val="0078665C"/>
    <w:rsid w:val="00787206"/>
    <w:rsid w:val="007878D0"/>
    <w:rsid w:val="00790051"/>
    <w:rsid w:val="00790436"/>
    <w:rsid w:val="00792180"/>
    <w:rsid w:val="007922B8"/>
    <w:rsid w:val="00793355"/>
    <w:rsid w:val="00793928"/>
    <w:rsid w:val="007942E5"/>
    <w:rsid w:val="00794429"/>
    <w:rsid w:val="00794B7D"/>
    <w:rsid w:val="007950D3"/>
    <w:rsid w:val="00795B7E"/>
    <w:rsid w:val="00795BCE"/>
    <w:rsid w:val="00795DC0"/>
    <w:rsid w:val="00796685"/>
    <w:rsid w:val="007974EC"/>
    <w:rsid w:val="00797AA2"/>
    <w:rsid w:val="00797AC9"/>
    <w:rsid w:val="007A0098"/>
    <w:rsid w:val="007A040F"/>
    <w:rsid w:val="007A09B3"/>
    <w:rsid w:val="007A2130"/>
    <w:rsid w:val="007A25FB"/>
    <w:rsid w:val="007A2B0B"/>
    <w:rsid w:val="007A3D6D"/>
    <w:rsid w:val="007A3E96"/>
    <w:rsid w:val="007A40C9"/>
    <w:rsid w:val="007A4204"/>
    <w:rsid w:val="007A43C5"/>
    <w:rsid w:val="007A4B3E"/>
    <w:rsid w:val="007A4F7E"/>
    <w:rsid w:val="007A56AF"/>
    <w:rsid w:val="007A6DEC"/>
    <w:rsid w:val="007A6DEF"/>
    <w:rsid w:val="007A764F"/>
    <w:rsid w:val="007A7797"/>
    <w:rsid w:val="007B0152"/>
    <w:rsid w:val="007B03FB"/>
    <w:rsid w:val="007B14C1"/>
    <w:rsid w:val="007B1574"/>
    <w:rsid w:val="007B1EFA"/>
    <w:rsid w:val="007B2092"/>
    <w:rsid w:val="007B2247"/>
    <w:rsid w:val="007B2B9B"/>
    <w:rsid w:val="007B30CE"/>
    <w:rsid w:val="007B4D38"/>
    <w:rsid w:val="007B4E5A"/>
    <w:rsid w:val="007B57A5"/>
    <w:rsid w:val="007B6414"/>
    <w:rsid w:val="007B72CB"/>
    <w:rsid w:val="007B73BC"/>
    <w:rsid w:val="007B7AA3"/>
    <w:rsid w:val="007B7BF4"/>
    <w:rsid w:val="007B7EEE"/>
    <w:rsid w:val="007C126A"/>
    <w:rsid w:val="007C16D3"/>
    <w:rsid w:val="007C1951"/>
    <w:rsid w:val="007C1C23"/>
    <w:rsid w:val="007C2A60"/>
    <w:rsid w:val="007C37FB"/>
    <w:rsid w:val="007C4A3E"/>
    <w:rsid w:val="007C4F78"/>
    <w:rsid w:val="007C5322"/>
    <w:rsid w:val="007C6C49"/>
    <w:rsid w:val="007D083F"/>
    <w:rsid w:val="007D241F"/>
    <w:rsid w:val="007D3736"/>
    <w:rsid w:val="007D3C2C"/>
    <w:rsid w:val="007D42DA"/>
    <w:rsid w:val="007D45FA"/>
    <w:rsid w:val="007D4BDF"/>
    <w:rsid w:val="007D4BF2"/>
    <w:rsid w:val="007D6660"/>
    <w:rsid w:val="007E0006"/>
    <w:rsid w:val="007E0314"/>
    <w:rsid w:val="007E07C8"/>
    <w:rsid w:val="007E1010"/>
    <w:rsid w:val="007E1113"/>
    <w:rsid w:val="007E1C72"/>
    <w:rsid w:val="007E1DF2"/>
    <w:rsid w:val="007E2193"/>
    <w:rsid w:val="007E2A72"/>
    <w:rsid w:val="007E30C9"/>
    <w:rsid w:val="007E32D3"/>
    <w:rsid w:val="007E331E"/>
    <w:rsid w:val="007E3F94"/>
    <w:rsid w:val="007E3FE6"/>
    <w:rsid w:val="007E46B8"/>
    <w:rsid w:val="007E47A1"/>
    <w:rsid w:val="007E55B9"/>
    <w:rsid w:val="007E6E81"/>
    <w:rsid w:val="007E7477"/>
    <w:rsid w:val="007F05B4"/>
    <w:rsid w:val="007F1D08"/>
    <w:rsid w:val="007F20A4"/>
    <w:rsid w:val="007F22AA"/>
    <w:rsid w:val="007F2905"/>
    <w:rsid w:val="007F2913"/>
    <w:rsid w:val="007F3065"/>
    <w:rsid w:val="007F3DEF"/>
    <w:rsid w:val="007F5B37"/>
    <w:rsid w:val="007F612E"/>
    <w:rsid w:val="007F63B1"/>
    <w:rsid w:val="007F67E0"/>
    <w:rsid w:val="007F68C9"/>
    <w:rsid w:val="007F690A"/>
    <w:rsid w:val="007F6C3D"/>
    <w:rsid w:val="007F730F"/>
    <w:rsid w:val="007F76AA"/>
    <w:rsid w:val="008008B6"/>
    <w:rsid w:val="00801BD9"/>
    <w:rsid w:val="00802105"/>
    <w:rsid w:val="0080459E"/>
    <w:rsid w:val="00804FA8"/>
    <w:rsid w:val="00805217"/>
    <w:rsid w:val="008054D3"/>
    <w:rsid w:val="008061C3"/>
    <w:rsid w:val="00806399"/>
    <w:rsid w:val="0081149A"/>
    <w:rsid w:val="00811E2D"/>
    <w:rsid w:val="00812DEB"/>
    <w:rsid w:val="00812E52"/>
    <w:rsid w:val="008147A2"/>
    <w:rsid w:val="00815573"/>
    <w:rsid w:val="00817044"/>
    <w:rsid w:val="00817720"/>
    <w:rsid w:val="008209C5"/>
    <w:rsid w:val="008209F5"/>
    <w:rsid w:val="0082108F"/>
    <w:rsid w:val="0082119F"/>
    <w:rsid w:val="008216FF"/>
    <w:rsid w:val="00821E5D"/>
    <w:rsid w:val="00821F01"/>
    <w:rsid w:val="00822117"/>
    <w:rsid w:val="0082222B"/>
    <w:rsid w:val="008233A9"/>
    <w:rsid w:val="008235AB"/>
    <w:rsid w:val="00823A14"/>
    <w:rsid w:val="00824A2F"/>
    <w:rsid w:val="00825667"/>
    <w:rsid w:val="00825A90"/>
    <w:rsid w:val="00826C23"/>
    <w:rsid w:val="0082735E"/>
    <w:rsid w:val="0083060D"/>
    <w:rsid w:val="00830808"/>
    <w:rsid w:val="008308B1"/>
    <w:rsid w:val="00830DBB"/>
    <w:rsid w:val="00833108"/>
    <w:rsid w:val="008341B3"/>
    <w:rsid w:val="00835B1C"/>
    <w:rsid w:val="00835FD0"/>
    <w:rsid w:val="0084091B"/>
    <w:rsid w:val="00841707"/>
    <w:rsid w:val="0084189A"/>
    <w:rsid w:val="00841C97"/>
    <w:rsid w:val="00842C57"/>
    <w:rsid w:val="0084332C"/>
    <w:rsid w:val="008460D1"/>
    <w:rsid w:val="00847042"/>
    <w:rsid w:val="00847FEC"/>
    <w:rsid w:val="008506B9"/>
    <w:rsid w:val="008508C2"/>
    <w:rsid w:val="00851641"/>
    <w:rsid w:val="00852A62"/>
    <w:rsid w:val="00853FD1"/>
    <w:rsid w:val="00854475"/>
    <w:rsid w:val="00854EA8"/>
    <w:rsid w:val="00855346"/>
    <w:rsid w:val="00855894"/>
    <w:rsid w:val="00855957"/>
    <w:rsid w:val="00855AC2"/>
    <w:rsid w:val="00856415"/>
    <w:rsid w:val="008572A9"/>
    <w:rsid w:val="008578F9"/>
    <w:rsid w:val="008600BB"/>
    <w:rsid w:val="00860151"/>
    <w:rsid w:val="0086035F"/>
    <w:rsid w:val="00863776"/>
    <w:rsid w:val="00863CD7"/>
    <w:rsid w:val="00863EF1"/>
    <w:rsid w:val="00865535"/>
    <w:rsid w:val="00866486"/>
    <w:rsid w:val="0086738D"/>
    <w:rsid w:val="00867BC6"/>
    <w:rsid w:val="00867C3C"/>
    <w:rsid w:val="00867FCE"/>
    <w:rsid w:val="00870654"/>
    <w:rsid w:val="008707BC"/>
    <w:rsid w:val="0087096A"/>
    <w:rsid w:val="00872391"/>
    <w:rsid w:val="00872695"/>
    <w:rsid w:val="0087278E"/>
    <w:rsid w:val="00872DC0"/>
    <w:rsid w:val="00873630"/>
    <w:rsid w:val="008738A1"/>
    <w:rsid w:val="008742D2"/>
    <w:rsid w:val="00875415"/>
    <w:rsid w:val="00875B97"/>
    <w:rsid w:val="00876945"/>
    <w:rsid w:val="008776EB"/>
    <w:rsid w:val="00877897"/>
    <w:rsid w:val="00877B32"/>
    <w:rsid w:val="00877B60"/>
    <w:rsid w:val="00881F00"/>
    <w:rsid w:val="0088211B"/>
    <w:rsid w:val="008822A9"/>
    <w:rsid w:val="00882732"/>
    <w:rsid w:val="00883151"/>
    <w:rsid w:val="0088366C"/>
    <w:rsid w:val="00883883"/>
    <w:rsid w:val="00883D99"/>
    <w:rsid w:val="00883E54"/>
    <w:rsid w:val="00883E80"/>
    <w:rsid w:val="00884015"/>
    <w:rsid w:val="0088431D"/>
    <w:rsid w:val="00884321"/>
    <w:rsid w:val="008853DD"/>
    <w:rsid w:val="0088548B"/>
    <w:rsid w:val="00885674"/>
    <w:rsid w:val="00885AE2"/>
    <w:rsid w:val="00886BD6"/>
    <w:rsid w:val="00886C1A"/>
    <w:rsid w:val="00887053"/>
    <w:rsid w:val="00887328"/>
    <w:rsid w:val="00890511"/>
    <w:rsid w:val="00890923"/>
    <w:rsid w:val="00890AC1"/>
    <w:rsid w:val="008911D1"/>
    <w:rsid w:val="008916BD"/>
    <w:rsid w:val="00891E7A"/>
    <w:rsid w:val="0089223B"/>
    <w:rsid w:val="0089361D"/>
    <w:rsid w:val="00893E22"/>
    <w:rsid w:val="008950E3"/>
    <w:rsid w:val="00895E2C"/>
    <w:rsid w:val="00896A28"/>
    <w:rsid w:val="00897F0F"/>
    <w:rsid w:val="008A0939"/>
    <w:rsid w:val="008A0BB9"/>
    <w:rsid w:val="008A1331"/>
    <w:rsid w:val="008A1689"/>
    <w:rsid w:val="008A1CFA"/>
    <w:rsid w:val="008A2CC4"/>
    <w:rsid w:val="008A316A"/>
    <w:rsid w:val="008A3DFB"/>
    <w:rsid w:val="008A4166"/>
    <w:rsid w:val="008A67CD"/>
    <w:rsid w:val="008A7592"/>
    <w:rsid w:val="008A76D0"/>
    <w:rsid w:val="008A7AAE"/>
    <w:rsid w:val="008A7E70"/>
    <w:rsid w:val="008B0B28"/>
    <w:rsid w:val="008B149F"/>
    <w:rsid w:val="008B1EDE"/>
    <w:rsid w:val="008B214B"/>
    <w:rsid w:val="008B2252"/>
    <w:rsid w:val="008B27AA"/>
    <w:rsid w:val="008B2A6B"/>
    <w:rsid w:val="008B4BCC"/>
    <w:rsid w:val="008B4BD0"/>
    <w:rsid w:val="008B54D2"/>
    <w:rsid w:val="008B55E6"/>
    <w:rsid w:val="008B5751"/>
    <w:rsid w:val="008B5D91"/>
    <w:rsid w:val="008B7D29"/>
    <w:rsid w:val="008C03AD"/>
    <w:rsid w:val="008C09C7"/>
    <w:rsid w:val="008C214D"/>
    <w:rsid w:val="008C2D6F"/>
    <w:rsid w:val="008C4E3C"/>
    <w:rsid w:val="008C508E"/>
    <w:rsid w:val="008C583B"/>
    <w:rsid w:val="008C602D"/>
    <w:rsid w:val="008C65F2"/>
    <w:rsid w:val="008C7392"/>
    <w:rsid w:val="008D0DDA"/>
    <w:rsid w:val="008D1C64"/>
    <w:rsid w:val="008D21BB"/>
    <w:rsid w:val="008D2B39"/>
    <w:rsid w:val="008D3386"/>
    <w:rsid w:val="008D3590"/>
    <w:rsid w:val="008D4CE3"/>
    <w:rsid w:val="008D5846"/>
    <w:rsid w:val="008D6072"/>
    <w:rsid w:val="008D6BF9"/>
    <w:rsid w:val="008D6E53"/>
    <w:rsid w:val="008D6EE8"/>
    <w:rsid w:val="008E010F"/>
    <w:rsid w:val="008E07DD"/>
    <w:rsid w:val="008E1440"/>
    <w:rsid w:val="008E1EB4"/>
    <w:rsid w:val="008E2486"/>
    <w:rsid w:val="008E2FDF"/>
    <w:rsid w:val="008E367E"/>
    <w:rsid w:val="008E37A7"/>
    <w:rsid w:val="008E4C2A"/>
    <w:rsid w:val="008E5D44"/>
    <w:rsid w:val="008E5E11"/>
    <w:rsid w:val="008E6484"/>
    <w:rsid w:val="008E69A1"/>
    <w:rsid w:val="008E6A58"/>
    <w:rsid w:val="008E7822"/>
    <w:rsid w:val="008E7CE5"/>
    <w:rsid w:val="008F0446"/>
    <w:rsid w:val="008F059E"/>
    <w:rsid w:val="008F074A"/>
    <w:rsid w:val="008F08FB"/>
    <w:rsid w:val="008F0DBF"/>
    <w:rsid w:val="008F1AE3"/>
    <w:rsid w:val="008F1C37"/>
    <w:rsid w:val="008F3CF3"/>
    <w:rsid w:val="008F3EEF"/>
    <w:rsid w:val="008F4737"/>
    <w:rsid w:val="008F7853"/>
    <w:rsid w:val="008F7B53"/>
    <w:rsid w:val="008F7B71"/>
    <w:rsid w:val="008F7C14"/>
    <w:rsid w:val="008F7D14"/>
    <w:rsid w:val="00900E2C"/>
    <w:rsid w:val="00900ED6"/>
    <w:rsid w:val="00900EDD"/>
    <w:rsid w:val="009010AE"/>
    <w:rsid w:val="00901D61"/>
    <w:rsid w:val="00903CBE"/>
    <w:rsid w:val="009042C6"/>
    <w:rsid w:val="00905047"/>
    <w:rsid w:val="0090596C"/>
    <w:rsid w:val="00905CF1"/>
    <w:rsid w:val="00905DE3"/>
    <w:rsid w:val="00906D37"/>
    <w:rsid w:val="009071A6"/>
    <w:rsid w:val="0090764C"/>
    <w:rsid w:val="0091055D"/>
    <w:rsid w:val="00910A73"/>
    <w:rsid w:val="00910AC7"/>
    <w:rsid w:val="00910C5E"/>
    <w:rsid w:val="00910CC5"/>
    <w:rsid w:val="009116A6"/>
    <w:rsid w:val="00912010"/>
    <w:rsid w:val="00912A1C"/>
    <w:rsid w:val="00913664"/>
    <w:rsid w:val="009136C3"/>
    <w:rsid w:val="00914BB5"/>
    <w:rsid w:val="00914FD5"/>
    <w:rsid w:val="009152DA"/>
    <w:rsid w:val="009152F9"/>
    <w:rsid w:val="00915678"/>
    <w:rsid w:val="00916046"/>
    <w:rsid w:val="009163EF"/>
    <w:rsid w:val="009165BC"/>
    <w:rsid w:val="009168CB"/>
    <w:rsid w:val="00917BFE"/>
    <w:rsid w:val="00917C63"/>
    <w:rsid w:val="009200B1"/>
    <w:rsid w:val="00920E98"/>
    <w:rsid w:val="009214B1"/>
    <w:rsid w:val="009219E9"/>
    <w:rsid w:val="00922C5D"/>
    <w:rsid w:val="00923465"/>
    <w:rsid w:val="0092367E"/>
    <w:rsid w:val="00923D42"/>
    <w:rsid w:val="00923EA9"/>
    <w:rsid w:val="00923F6E"/>
    <w:rsid w:val="009254E7"/>
    <w:rsid w:val="00925540"/>
    <w:rsid w:val="009308EE"/>
    <w:rsid w:val="00931491"/>
    <w:rsid w:val="009317CD"/>
    <w:rsid w:val="00931BED"/>
    <w:rsid w:val="00932688"/>
    <w:rsid w:val="00932DA5"/>
    <w:rsid w:val="00932FA3"/>
    <w:rsid w:val="00933148"/>
    <w:rsid w:val="00933A19"/>
    <w:rsid w:val="00933B9C"/>
    <w:rsid w:val="00933C9F"/>
    <w:rsid w:val="009340FD"/>
    <w:rsid w:val="00934619"/>
    <w:rsid w:val="00935345"/>
    <w:rsid w:val="009355DF"/>
    <w:rsid w:val="0093748D"/>
    <w:rsid w:val="0093762C"/>
    <w:rsid w:val="009409BA"/>
    <w:rsid w:val="00941FA9"/>
    <w:rsid w:val="00942A9D"/>
    <w:rsid w:val="009441E8"/>
    <w:rsid w:val="00944629"/>
    <w:rsid w:val="00944BFA"/>
    <w:rsid w:val="00944F55"/>
    <w:rsid w:val="0094596C"/>
    <w:rsid w:val="00945B67"/>
    <w:rsid w:val="00946429"/>
    <w:rsid w:val="00946895"/>
    <w:rsid w:val="00946CF1"/>
    <w:rsid w:val="00950AFD"/>
    <w:rsid w:val="00951433"/>
    <w:rsid w:val="00951F3F"/>
    <w:rsid w:val="00952EA9"/>
    <w:rsid w:val="009535D3"/>
    <w:rsid w:val="009538AE"/>
    <w:rsid w:val="00954389"/>
    <w:rsid w:val="0095472D"/>
    <w:rsid w:val="00954B38"/>
    <w:rsid w:val="00954FBD"/>
    <w:rsid w:val="0095505C"/>
    <w:rsid w:val="009558B9"/>
    <w:rsid w:val="00955BF8"/>
    <w:rsid w:val="009570DC"/>
    <w:rsid w:val="00957144"/>
    <w:rsid w:val="0095792A"/>
    <w:rsid w:val="009608FA"/>
    <w:rsid w:val="00960D86"/>
    <w:rsid w:val="0096164C"/>
    <w:rsid w:val="00961AE0"/>
    <w:rsid w:val="00961F83"/>
    <w:rsid w:val="00962ADC"/>
    <w:rsid w:val="00962B31"/>
    <w:rsid w:val="00962BD7"/>
    <w:rsid w:val="00962CBE"/>
    <w:rsid w:val="00962F2A"/>
    <w:rsid w:val="009633E3"/>
    <w:rsid w:val="009641F6"/>
    <w:rsid w:val="009643DB"/>
    <w:rsid w:val="00965F76"/>
    <w:rsid w:val="0096705A"/>
    <w:rsid w:val="009671EB"/>
    <w:rsid w:val="00967276"/>
    <w:rsid w:val="00967451"/>
    <w:rsid w:val="00967843"/>
    <w:rsid w:val="00967E9A"/>
    <w:rsid w:val="00970103"/>
    <w:rsid w:val="009703BB"/>
    <w:rsid w:val="00970F03"/>
    <w:rsid w:val="0097136C"/>
    <w:rsid w:val="00972817"/>
    <w:rsid w:val="009741AE"/>
    <w:rsid w:val="00974D22"/>
    <w:rsid w:val="009759F6"/>
    <w:rsid w:val="00975D08"/>
    <w:rsid w:val="00977376"/>
    <w:rsid w:val="00977520"/>
    <w:rsid w:val="00977673"/>
    <w:rsid w:val="00977BF0"/>
    <w:rsid w:val="009802A8"/>
    <w:rsid w:val="009802C5"/>
    <w:rsid w:val="0098155D"/>
    <w:rsid w:val="00982183"/>
    <w:rsid w:val="009826CA"/>
    <w:rsid w:val="0098272D"/>
    <w:rsid w:val="0098276A"/>
    <w:rsid w:val="00982A06"/>
    <w:rsid w:val="00982B1F"/>
    <w:rsid w:val="009837FB"/>
    <w:rsid w:val="00983AA9"/>
    <w:rsid w:val="00983D07"/>
    <w:rsid w:val="009849C9"/>
    <w:rsid w:val="009851BC"/>
    <w:rsid w:val="009857AA"/>
    <w:rsid w:val="00987074"/>
    <w:rsid w:val="00987486"/>
    <w:rsid w:val="0098771B"/>
    <w:rsid w:val="00987B2E"/>
    <w:rsid w:val="0099007B"/>
    <w:rsid w:val="00992AFC"/>
    <w:rsid w:val="00993169"/>
    <w:rsid w:val="00993AB5"/>
    <w:rsid w:val="00993CEC"/>
    <w:rsid w:val="00994376"/>
    <w:rsid w:val="00994C16"/>
    <w:rsid w:val="0099632C"/>
    <w:rsid w:val="00996ACA"/>
    <w:rsid w:val="0099727C"/>
    <w:rsid w:val="0099754A"/>
    <w:rsid w:val="0099778D"/>
    <w:rsid w:val="009978B9"/>
    <w:rsid w:val="009979C0"/>
    <w:rsid w:val="009A0997"/>
    <w:rsid w:val="009A3146"/>
    <w:rsid w:val="009A33D9"/>
    <w:rsid w:val="009A43A0"/>
    <w:rsid w:val="009A4734"/>
    <w:rsid w:val="009A4B7A"/>
    <w:rsid w:val="009A5474"/>
    <w:rsid w:val="009A6C3B"/>
    <w:rsid w:val="009A7727"/>
    <w:rsid w:val="009A77F1"/>
    <w:rsid w:val="009A791D"/>
    <w:rsid w:val="009B1431"/>
    <w:rsid w:val="009B1830"/>
    <w:rsid w:val="009B20B0"/>
    <w:rsid w:val="009B25C0"/>
    <w:rsid w:val="009B333E"/>
    <w:rsid w:val="009B3A8A"/>
    <w:rsid w:val="009B3B8C"/>
    <w:rsid w:val="009B3C0E"/>
    <w:rsid w:val="009B416A"/>
    <w:rsid w:val="009B46A3"/>
    <w:rsid w:val="009B66D2"/>
    <w:rsid w:val="009B7CB2"/>
    <w:rsid w:val="009C0353"/>
    <w:rsid w:val="009C113C"/>
    <w:rsid w:val="009C1CD5"/>
    <w:rsid w:val="009C256D"/>
    <w:rsid w:val="009C2BDC"/>
    <w:rsid w:val="009C3255"/>
    <w:rsid w:val="009C40AA"/>
    <w:rsid w:val="009C47EB"/>
    <w:rsid w:val="009C481C"/>
    <w:rsid w:val="009C4841"/>
    <w:rsid w:val="009C4A77"/>
    <w:rsid w:val="009C5C10"/>
    <w:rsid w:val="009C6302"/>
    <w:rsid w:val="009C6442"/>
    <w:rsid w:val="009C64C8"/>
    <w:rsid w:val="009C6A08"/>
    <w:rsid w:val="009C7465"/>
    <w:rsid w:val="009C75D8"/>
    <w:rsid w:val="009C7BC2"/>
    <w:rsid w:val="009D0F5E"/>
    <w:rsid w:val="009D2931"/>
    <w:rsid w:val="009D2AF7"/>
    <w:rsid w:val="009D3260"/>
    <w:rsid w:val="009D406E"/>
    <w:rsid w:val="009D41EF"/>
    <w:rsid w:val="009D4D9D"/>
    <w:rsid w:val="009D5504"/>
    <w:rsid w:val="009D576F"/>
    <w:rsid w:val="009D5C15"/>
    <w:rsid w:val="009D7557"/>
    <w:rsid w:val="009D77A9"/>
    <w:rsid w:val="009E019A"/>
    <w:rsid w:val="009E15C2"/>
    <w:rsid w:val="009E1940"/>
    <w:rsid w:val="009E3A18"/>
    <w:rsid w:val="009E412E"/>
    <w:rsid w:val="009E425F"/>
    <w:rsid w:val="009E4ACD"/>
    <w:rsid w:val="009E4CB3"/>
    <w:rsid w:val="009E4D7A"/>
    <w:rsid w:val="009E6F15"/>
    <w:rsid w:val="009E73F0"/>
    <w:rsid w:val="009E7DEA"/>
    <w:rsid w:val="009F03F3"/>
    <w:rsid w:val="009F170A"/>
    <w:rsid w:val="009F2E25"/>
    <w:rsid w:val="009F3008"/>
    <w:rsid w:val="009F3261"/>
    <w:rsid w:val="009F3730"/>
    <w:rsid w:val="009F38FB"/>
    <w:rsid w:val="009F4195"/>
    <w:rsid w:val="009F47BB"/>
    <w:rsid w:val="009F4BB8"/>
    <w:rsid w:val="009F63DF"/>
    <w:rsid w:val="009F7429"/>
    <w:rsid w:val="00A00550"/>
    <w:rsid w:val="00A044C3"/>
    <w:rsid w:val="00A04913"/>
    <w:rsid w:val="00A05D61"/>
    <w:rsid w:val="00A067A3"/>
    <w:rsid w:val="00A0742B"/>
    <w:rsid w:val="00A07FF6"/>
    <w:rsid w:val="00A10126"/>
    <w:rsid w:val="00A10414"/>
    <w:rsid w:val="00A1082A"/>
    <w:rsid w:val="00A10C05"/>
    <w:rsid w:val="00A10E77"/>
    <w:rsid w:val="00A11E64"/>
    <w:rsid w:val="00A1200E"/>
    <w:rsid w:val="00A12492"/>
    <w:rsid w:val="00A1269D"/>
    <w:rsid w:val="00A1371E"/>
    <w:rsid w:val="00A14455"/>
    <w:rsid w:val="00A14552"/>
    <w:rsid w:val="00A154D6"/>
    <w:rsid w:val="00A15A94"/>
    <w:rsid w:val="00A15C5A"/>
    <w:rsid w:val="00A17A6F"/>
    <w:rsid w:val="00A2067C"/>
    <w:rsid w:val="00A209BA"/>
    <w:rsid w:val="00A2196E"/>
    <w:rsid w:val="00A220FF"/>
    <w:rsid w:val="00A2242E"/>
    <w:rsid w:val="00A250F5"/>
    <w:rsid w:val="00A259E8"/>
    <w:rsid w:val="00A26ED7"/>
    <w:rsid w:val="00A30039"/>
    <w:rsid w:val="00A3069A"/>
    <w:rsid w:val="00A306B9"/>
    <w:rsid w:val="00A31396"/>
    <w:rsid w:val="00A3186D"/>
    <w:rsid w:val="00A32070"/>
    <w:rsid w:val="00A324F9"/>
    <w:rsid w:val="00A32A3D"/>
    <w:rsid w:val="00A32C94"/>
    <w:rsid w:val="00A3304F"/>
    <w:rsid w:val="00A3493B"/>
    <w:rsid w:val="00A34AB0"/>
    <w:rsid w:val="00A34EC0"/>
    <w:rsid w:val="00A35424"/>
    <w:rsid w:val="00A35D14"/>
    <w:rsid w:val="00A3614A"/>
    <w:rsid w:val="00A362CE"/>
    <w:rsid w:val="00A36BFF"/>
    <w:rsid w:val="00A36F17"/>
    <w:rsid w:val="00A37C38"/>
    <w:rsid w:val="00A40EBE"/>
    <w:rsid w:val="00A415D1"/>
    <w:rsid w:val="00A42FF7"/>
    <w:rsid w:val="00A439A2"/>
    <w:rsid w:val="00A44CD2"/>
    <w:rsid w:val="00A4577B"/>
    <w:rsid w:val="00A47125"/>
    <w:rsid w:val="00A47CA9"/>
    <w:rsid w:val="00A5097D"/>
    <w:rsid w:val="00A50D69"/>
    <w:rsid w:val="00A51404"/>
    <w:rsid w:val="00A51D3D"/>
    <w:rsid w:val="00A51F4E"/>
    <w:rsid w:val="00A523A4"/>
    <w:rsid w:val="00A524D4"/>
    <w:rsid w:val="00A52CF9"/>
    <w:rsid w:val="00A5310C"/>
    <w:rsid w:val="00A539E4"/>
    <w:rsid w:val="00A542BE"/>
    <w:rsid w:val="00A5450B"/>
    <w:rsid w:val="00A54D51"/>
    <w:rsid w:val="00A57347"/>
    <w:rsid w:val="00A5742B"/>
    <w:rsid w:val="00A57D1B"/>
    <w:rsid w:val="00A61AE3"/>
    <w:rsid w:val="00A61BC7"/>
    <w:rsid w:val="00A61FB8"/>
    <w:rsid w:val="00A635E4"/>
    <w:rsid w:val="00A63B55"/>
    <w:rsid w:val="00A64964"/>
    <w:rsid w:val="00A65585"/>
    <w:rsid w:val="00A657FD"/>
    <w:rsid w:val="00A6588B"/>
    <w:rsid w:val="00A66C3B"/>
    <w:rsid w:val="00A67BC5"/>
    <w:rsid w:val="00A67F99"/>
    <w:rsid w:val="00A7021F"/>
    <w:rsid w:val="00A71130"/>
    <w:rsid w:val="00A72477"/>
    <w:rsid w:val="00A72823"/>
    <w:rsid w:val="00A728EF"/>
    <w:rsid w:val="00A72C47"/>
    <w:rsid w:val="00A77001"/>
    <w:rsid w:val="00A8074A"/>
    <w:rsid w:val="00A8083A"/>
    <w:rsid w:val="00A82914"/>
    <w:rsid w:val="00A82EC6"/>
    <w:rsid w:val="00A834CB"/>
    <w:rsid w:val="00A8493B"/>
    <w:rsid w:val="00A84A31"/>
    <w:rsid w:val="00A8569F"/>
    <w:rsid w:val="00A85C96"/>
    <w:rsid w:val="00A86059"/>
    <w:rsid w:val="00A86FA4"/>
    <w:rsid w:val="00A87ECE"/>
    <w:rsid w:val="00A87F59"/>
    <w:rsid w:val="00A90557"/>
    <w:rsid w:val="00A91201"/>
    <w:rsid w:val="00A917D4"/>
    <w:rsid w:val="00A92419"/>
    <w:rsid w:val="00A931BB"/>
    <w:rsid w:val="00A93488"/>
    <w:rsid w:val="00A9364A"/>
    <w:rsid w:val="00A94C1D"/>
    <w:rsid w:val="00A95190"/>
    <w:rsid w:val="00A95A6D"/>
    <w:rsid w:val="00A95A77"/>
    <w:rsid w:val="00A95FE0"/>
    <w:rsid w:val="00A96395"/>
    <w:rsid w:val="00A96467"/>
    <w:rsid w:val="00A96F6E"/>
    <w:rsid w:val="00AA0920"/>
    <w:rsid w:val="00AA096B"/>
    <w:rsid w:val="00AA0B55"/>
    <w:rsid w:val="00AA0E1C"/>
    <w:rsid w:val="00AA0E23"/>
    <w:rsid w:val="00AA1A16"/>
    <w:rsid w:val="00AA1F5A"/>
    <w:rsid w:val="00AA225A"/>
    <w:rsid w:val="00AA265A"/>
    <w:rsid w:val="00AA2B73"/>
    <w:rsid w:val="00AA37E0"/>
    <w:rsid w:val="00AA5918"/>
    <w:rsid w:val="00AA648B"/>
    <w:rsid w:val="00AA6738"/>
    <w:rsid w:val="00AA7863"/>
    <w:rsid w:val="00AA78B8"/>
    <w:rsid w:val="00AB0FCA"/>
    <w:rsid w:val="00AB17A0"/>
    <w:rsid w:val="00AB1A2D"/>
    <w:rsid w:val="00AB2126"/>
    <w:rsid w:val="00AB2839"/>
    <w:rsid w:val="00AB29DF"/>
    <w:rsid w:val="00AB34CC"/>
    <w:rsid w:val="00AB44B3"/>
    <w:rsid w:val="00AB496E"/>
    <w:rsid w:val="00AB4DB2"/>
    <w:rsid w:val="00AB5102"/>
    <w:rsid w:val="00AB575D"/>
    <w:rsid w:val="00AB68E3"/>
    <w:rsid w:val="00AB79AA"/>
    <w:rsid w:val="00AB7D97"/>
    <w:rsid w:val="00AC16A4"/>
    <w:rsid w:val="00AC444A"/>
    <w:rsid w:val="00AC5D39"/>
    <w:rsid w:val="00AC5F85"/>
    <w:rsid w:val="00AC69D8"/>
    <w:rsid w:val="00AC6C65"/>
    <w:rsid w:val="00AC6C6A"/>
    <w:rsid w:val="00AC7604"/>
    <w:rsid w:val="00AC77BD"/>
    <w:rsid w:val="00AC78A1"/>
    <w:rsid w:val="00AD0242"/>
    <w:rsid w:val="00AD139C"/>
    <w:rsid w:val="00AD1A9B"/>
    <w:rsid w:val="00AD1E2B"/>
    <w:rsid w:val="00AD1FBC"/>
    <w:rsid w:val="00AD2352"/>
    <w:rsid w:val="00AD391B"/>
    <w:rsid w:val="00AD4B47"/>
    <w:rsid w:val="00AD4D78"/>
    <w:rsid w:val="00AD5927"/>
    <w:rsid w:val="00AD5FA1"/>
    <w:rsid w:val="00AD63EA"/>
    <w:rsid w:val="00AD749B"/>
    <w:rsid w:val="00AD7B58"/>
    <w:rsid w:val="00AD7D7F"/>
    <w:rsid w:val="00AE029A"/>
    <w:rsid w:val="00AE07FA"/>
    <w:rsid w:val="00AE0F76"/>
    <w:rsid w:val="00AE2242"/>
    <w:rsid w:val="00AE2A31"/>
    <w:rsid w:val="00AE3910"/>
    <w:rsid w:val="00AE4B2A"/>
    <w:rsid w:val="00AE5AAA"/>
    <w:rsid w:val="00AE5F73"/>
    <w:rsid w:val="00AE6200"/>
    <w:rsid w:val="00AE62CC"/>
    <w:rsid w:val="00AE6324"/>
    <w:rsid w:val="00AE74BF"/>
    <w:rsid w:val="00AE7594"/>
    <w:rsid w:val="00AF097F"/>
    <w:rsid w:val="00AF0BC9"/>
    <w:rsid w:val="00AF0EE6"/>
    <w:rsid w:val="00AF339E"/>
    <w:rsid w:val="00AF394F"/>
    <w:rsid w:val="00AF50C0"/>
    <w:rsid w:val="00AF5CCA"/>
    <w:rsid w:val="00AF5DB0"/>
    <w:rsid w:val="00AF62F6"/>
    <w:rsid w:val="00AF63B0"/>
    <w:rsid w:val="00AF63C6"/>
    <w:rsid w:val="00B005B6"/>
    <w:rsid w:val="00B0123F"/>
    <w:rsid w:val="00B02245"/>
    <w:rsid w:val="00B02434"/>
    <w:rsid w:val="00B025C1"/>
    <w:rsid w:val="00B029A3"/>
    <w:rsid w:val="00B03534"/>
    <w:rsid w:val="00B035F6"/>
    <w:rsid w:val="00B03AA2"/>
    <w:rsid w:val="00B04E19"/>
    <w:rsid w:val="00B05B6B"/>
    <w:rsid w:val="00B05F96"/>
    <w:rsid w:val="00B06984"/>
    <w:rsid w:val="00B10160"/>
    <w:rsid w:val="00B11E4E"/>
    <w:rsid w:val="00B11E98"/>
    <w:rsid w:val="00B137C0"/>
    <w:rsid w:val="00B13BC3"/>
    <w:rsid w:val="00B141AB"/>
    <w:rsid w:val="00B1424D"/>
    <w:rsid w:val="00B14832"/>
    <w:rsid w:val="00B14EE8"/>
    <w:rsid w:val="00B15BA6"/>
    <w:rsid w:val="00B173A8"/>
    <w:rsid w:val="00B176C2"/>
    <w:rsid w:val="00B20016"/>
    <w:rsid w:val="00B203DB"/>
    <w:rsid w:val="00B21530"/>
    <w:rsid w:val="00B21C62"/>
    <w:rsid w:val="00B21CBE"/>
    <w:rsid w:val="00B22090"/>
    <w:rsid w:val="00B22A4D"/>
    <w:rsid w:val="00B2389A"/>
    <w:rsid w:val="00B24315"/>
    <w:rsid w:val="00B24524"/>
    <w:rsid w:val="00B246C2"/>
    <w:rsid w:val="00B24F02"/>
    <w:rsid w:val="00B25917"/>
    <w:rsid w:val="00B2604A"/>
    <w:rsid w:val="00B26A83"/>
    <w:rsid w:val="00B306BD"/>
    <w:rsid w:val="00B306CA"/>
    <w:rsid w:val="00B30B47"/>
    <w:rsid w:val="00B30D39"/>
    <w:rsid w:val="00B30F4C"/>
    <w:rsid w:val="00B31F3E"/>
    <w:rsid w:val="00B323EC"/>
    <w:rsid w:val="00B3360F"/>
    <w:rsid w:val="00B33EE3"/>
    <w:rsid w:val="00B33F0A"/>
    <w:rsid w:val="00B3446E"/>
    <w:rsid w:val="00B34B8D"/>
    <w:rsid w:val="00B34E54"/>
    <w:rsid w:val="00B3526B"/>
    <w:rsid w:val="00B3535D"/>
    <w:rsid w:val="00B35A2D"/>
    <w:rsid w:val="00B35B56"/>
    <w:rsid w:val="00B35EAF"/>
    <w:rsid w:val="00B36300"/>
    <w:rsid w:val="00B37F04"/>
    <w:rsid w:val="00B37FC9"/>
    <w:rsid w:val="00B40034"/>
    <w:rsid w:val="00B41D50"/>
    <w:rsid w:val="00B42749"/>
    <w:rsid w:val="00B4291E"/>
    <w:rsid w:val="00B42FDC"/>
    <w:rsid w:val="00B43223"/>
    <w:rsid w:val="00B432D7"/>
    <w:rsid w:val="00B43889"/>
    <w:rsid w:val="00B43FA9"/>
    <w:rsid w:val="00B444DF"/>
    <w:rsid w:val="00B44794"/>
    <w:rsid w:val="00B451F3"/>
    <w:rsid w:val="00B45467"/>
    <w:rsid w:val="00B456D5"/>
    <w:rsid w:val="00B501FA"/>
    <w:rsid w:val="00B50507"/>
    <w:rsid w:val="00B5064D"/>
    <w:rsid w:val="00B50B49"/>
    <w:rsid w:val="00B50BCF"/>
    <w:rsid w:val="00B50D0B"/>
    <w:rsid w:val="00B51E28"/>
    <w:rsid w:val="00B51FDD"/>
    <w:rsid w:val="00B52658"/>
    <w:rsid w:val="00B53689"/>
    <w:rsid w:val="00B536B9"/>
    <w:rsid w:val="00B5375B"/>
    <w:rsid w:val="00B54F4C"/>
    <w:rsid w:val="00B55159"/>
    <w:rsid w:val="00B55676"/>
    <w:rsid w:val="00B56757"/>
    <w:rsid w:val="00B56BA4"/>
    <w:rsid w:val="00B5725B"/>
    <w:rsid w:val="00B57336"/>
    <w:rsid w:val="00B60BC4"/>
    <w:rsid w:val="00B60F55"/>
    <w:rsid w:val="00B61235"/>
    <w:rsid w:val="00B6171F"/>
    <w:rsid w:val="00B62BC8"/>
    <w:rsid w:val="00B62CE2"/>
    <w:rsid w:val="00B63A64"/>
    <w:rsid w:val="00B642E7"/>
    <w:rsid w:val="00B644DD"/>
    <w:rsid w:val="00B6497A"/>
    <w:rsid w:val="00B64BF1"/>
    <w:rsid w:val="00B6571D"/>
    <w:rsid w:val="00B65EC7"/>
    <w:rsid w:val="00B66CCC"/>
    <w:rsid w:val="00B70224"/>
    <w:rsid w:val="00B708CB"/>
    <w:rsid w:val="00B70CC8"/>
    <w:rsid w:val="00B71275"/>
    <w:rsid w:val="00B71ABE"/>
    <w:rsid w:val="00B71F8D"/>
    <w:rsid w:val="00B73000"/>
    <w:rsid w:val="00B7302B"/>
    <w:rsid w:val="00B74DE3"/>
    <w:rsid w:val="00B7531F"/>
    <w:rsid w:val="00B75390"/>
    <w:rsid w:val="00B75EE8"/>
    <w:rsid w:val="00B762B4"/>
    <w:rsid w:val="00B774AE"/>
    <w:rsid w:val="00B7761F"/>
    <w:rsid w:val="00B811CD"/>
    <w:rsid w:val="00B81277"/>
    <w:rsid w:val="00B81592"/>
    <w:rsid w:val="00B81FEC"/>
    <w:rsid w:val="00B82063"/>
    <w:rsid w:val="00B83BC8"/>
    <w:rsid w:val="00B83F7A"/>
    <w:rsid w:val="00B84077"/>
    <w:rsid w:val="00B841A0"/>
    <w:rsid w:val="00B845BF"/>
    <w:rsid w:val="00B8552E"/>
    <w:rsid w:val="00B86475"/>
    <w:rsid w:val="00B900D3"/>
    <w:rsid w:val="00B9011F"/>
    <w:rsid w:val="00B903C7"/>
    <w:rsid w:val="00B913C3"/>
    <w:rsid w:val="00B91445"/>
    <w:rsid w:val="00B92C2A"/>
    <w:rsid w:val="00B92EE9"/>
    <w:rsid w:val="00B93E64"/>
    <w:rsid w:val="00B945DE"/>
    <w:rsid w:val="00B950FF"/>
    <w:rsid w:val="00B95F76"/>
    <w:rsid w:val="00B9619A"/>
    <w:rsid w:val="00B96F71"/>
    <w:rsid w:val="00B97917"/>
    <w:rsid w:val="00B97A58"/>
    <w:rsid w:val="00B97D49"/>
    <w:rsid w:val="00B97EC8"/>
    <w:rsid w:val="00BA1C35"/>
    <w:rsid w:val="00BA213B"/>
    <w:rsid w:val="00BA3A9E"/>
    <w:rsid w:val="00BA3E48"/>
    <w:rsid w:val="00BA432A"/>
    <w:rsid w:val="00BA4826"/>
    <w:rsid w:val="00BA4CB2"/>
    <w:rsid w:val="00BA5186"/>
    <w:rsid w:val="00BA53A4"/>
    <w:rsid w:val="00BA5426"/>
    <w:rsid w:val="00BA6613"/>
    <w:rsid w:val="00BA6DA2"/>
    <w:rsid w:val="00BA74AF"/>
    <w:rsid w:val="00BA7B60"/>
    <w:rsid w:val="00BB09D6"/>
    <w:rsid w:val="00BB2E74"/>
    <w:rsid w:val="00BB338B"/>
    <w:rsid w:val="00BB3AF1"/>
    <w:rsid w:val="00BB4D9C"/>
    <w:rsid w:val="00BB5388"/>
    <w:rsid w:val="00BB5BC7"/>
    <w:rsid w:val="00BB6083"/>
    <w:rsid w:val="00BB6618"/>
    <w:rsid w:val="00BB7446"/>
    <w:rsid w:val="00BB7A93"/>
    <w:rsid w:val="00BC06BA"/>
    <w:rsid w:val="00BC1B35"/>
    <w:rsid w:val="00BC266D"/>
    <w:rsid w:val="00BC36BD"/>
    <w:rsid w:val="00BC3722"/>
    <w:rsid w:val="00BC3872"/>
    <w:rsid w:val="00BC3E5B"/>
    <w:rsid w:val="00BC42B8"/>
    <w:rsid w:val="00BC508C"/>
    <w:rsid w:val="00BC6666"/>
    <w:rsid w:val="00BC7153"/>
    <w:rsid w:val="00BC72A0"/>
    <w:rsid w:val="00BC732E"/>
    <w:rsid w:val="00BC7B99"/>
    <w:rsid w:val="00BD022A"/>
    <w:rsid w:val="00BD067C"/>
    <w:rsid w:val="00BD0AB6"/>
    <w:rsid w:val="00BD0CE2"/>
    <w:rsid w:val="00BD1312"/>
    <w:rsid w:val="00BD15F7"/>
    <w:rsid w:val="00BD17DB"/>
    <w:rsid w:val="00BD2019"/>
    <w:rsid w:val="00BD23C6"/>
    <w:rsid w:val="00BD2670"/>
    <w:rsid w:val="00BD2DB5"/>
    <w:rsid w:val="00BD3836"/>
    <w:rsid w:val="00BD52A6"/>
    <w:rsid w:val="00BD633D"/>
    <w:rsid w:val="00BD73F1"/>
    <w:rsid w:val="00BD7436"/>
    <w:rsid w:val="00BD773D"/>
    <w:rsid w:val="00BD7893"/>
    <w:rsid w:val="00BE0DB8"/>
    <w:rsid w:val="00BE1237"/>
    <w:rsid w:val="00BE1326"/>
    <w:rsid w:val="00BE15AB"/>
    <w:rsid w:val="00BE1630"/>
    <w:rsid w:val="00BE17A1"/>
    <w:rsid w:val="00BE2859"/>
    <w:rsid w:val="00BE287A"/>
    <w:rsid w:val="00BE2F0F"/>
    <w:rsid w:val="00BE54A1"/>
    <w:rsid w:val="00BE65C2"/>
    <w:rsid w:val="00BE67EC"/>
    <w:rsid w:val="00BE6A7B"/>
    <w:rsid w:val="00BE6C61"/>
    <w:rsid w:val="00BE6F78"/>
    <w:rsid w:val="00BE74DA"/>
    <w:rsid w:val="00BE7BE5"/>
    <w:rsid w:val="00BF1955"/>
    <w:rsid w:val="00BF1FC0"/>
    <w:rsid w:val="00BF29E3"/>
    <w:rsid w:val="00BF2B7A"/>
    <w:rsid w:val="00BF5706"/>
    <w:rsid w:val="00BF5B8A"/>
    <w:rsid w:val="00BF5D24"/>
    <w:rsid w:val="00BF61DA"/>
    <w:rsid w:val="00BF65EF"/>
    <w:rsid w:val="00BF7FAE"/>
    <w:rsid w:val="00C00628"/>
    <w:rsid w:val="00C03105"/>
    <w:rsid w:val="00C03BDF"/>
    <w:rsid w:val="00C04069"/>
    <w:rsid w:val="00C046B1"/>
    <w:rsid w:val="00C04707"/>
    <w:rsid w:val="00C04F2E"/>
    <w:rsid w:val="00C051E2"/>
    <w:rsid w:val="00C06419"/>
    <w:rsid w:val="00C06881"/>
    <w:rsid w:val="00C06C48"/>
    <w:rsid w:val="00C06CCA"/>
    <w:rsid w:val="00C07419"/>
    <w:rsid w:val="00C106CB"/>
    <w:rsid w:val="00C10790"/>
    <w:rsid w:val="00C11359"/>
    <w:rsid w:val="00C11A36"/>
    <w:rsid w:val="00C14CF9"/>
    <w:rsid w:val="00C15B10"/>
    <w:rsid w:val="00C15E28"/>
    <w:rsid w:val="00C160FF"/>
    <w:rsid w:val="00C162FE"/>
    <w:rsid w:val="00C1660A"/>
    <w:rsid w:val="00C16CE6"/>
    <w:rsid w:val="00C16D31"/>
    <w:rsid w:val="00C16EF9"/>
    <w:rsid w:val="00C176C8"/>
    <w:rsid w:val="00C20C93"/>
    <w:rsid w:val="00C20FDC"/>
    <w:rsid w:val="00C2174C"/>
    <w:rsid w:val="00C21B02"/>
    <w:rsid w:val="00C21B6D"/>
    <w:rsid w:val="00C21D2B"/>
    <w:rsid w:val="00C222BB"/>
    <w:rsid w:val="00C223A3"/>
    <w:rsid w:val="00C22BD1"/>
    <w:rsid w:val="00C231BA"/>
    <w:rsid w:val="00C23207"/>
    <w:rsid w:val="00C233BB"/>
    <w:rsid w:val="00C256E8"/>
    <w:rsid w:val="00C25CEB"/>
    <w:rsid w:val="00C268FB"/>
    <w:rsid w:val="00C27164"/>
    <w:rsid w:val="00C27271"/>
    <w:rsid w:val="00C27423"/>
    <w:rsid w:val="00C27872"/>
    <w:rsid w:val="00C27B4D"/>
    <w:rsid w:val="00C27C76"/>
    <w:rsid w:val="00C309A4"/>
    <w:rsid w:val="00C30B21"/>
    <w:rsid w:val="00C30E18"/>
    <w:rsid w:val="00C313E3"/>
    <w:rsid w:val="00C31738"/>
    <w:rsid w:val="00C3248E"/>
    <w:rsid w:val="00C3286E"/>
    <w:rsid w:val="00C3507E"/>
    <w:rsid w:val="00C35410"/>
    <w:rsid w:val="00C35E58"/>
    <w:rsid w:val="00C36D9D"/>
    <w:rsid w:val="00C40302"/>
    <w:rsid w:val="00C40DC8"/>
    <w:rsid w:val="00C40F06"/>
    <w:rsid w:val="00C41086"/>
    <w:rsid w:val="00C411B8"/>
    <w:rsid w:val="00C4145A"/>
    <w:rsid w:val="00C414EB"/>
    <w:rsid w:val="00C41C18"/>
    <w:rsid w:val="00C41E34"/>
    <w:rsid w:val="00C42F91"/>
    <w:rsid w:val="00C432F7"/>
    <w:rsid w:val="00C43400"/>
    <w:rsid w:val="00C4409F"/>
    <w:rsid w:val="00C44309"/>
    <w:rsid w:val="00C44535"/>
    <w:rsid w:val="00C46441"/>
    <w:rsid w:val="00C46BB5"/>
    <w:rsid w:val="00C47189"/>
    <w:rsid w:val="00C4785F"/>
    <w:rsid w:val="00C47FD1"/>
    <w:rsid w:val="00C512D1"/>
    <w:rsid w:val="00C513CA"/>
    <w:rsid w:val="00C514F5"/>
    <w:rsid w:val="00C52BA8"/>
    <w:rsid w:val="00C5342A"/>
    <w:rsid w:val="00C53C31"/>
    <w:rsid w:val="00C53EBD"/>
    <w:rsid w:val="00C544EF"/>
    <w:rsid w:val="00C54939"/>
    <w:rsid w:val="00C550D0"/>
    <w:rsid w:val="00C55BF3"/>
    <w:rsid w:val="00C57939"/>
    <w:rsid w:val="00C60BC4"/>
    <w:rsid w:val="00C60C71"/>
    <w:rsid w:val="00C60F91"/>
    <w:rsid w:val="00C63501"/>
    <w:rsid w:val="00C63701"/>
    <w:rsid w:val="00C63E94"/>
    <w:rsid w:val="00C6472F"/>
    <w:rsid w:val="00C6474F"/>
    <w:rsid w:val="00C65310"/>
    <w:rsid w:val="00C6617E"/>
    <w:rsid w:val="00C66B46"/>
    <w:rsid w:val="00C70A2B"/>
    <w:rsid w:val="00C70C71"/>
    <w:rsid w:val="00C723E1"/>
    <w:rsid w:val="00C7247A"/>
    <w:rsid w:val="00C72FCE"/>
    <w:rsid w:val="00C73AA1"/>
    <w:rsid w:val="00C74546"/>
    <w:rsid w:val="00C74F20"/>
    <w:rsid w:val="00C75EF8"/>
    <w:rsid w:val="00C76058"/>
    <w:rsid w:val="00C76594"/>
    <w:rsid w:val="00C769D2"/>
    <w:rsid w:val="00C76A19"/>
    <w:rsid w:val="00C76AD5"/>
    <w:rsid w:val="00C76E0E"/>
    <w:rsid w:val="00C803B6"/>
    <w:rsid w:val="00C80AB3"/>
    <w:rsid w:val="00C811C8"/>
    <w:rsid w:val="00C82A31"/>
    <w:rsid w:val="00C82B05"/>
    <w:rsid w:val="00C83870"/>
    <w:rsid w:val="00C839A8"/>
    <w:rsid w:val="00C8409E"/>
    <w:rsid w:val="00C8512D"/>
    <w:rsid w:val="00C87619"/>
    <w:rsid w:val="00C90536"/>
    <w:rsid w:val="00C905FB"/>
    <w:rsid w:val="00C9171F"/>
    <w:rsid w:val="00C918CB"/>
    <w:rsid w:val="00C92793"/>
    <w:rsid w:val="00C93340"/>
    <w:rsid w:val="00C93671"/>
    <w:rsid w:val="00C93F9C"/>
    <w:rsid w:val="00C95444"/>
    <w:rsid w:val="00C95BFC"/>
    <w:rsid w:val="00C9767B"/>
    <w:rsid w:val="00CA1B90"/>
    <w:rsid w:val="00CA26E6"/>
    <w:rsid w:val="00CA43AA"/>
    <w:rsid w:val="00CA53EF"/>
    <w:rsid w:val="00CA59E1"/>
    <w:rsid w:val="00CA5EDA"/>
    <w:rsid w:val="00CA7563"/>
    <w:rsid w:val="00CB0131"/>
    <w:rsid w:val="00CB01BF"/>
    <w:rsid w:val="00CB13AA"/>
    <w:rsid w:val="00CB14E6"/>
    <w:rsid w:val="00CB2940"/>
    <w:rsid w:val="00CB37A7"/>
    <w:rsid w:val="00CB3EE1"/>
    <w:rsid w:val="00CB44F6"/>
    <w:rsid w:val="00CB4864"/>
    <w:rsid w:val="00CB4BDF"/>
    <w:rsid w:val="00CB4C32"/>
    <w:rsid w:val="00CB62D0"/>
    <w:rsid w:val="00CB6534"/>
    <w:rsid w:val="00CB6A58"/>
    <w:rsid w:val="00CB70F8"/>
    <w:rsid w:val="00CC02DF"/>
    <w:rsid w:val="00CC0AD1"/>
    <w:rsid w:val="00CC1F81"/>
    <w:rsid w:val="00CC29BE"/>
    <w:rsid w:val="00CC4900"/>
    <w:rsid w:val="00CC4BF5"/>
    <w:rsid w:val="00CC52E7"/>
    <w:rsid w:val="00CC5606"/>
    <w:rsid w:val="00CC7799"/>
    <w:rsid w:val="00CC7E90"/>
    <w:rsid w:val="00CC7F23"/>
    <w:rsid w:val="00CD0B21"/>
    <w:rsid w:val="00CD0F8C"/>
    <w:rsid w:val="00CD164D"/>
    <w:rsid w:val="00CD2467"/>
    <w:rsid w:val="00CD2A6D"/>
    <w:rsid w:val="00CD39BD"/>
    <w:rsid w:val="00CD400B"/>
    <w:rsid w:val="00CD5115"/>
    <w:rsid w:val="00CD51E1"/>
    <w:rsid w:val="00CD6013"/>
    <w:rsid w:val="00CD7182"/>
    <w:rsid w:val="00CD720E"/>
    <w:rsid w:val="00CD73EE"/>
    <w:rsid w:val="00CD7C95"/>
    <w:rsid w:val="00CD7DC9"/>
    <w:rsid w:val="00CE012B"/>
    <w:rsid w:val="00CE028A"/>
    <w:rsid w:val="00CE04A1"/>
    <w:rsid w:val="00CE084E"/>
    <w:rsid w:val="00CE1B1F"/>
    <w:rsid w:val="00CE1C34"/>
    <w:rsid w:val="00CE2460"/>
    <w:rsid w:val="00CE38B9"/>
    <w:rsid w:val="00CE42C0"/>
    <w:rsid w:val="00CE4AD5"/>
    <w:rsid w:val="00CE5180"/>
    <w:rsid w:val="00CE5449"/>
    <w:rsid w:val="00CE6462"/>
    <w:rsid w:val="00CE7170"/>
    <w:rsid w:val="00CE71DD"/>
    <w:rsid w:val="00CE7565"/>
    <w:rsid w:val="00CE7A34"/>
    <w:rsid w:val="00CF0FA4"/>
    <w:rsid w:val="00CF1083"/>
    <w:rsid w:val="00CF18E9"/>
    <w:rsid w:val="00CF1CCC"/>
    <w:rsid w:val="00CF227A"/>
    <w:rsid w:val="00CF2778"/>
    <w:rsid w:val="00CF2B40"/>
    <w:rsid w:val="00CF3AA4"/>
    <w:rsid w:val="00CF4436"/>
    <w:rsid w:val="00CF487B"/>
    <w:rsid w:val="00CF4DDB"/>
    <w:rsid w:val="00CF5F4E"/>
    <w:rsid w:val="00CF7F60"/>
    <w:rsid w:val="00D01714"/>
    <w:rsid w:val="00D01C5F"/>
    <w:rsid w:val="00D0210D"/>
    <w:rsid w:val="00D024EA"/>
    <w:rsid w:val="00D03349"/>
    <w:rsid w:val="00D036BA"/>
    <w:rsid w:val="00D046A7"/>
    <w:rsid w:val="00D051E1"/>
    <w:rsid w:val="00D055E3"/>
    <w:rsid w:val="00D05F2A"/>
    <w:rsid w:val="00D06C10"/>
    <w:rsid w:val="00D07FB2"/>
    <w:rsid w:val="00D11C14"/>
    <w:rsid w:val="00D11CA5"/>
    <w:rsid w:val="00D121DF"/>
    <w:rsid w:val="00D125AF"/>
    <w:rsid w:val="00D127D3"/>
    <w:rsid w:val="00D1337A"/>
    <w:rsid w:val="00D137D7"/>
    <w:rsid w:val="00D14E67"/>
    <w:rsid w:val="00D15B76"/>
    <w:rsid w:val="00D16FBF"/>
    <w:rsid w:val="00D21320"/>
    <w:rsid w:val="00D21585"/>
    <w:rsid w:val="00D2160A"/>
    <w:rsid w:val="00D226E3"/>
    <w:rsid w:val="00D231E4"/>
    <w:rsid w:val="00D232F5"/>
    <w:rsid w:val="00D23B9D"/>
    <w:rsid w:val="00D23BB4"/>
    <w:rsid w:val="00D2465C"/>
    <w:rsid w:val="00D26A3C"/>
    <w:rsid w:val="00D271DB"/>
    <w:rsid w:val="00D274DA"/>
    <w:rsid w:val="00D314BE"/>
    <w:rsid w:val="00D31898"/>
    <w:rsid w:val="00D31B03"/>
    <w:rsid w:val="00D32242"/>
    <w:rsid w:val="00D32FDF"/>
    <w:rsid w:val="00D33181"/>
    <w:rsid w:val="00D3420D"/>
    <w:rsid w:val="00D3498A"/>
    <w:rsid w:val="00D349F7"/>
    <w:rsid w:val="00D34E28"/>
    <w:rsid w:val="00D354EC"/>
    <w:rsid w:val="00D359D3"/>
    <w:rsid w:val="00D35A30"/>
    <w:rsid w:val="00D35FA1"/>
    <w:rsid w:val="00D3610A"/>
    <w:rsid w:val="00D3783E"/>
    <w:rsid w:val="00D37CCA"/>
    <w:rsid w:val="00D37E8E"/>
    <w:rsid w:val="00D40772"/>
    <w:rsid w:val="00D408A0"/>
    <w:rsid w:val="00D409C2"/>
    <w:rsid w:val="00D41E88"/>
    <w:rsid w:val="00D42650"/>
    <w:rsid w:val="00D438D6"/>
    <w:rsid w:val="00D440FB"/>
    <w:rsid w:val="00D4495F"/>
    <w:rsid w:val="00D44AC9"/>
    <w:rsid w:val="00D459B5"/>
    <w:rsid w:val="00D460FF"/>
    <w:rsid w:val="00D465E7"/>
    <w:rsid w:val="00D46CFE"/>
    <w:rsid w:val="00D46E35"/>
    <w:rsid w:val="00D475AB"/>
    <w:rsid w:val="00D47DED"/>
    <w:rsid w:val="00D50652"/>
    <w:rsid w:val="00D50759"/>
    <w:rsid w:val="00D51465"/>
    <w:rsid w:val="00D51901"/>
    <w:rsid w:val="00D51B88"/>
    <w:rsid w:val="00D52307"/>
    <w:rsid w:val="00D526F7"/>
    <w:rsid w:val="00D52C52"/>
    <w:rsid w:val="00D52EC9"/>
    <w:rsid w:val="00D53446"/>
    <w:rsid w:val="00D5371E"/>
    <w:rsid w:val="00D538A7"/>
    <w:rsid w:val="00D53B2E"/>
    <w:rsid w:val="00D56399"/>
    <w:rsid w:val="00D56435"/>
    <w:rsid w:val="00D57318"/>
    <w:rsid w:val="00D578F4"/>
    <w:rsid w:val="00D57CB6"/>
    <w:rsid w:val="00D60ED6"/>
    <w:rsid w:val="00D61518"/>
    <w:rsid w:val="00D61AAC"/>
    <w:rsid w:val="00D61C60"/>
    <w:rsid w:val="00D61DE1"/>
    <w:rsid w:val="00D63853"/>
    <w:rsid w:val="00D64045"/>
    <w:rsid w:val="00D645E5"/>
    <w:rsid w:val="00D651F2"/>
    <w:rsid w:val="00D66146"/>
    <w:rsid w:val="00D66E92"/>
    <w:rsid w:val="00D67055"/>
    <w:rsid w:val="00D67222"/>
    <w:rsid w:val="00D71231"/>
    <w:rsid w:val="00D71237"/>
    <w:rsid w:val="00D71553"/>
    <w:rsid w:val="00D715C8"/>
    <w:rsid w:val="00D71668"/>
    <w:rsid w:val="00D730A4"/>
    <w:rsid w:val="00D74BA0"/>
    <w:rsid w:val="00D76343"/>
    <w:rsid w:val="00D76F49"/>
    <w:rsid w:val="00D77567"/>
    <w:rsid w:val="00D77B98"/>
    <w:rsid w:val="00D77D9C"/>
    <w:rsid w:val="00D8004E"/>
    <w:rsid w:val="00D8102E"/>
    <w:rsid w:val="00D8161E"/>
    <w:rsid w:val="00D817B2"/>
    <w:rsid w:val="00D8187E"/>
    <w:rsid w:val="00D82D94"/>
    <w:rsid w:val="00D83BDB"/>
    <w:rsid w:val="00D844EC"/>
    <w:rsid w:val="00D8474F"/>
    <w:rsid w:val="00D847C5"/>
    <w:rsid w:val="00D857C4"/>
    <w:rsid w:val="00D857C5"/>
    <w:rsid w:val="00D867CF"/>
    <w:rsid w:val="00D86951"/>
    <w:rsid w:val="00D86D2E"/>
    <w:rsid w:val="00D87215"/>
    <w:rsid w:val="00D87D6A"/>
    <w:rsid w:val="00D905C3"/>
    <w:rsid w:val="00D90F02"/>
    <w:rsid w:val="00D910AF"/>
    <w:rsid w:val="00D91522"/>
    <w:rsid w:val="00D9153B"/>
    <w:rsid w:val="00D93632"/>
    <w:rsid w:val="00D93C64"/>
    <w:rsid w:val="00D95EE9"/>
    <w:rsid w:val="00D964B0"/>
    <w:rsid w:val="00DA0703"/>
    <w:rsid w:val="00DA0F11"/>
    <w:rsid w:val="00DA1149"/>
    <w:rsid w:val="00DA16C1"/>
    <w:rsid w:val="00DA18BF"/>
    <w:rsid w:val="00DA1CEA"/>
    <w:rsid w:val="00DA23A7"/>
    <w:rsid w:val="00DA2C71"/>
    <w:rsid w:val="00DA4267"/>
    <w:rsid w:val="00DA4945"/>
    <w:rsid w:val="00DA4D44"/>
    <w:rsid w:val="00DA6610"/>
    <w:rsid w:val="00DA7127"/>
    <w:rsid w:val="00DA7346"/>
    <w:rsid w:val="00DA79E0"/>
    <w:rsid w:val="00DB002E"/>
    <w:rsid w:val="00DB0082"/>
    <w:rsid w:val="00DB0829"/>
    <w:rsid w:val="00DB0EF4"/>
    <w:rsid w:val="00DB1135"/>
    <w:rsid w:val="00DB1456"/>
    <w:rsid w:val="00DB1CC5"/>
    <w:rsid w:val="00DB2FA4"/>
    <w:rsid w:val="00DB3119"/>
    <w:rsid w:val="00DB3EDB"/>
    <w:rsid w:val="00DB586D"/>
    <w:rsid w:val="00DB6086"/>
    <w:rsid w:val="00DB69B1"/>
    <w:rsid w:val="00DB6CB1"/>
    <w:rsid w:val="00DB7162"/>
    <w:rsid w:val="00DB73D2"/>
    <w:rsid w:val="00DB7FAE"/>
    <w:rsid w:val="00DC0836"/>
    <w:rsid w:val="00DC19AF"/>
    <w:rsid w:val="00DC271F"/>
    <w:rsid w:val="00DC2820"/>
    <w:rsid w:val="00DC28E6"/>
    <w:rsid w:val="00DC39F9"/>
    <w:rsid w:val="00DC3D69"/>
    <w:rsid w:val="00DC4414"/>
    <w:rsid w:val="00DC4660"/>
    <w:rsid w:val="00DC4A89"/>
    <w:rsid w:val="00DC4C12"/>
    <w:rsid w:val="00DC4D92"/>
    <w:rsid w:val="00DC4DBB"/>
    <w:rsid w:val="00DC54D4"/>
    <w:rsid w:val="00DC5568"/>
    <w:rsid w:val="00DC58EA"/>
    <w:rsid w:val="00DC60E4"/>
    <w:rsid w:val="00DC6514"/>
    <w:rsid w:val="00DC7376"/>
    <w:rsid w:val="00DC767B"/>
    <w:rsid w:val="00DD456A"/>
    <w:rsid w:val="00DD53B6"/>
    <w:rsid w:val="00DD561A"/>
    <w:rsid w:val="00DD6110"/>
    <w:rsid w:val="00DD673E"/>
    <w:rsid w:val="00DD688B"/>
    <w:rsid w:val="00DD6EEE"/>
    <w:rsid w:val="00DE09A0"/>
    <w:rsid w:val="00DE196B"/>
    <w:rsid w:val="00DE2440"/>
    <w:rsid w:val="00DE2B74"/>
    <w:rsid w:val="00DE312F"/>
    <w:rsid w:val="00DE34BE"/>
    <w:rsid w:val="00DE3535"/>
    <w:rsid w:val="00DE48C9"/>
    <w:rsid w:val="00DE6999"/>
    <w:rsid w:val="00DF0A5D"/>
    <w:rsid w:val="00DF1F80"/>
    <w:rsid w:val="00DF276E"/>
    <w:rsid w:val="00DF28DF"/>
    <w:rsid w:val="00DF2D6C"/>
    <w:rsid w:val="00DF3326"/>
    <w:rsid w:val="00DF40AC"/>
    <w:rsid w:val="00DF49DB"/>
    <w:rsid w:val="00DF4FDC"/>
    <w:rsid w:val="00DF5970"/>
    <w:rsid w:val="00DF64FE"/>
    <w:rsid w:val="00DF6DBF"/>
    <w:rsid w:val="00DF7BE5"/>
    <w:rsid w:val="00DF7D74"/>
    <w:rsid w:val="00E01FAB"/>
    <w:rsid w:val="00E02287"/>
    <w:rsid w:val="00E02E57"/>
    <w:rsid w:val="00E04364"/>
    <w:rsid w:val="00E043FC"/>
    <w:rsid w:val="00E04B67"/>
    <w:rsid w:val="00E07203"/>
    <w:rsid w:val="00E074F7"/>
    <w:rsid w:val="00E07593"/>
    <w:rsid w:val="00E07BD9"/>
    <w:rsid w:val="00E10B29"/>
    <w:rsid w:val="00E10E4E"/>
    <w:rsid w:val="00E10F3E"/>
    <w:rsid w:val="00E1121D"/>
    <w:rsid w:val="00E112E0"/>
    <w:rsid w:val="00E125F3"/>
    <w:rsid w:val="00E13012"/>
    <w:rsid w:val="00E13308"/>
    <w:rsid w:val="00E13794"/>
    <w:rsid w:val="00E13B8C"/>
    <w:rsid w:val="00E13EC1"/>
    <w:rsid w:val="00E13EF0"/>
    <w:rsid w:val="00E14AAE"/>
    <w:rsid w:val="00E16714"/>
    <w:rsid w:val="00E176C7"/>
    <w:rsid w:val="00E177B2"/>
    <w:rsid w:val="00E17F62"/>
    <w:rsid w:val="00E204AE"/>
    <w:rsid w:val="00E20AD0"/>
    <w:rsid w:val="00E20B11"/>
    <w:rsid w:val="00E21B0C"/>
    <w:rsid w:val="00E21B99"/>
    <w:rsid w:val="00E226BC"/>
    <w:rsid w:val="00E22924"/>
    <w:rsid w:val="00E22959"/>
    <w:rsid w:val="00E23772"/>
    <w:rsid w:val="00E23A9D"/>
    <w:rsid w:val="00E245B4"/>
    <w:rsid w:val="00E245CF"/>
    <w:rsid w:val="00E275CD"/>
    <w:rsid w:val="00E3130F"/>
    <w:rsid w:val="00E316CA"/>
    <w:rsid w:val="00E32411"/>
    <w:rsid w:val="00E32BBD"/>
    <w:rsid w:val="00E33D52"/>
    <w:rsid w:val="00E34277"/>
    <w:rsid w:val="00E348A4"/>
    <w:rsid w:val="00E36089"/>
    <w:rsid w:val="00E36970"/>
    <w:rsid w:val="00E40378"/>
    <w:rsid w:val="00E40435"/>
    <w:rsid w:val="00E4151C"/>
    <w:rsid w:val="00E416B7"/>
    <w:rsid w:val="00E41A9B"/>
    <w:rsid w:val="00E41C4C"/>
    <w:rsid w:val="00E428A1"/>
    <w:rsid w:val="00E42B7D"/>
    <w:rsid w:val="00E42EF5"/>
    <w:rsid w:val="00E439AD"/>
    <w:rsid w:val="00E43B7F"/>
    <w:rsid w:val="00E43E88"/>
    <w:rsid w:val="00E43F99"/>
    <w:rsid w:val="00E440AD"/>
    <w:rsid w:val="00E44590"/>
    <w:rsid w:val="00E44FEA"/>
    <w:rsid w:val="00E46E91"/>
    <w:rsid w:val="00E47126"/>
    <w:rsid w:val="00E47133"/>
    <w:rsid w:val="00E47356"/>
    <w:rsid w:val="00E474ED"/>
    <w:rsid w:val="00E47C1C"/>
    <w:rsid w:val="00E50074"/>
    <w:rsid w:val="00E51E29"/>
    <w:rsid w:val="00E52369"/>
    <w:rsid w:val="00E53C4B"/>
    <w:rsid w:val="00E54D04"/>
    <w:rsid w:val="00E553AF"/>
    <w:rsid w:val="00E5588F"/>
    <w:rsid w:val="00E561F2"/>
    <w:rsid w:val="00E56AC6"/>
    <w:rsid w:val="00E573DA"/>
    <w:rsid w:val="00E57E13"/>
    <w:rsid w:val="00E601E4"/>
    <w:rsid w:val="00E6028B"/>
    <w:rsid w:val="00E60C1B"/>
    <w:rsid w:val="00E60F5D"/>
    <w:rsid w:val="00E630F0"/>
    <w:rsid w:val="00E63AB9"/>
    <w:rsid w:val="00E645AC"/>
    <w:rsid w:val="00E64854"/>
    <w:rsid w:val="00E64868"/>
    <w:rsid w:val="00E64A46"/>
    <w:rsid w:val="00E6536C"/>
    <w:rsid w:val="00E65421"/>
    <w:rsid w:val="00E667E1"/>
    <w:rsid w:val="00E6731D"/>
    <w:rsid w:val="00E6781A"/>
    <w:rsid w:val="00E67A82"/>
    <w:rsid w:val="00E67EC7"/>
    <w:rsid w:val="00E701A6"/>
    <w:rsid w:val="00E70D5A"/>
    <w:rsid w:val="00E71A90"/>
    <w:rsid w:val="00E71AD0"/>
    <w:rsid w:val="00E72540"/>
    <w:rsid w:val="00E72601"/>
    <w:rsid w:val="00E726FF"/>
    <w:rsid w:val="00E72795"/>
    <w:rsid w:val="00E72909"/>
    <w:rsid w:val="00E72934"/>
    <w:rsid w:val="00E74317"/>
    <w:rsid w:val="00E74E80"/>
    <w:rsid w:val="00E76984"/>
    <w:rsid w:val="00E76AE7"/>
    <w:rsid w:val="00E77A2E"/>
    <w:rsid w:val="00E80EF5"/>
    <w:rsid w:val="00E80F29"/>
    <w:rsid w:val="00E81926"/>
    <w:rsid w:val="00E82B69"/>
    <w:rsid w:val="00E82E88"/>
    <w:rsid w:val="00E83B27"/>
    <w:rsid w:val="00E83E26"/>
    <w:rsid w:val="00E83E8A"/>
    <w:rsid w:val="00E841B1"/>
    <w:rsid w:val="00E84298"/>
    <w:rsid w:val="00E84AAD"/>
    <w:rsid w:val="00E85075"/>
    <w:rsid w:val="00E853E0"/>
    <w:rsid w:val="00E8575F"/>
    <w:rsid w:val="00E86F29"/>
    <w:rsid w:val="00E8790C"/>
    <w:rsid w:val="00E87948"/>
    <w:rsid w:val="00E90996"/>
    <w:rsid w:val="00E91512"/>
    <w:rsid w:val="00E9181E"/>
    <w:rsid w:val="00E91867"/>
    <w:rsid w:val="00E93E48"/>
    <w:rsid w:val="00E93FDB"/>
    <w:rsid w:val="00E945DD"/>
    <w:rsid w:val="00E94769"/>
    <w:rsid w:val="00E94BE9"/>
    <w:rsid w:val="00E94F93"/>
    <w:rsid w:val="00E951F3"/>
    <w:rsid w:val="00E95277"/>
    <w:rsid w:val="00E95B90"/>
    <w:rsid w:val="00EA0528"/>
    <w:rsid w:val="00EA0962"/>
    <w:rsid w:val="00EA2FD2"/>
    <w:rsid w:val="00EA38F3"/>
    <w:rsid w:val="00EA42D6"/>
    <w:rsid w:val="00EA690F"/>
    <w:rsid w:val="00EA73AB"/>
    <w:rsid w:val="00EA7972"/>
    <w:rsid w:val="00EA7ED3"/>
    <w:rsid w:val="00EA7F70"/>
    <w:rsid w:val="00EB005B"/>
    <w:rsid w:val="00EB0B5D"/>
    <w:rsid w:val="00EB0D57"/>
    <w:rsid w:val="00EB0DEB"/>
    <w:rsid w:val="00EB1E5E"/>
    <w:rsid w:val="00EB2550"/>
    <w:rsid w:val="00EB2899"/>
    <w:rsid w:val="00EB28C2"/>
    <w:rsid w:val="00EB2936"/>
    <w:rsid w:val="00EB3636"/>
    <w:rsid w:val="00EB4694"/>
    <w:rsid w:val="00EB5419"/>
    <w:rsid w:val="00EB6D86"/>
    <w:rsid w:val="00EC0E5C"/>
    <w:rsid w:val="00EC174F"/>
    <w:rsid w:val="00EC26D3"/>
    <w:rsid w:val="00EC2725"/>
    <w:rsid w:val="00EC3A93"/>
    <w:rsid w:val="00EC4132"/>
    <w:rsid w:val="00EC55C1"/>
    <w:rsid w:val="00EC6B9E"/>
    <w:rsid w:val="00EC6E1F"/>
    <w:rsid w:val="00EC7E6F"/>
    <w:rsid w:val="00ED0D71"/>
    <w:rsid w:val="00ED1385"/>
    <w:rsid w:val="00ED1FAE"/>
    <w:rsid w:val="00ED26A0"/>
    <w:rsid w:val="00ED2BB2"/>
    <w:rsid w:val="00ED3241"/>
    <w:rsid w:val="00ED6D11"/>
    <w:rsid w:val="00ED750F"/>
    <w:rsid w:val="00ED7679"/>
    <w:rsid w:val="00ED7ABD"/>
    <w:rsid w:val="00ED7CF6"/>
    <w:rsid w:val="00EE0538"/>
    <w:rsid w:val="00EE1873"/>
    <w:rsid w:val="00EE2970"/>
    <w:rsid w:val="00EE46E3"/>
    <w:rsid w:val="00EE4A83"/>
    <w:rsid w:val="00EE565E"/>
    <w:rsid w:val="00EE6C1F"/>
    <w:rsid w:val="00EE6D8A"/>
    <w:rsid w:val="00EE742A"/>
    <w:rsid w:val="00EF0952"/>
    <w:rsid w:val="00EF20A2"/>
    <w:rsid w:val="00EF358E"/>
    <w:rsid w:val="00EF3898"/>
    <w:rsid w:val="00EF38CB"/>
    <w:rsid w:val="00EF4B82"/>
    <w:rsid w:val="00EF65D2"/>
    <w:rsid w:val="00EF75F2"/>
    <w:rsid w:val="00EF7986"/>
    <w:rsid w:val="00EF7CE5"/>
    <w:rsid w:val="00F01127"/>
    <w:rsid w:val="00F016DA"/>
    <w:rsid w:val="00F018FD"/>
    <w:rsid w:val="00F01C51"/>
    <w:rsid w:val="00F0226D"/>
    <w:rsid w:val="00F02BED"/>
    <w:rsid w:val="00F0364B"/>
    <w:rsid w:val="00F057C3"/>
    <w:rsid w:val="00F05822"/>
    <w:rsid w:val="00F05E74"/>
    <w:rsid w:val="00F06546"/>
    <w:rsid w:val="00F078D0"/>
    <w:rsid w:val="00F0798C"/>
    <w:rsid w:val="00F10525"/>
    <w:rsid w:val="00F10FC2"/>
    <w:rsid w:val="00F115C4"/>
    <w:rsid w:val="00F125F6"/>
    <w:rsid w:val="00F12BF5"/>
    <w:rsid w:val="00F12FA3"/>
    <w:rsid w:val="00F13895"/>
    <w:rsid w:val="00F14320"/>
    <w:rsid w:val="00F14A87"/>
    <w:rsid w:val="00F16C96"/>
    <w:rsid w:val="00F170BB"/>
    <w:rsid w:val="00F17574"/>
    <w:rsid w:val="00F212CF"/>
    <w:rsid w:val="00F21F93"/>
    <w:rsid w:val="00F23889"/>
    <w:rsid w:val="00F23AFC"/>
    <w:rsid w:val="00F24BF7"/>
    <w:rsid w:val="00F2745F"/>
    <w:rsid w:val="00F2760E"/>
    <w:rsid w:val="00F27C2F"/>
    <w:rsid w:val="00F30CF2"/>
    <w:rsid w:val="00F3129A"/>
    <w:rsid w:val="00F3171D"/>
    <w:rsid w:val="00F31C4A"/>
    <w:rsid w:val="00F33A24"/>
    <w:rsid w:val="00F34772"/>
    <w:rsid w:val="00F3477D"/>
    <w:rsid w:val="00F34937"/>
    <w:rsid w:val="00F34B49"/>
    <w:rsid w:val="00F34FC1"/>
    <w:rsid w:val="00F367BF"/>
    <w:rsid w:val="00F36971"/>
    <w:rsid w:val="00F36B62"/>
    <w:rsid w:val="00F36F81"/>
    <w:rsid w:val="00F371F3"/>
    <w:rsid w:val="00F40715"/>
    <w:rsid w:val="00F40835"/>
    <w:rsid w:val="00F41BB9"/>
    <w:rsid w:val="00F424D5"/>
    <w:rsid w:val="00F42715"/>
    <w:rsid w:val="00F42C70"/>
    <w:rsid w:val="00F431CE"/>
    <w:rsid w:val="00F4321B"/>
    <w:rsid w:val="00F43304"/>
    <w:rsid w:val="00F443F5"/>
    <w:rsid w:val="00F4504A"/>
    <w:rsid w:val="00F45847"/>
    <w:rsid w:val="00F45BEF"/>
    <w:rsid w:val="00F47737"/>
    <w:rsid w:val="00F477C4"/>
    <w:rsid w:val="00F50726"/>
    <w:rsid w:val="00F51C77"/>
    <w:rsid w:val="00F51EE2"/>
    <w:rsid w:val="00F537C2"/>
    <w:rsid w:val="00F53C0F"/>
    <w:rsid w:val="00F53C2C"/>
    <w:rsid w:val="00F54918"/>
    <w:rsid w:val="00F5497D"/>
    <w:rsid w:val="00F5590E"/>
    <w:rsid w:val="00F55AF4"/>
    <w:rsid w:val="00F5603D"/>
    <w:rsid w:val="00F56BA7"/>
    <w:rsid w:val="00F616B2"/>
    <w:rsid w:val="00F6186C"/>
    <w:rsid w:val="00F61F3A"/>
    <w:rsid w:val="00F631CA"/>
    <w:rsid w:val="00F633FB"/>
    <w:rsid w:val="00F63B3A"/>
    <w:rsid w:val="00F64016"/>
    <w:rsid w:val="00F642FD"/>
    <w:rsid w:val="00F6490E"/>
    <w:rsid w:val="00F64A53"/>
    <w:rsid w:val="00F65099"/>
    <w:rsid w:val="00F6794D"/>
    <w:rsid w:val="00F67BDB"/>
    <w:rsid w:val="00F70658"/>
    <w:rsid w:val="00F71428"/>
    <w:rsid w:val="00F719FB"/>
    <w:rsid w:val="00F71E2A"/>
    <w:rsid w:val="00F728A6"/>
    <w:rsid w:val="00F735DB"/>
    <w:rsid w:val="00F74499"/>
    <w:rsid w:val="00F76922"/>
    <w:rsid w:val="00F806EA"/>
    <w:rsid w:val="00F80D7D"/>
    <w:rsid w:val="00F8130C"/>
    <w:rsid w:val="00F82499"/>
    <w:rsid w:val="00F82625"/>
    <w:rsid w:val="00F829CA"/>
    <w:rsid w:val="00F82F5E"/>
    <w:rsid w:val="00F83258"/>
    <w:rsid w:val="00F859EA"/>
    <w:rsid w:val="00F863D4"/>
    <w:rsid w:val="00F870C7"/>
    <w:rsid w:val="00F870F9"/>
    <w:rsid w:val="00F8714D"/>
    <w:rsid w:val="00F872D2"/>
    <w:rsid w:val="00F87DD0"/>
    <w:rsid w:val="00F91C18"/>
    <w:rsid w:val="00F9295A"/>
    <w:rsid w:val="00F93B21"/>
    <w:rsid w:val="00F94E80"/>
    <w:rsid w:val="00F96613"/>
    <w:rsid w:val="00F96F0F"/>
    <w:rsid w:val="00F96FCF"/>
    <w:rsid w:val="00F971AE"/>
    <w:rsid w:val="00FA0C7A"/>
    <w:rsid w:val="00FA279E"/>
    <w:rsid w:val="00FA313B"/>
    <w:rsid w:val="00FA3FBF"/>
    <w:rsid w:val="00FA41A3"/>
    <w:rsid w:val="00FA4735"/>
    <w:rsid w:val="00FA5246"/>
    <w:rsid w:val="00FA65D9"/>
    <w:rsid w:val="00FA6A13"/>
    <w:rsid w:val="00FA6D9F"/>
    <w:rsid w:val="00FA7019"/>
    <w:rsid w:val="00FA72BD"/>
    <w:rsid w:val="00FA792C"/>
    <w:rsid w:val="00FB0C15"/>
    <w:rsid w:val="00FB0E01"/>
    <w:rsid w:val="00FB1DAB"/>
    <w:rsid w:val="00FB1F7A"/>
    <w:rsid w:val="00FB3906"/>
    <w:rsid w:val="00FB4A65"/>
    <w:rsid w:val="00FB4BD6"/>
    <w:rsid w:val="00FB5F3B"/>
    <w:rsid w:val="00FB5FDD"/>
    <w:rsid w:val="00FB68C7"/>
    <w:rsid w:val="00FB732B"/>
    <w:rsid w:val="00FB77B1"/>
    <w:rsid w:val="00FC0169"/>
    <w:rsid w:val="00FC15AD"/>
    <w:rsid w:val="00FC1EED"/>
    <w:rsid w:val="00FC2F33"/>
    <w:rsid w:val="00FC3C20"/>
    <w:rsid w:val="00FC4BF6"/>
    <w:rsid w:val="00FC53A9"/>
    <w:rsid w:val="00FC5523"/>
    <w:rsid w:val="00FC5BF1"/>
    <w:rsid w:val="00FC5FA6"/>
    <w:rsid w:val="00FC71E8"/>
    <w:rsid w:val="00FC7788"/>
    <w:rsid w:val="00FD07B5"/>
    <w:rsid w:val="00FD260D"/>
    <w:rsid w:val="00FD2B03"/>
    <w:rsid w:val="00FD3335"/>
    <w:rsid w:val="00FD52AC"/>
    <w:rsid w:val="00FD702D"/>
    <w:rsid w:val="00FD7134"/>
    <w:rsid w:val="00FE0306"/>
    <w:rsid w:val="00FE05EC"/>
    <w:rsid w:val="00FE0A0A"/>
    <w:rsid w:val="00FE0A4A"/>
    <w:rsid w:val="00FE0B1F"/>
    <w:rsid w:val="00FE19CC"/>
    <w:rsid w:val="00FE1BB9"/>
    <w:rsid w:val="00FE2AC7"/>
    <w:rsid w:val="00FE2C9B"/>
    <w:rsid w:val="00FE3E07"/>
    <w:rsid w:val="00FE4186"/>
    <w:rsid w:val="00FE480D"/>
    <w:rsid w:val="00FE4847"/>
    <w:rsid w:val="00FE646E"/>
    <w:rsid w:val="00FE6EE2"/>
    <w:rsid w:val="00FE7BDF"/>
    <w:rsid w:val="00FF0088"/>
    <w:rsid w:val="00FF0780"/>
    <w:rsid w:val="00FF0C9F"/>
    <w:rsid w:val="00FF1070"/>
    <w:rsid w:val="00FF12FB"/>
    <w:rsid w:val="00FF2449"/>
    <w:rsid w:val="00FF3673"/>
    <w:rsid w:val="00FF3920"/>
    <w:rsid w:val="00FF3B8E"/>
    <w:rsid w:val="00FF42FC"/>
    <w:rsid w:val="00FF4B7D"/>
    <w:rsid w:val="00FF56D0"/>
    <w:rsid w:val="00FF5A24"/>
    <w:rsid w:val="00FF5DE2"/>
    <w:rsid w:val="00FF5E06"/>
    <w:rsid w:val="00FF5F36"/>
    <w:rsid w:val="00FF64B4"/>
    <w:rsid w:val="00FF6654"/>
    <w:rsid w:val="00FF6AC8"/>
    <w:rsid w:val="00FF72A0"/>
    <w:rsid w:val="42A77BF2"/>
    <w:rsid w:val="430D73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77E1F6"/>
  <w15:chartTrackingRefBased/>
  <w15:docId w15:val="{276DBA14-D4DF-4E75-BFA0-D1961EFE2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0446"/>
    <w:pPr>
      <w:overflowPunct w:val="0"/>
      <w:autoSpaceDE w:val="0"/>
      <w:autoSpaceDN w:val="0"/>
      <w:adjustRightInd w:val="0"/>
      <w:jc w:val="both"/>
      <w:textAlignment w:val="baseline"/>
    </w:pPr>
    <w:rPr>
      <w:rFonts w:ascii="Arial" w:hAnsi="Arial"/>
      <w:sz w:val="24"/>
      <w:lang w:eastAsia="en-US"/>
    </w:rPr>
  </w:style>
  <w:style w:type="paragraph" w:styleId="Heading1">
    <w:name w:val="heading 1"/>
    <w:basedOn w:val="Normal"/>
    <w:next w:val="Normal"/>
    <w:link w:val="Heading1Char"/>
    <w:qFormat/>
    <w:pPr>
      <w:keepNext/>
      <w:spacing w:before="120" w:after="240"/>
      <w:jc w:val="left"/>
      <w:outlineLvl w:val="0"/>
    </w:pPr>
    <w:rPr>
      <w:b/>
      <w:kern w:val="28"/>
      <w:sz w:val="28"/>
    </w:rPr>
  </w:style>
  <w:style w:type="paragraph" w:styleId="Heading2">
    <w:name w:val="heading 2"/>
    <w:aliases w:val="Subsection Heading,Numbered para 2"/>
    <w:basedOn w:val="Normal"/>
    <w:next w:val="Normal"/>
    <w:autoRedefine/>
    <w:qFormat/>
    <w:rsid w:val="00352B77"/>
    <w:pPr>
      <w:keepNext/>
      <w:spacing w:before="120" w:after="120"/>
      <w:ind w:left="709" w:hanging="709"/>
      <w:outlineLvl w:val="1"/>
    </w:pPr>
  </w:style>
  <w:style w:type="paragraph" w:styleId="Heading3">
    <w:name w:val="heading 3"/>
    <w:basedOn w:val="Normal"/>
    <w:next w:val="Normal"/>
    <w:link w:val="Heading3Char"/>
    <w:qFormat/>
    <w:pPr>
      <w:overflowPunct/>
      <w:autoSpaceDE/>
      <w:autoSpaceDN/>
      <w:adjustRightInd/>
      <w:spacing w:after="120"/>
      <w:textAlignment w:val="auto"/>
      <w:outlineLvl w:val="2"/>
    </w:pPr>
  </w:style>
  <w:style w:type="paragraph" w:styleId="Heading4">
    <w:name w:val="heading 4"/>
    <w:basedOn w:val="Normal"/>
    <w:next w:val="Normal"/>
    <w:qFormat/>
    <w:pPr>
      <w:keepNext/>
      <w:outlineLvl w:val="3"/>
    </w:pPr>
    <w:rPr>
      <w:b/>
      <w:i/>
      <w:sz w:val="20"/>
    </w:rPr>
  </w:style>
  <w:style w:type="paragraph" w:styleId="Heading5">
    <w:name w:val="heading 5"/>
    <w:basedOn w:val="Normal"/>
    <w:next w:val="Normal"/>
    <w:qFormat/>
    <w:pPr>
      <w:keepNext/>
      <w:jc w:val="center"/>
      <w:outlineLvl w:val="4"/>
    </w:pPr>
    <w:rPr>
      <w:rFonts w:cs="Arial"/>
      <w:b/>
      <w:bCs/>
      <w:sz w:val="28"/>
      <w:u w:val="single"/>
    </w:rPr>
  </w:style>
  <w:style w:type="paragraph" w:styleId="Heading6">
    <w:name w:val="heading 6"/>
    <w:basedOn w:val="Normal"/>
    <w:next w:val="Normal"/>
    <w:qFormat/>
    <w:pPr>
      <w:keepNext/>
      <w:jc w:val="center"/>
      <w:outlineLvl w:val="5"/>
    </w:pPr>
    <w:rPr>
      <w:rFonts w:cs="Arial"/>
      <w:sz w:val="28"/>
    </w:rPr>
  </w:style>
  <w:style w:type="paragraph" w:styleId="Heading7">
    <w:name w:val="heading 7"/>
    <w:basedOn w:val="Normal"/>
    <w:next w:val="Normal"/>
    <w:qFormat/>
    <w:pPr>
      <w:keepNext/>
      <w:outlineLvl w:val="6"/>
    </w:pPr>
    <w:rPr>
      <w:rFonts w:cs="Arial"/>
      <w:b/>
      <w:bCs/>
      <w:sz w:val="28"/>
    </w:rPr>
  </w:style>
  <w:style w:type="paragraph" w:styleId="Heading8">
    <w:name w:val="heading 8"/>
    <w:basedOn w:val="Normal"/>
    <w:next w:val="Normal"/>
    <w:link w:val="Heading8Char"/>
    <w:qFormat/>
    <w:pPr>
      <w:keepNext/>
      <w:spacing w:before="120" w:after="180"/>
      <w:outlineLvl w:val="7"/>
    </w:pPr>
    <w:rPr>
      <w:b/>
      <w:bCs/>
    </w:rPr>
  </w:style>
  <w:style w:type="paragraph" w:styleId="Heading9">
    <w:name w:val="heading 9"/>
    <w:basedOn w:val="Normal"/>
    <w:next w:val="Normal"/>
    <w:qFormat/>
    <w:pPr>
      <w:keepNext/>
      <w:spacing w:after="120"/>
      <w:jc w:val="lef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Heading1"/>
  </w:style>
  <w:style w:type="paragraph" w:customStyle="1" w:styleId="Tablelabel">
    <w:name w:val="Table label"/>
    <w:basedOn w:val="Normal"/>
    <w:next w:val="Normal"/>
    <w:autoRedefine/>
    <w:pPr>
      <w:spacing w:before="100" w:after="60"/>
      <w:jc w:val="center"/>
    </w:pPr>
    <w:rPr>
      <w:smallCaps/>
      <w:sz w:val="16"/>
    </w:rPr>
  </w:style>
  <w:style w:type="paragraph" w:customStyle="1" w:styleId="Authors">
    <w:name w:val="Authors"/>
    <w:basedOn w:val="Normal"/>
    <w:next w:val="Normal"/>
    <w:pPr>
      <w:jc w:val="center"/>
    </w:pPr>
    <w:rPr>
      <w:b/>
    </w:rPr>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rPr>
  </w:style>
  <w:style w:type="paragraph" w:customStyle="1" w:styleId="Numberedparagraph">
    <w:name w:val="Numbered paragraph"/>
    <w:basedOn w:val="Normal"/>
    <w:pPr>
      <w:numPr>
        <w:numId w:val="1"/>
      </w:numPr>
    </w:pPr>
  </w:style>
  <w:style w:type="paragraph" w:styleId="Title">
    <w:name w:val="Title"/>
    <w:basedOn w:val="Normal"/>
    <w:qFormat/>
    <w:pPr>
      <w:spacing w:after="240"/>
      <w:jc w:val="center"/>
      <w:outlineLvl w:val="0"/>
    </w:pPr>
    <w:rPr>
      <w:b/>
      <w:kern w:val="28"/>
      <w:sz w:val="40"/>
    </w:rPr>
  </w:style>
  <w:style w:type="paragraph" w:customStyle="1" w:styleId="Tabletext">
    <w:name w:val="Table text"/>
    <w:basedOn w:val="Normal"/>
    <w:rPr>
      <w:rFonts w:ascii="Times" w:hAnsi="Times"/>
      <w:sz w:val="16"/>
    </w:rPr>
  </w:style>
  <w:style w:type="paragraph" w:customStyle="1" w:styleId="Affiliation">
    <w:name w:val="Affiliation"/>
    <w:basedOn w:val="Normal"/>
    <w:pPr>
      <w:jc w:val="center"/>
    </w:pPr>
    <w:rPr>
      <w:i/>
    </w:rPr>
  </w:style>
  <w:style w:type="paragraph" w:styleId="Date">
    <w:name w:val="Date"/>
    <w:basedOn w:val="Normal"/>
    <w:next w:val="Normal"/>
    <w:pPr>
      <w:jc w:val="center"/>
    </w:pPr>
  </w:style>
  <w:style w:type="paragraph" w:customStyle="1" w:styleId="Tableheading">
    <w:name w:val="Table heading"/>
    <w:basedOn w:val="Normal"/>
    <w:next w:val="Normal"/>
    <w:pPr>
      <w:spacing w:after="120"/>
      <w:jc w:val="center"/>
    </w:pPr>
  </w:style>
  <w:style w:type="paragraph" w:customStyle="1" w:styleId="Appendixlevel2">
    <w:name w:val="Appendix level 2"/>
    <w:basedOn w:val="Heading2"/>
    <w:next w:val="Normal"/>
    <w:pPr>
      <w:numPr>
        <w:ilvl w:val="1"/>
        <w:numId w:val="11"/>
      </w:numPr>
      <w:overflowPunct/>
      <w:autoSpaceDE/>
      <w:autoSpaceDN/>
      <w:adjustRightInd/>
      <w:textAlignment w:val="auto"/>
    </w:pPr>
  </w:style>
  <w:style w:type="paragraph" w:customStyle="1" w:styleId="reference">
    <w:name w:val="reference"/>
    <w:basedOn w:val="Normal"/>
    <w:pPr>
      <w:numPr>
        <w:numId w:val="2"/>
      </w:numPr>
    </w:pPr>
    <w:rPr>
      <w:sz w:val="16"/>
    </w:rPr>
  </w:style>
  <w:style w:type="paragraph" w:customStyle="1" w:styleId="Appendixheading2">
    <w:name w:val="Appendix heading 2"/>
    <w:next w:val="Normal"/>
    <w:pPr>
      <w:numPr>
        <w:numId w:val="11"/>
      </w:numPr>
      <w:spacing w:after="120"/>
    </w:pPr>
    <w:rPr>
      <w:rFonts w:ascii="Arial" w:hAnsi="Arial"/>
      <w:b/>
      <w:noProof/>
      <w:sz w:val="28"/>
      <w:lang w:eastAsia="en-US"/>
    </w:rPr>
  </w:style>
  <w:style w:type="character" w:styleId="CommentReference">
    <w:name w:val="annotation reference"/>
    <w:semiHidden/>
    <w:rPr>
      <w:sz w:val="16"/>
    </w:rPr>
  </w:style>
  <w:style w:type="paragraph" w:styleId="Header">
    <w:name w:val="header"/>
    <w:basedOn w:val="Normal"/>
    <w:pPr>
      <w:tabs>
        <w:tab w:val="center" w:pos="4153"/>
        <w:tab w:val="right" w:pos="8306"/>
      </w:tabs>
      <w:overflowPunct/>
      <w:autoSpaceDE/>
      <w:autoSpaceDN/>
      <w:adjustRightInd/>
      <w:textAlignment w:val="auto"/>
    </w:pPr>
  </w:style>
  <w:style w:type="character" w:styleId="PageNumber">
    <w:name w:val="page number"/>
    <w:basedOn w:val="DefaultParagraphFont"/>
  </w:style>
  <w:style w:type="paragraph" w:styleId="Footer">
    <w:name w:val="footer"/>
    <w:basedOn w:val="Normal"/>
    <w:pPr>
      <w:tabs>
        <w:tab w:val="center" w:pos="4153"/>
        <w:tab w:val="right" w:pos="8306"/>
      </w:tabs>
      <w:overflowPunct/>
      <w:autoSpaceDE/>
      <w:autoSpaceDN/>
      <w:adjustRightInd/>
      <w:textAlignment w:val="auto"/>
    </w:pPr>
  </w:style>
  <w:style w:type="paragraph" w:styleId="CommentText">
    <w:name w:val="annotation text"/>
    <w:basedOn w:val="Normal"/>
    <w:link w:val="CommentTextChar"/>
    <w:semiHidden/>
    <w:pPr>
      <w:overflowPunct/>
      <w:autoSpaceDE/>
      <w:autoSpaceDN/>
      <w:adjustRightInd/>
      <w:textAlignment w:val="auto"/>
    </w:pPr>
    <w:rPr>
      <w:sz w:val="20"/>
    </w:rPr>
  </w:style>
  <w:style w:type="character" w:styleId="Strong">
    <w:name w:val="Strong"/>
    <w:qFormat/>
    <w:rPr>
      <w:b/>
    </w:rPr>
  </w:style>
  <w:style w:type="paragraph" w:styleId="Subtitle">
    <w:name w:val="Subtitle"/>
    <w:basedOn w:val="Normal"/>
    <w:qFormat/>
    <w:pPr>
      <w:spacing w:after="60"/>
      <w:jc w:val="center"/>
      <w:outlineLvl w:val="1"/>
    </w:pPr>
  </w:style>
  <w:style w:type="paragraph" w:styleId="BodyText">
    <w:name w:val="Body Text"/>
    <w:basedOn w:val="Normal"/>
    <w:pPr>
      <w:overflowPunct/>
      <w:autoSpaceDE/>
      <w:autoSpaceDN/>
      <w:adjustRightInd/>
      <w:textAlignment w:val="auto"/>
    </w:pPr>
    <w:rPr>
      <w:szCs w:val="24"/>
    </w:rPr>
  </w:style>
  <w:style w:type="paragraph" w:customStyle="1" w:styleId="Sub-heading">
    <w:name w:val="Sub-heading"/>
    <w:basedOn w:val="Normal"/>
    <w:next w:val="Heading2"/>
    <w:pPr>
      <w:overflowPunct/>
      <w:autoSpaceDE/>
      <w:autoSpaceDN/>
      <w:adjustRightInd/>
      <w:spacing w:before="240" w:after="240"/>
      <w:textAlignment w:val="auto"/>
    </w:pPr>
    <w:rPr>
      <w:b/>
      <w:i/>
    </w:rPr>
  </w:style>
  <w:style w:type="paragraph" w:styleId="Caption">
    <w:name w:val="caption"/>
    <w:basedOn w:val="Normal"/>
    <w:next w:val="Normal"/>
    <w:qFormat/>
    <w:pPr>
      <w:spacing w:before="120" w:after="120"/>
      <w:jc w:val="center"/>
    </w:pPr>
  </w:style>
  <w:style w:type="paragraph" w:styleId="BodyTextIndent">
    <w:name w:val="Body Text Indent"/>
    <w:basedOn w:val="Normal"/>
    <w:pPr>
      <w:ind w:left="720"/>
    </w:pPr>
  </w:style>
  <w:style w:type="paragraph" w:customStyle="1" w:styleId="Appendixlevel3">
    <w:name w:val="Appendix level 3"/>
    <w:basedOn w:val="Normal"/>
    <w:pPr>
      <w:numPr>
        <w:ilvl w:val="2"/>
        <w:numId w:val="11"/>
      </w:numPr>
      <w:spacing w:after="120"/>
    </w:pPr>
  </w:style>
  <w:style w:type="paragraph" w:styleId="BalloonText">
    <w:name w:val="Balloon Text"/>
    <w:basedOn w:val="Normal"/>
    <w:semiHidden/>
    <w:rPr>
      <w:rFonts w:ascii="Tahoma" w:hAnsi="Tahoma" w:cs="Tahoma"/>
      <w:sz w:val="16"/>
      <w:szCs w:val="16"/>
    </w:rPr>
  </w:style>
  <w:style w:type="paragraph" w:customStyle="1" w:styleId="Continuenumberedpara">
    <w:name w:val="Continue numbered para."/>
    <w:basedOn w:val="Normal"/>
    <w:pPr>
      <w:spacing w:before="120"/>
      <w:ind w:left="720"/>
    </w:pPr>
  </w:style>
  <w:style w:type="paragraph" w:styleId="CommentSubject">
    <w:name w:val="annotation subject"/>
    <w:basedOn w:val="CommentText"/>
    <w:next w:val="CommentText"/>
    <w:semiHidden/>
    <w:rsid w:val="00E176C7"/>
    <w:pPr>
      <w:overflowPunct w:val="0"/>
      <w:autoSpaceDE w:val="0"/>
      <w:autoSpaceDN w:val="0"/>
      <w:adjustRightInd w:val="0"/>
      <w:textAlignment w:val="baseline"/>
    </w:pPr>
    <w:rPr>
      <w:b/>
      <w:bCs/>
    </w:rPr>
  </w:style>
  <w:style w:type="character" w:customStyle="1" w:styleId="CommentTextChar">
    <w:name w:val="Comment Text Char"/>
    <w:link w:val="CommentText"/>
    <w:semiHidden/>
    <w:rsid w:val="00AF097F"/>
    <w:rPr>
      <w:rFonts w:ascii="Arial" w:hAnsi="Arial"/>
      <w:lang w:eastAsia="en-US"/>
    </w:rPr>
  </w:style>
  <w:style w:type="paragraph" w:customStyle="1" w:styleId="Body">
    <w:name w:val="Body"/>
    <w:basedOn w:val="Normal"/>
    <w:rsid w:val="006B3ECC"/>
    <w:pPr>
      <w:overflowPunct/>
      <w:autoSpaceDE/>
      <w:autoSpaceDN/>
      <w:adjustRightInd/>
      <w:spacing w:after="220"/>
      <w:textAlignment w:val="auto"/>
    </w:pPr>
    <w:rPr>
      <w:rFonts w:ascii="Times New Roman" w:hAnsi="Times New Roman"/>
      <w:sz w:val="22"/>
      <w:szCs w:val="22"/>
    </w:rPr>
  </w:style>
  <w:style w:type="paragraph" w:customStyle="1" w:styleId="Style1">
    <w:name w:val="Style1"/>
    <w:basedOn w:val="Heading2"/>
    <w:rsid w:val="00AC6C6A"/>
  </w:style>
  <w:style w:type="paragraph" w:customStyle="1" w:styleId="ParagraphNumbering">
    <w:name w:val="Paragraph Numbering"/>
    <w:basedOn w:val="Normal"/>
    <w:rsid w:val="00AC6C6A"/>
    <w:pPr>
      <w:numPr>
        <w:numId w:val="17"/>
      </w:numPr>
    </w:pPr>
  </w:style>
  <w:style w:type="character" w:customStyle="1" w:styleId="Heading1Char">
    <w:name w:val="Heading 1 Char"/>
    <w:link w:val="Heading1"/>
    <w:rsid w:val="00793355"/>
    <w:rPr>
      <w:rFonts w:ascii="Arial" w:hAnsi="Arial"/>
      <w:b/>
      <w:kern w:val="28"/>
      <w:sz w:val="28"/>
      <w:lang w:val="en-GB" w:eastAsia="en-US" w:bidi="ar-SA"/>
    </w:rPr>
  </w:style>
  <w:style w:type="character" w:customStyle="1" w:styleId="FootnoteTextChar">
    <w:name w:val="Footnote Text Char"/>
    <w:link w:val="FootnoteText"/>
    <w:semiHidden/>
    <w:rsid w:val="00793355"/>
    <w:rPr>
      <w:rFonts w:ascii="Arial" w:hAnsi="Arial"/>
      <w:lang w:val="en-GB" w:eastAsia="en-US" w:bidi="ar-SA"/>
    </w:rPr>
  </w:style>
  <w:style w:type="paragraph" w:styleId="TOCHeading">
    <w:name w:val="TOC Heading"/>
    <w:basedOn w:val="Heading1"/>
    <w:next w:val="Normal"/>
    <w:qFormat/>
    <w:rsid w:val="00793355"/>
    <w:pPr>
      <w:keepLines/>
      <w:overflowPunct/>
      <w:autoSpaceDE/>
      <w:autoSpaceDN/>
      <w:adjustRightInd/>
      <w:spacing w:before="480" w:after="0" w:line="276" w:lineRule="auto"/>
      <w:textAlignment w:val="auto"/>
      <w:outlineLvl w:val="9"/>
    </w:pPr>
    <w:rPr>
      <w:rFonts w:ascii="Cambria" w:hAnsi="Cambria"/>
      <w:bCs/>
      <w:color w:val="365F91"/>
      <w:kern w:val="0"/>
      <w:szCs w:val="28"/>
      <w:lang w:val="en-US"/>
    </w:rPr>
  </w:style>
  <w:style w:type="paragraph" w:styleId="TOC2">
    <w:name w:val="toc 2"/>
    <w:basedOn w:val="Normal"/>
    <w:next w:val="Normal"/>
    <w:autoRedefine/>
    <w:semiHidden/>
    <w:unhideWhenUsed/>
    <w:qFormat/>
    <w:rsid w:val="00793355"/>
    <w:pPr>
      <w:overflowPunct/>
      <w:autoSpaceDE/>
      <w:autoSpaceDN/>
      <w:adjustRightInd/>
      <w:spacing w:after="100" w:line="276" w:lineRule="auto"/>
      <w:ind w:left="220"/>
      <w:jc w:val="left"/>
      <w:textAlignment w:val="auto"/>
    </w:pPr>
    <w:rPr>
      <w:rFonts w:ascii="Calibri" w:hAnsi="Calibri"/>
      <w:sz w:val="22"/>
      <w:szCs w:val="22"/>
      <w:lang w:val="en-US"/>
    </w:rPr>
  </w:style>
  <w:style w:type="paragraph" w:styleId="TOC1">
    <w:name w:val="toc 1"/>
    <w:basedOn w:val="Normal"/>
    <w:next w:val="Normal"/>
    <w:autoRedefine/>
    <w:unhideWhenUsed/>
    <w:qFormat/>
    <w:rsid w:val="00793355"/>
    <w:pPr>
      <w:overflowPunct/>
      <w:autoSpaceDE/>
      <w:autoSpaceDN/>
      <w:adjustRightInd/>
      <w:spacing w:after="100" w:line="276" w:lineRule="auto"/>
      <w:jc w:val="left"/>
      <w:textAlignment w:val="auto"/>
    </w:pPr>
    <w:rPr>
      <w:rFonts w:ascii="Calibri" w:hAnsi="Calibri"/>
      <w:sz w:val="22"/>
      <w:szCs w:val="22"/>
      <w:lang w:val="en-US"/>
    </w:rPr>
  </w:style>
  <w:style w:type="paragraph" w:styleId="TOC3">
    <w:name w:val="toc 3"/>
    <w:basedOn w:val="Normal"/>
    <w:next w:val="Normal"/>
    <w:autoRedefine/>
    <w:semiHidden/>
    <w:unhideWhenUsed/>
    <w:qFormat/>
    <w:rsid w:val="00793355"/>
    <w:pPr>
      <w:overflowPunct/>
      <w:autoSpaceDE/>
      <w:autoSpaceDN/>
      <w:adjustRightInd/>
      <w:spacing w:after="100" w:line="276" w:lineRule="auto"/>
      <w:ind w:left="440"/>
      <w:jc w:val="left"/>
      <w:textAlignment w:val="auto"/>
    </w:pPr>
    <w:rPr>
      <w:rFonts w:ascii="Calibri" w:hAnsi="Calibri"/>
      <w:sz w:val="22"/>
      <w:szCs w:val="22"/>
      <w:lang w:val="en-US"/>
    </w:rPr>
  </w:style>
  <w:style w:type="paragraph" w:customStyle="1" w:styleId="Mainheading">
    <w:name w:val="Main heading"/>
    <w:basedOn w:val="Heading1"/>
    <w:link w:val="MainheadingChar"/>
    <w:qFormat/>
    <w:rsid w:val="00793355"/>
    <w:pPr>
      <w:overflowPunct/>
      <w:autoSpaceDE/>
      <w:autoSpaceDN/>
      <w:adjustRightInd/>
      <w:spacing w:before="240" w:after="60"/>
      <w:textAlignment w:val="auto"/>
    </w:pPr>
    <w:rPr>
      <w:rFonts w:cs="Arial"/>
      <w:bCs/>
      <w:kern w:val="32"/>
      <w:sz w:val="32"/>
      <w:szCs w:val="32"/>
      <w:lang w:eastAsia="en-GB"/>
    </w:rPr>
  </w:style>
  <w:style w:type="character" w:customStyle="1" w:styleId="MainheadingChar">
    <w:name w:val="Main heading Char"/>
    <w:link w:val="Mainheading"/>
    <w:rsid w:val="00793355"/>
    <w:rPr>
      <w:rFonts w:ascii="Arial" w:hAnsi="Arial" w:cs="Arial"/>
      <w:b/>
      <w:bCs/>
      <w:kern w:val="32"/>
      <w:sz w:val="32"/>
      <w:szCs w:val="32"/>
      <w:lang w:val="en-GB" w:eastAsia="en-GB" w:bidi="ar-SA"/>
    </w:rPr>
  </w:style>
  <w:style w:type="paragraph" w:customStyle="1" w:styleId="Subheading">
    <w:name w:val="Sub heading"/>
    <w:basedOn w:val="Normal"/>
    <w:link w:val="SubheadingChar"/>
    <w:qFormat/>
    <w:rsid w:val="00793355"/>
    <w:pPr>
      <w:overflowPunct/>
      <w:spacing w:line="264" w:lineRule="auto"/>
      <w:textAlignment w:val="auto"/>
    </w:pPr>
    <w:rPr>
      <w:rFonts w:cs="Arial"/>
      <w:b/>
      <w:i/>
      <w:sz w:val="22"/>
      <w:szCs w:val="22"/>
      <w:lang w:eastAsia="en-GB"/>
    </w:rPr>
  </w:style>
  <w:style w:type="character" w:customStyle="1" w:styleId="SubheadingChar">
    <w:name w:val="Sub heading Char"/>
    <w:link w:val="Subheading"/>
    <w:rsid w:val="00793355"/>
    <w:rPr>
      <w:rFonts w:ascii="Arial" w:hAnsi="Arial" w:cs="Arial"/>
      <w:b/>
      <w:i/>
      <w:sz w:val="22"/>
      <w:szCs w:val="22"/>
      <w:lang w:val="en-GB" w:eastAsia="en-GB" w:bidi="ar-SA"/>
    </w:rPr>
  </w:style>
  <w:style w:type="character" w:styleId="Hyperlink">
    <w:name w:val="Hyperlink"/>
    <w:unhideWhenUsed/>
    <w:rsid w:val="00793355"/>
    <w:rPr>
      <w:color w:val="0000FF"/>
      <w:u w:val="single"/>
    </w:rPr>
  </w:style>
  <w:style w:type="character" w:styleId="FollowedHyperlink">
    <w:name w:val="FollowedHyperlink"/>
    <w:rsid w:val="00793355"/>
    <w:rPr>
      <w:color w:val="800080"/>
      <w:u w:val="single"/>
    </w:rPr>
  </w:style>
  <w:style w:type="table" w:styleId="TableGrid">
    <w:name w:val="Table Grid"/>
    <w:basedOn w:val="TableNormal"/>
    <w:uiPriority w:val="59"/>
    <w:rsid w:val="00793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0">
    <w:name w:val="Heading 0"/>
    <w:basedOn w:val="Heading1"/>
    <w:rsid w:val="00793355"/>
    <w:pPr>
      <w:overflowPunct/>
      <w:autoSpaceDE/>
      <w:autoSpaceDN/>
      <w:adjustRightInd/>
      <w:spacing w:before="240" w:after="60"/>
      <w:textAlignment w:val="auto"/>
    </w:pPr>
    <w:rPr>
      <w:rFonts w:cs="Arial"/>
      <w:bCs/>
      <w:kern w:val="32"/>
      <w:sz w:val="32"/>
      <w:szCs w:val="32"/>
    </w:rPr>
  </w:style>
  <w:style w:type="paragraph" w:styleId="NormalWeb">
    <w:name w:val="Normal (Web)"/>
    <w:basedOn w:val="Normal"/>
    <w:rsid w:val="00793355"/>
    <w:pPr>
      <w:overflowPunct/>
      <w:autoSpaceDE/>
      <w:autoSpaceDN/>
      <w:adjustRightInd/>
      <w:spacing w:before="100" w:beforeAutospacing="1" w:after="100" w:afterAutospacing="1"/>
      <w:jc w:val="left"/>
      <w:textAlignment w:val="auto"/>
    </w:pPr>
    <w:rPr>
      <w:sz w:val="22"/>
      <w:szCs w:val="24"/>
      <w:lang w:eastAsia="en-GB"/>
    </w:rPr>
  </w:style>
  <w:style w:type="paragraph" w:customStyle="1" w:styleId="Bullet1">
    <w:name w:val="Bullet 1"/>
    <w:basedOn w:val="Normal"/>
    <w:rsid w:val="00793355"/>
    <w:pPr>
      <w:numPr>
        <w:numId w:val="38"/>
      </w:numPr>
      <w:overflowPunct/>
      <w:autoSpaceDE/>
      <w:autoSpaceDN/>
      <w:adjustRightInd/>
      <w:spacing w:before="240" w:after="240"/>
      <w:textAlignment w:val="auto"/>
    </w:pPr>
    <w:rPr>
      <w:sz w:val="22"/>
      <w:szCs w:val="24"/>
      <w:lang w:eastAsia="en-GB"/>
    </w:rPr>
  </w:style>
  <w:style w:type="paragraph" w:customStyle="1" w:styleId="StyleCaptionCentered">
    <w:name w:val="Style Caption + Centered"/>
    <w:basedOn w:val="Caption"/>
    <w:link w:val="StyleCaptionCenteredChar"/>
    <w:autoRedefine/>
    <w:rsid w:val="00793355"/>
    <w:pPr>
      <w:keepNext/>
      <w:overflowPunct/>
      <w:autoSpaceDE/>
      <w:autoSpaceDN/>
      <w:adjustRightInd/>
      <w:spacing w:before="0" w:after="60"/>
      <w:ind w:left="-360"/>
      <w:textAlignment w:val="auto"/>
    </w:pPr>
    <w:rPr>
      <w:rFonts w:ascii="Times New Roman" w:hAnsi="Times New Roman"/>
      <w:b/>
      <w:bCs/>
      <w:sz w:val="20"/>
      <w:lang w:eastAsia="en-GB"/>
    </w:rPr>
  </w:style>
  <w:style w:type="character" w:customStyle="1" w:styleId="StyleCaptionCenteredChar">
    <w:name w:val="Style Caption + Centered Char"/>
    <w:link w:val="StyleCaptionCentered"/>
    <w:rsid w:val="00793355"/>
    <w:rPr>
      <w:b/>
      <w:bCs/>
      <w:lang w:val="en-GB" w:eastAsia="en-GB" w:bidi="ar-SA"/>
    </w:rPr>
  </w:style>
  <w:style w:type="paragraph" w:customStyle="1" w:styleId="Default">
    <w:name w:val="Default"/>
    <w:rsid w:val="00DB113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50759"/>
    <w:pPr>
      <w:ind w:left="720"/>
    </w:pPr>
  </w:style>
  <w:style w:type="paragraph" w:customStyle="1" w:styleId="plainnumbered">
    <w:name w:val="plain numbered"/>
    <w:basedOn w:val="Normal"/>
    <w:rsid w:val="00ED26A0"/>
    <w:pPr>
      <w:numPr>
        <w:numId w:val="44"/>
      </w:numPr>
      <w:tabs>
        <w:tab w:val="left" w:pos="851"/>
      </w:tabs>
      <w:spacing w:after="180"/>
      <w:jc w:val="left"/>
    </w:pPr>
    <w:rPr>
      <w:sz w:val="22"/>
    </w:rPr>
  </w:style>
  <w:style w:type="character" w:customStyle="1" w:styleId="Heading8Char">
    <w:name w:val="Heading 8 Char"/>
    <w:link w:val="Heading8"/>
    <w:rsid w:val="002E13AC"/>
    <w:rPr>
      <w:rFonts w:ascii="Arial" w:hAnsi="Arial"/>
      <w:b/>
      <w:bCs/>
      <w:sz w:val="24"/>
      <w:lang w:eastAsia="en-US"/>
    </w:rPr>
  </w:style>
  <w:style w:type="paragraph" w:styleId="Revision">
    <w:name w:val="Revision"/>
    <w:hidden/>
    <w:uiPriority w:val="99"/>
    <w:semiHidden/>
    <w:rsid w:val="008F0DBF"/>
    <w:rPr>
      <w:rFonts w:ascii="Arial" w:hAnsi="Arial"/>
      <w:sz w:val="24"/>
      <w:lang w:eastAsia="en-US"/>
    </w:rPr>
  </w:style>
  <w:style w:type="character" w:customStyle="1" w:styleId="cf01">
    <w:name w:val="cf01"/>
    <w:basedOn w:val="DefaultParagraphFont"/>
    <w:rsid w:val="00CD7DC9"/>
    <w:rPr>
      <w:rFonts w:ascii="Segoe UI" w:hAnsi="Segoe UI" w:cs="Segoe UI" w:hint="default"/>
      <w:color w:val="FF0000"/>
      <w:sz w:val="18"/>
      <w:szCs w:val="18"/>
    </w:rPr>
  </w:style>
  <w:style w:type="character" w:customStyle="1" w:styleId="cf11">
    <w:name w:val="cf11"/>
    <w:basedOn w:val="DefaultParagraphFont"/>
    <w:rsid w:val="00CD7DC9"/>
    <w:rPr>
      <w:rFonts w:ascii="Segoe UI" w:hAnsi="Segoe UI" w:cs="Segoe UI" w:hint="default"/>
      <w:i/>
      <w:iCs/>
      <w:color w:val="FF0000"/>
      <w:sz w:val="18"/>
      <w:szCs w:val="18"/>
    </w:rPr>
  </w:style>
  <w:style w:type="character" w:customStyle="1" w:styleId="cf21">
    <w:name w:val="cf21"/>
    <w:basedOn w:val="DefaultParagraphFont"/>
    <w:rsid w:val="00CD7DC9"/>
    <w:rPr>
      <w:rFonts w:ascii="Segoe UI" w:hAnsi="Segoe UI" w:cs="Segoe UI" w:hint="default"/>
      <w:i/>
      <w:iCs/>
      <w:color w:val="FF0000"/>
      <w:sz w:val="18"/>
      <w:szCs w:val="18"/>
    </w:rPr>
  </w:style>
  <w:style w:type="character" w:styleId="UnresolvedMention">
    <w:name w:val="Unresolved Mention"/>
    <w:basedOn w:val="DefaultParagraphFont"/>
    <w:uiPriority w:val="99"/>
    <w:semiHidden/>
    <w:unhideWhenUsed/>
    <w:rsid w:val="00E91512"/>
    <w:rPr>
      <w:color w:val="605E5C"/>
      <w:shd w:val="clear" w:color="auto" w:fill="E1DFDD"/>
    </w:rPr>
  </w:style>
  <w:style w:type="character" w:customStyle="1" w:styleId="Heading3Char">
    <w:name w:val="Heading 3 Char"/>
    <w:basedOn w:val="DefaultParagraphFont"/>
    <w:link w:val="Heading3"/>
    <w:rsid w:val="00FC2F33"/>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95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15.emf"/><Relationship Id="rId21" Type="http://schemas.openxmlformats.org/officeDocument/2006/relationships/image" Target="media/image6.wmf"/><Relationship Id="rId34" Type="http://schemas.openxmlformats.org/officeDocument/2006/relationships/oleObject" Target="embeddings/oleObject9.bin"/><Relationship Id="rId42" Type="http://schemas.openxmlformats.org/officeDocument/2006/relationships/oleObject" Target="embeddings/oleObject12.bin"/><Relationship Id="rId47" Type="http://schemas.openxmlformats.org/officeDocument/2006/relationships/image" Target="media/image20.wmf"/><Relationship Id="rId50" Type="http://schemas.openxmlformats.org/officeDocument/2006/relationships/oleObject" Target="embeddings/oleObject16.bin"/><Relationship Id="rId55" Type="http://schemas.openxmlformats.org/officeDocument/2006/relationships/oleObject" Target="embeddings/oleObject19.bin"/><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oleObject" Target="embeddings/oleObject2.bin"/><Relationship Id="rId29" Type="http://schemas.openxmlformats.org/officeDocument/2006/relationships/image" Target="media/image10.wmf"/><Relationship Id="rId41" Type="http://schemas.openxmlformats.org/officeDocument/2006/relationships/image" Target="media/image17.wmf"/><Relationship Id="rId54" Type="http://schemas.openxmlformats.org/officeDocument/2006/relationships/image" Target="media/image23.wmf"/><Relationship Id="rId62" Type="http://schemas.openxmlformats.org/officeDocument/2006/relationships/image" Target="media/image2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14.wmf"/><Relationship Id="rId40" Type="http://schemas.openxmlformats.org/officeDocument/2006/relationships/image" Target="media/image16.emf"/><Relationship Id="rId45" Type="http://schemas.openxmlformats.org/officeDocument/2006/relationships/image" Target="media/image19.wmf"/><Relationship Id="rId53" Type="http://schemas.openxmlformats.org/officeDocument/2006/relationships/oleObject" Target="embeddings/oleObject18.bin"/><Relationship Id="rId58" Type="http://schemas.openxmlformats.org/officeDocument/2006/relationships/image" Target="media/image24.wmf"/><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image" Target="media/image7.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image" Target="media/image21.wmf"/><Relationship Id="rId57" Type="http://schemas.openxmlformats.org/officeDocument/2006/relationships/oleObject" Target="embeddings/oleObject21.bin"/><Relationship Id="rId61" Type="http://schemas.openxmlformats.org/officeDocument/2006/relationships/oleObject" Target="embeddings/oleObject23.bin"/><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oleObject" Target="embeddings/oleObject13.bin"/><Relationship Id="rId52" Type="http://schemas.openxmlformats.org/officeDocument/2006/relationships/oleObject" Target="embeddings/oleObject17.bin"/><Relationship Id="rId60" Type="http://schemas.openxmlformats.org/officeDocument/2006/relationships/image" Target="media/image25.wmf"/><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oleObject" Target="embeddings/oleObject3.bin"/><Relationship Id="rId27" Type="http://schemas.openxmlformats.org/officeDocument/2006/relationships/image" Target="media/image9.wmf"/><Relationship Id="rId30" Type="http://schemas.openxmlformats.org/officeDocument/2006/relationships/oleObject" Target="embeddings/oleObject7.bin"/><Relationship Id="rId35" Type="http://schemas.openxmlformats.org/officeDocument/2006/relationships/image" Target="media/image13.wmf"/><Relationship Id="rId43" Type="http://schemas.openxmlformats.org/officeDocument/2006/relationships/image" Target="media/image18.wmf"/><Relationship Id="rId48" Type="http://schemas.openxmlformats.org/officeDocument/2006/relationships/oleObject" Target="embeddings/oleObject15.bin"/><Relationship Id="rId56" Type="http://schemas.openxmlformats.org/officeDocument/2006/relationships/oleObject" Target="embeddings/oleObject20.bin"/><Relationship Id="rId64" Type="http://schemas.microsoft.com/office/2011/relationships/people" Target="people.xml"/><Relationship Id="rId8" Type="http://schemas.openxmlformats.org/officeDocument/2006/relationships/webSettings" Target="webSettings.xml"/><Relationship Id="rId51" Type="http://schemas.openxmlformats.org/officeDocument/2006/relationships/image" Target="media/image22.wmf"/><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1.bin"/><Relationship Id="rId46" Type="http://schemas.openxmlformats.org/officeDocument/2006/relationships/oleObject" Target="embeddings/oleObject14.bin"/><Relationship Id="rId59" Type="http://schemas.openxmlformats.org/officeDocument/2006/relationships/oleObject" Target="embeddings/oleObject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a128e2f4ee35688ab1d0168c03277107">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fa279e6353f32771643c49f3df9a8e42"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33BBF2-DAB3-43E8-A659-5C988A61DCA6}">
  <ds:schemaRefs>
    <ds:schemaRef ds:uri="http://schemas.openxmlformats.org/officeDocument/2006/bibliography"/>
  </ds:schemaRefs>
</ds:datastoreItem>
</file>

<file path=customXml/itemProps2.xml><?xml version="1.0" encoding="utf-8"?>
<ds:datastoreItem xmlns:ds="http://schemas.openxmlformats.org/officeDocument/2006/customXml" ds:itemID="{EF9534BD-A30A-4913-BDFF-6A239FED564D}">
  <ds:schemaRefs>
    <ds:schemaRef ds:uri="http://schemas.microsoft.com/sharepoint/v3/contenttype/forms"/>
  </ds:schemaRefs>
</ds:datastoreItem>
</file>

<file path=customXml/itemProps3.xml><?xml version="1.0" encoding="utf-8"?>
<ds:datastoreItem xmlns:ds="http://schemas.openxmlformats.org/officeDocument/2006/customXml" ds:itemID="{400D089C-BCC8-4CD9-9CB2-CAD4E5DBA793}">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4.xml><?xml version="1.0" encoding="utf-8"?>
<ds:datastoreItem xmlns:ds="http://schemas.openxmlformats.org/officeDocument/2006/customXml" ds:itemID="{6E3D9EC1-3AE2-468F-A0E1-C8E8A94DD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99</Pages>
  <Words>27294</Words>
  <Characters>155576</Characters>
  <Application>Microsoft Office Word</Application>
  <DocSecurity>8</DocSecurity>
  <Lines>1296</Lines>
  <Paragraphs>365</Paragraphs>
  <ScaleCrop>false</ScaleCrop>
  <Company>NGC</Company>
  <LinksUpToDate>false</LinksUpToDate>
  <CharactersWithSpaces>182505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 Security and Quality of Supply Standard</dc:title>
  <dc:subject>Version 1.0, September 22 2004</dc:subject>
  <dc:creator>Keith Bell</dc:creator>
  <cp:keywords/>
  <cp:lastModifiedBy>ESO Code Admin</cp:lastModifiedBy>
  <cp:revision>23</cp:revision>
  <cp:lastPrinted>2018-02-08T17:59:00Z</cp:lastPrinted>
  <dcterms:created xsi:type="dcterms:W3CDTF">2024-03-20T12:41:00Z</dcterms:created>
  <dcterms:modified xsi:type="dcterms:W3CDTF">2024-05-16T09:41:00Z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_Status">
    <vt:lpwstr>Draft</vt:lpwstr>
  </property>
  <property fmtid="{D5CDD505-2E9C-101B-9397-08002B2CF9AE}" pid="4" name="Applicable Start Date">
    <vt:lpwstr>2008-09-03T00:00:00Z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2008-09-03T00:00:00Z</vt:lpwstr>
  </property>
  <property fmtid="{D5CDD505-2E9C-101B-9397-08002B2CF9AE}" pid="8" name="Meeting Date">
    <vt:lpwstr>2008-09-03T00:00:00Z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ContentType">
    <vt:lpwstr>External Document</vt:lpwstr>
  </property>
  <property fmtid="{D5CDD505-2E9C-101B-9397-08002B2CF9AE}" pid="13" name="_NewReviewCycle">
    <vt:lpwstr/>
  </property>
  <property fmtid="{D5CDD505-2E9C-101B-9397-08002B2CF9AE}" pid="14" name="MediaServiceImageTags">
    <vt:lpwstr/>
  </property>
</Properties>
</file>