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w:t>
            </w:r>
            <w:proofErr w:type="spellStart"/>
            <w:r w:rsidRPr="001006C1">
              <w:rPr>
                <w:rFonts w:eastAsia="Cambria" w:cs="Arial"/>
                <w:snapToGrid/>
                <w:color w:val="000000"/>
                <w:lang w:eastAsia="en-GB"/>
              </w:rPr>
              <w:t>be</w:t>
            </w:r>
            <w:r w:rsidR="000359EA">
              <w:rPr>
                <w:rFonts w:eastAsia="Cambria" w:cs="Arial"/>
                <w:snapToGrid/>
                <w:color w:val="000000"/>
                <w:lang w:eastAsia="en-GB"/>
              </w:rPr>
              <w:t>available</w:t>
            </w:r>
            <w:proofErr w:type="spellEnd"/>
            <w:r w:rsidR="000359EA">
              <w:rPr>
                <w:rFonts w:eastAsia="Cambria" w:cs="Arial"/>
                <w:snapToGrid/>
                <w:color w:val="000000"/>
                <w:lang w:eastAsia="en-GB"/>
              </w:rPr>
              <w:t xml:space="preserv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w:t>
            </w:r>
            <w:commentRangeStart w:id="16"/>
            <w:r w:rsidRPr="007E0B31">
              <w:rPr>
                <w:rFonts w:cs="Arial"/>
              </w:rPr>
              <w:t>Issue 8, dated 25</w:t>
            </w:r>
            <w:r w:rsidRPr="007E0B31">
              <w:rPr>
                <w:rFonts w:cs="Arial"/>
                <w:vertAlign w:val="superscript"/>
              </w:rPr>
              <w:t>th</w:t>
            </w:r>
            <w:r w:rsidRPr="007E0B31">
              <w:rPr>
                <w:rFonts w:cs="Arial"/>
              </w:rPr>
              <w:t xml:space="preserve"> January 2012</w:t>
            </w:r>
            <w:commentRangeEnd w:id="16"/>
            <w:r w:rsidR="00217BCE">
              <w:rPr>
                <w:rStyle w:val="CommentReference"/>
              </w:rPr>
              <w:commentReference w:id="16"/>
            </w:r>
            <w:r w:rsidRPr="007E0B31">
              <w:rPr>
                <w:rFonts w:cs="Arial"/>
              </w:rPr>
              <w:t xml:space="preserve">.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7" w:name="_DV_C16"/>
            <w:r w:rsidRPr="007E0B31">
              <w:rPr>
                <w:rFonts w:cs="Arial"/>
              </w:rPr>
              <w:t>DCUSA</w:t>
            </w:r>
            <w:bookmarkEnd w:id="17"/>
          </w:p>
        </w:tc>
        <w:tc>
          <w:tcPr>
            <w:tcW w:w="6634" w:type="dxa"/>
          </w:tcPr>
          <w:p w14:paraId="2D09966A" w14:textId="77777777" w:rsidR="00213EC2" w:rsidRPr="007E0B31" w:rsidRDefault="00213EC2" w:rsidP="00213EC2">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9871B0" w:rsidRPr="007E0B31" w:rsidRDefault="009871B0" w:rsidP="009871B0">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9871B0" w:rsidRPr="007E0B31" w:rsidRDefault="009871B0" w:rsidP="009871B0">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9871B0" w:rsidRPr="007E0B31" w:rsidRDefault="009871B0" w:rsidP="009871B0">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9871B0" w:rsidRPr="007E0B31" w:rsidRDefault="009871B0" w:rsidP="009871B0">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9871B0" w:rsidRPr="007E0B31" w:rsidRDefault="009871B0" w:rsidP="009871B0">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D06019" w:rsidRPr="007E0B31" w14:paraId="2647D0AD" w14:textId="77777777" w:rsidTr="490DE6A8">
        <w:trPr>
          <w:cantSplit/>
          <w:ins w:id="26" w:author="Steve Baker (ESO)" w:date="2024-03-27T16:59:00Z"/>
        </w:trPr>
        <w:tc>
          <w:tcPr>
            <w:tcW w:w="2884" w:type="dxa"/>
          </w:tcPr>
          <w:p w14:paraId="7F6C35ED" w14:textId="2D176B62" w:rsidR="00D06019" w:rsidRPr="007E0B31" w:rsidRDefault="00D06019" w:rsidP="009871B0">
            <w:pPr>
              <w:pStyle w:val="Arial11Bold"/>
              <w:rPr>
                <w:ins w:id="27" w:author="Steve Baker (ESO)" w:date="2024-03-27T16:59:00Z"/>
                <w:rFonts w:cs="Arial"/>
              </w:rPr>
            </w:pPr>
            <w:ins w:id="28" w:author="Steve Baker (ESO)" w:date="2024-03-27T16:59:00Z">
              <w:r>
                <w:rPr>
                  <w:rFonts w:cs="Arial"/>
                </w:rPr>
                <w:t>Future State of Charge</w:t>
              </w:r>
            </w:ins>
            <w:ins w:id="29" w:author="Steve Baker (ESO)" w:date="2024-03-27T17:52:00Z">
              <w:r w:rsidR="00ED65A7">
                <w:rPr>
                  <w:rFonts w:cs="Arial"/>
                </w:rPr>
                <w:t xml:space="preserve"> (</w:t>
              </w:r>
              <w:proofErr w:type="spellStart"/>
              <w:r w:rsidR="00ED65A7">
                <w:rPr>
                  <w:rFonts w:cs="Arial"/>
                </w:rPr>
                <w:t>FSoC</w:t>
              </w:r>
              <w:proofErr w:type="spellEnd"/>
              <w:r w:rsidR="00ED65A7">
                <w:rPr>
                  <w:rFonts w:cs="Arial"/>
                </w:rPr>
                <w:t>)</w:t>
              </w:r>
            </w:ins>
          </w:p>
        </w:tc>
        <w:tc>
          <w:tcPr>
            <w:tcW w:w="6634" w:type="dxa"/>
          </w:tcPr>
          <w:p w14:paraId="755DB078" w14:textId="18A490D7" w:rsidR="00D06019" w:rsidRPr="007E0B31" w:rsidRDefault="00BA7979" w:rsidP="00781D74">
            <w:pPr>
              <w:pStyle w:val="TableArial11"/>
              <w:jc w:val="left"/>
              <w:rPr>
                <w:ins w:id="30" w:author="Steve Baker (ESO)" w:date="2024-03-27T16:59:00Z"/>
                <w:rFonts w:cs="Arial"/>
              </w:rPr>
            </w:pPr>
            <w:ins w:id="31" w:author="Steve Baker (ESO)" w:date="2024-03-27T17:00:00Z">
              <w:r>
                <w:rPr>
                  <w:rFonts w:cs="Arial"/>
                </w:rPr>
                <w:t xml:space="preserve">The </w:t>
              </w:r>
              <w:r w:rsidRPr="003553A8">
                <w:rPr>
                  <w:rFonts w:cs="Arial"/>
                  <w:highlight w:val="yellow"/>
                </w:rPr>
                <w:t>volume</w:t>
              </w:r>
            </w:ins>
            <w:ins w:id="32" w:author="Steve Baker (ESO)" w:date="2024-03-27T17:02:00Z">
              <w:r w:rsidR="00D31B0D">
                <w:rPr>
                  <w:rFonts w:cs="Arial"/>
                  <w:highlight w:val="yellow"/>
                </w:rPr>
                <w:t xml:space="preserve"> </w:t>
              </w:r>
            </w:ins>
            <w:ins w:id="33" w:author="Steve Baker (ESO)" w:date="2024-03-27T17:00:00Z">
              <w:r>
                <w:rPr>
                  <w:rFonts w:cs="Arial"/>
                </w:rPr>
                <w:t>of energy</w:t>
              </w:r>
            </w:ins>
            <w:ins w:id="34" w:author="Steve Baker (ESO)" w:date="2024-03-27T17:04:00Z">
              <w:r w:rsidR="000F5B49">
                <w:rPr>
                  <w:rFonts w:cs="Arial"/>
                </w:rPr>
                <w:t xml:space="preserve"> (</w:t>
              </w:r>
              <w:r w:rsidR="000F5B49" w:rsidRPr="00426205">
                <w:rPr>
                  <w:rFonts w:cs="Arial"/>
                  <w:b/>
                  <w:bCs/>
                </w:rPr>
                <w:t>MW</w:t>
              </w:r>
            </w:ins>
            <w:ins w:id="35" w:author="Steve Baker" w:date="2024-03-28T10:14:00Z">
              <w:r w:rsidR="0056520C" w:rsidRPr="00426205">
                <w:rPr>
                  <w:rFonts w:cs="Arial"/>
                  <w:b/>
                  <w:bCs/>
                </w:rPr>
                <w:t>h</w:t>
              </w:r>
            </w:ins>
            <w:ins w:id="36" w:author="Steve Baker (ESO)" w:date="2024-03-27T17:04:00Z">
              <w:r w:rsidR="000F5B49">
                <w:rPr>
                  <w:rFonts w:cs="Arial"/>
                </w:rPr>
                <w:t>)</w:t>
              </w:r>
            </w:ins>
            <w:ins w:id="37" w:author="Steve Baker (ESO)" w:date="2024-03-27T17:00:00Z">
              <w:r>
                <w:rPr>
                  <w:rFonts w:cs="Arial"/>
                </w:rPr>
                <w:t xml:space="preserve"> </w:t>
              </w:r>
            </w:ins>
            <w:ins w:id="38" w:author="Steve Baker (ESO)" w:date="2024-03-27T17:02:00Z">
              <w:r w:rsidR="00D31B0D">
                <w:rPr>
                  <w:rFonts w:cs="Arial"/>
                </w:rPr>
                <w:t xml:space="preserve">under which an </w:t>
              </w:r>
              <w:r w:rsidR="00D31B0D" w:rsidRPr="00781D74">
                <w:rPr>
                  <w:rFonts w:cs="Arial"/>
                  <w:b/>
                  <w:bCs/>
                </w:rPr>
                <w:t xml:space="preserve">Electricity Storage </w:t>
              </w:r>
            </w:ins>
            <w:ins w:id="39" w:author="Steve Baker (ESO)" w:date="2024-03-27T17:03:00Z">
              <w:r w:rsidR="00781D74" w:rsidRPr="00781D74">
                <w:rPr>
                  <w:rFonts w:cs="Arial"/>
                  <w:b/>
                  <w:bCs/>
                </w:rPr>
                <w:t>M</w:t>
              </w:r>
            </w:ins>
            <w:ins w:id="40" w:author="Steve Baker (ESO)" w:date="2024-03-27T17:02:00Z">
              <w:r w:rsidR="00D31B0D" w:rsidRPr="00781D74">
                <w:rPr>
                  <w:rFonts w:cs="Arial"/>
                  <w:b/>
                  <w:bCs/>
                </w:rPr>
                <w:t>odule</w:t>
              </w:r>
            </w:ins>
            <w:ins w:id="41" w:author="Steve Baker (ESO)" w:date="2024-03-27T17:03:00Z">
              <w:r w:rsidR="00781D74">
                <w:rPr>
                  <w:rFonts w:cs="Arial"/>
                </w:rPr>
                <w:t xml:space="preserve"> is depleted to zero</w:t>
              </w:r>
            </w:ins>
            <w:ins w:id="42" w:author="Steve Baker (ESO)" w:date="2024-03-27T17:05:00Z">
              <w:r w:rsidR="00025B6B">
                <w:rPr>
                  <w:rFonts w:cs="Arial"/>
                </w:rPr>
                <w:t>.</w:t>
              </w:r>
            </w:ins>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4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3"/>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44" w:name="_DV_C25"/>
            <w:r w:rsidRPr="007E0B31">
              <w:rPr>
                <w:rFonts w:cs="Arial"/>
              </w:rPr>
              <w:t xml:space="preserve">Interim Operational Notification </w:t>
            </w:r>
            <w:r w:rsidRPr="007E0B31">
              <w:rPr>
                <w:rFonts w:cs="Arial"/>
                <w:b w:val="0"/>
              </w:rPr>
              <w:t>or</w:t>
            </w:r>
            <w:r w:rsidRPr="007E0B31">
              <w:rPr>
                <w:rFonts w:cs="Arial"/>
              </w:rPr>
              <w:t xml:space="preserve"> ION </w:t>
            </w:r>
            <w:bookmarkEnd w:id="44"/>
          </w:p>
        </w:tc>
        <w:tc>
          <w:tcPr>
            <w:tcW w:w="6634" w:type="dxa"/>
          </w:tcPr>
          <w:p w14:paraId="40D45ABF" w14:textId="409DC57C" w:rsidR="00EB1E5D" w:rsidRPr="007E0B31" w:rsidRDefault="00EB1E5D" w:rsidP="00EB1E5D">
            <w:pPr>
              <w:pStyle w:val="TableArial11"/>
              <w:rPr>
                <w:rFonts w:cs="Arial"/>
              </w:rPr>
            </w:pPr>
            <w:bookmarkStart w:id="4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5"/>
          </w:p>
          <w:p w14:paraId="2DAA1BCB" w14:textId="77777777" w:rsidR="00EB1E5D" w:rsidRPr="007E0B31" w:rsidRDefault="00EB1E5D" w:rsidP="00EB1E5D">
            <w:pPr>
              <w:pStyle w:val="TableArial11"/>
              <w:ind w:left="567" w:hanging="567"/>
              <w:rPr>
                <w:rFonts w:cs="Arial"/>
              </w:rPr>
            </w:pPr>
            <w:bookmarkStart w:id="46" w:name="_DV_C27"/>
            <w:r w:rsidRPr="007E0B31">
              <w:rPr>
                <w:rFonts w:cs="Arial"/>
              </w:rPr>
              <w:t>(a)</w:t>
            </w:r>
            <w:r w:rsidRPr="007E0B31">
              <w:rPr>
                <w:rFonts w:cs="Arial"/>
              </w:rPr>
              <w:tab/>
              <w:t xml:space="preserve">with the Grid Code, and </w:t>
            </w:r>
            <w:bookmarkEnd w:id="46"/>
          </w:p>
          <w:p w14:paraId="71F8FC61" w14:textId="77777777" w:rsidR="00EB1E5D" w:rsidRPr="007E0B31" w:rsidRDefault="00EB1E5D" w:rsidP="00EB1E5D">
            <w:pPr>
              <w:pStyle w:val="TableArial11"/>
              <w:ind w:left="567" w:hanging="567"/>
              <w:rPr>
                <w:rFonts w:cs="Arial"/>
              </w:rPr>
            </w:pPr>
            <w:bookmarkStart w:id="4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7"/>
          </w:p>
          <w:p w14:paraId="77F719EF" w14:textId="77777777" w:rsidR="00EB1E5D" w:rsidRPr="007E0B31" w:rsidRDefault="00EB1E5D" w:rsidP="00EB1E5D">
            <w:pPr>
              <w:pStyle w:val="TableArial11"/>
              <w:rPr>
                <w:rFonts w:cs="Arial"/>
                <w:u w:val="single"/>
              </w:rPr>
            </w:pPr>
            <w:bookmarkStart w:id="4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49" w:name="_DV_C34"/>
            <w:r w:rsidRPr="007E0B31">
              <w:rPr>
                <w:rFonts w:cs="Arial"/>
              </w:rPr>
              <w:t xml:space="preserve">Limited Operational Notification </w:t>
            </w:r>
            <w:r w:rsidRPr="007E0B31">
              <w:rPr>
                <w:rFonts w:cs="Arial"/>
                <w:b w:val="0"/>
              </w:rPr>
              <w:t>or</w:t>
            </w:r>
            <w:r w:rsidRPr="007E0B31">
              <w:rPr>
                <w:rFonts w:cs="Arial"/>
              </w:rPr>
              <w:t xml:space="preserve"> LON</w:t>
            </w:r>
            <w:bookmarkEnd w:id="49"/>
          </w:p>
        </w:tc>
        <w:tc>
          <w:tcPr>
            <w:tcW w:w="6634" w:type="dxa"/>
          </w:tcPr>
          <w:p w14:paraId="116937FB" w14:textId="55A25BAD" w:rsidR="00EB1E5D" w:rsidRPr="007E0B31" w:rsidRDefault="00EB1E5D" w:rsidP="00EB1E5D">
            <w:pPr>
              <w:pStyle w:val="TableArial11"/>
              <w:rPr>
                <w:rFonts w:cs="Arial"/>
              </w:rPr>
            </w:pPr>
            <w:bookmarkStart w:id="5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50"/>
          </w:p>
          <w:p w14:paraId="0C9542F9" w14:textId="77777777" w:rsidR="00EB1E5D" w:rsidRPr="007E0B31" w:rsidRDefault="00EB1E5D" w:rsidP="00EB1E5D">
            <w:pPr>
              <w:pStyle w:val="TableArial11"/>
              <w:ind w:left="567" w:hanging="567"/>
              <w:rPr>
                <w:rFonts w:cs="Arial"/>
              </w:rPr>
            </w:pPr>
            <w:bookmarkStart w:id="51" w:name="_DV_C36"/>
            <w:r w:rsidRPr="007E0B31">
              <w:rPr>
                <w:rFonts w:cs="Arial"/>
              </w:rPr>
              <w:t>(a)</w:t>
            </w:r>
            <w:r w:rsidRPr="007E0B31">
              <w:rPr>
                <w:rFonts w:cs="Arial"/>
              </w:rPr>
              <w:tab/>
              <w:t xml:space="preserve">with the provisions of the Grid Code specified in the notice, and </w:t>
            </w:r>
            <w:bookmarkEnd w:id="51"/>
          </w:p>
          <w:p w14:paraId="5536F311" w14:textId="77777777" w:rsidR="00EB1E5D" w:rsidRPr="007E0B31" w:rsidRDefault="00EB1E5D" w:rsidP="00EB1E5D">
            <w:pPr>
              <w:pStyle w:val="TableArial11"/>
              <w:ind w:left="567" w:hanging="567"/>
              <w:rPr>
                <w:rFonts w:cs="Arial"/>
              </w:rPr>
            </w:pPr>
            <w:bookmarkStart w:id="52"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52"/>
          </w:p>
          <w:p w14:paraId="3817BE40" w14:textId="77777777" w:rsidR="00EB1E5D" w:rsidRPr="007E0B31" w:rsidRDefault="00EB1E5D" w:rsidP="00EB1E5D">
            <w:pPr>
              <w:pStyle w:val="TableArial11"/>
              <w:rPr>
                <w:rFonts w:cs="Arial"/>
              </w:rPr>
            </w:pPr>
            <w:bookmarkStart w:id="53" w:name="_DV_C38"/>
            <w:r w:rsidRPr="007E0B31">
              <w:rPr>
                <w:rFonts w:cs="Arial"/>
              </w:rPr>
              <w:t xml:space="preserve">and specifying the </w:t>
            </w:r>
            <w:r w:rsidRPr="007E0B31">
              <w:rPr>
                <w:rFonts w:cs="Arial"/>
                <w:b/>
              </w:rPr>
              <w:t>Unresolved Issues</w:t>
            </w:r>
            <w:r w:rsidRPr="007E0B31">
              <w:rPr>
                <w:rFonts w:cs="Arial"/>
              </w:rPr>
              <w:t xml:space="preserve">. </w:t>
            </w:r>
            <w:bookmarkEnd w:id="53"/>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proofErr w:type="spellStart"/>
            <w:r w:rsidRPr="00432DAF">
              <w:rPr>
                <w:sz w:val="20"/>
                <w:szCs w:val="20"/>
              </w:rPr>
              <w:t>a</w:t>
            </w:r>
            <w:r w:rsidR="00E51ECD" w:rsidRPr="00432DAF">
              <w:rPr>
                <w:b/>
                <w:bCs/>
                <w:sz w:val="20"/>
                <w:szCs w:val="20"/>
              </w:rPr>
              <w:t>Restoration</w:t>
            </w:r>
            <w:proofErr w:type="spellEnd"/>
            <w:r w:rsidR="00E51ECD" w:rsidRPr="00432DAF">
              <w:rPr>
                <w:b/>
                <w:bCs/>
                <w:sz w:val="20"/>
                <w:szCs w:val="20"/>
              </w:rPr>
              <w:t xml:space="preserve">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54" w:name="_DV_C39"/>
            <w:r w:rsidRPr="007E0B31">
              <w:rPr>
                <w:rFonts w:cs="Arial"/>
              </w:rPr>
              <w:t>Manufacturer’s Data &amp; Performance Report</w:t>
            </w:r>
            <w:bookmarkEnd w:id="54"/>
          </w:p>
        </w:tc>
        <w:tc>
          <w:tcPr>
            <w:tcW w:w="6634" w:type="dxa"/>
          </w:tcPr>
          <w:p w14:paraId="671DA193" w14:textId="02EFD935" w:rsidR="00EB1E5D" w:rsidRPr="007E0B31" w:rsidRDefault="00EB1E5D" w:rsidP="00EB1E5D">
            <w:pPr>
              <w:pStyle w:val="TableArial11"/>
              <w:rPr>
                <w:rFonts w:cs="Arial"/>
              </w:rPr>
            </w:pPr>
            <w:bookmarkStart w:id="5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5"/>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C00322" w:rsidRPr="007E0B31" w14:paraId="4F5C0195" w14:textId="77777777" w:rsidTr="490DE6A8">
        <w:trPr>
          <w:cantSplit/>
        </w:trPr>
        <w:tc>
          <w:tcPr>
            <w:tcW w:w="2884" w:type="dxa"/>
          </w:tcPr>
          <w:p w14:paraId="3CA879FD" w14:textId="429BB4FF" w:rsidR="00C00322" w:rsidRPr="005C20E3" w:rsidRDefault="00C00322" w:rsidP="00EB1E5D">
            <w:pPr>
              <w:pStyle w:val="Arial11Bold"/>
              <w:rPr>
                <w:color w:val="000000" w:themeColor="text1"/>
              </w:rPr>
            </w:pPr>
            <w:ins w:id="56" w:author="Steve Baker (ESO)" w:date="2024-03-25T14:18:00Z">
              <w:r>
                <w:t>Maximum Delivery Offer (MDO)</w:t>
              </w:r>
            </w:ins>
          </w:p>
        </w:tc>
        <w:tc>
          <w:tcPr>
            <w:tcW w:w="6634" w:type="dxa"/>
          </w:tcPr>
          <w:p w14:paraId="1978E5EA" w14:textId="42B205C3" w:rsidR="00BD6572" w:rsidRPr="00AD0440" w:rsidRDefault="00224D17" w:rsidP="003F7E30">
            <w:pPr>
              <w:pStyle w:val="NormalWeb"/>
              <w:rPr>
                <w:ins w:id="57" w:author="Steve Baker (ESO)" w:date="2024-03-27T16:44:00Z"/>
                <w:rFonts w:ascii="Arial" w:hAnsi="Arial" w:cs="Arial"/>
                <w:sz w:val="20"/>
                <w:szCs w:val="20"/>
              </w:rPr>
            </w:pPr>
            <w:ins w:id="58" w:author="Steve Baker (ESO)" w:date="2024-04-25T19:16:00Z">
              <w:r w:rsidRPr="00AD0440">
                <w:rPr>
                  <w:rFonts w:ascii="Arial" w:hAnsi="Arial" w:cs="Arial"/>
                  <w:sz w:val="20"/>
                  <w:szCs w:val="20"/>
                </w:rPr>
                <w:t>As defined in</w:t>
              </w:r>
            </w:ins>
            <w:ins w:id="59" w:author="Steve Baker (ESO)" w:date="2024-04-25T19:17:00Z">
              <w:r w:rsidR="00AD0440">
                <w:rPr>
                  <w:rFonts w:ascii="Arial" w:hAnsi="Arial" w:cs="Arial"/>
                  <w:sz w:val="20"/>
                  <w:szCs w:val="20"/>
                </w:rPr>
                <w:t xml:space="preserve"> B</w:t>
              </w:r>
            </w:ins>
            <w:ins w:id="60" w:author="Steve Baker (ESO)" w:date="2024-04-25T19:16:00Z">
              <w:r w:rsidR="00AD0440" w:rsidRPr="00AD0440">
                <w:rPr>
                  <w:rFonts w:ascii="Arial" w:hAnsi="Arial" w:cs="Arial"/>
                  <w:sz w:val="20"/>
                  <w:szCs w:val="20"/>
                </w:rPr>
                <w:t>C</w:t>
              </w:r>
              <w:proofErr w:type="gramStart"/>
              <w:r w:rsidR="00AD0440" w:rsidRPr="00AD0440">
                <w:rPr>
                  <w:rFonts w:ascii="Arial" w:hAnsi="Arial" w:cs="Arial"/>
                  <w:sz w:val="20"/>
                  <w:szCs w:val="20"/>
                </w:rPr>
                <w:t>1.A.</w:t>
              </w:r>
              <w:proofErr w:type="gramEnd"/>
              <w:r w:rsidR="00AD0440" w:rsidRPr="00AD0440">
                <w:rPr>
                  <w:rFonts w:ascii="Arial" w:hAnsi="Arial" w:cs="Arial"/>
                  <w:sz w:val="20"/>
                  <w:szCs w:val="20"/>
                </w:rPr>
                <w:t>1.5</w:t>
              </w:r>
              <w:r w:rsidR="00AD0440">
                <w:rPr>
                  <w:rFonts w:ascii="Arial" w:hAnsi="Arial" w:cs="Arial"/>
                  <w:sz w:val="20"/>
                  <w:szCs w:val="20"/>
                </w:rPr>
                <w:t xml:space="preserve"> </w:t>
              </w:r>
              <w:r w:rsidR="00AD0440" w:rsidRPr="00AD0440">
                <w:rPr>
                  <w:rFonts w:ascii="Arial" w:hAnsi="Arial" w:cs="Arial"/>
                  <w:sz w:val="20"/>
                  <w:szCs w:val="20"/>
                  <w:u w:val="single"/>
                </w:rPr>
                <w:t xml:space="preserve">Dynamic </w:t>
              </w:r>
              <w:commentRangeStart w:id="61"/>
              <w:r w:rsidR="00AD0440" w:rsidRPr="00AD0440">
                <w:rPr>
                  <w:rFonts w:ascii="Arial" w:hAnsi="Arial" w:cs="Arial"/>
                  <w:sz w:val="20"/>
                  <w:szCs w:val="20"/>
                  <w:u w:val="single"/>
                </w:rPr>
                <w:t>Parameters</w:t>
              </w:r>
            </w:ins>
            <w:commentRangeEnd w:id="61"/>
            <w:ins w:id="62" w:author="Steve Baker (ESO)" w:date="2024-04-25T19:21:00Z">
              <w:r w:rsidR="0009288F">
                <w:rPr>
                  <w:rStyle w:val="CommentReference"/>
                  <w:rFonts w:ascii="Arial" w:hAnsi="Arial"/>
                  <w:snapToGrid w:val="0"/>
                  <w:lang w:eastAsia="en-US"/>
                </w:rPr>
                <w:commentReference w:id="61"/>
              </w:r>
            </w:ins>
          </w:p>
          <w:p w14:paraId="265CC0C5" w14:textId="4C0FE960" w:rsidR="003F7E30" w:rsidRPr="00BD6572" w:rsidRDefault="003F7E30" w:rsidP="003F7E30">
            <w:pPr>
              <w:pStyle w:val="NormalWeb"/>
              <w:rPr>
                <w:rFonts w:ascii="Arial" w:hAnsi="Arial" w:cs="Arial"/>
                <w:sz w:val="20"/>
                <w:szCs w:val="20"/>
              </w:rPr>
            </w:pPr>
          </w:p>
        </w:tc>
      </w:tr>
      <w:tr w:rsidR="00C00322" w:rsidRPr="007E0B31" w14:paraId="5C9C18B4" w14:textId="77777777" w:rsidTr="005B6ED3">
        <w:trPr>
          <w:cantSplit/>
          <w:trHeight w:val="1553"/>
        </w:trPr>
        <w:tc>
          <w:tcPr>
            <w:tcW w:w="2884" w:type="dxa"/>
          </w:tcPr>
          <w:p w14:paraId="69A29C48" w14:textId="7F989E78" w:rsidR="00C00322" w:rsidRPr="005C20E3" w:rsidRDefault="00C00322" w:rsidP="00EB1E5D">
            <w:pPr>
              <w:pStyle w:val="Arial11Bold"/>
              <w:rPr>
                <w:color w:val="000000" w:themeColor="text1"/>
              </w:rPr>
            </w:pPr>
            <w:ins w:id="63" w:author="Steve Baker (ESO)" w:date="2024-03-25T14:18:00Z">
              <w:r>
                <w:t>Maximum Delivery Bid (MDB)</w:t>
              </w:r>
            </w:ins>
          </w:p>
        </w:tc>
        <w:tc>
          <w:tcPr>
            <w:tcW w:w="6634" w:type="dxa"/>
          </w:tcPr>
          <w:p w14:paraId="60F79E15" w14:textId="77777777" w:rsidR="00952AE3" w:rsidRPr="00AD0440" w:rsidRDefault="00952AE3" w:rsidP="00952AE3">
            <w:pPr>
              <w:pStyle w:val="NormalWeb"/>
              <w:rPr>
                <w:ins w:id="64" w:author="Steve Baker (ESO)" w:date="2024-04-25T19:19:00Z"/>
                <w:rFonts w:ascii="Arial" w:hAnsi="Arial" w:cs="Arial"/>
                <w:sz w:val="20"/>
                <w:szCs w:val="20"/>
              </w:rPr>
            </w:pPr>
            <w:ins w:id="65" w:author="Steve Baker (ESO)" w:date="2024-04-25T19:19:00Z">
              <w:r w:rsidRPr="00AD0440">
                <w:rPr>
                  <w:rFonts w:ascii="Arial" w:hAnsi="Arial" w:cs="Arial"/>
                  <w:sz w:val="20"/>
                  <w:szCs w:val="20"/>
                </w:rPr>
                <w:t>As defined in</w:t>
              </w:r>
              <w:r>
                <w:rPr>
                  <w:rFonts w:ascii="Arial" w:hAnsi="Arial" w:cs="Arial"/>
                  <w:sz w:val="20"/>
                  <w:szCs w:val="20"/>
                </w:rPr>
                <w:t xml:space="preserve"> B</w:t>
              </w:r>
              <w:r w:rsidRPr="00AD0440">
                <w:rPr>
                  <w:rFonts w:ascii="Arial" w:hAnsi="Arial" w:cs="Arial"/>
                  <w:sz w:val="20"/>
                  <w:szCs w:val="20"/>
                </w:rPr>
                <w:t>C</w:t>
              </w:r>
              <w:proofErr w:type="gramStart"/>
              <w:r w:rsidRPr="00AD0440">
                <w:rPr>
                  <w:rFonts w:ascii="Arial" w:hAnsi="Arial" w:cs="Arial"/>
                  <w:sz w:val="20"/>
                  <w:szCs w:val="20"/>
                </w:rPr>
                <w:t>1.A.</w:t>
              </w:r>
              <w:proofErr w:type="gramEnd"/>
              <w:r w:rsidRPr="00AD0440">
                <w:rPr>
                  <w:rFonts w:ascii="Arial" w:hAnsi="Arial" w:cs="Arial"/>
                  <w:sz w:val="20"/>
                  <w:szCs w:val="20"/>
                </w:rPr>
                <w:t>1.5</w:t>
              </w:r>
              <w:r>
                <w:rPr>
                  <w:rFonts w:ascii="Arial" w:hAnsi="Arial" w:cs="Arial"/>
                  <w:sz w:val="20"/>
                  <w:szCs w:val="20"/>
                </w:rPr>
                <w:t xml:space="preserve"> </w:t>
              </w:r>
              <w:r w:rsidRPr="00AD0440">
                <w:rPr>
                  <w:rFonts w:ascii="Arial" w:hAnsi="Arial" w:cs="Arial"/>
                  <w:sz w:val="20"/>
                  <w:szCs w:val="20"/>
                  <w:u w:val="single"/>
                </w:rPr>
                <w:t xml:space="preserve">Dynamic </w:t>
              </w:r>
              <w:commentRangeStart w:id="66"/>
              <w:r w:rsidRPr="00AD0440">
                <w:rPr>
                  <w:rFonts w:ascii="Arial" w:hAnsi="Arial" w:cs="Arial"/>
                  <w:sz w:val="20"/>
                  <w:szCs w:val="20"/>
                  <w:u w:val="single"/>
                </w:rPr>
                <w:t>Parameters</w:t>
              </w:r>
            </w:ins>
            <w:commentRangeEnd w:id="66"/>
            <w:ins w:id="67" w:author="Steve Baker (ESO)" w:date="2024-04-25T19:21:00Z">
              <w:r w:rsidR="0009288F">
                <w:rPr>
                  <w:rStyle w:val="CommentReference"/>
                  <w:rFonts w:ascii="Arial" w:hAnsi="Arial"/>
                  <w:snapToGrid w:val="0"/>
                  <w:lang w:eastAsia="en-US"/>
                </w:rPr>
                <w:commentReference w:id="66"/>
              </w:r>
            </w:ins>
          </w:p>
          <w:p w14:paraId="1E527696" w14:textId="61EB42DA" w:rsidR="00C00322" w:rsidRPr="00BD6572" w:rsidRDefault="00C00322" w:rsidP="00BD6572">
            <w:pPr>
              <w:pStyle w:val="NormalWeb"/>
              <w:rPr>
                <w:rFonts w:ascii="Arial" w:hAnsi="Arial" w:cs="Arial"/>
                <w:sz w:val="20"/>
                <w:szCs w:val="20"/>
              </w:rPr>
            </w:pP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68" w:name="_DV_C45"/>
            <w:r w:rsidRPr="007E0B31">
              <w:rPr>
                <w:rFonts w:cs="Arial"/>
              </w:rPr>
              <w:t>Notification of User’s Intention to Synchronise</w:t>
            </w:r>
            <w:bookmarkEnd w:id="68"/>
          </w:p>
        </w:tc>
        <w:tc>
          <w:tcPr>
            <w:tcW w:w="6634" w:type="dxa"/>
          </w:tcPr>
          <w:p w14:paraId="6ADCBD35" w14:textId="0DA3F6C9" w:rsidR="00EB1E5D" w:rsidRPr="007E0B31" w:rsidRDefault="00EB1E5D" w:rsidP="00EB1E5D">
            <w:pPr>
              <w:pStyle w:val="TableArial11"/>
              <w:rPr>
                <w:rFonts w:cs="Arial"/>
              </w:rPr>
            </w:pPr>
            <w:bookmarkStart w:id="6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9"/>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7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0"/>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71" w:name="_DV_C41"/>
            <w:r w:rsidRPr="007E0B31">
              <w:rPr>
                <w:rFonts w:cs="Arial"/>
              </w:rPr>
              <w:t>Operational Notifications</w:t>
            </w:r>
            <w:bookmarkEnd w:id="71"/>
          </w:p>
        </w:tc>
        <w:tc>
          <w:tcPr>
            <w:tcW w:w="6634" w:type="dxa"/>
          </w:tcPr>
          <w:p w14:paraId="7D98A808" w14:textId="07D64618" w:rsidR="00EB1E5D" w:rsidRPr="007E0B31" w:rsidRDefault="00EB1E5D" w:rsidP="00EB1E5D">
            <w:pPr>
              <w:pStyle w:val="TableArial11"/>
              <w:rPr>
                <w:rFonts w:cs="Arial"/>
              </w:rPr>
            </w:pPr>
            <w:bookmarkStart w:id="7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2"/>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7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3"/>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7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4"/>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5082DBB7" w:rsidR="00EB1E5D" w:rsidRPr="00A438EF" w:rsidRDefault="008D1F13" w:rsidP="00EB1E5D">
            <w:pPr>
              <w:pStyle w:val="Arial11Bold"/>
              <w:rPr>
                <w:rFonts w:cs="Arial"/>
              </w:rPr>
            </w:pPr>
            <w:r>
              <w:rPr>
                <w:rFonts w:cs="Arial"/>
              </w:rPr>
              <w:t xml:space="preserve">Total </w:t>
            </w:r>
            <w:proofErr w:type="spellStart"/>
            <w:r>
              <w:rPr>
                <w:rFonts w:cs="Arial"/>
              </w:rPr>
              <w:t>Shutdown</w:t>
            </w:r>
            <w:r w:rsidR="00EB1E5D" w:rsidRPr="00CB1D00">
              <w:rPr>
                <w:rFonts w:cs="Arial"/>
              </w:rPr>
              <w:t>Top</w:t>
            </w:r>
            <w:proofErr w:type="spellEnd"/>
            <w:r w:rsidR="00EB1E5D" w:rsidRPr="00CB1D00">
              <w:rPr>
                <w:rFonts w:cs="Arial"/>
              </w:rPr>
              <w:t xml:space="preserve">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w:t>
            </w:r>
            <w:proofErr w:type="spellStart"/>
            <w:r w:rsidR="00BF0728" w:rsidRPr="002A73E9">
              <w:rPr>
                <w:sz w:val="20"/>
                <w:szCs w:val="20"/>
              </w:rPr>
              <w:t>s</w:t>
            </w:r>
            <w:r w:rsidR="001F10D3" w:rsidRPr="002A73E9">
              <w:rPr>
                <w:sz w:val="20"/>
                <w:szCs w:val="20"/>
              </w:rPr>
              <w:t>u</w:t>
            </w:r>
            <w:r w:rsidR="00BF0728" w:rsidRPr="002A73E9">
              <w:rPr>
                <w:sz w:val="20"/>
                <w:szCs w:val="20"/>
              </w:rPr>
              <w:t>fficent</w:t>
            </w:r>
            <w:proofErr w:type="spellEnd"/>
            <w:r w:rsidR="00BF0728" w:rsidRPr="002A73E9">
              <w:rPr>
                <w:sz w:val="20"/>
                <w:szCs w:val="20"/>
              </w:rPr>
              <w:t xml:space="preserve">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w:t>
            </w:r>
            <w:proofErr w:type="spellStart"/>
            <w:r>
              <w:t>a</w:t>
            </w:r>
            <w:r>
              <w:rPr>
                <w:b/>
                <w:bCs/>
              </w:rPr>
              <w:t>Top</w:t>
            </w:r>
            <w:proofErr w:type="spellEnd"/>
            <w:r>
              <w:rPr>
                <w:b/>
                <w:bCs/>
              </w:rPr>
              <w:t xml:space="preserve">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75" w:name="_DV_C47"/>
            <w:r w:rsidRPr="007E0B31">
              <w:rPr>
                <w:rFonts w:cs="Arial"/>
              </w:rPr>
              <w:t>Unresolved Issues</w:t>
            </w:r>
            <w:bookmarkEnd w:id="75"/>
          </w:p>
        </w:tc>
        <w:tc>
          <w:tcPr>
            <w:tcW w:w="6634" w:type="dxa"/>
          </w:tcPr>
          <w:p w14:paraId="12917A3C" w14:textId="564B64BE" w:rsidR="00EB1E5D" w:rsidRPr="007E0B31" w:rsidRDefault="00EB1E5D" w:rsidP="00EB1E5D">
            <w:pPr>
              <w:pStyle w:val="TableArial11"/>
              <w:rPr>
                <w:rFonts w:cs="Arial"/>
              </w:rPr>
            </w:pPr>
            <w:bookmarkStart w:id="7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6"/>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77" w:name="_DV_C49"/>
            <w:r w:rsidRPr="007E0B31">
              <w:rPr>
                <w:rFonts w:cs="Arial"/>
              </w:rPr>
              <w:t>User Data File Structure</w:t>
            </w:r>
            <w:bookmarkEnd w:id="77"/>
          </w:p>
        </w:tc>
        <w:tc>
          <w:tcPr>
            <w:tcW w:w="6634" w:type="dxa"/>
          </w:tcPr>
          <w:p w14:paraId="475B944D" w14:textId="77258ADD" w:rsidR="00EB1E5D" w:rsidRPr="007E0B31" w:rsidRDefault="00EB1E5D" w:rsidP="00EB1E5D">
            <w:pPr>
              <w:pStyle w:val="TableArial11"/>
              <w:rPr>
                <w:rFonts w:cs="Arial"/>
              </w:rPr>
            </w:pPr>
            <w:bookmarkStart w:id="7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8"/>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79" w:name="_DV_C51"/>
            <w:r w:rsidRPr="007E0B31">
              <w:rPr>
                <w:rFonts w:cs="Arial"/>
              </w:rPr>
              <w:t>User Self Certification of Compliance</w:t>
            </w:r>
            <w:bookmarkEnd w:id="79"/>
          </w:p>
        </w:tc>
        <w:tc>
          <w:tcPr>
            <w:tcW w:w="6634" w:type="dxa"/>
          </w:tcPr>
          <w:p w14:paraId="0B00A7D2" w14:textId="77777777" w:rsidR="00EB1E5D" w:rsidRPr="007E0B31" w:rsidRDefault="00EB1E5D" w:rsidP="00EB1E5D">
            <w:pPr>
              <w:pStyle w:val="TableArial11"/>
              <w:rPr>
                <w:rFonts w:cs="Arial"/>
              </w:rPr>
            </w:pPr>
            <w:bookmarkStart w:id="80" w:name="_DV_C52"/>
            <w:r w:rsidRPr="007E0B31">
              <w:rPr>
                <w:rFonts w:cs="Arial"/>
              </w:rPr>
              <w:t>A certificate, in the form attached at CP.A.2</w:t>
            </w:r>
            <w:bookmarkStart w:id="81" w:name="_DV_C53"/>
            <w:bookmarkEnd w:id="8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2" w:name="_DV_C56"/>
            <w:bookmarkEnd w:id="8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2"/>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3"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Steve Baker (ESO)" w:date="2024-04-08T13:23:00Z" w:initials="SB(">
    <w:p w14:paraId="6DE57C01" w14:textId="77777777" w:rsidR="00AB5784" w:rsidRDefault="00217BCE" w:rsidP="00A071D3">
      <w:pPr>
        <w:pStyle w:val="CommentText"/>
      </w:pPr>
      <w:r>
        <w:rPr>
          <w:rStyle w:val="CommentReference"/>
        </w:rPr>
        <w:annotationRef/>
      </w:r>
      <w:r w:rsidR="00AB5784">
        <w:rPr>
          <w:color w:val="000000"/>
        </w:rPr>
        <w:t>Version needs updating at time text finalised</w:t>
      </w:r>
    </w:p>
  </w:comment>
  <w:comment w:id="61" w:author="Steve Baker (ESO)" w:date="2024-04-25T19:21:00Z" w:initials="SB(">
    <w:p w14:paraId="34FF39A9" w14:textId="77777777" w:rsidR="0009288F" w:rsidRDefault="0009288F" w:rsidP="002315AC">
      <w:pPr>
        <w:pStyle w:val="CommentText"/>
      </w:pPr>
      <w:r>
        <w:rPr>
          <w:rStyle w:val="CommentReference"/>
        </w:rPr>
        <w:annotationRef/>
      </w:r>
      <w:r>
        <w:t>Further to speaking with Legal, refer to new DPs in GD and refer to definition in BC1.A.1.5 for consistency with other DPs</w:t>
      </w:r>
    </w:p>
  </w:comment>
  <w:comment w:id="66" w:author="Steve Baker (ESO)" w:date="2024-04-25T19:21:00Z" w:initials="SB(">
    <w:p w14:paraId="1DBBFD14" w14:textId="77777777" w:rsidR="0009288F" w:rsidRDefault="0009288F" w:rsidP="001B4A3E">
      <w:pPr>
        <w:pStyle w:val="CommentText"/>
      </w:pPr>
      <w:r>
        <w:rPr>
          <w:rStyle w:val="CommentReference"/>
        </w:rPr>
        <w:annotationRef/>
      </w:r>
      <w:r>
        <w:t>ditto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E57C01" w15:done="0"/>
  <w15:commentEx w15:paraId="34FF39A9" w15:done="0"/>
  <w15:commentEx w15:paraId="1DBBFD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E6E61" w16cex:dateUtc="2024-04-08T12:23:00Z"/>
  <w16cex:commentExtensible w16cex:durableId="29D52BB6" w16cex:dateUtc="2024-04-25T18:21:00Z"/>
  <w16cex:commentExtensible w16cex:durableId="29D52BC2" w16cex:dateUtc="2024-04-25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E57C01" w16cid:durableId="29BE6E61"/>
  <w16cid:commentId w16cid:paraId="34FF39A9" w16cid:durableId="29D52BB6"/>
  <w16cid:commentId w16cid:paraId="1DBBFD14" w16cid:durableId="29D52B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6CCE3" w14:textId="77777777" w:rsidR="007A4CFC" w:rsidRDefault="007A4CFC" w:rsidP="008F1F3E">
      <w:pPr>
        <w:pStyle w:val="Header"/>
      </w:pPr>
      <w:r>
        <w:separator/>
      </w:r>
    </w:p>
  </w:endnote>
  <w:endnote w:type="continuationSeparator" w:id="0">
    <w:p w14:paraId="4CF0C743" w14:textId="77777777" w:rsidR="007A4CFC" w:rsidRDefault="007A4CFC" w:rsidP="008F1F3E">
      <w:pPr>
        <w:pStyle w:val="Header"/>
      </w:pPr>
      <w:r>
        <w:continuationSeparator/>
      </w:r>
    </w:p>
  </w:endnote>
  <w:endnote w:type="continuationNotice" w:id="1">
    <w:p w14:paraId="7F479174" w14:textId="77777777" w:rsidR="007A4CFC" w:rsidRDefault="007A4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0F27EC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21</w:t>
    </w:r>
    <w:r>
      <w:rPr>
        <w:rStyle w:val="PageNumber"/>
        <w:sz w:val="16"/>
        <w:szCs w:val="16"/>
      </w:rPr>
      <w:tab/>
      <w:t>GD</w:t>
    </w:r>
    <w:r w:rsidRPr="002B5019">
      <w:rPr>
        <w:rStyle w:val="PageNumber"/>
        <w:sz w:val="16"/>
        <w:szCs w:val="16"/>
      </w:rPr>
      <w:tab/>
    </w:r>
    <w:r w:rsidR="00EF3BC0">
      <w:rPr>
        <w:sz w:val="16"/>
        <w:szCs w:val="16"/>
      </w:rPr>
      <w:t>04 March 2024</w:t>
    </w:r>
  </w:p>
  <w:p w14:paraId="60524C2E" w14:textId="605FFB97"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553586">
      <w:rPr>
        <w:rStyle w:val="PageNumber"/>
        <w:sz w:val="16"/>
        <w:szCs w:val="16"/>
      </w:rPr>
      <w:t>4</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9C4A7" w14:textId="77777777" w:rsidR="007A4CFC" w:rsidRDefault="007A4CFC" w:rsidP="008F1F3E">
      <w:pPr>
        <w:pStyle w:val="Header"/>
      </w:pPr>
      <w:r>
        <w:separator/>
      </w:r>
    </w:p>
  </w:footnote>
  <w:footnote w:type="continuationSeparator" w:id="0">
    <w:p w14:paraId="6A8E55C1" w14:textId="77777777" w:rsidR="007A4CFC" w:rsidRDefault="007A4CFC" w:rsidP="008F1F3E">
      <w:pPr>
        <w:pStyle w:val="Header"/>
      </w:pPr>
      <w:r>
        <w:continuationSeparator/>
      </w:r>
    </w:p>
  </w:footnote>
  <w:footnote w:type="continuationNotice" w:id="1">
    <w:p w14:paraId="5995E859" w14:textId="77777777" w:rsidR="007A4CFC" w:rsidRDefault="007A4C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0"/>
  </w:num>
  <w:num w:numId="6" w16cid:durableId="480273325">
    <w:abstractNumId w:val="13"/>
  </w:num>
  <w:num w:numId="7" w16cid:durableId="445466415">
    <w:abstractNumId w:val="17"/>
  </w:num>
  <w:num w:numId="8" w16cid:durableId="832067174">
    <w:abstractNumId w:val="7"/>
  </w:num>
  <w:num w:numId="9" w16cid:durableId="505753300">
    <w:abstractNumId w:val="1"/>
  </w:num>
  <w:num w:numId="10" w16cid:durableId="1244877714">
    <w:abstractNumId w:val="10"/>
  </w:num>
  <w:num w:numId="11" w16cid:durableId="1258177850">
    <w:abstractNumId w:val="18"/>
  </w:num>
  <w:num w:numId="12" w16cid:durableId="1158228106">
    <w:abstractNumId w:val="14"/>
  </w:num>
  <w:num w:numId="13" w16cid:durableId="1056006280">
    <w:abstractNumId w:val="22"/>
  </w:num>
  <w:num w:numId="14" w16cid:durableId="2009595922">
    <w:abstractNumId w:val="2"/>
  </w:num>
  <w:num w:numId="15" w16cid:durableId="923563355">
    <w:abstractNumId w:val="21"/>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19"/>
  </w:num>
  <w:num w:numId="22" w16cid:durableId="1829663286">
    <w:abstractNumId w:val="16"/>
  </w:num>
  <w:num w:numId="23" w16cid:durableId="332758367">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Steve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B6B"/>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288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2B3C"/>
    <w:rsid w:val="000B2C01"/>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B49"/>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26"/>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416"/>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2D"/>
    <w:rsid w:val="001D227F"/>
    <w:rsid w:val="001D274D"/>
    <w:rsid w:val="001D2A93"/>
    <w:rsid w:val="001D30E6"/>
    <w:rsid w:val="001D376E"/>
    <w:rsid w:val="001D3770"/>
    <w:rsid w:val="001D3D55"/>
    <w:rsid w:val="001D4747"/>
    <w:rsid w:val="001D4BA1"/>
    <w:rsid w:val="001D580A"/>
    <w:rsid w:val="001D5C3A"/>
    <w:rsid w:val="001D5E8C"/>
    <w:rsid w:val="001D68E2"/>
    <w:rsid w:val="001D72BE"/>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17BCE"/>
    <w:rsid w:val="00221562"/>
    <w:rsid w:val="002218F2"/>
    <w:rsid w:val="00221DE3"/>
    <w:rsid w:val="00222BDC"/>
    <w:rsid w:val="002236AD"/>
    <w:rsid w:val="00223703"/>
    <w:rsid w:val="00223903"/>
    <w:rsid w:val="00223B54"/>
    <w:rsid w:val="002242F5"/>
    <w:rsid w:val="002243D6"/>
    <w:rsid w:val="0022478A"/>
    <w:rsid w:val="00224D17"/>
    <w:rsid w:val="00225C93"/>
    <w:rsid w:val="0022624C"/>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34"/>
    <w:rsid w:val="00254A70"/>
    <w:rsid w:val="00254DD5"/>
    <w:rsid w:val="002559AA"/>
    <w:rsid w:val="00257603"/>
    <w:rsid w:val="00257E01"/>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41"/>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918"/>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0EAE"/>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4AEC"/>
    <w:rsid w:val="003553A8"/>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A7E57"/>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3F7E30"/>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37"/>
    <w:rsid w:val="004161F0"/>
    <w:rsid w:val="00417CE1"/>
    <w:rsid w:val="00420259"/>
    <w:rsid w:val="00420698"/>
    <w:rsid w:val="00420F5A"/>
    <w:rsid w:val="00421805"/>
    <w:rsid w:val="0042316B"/>
    <w:rsid w:val="00423A90"/>
    <w:rsid w:val="00424552"/>
    <w:rsid w:val="0042480C"/>
    <w:rsid w:val="00424F44"/>
    <w:rsid w:val="00425187"/>
    <w:rsid w:val="00426205"/>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0C"/>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4C4"/>
    <w:rsid w:val="005B68B2"/>
    <w:rsid w:val="005B68C9"/>
    <w:rsid w:val="005B6ED3"/>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6992"/>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8B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8FC"/>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77B4E"/>
    <w:rsid w:val="007812BC"/>
    <w:rsid w:val="00781A4D"/>
    <w:rsid w:val="00781D74"/>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4CFC"/>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8C0"/>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E7DAC"/>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AE3"/>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3AB"/>
    <w:rsid w:val="009E367C"/>
    <w:rsid w:val="009E3FBD"/>
    <w:rsid w:val="009E4BA3"/>
    <w:rsid w:val="009E5960"/>
    <w:rsid w:val="009E5E6F"/>
    <w:rsid w:val="009E6157"/>
    <w:rsid w:val="009E638B"/>
    <w:rsid w:val="009E67D1"/>
    <w:rsid w:val="009E6B3E"/>
    <w:rsid w:val="009E7CAA"/>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5784"/>
    <w:rsid w:val="00AB614E"/>
    <w:rsid w:val="00AB6BD7"/>
    <w:rsid w:val="00AB6BE3"/>
    <w:rsid w:val="00AB7297"/>
    <w:rsid w:val="00AB73F0"/>
    <w:rsid w:val="00AB7C03"/>
    <w:rsid w:val="00AC016D"/>
    <w:rsid w:val="00AC0B68"/>
    <w:rsid w:val="00AC14EF"/>
    <w:rsid w:val="00AC213F"/>
    <w:rsid w:val="00AC2A66"/>
    <w:rsid w:val="00AC341B"/>
    <w:rsid w:val="00AC3AB9"/>
    <w:rsid w:val="00AC41B3"/>
    <w:rsid w:val="00AC4779"/>
    <w:rsid w:val="00AC4ECC"/>
    <w:rsid w:val="00AC5EFF"/>
    <w:rsid w:val="00AC6FB7"/>
    <w:rsid w:val="00AC7841"/>
    <w:rsid w:val="00AD0440"/>
    <w:rsid w:val="00AD0ACF"/>
    <w:rsid w:val="00AD13DC"/>
    <w:rsid w:val="00AD19BE"/>
    <w:rsid w:val="00AD1CC8"/>
    <w:rsid w:val="00AD2AB4"/>
    <w:rsid w:val="00AD2ACD"/>
    <w:rsid w:val="00AD531A"/>
    <w:rsid w:val="00AD5523"/>
    <w:rsid w:val="00AD5969"/>
    <w:rsid w:val="00AD59F5"/>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361"/>
    <w:rsid w:val="00B22F75"/>
    <w:rsid w:val="00B23D37"/>
    <w:rsid w:val="00B2432D"/>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5137F"/>
    <w:rsid w:val="00B518C8"/>
    <w:rsid w:val="00B520FB"/>
    <w:rsid w:val="00B52D92"/>
    <w:rsid w:val="00B53509"/>
    <w:rsid w:val="00B53B86"/>
    <w:rsid w:val="00B53BB5"/>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1E11"/>
    <w:rsid w:val="00BA26FA"/>
    <w:rsid w:val="00BA2D29"/>
    <w:rsid w:val="00BA4344"/>
    <w:rsid w:val="00BA4F64"/>
    <w:rsid w:val="00BA6C5B"/>
    <w:rsid w:val="00BA72C2"/>
    <w:rsid w:val="00BA7979"/>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72"/>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0322"/>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463"/>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5F86"/>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16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3DC6"/>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19"/>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A87"/>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0D"/>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470"/>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5E54"/>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27E80"/>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69A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2F28"/>
    <w:rsid w:val="00ED3C1F"/>
    <w:rsid w:val="00ED4E0B"/>
    <w:rsid w:val="00ED5521"/>
    <w:rsid w:val="00ED5885"/>
    <w:rsid w:val="00ED60A3"/>
    <w:rsid w:val="00ED65A7"/>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047"/>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969"/>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278"/>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ListBullet">
    <w:name w:val="List Bullet"/>
    <w:basedOn w:val="Normal"/>
    <w:rsid w:val="00C00322"/>
    <w:pPr>
      <w:keepLines/>
      <w:numPr>
        <w:numId w:val="23"/>
      </w:numPr>
      <w:tabs>
        <w:tab w:val="clear" w:pos="360"/>
      </w:tabs>
      <w:spacing w:after="120" w:line="264" w:lineRule="auto"/>
      <w:ind w:left="1843" w:hanging="357"/>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2041">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8" ma:contentTypeDescription="Create a new document." ma:contentTypeScope="" ma:versionID="c22746a6c9939223e228713b41a473d6">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a080ee674a173997ad38b12fed3e374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SharedWithUsers xmlns="2e3132a0-aaf2-4326-8928-c084593c093d">
      <UserInfo>
        <DisplayName/>
        <AccountId xsi:nil="true"/>
        <AccountType/>
      </UserInfo>
    </SharedWithUsers>
    <MediaLengthInSeconds xmlns="6032ed8b-3e71-4b2f-ab7b-020545ac21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10094-7E7C-4129-B731-9AA8B7772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33006</Words>
  <Characters>188138</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Stephen Baker</cp:lastModifiedBy>
  <cp:revision>137</cp:revision>
  <cp:lastPrinted>2022-02-02T15:54:00Z</cp:lastPrinted>
  <dcterms:created xsi:type="dcterms:W3CDTF">2024-02-09T11:31:00Z</dcterms:created>
  <dcterms:modified xsi:type="dcterms:W3CDTF">2024-05-15T07:20:00Z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