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lastRenderedPageBreak/>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w:t>
      </w:r>
      <w:r w:rsidRPr="0099632B">
        <w:rPr>
          <w:rFonts w:cs="Arial"/>
          <w:szCs w:val="22"/>
        </w:rPr>
        <w:lastRenderedPageBreak/>
        <w:t>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w:t>
      </w:r>
      <w:r w:rsidRPr="0099632B">
        <w:rPr>
          <w:rFonts w:cs="Arial"/>
          <w:szCs w:val="22"/>
        </w:rPr>
        <w:lastRenderedPageBreak/>
        <w:t xml:space="preserve">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w:t>
      </w:r>
      <w:r>
        <w:lastRenderedPageBreak/>
        <w:t>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 xml:space="preserve">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CE121B"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CE121B"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CE121B"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CE121B"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05EA0906"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0C3D9BA2" w:rsidR="007E6F6B" w:rsidRPr="008A41B4" w:rsidRDefault="008A41B4" w:rsidP="007E6F6B">
      <w:pPr>
        <w:keepNext/>
        <w:tabs>
          <w:tab w:val="left" w:pos="2268"/>
        </w:tabs>
        <w:jc w:val="both"/>
        <w:rPr>
          <w:rFonts w:ascii="Arial" w:hAnsi="Arial"/>
        </w:rPr>
      </w:pPr>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w:r w:rsidR="006D09DD">
        <w:rPr>
          <w:rFonts w:ascii="Arial" w:hAnsi="Arial"/>
        </w:rPr>
        <w:t xml:space="preserve"> </w:t>
      </w:r>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Default="008A4333" w:rsidP="008A4333">
      <w:pPr>
        <w:pStyle w:val="NoSpacing"/>
        <w:rPr>
          <w:ins w:id="186" w:author="Author" w:date="2024-04-18T10:14:00Z"/>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35DAAE19" w14:textId="2A3C5712" w:rsidR="00C92C41" w:rsidRPr="00CD5631" w:rsidRDefault="00C92C41" w:rsidP="008A4333">
      <w:pPr>
        <w:pStyle w:val="NoSpacing"/>
        <w:rPr>
          <w:rFonts w:ascii="Arial" w:hAnsi="Arial" w:cs="Arial"/>
        </w:rPr>
      </w:pP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0F6278">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10B41E0C" w:rsidR="003D5CCF" w:rsidRPr="003D5CCF" w:rsidRDefault="00AB080A" w:rsidP="00AB080A">
      <w:pPr>
        <w:rPr>
          <w:rFonts w:ascii="Arial" w:hAnsi="Arial" w:cs="Arial"/>
          <w:sz w:val="22"/>
          <w:lang w:eastAsia="en-US"/>
        </w:rPr>
      </w:pPr>
      <w:r w:rsidRPr="00A76A2A">
        <w:rPr>
          <w:rFonts w:ascii="Arial" w:hAnsi="Arial" w:cs="Arial"/>
          <w:sz w:val="22"/>
          <w:lang w:eastAsia="en-US"/>
        </w:rPr>
        <w:t>14.15.13</w:t>
      </w:r>
      <w:del w:id="187" w:author="Author" w:date="2024-04-18T11:00:00Z">
        <w:r w:rsidRPr="00A76A2A" w:rsidDel="003B5180">
          <w:rPr>
            <w:rFonts w:ascii="Arial" w:hAnsi="Arial" w:cs="Arial"/>
            <w:sz w:val="22"/>
            <w:lang w:eastAsia="en-US"/>
          </w:rPr>
          <w:delText>8</w:delText>
        </w:r>
      </w:del>
      <w:ins w:id="188" w:author="Author" w:date="2024-04-18T11:00:00Z">
        <w:r w:rsidR="003B5180">
          <w:rPr>
            <w:rFonts w:ascii="Arial" w:hAnsi="Arial" w:cs="Arial"/>
            <w:sz w:val="22"/>
            <w:lang w:eastAsia="en-US"/>
          </w:rPr>
          <w:t>9</w:t>
        </w:r>
      </w:ins>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6C705440" w:rsidR="008A4333" w:rsidRPr="003D5CCF" w:rsidRDefault="008A4333" w:rsidP="008A4333">
      <w:pPr>
        <w:rPr>
          <w:rFonts w:ascii="Arial" w:hAnsi="Arial" w:cs="Arial"/>
          <w:sz w:val="22"/>
        </w:rPr>
      </w:pPr>
      <w:r w:rsidRPr="00953325">
        <w:rPr>
          <w:rFonts w:ascii="Arial" w:hAnsi="Arial" w:cs="Arial"/>
          <w:sz w:val="22"/>
        </w:rPr>
        <w:t>14.15.1</w:t>
      </w:r>
      <w:ins w:id="189" w:author="Author" w:date="2024-04-18T11:38:00Z">
        <w:r w:rsidR="006D09DD">
          <w:rPr>
            <w:rFonts w:ascii="Arial" w:hAnsi="Arial" w:cs="Arial"/>
            <w:sz w:val="22"/>
          </w:rPr>
          <w:t>40</w:t>
        </w:r>
      </w:ins>
      <w:del w:id="190" w:author="Author" w:date="2024-04-18T11:38:00Z">
        <w:r w:rsidR="003D5CCF" w:rsidRPr="00CD5631" w:rsidDel="006D09DD">
          <w:rPr>
            <w:rFonts w:ascii="Arial" w:hAnsi="Arial" w:cs="Arial"/>
            <w:sz w:val="22"/>
          </w:rPr>
          <w:delText>39</w:delText>
        </w:r>
      </w:del>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2C5D1A54"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w:t>
      </w:r>
      <w:ins w:id="191" w:author="Author" w:date="2024-04-18T11:38:00Z">
        <w:r w:rsidR="006D09DD">
          <w:rPr>
            <w:rFonts w:ascii="Arial" w:hAnsi="Arial" w:cs="Arial"/>
            <w:sz w:val="22"/>
          </w:rPr>
          <w:t>1</w:t>
        </w:r>
      </w:ins>
      <w:del w:id="192" w:author="Author" w:date="2024-04-18T11:38:00Z">
        <w:r w:rsidR="003D5CCF" w:rsidRPr="00CD5631" w:rsidDel="006D09DD">
          <w:rPr>
            <w:rFonts w:ascii="Arial" w:hAnsi="Arial" w:cs="Arial"/>
            <w:sz w:val="22"/>
          </w:rPr>
          <w:delText>0</w:delText>
        </w:r>
      </w:del>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lastRenderedPageBreak/>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0AC7E4C2" w:rsidR="008A4333" w:rsidRPr="003D5CCF" w:rsidRDefault="008A4333" w:rsidP="008A4333">
      <w:pPr>
        <w:rPr>
          <w:rFonts w:ascii="Arial" w:hAnsi="Arial" w:cs="Arial"/>
          <w:sz w:val="22"/>
        </w:rPr>
      </w:pPr>
      <w:r w:rsidRPr="00953325">
        <w:rPr>
          <w:rFonts w:ascii="Arial" w:hAnsi="Arial" w:cs="Arial"/>
          <w:sz w:val="22"/>
        </w:rPr>
        <w:t>14.15.14</w:t>
      </w:r>
      <w:ins w:id="193" w:author="Author" w:date="2024-04-18T11:38:00Z">
        <w:r w:rsidR="006D09DD">
          <w:rPr>
            <w:rFonts w:ascii="Arial" w:hAnsi="Arial" w:cs="Arial"/>
            <w:sz w:val="22"/>
          </w:rPr>
          <w:t>2</w:t>
        </w:r>
      </w:ins>
      <w:del w:id="194" w:author="Author" w:date="2024-04-18T11:38:00Z">
        <w:r w:rsidR="003D5CCF" w:rsidRPr="00CD5631" w:rsidDel="006D09DD">
          <w:rPr>
            <w:rFonts w:ascii="Arial" w:hAnsi="Arial" w:cs="Arial"/>
            <w:sz w:val="22"/>
          </w:rPr>
          <w:delText>1</w:delText>
        </w:r>
      </w:del>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403719D" w:rsidR="006661FE" w:rsidRDefault="006661FE" w:rsidP="006661FE">
      <w:pPr>
        <w:pStyle w:val="Variableexplanation"/>
        <w:tabs>
          <w:tab w:val="clear" w:pos="1134"/>
          <w:tab w:val="clear" w:pos="1418"/>
          <w:tab w:val="clear" w:pos="1701"/>
        </w:tabs>
        <w:rPr>
          <w:ins w:id="195" w:author="Author" w:date="2024-04-18T11:39:00Z"/>
          <w:rFonts w:ascii="Arial" w:hAnsi="Arial"/>
          <w:sz w:val="22"/>
        </w:rPr>
      </w:pPr>
    </w:p>
    <w:p w14:paraId="53045FCD" w14:textId="77777777" w:rsidR="006D09DD" w:rsidRPr="003D5CCF" w:rsidRDefault="006D09DD" w:rsidP="006D09DD">
      <w:pPr>
        <w:rPr>
          <w:ins w:id="196" w:author="Author" w:date="2024-04-18T11:39:00Z"/>
          <w:rFonts w:ascii="Arial" w:hAnsi="Arial" w:cs="Arial"/>
          <w:sz w:val="22"/>
        </w:rPr>
      </w:pPr>
      <w:ins w:id="197" w:author="Author" w:date="2024-04-18T11:39:00Z">
        <w:r w:rsidRPr="00953325">
          <w:rPr>
            <w:rFonts w:ascii="Arial" w:hAnsi="Arial" w:cs="Arial"/>
            <w:sz w:val="22"/>
          </w:rPr>
          <w:t>14.15.14</w:t>
        </w:r>
        <w:r>
          <w:rPr>
            <w:rFonts w:ascii="Arial" w:hAnsi="Arial" w:cs="Arial"/>
            <w:sz w:val="22"/>
          </w:rPr>
          <w:t>3</w:t>
        </w:r>
      </w:ins>
    </w:p>
    <w:p w14:paraId="69DC1C6D" w14:textId="77777777" w:rsidR="006D09DD" w:rsidRDefault="006D09DD" w:rsidP="006D09DD">
      <w:pPr>
        <w:pStyle w:val="Variableexplanation"/>
        <w:tabs>
          <w:tab w:val="clear" w:pos="1134"/>
          <w:tab w:val="clear" w:pos="1418"/>
          <w:tab w:val="clear" w:pos="1701"/>
        </w:tabs>
        <w:rPr>
          <w:ins w:id="198" w:author="Author" w:date="2024-04-18T11:39:00Z"/>
          <w:rFonts w:ascii="Arial" w:hAnsi="Arial"/>
          <w:sz w:val="22"/>
        </w:rPr>
      </w:pPr>
    </w:p>
    <w:p w14:paraId="3C3B8373" w14:textId="77777777" w:rsidR="006D09DD" w:rsidRPr="005859A0" w:rsidRDefault="006D09DD" w:rsidP="006D09DD">
      <w:pPr>
        <w:pStyle w:val="Variableexplanation"/>
        <w:tabs>
          <w:tab w:val="clear" w:pos="1134"/>
          <w:tab w:val="clear" w:pos="1418"/>
          <w:tab w:val="clear" w:pos="1701"/>
        </w:tabs>
        <w:rPr>
          <w:ins w:id="199" w:author="Author" w:date="2024-04-18T11:39:00Z"/>
          <w:rFonts w:ascii="Arial" w:hAnsi="Arial"/>
          <w:b/>
          <w:bCs/>
          <w:sz w:val="22"/>
          <w:u w:val="single"/>
        </w:rPr>
      </w:pPr>
      <w:ins w:id="200" w:author="Author" w:date="2024-04-18T11:39:00Z">
        <w:r w:rsidRPr="005859A0">
          <w:rPr>
            <w:rFonts w:ascii="Arial" w:hAnsi="Arial"/>
            <w:b/>
            <w:bCs/>
            <w:sz w:val="22"/>
            <w:u w:val="single"/>
          </w:rPr>
          <w:t>Applying the Cap and Collar system to projected Wider Tariffs</w:t>
        </w:r>
      </w:ins>
    </w:p>
    <w:p w14:paraId="522EA44C" w14:textId="77777777" w:rsidR="006D09DD" w:rsidRDefault="006D09DD" w:rsidP="006D09DD">
      <w:pPr>
        <w:pStyle w:val="Variableexplanation"/>
        <w:tabs>
          <w:tab w:val="clear" w:pos="1134"/>
          <w:tab w:val="clear" w:pos="1418"/>
          <w:tab w:val="clear" w:pos="1701"/>
        </w:tabs>
        <w:rPr>
          <w:ins w:id="201" w:author="Author" w:date="2024-04-18T11:39:00Z"/>
          <w:rFonts w:ascii="Arial" w:hAnsi="Arial"/>
          <w:sz w:val="22"/>
        </w:rPr>
      </w:pPr>
    </w:p>
    <w:p w14:paraId="6261E96C" w14:textId="77777777" w:rsidR="006D09DD" w:rsidRDefault="006D09DD" w:rsidP="006D09DD">
      <w:pPr>
        <w:pStyle w:val="Variableexplanation"/>
        <w:tabs>
          <w:tab w:val="clear" w:pos="1134"/>
          <w:tab w:val="clear" w:pos="1418"/>
          <w:tab w:val="clear" w:pos="1701"/>
        </w:tabs>
        <w:rPr>
          <w:ins w:id="202" w:author="Author" w:date="2024-04-18T11:39:00Z"/>
          <w:rFonts w:ascii="Arial" w:hAnsi="Arial"/>
          <w:sz w:val="22"/>
        </w:rPr>
      </w:pPr>
      <w:ins w:id="203" w:author="Author" w:date="2024-04-18T11:39:00Z">
        <w:r w:rsidRPr="008E318F">
          <w:rPr>
            <w:rFonts w:ascii="Arial" w:hAnsi="Arial"/>
            <w:sz w:val="22"/>
          </w:rPr>
          <w:t xml:space="preserve">To aid with predictability of tariffs, a cap and collar system is applied to limit changes between forecast and actual tariffs over a ten year period. This will be based off the annual information paper prepared by </w:t>
        </w:r>
        <w:r w:rsidRPr="005859A0">
          <w:rPr>
            <w:rFonts w:ascii="Arial" w:hAnsi="Arial"/>
            <w:b/>
            <w:bCs/>
            <w:sz w:val="22"/>
          </w:rPr>
          <w:t>The Company</w:t>
        </w:r>
        <w:r>
          <w:rPr>
            <w:rFonts w:ascii="Arial" w:hAnsi="Arial"/>
            <w:sz w:val="22"/>
          </w:rPr>
          <w:t xml:space="preserve"> as per 14.29.</w:t>
        </w:r>
      </w:ins>
    </w:p>
    <w:p w14:paraId="6144D110" w14:textId="77777777" w:rsidR="006D09DD" w:rsidRDefault="006D09DD" w:rsidP="006D09DD">
      <w:pPr>
        <w:pStyle w:val="Variableexplanation"/>
        <w:tabs>
          <w:tab w:val="clear" w:pos="1134"/>
          <w:tab w:val="clear" w:pos="1418"/>
          <w:tab w:val="clear" w:pos="1701"/>
        </w:tabs>
        <w:rPr>
          <w:ins w:id="204" w:author="Author" w:date="2024-04-18T11:39:00Z"/>
          <w:rFonts w:ascii="Arial" w:hAnsi="Arial"/>
          <w:sz w:val="22"/>
        </w:rPr>
      </w:pPr>
    </w:p>
    <w:p w14:paraId="2815442E" w14:textId="77777777" w:rsidR="006D09DD" w:rsidRPr="008E318F" w:rsidRDefault="006D09DD" w:rsidP="006D09DD">
      <w:pPr>
        <w:pStyle w:val="Variableexplanation"/>
        <w:rPr>
          <w:ins w:id="205" w:author="Author" w:date="2024-04-18T11:39:00Z"/>
          <w:rFonts w:ascii="Arial" w:hAnsi="Arial"/>
          <w:sz w:val="22"/>
        </w:rPr>
      </w:pPr>
      <w:ins w:id="206" w:author="Author" w:date="2024-04-18T11:39:00Z">
        <w:r w:rsidRPr="008E318F">
          <w:rPr>
            <w:rFonts w:ascii="Arial" w:hAnsi="Arial"/>
            <w:sz w:val="22"/>
          </w:rPr>
          <w:t xml:space="preserve">The cap and collar will be applied to each generation zone. As tariffs also vary by technology type, the cap and collar </w:t>
        </w:r>
        <w:r>
          <w:rPr>
            <w:rFonts w:ascii="Arial" w:hAnsi="Arial"/>
            <w:sz w:val="22"/>
          </w:rPr>
          <w:t>is</w:t>
        </w:r>
        <w:r w:rsidRPr="008E318F">
          <w:rPr>
            <w:rFonts w:ascii="Arial" w:hAnsi="Arial"/>
            <w:sz w:val="22"/>
          </w:rPr>
          <w:t xml:space="preserve"> applied proportionately to each tariff component. The following proportions are used to do this:</w:t>
        </w:r>
      </w:ins>
    </w:p>
    <w:p w14:paraId="52E56BBB" w14:textId="77777777" w:rsidR="006D09DD" w:rsidRPr="008E318F" w:rsidRDefault="006D09DD" w:rsidP="006D09DD">
      <w:pPr>
        <w:pStyle w:val="Variableexplanation"/>
        <w:rPr>
          <w:ins w:id="207" w:author="Author" w:date="2024-04-18T11:39:00Z"/>
          <w:rFonts w:ascii="Arial" w:hAnsi="Arial"/>
          <w:sz w:val="22"/>
        </w:rPr>
      </w:pPr>
    </w:p>
    <w:p w14:paraId="4662C8AA" w14:textId="77777777" w:rsidR="006D09DD" w:rsidRPr="008E318F" w:rsidRDefault="006D09DD" w:rsidP="006D09DD">
      <w:pPr>
        <w:pStyle w:val="Variableexplanation"/>
        <w:rPr>
          <w:ins w:id="208" w:author="Author" w:date="2024-04-18T11:39:00Z"/>
          <w:rFonts w:ascii="Arial" w:hAnsi="Arial"/>
          <w:sz w:val="22"/>
        </w:rPr>
      </w:pPr>
      <w:ins w:id="209" w:author="Author" w:date="2024-04-18T11:39:00Z">
        <w:r w:rsidRPr="008E318F">
          <w:rPr>
            <w:rFonts w:ascii="Arial" w:hAnsi="Arial"/>
            <w:sz w:val="22"/>
          </w:rPr>
          <w:t>Peak 24%</w:t>
        </w:r>
      </w:ins>
    </w:p>
    <w:p w14:paraId="56B8F288" w14:textId="77777777" w:rsidR="006D09DD" w:rsidRPr="008E318F" w:rsidRDefault="006D09DD" w:rsidP="006D09DD">
      <w:pPr>
        <w:pStyle w:val="Variableexplanation"/>
        <w:rPr>
          <w:ins w:id="210" w:author="Author" w:date="2024-04-18T11:39:00Z"/>
          <w:rFonts w:ascii="Arial" w:hAnsi="Arial"/>
          <w:sz w:val="22"/>
        </w:rPr>
      </w:pPr>
      <w:ins w:id="211" w:author="Author" w:date="2024-04-18T11:39:00Z">
        <w:r w:rsidRPr="008E318F">
          <w:rPr>
            <w:rFonts w:ascii="Arial" w:hAnsi="Arial"/>
            <w:sz w:val="22"/>
          </w:rPr>
          <w:t>Year Round Shared 46%</w:t>
        </w:r>
      </w:ins>
    </w:p>
    <w:p w14:paraId="103D1DE8" w14:textId="77777777" w:rsidR="006D09DD" w:rsidRDefault="006D09DD" w:rsidP="006D09DD">
      <w:pPr>
        <w:pStyle w:val="Variableexplanation"/>
        <w:tabs>
          <w:tab w:val="clear" w:pos="1134"/>
          <w:tab w:val="clear" w:pos="1418"/>
          <w:tab w:val="clear" w:pos="1701"/>
        </w:tabs>
        <w:rPr>
          <w:ins w:id="212" w:author="Author" w:date="2024-04-18T11:39:00Z"/>
          <w:rFonts w:ascii="Arial" w:hAnsi="Arial"/>
          <w:sz w:val="22"/>
        </w:rPr>
      </w:pPr>
      <w:ins w:id="213" w:author="Author" w:date="2024-04-18T11:39:00Z">
        <w:r w:rsidRPr="008E318F">
          <w:rPr>
            <w:rFonts w:ascii="Arial" w:hAnsi="Arial"/>
            <w:sz w:val="22"/>
          </w:rPr>
          <w:t>Year Round Not Shared 30%</w:t>
        </w:r>
      </w:ins>
    </w:p>
    <w:p w14:paraId="13B1003C" w14:textId="77777777" w:rsidR="006D09DD" w:rsidRDefault="006D09DD" w:rsidP="006D09DD">
      <w:pPr>
        <w:pStyle w:val="Variableexplanation"/>
        <w:tabs>
          <w:tab w:val="clear" w:pos="1134"/>
          <w:tab w:val="clear" w:pos="1418"/>
          <w:tab w:val="clear" w:pos="1701"/>
        </w:tabs>
        <w:rPr>
          <w:ins w:id="214" w:author="Author" w:date="2024-04-18T11:39:00Z"/>
          <w:rFonts w:ascii="Arial" w:hAnsi="Arial"/>
          <w:sz w:val="22"/>
        </w:rPr>
      </w:pPr>
    </w:p>
    <w:p w14:paraId="0862C50F" w14:textId="77777777" w:rsidR="006D09DD" w:rsidRDefault="006D09DD" w:rsidP="006D09DD">
      <w:pPr>
        <w:pStyle w:val="Variableexplanation"/>
        <w:tabs>
          <w:tab w:val="clear" w:pos="1134"/>
          <w:tab w:val="clear" w:pos="1418"/>
          <w:tab w:val="clear" w:pos="1701"/>
        </w:tabs>
        <w:rPr>
          <w:ins w:id="215" w:author="Author" w:date="2024-04-18T11:39:00Z"/>
          <w:rFonts w:ascii="Arial" w:hAnsi="Arial"/>
          <w:sz w:val="22"/>
        </w:rPr>
      </w:pPr>
      <w:ins w:id="216" w:author="Author" w:date="2024-04-18T11:39:00Z">
        <w:r w:rsidRPr="008E318F">
          <w:rPr>
            <w:rFonts w:ascii="Arial" w:hAnsi="Arial"/>
            <w:sz w:val="22"/>
          </w:rPr>
          <w:t>A table showing the cap and collar to be applied to the year in which each charge applies is shown below</w:t>
        </w:r>
        <w:r>
          <w:rPr>
            <w:rFonts w:ascii="Arial" w:hAnsi="Arial"/>
            <w:sz w:val="22"/>
          </w:rPr>
          <w:t>, in reference to a forecast in Financial Year Y0</w:t>
        </w:r>
        <w:r w:rsidRPr="008E318F">
          <w:rPr>
            <w:rFonts w:ascii="Arial" w:hAnsi="Arial"/>
            <w:sz w:val="22"/>
          </w:rPr>
          <w:t>. Target year 1 refers to tariffs in the Financial Year Y+1 from the date of the forecast. Note that any cap/collar from a previous forecast will remain in place, and apply both to subsequent forecasts and final tariffs.</w:t>
        </w:r>
      </w:ins>
    </w:p>
    <w:p w14:paraId="502E79F5" w14:textId="77777777" w:rsidR="006D09DD" w:rsidRDefault="006D09DD" w:rsidP="006D09DD">
      <w:pPr>
        <w:pStyle w:val="Variableexplanation"/>
        <w:tabs>
          <w:tab w:val="clear" w:pos="1134"/>
          <w:tab w:val="clear" w:pos="1418"/>
          <w:tab w:val="clear" w:pos="1701"/>
        </w:tabs>
        <w:rPr>
          <w:ins w:id="217" w:author="Author" w:date="2024-04-18T11:39:00Z"/>
          <w:rFonts w:ascii="Arial" w:hAnsi="Arial"/>
          <w:sz w:val="22"/>
        </w:rPr>
      </w:pPr>
    </w:p>
    <w:tbl>
      <w:tblPr>
        <w:tblW w:w="9841" w:type="dxa"/>
        <w:tblInd w:w="360" w:type="dxa"/>
        <w:tblCellMar>
          <w:left w:w="0" w:type="dxa"/>
          <w:right w:w="0" w:type="dxa"/>
        </w:tblCellMar>
        <w:tblLook w:val="04A0" w:firstRow="1" w:lastRow="0" w:firstColumn="1" w:lastColumn="0" w:noHBand="0" w:noVBand="1"/>
      </w:tblPr>
      <w:tblGrid>
        <w:gridCol w:w="3289"/>
        <w:gridCol w:w="1600"/>
        <w:gridCol w:w="1550"/>
        <w:gridCol w:w="1701"/>
        <w:gridCol w:w="1701"/>
      </w:tblGrid>
      <w:tr w:rsidR="006D09DD" w14:paraId="3FE7A5D9" w14:textId="77777777" w:rsidTr="005859A0">
        <w:trPr>
          <w:ins w:id="218" w:author="Author" w:date="2024-04-18T11:39:00Z"/>
        </w:trPr>
        <w:tc>
          <w:tcPr>
            <w:tcW w:w="32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099DF9" w14:textId="77777777" w:rsidR="006D09DD" w:rsidRPr="005859A0" w:rsidRDefault="006D09DD" w:rsidP="005859A0">
            <w:pPr>
              <w:rPr>
                <w:ins w:id="219" w:author="Author" w:date="2024-04-18T11:39:00Z"/>
                <w:rFonts w:ascii="Arial" w:hAnsi="Arial" w:cs="Arial"/>
                <w:b/>
                <w:bCs/>
                <w:sz w:val="22"/>
                <w:szCs w:val="22"/>
                <w:lang w:eastAsia="ja-JP"/>
              </w:rPr>
            </w:pPr>
            <w:ins w:id="220" w:author="Author" w:date="2024-04-18T11:39:00Z">
              <w:r w:rsidRPr="005859A0">
                <w:rPr>
                  <w:rFonts w:ascii="Arial" w:hAnsi="Arial" w:cs="Arial"/>
                  <w:b/>
                  <w:bCs/>
                  <w:sz w:val="22"/>
                  <w:szCs w:val="22"/>
                  <w:lang w:eastAsia="ja-JP"/>
                </w:rPr>
                <w:lastRenderedPageBreak/>
                <w:t>Limit for forecast publications</w:t>
              </w:r>
            </w:ins>
          </w:p>
        </w:tc>
        <w:tc>
          <w:tcPr>
            <w:tcW w:w="16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FE177F" w14:textId="77777777" w:rsidR="006D09DD" w:rsidRPr="005859A0" w:rsidRDefault="006D09DD" w:rsidP="005859A0">
            <w:pPr>
              <w:rPr>
                <w:ins w:id="221" w:author="Author" w:date="2024-04-18T11:39:00Z"/>
                <w:rFonts w:ascii="Arial" w:hAnsi="Arial" w:cs="Arial"/>
                <w:b/>
                <w:bCs/>
                <w:sz w:val="22"/>
                <w:szCs w:val="22"/>
                <w:lang w:eastAsia="ja-JP"/>
              </w:rPr>
            </w:pPr>
            <w:ins w:id="222" w:author="Author" w:date="2024-04-18T11:39:00Z">
              <w:r w:rsidRPr="005859A0">
                <w:rPr>
                  <w:rFonts w:ascii="Arial" w:hAnsi="Arial" w:cs="Arial"/>
                  <w:b/>
                  <w:bCs/>
                  <w:sz w:val="22"/>
                  <w:szCs w:val="22"/>
                  <w:lang w:eastAsia="ja-JP"/>
                </w:rPr>
                <w:t>Cap / Collar range per zone</w:t>
              </w:r>
            </w:ins>
          </w:p>
        </w:tc>
        <w:tc>
          <w:tcPr>
            <w:tcW w:w="15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D84C42" w14:textId="77777777" w:rsidR="006D09DD" w:rsidRPr="005859A0" w:rsidRDefault="006D09DD" w:rsidP="005859A0">
            <w:pPr>
              <w:rPr>
                <w:ins w:id="223" w:author="Author" w:date="2024-04-18T11:39:00Z"/>
                <w:rFonts w:ascii="Arial" w:hAnsi="Arial" w:cs="Arial"/>
                <w:b/>
                <w:bCs/>
                <w:sz w:val="22"/>
                <w:szCs w:val="22"/>
                <w:lang w:eastAsia="ja-JP"/>
              </w:rPr>
            </w:pPr>
            <w:ins w:id="224" w:author="Author" w:date="2024-04-18T11:39:00Z">
              <w:r w:rsidRPr="005859A0">
                <w:rPr>
                  <w:rFonts w:ascii="Arial" w:hAnsi="Arial" w:cs="Arial"/>
                  <w:b/>
                  <w:bCs/>
                  <w:sz w:val="22"/>
                  <w:szCs w:val="22"/>
                  <w:lang w:eastAsia="ja-JP"/>
                </w:rPr>
                <w:t>Cap/Collar Peak</w:t>
              </w:r>
            </w:ins>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F27A1D" w14:textId="77777777" w:rsidR="006D09DD" w:rsidRPr="005859A0" w:rsidRDefault="006D09DD" w:rsidP="005859A0">
            <w:pPr>
              <w:rPr>
                <w:ins w:id="225" w:author="Author" w:date="2024-04-18T11:39:00Z"/>
                <w:rFonts w:ascii="Arial" w:hAnsi="Arial" w:cs="Arial"/>
                <w:b/>
                <w:bCs/>
                <w:sz w:val="22"/>
                <w:szCs w:val="22"/>
                <w:lang w:eastAsia="ja-JP"/>
              </w:rPr>
            </w:pPr>
            <w:ins w:id="226" w:author="Author" w:date="2024-04-18T11:39:00Z">
              <w:r w:rsidRPr="005859A0">
                <w:rPr>
                  <w:rFonts w:ascii="Arial" w:hAnsi="Arial" w:cs="Arial"/>
                  <w:b/>
                  <w:bCs/>
                  <w:sz w:val="22"/>
                  <w:szCs w:val="22"/>
                  <w:lang w:eastAsia="ja-JP"/>
                </w:rPr>
                <w:t>Cap/Collar YRS</w:t>
              </w:r>
            </w:ins>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4360DB" w14:textId="77777777" w:rsidR="006D09DD" w:rsidRPr="005859A0" w:rsidRDefault="006D09DD" w:rsidP="005859A0">
            <w:pPr>
              <w:rPr>
                <w:ins w:id="227" w:author="Author" w:date="2024-04-18T11:39:00Z"/>
                <w:rFonts w:ascii="Arial" w:hAnsi="Arial" w:cs="Arial"/>
                <w:b/>
                <w:bCs/>
                <w:sz w:val="22"/>
                <w:szCs w:val="22"/>
                <w:lang w:eastAsia="ja-JP"/>
              </w:rPr>
            </w:pPr>
            <w:ins w:id="228" w:author="Author" w:date="2024-04-18T11:39:00Z">
              <w:r w:rsidRPr="005859A0">
                <w:rPr>
                  <w:rFonts w:ascii="Arial" w:hAnsi="Arial" w:cs="Arial"/>
                  <w:b/>
                  <w:bCs/>
                  <w:sz w:val="22"/>
                  <w:szCs w:val="22"/>
                  <w:lang w:eastAsia="ja-JP"/>
                </w:rPr>
                <w:t>Cap/Collar YRNS</w:t>
              </w:r>
            </w:ins>
          </w:p>
        </w:tc>
      </w:tr>
      <w:tr w:rsidR="006D09DD" w14:paraId="79BFF406" w14:textId="77777777" w:rsidTr="005859A0">
        <w:trPr>
          <w:ins w:id="229" w:author="Author" w:date="2024-04-18T11:39:00Z"/>
        </w:trPr>
        <w:tc>
          <w:tcPr>
            <w:tcW w:w="32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D24C13" w14:textId="77777777" w:rsidR="006D09DD" w:rsidRPr="005859A0" w:rsidRDefault="006D09DD" w:rsidP="005859A0">
            <w:pPr>
              <w:rPr>
                <w:ins w:id="230" w:author="Author" w:date="2024-04-18T11:39:00Z"/>
                <w:rFonts w:ascii="Arial" w:hAnsi="Arial" w:cs="Arial"/>
                <w:sz w:val="22"/>
                <w:szCs w:val="22"/>
                <w:lang w:eastAsia="ja-JP"/>
              </w:rPr>
            </w:pPr>
            <w:ins w:id="231" w:author="Author" w:date="2024-04-18T11:39:00Z">
              <w:r w:rsidRPr="005859A0">
                <w:rPr>
                  <w:rFonts w:ascii="Arial" w:hAnsi="Arial" w:cs="Arial"/>
                  <w:sz w:val="22"/>
                  <w:szCs w:val="22"/>
                  <w:lang w:eastAsia="ja-JP"/>
                </w:rPr>
                <w:t>Target year 1 and 2</w:t>
              </w:r>
            </w:ins>
          </w:p>
        </w:tc>
        <w:tc>
          <w:tcPr>
            <w:tcW w:w="1600" w:type="dxa"/>
            <w:tcBorders>
              <w:top w:val="nil"/>
              <w:left w:val="nil"/>
              <w:bottom w:val="single" w:sz="8" w:space="0" w:color="auto"/>
              <w:right w:val="single" w:sz="8" w:space="0" w:color="auto"/>
            </w:tcBorders>
            <w:tcMar>
              <w:top w:w="0" w:type="dxa"/>
              <w:left w:w="108" w:type="dxa"/>
              <w:bottom w:w="0" w:type="dxa"/>
              <w:right w:w="108" w:type="dxa"/>
            </w:tcMar>
            <w:hideMark/>
          </w:tcPr>
          <w:p w14:paraId="02BD515E" w14:textId="77777777" w:rsidR="006D09DD" w:rsidRPr="005859A0" w:rsidRDefault="006D09DD" w:rsidP="005859A0">
            <w:pPr>
              <w:rPr>
                <w:ins w:id="232" w:author="Author" w:date="2024-04-18T11:39:00Z"/>
                <w:rFonts w:ascii="Arial" w:hAnsi="Arial" w:cs="Arial"/>
                <w:sz w:val="22"/>
                <w:szCs w:val="22"/>
                <w:lang w:eastAsia="ja-JP"/>
              </w:rPr>
            </w:pPr>
            <w:ins w:id="233" w:author="Author" w:date="2024-04-18T11:39:00Z">
              <w:r w:rsidRPr="005859A0">
                <w:rPr>
                  <w:rFonts w:ascii="Arial" w:hAnsi="Arial" w:cs="Arial"/>
                  <w:sz w:val="22"/>
                  <w:szCs w:val="22"/>
                  <w:lang w:eastAsia="ja-JP"/>
                </w:rPr>
                <w:t>+/-£0.25/kW</w:t>
              </w:r>
            </w:ins>
          </w:p>
        </w:tc>
        <w:tc>
          <w:tcPr>
            <w:tcW w:w="1550" w:type="dxa"/>
            <w:tcBorders>
              <w:top w:val="nil"/>
              <w:left w:val="nil"/>
              <w:bottom w:val="single" w:sz="8" w:space="0" w:color="auto"/>
              <w:right w:val="single" w:sz="8" w:space="0" w:color="auto"/>
            </w:tcBorders>
            <w:tcMar>
              <w:top w:w="0" w:type="dxa"/>
              <w:left w:w="108" w:type="dxa"/>
              <w:bottom w:w="0" w:type="dxa"/>
              <w:right w:w="108" w:type="dxa"/>
            </w:tcMar>
            <w:hideMark/>
          </w:tcPr>
          <w:p w14:paraId="33E73C2C" w14:textId="77777777" w:rsidR="006D09DD" w:rsidRPr="005859A0" w:rsidRDefault="006D09DD" w:rsidP="005859A0">
            <w:pPr>
              <w:rPr>
                <w:ins w:id="234" w:author="Author" w:date="2024-04-18T11:39:00Z"/>
                <w:rFonts w:ascii="Arial" w:hAnsi="Arial" w:cs="Arial"/>
                <w:sz w:val="22"/>
                <w:szCs w:val="22"/>
                <w:lang w:eastAsia="ja-JP"/>
              </w:rPr>
            </w:pPr>
            <w:ins w:id="235" w:author="Author" w:date="2024-04-18T11:39:00Z">
              <w:r w:rsidRPr="005859A0">
                <w:rPr>
                  <w:rFonts w:ascii="Arial" w:hAnsi="Arial" w:cs="Arial"/>
                  <w:sz w:val="22"/>
                  <w:szCs w:val="22"/>
                  <w:lang w:eastAsia="ja-JP"/>
                </w:rPr>
                <w:t>+/-£0.06/kW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8FC203B" w14:textId="77777777" w:rsidR="006D09DD" w:rsidRPr="005859A0" w:rsidRDefault="006D09DD" w:rsidP="005859A0">
            <w:pPr>
              <w:rPr>
                <w:ins w:id="236" w:author="Author" w:date="2024-04-18T11:39:00Z"/>
                <w:rFonts w:ascii="Arial" w:hAnsi="Arial" w:cs="Arial"/>
                <w:sz w:val="22"/>
                <w:szCs w:val="22"/>
                <w:lang w:eastAsia="ja-JP"/>
              </w:rPr>
            </w:pPr>
            <w:ins w:id="237" w:author="Author" w:date="2024-04-18T11:39:00Z">
              <w:r w:rsidRPr="005859A0">
                <w:rPr>
                  <w:rFonts w:ascii="Arial" w:hAnsi="Arial" w:cs="Arial"/>
                  <w:sz w:val="22"/>
                  <w:szCs w:val="22"/>
                  <w:lang w:eastAsia="ja-JP"/>
                </w:rPr>
                <w:t>+/-£0.115/kW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0B6D436A" w14:textId="77777777" w:rsidR="006D09DD" w:rsidRPr="005859A0" w:rsidRDefault="006D09DD" w:rsidP="005859A0">
            <w:pPr>
              <w:rPr>
                <w:ins w:id="238" w:author="Author" w:date="2024-04-18T11:39:00Z"/>
                <w:rFonts w:ascii="Arial" w:hAnsi="Arial" w:cs="Arial"/>
                <w:sz w:val="22"/>
                <w:szCs w:val="22"/>
                <w:lang w:eastAsia="ja-JP"/>
              </w:rPr>
            </w:pPr>
            <w:ins w:id="239" w:author="Author" w:date="2024-04-18T11:39:00Z">
              <w:r w:rsidRPr="005859A0">
                <w:rPr>
                  <w:rFonts w:ascii="Arial" w:hAnsi="Arial" w:cs="Arial"/>
                  <w:sz w:val="22"/>
                  <w:szCs w:val="22"/>
                  <w:lang w:eastAsia="ja-JP"/>
                </w:rPr>
                <w:t>+/-£0.075/kW</w:t>
              </w:r>
            </w:ins>
          </w:p>
        </w:tc>
      </w:tr>
      <w:tr w:rsidR="006D09DD" w14:paraId="20A89274" w14:textId="77777777" w:rsidTr="005859A0">
        <w:trPr>
          <w:ins w:id="240" w:author="Author" w:date="2024-04-18T11:39:00Z"/>
        </w:trPr>
        <w:tc>
          <w:tcPr>
            <w:tcW w:w="32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018510" w14:textId="77777777" w:rsidR="006D09DD" w:rsidRPr="005859A0" w:rsidRDefault="006D09DD" w:rsidP="005859A0">
            <w:pPr>
              <w:rPr>
                <w:ins w:id="241" w:author="Author" w:date="2024-04-18T11:39:00Z"/>
                <w:rFonts w:ascii="Arial" w:hAnsi="Arial" w:cs="Arial"/>
                <w:sz w:val="22"/>
                <w:szCs w:val="22"/>
                <w:lang w:eastAsia="ja-JP"/>
              </w:rPr>
            </w:pPr>
            <w:ins w:id="242" w:author="Author" w:date="2024-04-18T11:39:00Z">
              <w:r w:rsidRPr="005859A0">
                <w:rPr>
                  <w:rFonts w:ascii="Arial" w:hAnsi="Arial" w:cs="Arial"/>
                  <w:sz w:val="22"/>
                  <w:szCs w:val="22"/>
                  <w:lang w:eastAsia="ja-JP"/>
                </w:rPr>
                <w:t>Target year 3 and 4</w:t>
              </w:r>
            </w:ins>
          </w:p>
        </w:tc>
        <w:tc>
          <w:tcPr>
            <w:tcW w:w="1600" w:type="dxa"/>
            <w:tcBorders>
              <w:top w:val="nil"/>
              <w:left w:val="nil"/>
              <w:bottom w:val="single" w:sz="8" w:space="0" w:color="auto"/>
              <w:right w:val="single" w:sz="8" w:space="0" w:color="auto"/>
            </w:tcBorders>
            <w:tcMar>
              <w:top w:w="0" w:type="dxa"/>
              <w:left w:w="108" w:type="dxa"/>
              <w:bottom w:w="0" w:type="dxa"/>
              <w:right w:w="108" w:type="dxa"/>
            </w:tcMar>
            <w:hideMark/>
          </w:tcPr>
          <w:p w14:paraId="595A8C74" w14:textId="77777777" w:rsidR="006D09DD" w:rsidRPr="005859A0" w:rsidRDefault="006D09DD" w:rsidP="005859A0">
            <w:pPr>
              <w:rPr>
                <w:ins w:id="243" w:author="Author" w:date="2024-04-18T11:39:00Z"/>
                <w:rFonts w:ascii="Arial" w:hAnsi="Arial" w:cs="Arial"/>
                <w:sz w:val="22"/>
                <w:szCs w:val="22"/>
                <w:lang w:eastAsia="ja-JP"/>
              </w:rPr>
            </w:pPr>
            <w:ins w:id="244" w:author="Author" w:date="2024-04-18T11:39:00Z">
              <w:r w:rsidRPr="005859A0">
                <w:rPr>
                  <w:rFonts w:ascii="Arial" w:hAnsi="Arial" w:cs="Arial"/>
                  <w:sz w:val="22"/>
                  <w:szCs w:val="22"/>
                  <w:lang w:eastAsia="ja-JP"/>
                </w:rPr>
                <w:t>+/-£0.25/kW</w:t>
              </w:r>
            </w:ins>
          </w:p>
        </w:tc>
        <w:tc>
          <w:tcPr>
            <w:tcW w:w="1550" w:type="dxa"/>
            <w:tcBorders>
              <w:top w:val="nil"/>
              <w:left w:val="nil"/>
              <w:bottom w:val="single" w:sz="8" w:space="0" w:color="auto"/>
              <w:right w:val="single" w:sz="8" w:space="0" w:color="auto"/>
            </w:tcBorders>
            <w:tcMar>
              <w:top w:w="0" w:type="dxa"/>
              <w:left w:w="108" w:type="dxa"/>
              <w:bottom w:w="0" w:type="dxa"/>
              <w:right w:w="108" w:type="dxa"/>
            </w:tcMar>
            <w:hideMark/>
          </w:tcPr>
          <w:p w14:paraId="01CB2F96" w14:textId="77777777" w:rsidR="006D09DD" w:rsidRPr="005859A0" w:rsidRDefault="006D09DD" w:rsidP="005859A0">
            <w:pPr>
              <w:rPr>
                <w:ins w:id="245" w:author="Author" w:date="2024-04-18T11:39:00Z"/>
                <w:rFonts w:ascii="Arial" w:hAnsi="Arial" w:cs="Arial"/>
                <w:sz w:val="22"/>
                <w:szCs w:val="22"/>
                <w:lang w:eastAsia="ja-JP"/>
              </w:rPr>
            </w:pPr>
            <w:ins w:id="246" w:author="Author" w:date="2024-04-18T11:39:00Z">
              <w:r w:rsidRPr="005859A0">
                <w:rPr>
                  <w:rFonts w:ascii="Arial" w:hAnsi="Arial" w:cs="Arial"/>
                  <w:sz w:val="22"/>
                  <w:szCs w:val="22"/>
                  <w:lang w:eastAsia="ja-JP"/>
                </w:rPr>
                <w:t>+/-£0.06/kW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6AED411E" w14:textId="77777777" w:rsidR="006D09DD" w:rsidRPr="005859A0" w:rsidRDefault="006D09DD" w:rsidP="005859A0">
            <w:pPr>
              <w:rPr>
                <w:ins w:id="247" w:author="Author" w:date="2024-04-18T11:39:00Z"/>
                <w:rFonts w:ascii="Arial" w:hAnsi="Arial" w:cs="Arial"/>
                <w:sz w:val="22"/>
                <w:szCs w:val="22"/>
                <w:lang w:eastAsia="ja-JP"/>
              </w:rPr>
            </w:pPr>
            <w:ins w:id="248" w:author="Author" w:date="2024-04-18T11:39:00Z">
              <w:r w:rsidRPr="005859A0">
                <w:rPr>
                  <w:rFonts w:ascii="Arial" w:hAnsi="Arial" w:cs="Arial"/>
                  <w:sz w:val="22"/>
                  <w:szCs w:val="22"/>
                  <w:lang w:eastAsia="ja-JP"/>
                </w:rPr>
                <w:t>+/-£0.115/kW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2AE7FB83" w14:textId="77777777" w:rsidR="006D09DD" w:rsidRPr="005859A0" w:rsidRDefault="006D09DD" w:rsidP="005859A0">
            <w:pPr>
              <w:rPr>
                <w:ins w:id="249" w:author="Author" w:date="2024-04-18T11:39:00Z"/>
                <w:rFonts w:ascii="Arial" w:hAnsi="Arial" w:cs="Arial"/>
                <w:sz w:val="22"/>
                <w:szCs w:val="22"/>
                <w:lang w:eastAsia="ja-JP"/>
              </w:rPr>
            </w:pPr>
            <w:ins w:id="250" w:author="Author" w:date="2024-04-18T11:39:00Z">
              <w:r w:rsidRPr="005859A0">
                <w:rPr>
                  <w:rFonts w:ascii="Arial" w:hAnsi="Arial" w:cs="Arial"/>
                  <w:sz w:val="22"/>
                  <w:szCs w:val="22"/>
                  <w:lang w:eastAsia="ja-JP"/>
                </w:rPr>
                <w:t>+/-£0.075/kW</w:t>
              </w:r>
            </w:ins>
          </w:p>
        </w:tc>
      </w:tr>
      <w:tr w:rsidR="006D09DD" w14:paraId="318D95A8" w14:textId="77777777" w:rsidTr="005859A0">
        <w:trPr>
          <w:ins w:id="251" w:author="Author" w:date="2024-04-18T11:39:00Z"/>
        </w:trPr>
        <w:tc>
          <w:tcPr>
            <w:tcW w:w="32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073903" w14:textId="77777777" w:rsidR="006D09DD" w:rsidRPr="005859A0" w:rsidRDefault="006D09DD" w:rsidP="005859A0">
            <w:pPr>
              <w:rPr>
                <w:ins w:id="252" w:author="Author" w:date="2024-04-18T11:39:00Z"/>
                <w:rFonts w:ascii="Arial" w:hAnsi="Arial" w:cs="Arial"/>
                <w:sz w:val="22"/>
                <w:szCs w:val="22"/>
                <w:lang w:eastAsia="ja-JP"/>
              </w:rPr>
            </w:pPr>
            <w:ins w:id="253" w:author="Author" w:date="2024-04-18T11:39:00Z">
              <w:r w:rsidRPr="005859A0">
                <w:rPr>
                  <w:rFonts w:ascii="Arial" w:hAnsi="Arial" w:cs="Arial"/>
                  <w:sz w:val="22"/>
                  <w:szCs w:val="22"/>
                  <w:lang w:eastAsia="ja-JP"/>
                </w:rPr>
                <w:t>Target year 5 and 6</w:t>
              </w:r>
            </w:ins>
          </w:p>
        </w:tc>
        <w:tc>
          <w:tcPr>
            <w:tcW w:w="1600" w:type="dxa"/>
            <w:tcBorders>
              <w:top w:val="nil"/>
              <w:left w:val="nil"/>
              <w:bottom w:val="single" w:sz="8" w:space="0" w:color="auto"/>
              <w:right w:val="single" w:sz="8" w:space="0" w:color="auto"/>
            </w:tcBorders>
            <w:tcMar>
              <w:top w:w="0" w:type="dxa"/>
              <w:left w:w="108" w:type="dxa"/>
              <w:bottom w:w="0" w:type="dxa"/>
              <w:right w:w="108" w:type="dxa"/>
            </w:tcMar>
            <w:hideMark/>
          </w:tcPr>
          <w:p w14:paraId="7623363A" w14:textId="77777777" w:rsidR="006D09DD" w:rsidRPr="005859A0" w:rsidRDefault="006D09DD" w:rsidP="005859A0">
            <w:pPr>
              <w:rPr>
                <w:ins w:id="254" w:author="Author" w:date="2024-04-18T11:39:00Z"/>
                <w:rFonts w:ascii="Arial" w:hAnsi="Arial" w:cs="Arial"/>
                <w:sz w:val="22"/>
                <w:szCs w:val="22"/>
                <w:lang w:eastAsia="ja-JP"/>
              </w:rPr>
            </w:pPr>
            <w:ins w:id="255" w:author="Author" w:date="2024-04-18T11:39:00Z">
              <w:r w:rsidRPr="005859A0">
                <w:rPr>
                  <w:rFonts w:ascii="Arial" w:hAnsi="Arial" w:cs="Arial"/>
                  <w:sz w:val="22"/>
                  <w:szCs w:val="22"/>
                  <w:lang w:eastAsia="ja-JP"/>
                </w:rPr>
                <w:t>+/-£0.75/kW</w:t>
              </w:r>
            </w:ins>
          </w:p>
        </w:tc>
        <w:tc>
          <w:tcPr>
            <w:tcW w:w="1550" w:type="dxa"/>
            <w:tcBorders>
              <w:top w:val="nil"/>
              <w:left w:val="nil"/>
              <w:bottom w:val="single" w:sz="8" w:space="0" w:color="auto"/>
              <w:right w:val="single" w:sz="8" w:space="0" w:color="auto"/>
            </w:tcBorders>
            <w:tcMar>
              <w:top w:w="0" w:type="dxa"/>
              <w:left w:w="108" w:type="dxa"/>
              <w:bottom w:w="0" w:type="dxa"/>
              <w:right w:w="108" w:type="dxa"/>
            </w:tcMar>
            <w:hideMark/>
          </w:tcPr>
          <w:p w14:paraId="3FE43EF0" w14:textId="77777777" w:rsidR="006D09DD" w:rsidRPr="005859A0" w:rsidRDefault="006D09DD" w:rsidP="005859A0">
            <w:pPr>
              <w:rPr>
                <w:ins w:id="256" w:author="Author" w:date="2024-04-18T11:39:00Z"/>
                <w:rFonts w:ascii="Arial" w:hAnsi="Arial" w:cs="Arial"/>
                <w:sz w:val="22"/>
                <w:szCs w:val="22"/>
                <w:lang w:eastAsia="ja-JP"/>
              </w:rPr>
            </w:pPr>
            <w:ins w:id="257" w:author="Author" w:date="2024-04-18T11:39:00Z">
              <w:r w:rsidRPr="005859A0">
                <w:rPr>
                  <w:rFonts w:ascii="Arial" w:hAnsi="Arial" w:cs="Arial"/>
                  <w:sz w:val="22"/>
                  <w:szCs w:val="22"/>
                  <w:lang w:eastAsia="ja-JP"/>
                </w:rPr>
                <w:t>+/-£0.18/kW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324F5E5F" w14:textId="77777777" w:rsidR="006D09DD" w:rsidRPr="005859A0" w:rsidRDefault="006D09DD" w:rsidP="005859A0">
            <w:pPr>
              <w:rPr>
                <w:ins w:id="258" w:author="Author" w:date="2024-04-18T11:39:00Z"/>
                <w:rFonts w:ascii="Arial" w:hAnsi="Arial" w:cs="Arial"/>
                <w:sz w:val="22"/>
                <w:szCs w:val="22"/>
                <w:lang w:eastAsia="ja-JP"/>
              </w:rPr>
            </w:pPr>
            <w:ins w:id="259" w:author="Author" w:date="2024-04-18T11:39:00Z">
              <w:r w:rsidRPr="005859A0">
                <w:rPr>
                  <w:rFonts w:ascii="Arial" w:hAnsi="Arial" w:cs="Arial"/>
                  <w:sz w:val="22"/>
                  <w:szCs w:val="22"/>
                  <w:lang w:eastAsia="ja-JP"/>
                </w:rPr>
                <w:t>+/-£0.345/kW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29E42C8B" w14:textId="77777777" w:rsidR="006D09DD" w:rsidRPr="005859A0" w:rsidRDefault="006D09DD" w:rsidP="005859A0">
            <w:pPr>
              <w:rPr>
                <w:ins w:id="260" w:author="Author" w:date="2024-04-18T11:39:00Z"/>
                <w:rFonts w:ascii="Arial" w:hAnsi="Arial" w:cs="Arial"/>
                <w:sz w:val="22"/>
                <w:szCs w:val="22"/>
                <w:lang w:eastAsia="ja-JP"/>
              </w:rPr>
            </w:pPr>
            <w:ins w:id="261" w:author="Author" w:date="2024-04-18T11:39:00Z">
              <w:r w:rsidRPr="005859A0">
                <w:rPr>
                  <w:rFonts w:ascii="Arial" w:hAnsi="Arial" w:cs="Arial"/>
                  <w:sz w:val="22"/>
                  <w:szCs w:val="22"/>
                  <w:lang w:eastAsia="ja-JP"/>
                </w:rPr>
                <w:t>+/-£0.225/kW</w:t>
              </w:r>
            </w:ins>
          </w:p>
        </w:tc>
      </w:tr>
      <w:tr w:rsidR="006D09DD" w14:paraId="715D6029" w14:textId="77777777" w:rsidTr="005859A0">
        <w:trPr>
          <w:ins w:id="262" w:author="Author" w:date="2024-04-18T11:39:00Z"/>
        </w:trPr>
        <w:tc>
          <w:tcPr>
            <w:tcW w:w="32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B31A9C" w14:textId="77777777" w:rsidR="006D09DD" w:rsidRPr="005859A0" w:rsidRDefault="006D09DD" w:rsidP="005859A0">
            <w:pPr>
              <w:rPr>
                <w:ins w:id="263" w:author="Author" w:date="2024-04-18T11:39:00Z"/>
                <w:rFonts w:ascii="Arial" w:hAnsi="Arial" w:cs="Arial"/>
                <w:sz w:val="22"/>
                <w:szCs w:val="22"/>
                <w:lang w:eastAsia="ja-JP"/>
              </w:rPr>
            </w:pPr>
            <w:ins w:id="264" w:author="Author" w:date="2024-04-18T11:39:00Z">
              <w:r w:rsidRPr="005859A0">
                <w:rPr>
                  <w:rFonts w:ascii="Arial" w:hAnsi="Arial" w:cs="Arial"/>
                  <w:sz w:val="22"/>
                  <w:szCs w:val="22"/>
                  <w:lang w:eastAsia="ja-JP"/>
                </w:rPr>
                <w:t>Target year 7 and 8</w:t>
              </w:r>
            </w:ins>
          </w:p>
        </w:tc>
        <w:tc>
          <w:tcPr>
            <w:tcW w:w="1600" w:type="dxa"/>
            <w:tcBorders>
              <w:top w:val="nil"/>
              <w:left w:val="nil"/>
              <w:bottom w:val="single" w:sz="8" w:space="0" w:color="auto"/>
              <w:right w:val="single" w:sz="8" w:space="0" w:color="auto"/>
            </w:tcBorders>
            <w:tcMar>
              <w:top w:w="0" w:type="dxa"/>
              <w:left w:w="108" w:type="dxa"/>
              <w:bottom w:w="0" w:type="dxa"/>
              <w:right w:w="108" w:type="dxa"/>
            </w:tcMar>
            <w:hideMark/>
          </w:tcPr>
          <w:p w14:paraId="35109E93" w14:textId="77777777" w:rsidR="006D09DD" w:rsidRPr="005859A0" w:rsidRDefault="006D09DD" w:rsidP="005859A0">
            <w:pPr>
              <w:rPr>
                <w:ins w:id="265" w:author="Author" w:date="2024-04-18T11:39:00Z"/>
                <w:rFonts w:ascii="Arial" w:hAnsi="Arial" w:cs="Arial"/>
                <w:sz w:val="22"/>
                <w:szCs w:val="22"/>
                <w:lang w:eastAsia="ja-JP"/>
              </w:rPr>
            </w:pPr>
            <w:ins w:id="266" w:author="Author" w:date="2024-04-18T11:39:00Z">
              <w:r w:rsidRPr="005859A0">
                <w:rPr>
                  <w:rFonts w:ascii="Arial" w:hAnsi="Arial" w:cs="Arial"/>
                  <w:sz w:val="22"/>
                  <w:szCs w:val="22"/>
                  <w:lang w:eastAsia="ja-JP"/>
                </w:rPr>
                <w:t>+/-£1.25/kW</w:t>
              </w:r>
            </w:ins>
          </w:p>
        </w:tc>
        <w:tc>
          <w:tcPr>
            <w:tcW w:w="1550" w:type="dxa"/>
            <w:tcBorders>
              <w:top w:val="nil"/>
              <w:left w:val="nil"/>
              <w:bottom w:val="single" w:sz="8" w:space="0" w:color="auto"/>
              <w:right w:val="single" w:sz="8" w:space="0" w:color="auto"/>
            </w:tcBorders>
            <w:tcMar>
              <w:top w:w="0" w:type="dxa"/>
              <w:left w:w="108" w:type="dxa"/>
              <w:bottom w:w="0" w:type="dxa"/>
              <w:right w:w="108" w:type="dxa"/>
            </w:tcMar>
            <w:hideMark/>
          </w:tcPr>
          <w:p w14:paraId="59A04751" w14:textId="77777777" w:rsidR="006D09DD" w:rsidRPr="005859A0" w:rsidRDefault="006D09DD" w:rsidP="005859A0">
            <w:pPr>
              <w:rPr>
                <w:ins w:id="267" w:author="Author" w:date="2024-04-18T11:39:00Z"/>
                <w:rFonts w:ascii="Arial" w:hAnsi="Arial" w:cs="Arial"/>
                <w:sz w:val="22"/>
                <w:szCs w:val="22"/>
                <w:lang w:eastAsia="ja-JP"/>
              </w:rPr>
            </w:pPr>
            <w:ins w:id="268" w:author="Author" w:date="2024-04-18T11:39:00Z">
              <w:r w:rsidRPr="005859A0">
                <w:rPr>
                  <w:rFonts w:ascii="Arial" w:hAnsi="Arial" w:cs="Arial"/>
                  <w:sz w:val="22"/>
                  <w:szCs w:val="22"/>
                  <w:lang w:eastAsia="ja-JP"/>
                </w:rPr>
                <w:t>+/-£0.3/kW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74DCC710" w14:textId="77777777" w:rsidR="006D09DD" w:rsidRPr="005859A0" w:rsidRDefault="006D09DD" w:rsidP="005859A0">
            <w:pPr>
              <w:rPr>
                <w:ins w:id="269" w:author="Author" w:date="2024-04-18T11:39:00Z"/>
                <w:rFonts w:ascii="Arial" w:hAnsi="Arial" w:cs="Arial"/>
                <w:sz w:val="22"/>
                <w:szCs w:val="22"/>
                <w:lang w:eastAsia="ja-JP"/>
              </w:rPr>
            </w:pPr>
            <w:ins w:id="270" w:author="Author" w:date="2024-04-18T11:39:00Z">
              <w:r w:rsidRPr="005859A0">
                <w:rPr>
                  <w:rFonts w:ascii="Arial" w:hAnsi="Arial" w:cs="Arial"/>
                  <w:sz w:val="22"/>
                  <w:szCs w:val="22"/>
                  <w:lang w:eastAsia="ja-JP"/>
                </w:rPr>
                <w:t>+/-£0.575/kW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4CDAC71" w14:textId="77777777" w:rsidR="006D09DD" w:rsidRPr="005859A0" w:rsidRDefault="006D09DD" w:rsidP="005859A0">
            <w:pPr>
              <w:rPr>
                <w:ins w:id="271" w:author="Author" w:date="2024-04-18T11:39:00Z"/>
                <w:rFonts w:ascii="Arial" w:hAnsi="Arial" w:cs="Arial"/>
                <w:sz w:val="22"/>
                <w:szCs w:val="22"/>
                <w:lang w:eastAsia="ja-JP"/>
              </w:rPr>
            </w:pPr>
            <w:ins w:id="272" w:author="Author" w:date="2024-04-18T11:39:00Z">
              <w:r w:rsidRPr="005859A0">
                <w:rPr>
                  <w:rFonts w:ascii="Arial" w:hAnsi="Arial" w:cs="Arial"/>
                  <w:sz w:val="22"/>
                  <w:szCs w:val="22"/>
                  <w:lang w:eastAsia="ja-JP"/>
                </w:rPr>
                <w:t>+/-£0.375/kW</w:t>
              </w:r>
            </w:ins>
          </w:p>
        </w:tc>
      </w:tr>
      <w:tr w:rsidR="006D09DD" w14:paraId="0F1EE97A" w14:textId="77777777" w:rsidTr="005859A0">
        <w:trPr>
          <w:ins w:id="273" w:author="Author" w:date="2024-04-18T11:39:00Z"/>
        </w:trPr>
        <w:tc>
          <w:tcPr>
            <w:tcW w:w="32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3F016D" w14:textId="77777777" w:rsidR="006D09DD" w:rsidRPr="005859A0" w:rsidRDefault="006D09DD" w:rsidP="005859A0">
            <w:pPr>
              <w:rPr>
                <w:ins w:id="274" w:author="Author" w:date="2024-04-18T11:39:00Z"/>
                <w:rFonts w:ascii="Arial" w:hAnsi="Arial" w:cs="Arial"/>
                <w:sz w:val="22"/>
                <w:szCs w:val="22"/>
                <w:lang w:eastAsia="ja-JP"/>
              </w:rPr>
            </w:pPr>
            <w:ins w:id="275" w:author="Author" w:date="2024-04-18T11:39:00Z">
              <w:r w:rsidRPr="005859A0">
                <w:rPr>
                  <w:rFonts w:ascii="Arial" w:hAnsi="Arial" w:cs="Arial"/>
                  <w:sz w:val="22"/>
                  <w:szCs w:val="22"/>
                  <w:lang w:eastAsia="ja-JP"/>
                </w:rPr>
                <w:t>Target year 9 and 10</w:t>
              </w:r>
            </w:ins>
          </w:p>
        </w:tc>
        <w:tc>
          <w:tcPr>
            <w:tcW w:w="1600" w:type="dxa"/>
            <w:tcBorders>
              <w:top w:val="nil"/>
              <w:left w:val="nil"/>
              <w:bottom w:val="single" w:sz="8" w:space="0" w:color="auto"/>
              <w:right w:val="single" w:sz="8" w:space="0" w:color="auto"/>
            </w:tcBorders>
            <w:tcMar>
              <w:top w:w="0" w:type="dxa"/>
              <w:left w:w="108" w:type="dxa"/>
              <w:bottom w:w="0" w:type="dxa"/>
              <w:right w:w="108" w:type="dxa"/>
            </w:tcMar>
            <w:hideMark/>
          </w:tcPr>
          <w:p w14:paraId="5A26883D" w14:textId="77777777" w:rsidR="006D09DD" w:rsidRPr="005859A0" w:rsidRDefault="006D09DD" w:rsidP="005859A0">
            <w:pPr>
              <w:rPr>
                <w:ins w:id="276" w:author="Author" w:date="2024-04-18T11:39:00Z"/>
                <w:rFonts w:ascii="Arial" w:hAnsi="Arial" w:cs="Arial"/>
                <w:sz w:val="22"/>
                <w:szCs w:val="22"/>
                <w:lang w:eastAsia="ja-JP"/>
              </w:rPr>
            </w:pPr>
            <w:ins w:id="277" w:author="Author" w:date="2024-04-18T11:39:00Z">
              <w:r w:rsidRPr="005859A0">
                <w:rPr>
                  <w:rFonts w:ascii="Arial" w:hAnsi="Arial" w:cs="Arial"/>
                  <w:sz w:val="22"/>
                  <w:szCs w:val="22"/>
                  <w:lang w:eastAsia="ja-JP"/>
                </w:rPr>
                <w:t>+/-£2.50/kW</w:t>
              </w:r>
            </w:ins>
          </w:p>
        </w:tc>
        <w:tc>
          <w:tcPr>
            <w:tcW w:w="1550" w:type="dxa"/>
            <w:tcBorders>
              <w:top w:val="nil"/>
              <w:left w:val="nil"/>
              <w:bottom w:val="single" w:sz="8" w:space="0" w:color="auto"/>
              <w:right w:val="single" w:sz="8" w:space="0" w:color="auto"/>
            </w:tcBorders>
            <w:tcMar>
              <w:top w:w="0" w:type="dxa"/>
              <w:left w:w="108" w:type="dxa"/>
              <w:bottom w:w="0" w:type="dxa"/>
              <w:right w:w="108" w:type="dxa"/>
            </w:tcMar>
            <w:hideMark/>
          </w:tcPr>
          <w:p w14:paraId="13457D9B" w14:textId="77777777" w:rsidR="006D09DD" w:rsidRPr="005859A0" w:rsidRDefault="006D09DD" w:rsidP="005859A0">
            <w:pPr>
              <w:rPr>
                <w:ins w:id="278" w:author="Author" w:date="2024-04-18T11:39:00Z"/>
                <w:rFonts w:ascii="Arial" w:hAnsi="Arial" w:cs="Arial"/>
                <w:sz w:val="22"/>
                <w:szCs w:val="22"/>
                <w:lang w:eastAsia="ja-JP"/>
              </w:rPr>
            </w:pPr>
            <w:ins w:id="279" w:author="Author" w:date="2024-04-18T11:39:00Z">
              <w:r w:rsidRPr="005859A0">
                <w:rPr>
                  <w:rFonts w:ascii="Arial" w:hAnsi="Arial" w:cs="Arial"/>
                  <w:sz w:val="22"/>
                  <w:szCs w:val="22"/>
                  <w:lang w:eastAsia="ja-JP"/>
                </w:rPr>
                <w:t>+/-£0.6/kW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6BF056EF" w14:textId="77777777" w:rsidR="006D09DD" w:rsidRPr="005859A0" w:rsidRDefault="006D09DD" w:rsidP="005859A0">
            <w:pPr>
              <w:rPr>
                <w:ins w:id="280" w:author="Author" w:date="2024-04-18T11:39:00Z"/>
                <w:rFonts w:ascii="Arial" w:hAnsi="Arial" w:cs="Arial"/>
                <w:sz w:val="22"/>
                <w:szCs w:val="22"/>
                <w:lang w:eastAsia="ja-JP"/>
              </w:rPr>
            </w:pPr>
            <w:ins w:id="281" w:author="Author" w:date="2024-04-18T11:39:00Z">
              <w:r w:rsidRPr="005859A0">
                <w:rPr>
                  <w:rFonts w:ascii="Arial" w:hAnsi="Arial" w:cs="Arial"/>
                  <w:sz w:val="22"/>
                  <w:szCs w:val="22"/>
                  <w:lang w:eastAsia="ja-JP"/>
                </w:rPr>
                <w:t>+/-£1.15/kW</w:t>
              </w:r>
            </w:ins>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7E43EE6E" w14:textId="77777777" w:rsidR="006D09DD" w:rsidRPr="005859A0" w:rsidRDefault="006D09DD" w:rsidP="005859A0">
            <w:pPr>
              <w:rPr>
                <w:ins w:id="282" w:author="Author" w:date="2024-04-18T11:39:00Z"/>
                <w:rFonts w:ascii="Arial" w:hAnsi="Arial" w:cs="Arial"/>
                <w:sz w:val="22"/>
                <w:szCs w:val="22"/>
                <w:lang w:eastAsia="ja-JP"/>
              </w:rPr>
            </w:pPr>
            <w:ins w:id="283" w:author="Author" w:date="2024-04-18T11:39:00Z">
              <w:r w:rsidRPr="005859A0">
                <w:rPr>
                  <w:rFonts w:ascii="Arial" w:hAnsi="Arial" w:cs="Arial"/>
                  <w:sz w:val="22"/>
                  <w:szCs w:val="22"/>
                  <w:lang w:eastAsia="ja-JP"/>
                </w:rPr>
                <w:t>+/-£0.75/kW</w:t>
              </w:r>
            </w:ins>
          </w:p>
        </w:tc>
      </w:tr>
    </w:tbl>
    <w:p w14:paraId="2FEF9602" w14:textId="77777777" w:rsidR="006D09DD" w:rsidRDefault="006D09DD" w:rsidP="006D09DD">
      <w:pPr>
        <w:pStyle w:val="Variableexplanation"/>
        <w:tabs>
          <w:tab w:val="clear" w:pos="1134"/>
          <w:tab w:val="clear" w:pos="1418"/>
          <w:tab w:val="clear" w:pos="1701"/>
        </w:tabs>
        <w:rPr>
          <w:ins w:id="284" w:author="Author" w:date="2024-04-18T11:39:00Z"/>
          <w:rFonts w:ascii="Arial" w:hAnsi="Arial"/>
          <w:sz w:val="22"/>
        </w:rPr>
      </w:pPr>
    </w:p>
    <w:p w14:paraId="155A9668" w14:textId="77777777" w:rsidR="006D09DD" w:rsidRDefault="006D09DD" w:rsidP="006D09DD">
      <w:pPr>
        <w:pStyle w:val="Variableexplanation"/>
        <w:tabs>
          <w:tab w:val="clear" w:pos="1134"/>
          <w:tab w:val="clear" w:pos="1418"/>
          <w:tab w:val="clear" w:pos="1701"/>
        </w:tabs>
        <w:rPr>
          <w:ins w:id="285" w:author="Author" w:date="2024-04-18T11:39:00Z"/>
          <w:rFonts w:ascii="Arial" w:hAnsi="Arial"/>
          <w:sz w:val="22"/>
        </w:rPr>
      </w:pPr>
      <w:ins w:id="286" w:author="Author" w:date="2024-04-18T11:39:00Z">
        <w:r>
          <w:rPr>
            <w:rFonts w:ascii="Arial" w:hAnsi="Arial"/>
            <w:sz w:val="22"/>
          </w:rPr>
          <w:t>No cap and collar will apply specifically in</w:t>
        </w:r>
        <w:r w:rsidRPr="008E318F">
          <w:rPr>
            <w:rFonts w:ascii="Arial" w:hAnsi="Arial"/>
            <w:sz w:val="22"/>
          </w:rPr>
          <w:t xml:space="preserve"> 2024/2025 and 2025/2026</w:t>
        </w:r>
        <w:r>
          <w:rPr>
            <w:rFonts w:ascii="Arial" w:hAnsi="Arial"/>
            <w:sz w:val="22"/>
          </w:rPr>
          <w:t>.</w:t>
        </w:r>
      </w:ins>
    </w:p>
    <w:p w14:paraId="4F48D8CA" w14:textId="77777777" w:rsidR="006D09DD" w:rsidRDefault="006D09DD" w:rsidP="006D09DD">
      <w:pPr>
        <w:pStyle w:val="Variableexplanation"/>
        <w:tabs>
          <w:tab w:val="clear" w:pos="1134"/>
          <w:tab w:val="clear" w:pos="1418"/>
          <w:tab w:val="clear" w:pos="1701"/>
        </w:tabs>
        <w:rPr>
          <w:ins w:id="287" w:author="Author" w:date="2024-04-18T11:39:00Z"/>
          <w:rFonts w:ascii="Arial" w:hAnsi="Arial"/>
          <w:sz w:val="22"/>
        </w:rPr>
      </w:pPr>
    </w:p>
    <w:p w14:paraId="61484109" w14:textId="61B81447" w:rsidR="00B1406A" w:rsidRDefault="00B1406A" w:rsidP="00B1406A">
      <w:pPr>
        <w:pStyle w:val="Variableexplanation"/>
        <w:tabs>
          <w:tab w:val="clear" w:pos="1134"/>
          <w:tab w:val="clear" w:pos="1418"/>
          <w:tab w:val="clear" w:pos="1701"/>
        </w:tabs>
        <w:rPr>
          <w:ins w:id="288" w:author="Author" w:date="2024-04-18T12:21:00Z"/>
          <w:rFonts w:ascii="Arial" w:hAnsi="Arial"/>
          <w:sz w:val="22"/>
        </w:rPr>
      </w:pPr>
      <w:ins w:id="289" w:author="Author" w:date="2024-04-18T12:21:00Z">
        <w:r w:rsidRPr="00C25DDD">
          <w:rPr>
            <w:rFonts w:ascii="Arial" w:hAnsi="Arial"/>
            <w:sz w:val="22"/>
          </w:rPr>
          <w:t xml:space="preserve">Once the cap and collar has been applied to each generation zone, there may be an increase or decrease in net </w:t>
        </w:r>
        <w:r>
          <w:rPr>
            <w:rFonts w:ascii="Arial" w:hAnsi="Arial"/>
            <w:sz w:val="22"/>
          </w:rPr>
          <w:t>W</w:t>
        </w:r>
        <w:r w:rsidRPr="00C25DDD">
          <w:rPr>
            <w:rFonts w:ascii="Arial" w:hAnsi="Arial"/>
            <w:sz w:val="22"/>
          </w:rPr>
          <w:t xml:space="preserve">ider </w:t>
        </w:r>
        <w:r>
          <w:rPr>
            <w:rFonts w:ascii="Arial" w:hAnsi="Arial"/>
            <w:sz w:val="22"/>
          </w:rPr>
          <w:t>T</w:t>
        </w:r>
        <w:r w:rsidRPr="00C25DDD">
          <w:rPr>
            <w:rFonts w:ascii="Arial" w:hAnsi="Arial"/>
            <w:sz w:val="22"/>
          </w:rPr>
          <w:t>ariff recovery. This will be socialised across all generat</w:t>
        </w:r>
        <w:r>
          <w:rPr>
            <w:rFonts w:ascii="Arial" w:hAnsi="Arial"/>
            <w:sz w:val="22"/>
          </w:rPr>
          <w:t>ion</w:t>
        </w:r>
        <w:r w:rsidRPr="00C25DDD">
          <w:rPr>
            <w:rFonts w:ascii="Arial" w:hAnsi="Arial"/>
            <w:sz w:val="22"/>
          </w:rPr>
          <w:t xml:space="preserve"> via a </w:t>
        </w:r>
        <w:r>
          <w:rPr>
            <w:rFonts w:ascii="Arial" w:hAnsi="Arial"/>
            <w:sz w:val="22"/>
          </w:rPr>
          <w:t>non-locational</w:t>
        </w:r>
        <w:r w:rsidRPr="00C25DDD">
          <w:rPr>
            <w:rFonts w:ascii="Arial" w:hAnsi="Arial"/>
            <w:sz w:val="22"/>
          </w:rPr>
          <w:t xml:space="preserve"> adjustment charge.</w:t>
        </w:r>
      </w:ins>
    </w:p>
    <w:p w14:paraId="6DEEE226" w14:textId="0066BD66" w:rsidR="00B1406A" w:rsidRDefault="00B1406A" w:rsidP="00B1406A">
      <w:pPr>
        <w:pStyle w:val="Variableexplanation"/>
        <w:tabs>
          <w:tab w:val="clear" w:pos="1134"/>
          <w:tab w:val="clear" w:pos="1418"/>
          <w:tab w:val="clear" w:pos="1701"/>
        </w:tabs>
        <w:rPr>
          <w:ins w:id="290" w:author="Author" w:date="2024-04-18T12:21:00Z"/>
          <w:rFonts w:ascii="Arial" w:hAnsi="Arial"/>
          <w:sz w:val="22"/>
        </w:rPr>
      </w:pPr>
    </w:p>
    <w:p w14:paraId="007CB39F" w14:textId="61AA9968" w:rsidR="00B1406A" w:rsidRDefault="00B1406A" w:rsidP="00B1406A">
      <w:pPr>
        <w:pStyle w:val="Variableexplanation"/>
        <w:tabs>
          <w:tab w:val="clear" w:pos="1134"/>
          <w:tab w:val="clear" w:pos="1418"/>
          <w:tab w:val="clear" w:pos="1701"/>
        </w:tabs>
        <w:rPr>
          <w:ins w:id="291" w:author="Author" w:date="2024-04-18T12:21:00Z"/>
          <w:rFonts w:ascii="Arial" w:hAnsi="Arial"/>
          <w:sz w:val="22"/>
        </w:rPr>
      </w:pPr>
      <w:ins w:id="292" w:author="Author" w:date="2024-04-18T12:21:00Z">
        <w:r w:rsidRPr="008E318F">
          <w:rPr>
            <w:rFonts w:ascii="Arial" w:hAnsi="Arial"/>
            <w:sz w:val="22"/>
          </w:rPr>
          <w:t>Whe</w:t>
        </w:r>
        <w:r>
          <w:rPr>
            <w:rFonts w:ascii="Arial" w:hAnsi="Arial"/>
            <w:sz w:val="22"/>
          </w:rPr>
          <w:t>n</w:t>
        </w:r>
        <w:r w:rsidRPr="008E318F">
          <w:rPr>
            <w:rFonts w:ascii="Arial" w:hAnsi="Arial"/>
            <w:sz w:val="22"/>
          </w:rPr>
          <w:t xml:space="preserve"> the cap and collar limits a net increase in tariff recovery compared to the forecast, there will be a shortfall to be collected by </w:t>
        </w:r>
        <w:r>
          <w:rPr>
            <w:rFonts w:ascii="Arial" w:hAnsi="Arial"/>
            <w:sz w:val="22"/>
          </w:rPr>
          <w:t>a non-locational adjustment charge for generation</w:t>
        </w:r>
        <w:r w:rsidRPr="008E318F">
          <w:rPr>
            <w:rFonts w:ascii="Arial" w:hAnsi="Arial"/>
            <w:sz w:val="22"/>
          </w:rPr>
          <w:t>. Whe</w:t>
        </w:r>
        <w:r>
          <w:rPr>
            <w:rFonts w:ascii="Arial" w:hAnsi="Arial"/>
            <w:sz w:val="22"/>
          </w:rPr>
          <w:t>n</w:t>
        </w:r>
        <w:r w:rsidRPr="008E318F">
          <w:rPr>
            <w:rFonts w:ascii="Arial" w:hAnsi="Arial"/>
            <w:sz w:val="22"/>
          </w:rPr>
          <w:t xml:space="preserve"> the cap/ collar limits a net decrease, there will be no impact as the Generation Adjustment Charge would </w:t>
        </w:r>
        <w:r>
          <w:rPr>
            <w:rFonts w:ascii="Arial" w:hAnsi="Arial"/>
            <w:sz w:val="22"/>
          </w:rPr>
          <w:t>adjust</w:t>
        </w:r>
        <w:r w:rsidRPr="008E318F">
          <w:rPr>
            <w:rFonts w:ascii="Arial" w:hAnsi="Arial"/>
            <w:sz w:val="22"/>
          </w:rPr>
          <w:t xml:space="preserve"> to </w:t>
        </w:r>
        <w:r>
          <w:rPr>
            <w:rFonts w:ascii="Arial" w:hAnsi="Arial"/>
            <w:sz w:val="22"/>
          </w:rPr>
          <w:t>retain compliance</w:t>
        </w:r>
        <w:r w:rsidRPr="008E318F">
          <w:rPr>
            <w:rFonts w:ascii="Arial" w:hAnsi="Arial"/>
            <w:sz w:val="22"/>
          </w:rPr>
          <w:t xml:space="preserve"> with the limiting regulation.</w:t>
        </w:r>
      </w:ins>
    </w:p>
    <w:p w14:paraId="11AF841D" w14:textId="77777777" w:rsidR="006D09DD" w:rsidRDefault="006D09DD" w:rsidP="006D09DD">
      <w:pPr>
        <w:pStyle w:val="Variableexplanation"/>
        <w:tabs>
          <w:tab w:val="clear" w:pos="1134"/>
          <w:tab w:val="clear" w:pos="1418"/>
          <w:tab w:val="clear" w:pos="1701"/>
        </w:tabs>
        <w:rPr>
          <w:ins w:id="293" w:author="Author" w:date="2024-04-18T11:39:00Z"/>
          <w:rFonts w:ascii="Arial" w:hAnsi="Arial"/>
          <w:sz w:val="22"/>
        </w:rPr>
      </w:pPr>
    </w:p>
    <w:p w14:paraId="156BFF57" w14:textId="77777777" w:rsidR="006D09DD" w:rsidRDefault="006D09DD" w:rsidP="006D09DD">
      <w:pPr>
        <w:pStyle w:val="Variableexplanation"/>
        <w:tabs>
          <w:tab w:val="clear" w:pos="1134"/>
          <w:tab w:val="clear" w:pos="1418"/>
          <w:tab w:val="clear" w:pos="1701"/>
        </w:tabs>
        <w:rPr>
          <w:ins w:id="294" w:author="Author" w:date="2024-04-18T11:39:00Z"/>
          <w:rFonts w:ascii="Arial" w:hAnsi="Arial"/>
          <w:sz w:val="22"/>
          <w:u w:val="single"/>
        </w:rPr>
      </w:pPr>
      <w:ins w:id="295" w:author="Author" w:date="2024-04-18T11:39:00Z">
        <w:r w:rsidRPr="005859A0">
          <w:rPr>
            <w:rFonts w:ascii="Arial" w:hAnsi="Arial"/>
            <w:sz w:val="22"/>
            <w:u w:val="single"/>
          </w:rPr>
          <w:t>Constrained Transport Tariff</w:t>
        </w:r>
      </w:ins>
    </w:p>
    <w:p w14:paraId="6B2F65EC" w14:textId="77777777" w:rsidR="006D09DD" w:rsidRDefault="006D09DD" w:rsidP="006D09DD">
      <w:pPr>
        <w:pStyle w:val="Variableexplanation"/>
        <w:tabs>
          <w:tab w:val="clear" w:pos="1134"/>
          <w:tab w:val="clear" w:pos="1418"/>
          <w:tab w:val="clear" w:pos="1701"/>
        </w:tabs>
        <w:rPr>
          <w:ins w:id="296" w:author="Author" w:date="2024-04-18T11:39:00Z"/>
          <w:rFonts w:ascii="Arial" w:hAnsi="Arial"/>
          <w:sz w:val="22"/>
          <w:u w:val="single"/>
        </w:rPr>
      </w:pPr>
    </w:p>
    <w:p w14:paraId="14660D37" w14:textId="77777777" w:rsidR="006D09DD" w:rsidRPr="00F96EF6" w:rsidRDefault="006D09DD" w:rsidP="006D09DD">
      <w:pPr>
        <w:pStyle w:val="Variableexplanation"/>
        <w:tabs>
          <w:tab w:val="clear" w:pos="1134"/>
          <w:tab w:val="clear" w:pos="1418"/>
          <w:tab w:val="clear" w:pos="1701"/>
        </w:tabs>
        <w:rPr>
          <w:ins w:id="297" w:author="Author" w:date="2024-04-18T11:39:00Z"/>
          <w:rFonts w:ascii="Arial" w:hAnsi="Arial"/>
          <w:sz w:val="22"/>
        </w:rPr>
      </w:pPr>
      <w:ins w:id="298" w:author="Author" w:date="2024-04-18T11:39:00Z">
        <w:r w:rsidRPr="00F96EF6">
          <w:rPr>
            <w:rFonts w:ascii="Arial" w:hAnsi="Arial"/>
            <w:sz w:val="22"/>
          </w:rPr>
          <w:t>A Constrained Transport Tariff (CTT) is identified for each tariff component in every generation zone by applying any cap/collar restrictions as per 14.15.143. If the Initial Transport Tariff component is within the cap and collar, the associated Constrained Transport Tariff will be equal.</w:t>
        </w:r>
      </w:ins>
    </w:p>
    <w:p w14:paraId="432A90DE" w14:textId="77777777" w:rsidR="006D09DD" w:rsidRDefault="006D09DD"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99" w:name="_Toc32201079"/>
      <w:bookmarkStart w:id="300" w:name="_Toc49661116"/>
      <w:bookmarkStart w:id="301" w:name="_Toc274049693"/>
      <w:r>
        <w:t>Final £/kW Tariff</w:t>
      </w:r>
      <w:bookmarkEnd w:id="299"/>
      <w:bookmarkEnd w:id="300"/>
      <w:bookmarkEnd w:id="301"/>
    </w:p>
    <w:p w14:paraId="292D294A" w14:textId="77777777" w:rsidR="006661FE" w:rsidRDefault="006661FE" w:rsidP="006661FE">
      <w:pPr>
        <w:keepNext/>
        <w:rPr>
          <w:rFonts w:ascii="Arial" w:hAnsi="Arial"/>
        </w:rPr>
      </w:pPr>
    </w:p>
    <w:p w14:paraId="4495B56E" w14:textId="3B71B004" w:rsidR="006661FE" w:rsidRDefault="006661FE">
      <w:pPr>
        <w:pStyle w:val="1"/>
        <w:numPr>
          <w:ilvl w:val="0"/>
          <w:numId w:val="133"/>
        </w:numPr>
        <w:jc w:val="both"/>
        <w:pPrChange w:id="302" w:author="Author" w:date="2024-04-18T11:39:00Z">
          <w:pPr>
            <w:pStyle w:val="1"/>
            <w:numPr>
              <w:numId w:val="123"/>
            </w:numPr>
            <w:tabs>
              <w:tab w:val="num" w:pos="513"/>
            </w:tabs>
            <w:ind w:left="1420" w:hanging="1060"/>
            <w:jc w:val="both"/>
          </w:pPr>
        </w:pPrChange>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del w:id="303" w:author="Author" w:date="2024-04-18T11:39:00Z">
        <w:r w:rsidR="00B56030" w:rsidDel="006D09DD">
          <w:delText xml:space="preserve">initial </w:delText>
        </w:r>
      </w:del>
      <w:ins w:id="304" w:author="Author" w:date="2024-04-18T11:39:00Z">
        <w:r w:rsidR="006D09DD">
          <w:t>Constrained T</w:t>
        </w:r>
      </w:ins>
      <w:del w:id="305" w:author="Author" w:date="2024-04-18T11:39:00Z">
        <w:r w:rsidDel="006D09DD">
          <w:delText>t</w:delText>
        </w:r>
      </w:del>
      <w:r>
        <w:t xml:space="preserve">ransport </w:t>
      </w:r>
      <w:ins w:id="306" w:author="Author" w:date="2024-04-18T11:40:00Z">
        <w:r w:rsidR="006D09DD">
          <w:t>W</w:t>
        </w:r>
      </w:ins>
      <w:del w:id="307" w:author="Author" w:date="2024-04-18T11:40:00Z">
        <w:r w:rsidDel="006D09DD">
          <w:delText>w</w:delText>
        </w:r>
      </w:del>
      <w:r>
        <w:t xml:space="preserve">ider </w:t>
      </w:r>
      <w:ins w:id="308" w:author="Author" w:date="2024-04-18T11:40:00Z">
        <w:r w:rsidR="006D09DD">
          <w:t>T</w:t>
        </w:r>
      </w:ins>
      <w:del w:id="309" w:author="Author" w:date="2024-04-18T11:40:00Z">
        <w:r w:rsidDel="006D09DD">
          <w:delText>t</w:delText>
        </w:r>
      </w:del>
      <w:r>
        <w: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303A28B4"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ins w:id="310" w:author="Author" w:date="2024-04-18T11:40:00Z">
                      <w:rPr>
                        <w:rFonts w:ascii="Cambria Math" w:hAnsi="Cambria Math"/>
                      </w:rPr>
                      <m:t>C</m:t>
                    </w:ins>
                  </m:r>
                  <m:r>
                    <w:del w:id="311" w:author="Author" w:date="2024-04-18T11:40:00Z">
                      <w:rPr>
                        <w:rFonts w:ascii="Cambria Math" w:hAnsi="Cambria Math"/>
                      </w:rPr>
                      <m:t>I</m:t>
                    </w:del>
                  </m:r>
                  <m:r>
                    <w:rPr>
                      <w:rFonts w:ascii="Cambria Math" w:hAnsi="Cambria Math"/>
                    </w:rPr>
                    <m:t>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ins w:id="312" w:author="Author" w:date="2024-04-18T11:40:00Z">
                      <w:rPr>
                        <w:rFonts w:ascii="Cambria Math" w:hAnsi="Cambria Math"/>
                      </w:rPr>
                      <m:t>C</m:t>
                    </w:ins>
                  </m:r>
                  <m:r>
                    <w:del w:id="313" w:author="Author" w:date="2024-04-18T11:40:00Z">
                      <w:rPr>
                        <w:rFonts w:ascii="Cambria Math" w:hAnsi="Cambria Math"/>
                      </w:rPr>
                      <m:t>I</m:t>
                    </w:del>
                  </m:r>
                  <m:r>
                    <w:rPr>
                      <w:rFonts w:ascii="Cambria Math" w:hAnsi="Cambria Math"/>
                    </w:rPr>
                    <m:t>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del w:id="314" w:author="Author" w:date="2024-04-18T11:40:00Z">
                      <w:rPr>
                        <w:rFonts w:ascii="Cambria Math" w:hAnsi="Cambria Math"/>
                      </w:rPr>
                      <m:t>IFF</m:t>
                    </w:del>
                  </m:r>
                  <m:r>
                    <w:ins w:id="315" w:author="Author" w:date="2024-04-18T11:40:00Z">
                      <w:rPr>
                        <w:rFonts w:ascii="Cambria Math" w:hAnsi="Cambria Math"/>
                      </w:rPr>
                      <m:t>CTT</m:t>
                    </w:ins>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r>
                <w:ins w:id="316" w:author="Author" w:date="2024-04-18T12:22:00Z">
                  <w:rPr>
                    <w:rFonts w:ascii="Cambria Math" w:hAnsi="Cambria Math"/>
                    <w:sz w:val="24"/>
                    <w:szCs w:val="24"/>
                  </w:rPr>
                  <m:t>+AdjFixed</m:t>
                </w:ins>
              </m:r>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279E0D1E" w14:textId="77777777" w:rsidR="00B1406A" w:rsidRDefault="00B1406A" w:rsidP="00B1406A">
      <w:pPr>
        <w:ind w:left="1440"/>
        <w:jc w:val="both"/>
        <w:rPr>
          <w:ins w:id="317" w:author="Author" w:date="2024-04-18T12:22:00Z"/>
          <w:rFonts w:ascii="Arial" w:hAnsi="Arial"/>
        </w:rPr>
      </w:pPr>
      <w:ins w:id="318" w:author="Author" w:date="2024-04-18T12:22:00Z">
        <w:r>
          <w:rPr>
            <w:rFonts w:ascii="Arial" w:hAnsi="Arial"/>
          </w:rPr>
          <w:t>Where:</w:t>
        </w:r>
      </w:ins>
    </w:p>
    <w:p w14:paraId="58BD2305" w14:textId="4D218202" w:rsidR="00C62E57" w:rsidRDefault="00B1406A" w:rsidP="00B1406A">
      <w:pPr>
        <w:ind w:left="1440" w:firstLine="60"/>
        <w:jc w:val="both"/>
        <w:rPr>
          <w:ins w:id="319" w:author="Author" w:date="2024-04-18T12:22:00Z"/>
          <w:rFonts w:ascii="Arial" w:hAnsi="Arial"/>
        </w:rPr>
      </w:pPr>
      <w:ins w:id="320" w:author="Author" w:date="2024-04-18T12:22:00Z">
        <w:r>
          <w:rPr>
            <w:rFonts w:ascii="Arial" w:hAnsi="Arial"/>
          </w:rPr>
          <w:t>AdjFixed is the socialised non-locational adjustment for any shortfall/surplus in net revenue collection after applying tariff cap/collars.</w:t>
        </w:r>
      </w:ins>
    </w:p>
    <w:p w14:paraId="198556E7" w14:textId="77777777" w:rsidR="00B1406A" w:rsidRDefault="00B1406A" w:rsidP="00B1406A">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CE121B"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34A24ABC" w:rsidR="00B56030" w:rsidRDefault="006661FE" w:rsidP="00B56030">
      <w:pPr>
        <w:pStyle w:val="Variableexplanation"/>
        <w:tabs>
          <w:tab w:val="left" w:pos="720"/>
        </w:tabs>
        <w:ind w:left="1627" w:hanging="1365"/>
        <w:rPr>
          <w:ins w:id="321" w:author="Author" w:date="2024-04-18T11:40:00Z"/>
          <w:rFonts w:ascii="Arial" w:hAnsi="Arial"/>
          <w:sz w:val="22"/>
        </w:rPr>
      </w:pPr>
      <w:r>
        <w:rPr>
          <w:rFonts w:ascii="Arial" w:hAnsi="Arial"/>
          <w:sz w:val="22"/>
        </w:rPr>
        <w:lastRenderedPageBreak/>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67B231FE" w14:textId="77777777" w:rsidR="006D09DD" w:rsidRPr="00033A0F" w:rsidRDefault="006D09DD" w:rsidP="006D09DD">
      <w:pPr>
        <w:pStyle w:val="Variableexplanation"/>
        <w:tabs>
          <w:tab w:val="left" w:pos="720"/>
        </w:tabs>
        <w:ind w:left="2160" w:hanging="1898"/>
        <w:rPr>
          <w:ins w:id="322" w:author="Author" w:date="2024-04-18T11:40:00Z"/>
          <w:rFonts w:ascii="Arial" w:hAnsi="Arial"/>
          <w:sz w:val="22"/>
        </w:rPr>
      </w:pPr>
      <w:ins w:id="323" w:author="Author" w:date="2024-04-18T11:40:00Z">
        <w:r>
          <w:rPr>
            <w:rFonts w:ascii="Arial" w:hAnsi="Arial"/>
            <w:sz w:val="22"/>
          </w:rPr>
          <w:tab/>
          <w:t xml:space="preserve"> </w:t>
        </w:r>
        <w:r w:rsidRPr="00033A0F">
          <w:rPr>
            <w:rFonts w:ascii="Arial" w:hAnsi="Arial"/>
            <w:sz w:val="22"/>
          </w:rPr>
          <w:t>CTT</w:t>
        </w:r>
        <w:r w:rsidRPr="005859A0">
          <w:rPr>
            <w:rFonts w:ascii="Arial" w:hAnsi="Arial"/>
            <w:sz w:val="22"/>
            <w:vertAlign w:val="subscript"/>
          </w:rPr>
          <w:t>GiPS</w:t>
        </w:r>
        <w:r w:rsidRPr="00033A0F">
          <w:rPr>
            <w:rFonts w:ascii="Arial" w:hAnsi="Arial"/>
            <w:sz w:val="22"/>
          </w:rPr>
          <w:t>=</w:t>
        </w:r>
        <w:r>
          <w:rPr>
            <w:rFonts w:ascii="Arial" w:hAnsi="Arial"/>
            <w:sz w:val="22"/>
          </w:rPr>
          <w:tab/>
        </w:r>
        <w:r>
          <w:rPr>
            <w:rFonts w:ascii="Arial" w:hAnsi="Arial"/>
            <w:sz w:val="22"/>
          </w:rPr>
          <w:tab/>
        </w:r>
        <w:r w:rsidRPr="00033A0F">
          <w:rPr>
            <w:rFonts w:ascii="Arial" w:hAnsi="Arial"/>
            <w:sz w:val="22"/>
          </w:rPr>
          <w:t>Peak Security Constrained Transport Tariff (£/MW) for each generation zone</w:t>
        </w:r>
      </w:ins>
    </w:p>
    <w:p w14:paraId="3A34C101" w14:textId="77777777" w:rsidR="006D09DD" w:rsidRPr="00033A0F" w:rsidRDefault="006D09DD" w:rsidP="006D09DD">
      <w:pPr>
        <w:pStyle w:val="Variableexplanation"/>
        <w:tabs>
          <w:tab w:val="left" w:pos="720"/>
        </w:tabs>
        <w:ind w:left="2160" w:hanging="1365"/>
        <w:rPr>
          <w:ins w:id="324" w:author="Author" w:date="2024-04-18T11:40:00Z"/>
          <w:rFonts w:ascii="Arial" w:hAnsi="Arial"/>
          <w:sz w:val="22"/>
        </w:rPr>
      </w:pPr>
      <w:ins w:id="325" w:author="Author" w:date="2024-04-18T11:40:00Z">
        <w:r>
          <w:rPr>
            <w:rFonts w:ascii="Arial" w:hAnsi="Arial"/>
            <w:sz w:val="22"/>
          </w:rPr>
          <w:tab/>
        </w:r>
        <w:r w:rsidRPr="00033A0F">
          <w:rPr>
            <w:rFonts w:ascii="Arial" w:hAnsi="Arial"/>
            <w:sz w:val="22"/>
          </w:rPr>
          <w:t>CTT</w:t>
        </w:r>
        <w:r w:rsidRPr="005859A0">
          <w:rPr>
            <w:rFonts w:ascii="Arial" w:hAnsi="Arial"/>
            <w:sz w:val="22"/>
            <w:vertAlign w:val="subscript"/>
          </w:rPr>
          <w:t>GiYRNS</w:t>
        </w:r>
        <w:r w:rsidRPr="00033A0F">
          <w:rPr>
            <w:rFonts w:ascii="Arial" w:hAnsi="Arial"/>
            <w:sz w:val="22"/>
          </w:rPr>
          <w:t>=</w:t>
        </w:r>
        <w:r>
          <w:rPr>
            <w:rFonts w:ascii="Arial" w:hAnsi="Arial"/>
            <w:sz w:val="22"/>
          </w:rPr>
          <w:tab/>
        </w:r>
        <w:r w:rsidRPr="00033A0F">
          <w:rPr>
            <w:rFonts w:ascii="Arial" w:hAnsi="Arial"/>
            <w:sz w:val="22"/>
          </w:rPr>
          <w:t>Year Round Not-Shared Constrained Transport Tariff (£/MW) for each generation charging zone</w:t>
        </w:r>
      </w:ins>
    </w:p>
    <w:p w14:paraId="14DD1424" w14:textId="77777777" w:rsidR="006D09DD" w:rsidRDefault="006D09DD" w:rsidP="006D09DD">
      <w:pPr>
        <w:pStyle w:val="Variableexplanation"/>
        <w:tabs>
          <w:tab w:val="left" w:pos="720"/>
        </w:tabs>
        <w:ind w:left="2160" w:hanging="1365"/>
        <w:rPr>
          <w:ins w:id="326" w:author="Author" w:date="2024-04-18T11:40:00Z"/>
          <w:rFonts w:ascii="Arial" w:hAnsi="Arial"/>
          <w:sz w:val="22"/>
        </w:rPr>
      </w:pPr>
      <w:ins w:id="327" w:author="Author" w:date="2024-04-18T11:40:00Z">
        <w:r>
          <w:rPr>
            <w:rFonts w:ascii="Arial" w:hAnsi="Arial"/>
            <w:sz w:val="22"/>
          </w:rPr>
          <w:tab/>
        </w:r>
        <w:r w:rsidRPr="00033A0F">
          <w:rPr>
            <w:rFonts w:ascii="Arial" w:hAnsi="Arial"/>
            <w:sz w:val="22"/>
          </w:rPr>
          <w:t>CTT</w:t>
        </w:r>
        <w:r w:rsidRPr="005859A0">
          <w:rPr>
            <w:rFonts w:ascii="Arial" w:hAnsi="Arial"/>
            <w:sz w:val="22"/>
            <w:vertAlign w:val="subscript"/>
          </w:rPr>
          <w:t>GiYRS</w:t>
        </w:r>
        <w:r w:rsidRPr="00033A0F">
          <w:rPr>
            <w:rFonts w:ascii="Arial" w:hAnsi="Arial"/>
            <w:sz w:val="22"/>
          </w:rPr>
          <w:t xml:space="preserve">= </w:t>
        </w:r>
        <w:r>
          <w:rPr>
            <w:rFonts w:ascii="Arial" w:hAnsi="Arial"/>
            <w:sz w:val="22"/>
          </w:rPr>
          <w:tab/>
        </w:r>
        <w:r w:rsidRPr="00033A0F">
          <w:rPr>
            <w:rFonts w:ascii="Arial" w:hAnsi="Arial"/>
            <w:sz w:val="22"/>
          </w:rPr>
          <w:t xml:space="preserve">Year Round Shared Constrained Transport Tariff (£/MW) for each generation </w:t>
        </w:r>
        <w:r>
          <w:rPr>
            <w:rFonts w:ascii="Arial" w:hAnsi="Arial"/>
            <w:sz w:val="22"/>
          </w:rPr>
          <w:t xml:space="preserve">  </w:t>
        </w:r>
        <w:r w:rsidRPr="00033A0F">
          <w:rPr>
            <w:rFonts w:ascii="Arial" w:hAnsi="Arial"/>
            <w:sz w:val="22"/>
          </w:rPr>
          <w:t>charging zone.</w:t>
        </w:r>
      </w:ins>
    </w:p>
    <w:p w14:paraId="5119D94D" w14:textId="77777777" w:rsidR="006D09DD" w:rsidRDefault="006D09DD" w:rsidP="00B56030">
      <w:pPr>
        <w:pStyle w:val="Variableexplanation"/>
        <w:tabs>
          <w:tab w:val="left" w:pos="720"/>
        </w:tabs>
        <w:ind w:left="1627" w:hanging="1365"/>
        <w:rPr>
          <w:rFonts w:ascii="Arial" w:hAnsi="Arial"/>
          <w:sz w:val="22"/>
        </w:rPr>
      </w:pP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CE121B"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pPr>
        <w:pStyle w:val="1"/>
        <w:numPr>
          <w:ilvl w:val="0"/>
          <w:numId w:val="133"/>
        </w:numPr>
        <w:jc w:val="both"/>
        <w:pPrChange w:id="328" w:author="Author" w:date="2024-04-18T11:39:00Z">
          <w:pPr>
            <w:pStyle w:val="1"/>
            <w:numPr>
              <w:numId w:val="123"/>
            </w:numPr>
            <w:tabs>
              <w:tab w:val="num" w:pos="513"/>
            </w:tabs>
            <w:ind w:left="1420" w:hanging="1060"/>
            <w:jc w:val="both"/>
          </w:pPr>
        </w:pPrChange>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pPr>
        <w:pStyle w:val="1"/>
        <w:numPr>
          <w:ilvl w:val="0"/>
          <w:numId w:val="133"/>
        </w:numPr>
        <w:jc w:val="both"/>
        <w:pPrChange w:id="329" w:author="Author" w:date="2024-04-18T11:39:00Z">
          <w:pPr>
            <w:pStyle w:val="1"/>
            <w:numPr>
              <w:numId w:val="123"/>
            </w:numPr>
            <w:tabs>
              <w:tab w:val="num" w:pos="513"/>
            </w:tabs>
            <w:ind w:left="1420" w:hanging="1060"/>
            <w:jc w:val="both"/>
          </w:pPr>
        </w:pPrChange>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lastRenderedPageBreak/>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pPr>
        <w:pStyle w:val="1"/>
        <w:numPr>
          <w:ilvl w:val="0"/>
          <w:numId w:val="133"/>
        </w:numPr>
        <w:jc w:val="both"/>
        <w:pPrChange w:id="330" w:author="Author" w:date="2024-04-18T11:39:00Z">
          <w:pPr>
            <w:pStyle w:val="1"/>
            <w:numPr>
              <w:numId w:val="123"/>
            </w:numPr>
            <w:tabs>
              <w:tab w:val="num" w:pos="513"/>
            </w:tabs>
            <w:ind w:left="1420" w:hanging="1060"/>
            <w:jc w:val="both"/>
          </w:pPr>
        </w:pPrChange>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pPr>
        <w:pStyle w:val="1"/>
        <w:numPr>
          <w:ilvl w:val="0"/>
          <w:numId w:val="133"/>
        </w:numPr>
        <w:jc w:val="both"/>
        <w:rPr>
          <w:b/>
        </w:rPr>
        <w:pPrChange w:id="331" w:author="Author" w:date="2024-04-18T11:39:00Z">
          <w:pPr>
            <w:pStyle w:val="1"/>
            <w:numPr>
              <w:numId w:val="123"/>
            </w:numPr>
            <w:tabs>
              <w:tab w:val="num" w:pos="513"/>
            </w:tabs>
            <w:ind w:left="1420" w:hanging="1060"/>
            <w:jc w:val="both"/>
          </w:pPr>
        </w:pPrChange>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pPr>
        <w:pStyle w:val="1"/>
        <w:numPr>
          <w:ilvl w:val="0"/>
          <w:numId w:val="133"/>
        </w:numPr>
        <w:jc w:val="both"/>
        <w:pPrChange w:id="332" w:author="Author" w:date="2024-04-18T11:39:00Z">
          <w:pPr>
            <w:pStyle w:val="1"/>
            <w:numPr>
              <w:numId w:val="123"/>
            </w:numPr>
            <w:tabs>
              <w:tab w:val="num" w:pos="513"/>
            </w:tabs>
            <w:ind w:left="1420" w:hanging="1060"/>
            <w:jc w:val="both"/>
          </w:pPr>
        </w:pPrChange>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pPr>
        <w:pStyle w:val="1"/>
        <w:numPr>
          <w:ilvl w:val="0"/>
          <w:numId w:val="133"/>
        </w:numPr>
        <w:jc w:val="both"/>
        <w:pPrChange w:id="333" w:author="Author" w:date="2024-04-18T11:39:00Z">
          <w:pPr>
            <w:pStyle w:val="1"/>
            <w:numPr>
              <w:numId w:val="123"/>
            </w:numPr>
            <w:tabs>
              <w:tab w:val="num" w:pos="513"/>
            </w:tabs>
            <w:ind w:left="1420" w:hanging="1060"/>
            <w:jc w:val="both"/>
          </w:pPr>
        </w:pPrChange>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lastRenderedPageBreak/>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pPr>
        <w:pStyle w:val="1"/>
        <w:numPr>
          <w:ilvl w:val="0"/>
          <w:numId w:val="133"/>
        </w:numPr>
        <w:jc w:val="both"/>
        <w:rPr>
          <w:sz w:val="20"/>
        </w:rPr>
        <w:pPrChange w:id="334" w:author="Author" w:date="2024-04-18T11:39:00Z">
          <w:pPr>
            <w:pStyle w:val="1"/>
            <w:numPr>
              <w:numId w:val="123"/>
            </w:numPr>
            <w:tabs>
              <w:tab w:val="num" w:pos="513"/>
            </w:tabs>
            <w:ind w:left="1420" w:hanging="1060"/>
            <w:jc w:val="both"/>
          </w:pPr>
        </w:pPrChange>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pPr>
        <w:pStyle w:val="1"/>
        <w:numPr>
          <w:ilvl w:val="0"/>
          <w:numId w:val="133"/>
        </w:numPr>
        <w:jc w:val="both"/>
        <w:pPrChange w:id="335" w:author="Author" w:date="2024-04-18T11:39:00Z">
          <w:pPr>
            <w:pStyle w:val="1"/>
            <w:numPr>
              <w:numId w:val="123"/>
            </w:numPr>
            <w:tabs>
              <w:tab w:val="num" w:pos="513"/>
            </w:tabs>
            <w:ind w:left="1420" w:hanging="1060"/>
            <w:jc w:val="both"/>
          </w:pPr>
        </w:pPrChange>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pPr>
        <w:pStyle w:val="1"/>
        <w:numPr>
          <w:ilvl w:val="0"/>
          <w:numId w:val="133"/>
        </w:numPr>
        <w:jc w:val="both"/>
        <w:pPrChange w:id="336" w:author="Author" w:date="2024-04-18T11:39:00Z">
          <w:pPr>
            <w:pStyle w:val="1"/>
            <w:numPr>
              <w:numId w:val="123"/>
            </w:numPr>
            <w:tabs>
              <w:tab w:val="num" w:pos="513"/>
            </w:tabs>
            <w:ind w:left="1420" w:hanging="1060"/>
            <w:jc w:val="both"/>
          </w:pPr>
        </w:pPrChange>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pPr>
        <w:pStyle w:val="1"/>
        <w:numPr>
          <w:ilvl w:val="0"/>
          <w:numId w:val="133"/>
        </w:numPr>
        <w:jc w:val="both"/>
        <w:pPrChange w:id="337" w:author="Author" w:date="2024-04-18T11:39:00Z">
          <w:pPr>
            <w:pStyle w:val="1"/>
            <w:numPr>
              <w:numId w:val="123"/>
            </w:numPr>
            <w:tabs>
              <w:tab w:val="num" w:pos="513"/>
            </w:tabs>
            <w:ind w:left="1420" w:hanging="1060"/>
            <w:jc w:val="both"/>
          </w:pPr>
        </w:pPrChange>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338" w:name="_Toc274049694"/>
      <w:r w:rsidRPr="007B2988">
        <w:lastRenderedPageBreak/>
        <w:t>Stability &amp; Predictability of TNUoS tariffs</w:t>
      </w:r>
      <w:bookmarkEnd w:id="338"/>
    </w:p>
    <w:p w14:paraId="0D6EB4EA" w14:textId="77777777" w:rsidR="006661FE" w:rsidRDefault="006661FE" w:rsidP="006661FE">
      <w:pPr>
        <w:pStyle w:val="1"/>
        <w:ind w:left="720" w:hanging="720"/>
        <w:jc w:val="both"/>
      </w:pPr>
    </w:p>
    <w:p w14:paraId="03570F5A" w14:textId="4A65D973" w:rsidR="002557D6" w:rsidRDefault="006661FE">
      <w:pPr>
        <w:pStyle w:val="1"/>
        <w:numPr>
          <w:ilvl w:val="0"/>
          <w:numId w:val="133"/>
        </w:numPr>
        <w:jc w:val="both"/>
        <w:pPrChange w:id="339" w:author="Author" w:date="2024-04-18T11:39:00Z">
          <w:pPr>
            <w:pStyle w:val="1"/>
            <w:numPr>
              <w:numId w:val="123"/>
            </w:numPr>
            <w:tabs>
              <w:tab w:val="num" w:pos="513"/>
            </w:tabs>
            <w:ind w:left="1420" w:hanging="1060"/>
            <w:jc w:val="both"/>
          </w:pPr>
        </w:pPrChange>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pPr>
        <w:pStyle w:val="1"/>
        <w:numPr>
          <w:ilvl w:val="0"/>
          <w:numId w:val="133"/>
        </w:numPr>
        <w:jc w:val="both"/>
        <w:pPrChange w:id="340" w:author="Author" w:date="2024-04-18T11:39:00Z">
          <w:pPr>
            <w:pStyle w:val="1"/>
            <w:numPr>
              <w:numId w:val="123"/>
            </w:numPr>
            <w:tabs>
              <w:tab w:val="num" w:pos="513"/>
            </w:tabs>
            <w:ind w:left="1420" w:hanging="1060"/>
            <w:jc w:val="both"/>
          </w:pPr>
        </w:pPrChange>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lastRenderedPageBreak/>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341" w:name="_Toc32201081"/>
      <w:bookmarkStart w:id="34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59C618F" w:rsidR="0022187C" w:rsidRDefault="0022187C" w:rsidP="0022187C">
      <w:pPr>
        <w:rPr>
          <w:rFonts w:ascii="Arial" w:hAnsi="Arial" w:cs="Arial"/>
          <w:lang w:val="en-US"/>
        </w:rPr>
      </w:pPr>
      <w:r>
        <w:rPr>
          <w:rFonts w:ascii="Arial" w:hAnsi="Arial" w:cs="Arial"/>
        </w:rPr>
        <w:t>14.15.</w:t>
      </w:r>
      <w:ins w:id="343" w:author="Author" w:date="2024-04-18T11:43:00Z">
        <w:r w:rsidR="009555F2">
          <w:rPr>
            <w:rFonts w:ascii="Arial" w:hAnsi="Arial" w:cs="Arial"/>
          </w:rPr>
          <w:t>157</w:t>
        </w:r>
      </w:ins>
      <w:del w:id="344" w:author="Author" w:date="2024-04-18T11:43:00Z">
        <w:r w:rsidDel="009555F2">
          <w:rPr>
            <w:rFonts w:ascii="Arial" w:hAnsi="Arial" w:cs="Arial"/>
          </w:rPr>
          <w:delText>1</w:delText>
        </w:r>
        <w:r w:rsidR="003D5CCF" w:rsidDel="009555F2">
          <w:rPr>
            <w:rFonts w:ascii="Arial" w:hAnsi="Arial" w:cs="Arial"/>
          </w:rPr>
          <w:delText>42</w:delText>
        </w:r>
      </w:del>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20160875" w:rsidR="0022187C" w:rsidRDefault="0022187C" w:rsidP="0022187C">
      <w:pPr>
        <w:rPr>
          <w:rFonts w:ascii="Arial" w:hAnsi="Arial" w:cs="Arial"/>
          <w:lang w:val="en-US"/>
        </w:rPr>
      </w:pPr>
      <w:r>
        <w:rPr>
          <w:rFonts w:ascii="Arial" w:hAnsi="Arial" w:cs="Arial"/>
        </w:rPr>
        <w:t>14.15.</w:t>
      </w:r>
      <w:ins w:id="345" w:author="Author" w:date="2024-04-18T11:43:00Z">
        <w:r w:rsidR="009555F2">
          <w:rPr>
            <w:rFonts w:ascii="Arial" w:hAnsi="Arial" w:cs="Arial"/>
          </w:rPr>
          <w:t>158</w:t>
        </w:r>
      </w:ins>
      <w:del w:id="346" w:author="Author" w:date="2024-04-18T11:43:00Z">
        <w:r w:rsidDel="009555F2">
          <w:rPr>
            <w:rFonts w:ascii="Arial" w:hAnsi="Arial" w:cs="Arial"/>
          </w:rPr>
          <w:delText>1</w:delText>
        </w:r>
        <w:r w:rsidR="003D5CCF" w:rsidDel="009555F2">
          <w:rPr>
            <w:rFonts w:ascii="Arial" w:hAnsi="Arial" w:cs="Arial"/>
          </w:rPr>
          <w:delText>43</w:delText>
        </w:r>
      </w:del>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w:t>
      </w:r>
      <w:ins w:id="347" w:author="Author" w:date="2024-04-18T11:57:00Z">
        <w:r w:rsidR="005043D7">
          <w:rPr>
            <w:rFonts w:ascii="Arial" w:hAnsi="Arial" w:cs="Arial"/>
            <w:lang w:val="en-US"/>
          </w:rPr>
          <w:t>8</w:t>
        </w:r>
      </w:ins>
      <w:del w:id="348" w:author="Author" w:date="2024-04-18T11:57:00Z">
        <w:r w:rsidDel="005043D7">
          <w:rPr>
            <w:rFonts w:ascii="Arial" w:hAnsi="Arial" w:cs="Arial"/>
            <w:lang w:val="en-US"/>
          </w:rPr>
          <w:delText>7</w:delText>
        </w:r>
      </w:del>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612D40A6"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w:t>
      </w:r>
      <w:ins w:id="349" w:author="Author" w:date="2024-04-18T11:56:00Z">
        <w:r w:rsidR="005043D7">
          <w:rPr>
            <w:rFonts w:ascii="Arial" w:hAnsi="Arial" w:cs="Arial"/>
            <w:lang w:val="en-US"/>
          </w:rPr>
          <w:t>5</w:t>
        </w:r>
      </w:ins>
      <w:del w:id="350" w:author="Author" w:date="2024-04-18T11:56:00Z">
        <w:r w:rsidDel="005043D7">
          <w:rPr>
            <w:rFonts w:ascii="Arial" w:hAnsi="Arial" w:cs="Arial"/>
            <w:lang w:val="en-US"/>
          </w:rPr>
          <w:delText>4</w:delText>
        </w:r>
      </w:del>
      <w:r>
        <w:rPr>
          <w:rFonts w:ascii="Arial" w:hAnsi="Arial" w:cs="Arial"/>
          <w:lang w:val="en-US"/>
        </w:rPr>
        <w:t xml:space="preserve">7 </w:t>
      </w:r>
    </w:p>
    <w:p w14:paraId="58E15D20" w14:textId="084F366A"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w:t>
      </w:r>
      <w:ins w:id="351" w:author="Author" w:date="2024-04-18T11:57:00Z">
        <w:r w:rsidR="005043D7">
          <w:rPr>
            <w:rFonts w:ascii="Arial" w:hAnsi="Arial" w:cs="Arial"/>
            <w:lang w:val="en-US"/>
          </w:rPr>
          <w:t>8</w:t>
        </w:r>
      </w:ins>
      <w:del w:id="352" w:author="Author" w:date="2024-04-18T11:57:00Z">
        <w:r w:rsidDel="005043D7">
          <w:rPr>
            <w:rFonts w:ascii="Arial" w:hAnsi="Arial" w:cs="Arial"/>
            <w:lang w:val="en-US"/>
          </w:rPr>
          <w:delText>7</w:delText>
        </w:r>
      </w:del>
      <w:r>
        <w:rPr>
          <w:rFonts w:ascii="Arial" w:hAnsi="Arial" w:cs="Arial"/>
          <w:lang w:val="en-US"/>
        </w:rPr>
        <w:t>;</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23D9A064" w:rsidR="0022187C" w:rsidRDefault="0022187C" w:rsidP="0022187C">
      <w:pPr>
        <w:rPr>
          <w:rFonts w:ascii="Arial" w:hAnsi="Arial" w:cs="Arial"/>
        </w:rPr>
      </w:pPr>
      <w:r>
        <w:rPr>
          <w:rFonts w:ascii="Arial" w:hAnsi="Arial" w:cs="Arial"/>
        </w:rPr>
        <w:t>14.15.1</w:t>
      </w:r>
      <w:ins w:id="353" w:author="Author" w:date="2024-04-18T11:48:00Z">
        <w:r w:rsidR="009555F2">
          <w:rPr>
            <w:rFonts w:ascii="Arial" w:hAnsi="Arial" w:cs="Arial"/>
          </w:rPr>
          <w:t>5</w:t>
        </w:r>
      </w:ins>
      <w:ins w:id="354" w:author="Author" w:date="2024-04-18T11:58:00Z">
        <w:r w:rsidR="005043D7">
          <w:rPr>
            <w:rFonts w:ascii="Arial" w:hAnsi="Arial" w:cs="Arial"/>
          </w:rPr>
          <w:t>8</w:t>
        </w:r>
      </w:ins>
      <w:del w:id="355" w:author="Author" w:date="2024-04-18T11:48:00Z">
        <w:r w:rsidR="003D5CCF" w:rsidDel="009555F2">
          <w:rPr>
            <w:rFonts w:ascii="Arial" w:hAnsi="Arial" w:cs="Arial"/>
          </w:rPr>
          <w:delText>43</w:delText>
        </w:r>
      </w:del>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w:t>
      </w:r>
      <w:ins w:id="356" w:author="Author" w:date="2024-04-18T11:57:00Z">
        <w:r w:rsidR="005043D7">
          <w:rPr>
            <w:rFonts w:ascii="Arial" w:hAnsi="Arial" w:cs="Arial"/>
          </w:rPr>
          <w:t>58</w:t>
        </w:r>
      </w:ins>
      <w:del w:id="357" w:author="Author" w:date="2024-04-18T11:57:00Z">
        <w:r w:rsidDel="005043D7">
          <w:rPr>
            <w:rFonts w:ascii="Arial" w:hAnsi="Arial" w:cs="Arial"/>
          </w:rPr>
          <w:delText>43</w:delText>
        </w:r>
      </w:del>
      <w:r>
        <w:rPr>
          <w:rFonts w:ascii="Arial" w:hAnsi="Arial" w:cs="Arial"/>
        </w:rPr>
        <w:t xml:space="preserve">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66A47DEE" w:rsidR="0022187C" w:rsidRDefault="0022187C" w:rsidP="0022187C">
      <w:pPr>
        <w:rPr>
          <w:rFonts w:ascii="Arial" w:hAnsi="Arial" w:cs="Arial"/>
        </w:rPr>
      </w:pPr>
      <w:r>
        <w:rPr>
          <w:rFonts w:ascii="Arial" w:hAnsi="Arial" w:cs="Arial"/>
        </w:rPr>
        <w:t>14.15.1</w:t>
      </w:r>
      <w:ins w:id="358" w:author="Author" w:date="2024-04-18T11:48:00Z">
        <w:r w:rsidR="009555F2">
          <w:rPr>
            <w:rFonts w:ascii="Arial" w:hAnsi="Arial" w:cs="Arial"/>
          </w:rPr>
          <w:t>5</w:t>
        </w:r>
      </w:ins>
      <w:ins w:id="359" w:author="Author" w:date="2024-04-18T11:58:00Z">
        <w:r w:rsidR="005043D7">
          <w:rPr>
            <w:rFonts w:ascii="Arial" w:hAnsi="Arial" w:cs="Arial"/>
          </w:rPr>
          <w:t>8</w:t>
        </w:r>
      </w:ins>
      <w:del w:id="360" w:author="Author" w:date="2024-04-18T11:48:00Z">
        <w:r w:rsidR="003D5CCF" w:rsidDel="009555F2">
          <w:rPr>
            <w:rFonts w:ascii="Arial" w:hAnsi="Arial" w:cs="Arial"/>
          </w:rPr>
          <w:delText>43</w:delText>
        </w:r>
      </w:del>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will use the material change in circumstances as per paragraph 14.15.1</w:t>
      </w:r>
      <w:ins w:id="361" w:author="Author" w:date="2024-04-18T12:02:00Z">
        <w:r w:rsidR="00281597">
          <w:rPr>
            <w:rFonts w:ascii="Arial" w:hAnsi="Arial" w:cs="Arial"/>
          </w:rPr>
          <w:t>64</w:t>
        </w:r>
      </w:ins>
      <w:del w:id="362" w:author="Author" w:date="2024-04-18T12:02:00Z">
        <w:r w:rsidDel="00281597">
          <w:rPr>
            <w:rFonts w:ascii="Arial" w:hAnsi="Arial" w:cs="Arial"/>
          </w:rPr>
          <w:delText>49</w:delText>
        </w:r>
      </w:del>
      <w:r>
        <w:rPr>
          <w:rFonts w:ascii="Arial" w:hAnsi="Arial" w:cs="Arial"/>
        </w:rPr>
        <w:t xml:space="preserve">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3DEE4EB7" w:rsidR="0022187C" w:rsidRDefault="0022187C" w:rsidP="0022187C">
      <w:pPr>
        <w:rPr>
          <w:rFonts w:ascii="Arial" w:hAnsi="Arial" w:cs="Arial"/>
        </w:rPr>
      </w:pPr>
      <w:r>
        <w:rPr>
          <w:rFonts w:ascii="Arial" w:hAnsi="Arial" w:cs="Arial"/>
        </w:rPr>
        <w:lastRenderedPageBreak/>
        <w:t>14.15.1</w:t>
      </w:r>
      <w:ins w:id="363" w:author="Author" w:date="2024-04-18T11:48:00Z">
        <w:r w:rsidR="009555F2">
          <w:rPr>
            <w:rFonts w:ascii="Arial" w:hAnsi="Arial" w:cs="Arial"/>
          </w:rPr>
          <w:t>5</w:t>
        </w:r>
      </w:ins>
      <w:ins w:id="364" w:author="Author" w:date="2024-04-18T11:58:00Z">
        <w:r w:rsidR="005043D7">
          <w:rPr>
            <w:rFonts w:ascii="Arial" w:hAnsi="Arial" w:cs="Arial"/>
          </w:rPr>
          <w:t>8</w:t>
        </w:r>
      </w:ins>
      <w:del w:id="365" w:author="Author" w:date="2024-04-18T11:48:00Z">
        <w:r w:rsidR="003D5CCF" w:rsidDel="009555F2">
          <w:rPr>
            <w:rFonts w:ascii="Arial" w:hAnsi="Arial" w:cs="Arial"/>
          </w:rPr>
          <w:delText>43</w:delText>
        </w:r>
      </w:del>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3622F834" w:rsidR="0022187C" w:rsidRDefault="0022187C" w:rsidP="0022187C">
      <w:pPr>
        <w:rPr>
          <w:rFonts w:ascii="Arial" w:hAnsi="Arial" w:cs="Arial"/>
        </w:rPr>
      </w:pPr>
      <w:r>
        <w:rPr>
          <w:rFonts w:ascii="Arial" w:hAnsi="Arial" w:cs="Arial"/>
        </w:rPr>
        <w:t>14.15.1</w:t>
      </w:r>
      <w:ins w:id="366" w:author="Author" w:date="2024-04-18T11:48:00Z">
        <w:r w:rsidR="009555F2">
          <w:rPr>
            <w:rFonts w:ascii="Arial" w:hAnsi="Arial" w:cs="Arial"/>
          </w:rPr>
          <w:t>5</w:t>
        </w:r>
      </w:ins>
      <w:ins w:id="367" w:author="Author" w:date="2024-04-18T11:58:00Z">
        <w:r w:rsidR="005043D7">
          <w:rPr>
            <w:rFonts w:ascii="Arial" w:hAnsi="Arial" w:cs="Arial"/>
          </w:rPr>
          <w:t>8</w:t>
        </w:r>
      </w:ins>
      <w:del w:id="368" w:author="Author" w:date="2024-04-18T11:48:00Z">
        <w:r w:rsidR="003D5CCF" w:rsidDel="009555F2">
          <w:rPr>
            <w:rFonts w:ascii="Arial" w:hAnsi="Arial" w:cs="Arial"/>
          </w:rPr>
          <w:delText>43</w:delText>
        </w:r>
      </w:del>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58995121" w:rsidR="0022187C" w:rsidRDefault="0022187C" w:rsidP="0022187C">
      <w:pPr>
        <w:rPr>
          <w:rFonts w:ascii="Arial" w:hAnsi="Arial" w:cs="Arial"/>
        </w:rPr>
      </w:pPr>
      <w:r>
        <w:rPr>
          <w:rFonts w:ascii="Arial" w:hAnsi="Arial" w:cs="Arial"/>
        </w:rPr>
        <w:t>14.15.1</w:t>
      </w:r>
      <w:ins w:id="369" w:author="Author" w:date="2024-04-18T11:49:00Z">
        <w:r w:rsidR="009555F2">
          <w:rPr>
            <w:rFonts w:ascii="Arial" w:hAnsi="Arial" w:cs="Arial"/>
          </w:rPr>
          <w:t>5</w:t>
        </w:r>
      </w:ins>
      <w:ins w:id="370" w:author="Author" w:date="2024-04-18T11:59:00Z">
        <w:r w:rsidR="005043D7">
          <w:rPr>
            <w:rFonts w:ascii="Arial" w:hAnsi="Arial" w:cs="Arial"/>
          </w:rPr>
          <w:t>8</w:t>
        </w:r>
      </w:ins>
      <w:del w:id="371" w:author="Author" w:date="2024-04-18T11:49:00Z">
        <w:r w:rsidR="003D5CCF" w:rsidDel="009555F2">
          <w:rPr>
            <w:rFonts w:ascii="Arial" w:hAnsi="Arial" w:cs="Arial"/>
          </w:rPr>
          <w:delText>43</w:delText>
        </w:r>
      </w:del>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43D37B9F" w:rsidR="0022187C" w:rsidRDefault="0022187C" w:rsidP="0022187C">
      <w:pPr>
        <w:rPr>
          <w:rFonts w:ascii="Arial" w:hAnsi="Arial" w:cs="Arial"/>
        </w:rPr>
      </w:pPr>
      <w:r>
        <w:rPr>
          <w:rFonts w:ascii="Arial" w:hAnsi="Arial" w:cs="Arial"/>
        </w:rPr>
        <w:t>14.15.1</w:t>
      </w:r>
      <w:ins w:id="372" w:author="Author" w:date="2024-04-18T11:49:00Z">
        <w:r w:rsidR="009555F2">
          <w:rPr>
            <w:rFonts w:ascii="Arial" w:hAnsi="Arial" w:cs="Arial"/>
          </w:rPr>
          <w:t>5</w:t>
        </w:r>
      </w:ins>
      <w:ins w:id="373" w:author="Author" w:date="2024-04-18T11:59:00Z">
        <w:r w:rsidR="005043D7">
          <w:rPr>
            <w:rFonts w:ascii="Arial" w:hAnsi="Arial" w:cs="Arial"/>
          </w:rPr>
          <w:t>8</w:t>
        </w:r>
      </w:ins>
      <w:del w:id="374" w:author="Author" w:date="2024-04-18T11:49:00Z">
        <w:r w:rsidR="003D5CCF" w:rsidDel="009555F2">
          <w:rPr>
            <w:rFonts w:ascii="Arial" w:hAnsi="Arial" w:cs="Arial"/>
          </w:rPr>
          <w:delText>43</w:delText>
        </w:r>
      </w:del>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0F72A378" w:rsidR="00E2715B" w:rsidRPr="00CD5631" w:rsidRDefault="0022187C" w:rsidP="00E2715B">
      <w:pPr>
        <w:ind w:left="1440" w:hanging="1440"/>
        <w:jc w:val="both"/>
        <w:rPr>
          <w:rFonts w:ascii="Arial" w:hAnsi="Arial" w:cs="Arial"/>
          <w:sz w:val="22"/>
          <w:szCs w:val="22"/>
        </w:rPr>
      </w:pPr>
      <w:r>
        <w:rPr>
          <w:rFonts w:ascii="Arial" w:hAnsi="Arial" w:cs="Arial"/>
        </w:rPr>
        <w:t>14.15.1</w:t>
      </w:r>
      <w:ins w:id="375" w:author="Author" w:date="2024-04-18T11:49:00Z">
        <w:r w:rsidR="009555F2">
          <w:rPr>
            <w:rFonts w:ascii="Arial" w:hAnsi="Arial" w:cs="Arial"/>
          </w:rPr>
          <w:t>5</w:t>
        </w:r>
      </w:ins>
      <w:ins w:id="376" w:author="Author" w:date="2024-04-18T11:59:00Z">
        <w:r w:rsidR="005043D7">
          <w:rPr>
            <w:rFonts w:ascii="Arial" w:hAnsi="Arial" w:cs="Arial"/>
          </w:rPr>
          <w:t>9</w:t>
        </w:r>
      </w:ins>
      <w:del w:id="377" w:author="Author" w:date="2024-04-18T11:49:00Z">
        <w:r w:rsidR="003D5CCF" w:rsidDel="009555F2">
          <w:rPr>
            <w:rFonts w:ascii="Arial" w:hAnsi="Arial" w:cs="Arial"/>
          </w:rPr>
          <w:delText>44</w:delText>
        </w:r>
      </w:del>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9F62930"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w:t>
      </w:r>
      <w:ins w:id="378" w:author="Author" w:date="2024-04-18T12:03:00Z">
        <w:r w:rsidR="00281597">
          <w:rPr>
            <w:rFonts w:ascii="Arial" w:hAnsi="Arial" w:cs="Arial"/>
            <w:sz w:val="22"/>
            <w:szCs w:val="22"/>
          </w:rPr>
          <w:t>58</w:t>
        </w:r>
      </w:ins>
      <w:del w:id="379" w:author="Author" w:date="2024-04-18T12:03:00Z">
        <w:r w:rsidRPr="00CD5631" w:rsidDel="00281597">
          <w:rPr>
            <w:rFonts w:ascii="Arial" w:hAnsi="Arial" w:cs="Arial"/>
            <w:sz w:val="22"/>
            <w:szCs w:val="22"/>
          </w:rPr>
          <w:delText>43</w:delText>
        </w:r>
      </w:del>
      <w:r w:rsidRPr="00CD5631">
        <w:rPr>
          <w:rFonts w:ascii="Arial" w:hAnsi="Arial" w:cs="Arial"/>
          <w:sz w:val="22"/>
          <w:szCs w:val="22"/>
        </w:rPr>
        <w:t xml:space="preserve">.2.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0127B88F"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w:t>
      </w:r>
      <w:ins w:id="380" w:author="Author" w:date="2024-04-18T12:04:00Z">
        <w:r w:rsidR="00281597">
          <w:rPr>
            <w:rFonts w:ascii="Arial" w:hAnsi="Arial" w:cs="Arial"/>
            <w:sz w:val="22"/>
            <w:szCs w:val="22"/>
          </w:rPr>
          <w:t>57</w:t>
        </w:r>
      </w:ins>
      <w:del w:id="381" w:author="Author" w:date="2024-04-18T12:04:00Z">
        <w:r w:rsidRPr="00CD5631" w:rsidDel="00281597">
          <w:rPr>
            <w:rFonts w:ascii="Arial" w:hAnsi="Arial" w:cs="Arial"/>
            <w:sz w:val="22"/>
            <w:szCs w:val="22"/>
          </w:rPr>
          <w:delText>42</w:delText>
        </w:r>
      </w:del>
      <w:r w:rsidRPr="00CD5631">
        <w:rPr>
          <w:rFonts w:ascii="Arial" w:hAnsi="Arial" w:cs="Arial"/>
          <w:sz w:val="22"/>
          <w:szCs w:val="22"/>
        </w:rPr>
        <w:t xml:space="preserve"> and 14.15.1</w:t>
      </w:r>
      <w:ins w:id="382" w:author="Author" w:date="2024-04-18T12:04:00Z">
        <w:r w:rsidR="00281597">
          <w:rPr>
            <w:rFonts w:ascii="Arial" w:hAnsi="Arial" w:cs="Arial"/>
            <w:sz w:val="22"/>
            <w:szCs w:val="22"/>
          </w:rPr>
          <w:t>58</w:t>
        </w:r>
      </w:ins>
      <w:del w:id="383" w:author="Author" w:date="2024-04-18T12:04:00Z">
        <w:r w:rsidRPr="00CD5631" w:rsidDel="00281597">
          <w:rPr>
            <w:rFonts w:ascii="Arial" w:hAnsi="Arial" w:cs="Arial"/>
            <w:sz w:val="22"/>
            <w:szCs w:val="22"/>
          </w:rPr>
          <w:delText>43</w:delText>
        </w:r>
      </w:del>
      <w:r w:rsidRPr="00CD5631">
        <w:rPr>
          <w:rFonts w:ascii="Arial" w:hAnsi="Arial" w:cs="Arial"/>
          <w:sz w:val="22"/>
          <w:szCs w:val="22"/>
        </w:rPr>
        <w:t>.1.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20FFBCA"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ins w:id="384" w:author="Author" w:date="2024-04-18T11:49:00Z">
        <w:r w:rsidR="009555F2">
          <w:rPr>
            <w:rFonts w:ascii="Arial" w:hAnsi="Arial" w:cs="Arial"/>
            <w:sz w:val="22"/>
            <w:szCs w:val="22"/>
          </w:rPr>
          <w:t>5</w:t>
        </w:r>
      </w:ins>
      <w:ins w:id="385" w:author="Author" w:date="2024-04-18T11:59:00Z">
        <w:r w:rsidR="005043D7">
          <w:rPr>
            <w:rFonts w:ascii="Arial" w:hAnsi="Arial" w:cs="Arial"/>
            <w:sz w:val="22"/>
            <w:szCs w:val="22"/>
          </w:rPr>
          <w:t>9</w:t>
        </w:r>
      </w:ins>
      <w:del w:id="386" w:author="Author" w:date="2024-04-18T11:49:00Z">
        <w:r w:rsidR="003D5CCF" w:rsidDel="009555F2">
          <w:rPr>
            <w:rFonts w:ascii="Arial" w:hAnsi="Arial" w:cs="Arial"/>
            <w:sz w:val="22"/>
            <w:szCs w:val="22"/>
          </w:rPr>
          <w:delText>44</w:delText>
        </w:r>
      </w:del>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the provisions of 14.15.1</w:t>
      </w:r>
      <w:ins w:id="387" w:author="Author" w:date="2024-04-18T12:05:00Z">
        <w:r w:rsidR="00281597">
          <w:rPr>
            <w:rFonts w:ascii="Arial" w:hAnsi="Arial" w:cs="Arial"/>
            <w:sz w:val="22"/>
            <w:szCs w:val="22"/>
          </w:rPr>
          <w:t>59</w:t>
        </w:r>
      </w:ins>
      <w:del w:id="388" w:author="Author" w:date="2024-04-18T12:05:00Z">
        <w:r w:rsidRPr="00E2715B" w:rsidDel="00281597">
          <w:rPr>
            <w:rFonts w:ascii="Arial" w:hAnsi="Arial" w:cs="Arial"/>
            <w:sz w:val="22"/>
            <w:szCs w:val="22"/>
          </w:rPr>
          <w:delText>44</w:delText>
        </w:r>
      </w:del>
      <w:r w:rsidRPr="00E2715B">
        <w:rPr>
          <w:rFonts w:ascii="Arial" w:hAnsi="Arial" w:cs="Arial"/>
          <w:sz w:val="22"/>
          <w:szCs w:val="22"/>
        </w:rPr>
        <w:t xml:space="preserve">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w:t>
      </w:r>
      <w:ins w:id="389" w:author="Author" w:date="2024-04-18T12:06:00Z">
        <w:r w:rsidR="00281597">
          <w:rPr>
            <w:rFonts w:ascii="Arial" w:hAnsi="Arial" w:cs="Arial"/>
            <w:sz w:val="22"/>
            <w:szCs w:val="22"/>
          </w:rPr>
          <w:t>59</w:t>
        </w:r>
      </w:ins>
      <w:del w:id="390" w:author="Author" w:date="2024-04-18T12:06:00Z">
        <w:r w:rsidR="00AB080A" w:rsidRPr="00E2715B" w:rsidDel="00281597">
          <w:rPr>
            <w:rFonts w:ascii="Arial" w:hAnsi="Arial" w:cs="Arial"/>
            <w:sz w:val="22"/>
            <w:szCs w:val="22"/>
          </w:rPr>
          <w:delText>44</w:delText>
        </w:r>
      </w:del>
      <w:r w:rsidR="00AB080A" w:rsidRPr="00E2715B">
        <w:rPr>
          <w:rFonts w:ascii="Arial" w:hAnsi="Arial" w:cs="Arial"/>
          <w:sz w:val="22"/>
          <w:szCs w:val="22"/>
        </w:rPr>
        <w:t xml:space="preserve">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0170E43B"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ins w:id="391" w:author="Author" w:date="2024-04-18T11:49:00Z">
        <w:r w:rsidR="009555F2">
          <w:rPr>
            <w:rFonts w:ascii="Arial" w:hAnsi="Arial" w:cs="Arial"/>
            <w:sz w:val="22"/>
            <w:szCs w:val="22"/>
          </w:rPr>
          <w:t>5</w:t>
        </w:r>
      </w:ins>
      <w:ins w:id="392" w:author="Author" w:date="2024-04-18T11:59:00Z">
        <w:r w:rsidR="005043D7">
          <w:rPr>
            <w:rFonts w:ascii="Arial" w:hAnsi="Arial" w:cs="Arial"/>
            <w:sz w:val="22"/>
            <w:szCs w:val="22"/>
          </w:rPr>
          <w:t>9</w:t>
        </w:r>
      </w:ins>
      <w:del w:id="393" w:author="Author" w:date="2024-04-18T11:49:00Z">
        <w:r w:rsidR="003D5CCF" w:rsidDel="009555F2">
          <w:rPr>
            <w:rFonts w:ascii="Arial" w:hAnsi="Arial" w:cs="Arial"/>
            <w:sz w:val="22"/>
            <w:szCs w:val="22"/>
          </w:rPr>
          <w:delText>44</w:delText>
        </w:r>
      </w:del>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w:t>
      </w:r>
      <w:ins w:id="394" w:author="Author" w:date="2024-04-18T12:07:00Z">
        <w:r w:rsidR="00281597">
          <w:rPr>
            <w:rFonts w:ascii="Arial" w:hAnsi="Arial" w:cs="Arial"/>
            <w:sz w:val="22"/>
            <w:szCs w:val="22"/>
          </w:rPr>
          <w:t>57</w:t>
        </w:r>
      </w:ins>
      <w:del w:id="395" w:author="Author" w:date="2024-04-18T12:07:00Z">
        <w:r w:rsidDel="00281597">
          <w:rPr>
            <w:rFonts w:ascii="Arial" w:hAnsi="Arial" w:cs="Arial"/>
            <w:sz w:val="22"/>
            <w:szCs w:val="22"/>
          </w:rPr>
          <w:delText>42</w:delText>
        </w:r>
      </w:del>
      <w:r>
        <w:rPr>
          <w:rFonts w:ascii="Arial" w:hAnsi="Arial" w:cs="Arial"/>
          <w:sz w:val="22"/>
          <w:szCs w:val="22"/>
        </w:rPr>
        <w:t xml:space="preserve">  shall be used.</w:t>
      </w:r>
    </w:p>
    <w:p w14:paraId="362B1DE1" w14:textId="77777777" w:rsidR="00E2715B" w:rsidRDefault="00E2715B" w:rsidP="00E2715B">
      <w:pPr>
        <w:rPr>
          <w:sz w:val="22"/>
          <w:szCs w:val="22"/>
        </w:rPr>
      </w:pPr>
    </w:p>
    <w:p w14:paraId="2F26114A" w14:textId="6C3AD944"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ins w:id="396" w:author="Author" w:date="2024-04-18T11:59:00Z">
        <w:r w:rsidR="005043D7">
          <w:rPr>
            <w:rFonts w:ascii="Arial" w:hAnsi="Arial" w:cs="Arial"/>
            <w:sz w:val="22"/>
            <w:szCs w:val="22"/>
          </w:rPr>
          <w:t>60</w:t>
        </w:r>
      </w:ins>
      <w:del w:id="397" w:author="Author" w:date="2024-04-18T11:49:00Z">
        <w:r w:rsidR="003D5CCF" w:rsidDel="009555F2">
          <w:rPr>
            <w:rFonts w:ascii="Arial" w:hAnsi="Arial" w:cs="Arial"/>
            <w:sz w:val="22"/>
            <w:szCs w:val="22"/>
          </w:rPr>
          <w:delText>45</w:delText>
        </w:r>
      </w:del>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3414AA69" w:rsidR="0022187C" w:rsidRDefault="0022187C" w:rsidP="0022187C">
      <w:pPr>
        <w:rPr>
          <w:rFonts w:ascii="Arial" w:hAnsi="Arial" w:cs="Arial"/>
          <w:lang w:val="en-US"/>
        </w:rPr>
      </w:pPr>
      <w:r>
        <w:rPr>
          <w:rFonts w:ascii="Arial" w:eastAsia="Calibri" w:hAnsi="Arial" w:cs="Arial"/>
          <w:lang w:val="en-US"/>
        </w:rPr>
        <w:t>14.15.1</w:t>
      </w:r>
      <w:ins w:id="398" w:author="Author" w:date="2024-04-18T11:49:00Z">
        <w:r w:rsidR="009555F2">
          <w:rPr>
            <w:rFonts w:ascii="Arial" w:eastAsia="Calibri" w:hAnsi="Arial" w:cs="Arial"/>
            <w:lang w:val="en-US"/>
          </w:rPr>
          <w:t>6</w:t>
        </w:r>
      </w:ins>
      <w:ins w:id="399" w:author="Author" w:date="2024-04-18T11:59:00Z">
        <w:r w:rsidR="005043D7">
          <w:rPr>
            <w:rFonts w:ascii="Arial" w:eastAsia="Calibri" w:hAnsi="Arial" w:cs="Arial"/>
            <w:lang w:val="en-US"/>
          </w:rPr>
          <w:t>1</w:t>
        </w:r>
      </w:ins>
      <w:del w:id="400" w:author="Author" w:date="2024-04-18T11:49:00Z">
        <w:r w:rsidR="003D5CCF" w:rsidDel="009555F2">
          <w:rPr>
            <w:rFonts w:ascii="Arial" w:eastAsia="Calibri" w:hAnsi="Arial" w:cs="Arial"/>
            <w:lang w:val="en-US"/>
          </w:rPr>
          <w:delText>46</w:delText>
        </w:r>
      </w:del>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0BBC9F11"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w:t>
      </w:r>
      <w:ins w:id="401" w:author="Author" w:date="2024-04-18T12:07:00Z">
        <w:r w:rsidR="00281597">
          <w:rPr>
            <w:rFonts w:ascii="Arial" w:hAnsi="Arial" w:cs="Arial"/>
            <w:lang w:val="en-US"/>
          </w:rPr>
          <w:t>62</w:t>
        </w:r>
      </w:ins>
      <w:del w:id="402" w:author="Author" w:date="2024-04-18T12:07:00Z">
        <w:r w:rsidDel="00281597">
          <w:rPr>
            <w:rFonts w:ascii="Arial" w:hAnsi="Arial" w:cs="Arial"/>
            <w:lang w:val="en-US"/>
          </w:rPr>
          <w:delText>47</w:delText>
        </w:r>
      </w:del>
      <w:r>
        <w:rPr>
          <w:rFonts w:ascii="Arial" w:hAnsi="Arial" w:cs="Arial"/>
          <w:lang w:val="en-US"/>
        </w:rPr>
        <w:t xml:space="preserve"> - 14.15.1</w:t>
      </w:r>
      <w:ins w:id="403" w:author="Author" w:date="2024-04-18T12:07:00Z">
        <w:r w:rsidR="00281597">
          <w:rPr>
            <w:rFonts w:ascii="Arial" w:hAnsi="Arial" w:cs="Arial"/>
            <w:lang w:val="en-US"/>
          </w:rPr>
          <w:t>66</w:t>
        </w:r>
      </w:ins>
      <w:del w:id="404" w:author="Author" w:date="2024-04-18T12:07:00Z">
        <w:r w:rsidDel="00281597">
          <w:rPr>
            <w:rFonts w:ascii="Arial" w:hAnsi="Arial" w:cs="Arial"/>
            <w:lang w:val="en-US"/>
          </w:rPr>
          <w:delText>51</w:delText>
        </w:r>
      </w:del>
      <w:r>
        <w:rPr>
          <w:rFonts w:ascii="Arial" w:hAnsi="Arial" w:cs="Arial"/>
          <w:lang w:val="en-US"/>
        </w:rPr>
        <w:t xml:space="preserve">,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lastRenderedPageBreak/>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2C93E58F" w:rsidR="0022187C" w:rsidRDefault="0022187C" w:rsidP="0022187C">
      <w:pPr>
        <w:rPr>
          <w:rFonts w:ascii="Arial" w:hAnsi="Arial" w:cs="Arial"/>
          <w:lang w:val="en-US"/>
        </w:rPr>
      </w:pPr>
      <w:r>
        <w:rPr>
          <w:rFonts w:ascii="Arial" w:eastAsia="Calibri" w:hAnsi="Arial" w:cs="Arial"/>
          <w:lang w:val="en-US"/>
        </w:rPr>
        <w:t>14.15.1</w:t>
      </w:r>
      <w:ins w:id="405" w:author="Author" w:date="2024-04-18T11:50:00Z">
        <w:r w:rsidR="009555F2">
          <w:rPr>
            <w:rFonts w:ascii="Arial" w:eastAsia="Calibri" w:hAnsi="Arial" w:cs="Arial"/>
            <w:lang w:val="en-US"/>
          </w:rPr>
          <w:t>6</w:t>
        </w:r>
      </w:ins>
      <w:ins w:id="406" w:author="Author" w:date="2024-04-18T11:59:00Z">
        <w:r w:rsidR="005043D7">
          <w:rPr>
            <w:rFonts w:ascii="Arial" w:eastAsia="Calibri" w:hAnsi="Arial" w:cs="Arial"/>
            <w:lang w:val="en-US"/>
          </w:rPr>
          <w:t>2</w:t>
        </w:r>
      </w:ins>
      <w:del w:id="407" w:author="Author" w:date="2024-04-18T11:50:00Z">
        <w:r w:rsidR="00A12DA3" w:rsidDel="009555F2">
          <w:rPr>
            <w:rFonts w:ascii="Arial" w:eastAsia="Calibri" w:hAnsi="Arial" w:cs="Arial"/>
            <w:lang w:val="en-US"/>
          </w:rPr>
          <w:delText>47</w:delText>
        </w:r>
      </w:del>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16B22212" w:rsidR="0022187C" w:rsidRDefault="0022187C" w:rsidP="0022187C">
      <w:pPr>
        <w:rPr>
          <w:rFonts w:ascii="Arial" w:hAnsi="Arial" w:cs="Arial"/>
          <w:lang w:val="en-US"/>
        </w:rPr>
      </w:pPr>
      <w:r>
        <w:rPr>
          <w:rFonts w:ascii="Arial" w:eastAsia="Calibri" w:hAnsi="Arial" w:cs="Arial"/>
          <w:lang w:val="en-US"/>
        </w:rPr>
        <w:t>14.15.1</w:t>
      </w:r>
      <w:ins w:id="408" w:author="Author" w:date="2024-04-18T11:50:00Z">
        <w:r w:rsidR="009555F2">
          <w:rPr>
            <w:rFonts w:ascii="Arial" w:eastAsia="Calibri" w:hAnsi="Arial" w:cs="Arial"/>
            <w:lang w:val="en-US"/>
          </w:rPr>
          <w:t>6</w:t>
        </w:r>
      </w:ins>
      <w:ins w:id="409" w:author="Author" w:date="2024-04-18T11:59:00Z">
        <w:r w:rsidR="005043D7">
          <w:rPr>
            <w:rFonts w:ascii="Arial" w:eastAsia="Calibri" w:hAnsi="Arial" w:cs="Arial"/>
            <w:lang w:val="en-US"/>
          </w:rPr>
          <w:t>3</w:t>
        </w:r>
      </w:ins>
      <w:del w:id="410" w:author="Author" w:date="2024-04-18T11:50:00Z">
        <w:r w:rsidR="00A12DA3" w:rsidDel="009555F2">
          <w:rPr>
            <w:rFonts w:ascii="Arial" w:eastAsia="Calibri" w:hAnsi="Arial" w:cs="Arial"/>
            <w:lang w:val="en-US"/>
          </w:rPr>
          <w:delText>48</w:delText>
        </w:r>
      </w:del>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4FDE2BCD"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w:t>
      </w:r>
      <w:ins w:id="411" w:author="Author" w:date="2024-04-18T12:08:00Z">
        <w:r w:rsidR="00281597">
          <w:rPr>
            <w:rFonts w:ascii="Arial" w:hAnsi="Arial" w:cs="Arial"/>
            <w:lang w:val="en-US"/>
          </w:rPr>
          <w:t>62</w:t>
        </w:r>
      </w:ins>
      <w:del w:id="412" w:author="Author" w:date="2024-04-18T12:08:00Z">
        <w:r w:rsidDel="00281597">
          <w:rPr>
            <w:rFonts w:ascii="Arial" w:hAnsi="Arial" w:cs="Arial"/>
            <w:lang w:val="en-US"/>
          </w:rPr>
          <w:delText>47</w:delText>
        </w:r>
      </w:del>
      <w:r>
        <w:rPr>
          <w:rFonts w:ascii="Arial" w:hAnsi="Arial" w:cs="Arial"/>
          <w:lang w:val="en-US"/>
        </w:rPr>
        <w:t xml:space="preserve">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41A51D49" w:rsidR="0022187C" w:rsidRDefault="0022187C" w:rsidP="0022187C">
      <w:pPr>
        <w:rPr>
          <w:rFonts w:ascii="Arial" w:hAnsi="Arial" w:cs="Arial"/>
          <w:lang w:val="en-US"/>
        </w:rPr>
      </w:pPr>
      <w:r>
        <w:rPr>
          <w:rFonts w:ascii="Arial" w:eastAsia="Calibri" w:hAnsi="Arial" w:cs="Arial"/>
          <w:lang w:val="en-US"/>
        </w:rPr>
        <w:t>14.15.1</w:t>
      </w:r>
      <w:ins w:id="413" w:author="Author" w:date="2024-04-18T11:50:00Z">
        <w:r w:rsidR="009555F2">
          <w:rPr>
            <w:rFonts w:ascii="Arial" w:eastAsia="Calibri" w:hAnsi="Arial" w:cs="Arial"/>
            <w:lang w:val="en-US"/>
          </w:rPr>
          <w:t>6</w:t>
        </w:r>
      </w:ins>
      <w:ins w:id="414" w:author="Author" w:date="2024-04-18T11:59:00Z">
        <w:r w:rsidR="005043D7">
          <w:rPr>
            <w:rFonts w:ascii="Arial" w:eastAsia="Calibri" w:hAnsi="Arial" w:cs="Arial"/>
            <w:lang w:val="en-US"/>
          </w:rPr>
          <w:t>4</w:t>
        </w:r>
      </w:ins>
      <w:del w:id="415" w:author="Author" w:date="2024-04-18T11:50:00Z">
        <w:r w:rsidR="00A12DA3" w:rsidDel="009555F2">
          <w:rPr>
            <w:rFonts w:ascii="Arial" w:eastAsia="Calibri" w:hAnsi="Arial" w:cs="Arial"/>
            <w:lang w:val="en-US"/>
          </w:rPr>
          <w:delText>49</w:delText>
        </w:r>
      </w:del>
      <w:r>
        <w:rPr>
          <w:rFonts w:ascii="Arial" w:eastAsia="Calibri" w:hAnsi="Arial" w:cs="Arial"/>
          <w:lang w:val="en-US"/>
        </w:rPr>
        <w:tab/>
      </w:r>
      <w:r>
        <w:rPr>
          <w:rFonts w:ascii="Arial" w:hAnsi="Arial" w:cs="Arial"/>
          <w:lang w:val="en-US"/>
        </w:rPr>
        <w:t>For the purposes of 14.15.1</w:t>
      </w:r>
      <w:ins w:id="416" w:author="Author" w:date="2024-04-18T12:08:00Z">
        <w:r w:rsidR="00281597">
          <w:rPr>
            <w:rFonts w:ascii="Arial" w:hAnsi="Arial" w:cs="Arial"/>
            <w:lang w:val="en-US"/>
          </w:rPr>
          <w:t>63</w:t>
        </w:r>
      </w:ins>
      <w:del w:id="417" w:author="Author" w:date="2024-04-18T12:08:00Z">
        <w:r w:rsidDel="00281597">
          <w:rPr>
            <w:rFonts w:ascii="Arial" w:hAnsi="Arial" w:cs="Arial"/>
            <w:lang w:val="en-US"/>
          </w:rPr>
          <w:delText>48</w:delText>
        </w:r>
      </w:del>
      <w:r>
        <w:rPr>
          <w:rFonts w:ascii="Arial" w:hAnsi="Arial" w:cs="Arial"/>
          <w:lang w:val="en-US"/>
        </w:rPr>
        <w:t>.2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105FEFBC"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w:t>
      </w:r>
      <w:ins w:id="418" w:author="Author" w:date="2024-04-18T12:09:00Z">
        <w:r w:rsidR="00281597">
          <w:rPr>
            <w:rFonts w:ascii="Arial" w:hAnsi="Arial" w:cs="Arial"/>
            <w:lang w:val="en-US"/>
          </w:rPr>
          <w:t>58</w:t>
        </w:r>
      </w:ins>
      <w:del w:id="419" w:author="Author" w:date="2024-04-18T12:09:00Z">
        <w:r w:rsidDel="00281597">
          <w:rPr>
            <w:rFonts w:ascii="Arial" w:hAnsi="Arial" w:cs="Arial"/>
            <w:lang w:val="en-US"/>
          </w:rPr>
          <w:delText>43</w:delText>
        </w:r>
      </w:del>
      <w:r>
        <w:rPr>
          <w:rFonts w:ascii="Arial" w:hAnsi="Arial" w:cs="Arial"/>
          <w:lang w:val="en-US"/>
        </w:rPr>
        <w:t xml:space="preserve">.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085C3932" w:rsidR="0022187C" w:rsidRDefault="0022187C" w:rsidP="0022187C">
      <w:pPr>
        <w:rPr>
          <w:rFonts w:ascii="Arial" w:hAnsi="Arial" w:cs="Arial"/>
          <w:lang w:val="en-US"/>
        </w:rPr>
      </w:pPr>
      <w:r>
        <w:rPr>
          <w:rFonts w:ascii="Arial" w:eastAsia="Calibri" w:hAnsi="Arial" w:cs="Arial"/>
          <w:lang w:val="en-US"/>
        </w:rPr>
        <w:t>14.15.1</w:t>
      </w:r>
      <w:ins w:id="420" w:author="Author" w:date="2024-04-18T11:50:00Z">
        <w:r w:rsidR="009555F2">
          <w:rPr>
            <w:rFonts w:ascii="Arial" w:eastAsia="Calibri" w:hAnsi="Arial" w:cs="Arial"/>
            <w:lang w:val="en-US"/>
          </w:rPr>
          <w:t>6</w:t>
        </w:r>
      </w:ins>
      <w:ins w:id="421" w:author="Author" w:date="2024-04-18T11:59:00Z">
        <w:r w:rsidR="005043D7">
          <w:rPr>
            <w:rFonts w:ascii="Arial" w:eastAsia="Calibri" w:hAnsi="Arial" w:cs="Arial"/>
            <w:lang w:val="en-US"/>
          </w:rPr>
          <w:t>5</w:t>
        </w:r>
      </w:ins>
      <w:del w:id="422" w:author="Author" w:date="2024-04-18T11:50:00Z">
        <w:r w:rsidR="00A12DA3" w:rsidDel="009555F2">
          <w:rPr>
            <w:rFonts w:ascii="Arial" w:eastAsia="Calibri" w:hAnsi="Arial" w:cs="Arial"/>
            <w:lang w:val="en-US"/>
          </w:rPr>
          <w:delText>50</w:delText>
        </w:r>
      </w:del>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ins w:id="423" w:author="Author" w:date="2024-04-18T12:09:00Z">
        <w:r w:rsidR="00281597">
          <w:rPr>
            <w:rFonts w:ascii="Arial" w:hAnsi="Arial" w:cs="Arial"/>
            <w:lang w:val="en-US"/>
          </w:rPr>
          <w:t>62</w:t>
        </w:r>
      </w:ins>
      <w:del w:id="424" w:author="Author" w:date="2024-04-18T12:09:00Z">
        <w:r w:rsidR="00A750AE" w:rsidDel="00281597">
          <w:rPr>
            <w:rFonts w:ascii="Arial" w:hAnsi="Arial" w:cs="Arial"/>
            <w:lang w:val="en-US"/>
          </w:rPr>
          <w:delText>47</w:delText>
        </w:r>
      </w:del>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25575309" w:rsidR="0022187C" w:rsidRDefault="0022187C" w:rsidP="0022187C">
      <w:pPr>
        <w:rPr>
          <w:rFonts w:ascii="Arial" w:hAnsi="Arial" w:cs="Arial"/>
          <w:lang w:val="en-US"/>
        </w:rPr>
      </w:pPr>
      <w:r>
        <w:rPr>
          <w:rFonts w:ascii="Arial" w:eastAsia="Calibri" w:hAnsi="Arial" w:cs="Arial"/>
          <w:lang w:val="en-US"/>
        </w:rPr>
        <w:t>14.15.1</w:t>
      </w:r>
      <w:ins w:id="425" w:author="Author" w:date="2024-04-18T11:50:00Z">
        <w:r w:rsidR="009555F2">
          <w:rPr>
            <w:rFonts w:ascii="Arial" w:eastAsia="Calibri" w:hAnsi="Arial" w:cs="Arial"/>
            <w:lang w:val="en-US"/>
          </w:rPr>
          <w:t>6</w:t>
        </w:r>
      </w:ins>
      <w:ins w:id="426" w:author="Author" w:date="2024-04-18T11:59:00Z">
        <w:r w:rsidR="005043D7">
          <w:rPr>
            <w:rFonts w:ascii="Arial" w:eastAsia="Calibri" w:hAnsi="Arial" w:cs="Arial"/>
            <w:lang w:val="en-US"/>
          </w:rPr>
          <w:t>6</w:t>
        </w:r>
      </w:ins>
      <w:del w:id="427" w:author="Author" w:date="2024-04-18T11:50:00Z">
        <w:r w:rsidR="009C7DC2" w:rsidDel="009555F2">
          <w:rPr>
            <w:rFonts w:ascii="Arial" w:eastAsia="Calibri" w:hAnsi="Arial" w:cs="Arial"/>
            <w:lang w:val="en-US"/>
          </w:rPr>
          <w:delText>5</w:delText>
        </w:r>
        <w:r w:rsidR="00A12DA3" w:rsidDel="009555F2">
          <w:rPr>
            <w:rFonts w:ascii="Arial" w:eastAsia="Calibri" w:hAnsi="Arial" w:cs="Arial"/>
            <w:lang w:val="en-US"/>
          </w:rPr>
          <w:delText>1</w:delText>
        </w:r>
      </w:del>
      <w:r>
        <w:rPr>
          <w:rFonts w:ascii="Arial" w:eastAsia="Calibri" w:hAnsi="Arial" w:cs="Arial"/>
          <w:lang w:val="en-US"/>
        </w:rPr>
        <w:tab/>
      </w:r>
      <w:r>
        <w:rPr>
          <w:rFonts w:ascii="Arial" w:hAnsi="Arial" w:cs="Arial"/>
          <w:lang w:val="en-US"/>
        </w:rPr>
        <w:t>The requirements of 14.15.1</w:t>
      </w:r>
      <w:ins w:id="428" w:author="Author" w:date="2024-04-18T12:09:00Z">
        <w:r w:rsidR="00281597">
          <w:rPr>
            <w:rFonts w:ascii="Arial" w:hAnsi="Arial" w:cs="Arial"/>
            <w:lang w:val="en-US"/>
          </w:rPr>
          <w:t>62</w:t>
        </w:r>
      </w:ins>
      <w:del w:id="429" w:author="Author" w:date="2024-04-18T12:09:00Z">
        <w:r w:rsidDel="00281597">
          <w:rPr>
            <w:rFonts w:ascii="Arial" w:hAnsi="Arial" w:cs="Arial"/>
            <w:lang w:val="en-US"/>
          </w:rPr>
          <w:delText>47</w:delText>
        </w:r>
      </w:del>
      <w:r>
        <w:rPr>
          <w:rFonts w:ascii="Arial" w:hAnsi="Arial" w:cs="Arial"/>
          <w:lang w:val="en-US"/>
        </w:rPr>
        <w:t xml:space="preserve"> - 14.15.1</w:t>
      </w:r>
      <w:ins w:id="430" w:author="Author" w:date="2024-04-18T12:10:00Z">
        <w:r w:rsidR="00281597">
          <w:rPr>
            <w:rFonts w:ascii="Arial" w:hAnsi="Arial" w:cs="Arial"/>
            <w:lang w:val="en-US"/>
          </w:rPr>
          <w:t>65</w:t>
        </w:r>
      </w:ins>
      <w:del w:id="431" w:author="Author" w:date="2024-04-18T12:10:00Z">
        <w:r w:rsidDel="00281597">
          <w:rPr>
            <w:rFonts w:ascii="Arial" w:hAnsi="Arial" w:cs="Arial"/>
            <w:lang w:val="en-US"/>
          </w:rPr>
          <w:delText>50</w:delText>
        </w:r>
      </w:del>
      <w:r>
        <w:rPr>
          <w:rFonts w:ascii="Arial" w:hAnsi="Arial" w:cs="Arial"/>
          <w:lang w:val="en-US"/>
        </w:rPr>
        <w:t xml:space="preserve">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3B7AD56D"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ins w:id="432" w:author="Author" w:date="2024-04-18T11:50:00Z">
        <w:r w:rsidR="009555F2">
          <w:rPr>
            <w:rFonts w:ascii="Arial" w:hAnsi="Arial" w:cs="Arial"/>
            <w:sz w:val="22"/>
            <w:szCs w:val="22"/>
          </w:rPr>
          <w:t>6</w:t>
        </w:r>
      </w:ins>
      <w:ins w:id="433" w:author="Author" w:date="2024-04-18T11:59:00Z">
        <w:r w:rsidR="005043D7">
          <w:rPr>
            <w:rFonts w:ascii="Arial" w:hAnsi="Arial" w:cs="Arial"/>
            <w:sz w:val="22"/>
            <w:szCs w:val="22"/>
          </w:rPr>
          <w:t>7</w:t>
        </w:r>
      </w:ins>
      <w:del w:id="434" w:author="Author" w:date="2024-04-18T11:50:00Z">
        <w:r w:rsidR="00A12DA3" w:rsidDel="009555F2">
          <w:rPr>
            <w:rFonts w:ascii="Arial" w:hAnsi="Arial" w:cs="Arial"/>
            <w:sz w:val="22"/>
            <w:szCs w:val="22"/>
          </w:rPr>
          <w:delText>52</w:delText>
        </w:r>
      </w:del>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435"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435"/>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13B234E9"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ins w:id="436" w:author="Author" w:date="2024-04-18T11:50:00Z">
        <w:r w:rsidR="009555F2">
          <w:rPr>
            <w:rFonts w:ascii="Arial" w:hAnsi="Arial" w:cs="Arial"/>
            <w:sz w:val="22"/>
            <w:szCs w:val="22"/>
          </w:rPr>
          <w:t>6</w:t>
        </w:r>
      </w:ins>
      <w:ins w:id="437" w:author="Author" w:date="2024-04-18T11:59:00Z">
        <w:r w:rsidR="005043D7">
          <w:rPr>
            <w:rFonts w:ascii="Arial" w:hAnsi="Arial" w:cs="Arial"/>
            <w:sz w:val="22"/>
            <w:szCs w:val="22"/>
          </w:rPr>
          <w:t>8</w:t>
        </w:r>
      </w:ins>
      <w:del w:id="438" w:author="Author" w:date="2024-04-18T11:50:00Z">
        <w:r w:rsidR="00A12DA3" w:rsidDel="009555F2">
          <w:rPr>
            <w:rFonts w:ascii="Arial" w:hAnsi="Arial" w:cs="Arial"/>
            <w:sz w:val="22"/>
            <w:szCs w:val="22"/>
          </w:rPr>
          <w:delText>53</w:delText>
        </w:r>
      </w:del>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3F02141B"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ins w:id="439" w:author="Author" w:date="2024-04-18T11:50:00Z">
        <w:r w:rsidR="009555F2">
          <w:rPr>
            <w:rFonts w:ascii="Arial" w:hAnsi="Arial" w:cs="Arial"/>
            <w:sz w:val="22"/>
            <w:szCs w:val="22"/>
          </w:rPr>
          <w:t>6</w:t>
        </w:r>
      </w:ins>
      <w:ins w:id="440" w:author="Author" w:date="2024-04-18T11:59:00Z">
        <w:r w:rsidR="005043D7">
          <w:rPr>
            <w:rFonts w:ascii="Arial" w:hAnsi="Arial" w:cs="Arial"/>
            <w:sz w:val="22"/>
            <w:szCs w:val="22"/>
          </w:rPr>
          <w:t>9</w:t>
        </w:r>
      </w:ins>
      <w:del w:id="441" w:author="Author" w:date="2024-04-18T11:50:00Z">
        <w:r w:rsidR="00A12DA3" w:rsidDel="009555F2">
          <w:rPr>
            <w:rFonts w:ascii="Arial" w:hAnsi="Arial" w:cs="Arial"/>
            <w:sz w:val="22"/>
            <w:szCs w:val="22"/>
          </w:rPr>
          <w:delText>54</w:delText>
        </w:r>
      </w:del>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442"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442"/>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as per 14.15.1</w:t>
      </w:r>
      <w:ins w:id="443" w:author="Author" w:date="2024-04-18T12:10:00Z">
        <w:r w:rsidR="00281597">
          <w:rPr>
            <w:rFonts w:ascii="Arial" w:hAnsi="Arial" w:cs="Arial"/>
            <w:sz w:val="22"/>
            <w:szCs w:val="22"/>
          </w:rPr>
          <w:t>68</w:t>
        </w:r>
      </w:ins>
      <w:del w:id="444" w:author="Author" w:date="2024-04-18T12:10:00Z">
        <w:r w:rsidRPr="00E2715B" w:rsidDel="00281597">
          <w:rPr>
            <w:rFonts w:ascii="Arial" w:hAnsi="Arial" w:cs="Arial"/>
            <w:sz w:val="22"/>
            <w:szCs w:val="22"/>
          </w:rPr>
          <w:delText>53</w:delText>
        </w:r>
      </w:del>
      <w:r w:rsidRPr="00E2715B">
        <w:rPr>
          <w:rFonts w:ascii="Arial" w:hAnsi="Arial" w:cs="Arial"/>
          <w:sz w:val="22"/>
          <w:szCs w:val="22"/>
        </w:rPr>
        <w:t xml:space="preserve">. </w:t>
      </w:r>
    </w:p>
    <w:p w14:paraId="6EF37832" w14:textId="77777777" w:rsidR="00E2715B" w:rsidRPr="00E2715B" w:rsidRDefault="00E2715B" w:rsidP="00E2715B">
      <w:pPr>
        <w:jc w:val="both"/>
        <w:rPr>
          <w:rFonts w:ascii="Arial" w:hAnsi="Arial" w:cs="Arial"/>
          <w:sz w:val="22"/>
          <w:szCs w:val="22"/>
        </w:rPr>
      </w:pPr>
    </w:p>
    <w:p w14:paraId="0D570DC1" w14:textId="27319DCD"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ins w:id="445" w:author="Author" w:date="2024-04-18T11:59:00Z">
        <w:r w:rsidR="005043D7">
          <w:rPr>
            <w:rFonts w:ascii="Arial" w:hAnsi="Arial" w:cs="Arial"/>
            <w:sz w:val="22"/>
            <w:szCs w:val="22"/>
          </w:rPr>
          <w:t>70</w:t>
        </w:r>
      </w:ins>
      <w:del w:id="446" w:author="Author" w:date="2024-04-18T11:50:00Z">
        <w:r w:rsidR="00A12DA3" w:rsidDel="009555F2">
          <w:rPr>
            <w:rFonts w:ascii="Arial" w:hAnsi="Arial" w:cs="Arial"/>
            <w:sz w:val="22"/>
            <w:szCs w:val="22"/>
          </w:rPr>
          <w:delText>55</w:delText>
        </w:r>
      </w:del>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447" w:name="_Toc32201082"/>
      <w:bookmarkStart w:id="448" w:name="_Toc49661119"/>
      <w:bookmarkEnd w:id="341"/>
      <w:bookmarkEnd w:id="34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449" w:name="_Ref506957800"/>
      <w:bookmarkStart w:id="450" w:name="_Toc32201083"/>
      <w:bookmarkStart w:id="451" w:name="_Toc49661120"/>
      <w:bookmarkStart w:id="452" w:name="_Toc98821478"/>
      <w:bookmarkStart w:id="453" w:name="_Toc111259845"/>
      <w:bookmarkStart w:id="454" w:name="_Toc111262532"/>
      <w:bookmarkStart w:id="455" w:name="_Toc274049695"/>
      <w:bookmarkEnd w:id="447"/>
      <w:bookmarkEnd w:id="448"/>
      <w:r w:rsidRPr="00D54761">
        <w:rPr>
          <w:bCs/>
          <w:color w:val="auto"/>
          <w:sz w:val="28"/>
          <w:szCs w:val="28"/>
        </w:rPr>
        <w:t>14.16 Derivation of the Transmission Network Use of System Energy Consumption Tariff</w:t>
      </w:r>
      <w:bookmarkEnd w:id="449"/>
      <w:bookmarkEnd w:id="450"/>
      <w:bookmarkEnd w:id="451"/>
      <w:r w:rsidRPr="00D54761">
        <w:rPr>
          <w:bCs/>
          <w:color w:val="auto"/>
          <w:sz w:val="28"/>
          <w:szCs w:val="28"/>
        </w:rPr>
        <w:t xml:space="preserve"> and Short Term Capacity Tariff</w:t>
      </w:r>
      <w:bookmarkEnd w:id="452"/>
      <w:bookmarkEnd w:id="453"/>
      <w:bookmarkEnd w:id="454"/>
      <w:r w:rsidRPr="00D54761">
        <w:rPr>
          <w:bCs/>
          <w:color w:val="auto"/>
          <w:sz w:val="28"/>
          <w:szCs w:val="28"/>
        </w:rPr>
        <w:t>s</w:t>
      </w:r>
      <w:bookmarkEnd w:id="455"/>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456" w:name="_Toc274049696"/>
      <w:r>
        <w:t>Short Term Transmission Entry Capacity (STTEC) Tariff</w:t>
      </w:r>
      <w:bookmarkEnd w:id="456"/>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457" w:name="_Toc274049697"/>
      <w:r w:rsidRPr="00DC7159">
        <w:t>Limited Duration Transmission Entry Capacity (LDTEC) Tariffs</w:t>
      </w:r>
      <w:bookmarkEnd w:id="457"/>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458"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459" w:name="_Toc32201085"/>
      <w:bookmarkStart w:id="460" w:name="_Toc49661123"/>
      <w:bookmarkStart w:id="461" w:name="_Toc274049698"/>
      <w:bookmarkEnd w:id="458"/>
      <w:r w:rsidRPr="00D54761">
        <w:rPr>
          <w:color w:val="auto"/>
          <w:sz w:val="28"/>
          <w:szCs w:val="28"/>
        </w:rPr>
        <w:lastRenderedPageBreak/>
        <w:t>14.17 Demand Charges</w:t>
      </w:r>
      <w:bookmarkEnd w:id="459"/>
      <w:bookmarkEnd w:id="460"/>
      <w:bookmarkEnd w:id="461"/>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462" w:name="_Toc32201086"/>
      <w:bookmarkStart w:id="463" w:name="_Toc49661124"/>
      <w:bookmarkStart w:id="464" w:name="_Toc274049699"/>
      <w:r>
        <w:t>Parties Liable for Demand Charges</w:t>
      </w:r>
      <w:bookmarkEnd w:id="462"/>
      <w:bookmarkEnd w:id="463"/>
      <w:bookmarkEnd w:id="464"/>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465" w:name="_Toc32201087"/>
      <w:bookmarkStart w:id="466" w:name="_Toc49661125"/>
      <w:bookmarkStart w:id="467" w:name="_Toc274049700"/>
      <w:r>
        <w:t xml:space="preserve">Basis of </w:t>
      </w:r>
      <w:r w:rsidR="00010EB2">
        <w:t>Demand Locational</w:t>
      </w:r>
      <w:r>
        <w:t xml:space="preserve"> Charges</w:t>
      </w:r>
      <w:bookmarkEnd w:id="465"/>
      <w:bookmarkEnd w:id="466"/>
      <w:bookmarkEnd w:id="467"/>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468" w:name="_Toc49661126"/>
      <w:bookmarkStart w:id="469"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468"/>
    <w:bookmarkEnd w:id="469"/>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45AF4E18"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w:t>
      </w:r>
      <w:ins w:id="470" w:author="Author" w:date="2024-04-18T12:13:00Z">
        <w:r w:rsidR="008806E6">
          <w:t>2</w:t>
        </w:r>
      </w:ins>
      <w:del w:id="471" w:author="Author" w:date="2024-04-18T12:13:00Z">
        <w:r w:rsidDel="008806E6">
          <w:delText>1</w:delText>
        </w:r>
      </w:del>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153CAE1"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w:t>
      </w:r>
      <w:ins w:id="472" w:author="Author" w:date="2024-04-18T12:13:00Z">
        <w:r w:rsidR="008806E6">
          <w:t>2</w:t>
        </w:r>
      </w:ins>
      <w:del w:id="473" w:author="Author" w:date="2024-04-18T12:13:00Z">
        <w:r w:rsidDel="008806E6">
          <w:delText>1</w:delText>
        </w:r>
      </w:del>
      <w:r>
        <w:t>.</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474" w:name="_Toc49661127"/>
      <w:bookmarkStart w:id="475" w:name="_Toc274049702"/>
      <w:r w:rsidRPr="004248A1">
        <w:rPr>
          <w:rFonts w:ascii="Arial" w:hAnsi="Arial" w:cs="Arial"/>
          <w:b/>
        </w:rPr>
        <w:t>Power Stations with a Bilateral Connection Agreement</w:t>
      </w:r>
      <w:bookmarkEnd w:id="474"/>
      <w:r w:rsidRPr="004248A1">
        <w:rPr>
          <w:rFonts w:ascii="Arial" w:hAnsi="Arial" w:cs="Arial"/>
          <w:b/>
        </w:rPr>
        <w:t xml:space="preserve"> and Licensable Generation with a Bilateral Embedded Generation Agreement</w:t>
      </w:r>
      <w:bookmarkEnd w:id="475"/>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476" w:name="_Toc49661128"/>
      <w:bookmarkStart w:id="477" w:name="_Toc274049703"/>
      <w:r w:rsidRPr="004248A1">
        <w:rPr>
          <w:rFonts w:ascii="Arial" w:hAnsi="Arial" w:cs="Arial"/>
          <w:b/>
        </w:rPr>
        <w:t>Exemptible Generation and Derogated Distribution Interconnectors with a Bilateral Embedded Generation Agreement</w:t>
      </w:r>
      <w:bookmarkEnd w:id="476"/>
      <w:bookmarkEnd w:id="477"/>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478" w:name="_Toc32201088"/>
      <w:bookmarkStart w:id="479" w:name="_Toc49661130"/>
    </w:p>
    <w:p w14:paraId="2145EB86" w14:textId="77777777" w:rsidR="006661FE" w:rsidRDefault="006661FE" w:rsidP="006661FE">
      <w:pPr>
        <w:pStyle w:val="Heading2"/>
      </w:pPr>
      <w:bookmarkStart w:id="480" w:name="_Toc274049704"/>
      <w:r>
        <w:t>Small Generators Tariffs</w:t>
      </w:r>
      <w:bookmarkEnd w:id="480"/>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481" w:name="_Toc274049705"/>
      <w:r>
        <w:t>The Triad</w:t>
      </w:r>
      <w:bookmarkEnd w:id="478"/>
      <w:bookmarkEnd w:id="479"/>
      <w:bookmarkEnd w:id="481"/>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482"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482"/>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483" w:name="_Toc497131269"/>
      <w:r w:rsidR="006661FE">
        <w:fldChar w:fldCharType="begin"/>
      </w:r>
      <w:r w:rsidR="006661FE">
        <w:instrText xml:space="preserve"> XE "Triad" </w:instrText>
      </w:r>
      <w:r w:rsidR="006661FE">
        <w:fldChar w:fldCharType="end"/>
      </w:r>
      <w:bookmarkEnd w:id="483"/>
      <w:r w:rsidR="006661FE">
        <w:fldChar w:fldCharType="begin"/>
      </w:r>
      <w:r w:rsidR="006661FE">
        <w:instrText xml:space="preserve"> XE "Trading Unit" </w:instrText>
      </w:r>
      <w:r w:rsidR="006661FE">
        <w:fldChar w:fldCharType="end"/>
      </w:r>
    </w:p>
    <w:bookmarkStart w:id="484"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484"/>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485" w:name="_Hlt497734631"/>
      <w:bookmarkEnd w:id="485"/>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486" w:name="_Hlk35263653"/>
      <w:bookmarkStart w:id="487" w:name="_Hlk35263622"/>
      <w:r w:rsidRPr="00010EB2">
        <w:rPr>
          <w:rFonts w:ascii="Arial" w:hAnsi="Arial" w:cs="Arial"/>
          <w:b/>
        </w:rPr>
        <w:t>Initial Reconciliation Part 2 – Non-half-hourly metered demand</w:t>
      </w:r>
    </w:p>
    <w:bookmarkEnd w:id="486"/>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488" w:name="_Hlk35263694"/>
      <w:r w:rsidRPr="00010EB2">
        <w:rPr>
          <w:rFonts w:ascii="Arial" w:hAnsi="Arial" w:cs="Arial"/>
        </w:rPr>
        <w:t xml:space="preserve">non-half-hourly metered demand will be </w:t>
      </w:r>
      <w:bookmarkEnd w:id="488"/>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487"/>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CE121B"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489"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490" w:name="_Toc274049713"/>
      <w:r>
        <w:t>Further Information</w:t>
      </w:r>
      <w:bookmarkEnd w:id="490"/>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491" w:name="_Toc32201092"/>
      <w:bookmarkStart w:id="492" w:name="_Toc49661139"/>
      <w:bookmarkStart w:id="493" w:name="_Toc274049714"/>
      <w:bookmarkEnd w:id="489"/>
      <w:r w:rsidRPr="00FE40FB">
        <w:rPr>
          <w:color w:val="auto"/>
          <w:sz w:val="28"/>
          <w:szCs w:val="28"/>
        </w:rPr>
        <w:lastRenderedPageBreak/>
        <w:t>14.18 Generation charges</w:t>
      </w:r>
      <w:bookmarkEnd w:id="491"/>
      <w:bookmarkEnd w:id="492"/>
      <w:bookmarkEnd w:id="493"/>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494" w:name="_Toc32201093"/>
      <w:bookmarkStart w:id="495" w:name="_Toc49661140"/>
      <w:bookmarkStart w:id="496" w:name="_Toc274049715"/>
      <w:r>
        <w:t>Parties Liable for Generation Charges</w:t>
      </w:r>
      <w:bookmarkEnd w:id="494"/>
      <w:bookmarkEnd w:id="495"/>
      <w:bookmarkEnd w:id="496"/>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497" w:name="_Toc274049716"/>
      <w:bookmarkStart w:id="498" w:name="_Toc32201094"/>
      <w:bookmarkStart w:id="499" w:name="_Toc49661141"/>
      <w:r>
        <w:t>Structure of Generation Charges</w:t>
      </w:r>
      <w:bookmarkEnd w:id="497"/>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CE121B">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E121B">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CE121B">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500" w:name="_Toc274049717"/>
      <w:r>
        <w:t>Basis of Wider Generation Charges</w:t>
      </w:r>
      <w:bookmarkEnd w:id="498"/>
      <w:bookmarkEnd w:id="499"/>
      <w:bookmarkEnd w:id="500"/>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01" w:name="_Toc274049718"/>
      <w:r w:rsidRPr="00887323">
        <w:rPr>
          <w:rFonts w:ascii="Arial" w:hAnsi="Arial" w:cs="Arial"/>
          <w:b/>
        </w:rPr>
        <w:t>Generation with positive wider tariffs</w:t>
      </w:r>
      <w:bookmarkEnd w:id="501"/>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02" w:name="_Ref272935596"/>
      <w:r>
        <w:t>The short-term chargeable capacity for Power Stations situated with positive generation tariffs is any approved STTEC or LDTEC applicable to that Power Station during a valid STTEC Period or LDTEC Period, as appropriate.</w:t>
      </w:r>
      <w:bookmarkEnd w:id="502"/>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05" w:name="_Toc49661143"/>
      <w:bookmarkStart w:id="506" w:name="_Toc274049719"/>
      <w:r w:rsidRPr="004248A1">
        <w:rPr>
          <w:rFonts w:ascii="Arial" w:hAnsi="Arial" w:cs="Arial"/>
          <w:b/>
        </w:rPr>
        <w:t xml:space="preserve">Generation with negative wider </w:t>
      </w:r>
      <w:bookmarkEnd w:id="505"/>
      <w:r w:rsidRPr="004248A1">
        <w:rPr>
          <w:rFonts w:ascii="Arial" w:hAnsi="Arial" w:cs="Arial"/>
          <w:b/>
        </w:rPr>
        <w:t>tariffs</w:t>
      </w:r>
      <w:bookmarkEnd w:id="506"/>
    </w:p>
    <w:p w14:paraId="5B84D42C" w14:textId="77777777" w:rsidR="006661FE" w:rsidRDefault="006661FE" w:rsidP="007D27B2">
      <w:pPr>
        <w:pStyle w:val="1"/>
        <w:numPr>
          <w:ilvl w:val="0"/>
          <w:numId w:val="73"/>
        </w:numPr>
        <w:jc w:val="both"/>
      </w:pPr>
      <w:bookmarkStart w:id="507"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08"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08"/>
    </w:p>
    <w:bookmarkEnd w:id="507"/>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09" w:name="_Toc274049720"/>
      <w:r>
        <w:t>Basis of Local Generation Charges</w:t>
      </w:r>
      <w:bookmarkEnd w:id="509"/>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510" w:name="_Toc497131273"/>
      <w:bookmarkStart w:id="511" w:name="_Toc32201095"/>
      <w:bookmarkStart w:id="512" w:name="_Toc49661145"/>
      <w:bookmarkStart w:id="513" w:name="_Toc274049722"/>
      <w:bookmarkStart w:id="514" w:name="_Hlt497625183"/>
      <w:r>
        <w:t>Monthly Charges</w:t>
      </w:r>
      <w:bookmarkEnd w:id="510"/>
      <w:bookmarkEnd w:id="511"/>
      <w:bookmarkEnd w:id="512"/>
      <w:bookmarkEnd w:id="513"/>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515" w:name="_Hlt532284319"/>
      <w:bookmarkStart w:id="516" w:name="_Ref272933161"/>
      <w:bookmarkEnd w:id="515"/>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516"/>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517" w:name="_Toc274049723"/>
      <w:r>
        <w:t>Ad hoc Charges</w:t>
      </w:r>
      <w:bookmarkEnd w:id="517"/>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518" w:name="_Toc274049724"/>
      <w:r w:rsidRPr="00FE2E3E">
        <w:t>Embedded Transmission Use of System Charges “ETUoS”</w:t>
      </w:r>
      <w:bookmarkEnd w:id="518"/>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519"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519"/>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CE121B"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520" w:name="_Hlk155617635"/>
      <w:r w:rsidR="00CC06E2" w:rsidRPr="00CD5631">
        <w:rPr>
          <w:u w:val="single"/>
          <w:vertAlign w:val="subscript"/>
        </w:rPr>
        <w:t>DNO</w:t>
      </w:r>
      <w:bookmarkEnd w:id="520"/>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521" w:name="_Toc32201096"/>
      <w:bookmarkStart w:id="522" w:name="_Toc49661146"/>
      <w:bookmarkStart w:id="523" w:name="_Toc274049725"/>
      <w:r>
        <w:t>Reconciliation of Generation Charges</w:t>
      </w:r>
      <w:bookmarkEnd w:id="521"/>
      <w:bookmarkEnd w:id="522"/>
      <w:bookmarkEnd w:id="523"/>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524" w:name="_Toc32201097"/>
      <w:bookmarkStart w:id="525" w:name="_Toc49661147"/>
      <w:bookmarkStart w:id="526" w:name="_Toc274049726"/>
      <w:bookmarkEnd w:id="514"/>
      <w:r>
        <w:t>Further Information</w:t>
      </w:r>
      <w:bookmarkEnd w:id="524"/>
      <w:bookmarkEnd w:id="525"/>
      <w:bookmarkEnd w:id="526"/>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527" w:name="_Toc32201098"/>
      <w:r>
        <w:br w:type="page"/>
      </w:r>
      <w:bookmarkStart w:id="528" w:name="_Toc49661148"/>
      <w:bookmarkStart w:id="529" w:name="_Toc274049727"/>
      <w:r w:rsidRPr="00FE40FB">
        <w:rPr>
          <w:color w:val="auto"/>
          <w:sz w:val="28"/>
          <w:szCs w:val="28"/>
        </w:rPr>
        <w:lastRenderedPageBreak/>
        <w:t>14.19 Data Requirements</w:t>
      </w:r>
      <w:bookmarkEnd w:id="527"/>
      <w:bookmarkEnd w:id="528"/>
      <w:bookmarkEnd w:id="529"/>
    </w:p>
    <w:p w14:paraId="1B1F56AD" w14:textId="77777777" w:rsidR="006661FE" w:rsidRDefault="006661FE" w:rsidP="006661FE">
      <w:pPr>
        <w:pStyle w:val="Heading2"/>
      </w:pPr>
    </w:p>
    <w:p w14:paraId="1C4CFCE6" w14:textId="77777777" w:rsidR="006661FE" w:rsidRDefault="006661FE" w:rsidP="006661FE">
      <w:pPr>
        <w:pStyle w:val="Heading2"/>
      </w:pPr>
      <w:bookmarkStart w:id="530" w:name="_Toc32201099"/>
      <w:bookmarkStart w:id="531" w:name="_Toc49661149"/>
      <w:bookmarkStart w:id="532" w:name="_Toc274049728"/>
      <w:r>
        <w:t>Data Required for Charge Setting</w:t>
      </w:r>
      <w:bookmarkEnd w:id="530"/>
      <w:bookmarkEnd w:id="531"/>
      <w:bookmarkEnd w:id="532"/>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533" w:name="_Toc32201100"/>
      <w:bookmarkStart w:id="534" w:name="_Toc49661150"/>
      <w:bookmarkStart w:id="535" w:name="_Toc274049729"/>
      <w:r>
        <w:t>Data Required for Calculating Users’ Charges</w:t>
      </w:r>
      <w:bookmarkEnd w:id="533"/>
      <w:bookmarkEnd w:id="534"/>
      <w:bookmarkEnd w:id="535"/>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536" w:name="_Toc32201101"/>
      <w:r>
        <w:br w:type="page"/>
      </w:r>
      <w:bookmarkStart w:id="537" w:name="_Toc49661151"/>
      <w:bookmarkStart w:id="538" w:name="_Toc274049730"/>
      <w:r w:rsidRPr="00FE40FB">
        <w:rPr>
          <w:color w:val="auto"/>
          <w:sz w:val="28"/>
          <w:szCs w:val="28"/>
        </w:rPr>
        <w:lastRenderedPageBreak/>
        <w:t>14.20 Applications</w:t>
      </w:r>
      <w:bookmarkEnd w:id="536"/>
      <w:bookmarkEnd w:id="537"/>
      <w:bookmarkEnd w:id="538"/>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539" w:name="_Ref531603538"/>
      <w:bookmarkStart w:id="540" w:name="_Toc32201102"/>
      <w:r>
        <w:br w:type="page"/>
      </w:r>
      <w:bookmarkStart w:id="541" w:name="_Toc49661152"/>
      <w:bookmarkStart w:id="542" w:name="_Toc274049731"/>
      <w:bookmarkEnd w:id="539"/>
      <w:bookmarkEnd w:id="540"/>
      <w:r w:rsidRPr="00FE40FB">
        <w:rPr>
          <w:color w:val="auto"/>
        </w:rPr>
        <w:lastRenderedPageBreak/>
        <w:t xml:space="preserve">14.21 </w:t>
      </w:r>
      <w:r w:rsidRPr="00FE40FB">
        <w:rPr>
          <w:color w:val="auto"/>
          <w:sz w:val="28"/>
          <w:szCs w:val="28"/>
        </w:rPr>
        <w:t>Transport Model Example</w:t>
      </w:r>
      <w:bookmarkEnd w:id="541"/>
      <w:bookmarkEnd w:id="542"/>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CE121B"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4954984"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83A5D"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B2ED4"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7D1E3"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CE121B"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4954985"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CE121B"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4954986"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CE121B"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4954987"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CE121B"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4954988"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CE121B"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4954989"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FB4CE5"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5EB449DC"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543" w:name="_Toc32201103"/>
      <w:r>
        <w:br w:type="page"/>
      </w:r>
      <w:bookmarkStart w:id="544" w:name="_Toc49661153"/>
      <w:bookmarkStart w:id="545"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43"/>
      <w:bookmarkEnd w:id="544"/>
      <w:bookmarkEnd w:id="545"/>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856F8"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14BD9FB4" w:rsidR="0070624C" w:rsidRDefault="0070624C" w:rsidP="0070624C">
      <w:pPr>
        <w:pStyle w:val="Header"/>
        <w:tabs>
          <w:tab w:val="left" w:pos="284"/>
        </w:tabs>
        <w:ind w:left="142"/>
        <w:rPr>
          <w:ins w:id="546" w:author="Author" w:date="2024-04-18T12:14:00Z"/>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49A4739D" w14:textId="44F422DB" w:rsidR="008806E6" w:rsidRDefault="008806E6" w:rsidP="0070624C">
      <w:pPr>
        <w:pStyle w:val="Header"/>
        <w:tabs>
          <w:tab w:val="left" w:pos="284"/>
        </w:tabs>
        <w:ind w:left="142"/>
        <w:rPr>
          <w:ins w:id="547" w:author="Author" w:date="2024-04-18T12:14:00Z"/>
          <w:rFonts w:ascii="Arial" w:hAnsi="Arial" w:cs="Arial"/>
          <w:noProof/>
          <w:szCs w:val="22"/>
        </w:rPr>
      </w:pPr>
    </w:p>
    <w:p w14:paraId="7EAA8512" w14:textId="77777777" w:rsidR="008806E6" w:rsidRPr="005859A0" w:rsidRDefault="008806E6" w:rsidP="008806E6">
      <w:pPr>
        <w:pStyle w:val="Header"/>
        <w:tabs>
          <w:tab w:val="left" w:pos="284"/>
        </w:tabs>
        <w:ind w:left="142"/>
        <w:rPr>
          <w:ins w:id="548" w:author="Author" w:date="2024-04-18T12:14:00Z"/>
          <w:rFonts w:ascii="Arial" w:hAnsi="Arial" w:cs="Arial"/>
          <w:b/>
          <w:bCs/>
          <w:noProof/>
          <w:szCs w:val="22"/>
          <w:u w:val="single"/>
        </w:rPr>
      </w:pPr>
      <w:ins w:id="549" w:author="Author" w:date="2024-04-18T12:14:00Z">
        <w:r w:rsidRPr="005859A0">
          <w:rPr>
            <w:rFonts w:ascii="Arial" w:hAnsi="Arial" w:cs="Arial"/>
            <w:b/>
            <w:bCs/>
            <w:noProof/>
            <w:szCs w:val="22"/>
            <w:u w:val="single"/>
          </w:rPr>
          <w:lastRenderedPageBreak/>
          <w:t>10 Year Forecast Restrictions</w:t>
        </w:r>
      </w:ins>
    </w:p>
    <w:p w14:paraId="6EC00563" w14:textId="77777777" w:rsidR="008806E6" w:rsidRDefault="008806E6" w:rsidP="008806E6">
      <w:pPr>
        <w:pStyle w:val="Header"/>
        <w:tabs>
          <w:tab w:val="left" w:pos="284"/>
        </w:tabs>
        <w:ind w:left="142"/>
        <w:rPr>
          <w:ins w:id="550" w:author="Author" w:date="2024-04-18T12:14:00Z"/>
          <w:rFonts w:ascii="Arial" w:hAnsi="Arial" w:cs="Arial"/>
          <w:noProof/>
          <w:szCs w:val="22"/>
        </w:rPr>
      </w:pPr>
    </w:p>
    <w:p w14:paraId="579B9EED" w14:textId="77777777" w:rsidR="008806E6" w:rsidRPr="00977085" w:rsidRDefault="008806E6" w:rsidP="008806E6">
      <w:pPr>
        <w:pStyle w:val="Header"/>
        <w:tabs>
          <w:tab w:val="left" w:pos="284"/>
        </w:tabs>
        <w:ind w:left="142"/>
        <w:rPr>
          <w:ins w:id="551" w:author="Author" w:date="2024-04-18T12:14:00Z"/>
          <w:rFonts w:ascii="Arial" w:hAnsi="Arial" w:cs="Arial"/>
          <w:noProof/>
          <w:szCs w:val="22"/>
        </w:rPr>
      </w:pPr>
      <w:ins w:id="552" w:author="Author" w:date="2024-04-18T12:14:00Z">
        <w:r w:rsidRPr="00977085">
          <w:rPr>
            <w:rFonts w:ascii="Arial" w:hAnsi="Arial" w:cs="Arial"/>
            <w:noProof/>
            <w:szCs w:val="22"/>
          </w:rPr>
          <w:t xml:space="preserve">Wider Tariffs may have to be adjusted to comply with the cap/collar set in a previous 10 year publication. Taking the tariffs from the example above, and assuming the </w:t>
        </w:r>
        <w:r>
          <w:rPr>
            <w:rFonts w:ascii="Arial" w:hAnsi="Arial" w:cs="Arial"/>
            <w:noProof/>
            <w:szCs w:val="22"/>
          </w:rPr>
          <w:t>target</w:t>
        </w:r>
        <w:r w:rsidRPr="00977085">
          <w:rPr>
            <w:rFonts w:ascii="Arial" w:hAnsi="Arial" w:cs="Arial"/>
            <w:noProof/>
            <w:szCs w:val="22"/>
          </w:rPr>
          <w:t xml:space="preserve"> year is 2033/34:</w:t>
        </w:r>
      </w:ins>
    </w:p>
    <w:p w14:paraId="082CBC99" w14:textId="77777777" w:rsidR="008806E6" w:rsidRPr="00977085" w:rsidRDefault="008806E6" w:rsidP="008806E6">
      <w:pPr>
        <w:pStyle w:val="Header"/>
        <w:tabs>
          <w:tab w:val="left" w:pos="284"/>
        </w:tabs>
        <w:ind w:left="142"/>
        <w:rPr>
          <w:ins w:id="553" w:author="Author" w:date="2024-04-18T12:14:00Z"/>
          <w:rFonts w:ascii="Arial" w:hAnsi="Arial" w:cs="Arial"/>
          <w:noProof/>
          <w:szCs w:val="22"/>
        </w:rPr>
      </w:pPr>
    </w:p>
    <w:p w14:paraId="374BEC89" w14:textId="77777777" w:rsidR="008806E6" w:rsidRPr="00977085" w:rsidRDefault="008806E6" w:rsidP="008806E6">
      <w:pPr>
        <w:pStyle w:val="Header"/>
        <w:tabs>
          <w:tab w:val="left" w:pos="284"/>
        </w:tabs>
        <w:ind w:left="142"/>
        <w:rPr>
          <w:ins w:id="554" w:author="Author" w:date="2024-04-18T12:14:00Z"/>
          <w:rFonts w:ascii="Arial" w:hAnsi="Arial" w:cs="Arial"/>
          <w:noProof/>
          <w:szCs w:val="22"/>
        </w:rPr>
      </w:pPr>
      <w:ins w:id="555" w:author="Author" w:date="2024-04-18T12:14:00Z">
        <w:r w:rsidRPr="00977085">
          <w:rPr>
            <w:rFonts w:ascii="Arial" w:hAnsi="Arial" w:cs="Arial"/>
            <w:noProof/>
            <w:szCs w:val="22"/>
          </w:rPr>
          <w:t xml:space="preserve">Initial Peak Security </w:t>
        </w:r>
        <w:r>
          <w:rPr>
            <w:rFonts w:ascii="Arial" w:hAnsi="Arial" w:cs="Arial"/>
            <w:noProof/>
            <w:szCs w:val="22"/>
          </w:rPr>
          <w:t>W</w:t>
        </w:r>
        <w:r w:rsidRPr="00977085">
          <w:rPr>
            <w:rFonts w:ascii="Arial" w:hAnsi="Arial" w:cs="Arial"/>
            <w:noProof/>
            <w:szCs w:val="22"/>
          </w:rPr>
          <w:t xml:space="preserve">ider </w:t>
        </w:r>
        <w:r>
          <w:rPr>
            <w:rFonts w:ascii="Arial" w:hAnsi="Arial" w:cs="Arial"/>
            <w:noProof/>
            <w:szCs w:val="22"/>
          </w:rPr>
          <w:t>T</w:t>
        </w:r>
        <w:r w:rsidRPr="00977085">
          <w:rPr>
            <w:rFonts w:ascii="Arial" w:hAnsi="Arial" w:cs="Arial"/>
            <w:noProof/>
            <w:szCs w:val="22"/>
          </w:rPr>
          <w:t>ariff - £1.071/kW</w:t>
        </w:r>
      </w:ins>
    </w:p>
    <w:p w14:paraId="76BE0B06" w14:textId="77777777" w:rsidR="008806E6" w:rsidRPr="00977085" w:rsidRDefault="008806E6" w:rsidP="008806E6">
      <w:pPr>
        <w:pStyle w:val="Header"/>
        <w:tabs>
          <w:tab w:val="left" w:pos="284"/>
        </w:tabs>
        <w:ind w:left="142"/>
        <w:rPr>
          <w:ins w:id="556" w:author="Author" w:date="2024-04-18T12:14:00Z"/>
          <w:rFonts w:ascii="Arial" w:hAnsi="Arial" w:cs="Arial"/>
          <w:noProof/>
          <w:szCs w:val="22"/>
        </w:rPr>
      </w:pPr>
      <w:ins w:id="557" w:author="Author" w:date="2024-04-18T12:14:00Z">
        <w:r w:rsidRPr="00977085">
          <w:rPr>
            <w:rFonts w:ascii="Arial" w:hAnsi="Arial" w:cs="Arial"/>
            <w:noProof/>
            <w:szCs w:val="22"/>
          </w:rPr>
          <w:t xml:space="preserve">Initial Year Round Shared </w:t>
        </w:r>
        <w:r>
          <w:rPr>
            <w:rFonts w:ascii="Arial" w:hAnsi="Arial" w:cs="Arial"/>
            <w:noProof/>
            <w:szCs w:val="22"/>
          </w:rPr>
          <w:t>W</w:t>
        </w:r>
        <w:r w:rsidRPr="00977085">
          <w:rPr>
            <w:rFonts w:ascii="Arial" w:hAnsi="Arial" w:cs="Arial"/>
            <w:noProof/>
            <w:szCs w:val="22"/>
          </w:rPr>
          <w:t xml:space="preserve">ider </w:t>
        </w:r>
        <w:r>
          <w:rPr>
            <w:rFonts w:ascii="Arial" w:hAnsi="Arial" w:cs="Arial"/>
            <w:noProof/>
            <w:szCs w:val="22"/>
          </w:rPr>
          <w:t>T</w:t>
        </w:r>
        <w:r w:rsidRPr="00977085">
          <w:rPr>
            <w:rFonts w:ascii="Arial" w:hAnsi="Arial" w:cs="Arial"/>
            <w:noProof/>
            <w:szCs w:val="22"/>
          </w:rPr>
          <w:t>ariff  - £6.245/kW</w:t>
        </w:r>
      </w:ins>
    </w:p>
    <w:p w14:paraId="73B9DB6A" w14:textId="77777777" w:rsidR="008806E6" w:rsidRPr="00977085" w:rsidRDefault="008806E6" w:rsidP="008806E6">
      <w:pPr>
        <w:pStyle w:val="Header"/>
        <w:tabs>
          <w:tab w:val="left" w:pos="284"/>
        </w:tabs>
        <w:ind w:left="142"/>
        <w:rPr>
          <w:ins w:id="558" w:author="Author" w:date="2024-04-18T12:14:00Z"/>
          <w:rFonts w:ascii="Arial" w:hAnsi="Arial" w:cs="Arial"/>
          <w:noProof/>
          <w:szCs w:val="22"/>
        </w:rPr>
      </w:pPr>
      <w:ins w:id="559" w:author="Author" w:date="2024-04-18T12:14:00Z">
        <w:r w:rsidRPr="00977085">
          <w:rPr>
            <w:rFonts w:ascii="Arial" w:hAnsi="Arial" w:cs="Arial"/>
            <w:noProof/>
            <w:szCs w:val="22"/>
          </w:rPr>
          <w:t>Initial Year Round Not-Shared wider tariff -£ 1.309/kW</w:t>
        </w:r>
      </w:ins>
    </w:p>
    <w:p w14:paraId="3C2363A0" w14:textId="77777777" w:rsidR="008806E6" w:rsidRPr="00977085" w:rsidRDefault="008806E6" w:rsidP="008806E6">
      <w:pPr>
        <w:pStyle w:val="Header"/>
        <w:tabs>
          <w:tab w:val="left" w:pos="284"/>
        </w:tabs>
        <w:ind w:left="142"/>
        <w:rPr>
          <w:ins w:id="560" w:author="Author" w:date="2024-04-18T12:14:00Z"/>
          <w:rFonts w:ascii="Arial" w:hAnsi="Arial" w:cs="Arial"/>
          <w:noProof/>
          <w:szCs w:val="22"/>
        </w:rPr>
      </w:pPr>
    </w:p>
    <w:p w14:paraId="34B1BD2E" w14:textId="77777777" w:rsidR="008806E6" w:rsidRPr="00977085" w:rsidRDefault="008806E6" w:rsidP="008806E6">
      <w:pPr>
        <w:pStyle w:val="Header"/>
        <w:tabs>
          <w:tab w:val="left" w:pos="284"/>
        </w:tabs>
        <w:ind w:left="142"/>
        <w:rPr>
          <w:ins w:id="561" w:author="Author" w:date="2024-04-18T12:14:00Z"/>
          <w:rFonts w:ascii="Arial" w:hAnsi="Arial" w:cs="Arial"/>
          <w:noProof/>
          <w:szCs w:val="22"/>
        </w:rPr>
      </w:pPr>
      <w:ins w:id="562" w:author="Author" w:date="2024-04-18T12:14:00Z">
        <w:r w:rsidRPr="00977085">
          <w:rPr>
            <w:rFonts w:ascii="Arial" w:hAnsi="Arial" w:cs="Arial"/>
            <w:noProof/>
            <w:szCs w:val="22"/>
          </w:rPr>
          <w:t>Prior to April 2024, the following tariffs were projected for 2033/34:</w:t>
        </w:r>
      </w:ins>
    </w:p>
    <w:p w14:paraId="21B34F33" w14:textId="77777777" w:rsidR="008806E6" w:rsidRPr="00977085" w:rsidRDefault="008806E6" w:rsidP="008806E6">
      <w:pPr>
        <w:pStyle w:val="Header"/>
        <w:tabs>
          <w:tab w:val="left" w:pos="284"/>
        </w:tabs>
        <w:ind w:left="142"/>
        <w:rPr>
          <w:ins w:id="563" w:author="Author" w:date="2024-04-18T12:14:00Z"/>
          <w:rFonts w:ascii="Arial" w:hAnsi="Arial" w:cs="Arial"/>
          <w:noProof/>
          <w:szCs w:val="22"/>
        </w:rPr>
      </w:pPr>
    </w:p>
    <w:p w14:paraId="76F227EC" w14:textId="77777777" w:rsidR="008806E6" w:rsidRPr="00977085" w:rsidRDefault="008806E6" w:rsidP="008806E6">
      <w:pPr>
        <w:pStyle w:val="Header"/>
        <w:tabs>
          <w:tab w:val="left" w:pos="284"/>
        </w:tabs>
        <w:ind w:left="142"/>
        <w:rPr>
          <w:ins w:id="564" w:author="Author" w:date="2024-04-18T12:14:00Z"/>
          <w:rFonts w:ascii="Arial" w:hAnsi="Arial" w:cs="Arial"/>
          <w:noProof/>
          <w:szCs w:val="22"/>
        </w:rPr>
      </w:pPr>
      <w:ins w:id="565" w:author="Author" w:date="2024-04-18T12:14:00Z">
        <w:r w:rsidRPr="00977085">
          <w:rPr>
            <w:rFonts w:ascii="Arial" w:hAnsi="Arial" w:cs="Arial"/>
            <w:noProof/>
            <w:szCs w:val="22"/>
          </w:rPr>
          <w:t xml:space="preserve">Projected Peak Security </w:t>
        </w:r>
        <w:r>
          <w:rPr>
            <w:rFonts w:ascii="Arial" w:hAnsi="Arial" w:cs="Arial"/>
            <w:noProof/>
            <w:szCs w:val="22"/>
          </w:rPr>
          <w:t>W</w:t>
        </w:r>
        <w:r w:rsidRPr="00977085">
          <w:rPr>
            <w:rFonts w:ascii="Arial" w:hAnsi="Arial" w:cs="Arial"/>
            <w:noProof/>
            <w:szCs w:val="22"/>
          </w:rPr>
          <w:t xml:space="preserve">ider </w:t>
        </w:r>
        <w:r>
          <w:rPr>
            <w:rFonts w:ascii="Arial" w:hAnsi="Arial" w:cs="Arial"/>
            <w:noProof/>
            <w:szCs w:val="22"/>
          </w:rPr>
          <w:t>T</w:t>
        </w:r>
        <w:r w:rsidRPr="00977085">
          <w:rPr>
            <w:rFonts w:ascii="Arial" w:hAnsi="Arial" w:cs="Arial"/>
            <w:noProof/>
            <w:szCs w:val="22"/>
          </w:rPr>
          <w:t>ariff - £1.00/kW (Initial Tariff = +0.071)</w:t>
        </w:r>
      </w:ins>
    </w:p>
    <w:p w14:paraId="42F2851E" w14:textId="77777777" w:rsidR="008806E6" w:rsidRPr="00977085" w:rsidRDefault="008806E6" w:rsidP="008806E6">
      <w:pPr>
        <w:pStyle w:val="Header"/>
        <w:tabs>
          <w:tab w:val="left" w:pos="284"/>
        </w:tabs>
        <w:ind w:left="142"/>
        <w:rPr>
          <w:ins w:id="566" w:author="Author" w:date="2024-04-18T12:14:00Z"/>
          <w:rFonts w:ascii="Arial" w:hAnsi="Arial" w:cs="Arial"/>
          <w:noProof/>
          <w:szCs w:val="22"/>
        </w:rPr>
      </w:pPr>
      <w:ins w:id="567" w:author="Author" w:date="2024-04-18T12:14:00Z">
        <w:r w:rsidRPr="00977085">
          <w:rPr>
            <w:rFonts w:ascii="Arial" w:hAnsi="Arial" w:cs="Arial"/>
            <w:noProof/>
            <w:szCs w:val="22"/>
          </w:rPr>
          <w:t xml:space="preserve">Projected Year Round Shared </w:t>
        </w:r>
        <w:r>
          <w:rPr>
            <w:rFonts w:ascii="Arial" w:hAnsi="Arial" w:cs="Arial"/>
            <w:noProof/>
            <w:szCs w:val="22"/>
          </w:rPr>
          <w:t>W</w:t>
        </w:r>
        <w:r w:rsidRPr="00977085">
          <w:rPr>
            <w:rFonts w:ascii="Arial" w:hAnsi="Arial" w:cs="Arial"/>
            <w:noProof/>
            <w:szCs w:val="22"/>
          </w:rPr>
          <w:t xml:space="preserve">ider </w:t>
        </w:r>
        <w:r>
          <w:rPr>
            <w:rFonts w:ascii="Arial" w:hAnsi="Arial" w:cs="Arial"/>
            <w:noProof/>
            <w:szCs w:val="22"/>
          </w:rPr>
          <w:t>T</w:t>
        </w:r>
        <w:r w:rsidRPr="00977085">
          <w:rPr>
            <w:rFonts w:ascii="Arial" w:hAnsi="Arial" w:cs="Arial"/>
            <w:noProof/>
            <w:szCs w:val="22"/>
          </w:rPr>
          <w:t>ariff  - £4.30/kW (Initial Tariff = +1.945)</w:t>
        </w:r>
      </w:ins>
    </w:p>
    <w:p w14:paraId="6CE99774" w14:textId="77777777" w:rsidR="008806E6" w:rsidRPr="00977085" w:rsidRDefault="008806E6" w:rsidP="008806E6">
      <w:pPr>
        <w:pStyle w:val="Header"/>
        <w:tabs>
          <w:tab w:val="left" w:pos="284"/>
        </w:tabs>
        <w:ind w:left="142"/>
        <w:rPr>
          <w:ins w:id="568" w:author="Author" w:date="2024-04-18T12:14:00Z"/>
          <w:rFonts w:ascii="Arial" w:hAnsi="Arial" w:cs="Arial"/>
          <w:noProof/>
          <w:szCs w:val="22"/>
        </w:rPr>
      </w:pPr>
      <w:ins w:id="569" w:author="Author" w:date="2024-04-18T12:14:00Z">
        <w:r w:rsidRPr="00977085">
          <w:rPr>
            <w:rFonts w:ascii="Arial" w:hAnsi="Arial" w:cs="Arial"/>
            <w:noProof/>
            <w:szCs w:val="22"/>
          </w:rPr>
          <w:t xml:space="preserve">Projected Year Round Not-Shared </w:t>
        </w:r>
        <w:r>
          <w:rPr>
            <w:rFonts w:ascii="Arial" w:hAnsi="Arial" w:cs="Arial"/>
            <w:noProof/>
            <w:szCs w:val="22"/>
          </w:rPr>
          <w:t>W</w:t>
        </w:r>
        <w:r w:rsidRPr="00977085">
          <w:rPr>
            <w:rFonts w:ascii="Arial" w:hAnsi="Arial" w:cs="Arial"/>
            <w:noProof/>
            <w:szCs w:val="22"/>
          </w:rPr>
          <w:t xml:space="preserve">ider </w:t>
        </w:r>
        <w:r>
          <w:rPr>
            <w:rFonts w:ascii="Arial" w:hAnsi="Arial" w:cs="Arial"/>
            <w:noProof/>
            <w:szCs w:val="22"/>
          </w:rPr>
          <w:t>T</w:t>
        </w:r>
        <w:r w:rsidRPr="00977085">
          <w:rPr>
            <w:rFonts w:ascii="Arial" w:hAnsi="Arial" w:cs="Arial"/>
            <w:noProof/>
            <w:szCs w:val="22"/>
          </w:rPr>
          <w:t>ariff -£ 1.56/kW (Initial Tariff = -0.251</w:t>
        </w:r>
      </w:ins>
    </w:p>
    <w:p w14:paraId="586428E3" w14:textId="77777777" w:rsidR="008806E6" w:rsidRPr="00977085" w:rsidRDefault="008806E6" w:rsidP="008806E6">
      <w:pPr>
        <w:pStyle w:val="Header"/>
        <w:tabs>
          <w:tab w:val="left" w:pos="284"/>
        </w:tabs>
        <w:ind w:left="142"/>
        <w:rPr>
          <w:ins w:id="570" w:author="Author" w:date="2024-04-18T12:14:00Z"/>
          <w:rFonts w:ascii="Arial" w:hAnsi="Arial" w:cs="Arial"/>
          <w:noProof/>
          <w:szCs w:val="22"/>
        </w:rPr>
      </w:pPr>
    </w:p>
    <w:p w14:paraId="15816E19" w14:textId="77777777" w:rsidR="008806E6" w:rsidRPr="00977085" w:rsidRDefault="008806E6" w:rsidP="008806E6">
      <w:pPr>
        <w:pStyle w:val="Header"/>
        <w:tabs>
          <w:tab w:val="left" w:pos="284"/>
        </w:tabs>
        <w:ind w:left="142"/>
        <w:rPr>
          <w:ins w:id="571" w:author="Author" w:date="2024-04-18T12:14:00Z"/>
          <w:rFonts w:ascii="Arial" w:hAnsi="Arial" w:cs="Arial"/>
          <w:noProof/>
          <w:szCs w:val="22"/>
        </w:rPr>
      </w:pPr>
      <w:ins w:id="572" w:author="Author" w:date="2024-04-18T12:14:00Z">
        <w:r w:rsidRPr="00977085">
          <w:rPr>
            <w:rFonts w:ascii="Arial" w:hAnsi="Arial" w:cs="Arial"/>
            <w:noProof/>
            <w:szCs w:val="22"/>
          </w:rPr>
          <w:t>Splitting the cap of £2.50/kW across the 3 tariff components:</w:t>
        </w:r>
      </w:ins>
    </w:p>
    <w:p w14:paraId="2169828F" w14:textId="77777777" w:rsidR="008806E6" w:rsidRPr="00977085" w:rsidRDefault="008806E6" w:rsidP="008806E6">
      <w:pPr>
        <w:pStyle w:val="Header"/>
        <w:tabs>
          <w:tab w:val="left" w:pos="284"/>
        </w:tabs>
        <w:ind w:left="142"/>
        <w:rPr>
          <w:ins w:id="573" w:author="Author" w:date="2024-04-18T12:14:00Z"/>
          <w:rFonts w:ascii="Arial" w:hAnsi="Arial" w:cs="Arial"/>
          <w:noProof/>
          <w:szCs w:val="22"/>
        </w:rPr>
      </w:pPr>
      <w:ins w:id="574" w:author="Author" w:date="2024-04-18T12:14:00Z">
        <w:r w:rsidRPr="00977085">
          <w:rPr>
            <w:rFonts w:ascii="Arial" w:hAnsi="Arial" w:cs="Arial"/>
            <w:noProof/>
            <w:szCs w:val="22"/>
          </w:rPr>
          <w:t>Peak = 24% = 0.24 x 2.5 = 0.6</w:t>
        </w:r>
      </w:ins>
    </w:p>
    <w:p w14:paraId="67C27ABE" w14:textId="77777777" w:rsidR="008806E6" w:rsidRPr="00977085" w:rsidRDefault="008806E6" w:rsidP="008806E6">
      <w:pPr>
        <w:pStyle w:val="Header"/>
        <w:tabs>
          <w:tab w:val="left" w:pos="284"/>
        </w:tabs>
        <w:ind w:left="142"/>
        <w:rPr>
          <w:ins w:id="575" w:author="Author" w:date="2024-04-18T12:14:00Z"/>
          <w:rFonts w:ascii="Arial" w:hAnsi="Arial" w:cs="Arial"/>
          <w:noProof/>
          <w:szCs w:val="22"/>
        </w:rPr>
      </w:pPr>
      <w:ins w:id="576" w:author="Author" w:date="2024-04-18T12:14:00Z">
        <w:r w:rsidRPr="00977085">
          <w:rPr>
            <w:rFonts w:ascii="Arial" w:hAnsi="Arial" w:cs="Arial"/>
            <w:noProof/>
            <w:szCs w:val="22"/>
          </w:rPr>
          <w:t>YRS = 46% - 0.46 x 2.5 = 1.15</w:t>
        </w:r>
      </w:ins>
    </w:p>
    <w:p w14:paraId="2AEBC037" w14:textId="77777777" w:rsidR="008806E6" w:rsidRPr="00977085" w:rsidRDefault="008806E6" w:rsidP="008806E6">
      <w:pPr>
        <w:pStyle w:val="Header"/>
        <w:tabs>
          <w:tab w:val="left" w:pos="284"/>
        </w:tabs>
        <w:ind w:left="142"/>
        <w:rPr>
          <w:ins w:id="577" w:author="Author" w:date="2024-04-18T12:14:00Z"/>
          <w:rFonts w:ascii="Arial" w:hAnsi="Arial" w:cs="Arial"/>
          <w:noProof/>
          <w:szCs w:val="22"/>
        </w:rPr>
      </w:pPr>
      <w:ins w:id="578" w:author="Author" w:date="2024-04-18T12:14:00Z">
        <w:r w:rsidRPr="00977085">
          <w:rPr>
            <w:rFonts w:ascii="Arial" w:hAnsi="Arial" w:cs="Arial"/>
            <w:noProof/>
            <w:szCs w:val="22"/>
          </w:rPr>
          <w:t>YRNS = 30% = 0.3 x 2.5 = 0.75</w:t>
        </w:r>
      </w:ins>
    </w:p>
    <w:p w14:paraId="3139B4C1" w14:textId="77777777" w:rsidR="008806E6" w:rsidRPr="00977085" w:rsidRDefault="008806E6" w:rsidP="008806E6">
      <w:pPr>
        <w:pStyle w:val="Header"/>
        <w:tabs>
          <w:tab w:val="left" w:pos="284"/>
        </w:tabs>
        <w:ind w:left="142"/>
        <w:rPr>
          <w:ins w:id="579" w:author="Author" w:date="2024-04-18T12:14:00Z"/>
          <w:rFonts w:ascii="Arial" w:hAnsi="Arial" w:cs="Arial"/>
          <w:noProof/>
          <w:szCs w:val="22"/>
        </w:rPr>
      </w:pPr>
    </w:p>
    <w:p w14:paraId="0DD8217D" w14:textId="77777777" w:rsidR="008806E6" w:rsidRPr="00977085" w:rsidRDefault="008806E6" w:rsidP="008806E6">
      <w:pPr>
        <w:pStyle w:val="Header"/>
        <w:tabs>
          <w:tab w:val="left" w:pos="284"/>
        </w:tabs>
        <w:ind w:left="142"/>
        <w:rPr>
          <w:ins w:id="580" w:author="Author" w:date="2024-04-18T12:14:00Z"/>
          <w:rFonts w:ascii="Arial" w:hAnsi="Arial" w:cs="Arial"/>
          <w:noProof/>
          <w:szCs w:val="22"/>
        </w:rPr>
      </w:pPr>
      <w:ins w:id="581" w:author="Author" w:date="2024-04-18T12:14:00Z">
        <w:r w:rsidRPr="00977085">
          <w:rPr>
            <w:rFonts w:ascii="Arial" w:hAnsi="Arial" w:cs="Arial"/>
            <w:noProof/>
            <w:szCs w:val="22"/>
          </w:rPr>
          <w:t xml:space="preserve">With a difference of +1.945, the Year Round Shared </w:t>
        </w:r>
        <w:r>
          <w:rPr>
            <w:rFonts w:ascii="Arial" w:hAnsi="Arial" w:cs="Arial"/>
            <w:noProof/>
            <w:szCs w:val="22"/>
          </w:rPr>
          <w:t>i</w:t>
        </w:r>
        <w:r w:rsidRPr="00977085">
          <w:rPr>
            <w:rFonts w:ascii="Arial" w:hAnsi="Arial" w:cs="Arial"/>
            <w:noProof/>
            <w:szCs w:val="22"/>
          </w:rPr>
          <w:t>nitial tariff has exceeded the allowed cap, therefore the new YRS charge will be:</w:t>
        </w:r>
      </w:ins>
    </w:p>
    <w:p w14:paraId="378975ED" w14:textId="77777777" w:rsidR="008806E6" w:rsidRPr="00977085" w:rsidRDefault="008806E6" w:rsidP="008806E6">
      <w:pPr>
        <w:pStyle w:val="Header"/>
        <w:tabs>
          <w:tab w:val="left" w:pos="284"/>
        </w:tabs>
        <w:ind w:left="142"/>
        <w:rPr>
          <w:ins w:id="582" w:author="Author" w:date="2024-04-18T12:14:00Z"/>
          <w:rFonts w:ascii="Arial" w:hAnsi="Arial" w:cs="Arial"/>
          <w:noProof/>
          <w:szCs w:val="22"/>
        </w:rPr>
      </w:pPr>
      <w:ins w:id="583" w:author="Author" w:date="2024-04-18T12:14:00Z">
        <w:r w:rsidRPr="00977085">
          <w:rPr>
            <w:rFonts w:ascii="Arial" w:hAnsi="Arial" w:cs="Arial"/>
            <w:noProof/>
            <w:szCs w:val="22"/>
          </w:rPr>
          <w:t>1.15 + 4.3 = £5.45/kW</w:t>
        </w:r>
      </w:ins>
    </w:p>
    <w:p w14:paraId="2F7DE3CF" w14:textId="77777777" w:rsidR="008806E6" w:rsidRPr="00977085" w:rsidRDefault="008806E6" w:rsidP="008806E6">
      <w:pPr>
        <w:pStyle w:val="Header"/>
        <w:tabs>
          <w:tab w:val="left" w:pos="284"/>
        </w:tabs>
        <w:ind w:left="142"/>
        <w:rPr>
          <w:ins w:id="584" w:author="Author" w:date="2024-04-18T12:14:00Z"/>
          <w:rFonts w:ascii="Arial" w:hAnsi="Arial" w:cs="Arial"/>
          <w:noProof/>
          <w:szCs w:val="22"/>
        </w:rPr>
      </w:pPr>
    </w:p>
    <w:p w14:paraId="1230AA35" w14:textId="2098AA57" w:rsidR="008806E6" w:rsidRDefault="00B1406A" w:rsidP="008806E6">
      <w:pPr>
        <w:pStyle w:val="Header"/>
        <w:tabs>
          <w:tab w:val="left" w:pos="284"/>
        </w:tabs>
        <w:ind w:left="142"/>
        <w:rPr>
          <w:ins w:id="585" w:author="Author" w:date="2024-04-18T12:25:00Z"/>
          <w:rFonts w:ascii="Arial" w:hAnsi="Arial" w:cs="Arial"/>
          <w:noProof/>
          <w:szCs w:val="22"/>
        </w:rPr>
      </w:pPr>
      <w:ins w:id="586" w:author="Author" w:date="2024-04-18T12:25:00Z">
        <w:r w:rsidRPr="00977085">
          <w:rPr>
            <w:rFonts w:ascii="Arial" w:hAnsi="Arial" w:cs="Arial"/>
            <w:noProof/>
            <w:szCs w:val="22"/>
          </w:rPr>
          <w:t xml:space="preserve">The Peak and Year Round Not Shared Tariffs are within the constraints of the cap/collar so do not need to be adjusted. A change in overall revenue through constrained generation tariffs may result in some shortfall being collected via the </w:t>
        </w:r>
        <w:r w:rsidRPr="00BC3106">
          <w:rPr>
            <w:rFonts w:ascii="Arial" w:hAnsi="Arial" w:cs="Arial"/>
            <w:noProof/>
            <w:szCs w:val="22"/>
          </w:rPr>
          <w:t>AdjFixed charge, as per 14.15.144</w:t>
        </w:r>
      </w:ins>
    </w:p>
    <w:p w14:paraId="1BCB82D5" w14:textId="77777777" w:rsidR="00B1406A" w:rsidRDefault="00B1406A" w:rsidP="008806E6">
      <w:pPr>
        <w:pStyle w:val="Header"/>
        <w:tabs>
          <w:tab w:val="left" w:pos="284"/>
        </w:tabs>
        <w:ind w:left="142"/>
        <w:rPr>
          <w:ins w:id="587" w:author="Author" w:date="2024-04-18T12:14:00Z"/>
          <w:rFonts w:ascii="Arial" w:hAnsi="Arial" w:cs="Arial"/>
          <w:noProof/>
          <w:szCs w:val="22"/>
        </w:rPr>
      </w:pPr>
    </w:p>
    <w:tbl>
      <w:tblPr>
        <w:tblStyle w:val="TableGrid"/>
        <w:tblW w:w="8053" w:type="dxa"/>
        <w:tblInd w:w="427" w:type="dxa"/>
        <w:tblLook w:val="04A0" w:firstRow="1" w:lastRow="0" w:firstColumn="1" w:lastColumn="0" w:noHBand="0" w:noVBand="1"/>
      </w:tblPr>
      <w:tblGrid>
        <w:gridCol w:w="2642"/>
        <w:gridCol w:w="1317"/>
        <w:gridCol w:w="1405"/>
        <w:gridCol w:w="1415"/>
        <w:gridCol w:w="1274"/>
      </w:tblGrid>
      <w:tr w:rsidR="008806E6" w:rsidRPr="005A4C0D" w14:paraId="4154D239" w14:textId="77777777" w:rsidTr="005859A0">
        <w:trPr>
          <w:trHeight w:val="487"/>
          <w:ins w:id="588" w:author="Author" w:date="2024-04-18T12:14:00Z"/>
        </w:trPr>
        <w:tc>
          <w:tcPr>
            <w:tcW w:w="2684" w:type="dxa"/>
          </w:tcPr>
          <w:p w14:paraId="6FFE7377" w14:textId="77777777" w:rsidR="008806E6" w:rsidRPr="001420A8" w:rsidRDefault="008806E6" w:rsidP="005859A0">
            <w:pPr>
              <w:rPr>
                <w:ins w:id="589" w:author="Author" w:date="2024-04-18T12:14:00Z"/>
                <w:rFonts w:ascii="Arial" w:hAnsi="Arial" w:cs="Arial"/>
                <w:b/>
                <w:bCs/>
                <w:sz w:val="22"/>
                <w:szCs w:val="22"/>
              </w:rPr>
            </w:pPr>
            <w:ins w:id="590" w:author="Author" w:date="2024-04-18T12:14:00Z">
              <w:r w:rsidRPr="001420A8">
                <w:rPr>
                  <w:rFonts w:ascii="Arial" w:hAnsi="Arial" w:cs="Arial"/>
                  <w:b/>
                  <w:bCs/>
                  <w:sz w:val="22"/>
                  <w:szCs w:val="22"/>
                </w:rPr>
                <w:t>Limit for the Initial (baseline) Forecast (published prior to 1</w:t>
              </w:r>
              <w:r w:rsidRPr="001420A8">
                <w:rPr>
                  <w:rFonts w:ascii="Arial" w:hAnsi="Arial" w:cs="Arial"/>
                  <w:b/>
                  <w:bCs/>
                  <w:sz w:val="22"/>
                  <w:szCs w:val="22"/>
                  <w:vertAlign w:val="superscript"/>
                </w:rPr>
                <w:t>st</w:t>
              </w:r>
              <w:r w:rsidRPr="001420A8">
                <w:rPr>
                  <w:rFonts w:ascii="Arial" w:hAnsi="Arial" w:cs="Arial"/>
                  <w:b/>
                  <w:bCs/>
                  <w:sz w:val="22"/>
                  <w:szCs w:val="22"/>
                </w:rPr>
                <w:t xml:space="preserve"> April 2024)</w:t>
              </w:r>
            </w:ins>
          </w:p>
        </w:tc>
        <w:tc>
          <w:tcPr>
            <w:tcW w:w="1268" w:type="dxa"/>
          </w:tcPr>
          <w:p w14:paraId="0FA08FA0" w14:textId="77777777" w:rsidR="008806E6" w:rsidRPr="001420A8" w:rsidRDefault="008806E6" w:rsidP="005859A0">
            <w:pPr>
              <w:rPr>
                <w:ins w:id="591" w:author="Author" w:date="2024-04-18T12:14:00Z"/>
                <w:rFonts w:ascii="Arial" w:hAnsi="Arial" w:cs="Arial"/>
                <w:b/>
                <w:bCs/>
                <w:sz w:val="22"/>
                <w:szCs w:val="22"/>
              </w:rPr>
            </w:pPr>
            <w:ins w:id="592" w:author="Author" w:date="2024-04-18T12:14:00Z">
              <w:r w:rsidRPr="001420A8">
                <w:rPr>
                  <w:rFonts w:ascii="Arial" w:hAnsi="Arial" w:cs="Arial"/>
                  <w:b/>
                  <w:bCs/>
                  <w:sz w:val="22"/>
                  <w:szCs w:val="22"/>
                </w:rPr>
                <w:t>Cap/Collar Peak</w:t>
              </w:r>
            </w:ins>
          </w:p>
        </w:tc>
        <w:tc>
          <w:tcPr>
            <w:tcW w:w="1408" w:type="dxa"/>
          </w:tcPr>
          <w:p w14:paraId="1DB2961D" w14:textId="77777777" w:rsidR="008806E6" w:rsidRPr="001420A8" w:rsidRDefault="008806E6" w:rsidP="005859A0">
            <w:pPr>
              <w:rPr>
                <w:ins w:id="593" w:author="Author" w:date="2024-04-18T12:14:00Z"/>
                <w:rFonts w:ascii="Arial" w:hAnsi="Arial" w:cs="Arial"/>
                <w:b/>
                <w:bCs/>
                <w:sz w:val="22"/>
                <w:szCs w:val="22"/>
              </w:rPr>
            </w:pPr>
            <w:ins w:id="594" w:author="Author" w:date="2024-04-18T12:14:00Z">
              <w:r w:rsidRPr="001420A8">
                <w:rPr>
                  <w:rFonts w:ascii="Arial" w:hAnsi="Arial" w:cs="Arial"/>
                  <w:b/>
                  <w:bCs/>
                  <w:sz w:val="22"/>
                  <w:szCs w:val="22"/>
                </w:rPr>
                <w:t>Cap/Collar YRS</w:t>
              </w:r>
            </w:ins>
          </w:p>
        </w:tc>
        <w:tc>
          <w:tcPr>
            <w:tcW w:w="1418" w:type="dxa"/>
          </w:tcPr>
          <w:p w14:paraId="673597B9" w14:textId="77777777" w:rsidR="008806E6" w:rsidRPr="001420A8" w:rsidRDefault="008806E6" w:rsidP="005859A0">
            <w:pPr>
              <w:rPr>
                <w:ins w:id="595" w:author="Author" w:date="2024-04-18T12:14:00Z"/>
                <w:rFonts w:ascii="Arial" w:hAnsi="Arial" w:cs="Arial"/>
                <w:b/>
                <w:bCs/>
                <w:sz w:val="22"/>
                <w:szCs w:val="22"/>
              </w:rPr>
            </w:pPr>
            <w:ins w:id="596" w:author="Author" w:date="2024-04-18T12:14:00Z">
              <w:r w:rsidRPr="001420A8">
                <w:rPr>
                  <w:rFonts w:ascii="Arial" w:hAnsi="Arial" w:cs="Arial"/>
                  <w:b/>
                  <w:bCs/>
                  <w:sz w:val="22"/>
                  <w:szCs w:val="22"/>
                </w:rPr>
                <w:t>Cap/Collar YRNS</w:t>
              </w:r>
            </w:ins>
          </w:p>
        </w:tc>
        <w:tc>
          <w:tcPr>
            <w:tcW w:w="1275" w:type="dxa"/>
          </w:tcPr>
          <w:p w14:paraId="0E0A6F19" w14:textId="77777777" w:rsidR="008806E6" w:rsidRPr="001420A8" w:rsidRDefault="008806E6" w:rsidP="005859A0">
            <w:pPr>
              <w:rPr>
                <w:ins w:id="597" w:author="Author" w:date="2024-04-18T12:14:00Z"/>
                <w:rFonts w:ascii="Arial" w:hAnsi="Arial" w:cs="Arial"/>
                <w:b/>
                <w:bCs/>
                <w:sz w:val="22"/>
                <w:szCs w:val="22"/>
              </w:rPr>
            </w:pPr>
            <w:ins w:id="598" w:author="Author" w:date="2024-04-18T12:14:00Z">
              <w:r w:rsidRPr="001420A8">
                <w:rPr>
                  <w:rFonts w:ascii="Arial" w:hAnsi="Arial" w:cs="Arial"/>
                  <w:b/>
                  <w:bCs/>
                  <w:sz w:val="22"/>
                  <w:szCs w:val="22"/>
                </w:rPr>
                <w:t>Cap / Collar range total</w:t>
              </w:r>
            </w:ins>
          </w:p>
        </w:tc>
      </w:tr>
      <w:tr w:rsidR="008806E6" w:rsidRPr="005A4C0D" w14:paraId="4C34FDB8" w14:textId="77777777" w:rsidTr="005859A0">
        <w:trPr>
          <w:trHeight w:val="477"/>
          <w:ins w:id="599" w:author="Author" w:date="2024-04-18T12:14:00Z"/>
        </w:trPr>
        <w:tc>
          <w:tcPr>
            <w:tcW w:w="2684" w:type="dxa"/>
          </w:tcPr>
          <w:p w14:paraId="6E119AC3" w14:textId="77777777" w:rsidR="008806E6" w:rsidRPr="001420A8" w:rsidRDefault="008806E6" w:rsidP="005859A0">
            <w:pPr>
              <w:rPr>
                <w:ins w:id="600" w:author="Author" w:date="2024-04-18T12:14:00Z"/>
                <w:rFonts w:ascii="Arial" w:hAnsi="Arial" w:cs="Arial"/>
                <w:sz w:val="22"/>
                <w:szCs w:val="22"/>
              </w:rPr>
            </w:pPr>
            <w:ins w:id="601" w:author="Author" w:date="2024-04-18T12:14:00Z">
              <w:r>
                <w:rPr>
                  <w:rFonts w:ascii="Arial" w:hAnsi="Arial" w:cs="Arial"/>
                  <w:sz w:val="22"/>
                  <w:szCs w:val="22"/>
                </w:rPr>
                <w:t>Target year</w:t>
              </w:r>
              <w:r w:rsidRPr="001420A8">
                <w:rPr>
                  <w:rFonts w:ascii="Arial" w:hAnsi="Arial" w:cs="Arial"/>
                  <w:sz w:val="22"/>
                  <w:szCs w:val="22"/>
                </w:rPr>
                <w:t xml:space="preserve"> 1 (2024/25) and </w:t>
              </w:r>
              <w:r>
                <w:rPr>
                  <w:rFonts w:ascii="Arial" w:hAnsi="Arial" w:cs="Arial"/>
                  <w:sz w:val="22"/>
                  <w:szCs w:val="22"/>
                </w:rPr>
                <w:t xml:space="preserve">target year </w:t>
              </w:r>
              <w:r w:rsidRPr="001420A8">
                <w:rPr>
                  <w:rFonts w:ascii="Arial" w:hAnsi="Arial" w:cs="Arial"/>
                  <w:sz w:val="22"/>
                  <w:szCs w:val="22"/>
                </w:rPr>
                <w:t>2 (2025/26)</w:t>
              </w:r>
            </w:ins>
          </w:p>
        </w:tc>
        <w:tc>
          <w:tcPr>
            <w:tcW w:w="1268" w:type="dxa"/>
          </w:tcPr>
          <w:p w14:paraId="346B24AD" w14:textId="77777777" w:rsidR="008806E6" w:rsidRPr="001420A8" w:rsidRDefault="008806E6" w:rsidP="005859A0">
            <w:pPr>
              <w:rPr>
                <w:ins w:id="602" w:author="Author" w:date="2024-04-18T12:14:00Z"/>
                <w:rFonts w:ascii="Arial" w:hAnsi="Arial" w:cs="Arial"/>
                <w:sz w:val="22"/>
                <w:szCs w:val="22"/>
              </w:rPr>
            </w:pPr>
            <w:ins w:id="603" w:author="Author" w:date="2024-04-18T12:14:00Z">
              <w:r w:rsidRPr="001420A8">
                <w:rPr>
                  <w:rFonts w:ascii="Arial" w:hAnsi="Arial" w:cs="Arial"/>
                  <w:sz w:val="22"/>
                  <w:szCs w:val="22"/>
                </w:rPr>
                <w:t>No cap/collar*</w:t>
              </w:r>
            </w:ins>
          </w:p>
        </w:tc>
        <w:tc>
          <w:tcPr>
            <w:tcW w:w="1408" w:type="dxa"/>
          </w:tcPr>
          <w:p w14:paraId="0D6AC1D0" w14:textId="77777777" w:rsidR="008806E6" w:rsidRPr="001420A8" w:rsidRDefault="008806E6" w:rsidP="005859A0">
            <w:pPr>
              <w:rPr>
                <w:ins w:id="604" w:author="Author" w:date="2024-04-18T12:14:00Z"/>
                <w:rFonts w:ascii="Arial" w:hAnsi="Arial" w:cs="Arial"/>
                <w:sz w:val="22"/>
                <w:szCs w:val="22"/>
              </w:rPr>
            </w:pPr>
            <w:ins w:id="605" w:author="Author" w:date="2024-04-18T12:14:00Z">
              <w:r w:rsidRPr="001420A8">
                <w:rPr>
                  <w:rFonts w:ascii="Arial" w:hAnsi="Arial" w:cs="Arial"/>
                  <w:sz w:val="22"/>
                  <w:szCs w:val="22"/>
                </w:rPr>
                <w:t>No cap/collar*</w:t>
              </w:r>
            </w:ins>
          </w:p>
        </w:tc>
        <w:tc>
          <w:tcPr>
            <w:tcW w:w="1418" w:type="dxa"/>
          </w:tcPr>
          <w:p w14:paraId="539A0E8B" w14:textId="77777777" w:rsidR="008806E6" w:rsidRPr="001420A8" w:rsidRDefault="008806E6" w:rsidP="005859A0">
            <w:pPr>
              <w:rPr>
                <w:ins w:id="606" w:author="Author" w:date="2024-04-18T12:14:00Z"/>
                <w:rFonts w:ascii="Arial" w:hAnsi="Arial" w:cs="Arial"/>
                <w:sz w:val="22"/>
                <w:szCs w:val="22"/>
              </w:rPr>
            </w:pPr>
            <w:ins w:id="607" w:author="Author" w:date="2024-04-18T12:14:00Z">
              <w:r w:rsidRPr="001420A8">
                <w:rPr>
                  <w:rFonts w:ascii="Arial" w:hAnsi="Arial" w:cs="Arial"/>
                  <w:sz w:val="22"/>
                  <w:szCs w:val="22"/>
                </w:rPr>
                <w:t>No cap/collar*</w:t>
              </w:r>
            </w:ins>
          </w:p>
        </w:tc>
        <w:tc>
          <w:tcPr>
            <w:tcW w:w="1275" w:type="dxa"/>
          </w:tcPr>
          <w:p w14:paraId="582CDD5C" w14:textId="77777777" w:rsidR="008806E6" w:rsidRPr="001420A8" w:rsidRDefault="008806E6" w:rsidP="005859A0">
            <w:pPr>
              <w:rPr>
                <w:ins w:id="608" w:author="Author" w:date="2024-04-18T12:14:00Z"/>
                <w:rFonts w:ascii="Arial" w:hAnsi="Arial" w:cs="Arial"/>
                <w:sz w:val="22"/>
                <w:szCs w:val="22"/>
              </w:rPr>
            </w:pPr>
            <w:ins w:id="609" w:author="Author" w:date="2024-04-18T12:14:00Z">
              <w:r w:rsidRPr="001420A8">
                <w:rPr>
                  <w:rFonts w:ascii="Arial" w:hAnsi="Arial" w:cs="Arial"/>
                  <w:sz w:val="22"/>
                  <w:szCs w:val="22"/>
                </w:rPr>
                <w:t>No cap/collar*</w:t>
              </w:r>
            </w:ins>
          </w:p>
        </w:tc>
      </w:tr>
      <w:tr w:rsidR="008806E6" w:rsidRPr="005A4C0D" w14:paraId="45A66EC7" w14:textId="77777777" w:rsidTr="005859A0">
        <w:trPr>
          <w:trHeight w:val="487"/>
          <w:ins w:id="610" w:author="Author" w:date="2024-04-18T12:14:00Z"/>
        </w:trPr>
        <w:tc>
          <w:tcPr>
            <w:tcW w:w="2684" w:type="dxa"/>
          </w:tcPr>
          <w:p w14:paraId="27F659E1" w14:textId="77777777" w:rsidR="008806E6" w:rsidRPr="001420A8" w:rsidRDefault="008806E6" w:rsidP="005859A0">
            <w:pPr>
              <w:rPr>
                <w:ins w:id="611" w:author="Author" w:date="2024-04-18T12:14:00Z"/>
                <w:rFonts w:ascii="Arial" w:hAnsi="Arial" w:cs="Arial"/>
                <w:sz w:val="22"/>
                <w:szCs w:val="22"/>
              </w:rPr>
            </w:pPr>
            <w:ins w:id="612" w:author="Author" w:date="2024-04-18T12:14:00Z">
              <w:r>
                <w:rPr>
                  <w:rFonts w:ascii="Arial" w:hAnsi="Arial" w:cs="Arial"/>
                  <w:sz w:val="22"/>
                  <w:szCs w:val="22"/>
                </w:rPr>
                <w:t>Target y</w:t>
              </w:r>
              <w:r w:rsidRPr="001420A8">
                <w:rPr>
                  <w:rFonts w:ascii="Arial" w:hAnsi="Arial" w:cs="Arial"/>
                  <w:sz w:val="22"/>
                  <w:szCs w:val="22"/>
                </w:rPr>
                <w:t>ear 3 (2026/27) and</w:t>
              </w:r>
              <w:r>
                <w:rPr>
                  <w:rFonts w:ascii="Arial" w:hAnsi="Arial" w:cs="Arial"/>
                  <w:sz w:val="22"/>
                  <w:szCs w:val="22"/>
                </w:rPr>
                <w:t xml:space="preserve"> target year</w:t>
              </w:r>
              <w:r w:rsidRPr="001420A8">
                <w:rPr>
                  <w:rFonts w:ascii="Arial" w:hAnsi="Arial" w:cs="Arial"/>
                  <w:sz w:val="22"/>
                  <w:szCs w:val="22"/>
                </w:rPr>
                <w:t xml:space="preserve"> 4 (2027/28)</w:t>
              </w:r>
            </w:ins>
          </w:p>
        </w:tc>
        <w:tc>
          <w:tcPr>
            <w:tcW w:w="1268" w:type="dxa"/>
          </w:tcPr>
          <w:p w14:paraId="30E2E501" w14:textId="77777777" w:rsidR="008806E6" w:rsidRPr="001420A8" w:rsidRDefault="008806E6" w:rsidP="005859A0">
            <w:pPr>
              <w:rPr>
                <w:ins w:id="613" w:author="Author" w:date="2024-04-18T12:14:00Z"/>
                <w:rFonts w:ascii="Arial" w:hAnsi="Arial" w:cs="Arial"/>
                <w:sz w:val="22"/>
                <w:szCs w:val="22"/>
              </w:rPr>
            </w:pPr>
            <w:ins w:id="614" w:author="Author" w:date="2024-04-18T12:14:00Z">
              <w:r w:rsidRPr="001420A8">
                <w:rPr>
                  <w:rFonts w:ascii="Arial" w:hAnsi="Arial" w:cs="Arial"/>
                  <w:sz w:val="22"/>
                  <w:szCs w:val="22"/>
                </w:rPr>
                <w:t>+/-£0.06/kW</w:t>
              </w:r>
            </w:ins>
          </w:p>
        </w:tc>
        <w:tc>
          <w:tcPr>
            <w:tcW w:w="1408" w:type="dxa"/>
          </w:tcPr>
          <w:p w14:paraId="0B783028" w14:textId="77777777" w:rsidR="008806E6" w:rsidRPr="001420A8" w:rsidRDefault="008806E6" w:rsidP="005859A0">
            <w:pPr>
              <w:rPr>
                <w:ins w:id="615" w:author="Author" w:date="2024-04-18T12:14:00Z"/>
                <w:rFonts w:ascii="Arial" w:hAnsi="Arial" w:cs="Arial"/>
                <w:sz w:val="22"/>
                <w:szCs w:val="22"/>
              </w:rPr>
            </w:pPr>
            <w:ins w:id="616" w:author="Author" w:date="2024-04-18T12:14:00Z">
              <w:r w:rsidRPr="001420A8">
                <w:rPr>
                  <w:rFonts w:ascii="Arial" w:hAnsi="Arial" w:cs="Arial"/>
                  <w:sz w:val="22"/>
                  <w:szCs w:val="22"/>
                </w:rPr>
                <w:t>+/-£0.115/kW</w:t>
              </w:r>
            </w:ins>
          </w:p>
        </w:tc>
        <w:tc>
          <w:tcPr>
            <w:tcW w:w="1418" w:type="dxa"/>
          </w:tcPr>
          <w:p w14:paraId="1CDC2B60" w14:textId="77777777" w:rsidR="008806E6" w:rsidRPr="001420A8" w:rsidRDefault="008806E6" w:rsidP="005859A0">
            <w:pPr>
              <w:rPr>
                <w:ins w:id="617" w:author="Author" w:date="2024-04-18T12:14:00Z"/>
                <w:rFonts w:ascii="Arial" w:hAnsi="Arial" w:cs="Arial"/>
                <w:sz w:val="22"/>
                <w:szCs w:val="22"/>
              </w:rPr>
            </w:pPr>
            <w:ins w:id="618" w:author="Author" w:date="2024-04-18T12:14:00Z">
              <w:r w:rsidRPr="001420A8">
                <w:rPr>
                  <w:rFonts w:ascii="Arial" w:hAnsi="Arial" w:cs="Arial"/>
                  <w:sz w:val="22"/>
                  <w:szCs w:val="22"/>
                </w:rPr>
                <w:t>+/-£0.075/kW</w:t>
              </w:r>
            </w:ins>
          </w:p>
        </w:tc>
        <w:tc>
          <w:tcPr>
            <w:tcW w:w="1275" w:type="dxa"/>
          </w:tcPr>
          <w:p w14:paraId="4578C83C" w14:textId="77777777" w:rsidR="008806E6" w:rsidRPr="001420A8" w:rsidRDefault="008806E6" w:rsidP="005859A0">
            <w:pPr>
              <w:rPr>
                <w:ins w:id="619" w:author="Author" w:date="2024-04-18T12:14:00Z"/>
                <w:rFonts w:ascii="Arial" w:hAnsi="Arial" w:cs="Arial"/>
                <w:sz w:val="22"/>
                <w:szCs w:val="22"/>
              </w:rPr>
            </w:pPr>
            <w:ins w:id="620" w:author="Author" w:date="2024-04-18T12:14:00Z">
              <w:r w:rsidRPr="001420A8">
                <w:rPr>
                  <w:rFonts w:ascii="Arial" w:hAnsi="Arial" w:cs="Arial"/>
                  <w:sz w:val="22"/>
                  <w:szCs w:val="22"/>
                </w:rPr>
                <w:t>+/-£0.25/kW</w:t>
              </w:r>
            </w:ins>
          </w:p>
        </w:tc>
      </w:tr>
      <w:tr w:rsidR="008806E6" w:rsidRPr="005A4C0D" w14:paraId="3582764D" w14:textId="77777777" w:rsidTr="005859A0">
        <w:trPr>
          <w:trHeight w:val="487"/>
          <w:ins w:id="621" w:author="Author" w:date="2024-04-18T12:14:00Z"/>
        </w:trPr>
        <w:tc>
          <w:tcPr>
            <w:tcW w:w="2684" w:type="dxa"/>
          </w:tcPr>
          <w:p w14:paraId="1CF49EFD" w14:textId="77777777" w:rsidR="008806E6" w:rsidRPr="001420A8" w:rsidRDefault="008806E6" w:rsidP="005859A0">
            <w:pPr>
              <w:rPr>
                <w:ins w:id="622" w:author="Author" w:date="2024-04-18T12:14:00Z"/>
                <w:rFonts w:ascii="Arial" w:hAnsi="Arial" w:cs="Arial"/>
                <w:sz w:val="22"/>
                <w:szCs w:val="22"/>
              </w:rPr>
            </w:pPr>
            <w:ins w:id="623" w:author="Author" w:date="2024-04-18T12:14:00Z">
              <w:r>
                <w:rPr>
                  <w:rFonts w:ascii="Arial" w:hAnsi="Arial" w:cs="Arial"/>
                  <w:sz w:val="22"/>
                  <w:szCs w:val="22"/>
                </w:rPr>
                <w:t>Target y</w:t>
              </w:r>
              <w:r w:rsidRPr="001420A8">
                <w:rPr>
                  <w:rFonts w:ascii="Arial" w:hAnsi="Arial" w:cs="Arial"/>
                  <w:sz w:val="22"/>
                  <w:szCs w:val="22"/>
                </w:rPr>
                <w:t xml:space="preserve">ear 5 (2028/29) and </w:t>
              </w:r>
              <w:r>
                <w:rPr>
                  <w:rFonts w:ascii="Arial" w:hAnsi="Arial" w:cs="Arial"/>
                  <w:sz w:val="22"/>
                  <w:szCs w:val="22"/>
                </w:rPr>
                <w:t>target y</w:t>
              </w:r>
              <w:r w:rsidRPr="001420A8">
                <w:rPr>
                  <w:rFonts w:ascii="Arial" w:hAnsi="Arial" w:cs="Arial"/>
                  <w:sz w:val="22"/>
                  <w:szCs w:val="22"/>
                </w:rPr>
                <w:t>ear 6 (2029/30)</w:t>
              </w:r>
            </w:ins>
          </w:p>
        </w:tc>
        <w:tc>
          <w:tcPr>
            <w:tcW w:w="1268" w:type="dxa"/>
          </w:tcPr>
          <w:p w14:paraId="6F840974" w14:textId="77777777" w:rsidR="008806E6" w:rsidRPr="001420A8" w:rsidRDefault="008806E6" w:rsidP="005859A0">
            <w:pPr>
              <w:rPr>
                <w:ins w:id="624" w:author="Author" w:date="2024-04-18T12:14:00Z"/>
                <w:rFonts w:ascii="Arial" w:hAnsi="Arial" w:cs="Arial"/>
                <w:sz w:val="22"/>
                <w:szCs w:val="22"/>
              </w:rPr>
            </w:pPr>
            <w:ins w:id="625" w:author="Author" w:date="2024-04-18T12:14:00Z">
              <w:r w:rsidRPr="001420A8">
                <w:rPr>
                  <w:rFonts w:ascii="Arial" w:hAnsi="Arial" w:cs="Arial"/>
                  <w:sz w:val="22"/>
                  <w:szCs w:val="22"/>
                </w:rPr>
                <w:t>+/-£0.18/kW</w:t>
              </w:r>
            </w:ins>
          </w:p>
        </w:tc>
        <w:tc>
          <w:tcPr>
            <w:tcW w:w="1408" w:type="dxa"/>
          </w:tcPr>
          <w:p w14:paraId="376B942A" w14:textId="77777777" w:rsidR="008806E6" w:rsidRPr="001420A8" w:rsidRDefault="008806E6" w:rsidP="005859A0">
            <w:pPr>
              <w:rPr>
                <w:ins w:id="626" w:author="Author" w:date="2024-04-18T12:14:00Z"/>
                <w:rFonts w:ascii="Arial" w:hAnsi="Arial" w:cs="Arial"/>
                <w:sz w:val="22"/>
                <w:szCs w:val="22"/>
              </w:rPr>
            </w:pPr>
            <w:ins w:id="627" w:author="Author" w:date="2024-04-18T12:14:00Z">
              <w:r w:rsidRPr="001420A8">
                <w:rPr>
                  <w:rFonts w:ascii="Arial" w:hAnsi="Arial" w:cs="Arial"/>
                  <w:sz w:val="22"/>
                  <w:szCs w:val="22"/>
                </w:rPr>
                <w:t>+/-£0.345/kW</w:t>
              </w:r>
            </w:ins>
          </w:p>
        </w:tc>
        <w:tc>
          <w:tcPr>
            <w:tcW w:w="1418" w:type="dxa"/>
          </w:tcPr>
          <w:p w14:paraId="351FCDD3" w14:textId="77777777" w:rsidR="008806E6" w:rsidRPr="001420A8" w:rsidRDefault="008806E6" w:rsidP="005859A0">
            <w:pPr>
              <w:rPr>
                <w:ins w:id="628" w:author="Author" w:date="2024-04-18T12:14:00Z"/>
                <w:rFonts w:ascii="Arial" w:hAnsi="Arial" w:cs="Arial"/>
                <w:sz w:val="22"/>
                <w:szCs w:val="22"/>
              </w:rPr>
            </w:pPr>
            <w:ins w:id="629" w:author="Author" w:date="2024-04-18T12:14:00Z">
              <w:r w:rsidRPr="001420A8">
                <w:rPr>
                  <w:rFonts w:ascii="Arial" w:hAnsi="Arial" w:cs="Arial"/>
                  <w:sz w:val="22"/>
                  <w:szCs w:val="22"/>
                </w:rPr>
                <w:t>+/-£0.225/kW</w:t>
              </w:r>
            </w:ins>
          </w:p>
        </w:tc>
        <w:tc>
          <w:tcPr>
            <w:tcW w:w="1275" w:type="dxa"/>
          </w:tcPr>
          <w:p w14:paraId="2027E4D5" w14:textId="77777777" w:rsidR="008806E6" w:rsidRPr="001420A8" w:rsidRDefault="008806E6" w:rsidP="005859A0">
            <w:pPr>
              <w:rPr>
                <w:ins w:id="630" w:author="Author" w:date="2024-04-18T12:14:00Z"/>
                <w:rFonts w:ascii="Arial" w:hAnsi="Arial" w:cs="Arial"/>
                <w:sz w:val="22"/>
                <w:szCs w:val="22"/>
              </w:rPr>
            </w:pPr>
            <w:ins w:id="631" w:author="Author" w:date="2024-04-18T12:14:00Z">
              <w:r w:rsidRPr="001420A8">
                <w:rPr>
                  <w:rFonts w:ascii="Arial" w:hAnsi="Arial" w:cs="Arial"/>
                  <w:sz w:val="22"/>
                  <w:szCs w:val="22"/>
                </w:rPr>
                <w:t>+/-£0.75/kW</w:t>
              </w:r>
            </w:ins>
          </w:p>
        </w:tc>
      </w:tr>
      <w:tr w:rsidR="008806E6" w:rsidRPr="005A4C0D" w14:paraId="0CF08A86" w14:textId="77777777" w:rsidTr="005859A0">
        <w:trPr>
          <w:trHeight w:val="487"/>
          <w:ins w:id="632" w:author="Author" w:date="2024-04-18T12:14:00Z"/>
        </w:trPr>
        <w:tc>
          <w:tcPr>
            <w:tcW w:w="2684" w:type="dxa"/>
          </w:tcPr>
          <w:p w14:paraId="69014747" w14:textId="77777777" w:rsidR="008806E6" w:rsidRPr="001420A8" w:rsidRDefault="008806E6" w:rsidP="005859A0">
            <w:pPr>
              <w:rPr>
                <w:ins w:id="633" w:author="Author" w:date="2024-04-18T12:14:00Z"/>
                <w:rFonts w:ascii="Arial" w:hAnsi="Arial" w:cs="Arial"/>
                <w:sz w:val="22"/>
                <w:szCs w:val="22"/>
              </w:rPr>
            </w:pPr>
            <w:ins w:id="634" w:author="Author" w:date="2024-04-18T12:14:00Z">
              <w:r>
                <w:rPr>
                  <w:rFonts w:ascii="Arial" w:hAnsi="Arial" w:cs="Arial"/>
                  <w:sz w:val="22"/>
                  <w:szCs w:val="22"/>
                </w:rPr>
                <w:t>Target</w:t>
              </w:r>
              <w:r w:rsidRPr="001420A8">
                <w:rPr>
                  <w:rFonts w:ascii="Arial" w:hAnsi="Arial" w:cs="Arial"/>
                  <w:sz w:val="22"/>
                  <w:szCs w:val="22"/>
                </w:rPr>
                <w:t xml:space="preserve"> </w:t>
              </w:r>
              <w:r>
                <w:rPr>
                  <w:rFonts w:ascii="Arial" w:hAnsi="Arial" w:cs="Arial"/>
                  <w:sz w:val="22"/>
                  <w:szCs w:val="22"/>
                </w:rPr>
                <w:t>y</w:t>
              </w:r>
              <w:r w:rsidRPr="001420A8">
                <w:rPr>
                  <w:rFonts w:ascii="Arial" w:hAnsi="Arial" w:cs="Arial"/>
                  <w:sz w:val="22"/>
                  <w:szCs w:val="22"/>
                </w:rPr>
                <w:t xml:space="preserve">ear 7 (2030/31) and </w:t>
              </w:r>
              <w:r>
                <w:rPr>
                  <w:rFonts w:ascii="Arial" w:hAnsi="Arial" w:cs="Arial"/>
                  <w:sz w:val="22"/>
                  <w:szCs w:val="22"/>
                </w:rPr>
                <w:t>target y</w:t>
              </w:r>
              <w:r w:rsidRPr="001420A8">
                <w:rPr>
                  <w:rFonts w:ascii="Arial" w:hAnsi="Arial" w:cs="Arial"/>
                  <w:sz w:val="22"/>
                  <w:szCs w:val="22"/>
                </w:rPr>
                <w:t>ear 8 (2031/32)</w:t>
              </w:r>
            </w:ins>
          </w:p>
        </w:tc>
        <w:tc>
          <w:tcPr>
            <w:tcW w:w="1268" w:type="dxa"/>
          </w:tcPr>
          <w:p w14:paraId="711870CA" w14:textId="77777777" w:rsidR="008806E6" w:rsidRPr="001420A8" w:rsidRDefault="008806E6" w:rsidP="005859A0">
            <w:pPr>
              <w:rPr>
                <w:ins w:id="635" w:author="Author" w:date="2024-04-18T12:14:00Z"/>
                <w:rFonts w:ascii="Arial" w:hAnsi="Arial" w:cs="Arial"/>
                <w:sz w:val="22"/>
                <w:szCs w:val="22"/>
              </w:rPr>
            </w:pPr>
            <w:ins w:id="636" w:author="Author" w:date="2024-04-18T12:14:00Z">
              <w:r w:rsidRPr="001420A8">
                <w:rPr>
                  <w:rFonts w:ascii="Arial" w:hAnsi="Arial" w:cs="Arial"/>
                  <w:sz w:val="22"/>
                  <w:szCs w:val="22"/>
                </w:rPr>
                <w:t>+/-£0.3/kW</w:t>
              </w:r>
            </w:ins>
          </w:p>
        </w:tc>
        <w:tc>
          <w:tcPr>
            <w:tcW w:w="1408" w:type="dxa"/>
          </w:tcPr>
          <w:p w14:paraId="51ABFB34" w14:textId="77777777" w:rsidR="008806E6" w:rsidRPr="001420A8" w:rsidRDefault="008806E6" w:rsidP="005859A0">
            <w:pPr>
              <w:rPr>
                <w:ins w:id="637" w:author="Author" w:date="2024-04-18T12:14:00Z"/>
                <w:rFonts w:ascii="Arial" w:hAnsi="Arial" w:cs="Arial"/>
                <w:sz w:val="22"/>
                <w:szCs w:val="22"/>
              </w:rPr>
            </w:pPr>
            <w:ins w:id="638" w:author="Author" w:date="2024-04-18T12:14:00Z">
              <w:r w:rsidRPr="001420A8">
                <w:rPr>
                  <w:rFonts w:ascii="Arial" w:hAnsi="Arial" w:cs="Arial"/>
                  <w:sz w:val="22"/>
                  <w:szCs w:val="22"/>
                </w:rPr>
                <w:t>+/-£0.575/kW</w:t>
              </w:r>
            </w:ins>
          </w:p>
        </w:tc>
        <w:tc>
          <w:tcPr>
            <w:tcW w:w="1418" w:type="dxa"/>
          </w:tcPr>
          <w:p w14:paraId="4DD0E39D" w14:textId="77777777" w:rsidR="008806E6" w:rsidRPr="001420A8" w:rsidRDefault="008806E6" w:rsidP="005859A0">
            <w:pPr>
              <w:rPr>
                <w:ins w:id="639" w:author="Author" w:date="2024-04-18T12:14:00Z"/>
                <w:rFonts w:ascii="Arial" w:hAnsi="Arial" w:cs="Arial"/>
                <w:sz w:val="22"/>
                <w:szCs w:val="22"/>
              </w:rPr>
            </w:pPr>
            <w:ins w:id="640" w:author="Author" w:date="2024-04-18T12:14:00Z">
              <w:r w:rsidRPr="001420A8">
                <w:rPr>
                  <w:rFonts w:ascii="Arial" w:hAnsi="Arial" w:cs="Arial"/>
                  <w:sz w:val="22"/>
                  <w:szCs w:val="22"/>
                </w:rPr>
                <w:t>+/-£0.375/kW</w:t>
              </w:r>
            </w:ins>
          </w:p>
        </w:tc>
        <w:tc>
          <w:tcPr>
            <w:tcW w:w="1275" w:type="dxa"/>
          </w:tcPr>
          <w:p w14:paraId="61B8E330" w14:textId="77777777" w:rsidR="008806E6" w:rsidRPr="001420A8" w:rsidRDefault="008806E6" w:rsidP="005859A0">
            <w:pPr>
              <w:rPr>
                <w:ins w:id="641" w:author="Author" w:date="2024-04-18T12:14:00Z"/>
                <w:rFonts w:ascii="Arial" w:hAnsi="Arial" w:cs="Arial"/>
                <w:sz w:val="22"/>
                <w:szCs w:val="22"/>
              </w:rPr>
            </w:pPr>
            <w:ins w:id="642" w:author="Author" w:date="2024-04-18T12:14:00Z">
              <w:r w:rsidRPr="001420A8">
                <w:rPr>
                  <w:rFonts w:ascii="Arial" w:hAnsi="Arial" w:cs="Arial"/>
                  <w:sz w:val="22"/>
                  <w:szCs w:val="22"/>
                </w:rPr>
                <w:t>+/-£1.25/kW</w:t>
              </w:r>
            </w:ins>
          </w:p>
        </w:tc>
      </w:tr>
      <w:tr w:rsidR="008806E6" w:rsidRPr="005A4C0D" w14:paraId="2F9F8D50" w14:textId="77777777" w:rsidTr="005859A0">
        <w:trPr>
          <w:trHeight w:val="477"/>
          <w:ins w:id="643" w:author="Author" w:date="2024-04-18T12:14:00Z"/>
        </w:trPr>
        <w:tc>
          <w:tcPr>
            <w:tcW w:w="2684" w:type="dxa"/>
          </w:tcPr>
          <w:p w14:paraId="02FEE13E" w14:textId="77777777" w:rsidR="008806E6" w:rsidRPr="001420A8" w:rsidRDefault="008806E6" w:rsidP="005859A0">
            <w:pPr>
              <w:rPr>
                <w:ins w:id="644" w:author="Author" w:date="2024-04-18T12:14:00Z"/>
                <w:rFonts w:ascii="Arial" w:hAnsi="Arial" w:cs="Arial"/>
                <w:sz w:val="22"/>
                <w:szCs w:val="22"/>
              </w:rPr>
            </w:pPr>
            <w:ins w:id="645" w:author="Author" w:date="2024-04-18T12:14:00Z">
              <w:r>
                <w:rPr>
                  <w:rFonts w:ascii="Arial" w:hAnsi="Arial" w:cs="Arial"/>
                  <w:sz w:val="22"/>
                  <w:szCs w:val="22"/>
                </w:rPr>
                <w:t>Target y</w:t>
              </w:r>
              <w:r w:rsidRPr="001420A8">
                <w:rPr>
                  <w:rFonts w:ascii="Arial" w:hAnsi="Arial" w:cs="Arial"/>
                  <w:sz w:val="22"/>
                  <w:szCs w:val="22"/>
                </w:rPr>
                <w:t xml:space="preserve">ear 9 (2032/33) and </w:t>
              </w:r>
              <w:r>
                <w:rPr>
                  <w:rFonts w:ascii="Arial" w:hAnsi="Arial" w:cs="Arial"/>
                  <w:sz w:val="22"/>
                  <w:szCs w:val="22"/>
                </w:rPr>
                <w:t>target y</w:t>
              </w:r>
              <w:r w:rsidRPr="001420A8">
                <w:rPr>
                  <w:rFonts w:ascii="Arial" w:hAnsi="Arial" w:cs="Arial"/>
                  <w:sz w:val="22"/>
                  <w:szCs w:val="22"/>
                </w:rPr>
                <w:t>ear 10 (2033/34)</w:t>
              </w:r>
            </w:ins>
          </w:p>
        </w:tc>
        <w:tc>
          <w:tcPr>
            <w:tcW w:w="1268" w:type="dxa"/>
          </w:tcPr>
          <w:p w14:paraId="0713C199" w14:textId="77777777" w:rsidR="008806E6" w:rsidRPr="001420A8" w:rsidRDefault="008806E6" w:rsidP="005859A0">
            <w:pPr>
              <w:rPr>
                <w:ins w:id="646" w:author="Author" w:date="2024-04-18T12:14:00Z"/>
                <w:rFonts w:ascii="Arial" w:hAnsi="Arial" w:cs="Arial"/>
                <w:sz w:val="22"/>
                <w:szCs w:val="22"/>
              </w:rPr>
            </w:pPr>
            <w:ins w:id="647" w:author="Author" w:date="2024-04-18T12:14:00Z">
              <w:r w:rsidRPr="001420A8">
                <w:rPr>
                  <w:rFonts w:ascii="Arial" w:hAnsi="Arial" w:cs="Arial"/>
                  <w:sz w:val="22"/>
                  <w:szCs w:val="22"/>
                </w:rPr>
                <w:t>+/-£0.6/kW</w:t>
              </w:r>
            </w:ins>
          </w:p>
        </w:tc>
        <w:tc>
          <w:tcPr>
            <w:tcW w:w="1408" w:type="dxa"/>
          </w:tcPr>
          <w:p w14:paraId="1BF6B54C" w14:textId="77777777" w:rsidR="008806E6" w:rsidRPr="001420A8" w:rsidRDefault="008806E6" w:rsidP="005859A0">
            <w:pPr>
              <w:rPr>
                <w:ins w:id="648" w:author="Author" w:date="2024-04-18T12:14:00Z"/>
                <w:rFonts w:ascii="Arial" w:hAnsi="Arial" w:cs="Arial"/>
                <w:sz w:val="22"/>
                <w:szCs w:val="22"/>
              </w:rPr>
            </w:pPr>
            <w:ins w:id="649" w:author="Author" w:date="2024-04-18T12:14:00Z">
              <w:r w:rsidRPr="001420A8">
                <w:rPr>
                  <w:rFonts w:ascii="Arial" w:hAnsi="Arial" w:cs="Arial"/>
                  <w:sz w:val="22"/>
                  <w:szCs w:val="22"/>
                </w:rPr>
                <w:t>+/-£1.15/kW</w:t>
              </w:r>
            </w:ins>
          </w:p>
        </w:tc>
        <w:tc>
          <w:tcPr>
            <w:tcW w:w="1418" w:type="dxa"/>
          </w:tcPr>
          <w:p w14:paraId="6295DD3E" w14:textId="77777777" w:rsidR="008806E6" w:rsidRPr="001420A8" w:rsidRDefault="008806E6" w:rsidP="005859A0">
            <w:pPr>
              <w:rPr>
                <w:ins w:id="650" w:author="Author" w:date="2024-04-18T12:14:00Z"/>
                <w:rFonts w:ascii="Arial" w:hAnsi="Arial" w:cs="Arial"/>
                <w:sz w:val="22"/>
                <w:szCs w:val="22"/>
              </w:rPr>
            </w:pPr>
            <w:ins w:id="651" w:author="Author" w:date="2024-04-18T12:14:00Z">
              <w:r w:rsidRPr="001420A8">
                <w:rPr>
                  <w:rFonts w:ascii="Arial" w:hAnsi="Arial" w:cs="Arial"/>
                  <w:sz w:val="22"/>
                  <w:szCs w:val="22"/>
                </w:rPr>
                <w:t>+/-£0.75/kW</w:t>
              </w:r>
            </w:ins>
          </w:p>
        </w:tc>
        <w:tc>
          <w:tcPr>
            <w:tcW w:w="1275" w:type="dxa"/>
          </w:tcPr>
          <w:p w14:paraId="2A5590C5" w14:textId="77777777" w:rsidR="008806E6" w:rsidRPr="001420A8" w:rsidRDefault="008806E6" w:rsidP="005859A0">
            <w:pPr>
              <w:rPr>
                <w:ins w:id="652" w:author="Author" w:date="2024-04-18T12:14:00Z"/>
                <w:rFonts w:ascii="Arial" w:hAnsi="Arial" w:cs="Arial"/>
                <w:sz w:val="22"/>
                <w:szCs w:val="22"/>
              </w:rPr>
            </w:pPr>
            <w:ins w:id="653" w:author="Author" w:date="2024-04-18T12:14:00Z">
              <w:r w:rsidRPr="001420A8">
                <w:rPr>
                  <w:rFonts w:ascii="Arial" w:hAnsi="Arial" w:cs="Arial"/>
                  <w:sz w:val="22"/>
                  <w:szCs w:val="22"/>
                </w:rPr>
                <w:t>+/-£2.50/kW</w:t>
              </w:r>
            </w:ins>
          </w:p>
        </w:tc>
      </w:tr>
    </w:tbl>
    <w:p w14:paraId="16FD154D" w14:textId="77777777" w:rsidR="008806E6" w:rsidRDefault="008806E6" w:rsidP="008806E6">
      <w:pPr>
        <w:pStyle w:val="Header"/>
        <w:tabs>
          <w:tab w:val="left" w:pos="284"/>
        </w:tabs>
        <w:ind w:left="142"/>
        <w:rPr>
          <w:ins w:id="654" w:author="Author" w:date="2024-04-18T12:14:00Z"/>
          <w:rFonts w:ascii="Arial" w:hAnsi="Arial" w:cs="Arial"/>
          <w:noProof/>
          <w:szCs w:val="22"/>
        </w:rPr>
      </w:pPr>
    </w:p>
    <w:p w14:paraId="0626D948" w14:textId="77777777" w:rsidR="008806E6" w:rsidRPr="00387389" w:rsidRDefault="008806E6" w:rsidP="008806E6">
      <w:pPr>
        <w:pStyle w:val="Header"/>
        <w:tabs>
          <w:tab w:val="left" w:pos="284"/>
        </w:tabs>
        <w:ind w:left="142"/>
        <w:rPr>
          <w:ins w:id="655" w:author="Author" w:date="2024-04-18T12:14:00Z"/>
          <w:rFonts w:ascii="Arial" w:hAnsi="Arial" w:cs="Arial"/>
          <w:noProof/>
          <w:szCs w:val="22"/>
        </w:rPr>
      </w:pPr>
      <w:ins w:id="656" w:author="Author" w:date="2024-04-18T12:14:00Z">
        <w:r w:rsidRPr="00387389">
          <w:rPr>
            <w:rFonts w:ascii="Arial" w:hAnsi="Arial" w:cs="Arial"/>
            <w:noProof/>
            <w:szCs w:val="22"/>
          </w:rPr>
          <w:t>* No cap/collar due to exception for years 2024/2025 and 2025/2026</w:t>
        </w:r>
      </w:ins>
    </w:p>
    <w:p w14:paraId="1B6A5C60" w14:textId="77777777" w:rsidR="008806E6" w:rsidRPr="00387389" w:rsidRDefault="008806E6" w:rsidP="008806E6">
      <w:pPr>
        <w:pStyle w:val="Header"/>
        <w:tabs>
          <w:tab w:val="left" w:pos="284"/>
        </w:tabs>
        <w:ind w:left="142"/>
        <w:rPr>
          <w:ins w:id="657" w:author="Author" w:date="2024-04-18T12:14:00Z"/>
          <w:rFonts w:ascii="Arial" w:hAnsi="Arial" w:cs="Arial"/>
          <w:noProof/>
          <w:szCs w:val="22"/>
        </w:rPr>
      </w:pPr>
    </w:p>
    <w:p w14:paraId="5A6691B6" w14:textId="77777777" w:rsidR="008806E6" w:rsidRDefault="008806E6" w:rsidP="008806E6">
      <w:pPr>
        <w:pStyle w:val="Header"/>
        <w:tabs>
          <w:tab w:val="left" w:pos="284"/>
        </w:tabs>
        <w:ind w:left="142"/>
        <w:rPr>
          <w:ins w:id="658" w:author="Author" w:date="2024-04-18T12:14:00Z"/>
          <w:rFonts w:ascii="Arial" w:hAnsi="Arial" w:cs="Arial"/>
          <w:noProof/>
          <w:szCs w:val="22"/>
        </w:rPr>
      </w:pPr>
      <w:ins w:id="659" w:author="Author" w:date="2024-04-18T12:14:00Z">
        <w:r w:rsidRPr="00387389">
          <w:rPr>
            <w:rFonts w:ascii="Arial" w:hAnsi="Arial" w:cs="Arial"/>
            <w:noProof/>
            <w:szCs w:val="22"/>
          </w:rPr>
          <w:t>As per 14.15.14</w:t>
        </w:r>
        <w:r>
          <w:rPr>
            <w:rFonts w:ascii="Arial" w:hAnsi="Arial" w:cs="Arial"/>
            <w:noProof/>
            <w:szCs w:val="22"/>
          </w:rPr>
          <w:t>3</w:t>
        </w:r>
        <w:r w:rsidRPr="00387389">
          <w:rPr>
            <w:rFonts w:ascii="Arial" w:hAnsi="Arial" w:cs="Arial"/>
            <w:noProof/>
            <w:szCs w:val="22"/>
          </w:rPr>
          <w:t xml:space="preserve">, the </w:t>
        </w:r>
        <w:r>
          <w:rPr>
            <w:rFonts w:ascii="Arial" w:hAnsi="Arial" w:cs="Arial"/>
            <w:noProof/>
            <w:szCs w:val="22"/>
          </w:rPr>
          <w:t>target</w:t>
        </w:r>
        <w:r w:rsidRPr="00387389">
          <w:rPr>
            <w:rFonts w:ascii="Arial" w:hAnsi="Arial" w:cs="Arial"/>
            <w:noProof/>
            <w:szCs w:val="22"/>
          </w:rPr>
          <w:t xml:space="preserve"> year 33/34 would have been reforecasted each year from 2024, resulting in further cap/collars being applied. Previously set bands must still not be breached, so if a forecast was already at the maximum limit from a previous cap, any new cap would not increase the range.</w:t>
        </w:r>
      </w:ins>
    </w:p>
    <w:p w14:paraId="64E9F6B6" w14:textId="77777777" w:rsidR="008806E6" w:rsidRDefault="008806E6" w:rsidP="0070624C">
      <w:pPr>
        <w:pStyle w:val="Header"/>
        <w:tabs>
          <w:tab w:val="left" w:pos="284"/>
        </w:tabs>
        <w:ind w:left="142"/>
        <w:rPr>
          <w:rFonts w:ascii="Arial" w:hAnsi="Arial" w:cs="Arial"/>
          <w:noProof/>
          <w:szCs w:val="22"/>
        </w:rPr>
      </w:pP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660" w:name="_Toc32201104"/>
      <w:bookmarkStart w:id="661" w:name="_Toc49661154"/>
      <w:bookmarkStart w:id="66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660"/>
      <w:bookmarkEnd w:id="661"/>
      <w:bookmarkEnd w:id="66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663" w:name="_Ref491664379"/>
      <w:bookmarkStart w:id="664" w:name="_Toc32201105"/>
      <w:r w:rsidRPr="004248A1">
        <w:rPr>
          <w:rFonts w:ascii="Arial" w:hAnsi="Arial" w:cs="Arial"/>
          <w:sz w:val="22"/>
          <w:szCs w:val="22"/>
        </w:rPr>
        <w:br w:type="page"/>
      </w:r>
      <w:bookmarkStart w:id="665" w:name="_Toc49661155"/>
      <w:bookmarkStart w:id="666"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663"/>
      <w:bookmarkEnd w:id="664"/>
      <w:bookmarkEnd w:id="665"/>
      <w:bookmarkEnd w:id="666"/>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667" w:name="_Hlt479666837"/>
      <w:bookmarkStart w:id="668" w:name="_Hlt506623598"/>
      <w:bookmarkEnd w:id="667"/>
      <w:bookmarkEnd w:id="668"/>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669" w:name="_Toc946728"/>
    </w:p>
    <w:p w14:paraId="2D914181" w14:textId="77777777" w:rsidR="006661FE" w:rsidRPr="004248A1" w:rsidRDefault="006661FE" w:rsidP="006661FE">
      <w:pPr>
        <w:pStyle w:val="Heading2"/>
        <w:rPr>
          <w:rFonts w:ascii="Arial" w:hAnsi="Arial" w:cs="Arial"/>
        </w:rPr>
      </w:pPr>
      <w:bookmarkStart w:id="670" w:name="_Toc32201106"/>
      <w:bookmarkStart w:id="671" w:name="_Toc49661156"/>
      <w:bookmarkStart w:id="672" w:name="_Toc274049735"/>
      <w:r w:rsidRPr="004248A1">
        <w:rPr>
          <w:rFonts w:ascii="Arial" w:hAnsi="Arial" w:cs="Arial"/>
        </w:rPr>
        <w:t>Monthly Charges</w:t>
      </w:r>
      <w:bookmarkEnd w:id="669"/>
      <w:bookmarkEnd w:id="670"/>
      <w:bookmarkEnd w:id="671"/>
      <w:bookmarkEnd w:id="67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673" w:name="_Toc946729"/>
      <w:bookmarkStart w:id="674" w:name="_Toc32201107"/>
      <w:bookmarkStart w:id="675" w:name="_Toc49661157"/>
      <w:bookmarkStart w:id="676" w:name="_Toc274049736"/>
      <w:r>
        <w:t>Initial Reconciliation (Part 1</w:t>
      </w:r>
      <w:r w:rsidR="003A0CB9">
        <w:t>a</w:t>
      </w:r>
      <w:r>
        <w:t>)</w:t>
      </w:r>
      <w:bookmarkEnd w:id="673"/>
      <w:bookmarkEnd w:id="674"/>
      <w:bookmarkEnd w:id="675"/>
      <w:bookmarkEnd w:id="676"/>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677" w:name="_Toc946730"/>
      <w:bookmarkStart w:id="678" w:name="_Toc32201108"/>
      <w:bookmarkStart w:id="679" w:name="_Toc49661158"/>
      <w:bookmarkStart w:id="680" w:name="_Toc274049737"/>
      <w:r w:rsidRPr="008E4447">
        <w:rPr>
          <w:rFonts w:ascii="Arial" w:hAnsi="Arial" w:cs="Arial"/>
          <w:szCs w:val="22"/>
        </w:rPr>
        <w:t>Initial Reconciliation (Part 2)</w:t>
      </w:r>
      <w:bookmarkEnd w:id="677"/>
      <w:bookmarkEnd w:id="678"/>
      <w:bookmarkEnd w:id="679"/>
      <w:bookmarkEnd w:id="68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CE121B"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681" w:name="_Toc946732"/>
      <w:bookmarkStart w:id="682" w:name="_Toc32201109"/>
      <w:bookmarkStart w:id="683"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681"/>
    <w:bookmarkEnd w:id="682"/>
    <w:bookmarkEnd w:id="683"/>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684" w:name="_Ref531684937"/>
      <w:bookmarkStart w:id="685" w:name="_Toc32201110"/>
      <w:r w:rsidRPr="008E4447">
        <w:rPr>
          <w:rFonts w:ascii="Arial" w:hAnsi="Arial" w:cs="Arial"/>
          <w:sz w:val="22"/>
          <w:szCs w:val="22"/>
        </w:rPr>
        <w:br w:type="page"/>
      </w:r>
      <w:bookmarkStart w:id="686" w:name="_Toc274049739"/>
      <w:bookmarkStart w:id="687"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68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D1144B"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578B9"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E102F"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688" w:name="_Hlt501343668"/>
      <w:bookmarkStart w:id="689" w:name="_Hlt488742812"/>
      <w:bookmarkStart w:id="690" w:name="_Toc32201111"/>
      <w:bookmarkStart w:id="691" w:name="_Toc49661161"/>
      <w:bookmarkStart w:id="692" w:name="_Toc274049740"/>
      <w:bookmarkEnd w:id="684"/>
      <w:bookmarkEnd w:id="685"/>
      <w:bookmarkEnd w:id="687"/>
      <w:bookmarkEnd w:id="688"/>
      <w:bookmarkEnd w:id="689"/>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690"/>
      <w:bookmarkEnd w:id="691"/>
      <w:bookmarkEnd w:id="69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693" w:name="_Toc32201112"/>
      <w:bookmarkStart w:id="694" w:name="_Toc49661162"/>
      <w:bookmarkStart w:id="695" w:name="_Toc274049741"/>
      <w:r>
        <w:t>Demand Charges</w:t>
      </w:r>
      <w:bookmarkEnd w:id="693"/>
      <w:bookmarkEnd w:id="694"/>
      <w:bookmarkEnd w:id="695"/>
    </w:p>
    <w:p w14:paraId="6FFEEB6C" w14:textId="77777777" w:rsidR="00E010AE" w:rsidRDefault="00CE121B" w:rsidP="006661FE">
      <w:pPr>
        <w:pStyle w:val="1"/>
        <w:jc w:val="both"/>
      </w:pPr>
      <w:bookmarkStart w:id="696" w:name="_Toc32201113"/>
      <w:bookmarkStart w:id="697"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4954990"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698" w:name="OLE_LINK9"/>
      <w:bookmarkStart w:id="699" w:name="OLE_LINK12"/>
      <w:bookmarkEnd w:id="696"/>
      <w:bookmarkEnd w:id="69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698"/>
      <w:bookmarkEnd w:id="69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700"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70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70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70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70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70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70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70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704" w:name="_Toc70749747"/>
      <w:bookmarkStart w:id="70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704"/>
      <w:bookmarkEnd w:id="70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706"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706"/>
    </w:p>
    <w:p w14:paraId="70CE6CDB" w14:textId="77777777" w:rsidR="006661FE" w:rsidRDefault="006661FE">
      <w:pPr>
        <w:pStyle w:val="1"/>
        <w:jc w:val="both"/>
      </w:pPr>
    </w:p>
    <w:p w14:paraId="3A32FE67" w14:textId="77777777" w:rsidR="006661FE" w:rsidRPr="007B2988" w:rsidRDefault="006661FE" w:rsidP="006661FE">
      <w:pPr>
        <w:pStyle w:val="Heading2"/>
      </w:pPr>
      <w:bookmarkStart w:id="707" w:name="_Toc274049748"/>
      <w:r w:rsidRPr="007B2988">
        <w:t>Stability of tariffs</w:t>
      </w:r>
      <w:bookmarkEnd w:id="70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708" w:name="_Toc274049749"/>
      <w:r w:rsidRPr="007B2988">
        <w:t>Predictability of tariffs</w:t>
      </w:r>
      <w:bookmarkEnd w:id="708"/>
    </w:p>
    <w:p w14:paraId="6552A630" w14:textId="77777777" w:rsidR="006661FE" w:rsidRPr="007B2988" w:rsidRDefault="006661FE" w:rsidP="006661FE">
      <w:pPr>
        <w:rPr>
          <w:rFonts w:ascii="Arial" w:hAnsi="Arial" w:cs="Arial"/>
          <w:b/>
          <w:sz w:val="22"/>
          <w:szCs w:val="22"/>
        </w:rPr>
      </w:pPr>
    </w:p>
    <w:p w14:paraId="2EBE7CE8" w14:textId="6836A954"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w:t>
      </w:r>
      <w:ins w:id="709" w:author="Author" w:date="2024-04-18T12:15:00Z">
        <w:r w:rsidR="008806E6">
          <w:rPr>
            <w:rFonts w:ascii="Arial" w:hAnsi="Arial" w:cs="Arial"/>
            <w:sz w:val="22"/>
            <w:szCs w:val="22"/>
          </w:rPr>
          <w:t>A set of controls limit the variance between forecasted and actual tariffs across a rolling 10 year period. In addition</w:t>
        </w:r>
      </w:ins>
      <w:del w:id="710" w:author="Author" w:date="2024-04-18T12:15:00Z">
        <w:r w:rsidR="006661FE" w:rsidRPr="007B2988" w:rsidDel="008806E6">
          <w:rPr>
            <w:rFonts w:ascii="Arial" w:hAnsi="Arial" w:cs="Arial"/>
            <w:sz w:val="22"/>
            <w:szCs w:val="22"/>
          </w:rPr>
          <w:delText xml:space="preserve"> Specifically</w:delText>
        </w:r>
      </w:del>
      <w:r w:rsidR="006661FE" w:rsidRPr="007B2988">
        <w:rPr>
          <w:rFonts w:ascii="Arial" w:hAnsi="Arial" w:cs="Arial"/>
          <w:sz w:val="22"/>
          <w:szCs w:val="22"/>
        </w:rPr>
        <w:t xml:space="preserve">,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del w:id="711" w:author="Author" w:date="2024-04-18T12:15:00Z">
        <w:r w:rsidRPr="007B2988" w:rsidDel="008806E6">
          <w:rPr>
            <w:rFonts w:ascii="Arial" w:hAnsi="Arial" w:cs="Arial"/>
            <w:sz w:val="22"/>
            <w:szCs w:val="22"/>
          </w:rPr>
          <w:delText xml:space="preserve">More fundamentally, </w:delText>
        </w:r>
      </w:del>
      <w:r w:rsidR="00E71EB2" w:rsidRPr="00E71EB2">
        <w:rPr>
          <w:rFonts w:ascii="Arial" w:hAnsi="Arial" w:cs="Arial"/>
          <w:b/>
          <w:sz w:val="22"/>
          <w:szCs w:val="22"/>
        </w:rPr>
        <w:t>The Company</w:t>
      </w:r>
      <w:del w:id="712" w:author="Author" w:date="2024-04-18T12:16:00Z">
        <w:r w:rsidRPr="007B2988" w:rsidDel="008806E6">
          <w:rPr>
            <w:rFonts w:ascii="Arial" w:hAnsi="Arial" w:cs="Arial"/>
            <w:sz w:val="22"/>
            <w:szCs w:val="22"/>
          </w:rPr>
          <w:delText xml:space="preserve"> also</w:delText>
        </w:r>
      </w:del>
      <w:r w:rsidRPr="007B2988">
        <w:rPr>
          <w:rFonts w:ascii="Arial" w:hAnsi="Arial" w:cs="Arial"/>
          <w:sz w:val="22"/>
          <w:szCs w:val="22"/>
        </w:rPr>
        <w:t xml:space="preserve">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w:t>
      </w:r>
      <w:r w:rsidRPr="007B2988">
        <w:rPr>
          <w:rFonts w:ascii="Arial" w:hAnsi="Arial" w:cs="Arial"/>
          <w:sz w:val="22"/>
          <w:szCs w:val="22"/>
        </w:rPr>
        <w:lastRenderedPageBreak/>
        <w:t xml:space="preserve">generation and supply sectors will influence tariffs. Along with the price control information, the 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BCD64C0" w:rsidR="006661FE" w:rsidRPr="007B2988" w:rsidRDefault="006661FE" w:rsidP="006661FE">
      <w:pPr>
        <w:jc w:val="both"/>
        <w:rPr>
          <w:rFonts w:ascii="Arial" w:hAnsi="Arial" w:cs="Arial"/>
          <w:sz w:val="22"/>
          <w:szCs w:val="22"/>
        </w:rPr>
      </w:pPr>
      <w:del w:id="713" w:author="Author" w:date="2024-04-18T12:16:00Z">
        <w:r w:rsidRPr="007B2988" w:rsidDel="008806E6">
          <w:rPr>
            <w:rFonts w:ascii="Arial" w:hAnsi="Arial" w:cs="Arial"/>
            <w:sz w:val="22"/>
            <w:szCs w:val="22"/>
          </w:rPr>
          <w:delText xml:space="preserve">To supplement this, </w:delText>
        </w:r>
      </w:del>
      <w:r w:rsidR="00E71EB2" w:rsidRPr="00E71EB2">
        <w:rPr>
          <w:rFonts w:ascii="Arial" w:hAnsi="Arial" w:cs="Arial"/>
          <w:b/>
          <w:sz w:val="22"/>
          <w:szCs w:val="22"/>
        </w:rPr>
        <w:t>The Company</w:t>
      </w:r>
      <w:del w:id="714" w:author="Author" w:date="2024-04-18T12:16:00Z">
        <w:r w:rsidRPr="007B2988" w:rsidDel="008806E6">
          <w:rPr>
            <w:rFonts w:ascii="Arial" w:hAnsi="Arial" w:cs="Arial"/>
            <w:sz w:val="22"/>
            <w:szCs w:val="22"/>
          </w:rPr>
          <w:delText xml:space="preserve"> also</w:delText>
        </w:r>
      </w:del>
      <w:r w:rsidRPr="007B2988">
        <w:rPr>
          <w:rFonts w:ascii="Arial" w:hAnsi="Arial" w:cs="Arial"/>
          <w:sz w:val="22"/>
          <w:szCs w:val="22"/>
        </w:rPr>
        <w:t xml:space="preserve">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 xml:space="preserve">that provides an indication of the future path of the locational element of tariffs over the next </w:t>
      </w:r>
      <w:ins w:id="715" w:author="Author" w:date="2024-04-18T12:16:00Z">
        <w:r w:rsidR="008806E6">
          <w:rPr>
            <w:rFonts w:ascii="Arial" w:hAnsi="Arial" w:cs="Arial"/>
            <w:sz w:val="22"/>
            <w:szCs w:val="22"/>
          </w:rPr>
          <w:t>ten</w:t>
        </w:r>
      </w:ins>
      <w:del w:id="716" w:author="Author" w:date="2024-04-18T12:16:00Z">
        <w:r w:rsidRPr="007B2988" w:rsidDel="008806E6">
          <w:rPr>
            <w:rFonts w:ascii="Arial" w:hAnsi="Arial" w:cs="Arial"/>
            <w:sz w:val="22"/>
            <w:szCs w:val="22"/>
          </w:rPr>
          <w:delText>five</w:delText>
        </w:r>
      </w:del>
      <w:r w:rsidRPr="007B2988">
        <w:rPr>
          <w:rFonts w:ascii="Arial" w:hAnsi="Arial" w:cs="Arial"/>
          <w:sz w:val="22"/>
          <w:szCs w:val="22"/>
        </w:rPr>
        <w:t xml:space="preserve"> years.</w:t>
      </w:r>
      <w:del w:id="717" w:author="Author" w:date="2024-04-18T12:16:00Z">
        <w:r w:rsidRPr="00E616B3" w:rsidDel="008806E6">
          <w:rPr>
            <w:rStyle w:val="FootnoteReference"/>
            <w:rFonts w:ascii="Arial" w:hAnsi="Arial" w:cs="Arial"/>
            <w:sz w:val="22"/>
            <w:szCs w:val="22"/>
            <w:vertAlign w:val="superscript"/>
          </w:rPr>
          <w:footnoteReference w:id="7"/>
        </w:r>
      </w:del>
      <w:r w:rsidRPr="007B2988">
        <w:rPr>
          <w:rFonts w:ascii="Arial" w:hAnsi="Arial" w:cs="Arial"/>
          <w:sz w:val="22"/>
          <w:szCs w:val="22"/>
        </w:rPr>
        <w:t xml:space="preserve">  </w:t>
      </w:r>
      <w:del w:id="720" w:author="Author" w:date="2024-04-18T12:16:00Z">
        <w:r w:rsidRPr="007B2988" w:rsidDel="008806E6">
          <w:rPr>
            <w:rFonts w:ascii="Arial" w:hAnsi="Arial" w:cs="Arial"/>
            <w:sz w:val="22"/>
            <w:szCs w:val="22"/>
          </w:rPr>
          <w:delText>This analysis is based on data included within the Seven Year Statement.</w:delText>
        </w:r>
      </w:del>
      <w:ins w:id="721" w:author="Author" w:date="2024-04-18T12:16:00Z">
        <w:r w:rsidR="008806E6">
          <w:rPr>
            <w:rFonts w:ascii="Arial" w:hAnsi="Arial" w:cs="Arial"/>
            <w:sz w:val="22"/>
            <w:szCs w:val="22"/>
          </w:rPr>
          <w:t>.</w:t>
        </w:r>
      </w:ins>
      <w:r w:rsidRPr="007B2988">
        <w:rPr>
          <w:rFonts w:ascii="Arial" w:hAnsi="Arial" w:cs="Arial"/>
          <w:sz w:val="22"/>
          <w:szCs w:val="22"/>
        </w:rPr>
        <w:t xml:space="preserve">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86D525B" w14:textId="77777777" w:rsidR="008806E6" w:rsidRPr="008806E6" w:rsidRDefault="008806E6">
      <w:pPr>
        <w:jc w:val="both"/>
        <w:rPr>
          <w:ins w:id="722" w:author="Author" w:date="2024-04-18T12:17:00Z"/>
          <w:rFonts w:ascii="Arial" w:hAnsi="Arial" w:cs="Arial"/>
          <w:sz w:val="22"/>
          <w:szCs w:val="22"/>
          <w:rPrChange w:id="723" w:author="Author" w:date="2024-04-18T12:17:00Z">
            <w:rPr>
              <w:ins w:id="724" w:author="Author" w:date="2024-04-18T12:17:00Z"/>
            </w:rPr>
          </w:rPrChange>
        </w:rPr>
        <w:pPrChange w:id="725" w:author="Author" w:date="2024-04-18T12:17:00Z">
          <w:pPr>
            <w:pStyle w:val="ListParagraph"/>
            <w:numPr>
              <w:numId w:val="68"/>
            </w:numPr>
            <w:tabs>
              <w:tab w:val="num" w:pos="720"/>
            </w:tabs>
            <w:ind w:hanging="360"/>
            <w:jc w:val="both"/>
          </w:pPr>
        </w:pPrChange>
      </w:pPr>
      <w:ins w:id="726" w:author="Author" w:date="2024-04-18T12:17:00Z">
        <w:r w:rsidRPr="008806E6">
          <w:rPr>
            <w:rFonts w:ascii="Arial" w:hAnsi="Arial" w:cs="Arial"/>
            <w:sz w:val="22"/>
            <w:szCs w:val="22"/>
            <w:rPrChange w:id="727" w:author="Author" w:date="2024-04-18T12:17:00Z">
              <w:rPr/>
            </w:rPrChange>
          </w:rPr>
          <w:t xml:space="preserve">The report includes a projected wider generation tariff in each charging zone for the next ten years. This will be based on the best data available to </w:t>
        </w:r>
        <w:r w:rsidRPr="008806E6">
          <w:rPr>
            <w:rFonts w:ascii="Arial" w:hAnsi="Arial" w:cs="Arial"/>
            <w:b/>
            <w:bCs/>
            <w:sz w:val="22"/>
            <w:szCs w:val="22"/>
            <w:rPrChange w:id="728" w:author="Author" w:date="2024-04-18T12:17:00Z">
              <w:rPr>
                <w:b/>
                <w:bCs/>
              </w:rPr>
            </w:rPrChange>
          </w:rPr>
          <w:t>The Company</w:t>
        </w:r>
        <w:r w:rsidRPr="008806E6">
          <w:rPr>
            <w:rFonts w:ascii="Arial" w:hAnsi="Arial" w:cs="Arial"/>
            <w:sz w:val="22"/>
            <w:szCs w:val="22"/>
            <w:rPrChange w:id="729" w:author="Author" w:date="2024-04-18T12:17:00Z">
              <w:rPr/>
            </w:rPrChange>
          </w:rPr>
          <w:t xml:space="preserve"> at the time, and a cap and collar system will limit the variance between projected and final TNUoS tariffs in each generation zone.</w:t>
        </w:r>
      </w:ins>
    </w:p>
    <w:p w14:paraId="28386254" w14:textId="77777777" w:rsidR="008806E6" w:rsidRDefault="008806E6" w:rsidP="006661FE">
      <w:pPr>
        <w:jc w:val="both"/>
        <w:rPr>
          <w:ins w:id="730" w:author="Author" w:date="2024-04-18T12:17:00Z"/>
          <w:rFonts w:ascii="Arial" w:hAnsi="Arial" w:cs="Arial"/>
          <w:sz w:val="22"/>
          <w:szCs w:val="22"/>
        </w:rPr>
      </w:pPr>
    </w:p>
    <w:p w14:paraId="3BEB1D3C" w14:textId="6EB4C6B8"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731" w:name="_Toc3598575"/>
      <w:bookmarkStart w:id="732" w:name="_Toc35675434"/>
      <w:bookmarkStart w:id="733"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731"/>
    <w:bookmarkEnd w:id="732"/>
    <w:bookmarkEnd w:id="733"/>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734" w:name="_Hlt474031874"/>
      <w:bookmarkEnd w:id="734"/>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735"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735"/>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CE121B"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CE121B"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CE121B"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CE121B"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CE121B"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CE121B"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m:t>
              </m:r>
              <m:r>
                <w:rPr>
                  <w:rFonts w:ascii="Cambria Math" w:hAnsi="Cambria Math"/>
                  <w:sz w:val="22"/>
                  <w:lang w:eastAsia="en-US"/>
                </w:rPr>
                <m:t>d</m:t>
              </m:r>
              <m:r>
                <w:rPr>
                  <w:rFonts w:ascii="Cambria Math" w:hAnsi="Cambria Math"/>
                  <w:sz w:val="22"/>
                  <w:lang w:eastAsia="en-US"/>
                </w:rPr>
                <m:t>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736"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736"/>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CE121B"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CE121B"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r>
            <w:rPr>
              <w:rFonts w:ascii="Cambria Math" w:hAnsi="Cambria Math" w:cs="Arial"/>
            </w:rPr>
            <m:t>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05pt;height:21.9pt" o:ole="">
                  <v:imagedata r:id="rId109" o:title=""/>
                </v:shape>
                <o:OLEObject Type="Embed" ProgID="Equation.3" ShapeID="_x0000_i1032" DrawAspect="Content" ObjectID="_1774954981"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6pt;height:21.9pt" o:ole="">
                  <v:imagedata r:id="rId111" o:title=""/>
                </v:shape>
                <o:OLEObject Type="Embed" ProgID="Equation.3" ShapeID="_x0000_i1033" DrawAspect="Content" ObjectID="_1774954982"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55pt;height:21.9pt" o:ole="">
                  <v:imagedata r:id="rId113" o:title=""/>
                </v:shape>
                <o:OLEObject Type="Embed" ProgID="Equation.3" ShapeID="_x0000_i1034" DrawAspect="Content" ObjectID="_1774954983"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737" w:name="BSUoSend"/>
      <w:bookmarkEnd w:id="737"/>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E7E8B" w14:textId="77777777" w:rsidR="007E4617" w:rsidRDefault="007E4617" w:rsidP="001046D7">
      <w:pPr>
        <w:pStyle w:val="LogoCaption"/>
      </w:pPr>
      <w:r>
        <w:separator/>
      </w:r>
    </w:p>
  </w:endnote>
  <w:endnote w:type="continuationSeparator" w:id="0">
    <w:p w14:paraId="5AD1A1E9" w14:textId="77777777" w:rsidR="007E4617" w:rsidRDefault="007E4617" w:rsidP="001046D7">
      <w:pPr>
        <w:pStyle w:val="LogoCaption"/>
      </w:pPr>
      <w:r>
        <w:continuationSeparator/>
      </w:r>
    </w:p>
  </w:endnote>
  <w:endnote w:type="continuationNotice" w:id="1">
    <w:p w14:paraId="444540E0" w14:textId="77777777" w:rsidR="007E4617" w:rsidRDefault="007E4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232D4" w14:textId="77777777" w:rsidR="007E4617" w:rsidRDefault="007E4617" w:rsidP="001046D7">
      <w:pPr>
        <w:pStyle w:val="LogoCaption"/>
      </w:pPr>
      <w:r>
        <w:separator/>
      </w:r>
    </w:p>
  </w:footnote>
  <w:footnote w:type="continuationSeparator" w:id="0">
    <w:p w14:paraId="515BA569" w14:textId="77777777" w:rsidR="007E4617" w:rsidRDefault="007E4617" w:rsidP="001046D7">
      <w:pPr>
        <w:pStyle w:val="LogoCaption"/>
      </w:pPr>
      <w:r>
        <w:continuationSeparator/>
      </w:r>
    </w:p>
  </w:footnote>
  <w:footnote w:type="continuationNotice" w:id="1">
    <w:p w14:paraId="585B5900" w14:textId="77777777" w:rsidR="007E4617" w:rsidRDefault="007E4617"/>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03" w:name="OLE_LINK4"/>
      <w:bookmarkStart w:id="504" w:name="OLE_LINK5"/>
      <w:r w:rsidRPr="00222B22">
        <w:rPr>
          <w:rFonts w:cs="Arial"/>
          <w:sz w:val="18"/>
          <w:szCs w:val="18"/>
        </w:rPr>
        <w:t xml:space="preserve">LDTEC Indicative Block Offer </w:t>
      </w:r>
      <w:bookmarkEnd w:id="503"/>
      <w:bookmarkEnd w:id="504"/>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Del="008806E6" w:rsidRDefault="00CD5631" w:rsidP="006661FE">
      <w:pPr>
        <w:pStyle w:val="FootnoteText"/>
        <w:rPr>
          <w:del w:id="718" w:author="Author" w:date="2024-04-18T12:16:00Z"/>
        </w:rPr>
      </w:pPr>
      <w:del w:id="719" w:author="Author" w:date="2024-04-18T12:16:00Z">
        <w:r w:rsidRPr="00E616B3" w:rsidDel="008806E6">
          <w:rPr>
            <w:rStyle w:val="FootnoteReference"/>
            <w:vertAlign w:val="superscript"/>
          </w:rPr>
          <w:footnoteRef/>
        </w:r>
        <w:r w:rsidDel="008806E6">
          <w:delText xml:space="preserve"> </w:delText>
        </w:r>
        <w:r w:rsidRPr="00E616B3" w:rsidDel="008806E6">
          <w:delText>http://www.nationalgrid.com/uk/Electricity/Charges/gbchargingapprovalconditions/5/</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738"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739" w:name="bmkLogoCaptionEven" w:colFirst="0" w:colLast="0"/>
          <w:bookmarkEnd w:id="738"/>
        </w:p>
      </w:tc>
    </w:tr>
    <w:bookmarkEnd w:id="739"/>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740"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741" w:name="bmkLogoCaption" w:colFirst="0" w:colLast="0"/>
          <w:bookmarkEnd w:id="740"/>
        </w:p>
      </w:tc>
    </w:tr>
    <w:bookmarkEnd w:id="741"/>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52C48704"/>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8"/>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C620390"/>
    <w:multiLevelType w:val="hybridMultilevel"/>
    <w:tmpl w:val="9EC22A8A"/>
    <w:lvl w:ilvl="0" w:tplc="5D04DFD6">
      <w:start w:val="144"/>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5"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8"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9"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0"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1"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2"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5"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6"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8"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9"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4"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7"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8"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2"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6"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7"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8"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46420538">
    <w:abstractNumId w:val="63"/>
  </w:num>
  <w:num w:numId="2" w16cid:durableId="337078401">
    <w:abstractNumId w:val="9"/>
  </w:num>
  <w:num w:numId="3" w16cid:durableId="2058158677">
    <w:abstractNumId w:val="7"/>
  </w:num>
  <w:num w:numId="4" w16cid:durableId="780489555">
    <w:abstractNumId w:val="6"/>
  </w:num>
  <w:num w:numId="5" w16cid:durableId="1177843555">
    <w:abstractNumId w:val="5"/>
  </w:num>
  <w:num w:numId="6" w16cid:durableId="1334605786">
    <w:abstractNumId w:val="4"/>
  </w:num>
  <w:num w:numId="7" w16cid:durableId="2084334703">
    <w:abstractNumId w:val="8"/>
  </w:num>
  <w:num w:numId="8" w16cid:durableId="137114942">
    <w:abstractNumId w:val="3"/>
  </w:num>
  <w:num w:numId="9" w16cid:durableId="799228567">
    <w:abstractNumId w:val="2"/>
  </w:num>
  <w:num w:numId="10" w16cid:durableId="2080514059">
    <w:abstractNumId w:val="1"/>
  </w:num>
  <w:num w:numId="11" w16cid:durableId="1765034889">
    <w:abstractNumId w:val="0"/>
  </w:num>
  <w:num w:numId="12" w16cid:durableId="104934813">
    <w:abstractNumId w:val="32"/>
  </w:num>
  <w:num w:numId="13" w16cid:durableId="518394048">
    <w:abstractNumId w:val="100"/>
  </w:num>
  <w:num w:numId="14" w16cid:durableId="963803049">
    <w:abstractNumId w:val="59"/>
  </w:num>
  <w:num w:numId="15" w16cid:durableId="475269765">
    <w:abstractNumId w:val="91"/>
  </w:num>
  <w:num w:numId="16" w16cid:durableId="863010396">
    <w:abstractNumId w:val="74"/>
  </w:num>
  <w:num w:numId="17" w16cid:durableId="465007194">
    <w:abstractNumId w:val="10"/>
  </w:num>
  <w:num w:numId="18" w16cid:durableId="1400395707">
    <w:abstractNumId w:val="46"/>
  </w:num>
  <w:num w:numId="19" w16cid:durableId="1037513472">
    <w:abstractNumId w:val="80"/>
  </w:num>
  <w:num w:numId="20" w16cid:durableId="1886597617">
    <w:abstractNumId w:val="27"/>
  </w:num>
  <w:num w:numId="21" w16cid:durableId="1165127807">
    <w:abstractNumId w:val="37"/>
  </w:num>
  <w:num w:numId="22" w16cid:durableId="1672902769">
    <w:abstractNumId w:val="120"/>
  </w:num>
  <w:num w:numId="23" w16cid:durableId="1967464129">
    <w:abstractNumId w:val="111"/>
  </w:num>
  <w:num w:numId="24" w16cid:durableId="545338091">
    <w:abstractNumId w:val="47"/>
  </w:num>
  <w:num w:numId="25" w16cid:durableId="1657148067">
    <w:abstractNumId w:val="95"/>
  </w:num>
  <w:num w:numId="26" w16cid:durableId="153648889">
    <w:abstractNumId w:val="124"/>
  </w:num>
  <w:num w:numId="27" w16cid:durableId="112141197">
    <w:abstractNumId w:val="85"/>
  </w:num>
  <w:num w:numId="28" w16cid:durableId="2040204528">
    <w:abstractNumId w:val="103"/>
  </w:num>
  <w:num w:numId="29" w16cid:durableId="857736280">
    <w:abstractNumId w:val="126"/>
  </w:num>
  <w:num w:numId="30" w16cid:durableId="1721905492">
    <w:abstractNumId w:val="44"/>
  </w:num>
  <w:num w:numId="31" w16cid:durableId="1431856131">
    <w:abstractNumId w:val="48"/>
  </w:num>
  <w:num w:numId="32" w16cid:durableId="1623726048">
    <w:abstractNumId w:val="122"/>
  </w:num>
  <w:num w:numId="33" w16cid:durableId="163010128">
    <w:abstractNumId w:val="58"/>
  </w:num>
  <w:num w:numId="34" w16cid:durableId="1771505619">
    <w:abstractNumId w:val="123"/>
  </w:num>
  <w:num w:numId="35" w16cid:durableId="1649747192">
    <w:abstractNumId w:val="39"/>
  </w:num>
  <w:num w:numId="36" w16cid:durableId="352264056">
    <w:abstractNumId w:val="82"/>
  </w:num>
  <w:num w:numId="37" w16cid:durableId="1530291600">
    <w:abstractNumId w:val="57"/>
  </w:num>
  <w:num w:numId="38" w16cid:durableId="1822505277">
    <w:abstractNumId w:val="93"/>
  </w:num>
  <w:num w:numId="39" w16cid:durableId="1195576592">
    <w:abstractNumId w:val="102"/>
  </w:num>
  <w:num w:numId="40" w16cid:durableId="252203733">
    <w:abstractNumId w:val="18"/>
  </w:num>
  <w:num w:numId="41" w16cid:durableId="2102141277">
    <w:abstractNumId w:val="90"/>
  </w:num>
  <w:num w:numId="42" w16cid:durableId="1339045129">
    <w:abstractNumId w:val="52"/>
  </w:num>
  <w:num w:numId="43" w16cid:durableId="835993798">
    <w:abstractNumId w:val="42"/>
  </w:num>
  <w:num w:numId="44" w16cid:durableId="1109665849">
    <w:abstractNumId w:val="78"/>
  </w:num>
  <w:num w:numId="45" w16cid:durableId="1983122614">
    <w:abstractNumId w:val="110"/>
  </w:num>
  <w:num w:numId="46" w16cid:durableId="602109110">
    <w:abstractNumId w:val="15"/>
  </w:num>
  <w:num w:numId="47" w16cid:durableId="1330794862">
    <w:abstractNumId w:val="12"/>
  </w:num>
  <w:num w:numId="48" w16cid:durableId="1432504794">
    <w:abstractNumId w:val="36"/>
  </w:num>
  <w:num w:numId="49" w16cid:durableId="1559517058">
    <w:abstractNumId w:val="94"/>
  </w:num>
  <w:num w:numId="50" w16cid:durableId="640159687">
    <w:abstractNumId w:val="43"/>
  </w:num>
  <w:num w:numId="51" w16cid:durableId="787553991">
    <w:abstractNumId w:val="88"/>
  </w:num>
  <w:num w:numId="52" w16cid:durableId="949361223">
    <w:abstractNumId w:val="62"/>
  </w:num>
  <w:num w:numId="53" w16cid:durableId="910776960">
    <w:abstractNumId w:val="128"/>
  </w:num>
  <w:num w:numId="54" w16cid:durableId="625963687">
    <w:abstractNumId w:val="83"/>
  </w:num>
  <w:num w:numId="55" w16cid:durableId="976225730">
    <w:abstractNumId w:val="76"/>
  </w:num>
  <w:num w:numId="56" w16cid:durableId="595673629">
    <w:abstractNumId w:val="25"/>
  </w:num>
  <w:num w:numId="57" w16cid:durableId="326596067">
    <w:abstractNumId w:val="116"/>
  </w:num>
  <w:num w:numId="58" w16cid:durableId="1527448833">
    <w:abstractNumId w:val="61"/>
  </w:num>
  <w:num w:numId="59" w16cid:durableId="536045412">
    <w:abstractNumId w:val="108"/>
  </w:num>
  <w:num w:numId="60" w16cid:durableId="237639391">
    <w:abstractNumId w:val="56"/>
  </w:num>
  <w:num w:numId="61" w16cid:durableId="225727749">
    <w:abstractNumId w:val="71"/>
  </w:num>
  <w:num w:numId="62" w16cid:durableId="1354648396">
    <w:abstractNumId w:val="17"/>
  </w:num>
  <w:num w:numId="63" w16cid:durableId="356196490">
    <w:abstractNumId w:val="60"/>
  </w:num>
  <w:num w:numId="64" w16cid:durableId="866917294">
    <w:abstractNumId w:val="21"/>
  </w:num>
  <w:num w:numId="65" w16cid:durableId="468673946">
    <w:abstractNumId w:val="19"/>
  </w:num>
  <w:num w:numId="66" w16cid:durableId="371080620">
    <w:abstractNumId w:val="24"/>
  </w:num>
  <w:num w:numId="67" w16cid:durableId="482964341">
    <w:abstractNumId w:val="112"/>
  </w:num>
  <w:num w:numId="68" w16cid:durableId="159278671">
    <w:abstractNumId w:val="77"/>
  </w:num>
  <w:num w:numId="69" w16cid:durableId="1941252253">
    <w:abstractNumId w:val="50"/>
  </w:num>
  <w:num w:numId="70" w16cid:durableId="1691688446">
    <w:abstractNumId w:val="109"/>
  </w:num>
  <w:num w:numId="71" w16cid:durableId="794179903">
    <w:abstractNumId w:val="96"/>
  </w:num>
  <w:num w:numId="72" w16cid:durableId="2080517489">
    <w:abstractNumId w:val="22"/>
  </w:num>
  <w:num w:numId="73" w16cid:durableId="1275213893">
    <w:abstractNumId w:val="26"/>
  </w:num>
  <w:num w:numId="74" w16cid:durableId="1236210138">
    <w:abstractNumId w:val="68"/>
  </w:num>
  <w:num w:numId="75" w16cid:durableId="238096103">
    <w:abstractNumId w:val="97"/>
  </w:num>
  <w:num w:numId="76" w16cid:durableId="762456654">
    <w:abstractNumId w:val="69"/>
  </w:num>
  <w:num w:numId="77" w16cid:durableId="2005164214">
    <w:abstractNumId w:val="34"/>
  </w:num>
  <w:num w:numId="78" w16cid:durableId="409547829">
    <w:abstractNumId w:val="45"/>
  </w:num>
  <w:num w:numId="79" w16cid:durableId="959651029">
    <w:abstractNumId w:val="98"/>
  </w:num>
  <w:num w:numId="80" w16cid:durableId="1560166954">
    <w:abstractNumId w:val="119"/>
  </w:num>
  <w:num w:numId="81" w16cid:durableId="1317799502">
    <w:abstractNumId w:val="75"/>
  </w:num>
  <w:num w:numId="82" w16cid:durableId="817503892">
    <w:abstractNumId w:val="65"/>
  </w:num>
  <w:num w:numId="83" w16cid:durableId="477109839">
    <w:abstractNumId w:val="51"/>
  </w:num>
  <w:num w:numId="84" w16cid:durableId="1229152545">
    <w:abstractNumId w:val="115"/>
  </w:num>
  <w:num w:numId="85" w16cid:durableId="22902662">
    <w:abstractNumId w:val="92"/>
  </w:num>
  <w:num w:numId="86" w16cid:durableId="570846353">
    <w:abstractNumId w:val="67"/>
  </w:num>
  <w:num w:numId="87" w16cid:durableId="1360158884">
    <w:abstractNumId w:val="114"/>
  </w:num>
  <w:num w:numId="88" w16cid:durableId="1561094023">
    <w:abstractNumId w:val="53"/>
  </w:num>
  <w:num w:numId="89" w16cid:durableId="367266773">
    <w:abstractNumId w:val="38"/>
  </w:num>
  <w:num w:numId="90" w16cid:durableId="1086150104">
    <w:abstractNumId w:val="13"/>
  </w:num>
  <w:num w:numId="91" w16cid:durableId="421951209">
    <w:abstractNumId w:val="14"/>
  </w:num>
  <w:num w:numId="92" w16cid:durableId="863448063">
    <w:abstractNumId w:val="33"/>
  </w:num>
  <w:num w:numId="93" w16cid:durableId="176046312">
    <w:abstractNumId w:val="125"/>
  </w:num>
  <w:num w:numId="94" w16cid:durableId="1255750455">
    <w:abstractNumId w:val="105"/>
  </w:num>
  <w:num w:numId="95" w16cid:durableId="5334194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762922022">
    <w:abstractNumId w:val="107"/>
    <w:lvlOverride w:ilvl="0">
      <w:startOverride w:val="1"/>
    </w:lvlOverride>
    <w:lvlOverride w:ilvl="1"/>
    <w:lvlOverride w:ilvl="2"/>
    <w:lvlOverride w:ilvl="3"/>
    <w:lvlOverride w:ilvl="4"/>
    <w:lvlOverride w:ilvl="5"/>
    <w:lvlOverride w:ilvl="6"/>
    <w:lvlOverride w:ilvl="7"/>
    <w:lvlOverride w:ilvl="8"/>
  </w:num>
  <w:num w:numId="97" w16cid:durableId="12554788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8440814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22192632">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62146387">
    <w:abstractNumId w:val="28"/>
  </w:num>
  <w:num w:numId="101" w16cid:durableId="648024479">
    <w:abstractNumId w:val="104"/>
    <w:lvlOverride w:ilvl="0">
      <w:startOverride w:val="1"/>
    </w:lvlOverride>
  </w:num>
  <w:num w:numId="102" w16cid:durableId="121115420">
    <w:abstractNumId w:val="72"/>
    <w:lvlOverride w:ilvl="0">
      <w:startOverride w:val="2"/>
    </w:lvlOverride>
  </w:num>
  <w:num w:numId="103" w16cid:durableId="1757283534">
    <w:abstractNumId w:val="87"/>
    <w:lvlOverride w:ilvl="0">
      <w:startOverride w:val="3"/>
    </w:lvlOverride>
  </w:num>
  <w:num w:numId="104" w16cid:durableId="193305298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2088835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31831652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46490028">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307248923">
    <w:abstractNumId w:val="21"/>
  </w:num>
  <w:num w:numId="109" w16cid:durableId="1031566160">
    <w:abstractNumId w:val="41"/>
  </w:num>
  <w:num w:numId="110" w16cid:durableId="1608846888">
    <w:abstractNumId w:val="121"/>
  </w:num>
  <w:num w:numId="111" w16cid:durableId="1279801220">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801847664">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078084482">
    <w:abstractNumId w:val="76"/>
  </w:num>
  <w:num w:numId="114" w16cid:durableId="401760569">
    <w:abstractNumId w:val="49"/>
  </w:num>
  <w:num w:numId="115" w16cid:durableId="533034175">
    <w:abstractNumId w:val="101"/>
  </w:num>
  <w:num w:numId="116" w16cid:durableId="113359511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706542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455058378">
    <w:abstractNumId w:val="89"/>
  </w:num>
  <w:num w:numId="119" w16cid:durableId="709766608">
    <w:abstractNumId w:val="81"/>
  </w:num>
  <w:num w:numId="120" w16cid:durableId="1035891380">
    <w:abstractNumId w:val="54"/>
  </w:num>
  <w:num w:numId="121" w16cid:durableId="1125732934">
    <w:abstractNumId w:val="70"/>
  </w:num>
  <w:num w:numId="122" w16cid:durableId="1310481400">
    <w:abstractNumId w:val="31"/>
  </w:num>
  <w:num w:numId="123" w16cid:durableId="1887595171">
    <w:abstractNumId w:val="23"/>
  </w:num>
  <w:num w:numId="124" w16cid:durableId="638918389">
    <w:abstractNumId w:val="127"/>
  </w:num>
  <w:num w:numId="125" w16cid:durableId="1510831411">
    <w:abstractNumId w:val="84"/>
  </w:num>
  <w:num w:numId="126" w16cid:durableId="71464589">
    <w:abstractNumId w:val="66"/>
  </w:num>
  <w:num w:numId="127" w16cid:durableId="187842745">
    <w:abstractNumId w:val="11"/>
  </w:num>
  <w:num w:numId="128" w16cid:durableId="583951916">
    <w:abstractNumId w:val="64"/>
  </w:num>
  <w:num w:numId="129" w16cid:durableId="779297028">
    <w:abstractNumId w:val="118"/>
  </w:num>
  <w:num w:numId="130" w16cid:durableId="1781803859">
    <w:abstractNumId w:val="40"/>
  </w:num>
  <w:num w:numId="131" w16cid:durableId="700282329">
    <w:abstractNumId w:val="99"/>
  </w:num>
  <w:num w:numId="132" w16cid:durableId="780996749">
    <w:abstractNumId w:val="20"/>
  </w:num>
  <w:num w:numId="133" w16cid:durableId="1268005443">
    <w:abstractNumId w:val="79"/>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JZimX+55R1Zcdm+uqW+GMHpTmzXZnutnSmxtB+Pympit1FUHndVFCgMJ4+/BPMMzbObV44AH9EIInEjIFc4Fg==" w:salt="e6LKjpifSHGDtSQFYlui3w=="/>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5DFB"/>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6278"/>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16D37"/>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A7D93"/>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359E5"/>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1597"/>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180"/>
    <w:rsid w:val="003B5FA2"/>
    <w:rsid w:val="003B6ADC"/>
    <w:rsid w:val="003C0FFC"/>
    <w:rsid w:val="003C11FF"/>
    <w:rsid w:val="003C1558"/>
    <w:rsid w:val="003C1F3F"/>
    <w:rsid w:val="003C372A"/>
    <w:rsid w:val="003C40F8"/>
    <w:rsid w:val="003C50CD"/>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5975"/>
    <w:rsid w:val="0045707F"/>
    <w:rsid w:val="004573B7"/>
    <w:rsid w:val="00460ACC"/>
    <w:rsid w:val="00461271"/>
    <w:rsid w:val="004633BA"/>
    <w:rsid w:val="00465617"/>
    <w:rsid w:val="00465E2B"/>
    <w:rsid w:val="00466EF2"/>
    <w:rsid w:val="004678E9"/>
    <w:rsid w:val="00467B48"/>
    <w:rsid w:val="0047010D"/>
    <w:rsid w:val="0047166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0F56"/>
    <w:rsid w:val="005041A8"/>
    <w:rsid w:val="005043D7"/>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3425"/>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09DD"/>
    <w:rsid w:val="006D1CC1"/>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4617"/>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6E6"/>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06AD"/>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55F2"/>
    <w:rsid w:val="009562C9"/>
    <w:rsid w:val="009566C8"/>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3C1B"/>
    <w:rsid w:val="00A54327"/>
    <w:rsid w:val="00A54FF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876A1"/>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D7D8C"/>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06A"/>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543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18C2"/>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63B3D"/>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2C41"/>
    <w:rsid w:val="00C93E21"/>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21B"/>
    <w:rsid w:val="00CE1445"/>
    <w:rsid w:val="00CE215C"/>
    <w:rsid w:val="00CE27F0"/>
    <w:rsid w:val="00CE525F"/>
    <w:rsid w:val="00CE5BF7"/>
    <w:rsid w:val="00CE6664"/>
    <w:rsid w:val="00CE6D0E"/>
    <w:rsid w:val="00CF0DEA"/>
    <w:rsid w:val="00CF2825"/>
    <w:rsid w:val="00CF2AE8"/>
    <w:rsid w:val="00CF4FA2"/>
    <w:rsid w:val="00CF518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DF75AA"/>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3B5C"/>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2BB4"/>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96EF6"/>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5.xml><?xml version="1.0" encoding="utf-8"?>
<ds:datastoreItem xmlns:ds="http://schemas.openxmlformats.org/officeDocument/2006/customXml" ds:itemID="{73174AC9-19D2-4651-BECE-15F80D782ABC}">
  <ds:schemaRefs>
    <ds:schemaRef ds:uri="http://www.imanage.com/work/xmlschema"/>
  </ds:schemaRefs>
</ds:datastoreItem>
</file>

<file path=customXml/itemProps6.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153</Pages>
  <Words>45301</Words>
  <Characters>258217</Characters>
  <Application>Microsoft Office Word</Application>
  <DocSecurity>8</DocSecurity>
  <Lines>2151</Lines>
  <Paragraphs>605</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302913</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
  <cp:keywords> </cp:keywords>
  <dc:description/>
  <cp:lastModifiedBy/>
  <cp:revision>1</cp:revision>
  <dcterms:created xsi:type="dcterms:W3CDTF">2024-04-18T11:43:00Z</dcterms:created>
  <dcterms:modified xsi:type="dcterms:W3CDTF">2024-04-18T13:16:00Z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