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4A2D29F5"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w:t>
      </w:r>
      <w:del w:id="153" w:author="Author" w:date="2024-04-18T11:11:00Z">
        <w:r w:rsidDel="005A3F94">
          <w:delText xml:space="preserve"> total demand level</w:delText>
        </w:r>
      </w:del>
      <w:ins w:id="154" w:author="Author" w:date="2024-04-18T11:11:00Z">
        <w:r w:rsidR="005A3F94">
          <w:t xml:space="preserve"> Generation Plant Type</w:t>
        </w:r>
      </w:ins>
      <w:r>
        <w:t>)</w:t>
      </w:r>
      <w:ins w:id="155" w:author="Author" w:date="2024-04-18T11:11:00Z">
        <w:r w:rsidR="005A3F94">
          <w:t xml:space="preserve"> and based on</w:t>
        </w:r>
      </w:ins>
      <w:r>
        <w:t xml:space="preserve"> </w:t>
      </w:r>
      <w:del w:id="156" w:author="Author" w:date="2024-04-18T11:11:00Z">
        <w:r w:rsidDel="005A3F94">
          <w:delText xml:space="preserve">in line with </w:delText>
        </w:r>
      </w:del>
      <w:r>
        <w:t xml:space="preserve">the factors used in the Security Standard, </w:t>
      </w:r>
      <w:del w:id="157" w:author="Author" w:date="2024-04-18T11:11:00Z">
        <w:r w:rsidDel="005A3F94">
          <w:delText xml:space="preserve">for example </w:delText>
        </w:r>
      </w:del>
      <w:r>
        <w:t>as shown in the table below.</w:t>
      </w:r>
      <w:bookmarkEnd w:id="152"/>
      <w:ins w:id="158" w:author="Author" w:date="2024-04-18T11:11:00Z">
        <w:r w:rsidR="005A3F94">
          <w:br/>
        </w:r>
        <w:r w:rsidR="005A3F94">
          <w:br/>
          <w:t>A 10% floor for the Year Round Background variable scaling factor is used for charging purposes. If the methodology set out in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(Average Cold Spell) peak demand minus total imports from external systems. 14.21 includes an example of adjusting scaling factors to ensure compliance with the floor.</w:t>
        </w:r>
      </w:ins>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302B0B30" w:rsidR="00940F3A" w:rsidRPr="00874A70" w:rsidRDefault="00940F3A" w:rsidP="000C6F2B">
            <w:pPr>
              <w:pStyle w:val="1"/>
              <w:jc w:val="center"/>
              <w:rPr>
                <w:szCs w:val="22"/>
              </w:rPr>
            </w:pPr>
            <w:r w:rsidRPr="00874A70">
              <w:rPr>
                <w:szCs w:val="22"/>
              </w:rPr>
              <w:t>Variable</w:t>
            </w:r>
            <w:ins w:id="159" w:author="Author" w:date="2024-04-18T11:11:00Z">
              <w:r w:rsidR="005A3F94">
                <w:rPr>
                  <w:szCs w:val="22"/>
                </w:rPr>
                <w:t xml:space="preserve"> (</w:t>
              </w:r>
            </w:ins>
            <w:ins w:id="160" w:author="Author" w:date="2024-04-18T11:12:00Z">
              <w:r w:rsidR="005A3F94">
                <w:rPr>
                  <w:szCs w:val="22"/>
                </w:rPr>
                <w:t>&gt;10%)</w:t>
              </w:r>
            </w:ins>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6F68AE1E" w:rsidR="00940F3A" w:rsidRPr="00874A70" w:rsidRDefault="00940F3A" w:rsidP="000C6F2B">
            <w:pPr>
              <w:pStyle w:val="1"/>
              <w:jc w:val="center"/>
              <w:rPr>
                <w:szCs w:val="22"/>
              </w:rPr>
            </w:pPr>
            <w:r w:rsidRPr="00874A70">
              <w:rPr>
                <w:szCs w:val="22"/>
              </w:rPr>
              <w:t>Variable</w:t>
            </w:r>
            <w:ins w:id="161" w:author="Author" w:date="2024-04-18T11:12:00Z">
              <w:r w:rsidR="005A3F94">
                <w:rPr>
                  <w:szCs w:val="22"/>
                </w:rPr>
                <w:t xml:space="preserve"> (&gt;10%)</w:t>
              </w:r>
            </w:ins>
          </w:p>
        </w:tc>
      </w:tr>
    </w:tbl>
    <w:p w14:paraId="760BEA33" w14:textId="77777777" w:rsidR="00940F3A" w:rsidRDefault="00940F3A" w:rsidP="00940F3A">
      <w:pPr>
        <w:pStyle w:val="1"/>
        <w:ind w:left="1987"/>
        <w:jc w:val="both"/>
      </w:pPr>
    </w:p>
    <w:p w14:paraId="42248F47" w14:textId="09F21815" w:rsidR="00940F3A" w:rsidRDefault="00940F3A" w:rsidP="00940F3A">
      <w:pPr>
        <w:pStyle w:val="1"/>
        <w:ind w:left="1560"/>
        <w:jc w:val="both"/>
      </w:pPr>
      <w:r>
        <w:t>The</w:t>
      </w:r>
      <w:del w:id="162" w:author="Author" w:date="2024-04-18T11:12:00Z">
        <w:r w:rsidDel="005A3F94">
          <w:delText>se</w:delText>
        </w:r>
      </w:del>
      <w:ins w:id="163" w:author="Author" w:date="2024-04-18T11:12:00Z">
        <w:r w:rsidR="005A3F94">
          <w:t xml:space="preserve"> base</w:t>
        </w:r>
      </w:ins>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64" w:name="_Toc49661109"/>
      <w:bookmarkStart w:id="165" w:name="_Toc274049680"/>
      <w:r w:rsidRPr="006661FE">
        <w:rPr>
          <w:rFonts w:ascii="Arial" w:hAnsi="Arial" w:cs="Arial"/>
          <w:b/>
        </w:rPr>
        <w:t>Model Outputs</w:t>
      </w:r>
      <w:bookmarkEnd w:id="164"/>
      <w:bookmarkEnd w:id="165"/>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66" w:name="_Toc32201077"/>
    </w:p>
    <w:p w14:paraId="10911A77" w14:textId="77777777" w:rsidR="006661FE" w:rsidRPr="009470D8" w:rsidRDefault="006661FE" w:rsidP="006661FE">
      <w:pPr>
        <w:pStyle w:val="Heading2"/>
      </w:pPr>
      <w:bookmarkStart w:id="167" w:name="_Toc274049681"/>
      <w:bookmarkStart w:id="168" w:name="_Toc49661110"/>
      <w:r w:rsidRPr="009470D8">
        <w:t>Calculation of local nodal marginal km</w:t>
      </w:r>
      <w:bookmarkEnd w:id="16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69" w:name="_Toc274049682"/>
      <w:r>
        <w:t>Calculation of zonal marginal km</w:t>
      </w:r>
      <w:bookmarkEnd w:id="166"/>
      <w:bookmarkEnd w:id="168"/>
      <w:bookmarkEnd w:id="16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70"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7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71" w:name="_Toc32201078"/>
      <w:bookmarkStart w:id="172" w:name="_Toc49661111"/>
      <w:bookmarkStart w:id="173" w:name="_Toc274049683"/>
      <w:r>
        <w:t>Deriving the Final</w:t>
      </w:r>
      <w:r w:rsidRPr="00E75EE9">
        <w:rPr>
          <w:color w:val="auto"/>
        </w:rPr>
        <w:t xml:space="preserve"> </w:t>
      </w:r>
      <w:r w:rsidRPr="00E75EE9">
        <w:t>Local £/kW Tariff and the Wider</w:t>
      </w:r>
      <w:r>
        <w:t xml:space="preserve"> £/kW Tariff</w:t>
      </w:r>
      <w:bookmarkEnd w:id="171"/>
      <w:bookmarkEnd w:id="172"/>
      <w:bookmarkEnd w:id="17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74" w:name="_Toc49661112"/>
    </w:p>
    <w:p w14:paraId="00EBE464" w14:textId="77777777" w:rsidR="006661FE" w:rsidRPr="00543982" w:rsidRDefault="006661FE" w:rsidP="006661FE">
      <w:pPr>
        <w:pStyle w:val="Heading3"/>
        <w:ind w:firstLine="709"/>
        <w:jc w:val="both"/>
        <w:rPr>
          <w:rFonts w:ascii="Arial (W1)" w:hAnsi="Arial (W1)"/>
        </w:rPr>
      </w:pPr>
      <w:bookmarkStart w:id="175" w:name="_Toc274049684"/>
      <w:r w:rsidRPr="00543982">
        <w:rPr>
          <w:rFonts w:ascii="Arial" w:hAnsi="Arial" w:cs="Arial"/>
          <w:b/>
        </w:rPr>
        <w:t>The Expansion Constant</w:t>
      </w:r>
      <w:bookmarkEnd w:id="174"/>
      <w:bookmarkEnd w:id="17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76" w:name="_Toc274049685"/>
      <w:bookmarkStart w:id="17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76"/>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78" w:name="_Toc274049686"/>
      <w:r w:rsidRPr="00543982">
        <w:rPr>
          <w:rFonts w:ascii="Arial" w:hAnsi="Arial" w:cs="Arial"/>
          <w:b/>
        </w:rPr>
        <w:t>The Locational Onshore Security Factor</w:t>
      </w:r>
      <w:bookmarkEnd w:id="177"/>
      <w:bookmarkEnd w:id="17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79" w:name="_Hlt506963614"/>
      <w:bookmarkEnd w:id="17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8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8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81" w:name="_Toc49661114"/>
      <w:bookmarkStart w:id="182" w:name="_Toc274049687"/>
      <w:r w:rsidRPr="00887323">
        <w:rPr>
          <w:rFonts w:ascii="Arial" w:hAnsi="Arial" w:cs="Arial"/>
          <w:b/>
        </w:rPr>
        <w:t>Initial Transport Tariff</w:t>
      </w:r>
      <w:bookmarkEnd w:id="181"/>
      <w:bookmarkEnd w:id="18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5C23D2"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5C23D2"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5C23D2"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8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5C23D2"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84" w:name="_Toc208554779"/>
      <w:bookmarkStart w:id="185" w:name="_Toc208745842"/>
      <w:bookmarkStart w:id="186" w:name="_Toc274049688"/>
      <w:r w:rsidRPr="00D76842">
        <w:rPr>
          <w:color w:val="auto"/>
        </w:rPr>
        <w:t>Deriving the Final Local Tariff</w:t>
      </w:r>
      <w:bookmarkEnd w:id="184"/>
      <w:bookmarkEnd w:id="185"/>
      <w:r>
        <w:rPr>
          <w:color w:val="auto"/>
        </w:rPr>
        <w:t xml:space="preserve"> (</w:t>
      </w:r>
      <w:r w:rsidRPr="00D76842">
        <w:rPr>
          <w:color w:val="auto"/>
        </w:rPr>
        <w:t>£/kW</w:t>
      </w:r>
      <w:r>
        <w:rPr>
          <w:color w:val="auto"/>
        </w:rPr>
        <w:t>)</w:t>
      </w:r>
      <w:bookmarkEnd w:id="18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87" w:name="_Toc208554780"/>
      <w:bookmarkStart w:id="188" w:name="_Toc208745843"/>
      <w:bookmarkStart w:id="189" w:name="_Toc274049689"/>
      <w:r w:rsidRPr="009F4FB0">
        <w:rPr>
          <w:i/>
          <w:color w:val="auto"/>
        </w:rPr>
        <w:t>Local Circuit Tariff</w:t>
      </w:r>
      <w:bookmarkEnd w:id="187"/>
      <w:bookmarkEnd w:id="188"/>
      <w:bookmarkEnd w:id="18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90" w:name="_Toc208554781"/>
      <w:bookmarkStart w:id="191" w:name="_Toc208745844"/>
    </w:p>
    <w:p w14:paraId="7839E442" w14:textId="77777777" w:rsidR="006661FE" w:rsidRPr="00543982" w:rsidRDefault="006661FE" w:rsidP="006661FE">
      <w:pPr>
        <w:pStyle w:val="Heading3"/>
        <w:ind w:left="709"/>
        <w:rPr>
          <w:rFonts w:ascii="Arial" w:hAnsi="Arial" w:cs="Arial"/>
          <w:b/>
        </w:rPr>
      </w:pPr>
      <w:bookmarkStart w:id="192" w:name="_Toc274049690"/>
      <w:r w:rsidRPr="00543982">
        <w:rPr>
          <w:rFonts w:ascii="Arial" w:hAnsi="Arial" w:cs="Arial"/>
          <w:b/>
        </w:rPr>
        <w:t>Onshore Local Substation Tariff</w:t>
      </w:r>
      <w:bookmarkEnd w:id="190"/>
      <w:bookmarkEnd w:id="191"/>
      <w:bookmarkEnd w:id="19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93"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9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94" w:name="_Toc274049691"/>
      <w:r w:rsidRPr="00543982">
        <w:rPr>
          <w:rFonts w:ascii="Arial" w:hAnsi="Arial" w:cs="Arial"/>
          <w:b/>
        </w:rPr>
        <w:t>Offshore substation local tariff</w:t>
      </w:r>
      <w:bookmarkEnd w:id="194"/>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95" w:name="_Toc49661115"/>
      <w:bookmarkStart w:id="196" w:name="_Toc274049692"/>
      <w:bookmarkEnd w:id="183"/>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95"/>
    <w:bookmarkEnd w:id="19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97" w:name="_Toc32201079"/>
      <w:bookmarkStart w:id="198" w:name="_Toc49661116"/>
      <w:bookmarkStart w:id="199" w:name="_Toc274049693"/>
      <w:r>
        <w:t>Final £/kW Tariff</w:t>
      </w:r>
      <w:bookmarkEnd w:id="197"/>
      <w:bookmarkEnd w:id="198"/>
      <w:bookmarkEnd w:id="199"/>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5C23D2"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5C23D2"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00" w:name="_Toc274049694"/>
      <w:r w:rsidRPr="007B2988">
        <w:t>Stability &amp; Predictability of TNUoS tariffs</w:t>
      </w:r>
      <w:bookmarkEnd w:id="200"/>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01" w:name="_Toc32201081"/>
      <w:bookmarkStart w:id="202"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03"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03"/>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04"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04"/>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05" w:name="_Toc32201082"/>
      <w:bookmarkStart w:id="206" w:name="_Toc49661119"/>
      <w:bookmarkEnd w:id="201"/>
      <w:bookmarkEnd w:id="202"/>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07" w:name="_Ref506957800"/>
      <w:bookmarkStart w:id="208" w:name="_Toc32201083"/>
      <w:bookmarkStart w:id="209" w:name="_Toc49661120"/>
      <w:bookmarkStart w:id="210" w:name="_Toc98821478"/>
      <w:bookmarkStart w:id="211" w:name="_Toc111259845"/>
      <w:bookmarkStart w:id="212" w:name="_Toc111262532"/>
      <w:bookmarkStart w:id="213" w:name="_Toc274049695"/>
      <w:bookmarkEnd w:id="205"/>
      <w:bookmarkEnd w:id="206"/>
      <w:r w:rsidRPr="00D54761">
        <w:rPr>
          <w:bCs/>
          <w:color w:val="auto"/>
          <w:sz w:val="28"/>
          <w:szCs w:val="28"/>
        </w:rPr>
        <w:t>14.16 Derivation of the Transmission Network Use of System Energy Consumption Tariff</w:t>
      </w:r>
      <w:bookmarkEnd w:id="207"/>
      <w:bookmarkEnd w:id="208"/>
      <w:bookmarkEnd w:id="209"/>
      <w:r w:rsidRPr="00D54761">
        <w:rPr>
          <w:bCs/>
          <w:color w:val="auto"/>
          <w:sz w:val="28"/>
          <w:szCs w:val="28"/>
        </w:rPr>
        <w:t xml:space="preserve"> and Short Term Capacity Tariff</w:t>
      </w:r>
      <w:bookmarkEnd w:id="210"/>
      <w:bookmarkEnd w:id="211"/>
      <w:bookmarkEnd w:id="212"/>
      <w:r w:rsidRPr="00D54761">
        <w:rPr>
          <w:bCs/>
          <w:color w:val="auto"/>
          <w:sz w:val="28"/>
          <w:szCs w:val="28"/>
        </w:rPr>
        <w:t>s</w:t>
      </w:r>
      <w:bookmarkEnd w:id="21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14" w:name="_Toc274049696"/>
      <w:r>
        <w:t>Short Term Transmission Entry Capacity (STTEC) Tariff</w:t>
      </w:r>
      <w:bookmarkEnd w:id="214"/>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15" w:name="_Toc274049697"/>
      <w:r w:rsidRPr="00DC7159">
        <w:t>Limited Duration Transmission Entry Capacity (LDTEC) Tariffs</w:t>
      </w:r>
      <w:bookmarkEnd w:id="21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16"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17" w:name="_Toc32201085"/>
      <w:bookmarkStart w:id="218" w:name="_Toc49661123"/>
      <w:bookmarkStart w:id="219" w:name="_Toc274049698"/>
      <w:bookmarkEnd w:id="216"/>
      <w:r w:rsidRPr="00D54761">
        <w:rPr>
          <w:color w:val="auto"/>
          <w:sz w:val="28"/>
          <w:szCs w:val="28"/>
        </w:rPr>
        <w:t>14.17 Demand Charges</w:t>
      </w:r>
      <w:bookmarkEnd w:id="217"/>
      <w:bookmarkEnd w:id="218"/>
      <w:bookmarkEnd w:id="21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20" w:name="_Toc32201086"/>
      <w:bookmarkStart w:id="221" w:name="_Toc49661124"/>
      <w:bookmarkStart w:id="222" w:name="_Toc274049699"/>
      <w:r>
        <w:t>Parties Liable for Demand Charges</w:t>
      </w:r>
      <w:bookmarkEnd w:id="220"/>
      <w:bookmarkEnd w:id="221"/>
      <w:bookmarkEnd w:id="222"/>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23" w:name="_Toc32201087"/>
      <w:bookmarkStart w:id="224" w:name="_Toc49661125"/>
      <w:bookmarkStart w:id="225" w:name="_Toc274049700"/>
      <w:r>
        <w:t xml:space="preserve">Basis of </w:t>
      </w:r>
      <w:r w:rsidR="00010EB2">
        <w:t>Demand Locational</w:t>
      </w:r>
      <w:r>
        <w:t xml:space="preserve"> Charges</w:t>
      </w:r>
      <w:bookmarkEnd w:id="223"/>
      <w:bookmarkEnd w:id="224"/>
      <w:bookmarkEnd w:id="225"/>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26" w:name="_Toc49661126"/>
      <w:bookmarkStart w:id="227"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226"/>
    <w:bookmarkEnd w:id="227"/>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28" w:name="_Toc49661127"/>
      <w:bookmarkStart w:id="229" w:name="_Toc274049702"/>
      <w:r w:rsidRPr="004248A1">
        <w:rPr>
          <w:rFonts w:ascii="Arial" w:hAnsi="Arial" w:cs="Arial"/>
          <w:b/>
        </w:rPr>
        <w:t>Power Stations with a Bilateral Connection Agreement</w:t>
      </w:r>
      <w:bookmarkEnd w:id="228"/>
      <w:r w:rsidRPr="004248A1">
        <w:rPr>
          <w:rFonts w:ascii="Arial" w:hAnsi="Arial" w:cs="Arial"/>
          <w:b/>
        </w:rPr>
        <w:t xml:space="preserve"> and Licensable Generation with a Bilateral Embedded Generation Agreement</w:t>
      </w:r>
      <w:bookmarkEnd w:id="229"/>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30" w:name="_Toc49661128"/>
      <w:bookmarkStart w:id="231" w:name="_Toc274049703"/>
      <w:r w:rsidRPr="004248A1">
        <w:rPr>
          <w:rFonts w:ascii="Arial" w:hAnsi="Arial" w:cs="Arial"/>
          <w:b/>
        </w:rPr>
        <w:t>Exemptible Generation and Derogated Distribution Interconnectors with a Bilateral Embedded Generation Agreement</w:t>
      </w:r>
      <w:bookmarkEnd w:id="230"/>
      <w:bookmarkEnd w:id="231"/>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32" w:name="_Toc32201088"/>
      <w:bookmarkStart w:id="233" w:name="_Toc49661130"/>
    </w:p>
    <w:p w14:paraId="2145EB86" w14:textId="77777777" w:rsidR="006661FE" w:rsidRDefault="006661FE" w:rsidP="006661FE">
      <w:pPr>
        <w:pStyle w:val="Heading2"/>
      </w:pPr>
      <w:bookmarkStart w:id="234" w:name="_Toc274049704"/>
      <w:r>
        <w:t>Small Generators Tariffs</w:t>
      </w:r>
      <w:bookmarkEnd w:id="234"/>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35" w:name="_Toc274049705"/>
      <w:r>
        <w:t>The Triad</w:t>
      </w:r>
      <w:bookmarkEnd w:id="232"/>
      <w:bookmarkEnd w:id="233"/>
      <w:bookmarkEnd w:id="235"/>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36"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36"/>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37" w:name="_Toc497131269"/>
      <w:r w:rsidR="006661FE">
        <w:fldChar w:fldCharType="begin"/>
      </w:r>
      <w:r w:rsidR="006661FE">
        <w:instrText xml:space="preserve"> XE "Triad" </w:instrText>
      </w:r>
      <w:r w:rsidR="006661FE">
        <w:fldChar w:fldCharType="end"/>
      </w:r>
      <w:bookmarkEnd w:id="237"/>
      <w:r w:rsidR="006661FE">
        <w:fldChar w:fldCharType="begin"/>
      </w:r>
      <w:r w:rsidR="006661FE">
        <w:instrText xml:space="preserve"> XE "Trading Unit" </w:instrText>
      </w:r>
      <w:r w:rsidR="006661FE">
        <w:fldChar w:fldCharType="end"/>
      </w:r>
    </w:p>
    <w:bookmarkStart w:id="238"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38"/>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39" w:name="_Hlt497734631"/>
      <w:bookmarkEnd w:id="239"/>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40" w:name="_Hlk35263653"/>
      <w:bookmarkStart w:id="241" w:name="_Hlk35263622"/>
      <w:r w:rsidRPr="00010EB2">
        <w:rPr>
          <w:rFonts w:ascii="Arial" w:hAnsi="Arial" w:cs="Arial"/>
          <w:b/>
        </w:rPr>
        <w:t>Initial Reconciliation Part 2 – Non-half-hourly metered demand</w:t>
      </w:r>
    </w:p>
    <w:bookmarkEnd w:id="240"/>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42" w:name="_Hlk35263694"/>
      <w:r w:rsidRPr="00010EB2">
        <w:rPr>
          <w:rFonts w:ascii="Arial" w:hAnsi="Arial" w:cs="Arial"/>
        </w:rPr>
        <w:t xml:space="preserve">non-half-hourly metered demand will be </w:t>
      </w:r>
      <w:bookmarkEnd w:id="242"/>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41"/>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5C23D2"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43"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44" w:name="_Toc274049713"/>
      <w:r>
        <w:t>Further Information</w:t>
      </w:r>
      <w:bookmarkEnd w:id="244"/>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45" w:name="_Toc32201092"/>
      <w:bookmarkStart w:id="246" w:name="_Toc49661139"/>
      <w:bookmarkStart w:id="247" w:name="_Toc274049714"/>
      <w:bookmarkEnd w:id="243"/>
      <w:r w:rsidRPr="00FE40FB">
        <w:rPr>
          <w:color w:val="auto"/>
          <w:sz w:val="28"/>
          <w:szCs w:val="28"/>
        </w:rPr>
        <w:t>14.18 Generation charges</w:t>
      </w:r>
      <w:bookmarkEnd w:id="245"/>
      <w:bookmarkEnd w:id="246"/>
      <w:bookmarkEnd w:id="247"/>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48" w:name="_Toc32201093"/>
      <w:bookmarkStart w:id="249" w:name="_Toc49661140"/>
      <w:bookmarkStart w:id="250" w:name="_Toc274049715"/>
      <w:r>
        <w:t>Parties Liable for Generation Charges</w:t>
      </w:r>
      <w:bookmarkEnd w:id="248"/>
      <w:bookmarkEnd w:id="249"/>
      <w:bookmarkEnd w:id="250"/>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51" w:name="_Toc274049716"/>
      <w:bookmarkStart w:id="252" w:name="_Toc32201094"/>
      <w:bookmarkStart w:id="253" w:name="_Toc49661141"/>
      <w:r>
        <w:t>Structure of Generation Charges</w:t>
      </w:r>
      <w:bookmarkEnd w:id="251"/>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5C23D2">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5C23D2">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C23D2">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54" w:name="_Toc274049717"/>
      <w:r>
        <w:t>Basis of Wider Generation Charges</w:t>
      </w:r>
      <w:bookmarkEnd w:id="252"/>
      <w:bookmarkEnd w:id="253"/>
      <w:bookmarkEnd w:id="254"/>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55" w:name="_Toc274049718"/>
      <w:r w:rsidRPr="00887323">
        <w:rPr>
          <w:rFonts w:ascii="Arial" w:hAnsi="Arial" w:cs="Arial"/>
          <w:b/>
        </w:rPr>
        <w:t>Generation with positive wider tariffs</w:t>
      </w:r>
      <w:bookmarkEnd w:id="255"/>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56" w:name="_Ref272935596"/>
      <w:r>
        <w:t>The short-term chargeable capacity for Power Stations situated with positive generation tariffs is any approved STTEC or LDTEC applicable to that Power Station during a valid STTEC Period or LDTEC Period, as appropriate.</w:t>
      </w:r>
      <w:bookmarkEnd w:id="256"/>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59" w:name="_Toc49661143"/>
      <w:bookmarkStart w:id="260" w:name="_Toc274049719"/>
      <w:r w:rsidRPr="004248A1">
        <w:rPr>
          <w:rFonts w:ascii="Arial" w:hAnsi="Arial" w:cs="Arial"/>
          <w:b/>
        </w:rPr>
        <w:t xml:space="preserve">Generation with negative wider </w:t>
      </w:r>
      <w:bookmarkEnd w:id="259"/>
      <w:r w:rsidRPr="004248A1">
        <w:rPr>
          <w:rFonts w:ascii="Arial" w:hAnsi="Arial" w:cs="Arial"/>
          <w:b/>
        </w:rPr>
        <w:t>tariffs</w:t>
      </w:r>
      <w:bookmarkEnd w:id="260"/>
    </w:p>
    <w:p w14:paraId="5B84D42C" w14:textId="77777777" w:rsidR="006661FE" w:rsidRDefault="006661FE" w:rsidP="007D27B2">
      <w:pPr>
        <w:pStyle w:val="1"/>
        <w:numPr>
          <w:ilvl w:val="0"/>
          <w:numId w:val="73"/>
        </w:numPr>
        <w:jc w:val="both"/>
      </w:pPr>
      <w:bookmarkStart w:id="261"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62"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62"/>
    </w:p>
    <w:bookmarkEnd w:id="261"/>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63" w:name="_Toc274049720"/>
      <w:r>
        <w:t>Basis of Local Generation Charges</w:t>
      </w:r>
      <w:bookmarkEnd w:id="263"/>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64" w:name="_Toc497131273"/>
      <w:bookmarkStart w:id="265" w:name="_Toc32201095"/>
      <w:bookmarkStart w:id="266" w:name="_Toc49661145"/>
      <w:bookmarkStart w:id="267" w:name="_Toc274049722"/>
      <w:bookmarkStart w:id="268" w:name="_Hlt497625183"/>
      <w:r>
        <w:t>Monthly Charges</w:t>
      </w:r>
      <w:bookmarkEnd w:id="264"/>
      <w:bookmarkEnd w:id="265"/>
      <w:bookmarkEnd w:id="266"/>
      <w:bookmarkEnd w:id="267"/>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69" w:name="_Hlt532284319"/>
      <w:bookmarkStart w:id="270" w:name="_Ref272933161"/>
      <w:bookmarkEnd w:id="269"/>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70"/>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71" w:name="_Toc274049723"/>
      <w:r>
        <w:t>Ad hoc Charges</w:t>
      </w:r>
      <w:bookmarkEnd w:id="271"/>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72" w:name="_Toc274049724"/>
      <w:r w:rsidRPr="00FE2E3E">
        <w:t>Embedded Transmission Use of System Charges “ETUoS”</w:t>
      </w:r>
      <w:bookmarkEnd w:id="272"/>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73"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73"/>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5C23D2"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74" w:name="_Hlk155617635"/>
      <w:r w:rsidR="00CC06E2" w:rsidRPr="00CD5631">
        <w:rPr>
          <w:u w:val="single"/>
          <w:vertAlign w:val="subscript"/>
        </w:rPr>
        <w:t>DNO</w:t>
      </w:r>
      <w:bookmarkEnd w:id="274"/>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75" w:name="_Toc32201096"/>
      <w:bookmarkStart w:id="276" w:name="_Toc49661146"/>
      <w:bookmarkStart w:id="277" w:name="_Toc274049725"/>
      <w:r>
        <w:t>Reconciliation of Generation Charges</w:t>
      </w:r>
      <w:bookmarkEnd w:id="275"/>
      <w:bookmarkEnd w:id="276"/>
      <w:bookmarkEnd w:id="277"/>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78" w:name="_Toc32201097"/>
      <w:bookmarkStart w:id="279" w:name="_Toc49661147"/>
      <w:bookmarkStart w:id="280" w:name="_Toc274049726"/>
      <w:bookmarkEnd w:id="268"/>
      <w:r>
        <w:t>Further Information</w:t>
      </w:r>
      <w:bookmarkEnd w:id="278"/>
      <w:bookmarkEnd w:id="279"/>
      <w:bookmarkEnd w:id="280"/>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81" w:name="_Toc32201098"/>
      <w:r>
        <w:br w:type="page"/>
      </w:r>
      <w:bookmarkStart w:id="282" w:name="_Toc49661148"/>
      <w:bookmarkStart w:id="283" w:name="_Toc274049727"/>
      <w:r w:rsidRPr="00FE40FB">
        <w:rPr>
          <w:color w:val="auto"/>
          <w:sz w:val="28"/>
          <w:szCs w:val="28"/>
        </w:rPr>
        <w:t>14.19 Data Requirements</w:t>
      </w:r>
      <w:bookmarkEnd w:id="281"/>
      <w:bookmarkEnd w:id="282"/>
      <w:bookmarkEnd w:id="283"/>
    </w:p>
    <w:p w14:paraId="1B1F56AD" w14:textId="77777777" w:rsidR="006661FE" w:rsidRDefault="006661FE" w:rsidP="006661FE">
      <w:pPr>
        <w:pStyle w:val="Heading2"/>
      </w:pPr>
    </w:p>
    <w:p w14:paraId="1C4CFCE6" w14:textId="77777777" w:rsidR="006661FE" w:rsidRDefault="006661FE" w:rsidP="006661FE">
      <w:pPr>
        <w:pStyle w:val="Heading2"/>
      </w:pPr>
      <w:bookmarkStart w:id="284" w:name="_Toc32201099"/>
      <w:bookmarkStart w:id="285" w:name="_Toc49661149"/>
      <w:bookmarkStart w:id="286" w:name="_Toc274049728"/>
      <w:r>
        <w:t>Data Required for Charge Setting</w:t>
      </w:r>
      <w:bookmarkEnd w:id="284"/>
      <w:bookmarkEnd w:id="285"/>
      <w:bookmarkEnd w:id="286"/>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87" w:name="_Toc32201100"/>
      <w:bookmarkStart w:id="288" w:name="_Toc49661150"/>
      <w:bookmarkStart w:id="289" w:name="_Toc274049729"/>
      <w:r>
        <w:t>Data Required for Calculating Users’ Charges</w:t>
      </w:r>
      <w:bookmarkEnd w:id="287"/>
      <w:bookmarkEnd w:id="288"/>
      <w:bookmarkEnd w:id="289"/>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90" w:name="_Toc32201101"/>
      <w:r>
        <w:br w:type="page"/>
      </w:r>
      <w:bookmarkStart w:id="291" w:name="_Toc49661151"/>
      <w:bookmarkStart w:id="292" w:name="_Toc274049730"/>
      <w:r w:rsidRPr="00FE40FB">
        <w:rPr>
          <w:color w:val="auto"/>
          <w:sz w:val="28"/>
          <w:szCs w:val="28"/>
        </w:rPr>
        <w:t>14.20 Applications</w:t>
      </w:r>
      <w:bookmarkEnd w:id="290"/>
      <w:bookmarkEnd w:id="291"/>
      <w:bookmarkEnd w:id="292"/>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93" w:name="_Ref531603538"/>
      <w:bookmarkStart w:id="294" w:name="_Toc32201102"/>
      <w:r>
        <w:br w:type="page"/>
      </w:r>
      <w:bookmarkStart w:id="295" w:name="_Toc49661152"/>
      <w:bookmarkStart w:id="296" w:name="_Toc274049731"/>
      <w:bookmarkEnd w:id="293"/>
      <w:bookmarkEnd w:id="294"/>
      <w:r w:rsidRPr="00FE40FB">
        <w:rPr>
          <w:color w:val="auto"/>
        </w:rPr>
        <w:t xml:space="preserve">14.21 </w:t>
      </w:r>
      <w:r w:rsidRPr="00FE40FB">
        <w:rPr>
          <w:color w:val="auto"/>
          <w:sz w:val="28"/>
          <w:szCs w:val="28"/>
        </w:rPr>
        <w:t>Transport Model Example</w:t>
      </w:r>
      <w:bookmarkEnd w:id="295"/>
      <w:bookmarkEnd w:id="296"/>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5C23D2"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4945671"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A4627"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619F5E"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F76ED"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87D1D9C" w14:textId="6E09A07E" w:rsidR="005A3F94" w:rsidRPr="005A3F94" w:rsidRDefault="00674102" w:rsidP="005A3F94">
      <w:pPr>
        <w:pStyle w:val="BodyText"/>
        <w:rPr>
          <w:ins w:id="297" w:author="Author" w:date="2024-04-18T11:14:00Z"/>
          <w:rFonts w:ascii="Arial" w:hAnsi="Arial" w:cs="Arial"/>
          <w:sz w:val="22"/>
          <w:rPrChange w:id="298" w:author="Author" w:date="2024-04-18T11:15:00Z">
            <w:rPr>
              <w:ins w:id="299" w:author="Author" w:date="2024-04-18T11:14:00Z"/>
              <w:rFonts w:ascii="Arial" w:hAnsi="Arial" w:cs="Arial"/>
              <w:sz w:val="22"/>
              <w:u w:val="single"/>
            </w:rPr>
          </w:rPrChange>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del w:id="300" w:author="Author" w:date="2024-04-18T11:13:00Z">
        <w:r w:rsidDel="005A3F94">
          <w:rPr>
            <w:rFonts w:ascii="Arial" w:hAnsi="Arial" w:cs="Arial"/>
            <w:sz w:val="22"/>
          </w:rPr>
          <w:delText xml:space="preserve"> as set out in the Security Standard</w:delText>
        </w:r>
      </w:del>
      <w:r>
        <w:rPr>
          <w:rFonts w:ascii="Arial" w:hAnsi="Arial" w:cs="Arial"/>
          <w:sz w:val="22"/>
        </w:rPr>
        <w:t>,</w:t>
      </w:r>
      <w:r w:rsidR="00BE1EF5">
        <w:rPr>
          <w:rFonts w:ascii="Arial" w:hAnsi="Arial" w:cs="Arial"/>
          <w:sz w:val="22"/>
        </w:rPr>
        <w:t xml:space="preserve"> </w:t>
      </w:r>
      <w:ins w:id="301" w:author="Author" w:date="2024-04-18T11:13:00Z">
        <w:r w:rsidR="005A3F94">
          <w:rPr>
            <w:rFonts w:ascii="Arial" w:hAnsi="Arial" w:cs="Arial"/>
            <w:sz w:val="22"/>
          </w:rPr>
          <w:t xml:space="preserve">as per 14.15.7, </w:t>
        </w:r>
      </w:ins>
      <w:r w:rsidR="006661FE" w:rsidRPr="004248A1">
        <w:rPr>
          <w:rFonts w:ascii="Arial" w:hAnsi="Arial" w:cs="Arial"/>
          <w:sz w:val="22"/>
        </w:rPr>
        <w:t>such that total system generation equals total system demand</w:t>
      </w:r>
      <w:ins w:id="302" w:author="Author" w:date="2024-04-18T11:13:00Z">
        <w:r w:rsidR="005A3F94">
          <w:rPr>
            <w:rFonts w:ascii="Arial" w:hAnsi="Arial" w:cs="Arial"/>
            <w:sz w:val="22"/>
          </w:rPr>
          <w:t xml:space="preserve"> minus total imports from external systems</w:t>
        </w:r>
      </w:ins>
      <w:r w:rsidR="006661FE" w:rsidRPr="004248A1">
        <w:rPr>
          <w:rFonts w:ascii="Arial" w:hAnsi="Arial" w:cs="Arial"/>
          <w:sz w:val="22"/>
        </w:rPr>
        <w:t xml:space="preserve">.  </w:t>
      </w:r>
    </w:p>
    <w:p w14:paraId="090E24F9" w14:textId="165D6875" w:rsidR="005A3F94" w:rsidRPr="00AC5147" w:rsidRDefault="005A3F94" w:rsidP="005A3F94">
      <w:pPr>
        <w:pStyle w:val="BodyText"/>
        <w:rPr>
          <w:ins w:id="303" w:author="Author" w:date="2024-04-18T11:13:00Z"/>
          <w:rFonts w:ascii="Arial" w:hAnsi="Arial" w:cs="Arial"/>
          <w:sz w:val="22"/>
          <w:u w:val="single"/>
          <w:rPrChange w:id="304" w:author="Author" w:date="2024-04-16T15:21:00Z">
            <w:rPr>
              <w:ins w:id="305" w:author="Author" w:date="2024-04-18T11:13:00Z"/>
              <w:rFonts w:ascii="Arial" w:hAnsi="Arial" w:cs="Arial"/>
              <w:sz w:val="22"/>
            </w:rPr>
          </w:rPrChange>
        </w:rPr>
      </w:pPr>
      <w:ins w:id="306" w:author="Author" w:date="2024-04-18T11:13:00Z">
        <w:r w:rsidRPr="00AC5147">
          <w:rPr>
            <w:rFonts w:ascii="Arial" w:hAnsi="Arial" w:cs="Arial"/>
            <w:sz w:val="22"/>
            <w:u w:val="single"/>
            <w:rPrChange w:id="307" w:author="Author" w:date="2024-04-16T15:21:00Z">
              <w:rPr>
                <w:rFonts w:ascii="Arial" w:hAnsi="Arial" w:cs="Arial"/>
                <w:sz w:val="22"/>
              </w:rPr>
            </w:rPrChange>
          </w:rPr>
          <w:t>Scaling Factor Adjustment to 10% minimum</w:t>
        </w:r>
      </w:ins>
    </w:p>
    <w:p w14:paraId="7EAD1648" w14:textId="77777777" w:rsidR="005A3F94" w:rsidRDefault="005A3F94" w:rsidP="005A3F94">
      <w:pPr>
        <w:pStyle w:val="BodyText"/>
        <w:rPr>
          <w:ins w:id="308" w:author="Author" w:date="2024-04-18T11:13:00Z"/>
          <w:rFonts w:ascii="Arial" w:hAnsi="Arial" w:cs="Arial"/>
          <w:sz w:val="22"/>
        </w:rPr>
      </w:pPr>
      <w:ins w:id="309" w:author="Author" w:date="2024-04-18T11:13:00Z">
        <w:r>
          <w:rPr>
            <w:rFonts w:ascii="Arial" w:hAnsi="Arial" w:cs="Arial"/>
            <w:sz w:val="22"/>
          </w:rPr>
          <w:t>If the SQSS process gives a variable scaling factor less than 10%, then it will be adjusted along with the fixed factors as per the following example.</w:t>
        </w:r>
      </w:ins>
    </w:p>
    <w:p w14:paraId="513CC057" w14:textId="77777777" w:rsidR="005A3F94" w:rsidRDefault="005A3F94" w:rsidP="005A3F94">
      <w:pPr>
        <w:pStyle w:val="BodyText"/>
        <w:rPr>
          <w:ins w:id="310" w:author="Author" w:date="2024-04-18T11:13:00Z"/>
          <w:rFonts w:ascii="Arial" w:hAnsi="Arial" w:cs="Arial"/>
          <w:sz w:val="22"/>
        </w:rPr>
      </w:pPr>
      <w:ins w:id="311" w:author="Author" w:date="2024-04-18T11:13:00Z">
        <w:r>
          <w:rPr>
            <w:rFonts w:ascii="Arial" w:hAnsi="Arial" w:cs="Arial"/>
            <w:sz w:val="22"/>
          </w:rPr>
          <w:t>Total Unscaled TEC = 107600</w:t>
        </w:r>
        <w:r>
          <w:rPr>
            <w:rFonts w:ascii="Arial" w:hAnsi="Arial" w:cs="Arial"/>
            <w:sz w:val="22"/>
          </w:rPr>
          <w:br/>
          <w:t>ACS Demand = 49870</w:t>
        </w:r>
      </w:ins>
    </w:p>
    <w:p w14:paraId="22ABB0EF" w14:textId="77777777" w:rsidR="005A3F94" w:rsidRDefault="005A3F94" w:rsidP="005A3F94">
      <w:pPr>
        <w:pStyle w:val="BodyText"/>
        <w:rPr>
          <w:ins w:id="312" w:author="Author" w:date="2024-04-18T11:13:00Z"/>
          <w:rFonts w:ascii="Arial" w:hAnsi="Arial" w:cs="Arial"/>
          <w:sz w:val="22"/>
        </w:rPr>
      </w:pPr>
      <w:ins w:id="313" w:author="Author" w:date="2024-04-18T11:13:00Z">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ins>
    </w:p>
    <w:tbl>
      <w:tblPr>
        <w:tblStyle w:val="TableGrid"/>
        <w:tblW w:w="0" w:type="auto"/>
        <w:tblLook w:val="04A0" w:firstRow="1" w:lastRow="0" w:firstColumn="1" w:lastColumn="0" w:noHBand="0" w:noVBand="1"/>
      </w:tblPr>
      <w:tblGrid>
        <w:gridCol w:w="1709"/>
        <w:gridCol w:w="1083"/>
        <w:gridCol w:w="877"/>
        <w:gridCol w:w="1678"/>
        <w:gridCol w:w="1604"/>
        <w:gridCol w:w="1286"/>
        <w:gridCol w:w="1107"/>
      </w:tblGrid>
      <w:tr w:rsidR="005A3F94" w:rsidRPr="004A1FA9" w14:paraId="0E5B23D0" w14:textId="77777777" w:rsidTr="00ED33FF">
        <w:trPr>
          <w:trHeight w:val="191"/>
          <w:ins w:id="314" w:author="Author" w:date="2024-04-18T11:13:00Z"/>
        </w:trPr>
        <w:tc>
          <w:tcPr>
            <w:tcW w:w="1709" w:type="dxa"/>
            <w:noWrap/>
            <w:hideMark/>
          </w:tcPr>
          <w:p w14:paraId="25E0EAEC" w14:textId="77777777" w:rsidR="005A3F94" w:rsidRPr="004A1FA9" w:rsidRDefault="005A3F94" w:rsidP="00ED33FF">
            <w:pPr>
              <w:pStyle w:val="BodyText"/>
              <w:rPr>
                <w:ins w:id="315" w:author="Author" w:date="2024-04-18T11:13:00Z"/>
                <w:rFonts w:ascii="Arial" w:hAnsi="Arial" w:cs="Arial"/>
                <w:sz w:val="18"/>
                <w:szCs w:val="16"/>
                <w:rPrChange w:id="316" w:author="Author" w:date="2024-04-10T18:07:00Z">
                  <w:rPr>
                    <w:ins w:id="317" w:author="Author" w:date="2024-04-18T11:13:00Z"/>
                    <w:rFonts w:ascii="Arial" w:hAnsi="Arial" w:cs="Arial"/>
                    <w:sz w:val="22"/>
                  </w:rPr>
                </w:rPrChange>
              </w:rPr>
            </w:pPr>
            <w:ins w:id="318" w:author="Author" w:date="2024-04-18T11:13:00Z">
              <w:r w:rsidRPr="004A1FA9">
                <w:rPr>
                  <w:rFonts w:ascii="Arial" w:hAnsi="Arial" w:cs="Arial"/>
                  <w:sz w:val="18"/>
                  <w:szCs w:val="16"/>
                  <w:rPrChange w:id="319" w:author="Author" w:date="2024-04-10T18:07:00Z">
                    <w:rPr>
                      <w:rFonts w:ascii="Arial" w:hAnsi="Arial" w:cs="Arial"/>
                      <w:sz w:val="22"/>
                    </w:rPr>
                  </w:rPrChange>
                </w:rPr>
                <w:t>Generator Type</w:t>
              </w:r>
            </w:ins>
          </w:p>
        </w:tc>
        <w:tc>
          <w:tcPr>
            <w:tcW w:w="1083" w:type="dxa"/>
            <w:noWrap/>
            <w:hideMark/>
          </w:tcPr>
          <w:p w14:paraId="40A13980" w14:textId="77777777" w:rsidR="005A3F94" w:rsidRPr="004A1FA9" w:rsidRDefault="005A3F94" w:rsidP="00ED33FF">
            <w:pPr>
              <w:pStyle w:val="BodyText"/>
              <w:rPr>
                <w:ins w:id="320" w:author="Author" w:date="2024-04-18T11:13:00Z"/>
                <w:rFonts w:ascii="Arial" w:hAnsi="Arial" w:cs="Arial"/>
                <w:sz w:val="18"/>
                <w:szCs w:val="16"/>
                <w:rPrChange w:id="321" w:author="Author" w:date="2024-04-10T18:07:00Z">
                  <w:rPr>
                    <w:ins w:id="322" w:author="Author" w:date="2024-04-18T11:13:00Z"/>
                    <w:rFonts w:ascii="Arial" w:hAnsi="Arial" w:cs="Arial"/>
                    <w:sz w:val="22"/>
                  </w:rPr>
                </w:rPrChange>
              </w:rPr>
            </w:pPr>
            <w:ins w:id="323" w:author="Author" w:date="2024-04-18T11:13:00Z">
              <w:r w:rsidRPr="004A1FA9">
                <w:rPr>
                  <w:rFonts w:ascii="Arial" w:hAnsi="Arial" w:cs="Arial"/>
                  <w:sz w:val="18"/>
                  <w:szCs w:val="16"/>
                  <w:rPrChange w:id="324" w:author="Author" w:date="2024-04-10T18:07:00Z">
                    <w:rPr>
                      <w:rFonts w:ascii="Arial" w:hAnsi="Arial" w:cs="Arial"/>
                      <w:sz w:val="22"/>
                    </w:rPr>
                  </w:rPrChange>
                </w:rPr>
                <w:t>TEC</w:t>
              </w:r>
            </w:ins>
          </w:p>
        </w:tc>
        <w:tc>
          <w:tcPr>
            <w:tcW w:w="867" w:type="dxa"/>
          </w:tcPr>
          <w:p w14:paraId="0427AE35" w14:textId="77777777" w:rsidR="005A3F94" w:rsidRPr="00873915" w:rsidRDefault="005A3F94" w:rsidP="00ED33FF">
            <w:pPr>
              <w:pStyle w:val="BodyText"/>
              <w:rPr>
                <w:ins w:id="325" w:author="Author" w:date="2024-04-18T11:13:00Z"/>
                <w:rFonts w:ascii="Arial" w:hAnsi="Arial" w:cs="Arial"/>
                <w:sz w:val="18"/>
                <w:szCs w:val="16"/>
              </w:rPr>
            </w:pPr>
            <w:ins w:id="326" w:author="Author" w:date="2024-04-18T11:13:00Z">
              <w:r>
                <w:rPr>
                  <w:rFonts w:ascii="Arial" w:hAnsi="Arial" w:cs="Arial"/>
                  <w:sz w:val="18"/>
                  <w:szCs w:val="16"/>
                </w:rPr>
                <w:t>Type</w:t>
              </w:r>
            </w:ins>
          </w:p>
        </w:tc>
        <w:tc>
          <w:tcPr>
            <w:tcW w:w="1678" w:type="dxa"/>
            <w:noWrap/>
            <w:hideMark/>
          </w:tcPr>
          <w:p w14:paraId="0152DE68" w14:textId="77777777" w:rsidR="005A3F94" w:rsidRPr="004A1FA9" w:rsidRDefault="005A3F94" w:rsidP="00ED33FF">
            <w:pPr>
              <w:pStyle w:val="BodyText"/>
              <w:rPr>
                <w:ins w:id="327" w:author="Author" w:date="2024-04-18T11:13:00Z"/>
                <w:rFonts w:ascii="Arial" w:hAnsi="Arial" w:cs="Arial"/>
                <w:sz w:val="18"/>
                <w:szCs w:val="16"/>
                <w:rPrChange w:id="328" w:author="Author" w:date="2024-04-10T18:07:00Z">
                  <w:rPr>
                    <w:ins w:id="329" w:author="Author" w:date="2024-04-18T11:13:00Z"/>
                    <w:rFonts w:ascii="Arial" w:hAnsi="Arial" w:cs="Arial"/>
                    <w:sz w:val="22"/>
                  </w:rPr>
                </w:rPrChange>
              </w:rPr>
            </w:pPr>
            <w:ins w:id="330" w:author="Author" w:date="2024-04-18T11:13:00Z">
              <w:r>
                <w:rPr>
                  <w:rFonts w:ascii="Arial" w:hAnsi="Arial" w:cs="Arial"/>
                  <w:sz w:val="18"/>
                  <w:szCs w:val="16"/>
                </w:rPr>
                <w:t>Year Round Background SQSS Scaling Factor</w:t>
              </w:r>
            </w:ins>
          </w:p>
        </w:tc>
        <w:tc>
          <w:tcPr>
            <w:tcW w:w="1604" w:type="dxa"/>
            <w:noWrap/>
            <w:hideMark/>
          </w:tcPr>
          <w:p w14:paraId="632AE344" w14:textId="77777777" w:rsidR="005A3F94" w:rsidRPr="004A1FA9" w:rsidRDefault="005A3F94" w:rsidP="00ED33FF">
            <w:pPr>
              <w:pStyle w:val="BodyText"/>
              <w:rPr>
                <w:ins w:id="331" w:author="Author" w:date="2024-04-18T11:13:00Z"/>
                <w:rFonts w:ascii="Arial" w:hAnsi="Arial" w:cs="Arial"/>
                <w:sz w:val="18"/>
                <w:szCs w:val="16"/>
                <w:rPrChange w:id="332" w:author="Author" w:date="2024-04-10T18:07:00Z">
                  <w:rPr>
                    <w:ins w:id="333" w:author="Author" w:date="2024-04-18T11:13:00Z"/>
                    <w:rFonts w:ascii="Arial" w:hAnsi="Arial" w:cs="Arial"/>
                    <w:sz w:val="22"/>
                  </w:rPr>
                </w:rPrChange>
              </w:rPr>
            </w:pPr>
            <w:ins w:id="334" w:author="Author" w:date="2024-04-18T11:13:00Z">
              <w:r w:rsidRPr="004A1FA9">
                <w:rPr>
                  <w:rFonts w:ascii="Arial" w:hAnsi="Arial" w:cs="Arial"/>
                  <w:sz w:val="18"/>
                  <w:szCs w:val="16"/>
                  <w:rPrChange w:id="335" w:author="Author" w:date="2024-04-10T18:07:00Z">
                    <w:rPr>
                      <w:rFonts w:ascii="Arial" w:hAnsi="Arial" w:cs="Arial"/>
                      <w:sz w:val="22"/>
                    </w:rPr>
                  </w:rPrChange>
                </w:rPr>
                <w:t>Scaled Generation (</w:t>
              </w:r>
              <w:r>
                <w:rPr>
                  <w:rFonts w:ascii="Arial" w:hAnsi="Arial" w:cs="Arial"/>
                  <w:sz w:val="18"/>
                  <w:szCs w:val="16"/>
                </w:rPr>
                <w:t>SQSS</w:t>
              </w:r>
              <w:r w:rsidRPr="004A1FA9">
                <w:rPr>
                  <w:rFonts w:ascii="Arial" w:hAnsi="Arial" w:cs="Arial"/>
                  <w:sz w:val="18"/>
                  <w:szCs w:val="16"/>
                  <w:rPrChange w:id="336" w:author="Author" w:date="2024-04-10T18:07:00Z">
                    <w:rPr>
                      <w:rFonts w:ascii="Arial" w:hAnsi="Arial" w:cs="Arial"/>
                      <w:sz w:val="22"/>
                    </w:rPr>
                  </w:rPrChange>
                </w:rPr>
                <w:t>)</w:t>
              </w:r>
            </w:ins>
          </w:p>
        </w:tc>
        <w:tc>
          <w:tcPr>
            <w:tcW w:w="1310" w:type="dxa"/>
          </w:tcPr>
          <w:p w14:paraId="7F5D9D57" w14:textId="77777777" w:rsidR="005A3F94" w:rsidRPr="004A1FA9" w:rsidRDefault="005A3F94" w:rsidP="00ED33FF">
            <w:pPr>
              <w:pStyle w:val="BodyText"/>
              <w:rPr>
                <w:ins w:id="337" w:author="Author" w:date="2024-04-18T11:13:00Z"/>
                <w:rFonts w:ascii="Arial" w:hAnsi="Arial" w:cs="Arial"/>
                <w:sz w:val="18"/>
                <w:szCs w:val="16"/>
                <w:rPrChange w:id="338" w:author="Author" w:date="2024-04-10T18:07:00Z">
                  <w:rPr>
                    <w:ins w:id="339" w:author="Author" w:date="2024-04-18T11:13:00Z"/>
                    <w:rFonts w:ascii="Arial" w:hAnsi="Arial" w:cs="Arial"/>
                    <w:sz w:val="22"/>
                  </w:rPr>
                </w:rPrChange>
              </w:rPr>
            </w:pPr>
            <w:ins w:id="340" w:author="Author" w:date="2024-04-18T11:13:00Z">
              <w:r w:rsidRPr="004A1FA9">
                <w:rPr>
                  <w:rFonts w:ascii="Arial" w:hAnsi="Arial" w:cs="Arial"/>
                  <w:sz w:val="18"/>
                  <w:szCs w:val="16"/>
                  <w:rPrChange w:id="341" w:author="Author" w:date="2024-04-10T18:07:00Z">
                    <w:rPr>
                      <w:rFonts w:ascii="Arial" w:hAnsi="Arial" w:cs="Arial"/>
                      <w:sz w:val="22"/>
                    </w:rPr>
                  </w:rPrChange>
                </w:rPr>
                <w:t xml:space="preserve">Scaling Factor after </w:t>
              </w:r>
              <w:r>
                <w:rPr>
                  <w:rFonts w:ascii="Arial" w:hAnsi="Arial" w:cs="Arial"/>
                  <w:sz w:val="18"/>
                  <w:szCs w:val="16"/>
                </w:rPr>
                <w:t xml:space="preserve">10% floor applied </w:t>
              </w:r>
            </w:ins>
          </w:p>
        </w:tc>
        <w:tc>
          <w:tcPr>
            <w:tcW w:w="1093" w:type="dxa"/>
          </w:tcPr>
          <w:p w14:paraId="4569FEA7" w14:textId="77777777" w:rsidR="005A3F94" w:rsidRPr="004A1FA9" w:rsidRDefault="005A3F94" w:rsidP="00ED33FF">
            <w:pPr>
              <w:pStyle w:val="BodyText"/>
              <w:rPr>
                <w:ins w:id="342" w:author="Author" w:date="2024-04-18T11:13:00Z"/>
                <w:rFonts w:ascii="Arial" w:hAnsi="Arial" w:cs="Arial"/>
                <w:sz w:val="18"/>
                <w:szCs w:val="16"/>
                <w:rPrChange w:id="343" w:author="Author" w:date="2024-04-10T18:07:00Z">
                  <w:rPr>
                    <w:ins w:id="344" w:author="Author" w:date="2024-04-18T11:13:00Z"/>
                    <w:rFonts w:ascii="Arial" w:hAnsi="Arial" w:cs="Arial"/>
                    <w:sz w:val="22"/>
                  </w:rPr>
                </w:rPrChange>
              </w:rPr>
            </w:pPr>
            <w:ins w:id="345" w:author="Author" w:date="2024-04-18T11:13:00Z">
              <w:r>
                <w:rPr>
                  <w:rFonts w:ascii="Arial" w:hAnsi="Arial" w:cs="Arial"/>
                  <w:sz w:val="18"/>
                  <w:szCs w:val="16"/>
                </w:rPr>
                <w:t>Scaled Generation after floor applied for variable</w:t>
              </w:r>
            </w:ins>
          </w:p>
        </w:tc>
      </w:tr>
      <w:tr w:rsidR="005A3F94" w:rsidRPr="004A1FA9" w14:paraId="11FD5B77" w14:textId="77777777" w:rsidTr="00ED33FF">
        <w:trPr>
          <w:trHeight w:val="191"/>
          <w:ins w:id="346" w:author="Author" w:date="2024-04-18T11:13:00Z"/>
        </w:trPr>
        <w:tc>
          <w:tcPr>
            <w:tcW w:w="1709" w:type="dxa"/>
            <w:noWrap/>
            <w:hideMark/>
          </w:tcPr>
          <w:p w14:paraId="59799F8E" w14:textId="77777777" w:rsidR="005A3F94" w:rsidRPr="004A1FA9" w:rsidRDefault="005A3F94" w:rsidP="00ED33FF">
            <w:pPr>
              <w:pStyle w:val="BodyText"/>
              <w:rPr>
                <w:ins w:id="347" w:author="Author" w:date="2024-04-18T11:13:00Z"/>
                <w:rFonts w:ascii="Arial" w:hAnsi="Arial" w:cs="Arial"/>
                <w:sz w:val="18"/>
                <w:szCs w:val="16"/>
                <w:rPrChange w:id="348" w:author="Author" w:date="2024-04-10T18:07:00Z">
                  <w:rPr>
                    <w:ins w:id="349" w:author="Author" w:date="2024-04-18T11:13:00Z"/>
                    <w:rFonts w:ascii="Arial" w:hAnsi="Arial" w:cs="Arial"/>
                    <w:sz w:val="22"/>
                  </w:rPr>
                </w:rPrChange>
              </w:rPr>
            </w:pPr>
            <w:ins w:id="350" w:author="Author" w:date="2024-04-18T11:13:00Z">
              <w:r w:rsidRPr="004A1FA9">
                <w:rPr>
                  <w:rFonts w:ascii="Arial" w:hAnsi="Arial" w:cs="Arial"/>
                  <w:sz w:val="18"/>
                  <w:szCs w:val="16"/>
                  <w:rPrChange w:id="351" w:author="Author" w:date="2024-04-10T18:07:00Z">
                    <w:rPr>
                      <w:rFonts w:ascii="Arial" w:hAnsi="Arial" w:cs="Arial"/>
                      <w:sz w:val="22"/>
                    </w:rPr>
                  </w:rPrChange>
                </w:rPr>
                <w:t>Biomass</w:t>
              </w:r>
            </w:ins>
          </w:p>
        </w:tc>
        <w:tc>
          <w:tcPr>
            <w:tcW w:w="1083" w:type="dxa"/>
            <w:noWrap/>
            <w:hideMark/>
          </w:tcPr>
          <w:p w14:paraId="29EADEE2" w14:textId="77777777" w:rsidR="005A3F94" w:rsidRPr="004A1FA9" w:rsidRDefault="005A3F94" w:rsidP="00ED33FF">
            <w:pPr>
              <w:pStyle w:val="BodyText"/>
              <w:rPr>
                <w:ins w:id="352" w:author="Author" w:date="2024-04-18T11:13:00Z"/>
                <w:rFonts w:ascii="Arial" w:hAnsi="Arial" w:cs="Arial"/>
                <w:sz w:val="18"/>
                <w:szCs w:val="16"/>
                <w:rPrChange w:id="353" w:author="Author" w:date="2024-04-10T18:07:00Z">
                  <w:rPr>
                    <w:ins w:id="354" w:author="Author" w:date="2024-04-18T11:13:00Z"/>
                    <w:rFonts w:ascii="Arial" w:hAnsi="Arial" w:cs="Arial"/>
                    <w:sz w:val="22"/>
                  </w:rPr>
                </w:rPrChange>
              </w:rPr>
            </w:pPr>
            <w:ins w:id="355" w:author="Author" w:date="2024-04-18T11:13:00Z">
              <w:r w:rsidRPr="004A1FA9">
                <w:rPr>
                  <w:rFonts w:ascii="Arial" w:hAnsi="Arial" w:cs="Arial"/>
                  <w:sz w:val="18"/>
                  <w:szCs w:val="16"/>
                  <w:rPrChange w:id="356" w:author="Author" w:date="2024-04-10T18:07:00Z">
                    <w:rPr>
                      <w:rFonts w:ascii="Arial" w:hAnsi="Arial" w:cs="Arial"/>
                      <w:sz w:val="22"/>
                    </w:rPr>
                  </w:rPrChange>
                </w:rPr>
                <w:t>2000</w:t>
              </w:r>
            </w:ins>
          </w:p>
        </w:tc>
        <w:tc>
          <w:tcPr>
            <w:tcW w:w="867" w:type="dxa"/>
          </w:tcPr>
          <w:p w14:paraId="327544D7" w14:textId="77777777" w:rsidR="005A3F94" w:rsidRPr="00873915" w:rsidRDefault="005A3F94" w:rsidP="00ED33FF">
            <w:pPr>
              <w:pStyle w:val="BodyText"/>
              <w:rPr>
                <w:ins w:id="357" w:author="Author" w:date="2024-04-18T11:13:00Z"/>
                <w:rFonts w:ascii="Arial" w:hAnsi="Arial" w:cs="Arial"/>
                <w:sz w:val="18"/>
                <w:szCs w:val="16"/>
              </w:rPr>
            </w:pPr>
            <w:ins w:id="358" w:author="Author" w:date="2024-04-18T11:13:00Z">
              <w:r>
                <w:rPr>
                  <w:rFonts w:ascii="Arial" w:hAnsi="Arial" w:cs="Arial"/>
                  <w:sz w:val="18"/>
                  <w:szCs w:val="16"/>
                </w:rPr>
                <w:t>Variable</w:t>
              </w:r>
            </w:ins>
          </w:p>
        </w:tc>
        <w:tc>
          <w:tcPr>
            <w:tcW w:w="1678" w:type="dxa"/>
            <w:noWrap/>
            <w:hideMark/>
          </w:tcPr>
          <w:p w14:paraId="57DEC38C" w14:textId="77777777" w:rsidR="005A3F94" w:rsidRPr="004A1FA9" w:rsidRDefault="005A3F94" w:rsidP="00ED33FF">
            <w:pPr>
              <w:pStyle w:val="BodyText"/>
              <w:rPr>
                <w:ins w:id="359" w:author="Author" w:date="2024-04-18T11:13:00Z"/>
                <w:rFonts w:ascii="Arial" w:hAnsi="Arial" w:cs="Arial"/>
                <w:sz w:val="18"/>
                <w:szCs w:val="16"/>
                <w:rPrChange w:id="360" w:author="Author" w:date="2024-04-10T18:07:00Z">
                  <w:rPr>
                    <w:ins w:id="361" w:author="Author" w:date="2024-04-18T11:13:00Z"/>
                    <w:rFonts w:ascii="Arial" w:hAnsi="Arial" w:cs="Arial"/>
                    <w:sz w:val="22"/>
                  </w:rPr>
                </w:rPrChange>
              </w:rPr>
            </w:pPr>
            <w:ins w:id="362" w:author="Author" w:date="2024-04-18T11:13:00Z">
              <w:r w:rsidRPr="004A1FA9">
                <w:rPr>
                  <w:rFonts w:ascii="Arial" w:hAnsi="Arial" w:cs="Arial"/>
                  <w:sz w:val="18"/>
                  <w:szCs w:val="16"/>
                  <w:rPrChange w:id="363" w:author="Author" w:date="2024-04-10T18:07:00Z">
                    <w:rPr>
                      <w:rFonts w:ascii="Arial" w:hAnsi="Arial" w:cs="Arial"/>
                      <w:sz w:val="22"/>
                    </w:rPr>
                  </w:rPrChange>
                </w:rPr>
                <w:t>-5%</w:t>
              </w:r>
            </w:ins>
          </w:p>
        </w:tc>
        <w:tc>
          <w:tcPr>
            <w:tcW w:w="1604" w:type="dxa"/>
            <w:noWrap/>
            <w:hideMark/>
          </w:tcPr>
          <w:p w14:paraId="1800AABA" w14:textId="77777777" w:rsidR="005A3F94" w:rsidRPr="004A1FA9" w:rsidRDefault="005A3F94" w:rsidP="00ED33FF">
            <w:pPr>
              <w:pStyle w:val="BodyText"/>
              <w:rPr>
                <w:ins w:id="364" w:author="Author" w:date="2024-04-18T11:13:00Z"/>
                <w:rFonts w:ascii="Arial" w:hAnsi="Arial" w:cs="Arial"/>
                <w:sz w:val="18"/>
                <w:szCs w:val="16"/>
                <w:rPrChange w:id="365" w:author="Author" w:date="2024-04-10T18:07:00Z">
                  <w:rPr>
                    <w:ins w:id="366" w:author="Author" w:date="2024-04-18T11:13:00Z"/>
                    <w:rFonts w:ascii="Arial" w:hAnsi="Arial" w:cs="Arial"/>
                    <w:sz w:val="22"/>
                  </w:rPr>
                </w:rPrChange>
              </w:rPr>
            </w:pPr>
            <w:ins w:id="367" w:author="Author" w:date="2024-04-18T11:13:00Z">
              <w:r w:rsidRPr="004A1FA9">
                <w:rPr>
                  <w:rFonts w:ascii="Arial" w:hAnsi="Arial" w:cs="Arial"/>
                  <w:sz w:val="18"/>
                  <w:szCs w:val="16"/>
                  <w:rPrChange w:id="368" w:author="Author" w:date="2024-04-10T18:07:00Z">
                    <w:rPr>
                      <w:rFonts w:ascii="Arial" w:hAnsi="Arial" w:cs="Arial"/>
                      <w:sz w:val="22"/>
                    </w:rPr>
                  </w:rPrChange>
                </w:rPr>
                <w:t>-100</w:t>
              </w:r>
            </w:ins>
          </w:p>
        </w:tc>
        <w:tc>
          <w:tcPr>
            <w:tcW w:w="1310" w:type="dxa"/>
          </w:tcPr>
          <w:p w14:paraId="6CA26561" w14:textId="77777777" w:rsidR="005A3F94" w:rsidRPr="004A1FA9" w:rsidRDefault="005A3F94" w:rsidP="00ED33FF">
            <w:pPr>
              <w:pStyle w:val="BodyText"/>
              <w:rPr>
                <w:ins w:id="369" w:author="Author" w:date="2024-04-18T11:13:00Z"/>
                <w:rFonts w:ascii="Arial" w:hAnsi="Arial" w:cs="Arial"/>
                <w:sz w:val="18"/>
                <w:szCs w:val="16"/>
                <w:rPrChange w:id="370" w:author="Author" w:date="2024-04-10T18:07:00Z">
                  <w:rPr>
                    <w:ins w:id="371" w:author="Author" w:date="2024-04-18T11:13:00Z"/>
                    <w:rFonts w:ascii="Arial" w:hAnsi="Arial" w:cs="Arial"/>
                    <w:sz w:val="22"/>
                  </w:rPr>
                </w:rPrChange>
              </w:rPr>
            </w:pPr>
            <w:ins w:id="372" w:author="Author" w:date="2024-04-18T11:13:00Z">
              <w:r w:rsidRPr="004A1FA9">
                <w:rPr>
                  <w:rFonts w:ascii="Arial" w:hAnsi="Arial" w:cs="Arial"/>
                  <w:sz w:val="18"/>
                  <w:szCs w:val="16"/>
                  <w:rPrChange w:id="373" w:author="Author" w:date="2024-04-10T18:07:00Z">
                    <w:rPr>
                      <w:rFonts w:ascii="Arial" w:hAnsi="Arial" w:cs="Arial"/>
                      <w:sz w:val="22"/>
                    </w:rPr>
                  </w:rPrChange>
                </w:rPr>
                <w:t>10</w:t>
              </w:r>
              <w:r>
                <w:rPr>
                  <w:rFonts w:ascii="Arial" w:hAnsi="Arial" w:cs="Arial"/>
                  <w:sz w:val="18"/>
                  <w:szCs w:val="16"/>
                </w:rPr>
                <w:t>.00</w:t>
              </w:r>
              <w:r w:rsidRPr="004A1FA9">
                <w:rPr>
                  <w:rFonts w:ascii="Arial" w:hAnsi="Arial" w:cs="Arial"/>
                  <w:sz w:val="18"/>
                  <w:szCs w:val="16"/>
                  <w:rPrChange w:id="374" w:author="Author" w:date="2024-04-10T18:07:00Z">
                    <w:rPr>
                      <w:rFonts w:ascii="Arial" w:hAnsi="Arial" w:cs="Arial"/>
                      <w:sz w:val="22"/>
                    </w:rPr>
                  </w:rPrChange>
                </w:rPr>
                <w:t>%</w:t>
              </w:r>
            </w:ins>
          </w:p>
        </w:tc>
        <w:tc>
          <w:tcPr>
            <w:tcW w:w="1093" w:type="dxa"/>
          </w:tcPr>
          <w:p w14:paraId="2D1822D7" w14:textId="77777777" w:rsidR="005A3F94" w:rsidRPr="004A1FA9" w:rsidRDefault="005A3F94" w:rsidP="00ED33FF">
            <w:pPr>
              <w:pStyle w:val="BodyText"/>
              <w:rPr>
                <w:ins w:id="375" w:author="Author" w:date="2024-04-18T11:13:00Z"/>
                <w:rFonts w:ascii="Arial" w:hAnsi="Arial" w:cs="Arial"/>
                <w:sz w:val="18"/>
                <w:szCs w:val="16"/>
                <w:rPrChange w:id="376" w:author="Author" w:date="2024-04-10T18:07:00Z">
                  <w:rPr>
                    <w:ins w:id="377" w:author="Author" w:date="2024-04-18T11:13:00Z"/>
                    <w:rFonts w:ascii="Arial" w:hAnsi="Arial" w:cs="Arial"/>
                    <w:sz w:val="22"/>
                  </w:rPr>
                </w:rPrChange>
              </w:rPr>
            </w:pPr>
            <w:ins w:id="378" w:author="Author" w:date="2024-04-18T11:13:00Z">
              <w:r w:rsidRPr="004A1FA9">
                <w:rPr>
                  <w:rFonts w:ascii="Arial" w:hAnsi="Arial" w:cs="Arial"/>
                  <w:sz w:val="18"/>
                  <w:szCs w:val="16"/>
                  <w:rPrChange w:id="379" w:author="Author" w:date="2024-04-10T18:07:00Z">
                    <w:rPr>
                      <w:rFonts w:ascii="Arial" w:hAnsi="Arial" w:cs="Arial"/>
                      <w:sz w:val="22"/>
                    </w:rPr>
                  </w:rPrChange>
                </w:rPr>
                <w:t>200</w:t>
              </w:r>
            </w:ins>
          </w:p>
        </w:tc>
      </w:tr>
      <w:tr w:rsidR="005A3F94" w:rsidRPr="004A1FA9" w14:paraId="76CC5C18" w14:textId="77777777" w:rsidTr="00ED33FF">
        <w:trPr>
          <w:trHeight w:val="191"/>
          <w:ins w:id="380" w:author="Author" w:date="2024-04-18T11:13:00Z"/>
        </w:trPr>
        <w:tc>
          <w:tcPr>
            <w:tcW w:w="1709" w:type="dxa"/>
            <w:noWrap/>
            <w:hideMark/>
          </w:tcPr>
          <w:p w14:paraId="3FAA910A" w14:textId="77777777" w:rsidR="005A3F94" w:rsidRPr="004A1FA9" w:rsidRDefault="005A3F94" w:rsidP="00ED33FF">
            <w:pPr>
              <w:pStyle w:val="BodyText"/>
              <w:rPr>
                <w:ins w:id="381" w:author="Author" w:date="2024-04-18T11:13:00Z"/>
                <w:rFonts w:ascii="Arial" w:hAnsi="Arial" w:cs="Arial"/>
                <w:sz w:val="18"/>
                <w:szCs w:val="16"/>
                <w:rPrChange w:id="382" w:author="Author" w:date="2024-04-10T18:07:00Z">
                  <w:rPr>
                    <w:ins w:id="383" w:author="Author" w:date="2024-04-18T11:13:00Z"/>
                    <w:rFonts w:ascii="Arial" w:hAnsi="Arial" w:cs="Arial"/>
                    <w:sz w:val="22"/>
                  </w:rPr>
                </w:rPrChange>
              </w:rPr>
            </w:pPr>
            <w:ins w:id="384" w:author="Author" w:date="2024-04-18T11:13:00Z">
              <w:r w:rsidRPr="004A1FA9">
                <w:rPr>
                  <w:rFonts w:ascii="Arial" w:hAnsi="Arial" w:cs="Arial"/>
                  <w:sz w:val="18"/>
                  <w:szCs w:val="16"/>
                  <w:rPrChange w:id="385" w:author="Author" w:date="2024-04-10T18:07:00Z">
                    <w:rPr>
                      <w:rFonts w:ascii="Arial" w:hAnsi="Arial" w:cs="Arial"/>
                      <w:sz w:val="22"/>
                    </w:rPr>
                  </w:rPrChange>
                </w:rPr>
                <w:t>CCGT</w:t>
              </w:r>
            </w:ins>
          </w:p>
        </w:tc>
        <w:tc>
          <w:tcPr>
            <w:tcW w:w="1083" w:type="dxa"/>
            <w:noWrap/>
            <w:hideMark/>
          </w:tcPr>
          <w:p w14:paraId="0D8AF7F0" w14:textId="77777777" w:rsidR="005A3F94" w:rsidRPr="004A1FA9" w:rsidRDefault="005A3F94" w:rsidP="00ED33FF">
            <w:pPr>
              <w:pStyle w:val="BodyText"/>
              <w:rPr>
                <w:ins w:id="386" w:author="Author" w:date="2024-04-18T11:13:00Z"/>
                <w:rFonts w:ascii="Arial" w:hAnsi="Arial" w:cs="Arial"/>
                <w:sz w:val="18"/>
                <w:szCs w:val="16"/>
                <w:rPrChange w:id="387" w:author="Author" w:date="2024-04-10T18:07:00Z">
                  <w:rPr>
                    <w:ins w:id="388" w:author="Author" w:date="2024-04-18T11:13:00Z"/>
                    <w:rFonts w:ascii="Arial" w:hAnsi="Arial" w:cs="Arial"/>
                    <w:sz w:val="22"/>
                  </w:rPr>
                </w:rPrChange>
              </w:rPr>
            </w:pPr>
            <w:ins w:id="389" w:author="Author" w:date="2024-04-18T11:13:00Z">
              <w:r w:rsidRPr="004A1FA9">
                <w:rPr>
                  <w:rFonts w:ascii="Arial" w:hAnsi="Arial" w:cs="Arial"/>
                  <w:sz w:val="18"/>
                  <w:szCs w:val="16"/>
                  <w:rPrChange w:id="390" w:author="Author" w:date="2024-04-10T18:07:00Z">
                    <w:rPr>
                      <w:rFonts w:ascii="Arial" w:hAnsi="Arial" w:cs="Arial"/>
                      <w:sz w:val="22"/>
                    </w:rPr>
                  </w:rPrChange>
                </w:rPr>
                <w:t>30000</w:t>
              </w:r>
            </w:ins>
          </w:p>
        </w:tc>
        <w:tc>
          <w:tcPr>
            <w:tcW w:w="867" w:type="dxa"/>
          </w:tcPr>
          <w:p w14:paraId="27567AB8" w14:textId="77777777" w:rsidR="005A3F94" w:rsidRPr="00873915" w:rsidRDefault="005A3F94" w:rsidP="00ED33FF">
            <w:pPr>
              <w:pStyle w:val="BodyText"/>
              <w:rPr>
                <w:ins w:id="391" w:author="Author" w:date="2024-04-18T11:13:00Z"/>
                <w:rFonts w:ascii="Arial" w:hAnsi="Arial" w:cs="Arial"/>
                <w:sz w:val="18"/>
                <w:szCs w:val="16"/>
              </w:rPr>
            </w:pPr>
            <w:ins w:id="392" w:author="Author" w:date="2024-04-18T11:13:00Z">
              <w:r>
                <w:rPr>
                  <w:rFonts w:ascii="Arial" w:hAnsi="Arial" w:cs="Arial"/>
                  <w:sz w:val="18"/>
                  <w:szCs w:val="16"/>
                </w:rPr>
                <w:t>Variable</w:t>
              </w:r>
            </w:ins>
          </w:p>
        </w:tc>
        <w:tc>
          <w:tcPr>
            <w:tcW w:w="1678" w:type="dxa"/>
            <w:noWrap/>
            <w:hideMark/>
          </w:tcPr>
          <w:p w14:paraId="3BAEB817" w14:textId="77777777" w:rsidR="005A3F94" w:rsidRPr="004A1FA9" w:rsidRDefault="005A3F94" w:rsidP="00ED33FF">
            <w:pPr>
              <w:pStyle w:val="BodyText"/>
              <w:rPr>
                <w:ins w:id="393" w:author="Author" w:date="2024-04-18T11:13:00Z"/>
                <w:rFonts w:ascii="Arial" w:hAnsi="Arial" w:cs="Arial"/>
                <w:sz w:val="18"/>
                <w:szCs w:val="16"/>
                <w:rPrChange w:id="394" w:author="Author" w:date="2024-04-10T18:07:00Z">
                  <w:rPr>
                    <w:ins w:id="395" w:author="Author" w:date="2024-04-18T11:13:00Z"/>
                    <w:rFonts w:ascii="Arial" w:hAnsi="Arial" w:cs="Arial"/>
                    <w:sz w:val="22"/>
                  </w:rPr>
                </w:rPrChange>
              </w:rPr>
            </w:pPr>
            <w:ins w:id="396" w:author="Author" w:date="2024-04-18T11:13:00Z">
              <w:r w:rsidRPr="004A1FA9">
                <w:rPr>
                  <w:rFonts w:ascii="Arial" w:hAnsi="Arial" w:cs="Arial"/>
                  <w:sz w:val="18"/>
                  <w:szCs w:val="16"/>
                  <w:rPrChange w:id="397" w:author="Author" w:date="2024-04-10T18:07:00Z">
                    <w:rPr>
                      <w:rFonts w:ascii="Arial" w:hAnsi="Arial" w:cs="Arial"/>
                      <w:sz w:val="22"/>
                    </w:rPr>
                  </w:rPrChange>
                </w:rPr>
                <w:t>-5%</w:t>
              </w:r>
            </w:ins>
          </w:p>
        </w:tc>
        <w:tc>
          <w:tcPr>
            <w:tcW w:w="1604" w:type="dxa"/>
            <w:noWrap/>
            <w:hideMark/>
          </w:tcPr>
          <w:p w14:paraId="38D91CA1" w14:textId="77777777" w:rsidR="005A3F94" w:rsidRPr="004A1FA9" w:rsidRDefault="005A3F94" w:rsidP="00ED33FF">
            <w:pPr>
              <w:pStyle w:val="BodyText"/>
              <w:rPr>
                <w:ins w:id="398" w:author="Author" w:date="2024-04-18T11:13:00Z"/>
                <w:rFonts w:ascii="Arial" w:hAnsi="Arial" w:cs="Arial"/>
                <w:sz w:val="18"/>
                <w:szCs w:val="16"/>
                <w:rPrChange w:id="399" w:author="Author" w:date="2024-04-10T18:07:00Z">
                  <w:rPr>
                    <w:ins w:id="400" w:author="Author" w:date="2024-04-18T11:13:00Z"/>
                    <w:rFonts w:ascii="Arial" w:hAnsi="Arial" w:cs="Arial"/>
                    <w:sz w:val="22"/>
                  </w:rPr>
                </w:rPrChange>
              </w:rPr>
            </w:pPr>
            <w:ins w:id="401" w:author="Author" w:date="2024-04-18T11:13:00Z">
              <w:r w:rsidRPr="004A1FA9">
                <w:rPr>
                  <w:rFonts w:ascii="Arial" w:hAnsi="Arial" w:cs="Arial"/>
                  <w:sz w:val="18"/>
                  <w:szCs w:val="16"/>
                  <w:rPrChange w:id="402" w:author="Author" w:date="2024-04-10T18:07:00Z">
                    <w:rPr>
                      <w:rFonts w:ascii="Arial" w:hAnsi="Arial" w:cs="Arial"/>
                      <w:sz w:val="22"/>
                    </w:rPr>
                  </w:rPrChange>
                </w:rPr>
                <w:t>-1500</w:t>
              </w:r>
            </w:ins>
          </w:p>
        </w:tc>
        <w:tc>
          <w:tcPr>
            <w:tcW w:w="1310" w:type="dxa"/>
          </w:tcPr>
          <w:p w14:paraId="7C2C10E5" w14:textId="77777777" w:rsidR="005A3F94" w:rsidRPr="004A1FA9" w:rsidRDefault="005A3F94" w:rsidP="00ED33FF">
            <w:pPr>
              <w:pStyle w:val="BodyText"/>
              <w:rPr>
                <w:ins w:id="403" w:author="Author" w:date="2024-04-18T11:13:00Z"/>
                <w:rFonts w:ascii="Arial" w:hAnsi="Arial" w:cs="Arial"/>
                <w:sz w:val="18"/>
                <w:szCs w:val="16"/>
                <w:rPrChange w:id="404" w:author="Author" w:date="2024-04-10T18:07:00Z">
                  <w:rPr>
                    <w:ins w:id="405" w:author="Author" w:date="2024-04-18T11:13:00Z"/>
                    <w:rFonts w:ascii="Arial" w:hAnsi="Arial" w:cs="Arial"/>
                    <w:sz w:val="22"/>
                  </w:rPr>
                </w:rPrChange>
              </w:rPr>
            </w:pPr>
            <w:ins w:id="406" w:author="Author" w:date="2024-04-18T11:13:00Z">
              <w:r w:rsidRPr="004A1FA9">
                <w:rPr>
                  <w:rFonts w:ascii="Arial" w:hAnsi="Arial" w:cs="Arial"/>
                  <w:sz w:val="18"/>
                  <w:szCs w:val="16"/>
                  <w:rPrChange w:id="407" w:author="Author" w:date="2024-04-10T18:07:00Z">
                    <w:rPr>
                      <w:rFonts w:ascii="Arial" w:hAnsi="Arial" w:cs="Arial"/>
                      <w:sz w:val="22"/>
                    </w:rPr>
                  </w:rPrChange>
                </w:rPr>
                <w:t>10</w:t>
              </w:r>
              <w:r>
                <w:rPr>
                  <w:rFonts w:ascii="Arial" w:hAnsi="Arial" w:cs="Arial"/>
                  <w:sz w:val="18"/>
                  <w:szCs w:val="16"/>
                </w:rPr>
                <w:t>.00</w:t>
              </w:r>
              <w:r w:rsidRPr="004A1FA9">
                <w:rPr>
                  <w:rFonts w:ascii="Arial" w:hAnsi="Arial" w:cs="Arial"/>
                  <w:sz w:val="18"/>
                  <w:szCs w:val="16"/>
                  <w:rPrChange w:id="408" w:author="Author" w:date="2024-04-10T18:07:00Z">
                    <w:rPr>
                      <w:rFonts w:ascii="Arial" w:hAnsi="Arial" w:cs="Arial"/>
                      <w:sz w:val="22"/>
                    </w:rPr>
                  </w:rPrChange>
                </w:rPr>
                <w:t>%</w:t>
              </w:r>
            </w:ins>
          </w:p>
        </w:tc>
        <w:tc>
          <w:tcPr>
            <w:tcW w:w="1093" w:type="dxa"/>
          </w:tcPr>
          <w:p w14:paraId="41911B2D" w14:textId="77777777" w:rsidR="005A3F94" w:rsidRPr="004A1FA9" w:rsidRDefault="005A3F94" w:rsidP="00ED33FF">
            <w:pPr>
              <w:pStyle w:val="BodyText"/>
              <w:rPr>
                <w:ins w:id="409" w:author="Author" w:date="2024-04-18T11:13:00Z"/>
                <w:rFonts w:ascii="Arial" w:hAnsi="Arial" w:cs="Arial"/>
                <w:sz w:val="18"/>
                <w:szCs w:val="16"/>
                <w:rPrChange w:id="410" w:author="Author" w:date="2024-04-10T18:07:00Z">
                  <w:rPr>
                    <w:ins w:id="411" w:author="Author" w:date="2024-04-18T11:13:00Z"/>
                    <w:rFonts w:ascii="Arial" w:hAnsi="Arial" w:cs="Arial"/>
                    <w:sz w:val="22"/>
                  </w:rPr>
                </w:rPrChange>
              </w:rPr>
            </w:pPr>
            <w:ins w:id="412" w:author="Author" w:date="2024-04-18T11:13:00Z">
              <w:r w:rsidRPr="004A1FA9">
                <w:rPr>
                  <w:rFonts w:ascii="Arial" w:hAnsi="Arial" w:cs="Arial"/>
                  <w:sz w:val="18"/>
                  <w:szCs w:val="16"/>
                  <w:rPrChange w:id="413" w:author="Author" w:date="2024-04-10T18:07:00Z">
                    <w:rPr>
                      <w:rFonts w:ascii="Arial" w:hAnsi="Arial" w:cs="Arial"/>
                      <w:sz w:val="22"/>
                    </w:rPr>
                  </w:rPrChange>
                </w:rPr>
                <w:t>3000</w:t>
              </w:r>
            </w:ins>
          </w:p>
        </w:tc>
      </w:tr>
      <w:tr w:rsidR="005A3F94" w:rsidRPr="004A1FA9" w14:paraId="2BCFAFB7" w14:textId="77777777" w:rsidTr="00ED33FF">
        <w:trPr>
          <w:trHeight w:val="191"/>
          <w:ins w:id="414" w:author="Author" w:date="2024-04-18T11:13:00Z"/>
        </w:trPr>
        <w:tc>
          <w:tcPr>
            <w:tcW w:w="1709" w:type="dxa"/>
            <w:noWrap/>
            <w:hideMark/>
          </w:tcPr>
          <w:p w14:paraId="18F60141" w14:textId="77777777" w:rsidR="005A3F94" w:rsidRPr="004A1FA9" w:rsidRDefault="005A3F94" w:rsidP="00ED33FF">
            <w:pPr>
              <w:pStyle w:val="BodyText"/>
              <w:rPr>
                <w:ins w:id="415" w:author="Author" w:date="2024-04-18T11:13:00Z"/>
                <w:rFonts w:ascii="Arial" w:hAnsi="Arial" w:cs="Arial"/>
                <w:sz w:val="18"/>
                <w:szCs w:val="16"/>
                <w:rPrChange w:id="416" w:author="Author" w:date="2024-04-10T18:07:00Z">
                  <w:rPr>
                    <w:ins w:id="417" w:author="Author" w:date="2024-04-18T11:13:00Z"/>
                    <w:rFonts w:ascii="Arial" w:hAnsi="Arial" w:cs="Arial"/>
                    <w:sz w:val="22"/>
                  </w:rPr>
                </w:rPrChange>
              </w:rPr>
            </w:pPr>
            <w:ins w:id="418" w:author="Author" w:date="2024-04-18T11:13:00Z">
              <w:r w:rsidRPr="004A1FA9">
                <w:rPr>
                  <w:rFonts w:ascii="Arial" w:hAnsi="Arial" w:cs="Arial"/>
                  <w:sz w:val="18"/>
                  <w:szCs w:val="16"/>
                  <w:rPrChange w:id="419" w:author="Author" w:date="2024-04-10T18:07:00Z">
                    <w:rPr>
                      <w:rFonts w:ascii="Arial" w:hAnsi="Arial" w:cs="Arial"/>
                      <w:sz w:val="22"/>
                    </w:rPr>
                  </w:rPrChange>
                </w:rPr>
                <w:t>CHP</w:t>
              </w:r>
            </w:ins>
          </w:p>
        </w:tc>
        <w:tc>
          <w:tcPr>
            <w:tcW w:w="1083" w:type="dxa"/>
            <w:noWrap/>
            <w:hideMark/>
          </w:tcPr>
          <w:p w14:paraId="309AC9E5" w14:textId="77777777" w:rsidR="005A3F94" w:rsidRPr="004A1FA9" w:rsidRDefault="005A3F94" w:rsidP="00ED33FF">
            <w:pPr>
              <w:pStyle w:val="BodyText"/>
              <w:rPr>
                <w:ins w:id="420" w:author="Author" w:date="2024-04-18T11:13:00Z"/>
                <w:rFonts w:ascii="Arial" w:hAnsi="Arial" w:cs="Arial"/>
                <w:sz w:val="18"/>
                <w:szCs w:val="16"/>
                <w:rPrChange w:id="421" w:author="Author" w:date="2024-04-10T18:07:00Z">
                  <w:rPr>
                    <w:ins w:id="422" w:author="Author" w:date="2024-04-18T11:13:00Z"/>
                    <w:rFonts w:ascii="Arial" w:hAnsi="Arial" w:cs="Arial"/>
                    <w:sz w:val="22"/>
                  </w:rPr>
                </w:rPrChange>
              </w:rPr>
            </w:pPr>
            <w:ins w:id="423" w:author="Author" w:date="2024-04-18T11:13:00Z">
              <w:r w:rsidRPr="004A1FA9">
                <w:rPr>
                  <w:rFonts w:ascii="Arial" w:hAnsi="Arial" w:cs="Arial"/>
                  <w:sz w:val="18"/>
                  <w:szCs w:val="16"/>
                  <w:rPrChange w:id="424" w:author="Author" w:date="2024-04-10T18:07:00Z">
                    <w:rPr>
                      <w:rFonts w:ascii="Arial" w:hAnsi="Arial" w:cs="Arial"/>
                      <w:sz w:val="22"/>
                    </w:rPr>
                  </w:rPrChange>
                </w:rPr>
                <w:t>2000</w:t>
              </w:r>
            </w:ins>
          </w:p>
        </w:tc>
        <w:tc>
          <w:tcPr>
            <w:tcW w:w="867" w:type="dxa"/>
          </w:tcPr>
          <w:p w14:paraId="3D402145" w14:textId="77777777" w:rsidR="005A3F94" w:rsidRPr="00873915" w:rsidRDefault="005A3F94" w:rsidP="00ED33FF">
            <w:pPr>
              <w:pStyle w:val="BodyText"/>
              <w:rPr>
                <w:ins w:id="425" w:author="Author" w:date="2024-04-18T11:13:00Z"/>
                <w:rFonts w:ascii="Arial" w:hAnsi="Arial" w:cs="Arial"/>
                <w:sz w:val="18"/>
                <w:szCs w:val="16"/>
              </w:rPr>
            </w:pPr>
            <w:ins w:id="426" w:author="Author" w:date="2024-04-18T11:13:00Z">
              <w:r>
                <w:rPr>
                  <w:rFonts w:ascii="Arial" w:hAnsi="Arial" w:cs="Arial"/>
                  <w:sz w:val="18"/>
                  <w:szCs w:val="16"/>
                </w:rPr>
                <w:t>Variable</w:t>
              </w:r>
            </w:ins>
          </w:p>
        </w:tc>
        <w:tc>
          <w:tcPr>
            <w:tcW w:w="1678" w:type="dxa"/>
            <w:noWrap/>
            <w:hideMark/>
          </w:tcPr>
          <w:p w14:paraId="60492E0E" w14:textId="77777777" w:rsidR="005A3F94" w:rsidRPr="004A1FA9" w:rsidRDefault="005A3F94" w:rsidP="00ED33FF">
            <w:pPr>
              <w:pStyle w:val="BodyText"/>
              <w:rPr>
                <w:ins w:id="427" w:author="Author" w:date="2024-04-18T11:13:00Z"/>
                <w:rFonts w:ascii="Arial" w:hAnsi="Arial" w:cs="Arial"/>
                <w:sz w:val="18"/>
                <w:szCs w:val="16"/>
                <w:rPrChange w:id="428" w:author="Author" w:date="2024-04-10T18:07:00Z">
                  <w:rPr>
                    <w:ins w:id="429" w:author="Author" w:date="2024-04-18T11:13:00Z"/>
                    <w:rFonts w:ascii="Arial" w:hAnsi="Arial" w:cs="Arial"/>
                    <w:sz w:val="22"/>
                  </w:rPr>
                </w:rPrChange>
              </w:rPr>
            </w:pPr>
            <w:ins w:id="430" w:author="Author" w:date="2024-04-18T11:13:00Z">
              <w:r w:rsidRPr="004A1FA9">
                <w:rPr>
                  <w:rFonts w:ascii="Arial" w:hAnsi="Arial" w:cs="Arial"/>
                  <w:sz w:val="18"/>
                  <w:szCs w:val="16"/>
                  <w:rPrChange w:id="431" w:author="Author" w:date="2024-04-10T18:07:00Z">
                    <w:rPr>
                      <w:rFonts w:ascii="Arial" w:hAnsi="Arial" w:cs="Arial"/>
                      <w:sz w:val="22"/>
                    </w:rPr>
                  </w:rPrChange>
                </w:rPr>
                <w:t>-5%</w:t>
              </w:r>
            </w:ins>
          </w:p>
        </w:tc>
        <w:tc>
          <w:tcPr>
            <w:tcW w:w="1604" w:type="dxa"/>
            <w:noWrap/>
            <w:hideMark/>
          </w:tcPr>
          <w:p w14:paraId="7278AEB1" w14:textId="77777777" w:rsidR="005A3F94" w:rsidRPr="004A1FA9" w:rsidRDefault="005A3F94" w:rsidP="00ED33FF">
            <w:pPr>
              <w:pStyle w:val="BodyText"/>
              <w:rPr>
                <w:ins w:id="432" w:author="Author" w:date="2024-04-18T11:13:00Z"/>
                <w:rFonts w:ascii="Arial" w:hAnsi="Arial" w:cs="Arial"/>
                <w:sz w:val="18"/>
                <w:szCs w:val="16"/>
                <w:rPrChange w:id="433" w:author="Author" w:date="2024-04-10T18:07:00Z">
                  <w:rPr>
                    <w:ins w:id="434" w:author="Author" w:date="2024-04-18T11:13:00Z"/>
                    <w:rFonts w:ascii="Arial" w:hAnsi="Arial" w:cs="Arial"/>
                    <w:sz w:val="22"/>
                  </w:rPr>
                </w:rPrChange>
              </w:rPr>
            </w:pPr>
            <w:ins w:id="435" w:author="Author" w:date="2024-04-18T11:13:00Z">
              <w:r w:rsidRPr="004A1FA9">
                <w:rPr>
                  <w:rFonts w:ascii="Arial" w:hAnsi="Arial" w:cs="Arial"/>
                  <w:sz w:val="18"/>
                  <w:szCs w:val="16"/>
                  <w:rPrChange w:id="436" w:author="Author" w:date="2024-04-10T18:07:00Z">
                    <w:rPr>
                      <w:rFonts w:ascii="Arial" w:hAnsi="Arial" w:cs="Arial"/>
                      <w:sz w:val="22"/>
                    </w:rPr>
                  </w:rPrChange>
                </w:rPr>
                <w:t>-100</w:t>
              </w:r>
            </w:ins>
          </w:p>
        </w:tc>
        <w:tc>
          <w:tcPr>
            <w:tcW w:w="1310" w:type="dxa"/>
          </w:tcPr>
          <w:p w14:paraId="1AD2B3D0" w14:textId="77777777" w:rsidR="005A3F94" w:rsidRPr="004A1FA9" w:rsidRDefault="005A3F94" w:rsidP="00ED33FF">
            <w:pPr>
              <w:pStyle w:val="BodyText"/>
              <w:rPr>
                <w:ins w:id="437" w:author="Author" w:date="2024-04-18T11:13:00Z"/>
                <w:rFonts w:ascii="Arial" w:hAnsi="Arial" w:cs="Arial"/>
                <w:sz w:val="18"/>
                <w:szCs w:val="16"/>
                <w:rPrChange w:id="438" w:author="Author" w:date="2024-04-10T18:07:00Z">
                  <w:rPr>
                    <w:ins w:id="439" w:author="Author" w:date="2024-04-18T11:13:00Z"/>
                    <w:rFonts w:ascii="Arial" w:hAnsi="Arial" w:cs="Arial"/>
                    <w:sz w:val="22"/>
                  </w:rPr>
                </w:rPrChange>
              </w:rPr>
            </w:pPr>
            <w:ins w:id="440" w:author="Author" w:date="2024-04-18T11:13:00Z">
              <w:r w:rsidRPr="004A1FA9">
                <w:rPr>
                  <w:rFonts w:ascii="Arial" w:hAnsi="Arial" w:cs="Arial"/>
                  <w:sz w:val="18"/>
                  <w:szCs w:val="16"/>
                  <w:rPrChange w:id="441" w:author="Author" w:date="2024-04-10T18:07:00Z">
                    <w:rPr>
                      <w:rFonts w:ascii="Arial" w:hAnsi="Arial" w:cs="Arial"/>
                      <w:sz w:val="22"/>
                    </w:rPr>
                  </w:rPrChange>
                </w:rPr>
                <w:t>10</w:t>
              </w:r>
              <w:r>
                <w:rPr>
                  <w:rFonts w:ascii="Arial" w:hAnsi="Arial" w:cs="Arial"/>
                  <w:sz w:val="18"/>
                  <w:szCs w:val="16"/>
                </w:rPr>
                <w:t>.00</w:t>
              </w:r>
              <w:r w:rsidRPr="004A1FA9">
                <w:rPr>
                  <w:rFonts w:ascii="Arial" w:hAnsi="Arial" w:cs="Arial"/>
                  <w:sz w:val="18"/>
                  <w:szCs w:val="16"/>
                  <w:rPrChange w:id="442" w:author="Author" w:date="2024-04-10T18:07:00Z">
                    <w:rPr>
                      <w:rFonts w:ascii="Arial" w:hAnsi="Arial" w:cs="Arial"/>
                      <w:sz w:val="22"/>
                    </w:rPr>
                  </w:rPrChange>
                </w:rPr>
                <w:t>%</w:t>
              </w:r>
            </w:ins>
          </w:p>
        </w:tc>
        <w:tc>
          <w:tcPr>
            <w:tcW w:w="1093" w:type="dxa"/>
          </w:tcPr>
          <w:p w14:paraId="2049019D" w14:textId="77777777" w:rsidR="005A3F94" w:rsidRPr="004A1FA9" w:rsidRDefault="005A3F94" w:rsidP="00ED33FF">
            <w:pPr>
              <w:pStyle w:val="BodyText"/>
              <w:rPr>
                <w:ins w:id="443" w:author="Author" w:date="2024-04-18T11:13:00Z"/>
                <w:rFonts w:ascii="Arial" w:hAnsi="Arial" w:cs="Arial"/>
                <w:sz w:val="18"/>
                <w:szCs w:val="16"/>
                <w:rPrChange w:id="444" w:author="Author" w:date="2024-04-10T18:07:00Z">
                  <w:rPr>
                    <w:ins w:id="445" w:author="Author" w:date="2024-04-18T11:13:00Z"/>
                    <w:rFonts w:ascii="Arial" w:hAnsi="Arial" w:cs="Arial"/>
                    <w:sz w:val="22"/>
                  </w:rPr>
                </w:rPrChange>
              </w:rPr>
            </w:pPr>
            <w:ins w:id="446" w:author="Author" w:date="2024-04-18T11:13:00Z">
              <w:r w:rsidRPr="004A1FA9">
                <w:rPr>
                  <w:rFonts w:ascii="Arial" w:hAnsi="Arial" w:cs="Arial"/>
                  <w:sz w:val="18"/>
                  <w:szCs w:val="16"/>
                  <w:rPrChange w:id="447" w:author="Author" w:date="2024-04-10T18:07:00Z">
                    <w:rPr>
                      <w:rFonts w:ascii="Arial" w:hAnsi="Arial" w:cs="Arial"/>
                      <w:sz w:val="22"/>
                    </w:rPr>
                  </w:rPrChange>
                </w:rPr>
                <w:t>200</w:t>
              </w:r>
            </w:ins>
          </w:p>
        </w:tc>
      </w:tr>
      <w:tr w:rsidR="005A3F94" w:rsidRPr="004A1FA9" w14:paraId="6A308682" w14:textId="77777777" w:rsidTr="00ED33FF">
        <w:trPr>
          <w:trHeight w:val="191"/>
          <w:ins w:id="448" w:author="Author" w:date="2024-04-18T11:13:00Z"/>
        </w:trPr>
        <w:tc>
          <w:tcPr>
            <w:tcW w:w="1709" w:type="dxa"/>
            <w:noWrap/>
            <w:hideMark/>
          </w:tcPr>
          <w:p w14:paraId="5994C47D" w14:textId="77777777" w:rsidR="005A3F94" w:rsidRPr="004A1FA9" w:rsidRDefault="005A3F94" w:rsidP="00ED33FF">
            <w:pPr>
              <w:pStyle w:val="BodyText"/>
              <w:rPr>
                <w:ins w:id="449" w:author="Author" w:date="2024-04-18T11:13:00Z"/>
                <w:rFonts w:ascii="Arial" w:hAnsi="Arial" w:cs="Arial"/>
                <w:sz w:val="18"/>
                <w:szCs w:val="16"/>
                <w:rPrChange w:id="450" w:author="Author" w:date="2024-04-10T18:07:00Z">
                  <w:rPr>
                    <w:ins w:id="451" w:author="Author" w:date="2024-04-18T11:13:00Z"/>
                    <w:rFonts w:ascii="Arial" w:hAnsi="Arial" w:cs="Arial"/>
                    <w:sz w:val="22"/>
                  </w:rPr>
                </w:rPrChange>
              </w:rPr>
            </w:pPr>
            <w:ins w:id="452" w:author="Author" w:date="2024-04-18T11:13:00Z">
              <w:r w:rsidRPr="004A1FA9">
                <w:rPr>
                  <w:rFonts w:ascii="Arial" w:hAnsi="Arial" w:cs="Arial"/>
                  <w:sz w:val="18"/>
                  <w:szCs w:val="16"/>
                  <w:rPrChange w:id="453" w:author="Author" w:date="2024-04-10T18:07:00Z">
                    <w:rPr>
                      <w:rFonts w:ascii="Arial" w:hAnsi="Arial" w:cs="Arial"/>
                      <w:sz w:val="22"/>
                    </w:rPr>
                  </w:rPrChange>
                </w:rPr>
                <w:t>Coal</w:t>
              </w:r>
            </w:ins>
          </w:p>
        </w:tc>
        <w:tc>
          <w:tcPr>
            <w:tcW w:w="1083" w:type="dxa"/>
            <w:noWrap/>
            <w:hideMark/>
          </w:tcPr>
          <w:p w14:paraId="3B42D46A" w14:textId="77777777" w:rsidR="005A3F94" w:rsidRPr="004A1FA9" w:rsidRDefault="005A3F94" w:rsidP="00ED33FF">
            <w:pPr>
              <w:pStyle w:val="BodyText"/>
              <w:rPr>
                <w:ins w:id="454" w:author="Author" w:date="2024-04-18T11:13:00Z"/>
                <w:rFonts w:ascii="Arial" w:hAnsi="Arial" w:cs="Arial"/>
                <w:sz w:val="18"/>
                <w:szCs w:val="16"/>
                <w:rPrChange w:id="455" w:author="Author" w:date="2024-04-10T18:07:00Z">
                  <w:rPr>
                    <w:ins w:id="456" w:author="Author" w:date="2024-04-18T11:13:00Z"/>
                    <w:rFonts w:ascii="Arial" w:hAnsi="Arial" w:cs="Arial"/>
                    <w:sz w:val="22"/>
                  </w:rPr>
                </w:rPrChange>
              </w:rPr>
            </w:pPr>
            <w:ins w:id="457" w:author="Author" w:date="2024-04-18T11:13:00Z">
              <w:r w:rsidRPr="004A1FA9">
                <w:rPr>
                  <w:rFonts w:ascii="Arial" w:hAnsi="Arial" w:cs="Arial"/>
                  <w:sz w:val="18"/>
                  <w:szCs w:val="16"/>
                  <w:rPrChange w:id="458" w:author="Author" w:date="2024-04-10T18:07:00Z">
                    <w:rPr>
                      <w:rFonts w:ascii="Arial" w:hAnsi="Arial" w:cs="Arial"/>
                      <w:sz w:val="22"/>
                    </w:rPr>
                  </w:rPrChange>
                </w:rPr>
                <w:t>0</w:t>
              </w:r>
            </w:ins>
          </w:p>
        </w:tc>
        <w:tc>
          <w:tcPr>
            <w:tcW w:w="867" w:type="dxa"/>
          </w:tcPr>
          <w:p w14:paraId="0DDBBAA8" w14:textId="77777777" w:rsidR="005A3F94" w:rsidRPr="00873915" w:rsidRDefault="005A3F94" w:rsidP="00ED33FF">
            <w:pPr>
              <w:pStyle w:val="BodyText"/>
              <w:rPr>
                <w:ins w:id="459" w:author="Author" w:date="2024-04-18T11:13:00Z"/>
                <w:rFonts w:ascii="Arial" w:hAnsi="Arial" w:cs="Arial"/>
                <w:sz w:val="18"/>
                <w:szCs w:val="16"/>
              </w:rPr>
            </w:pPr>
            <w:ins w:id="460" w:author="Author" w:date="2024-04-18T11:13:00Z">
              <w:r>
                <w:rPr>
                  <w:rFonts w:ascii="Arial" w:hAnsi="Arial" w:cs="Arial"/>
                  <w:sz w:val="18"/>
                  <w:szCs w:val="16"/>
                </w:rPr>
                <w:t>Variable</w:t>
              </w:r>
            </w:ins>
          </w:p>
        </w:tc>
        <w:tc>
          <w:tcPr>
            <w:tcW w:w="1678" w:type="dxa"/>
            <w:noWrap/>
            <w:hideMark/>
          </w:tcPr>
          <w:p w14:paraId="419471D5" w14:textId="77777777" w:rsidR="005A3F94" w:rsidRPr="004A1FA9" w:rsidRDefault="005A3F94" w:rsidP="00ED33FF">
            <w:pPr>
              <w:pStyle w:val="BodyText"/>
              <w:rPr>
                <w:ins w:id="461" w:author="Author" w:date="2024-04-18T11:13:00Z"/>
                <w:rFonts w:ascii="Arial" w:hAnsi="Arial" w:cs="Arial"/>
                <w:sz w:val="18"/>
                <w:szCs w:val="16"/>
                <w:rPrChange w:id="462" w:author="Author" w:date="2024-04-10T18:07:00Z">
                  <w:rPr>
                    <w:ins w:id="463" w:author="Author" w:date="2024-04-18T11:13:00Z"/>
                    <w:rFonts w:ascii="Arial" w:hAnsi="Arial" w:cs="Arial"/>
                    <w:sz w:val="22"/>
                  </w:rPr>
                </w:rPrChange>
              </w:rPr>
            </w:pPr>
            <w:ins w:id="464" w:author="Author" w:date="2024-04-18T11:13:00Z">
              <w:r w:rsidRPr="004A1FA9">
                <w:rPr>
                  <w:rFonts w:ascii="Arial" w:hAnsi="Arial" w:cs="Arial"/>
                  <w:sz w:val="18"/>
                  <w:szCs w:val="16"/>
                  <w:rPrChange w:id="465" w:author="Author" w:date="2024-04-10T18:07:00Z">
                    <w:rPr>
                      <w:rFonts w:ascii="Arial" w:hAnsi="Arial" w:cs="Arial"/>
                      <w:sz w:val="22"/>
                    </w:rPr>
                  </w:rPrChange>
                </w:rPr>
                <w:t>-5%</w:t>
              </w:r>
            </w:ins>
          </w:p>
        </w:tc>
        <w:tc>
          <w:tcPr>
            <w:tcW w:w="1604" w:type="dxa"/>
            <w:noWrap/>
            <w:hideMark/>
          </w:tcPr>
          <w:p w14:paraId="76DFD80F" w14:textId="77777777" w:rsidR="005A3F94" w:rsidRPr="004A1FA9" w:rsidRDefault="005A3F94" w:rsidP="00ED33FF">
            <w:pPr>
              <w:pStyle w:val="BodyText"/>
              <w:rPr>
                <w:ins w:id="466" w:author="Author" w:date="2024-04-18T11:13:00Z"/>
                <w:rFonts w:ascii="Arial" w:hAnsi="Arial" w:cs="Arial"/>
                <w:sz w:val="18"/>
                <w:szCs w:val="16"/>
                <w:rPrChange w:id="467" w:author="Author" w:date="2024-04-10T18:07:00Z">
                  <w:rPr>
                    <w:ins w:id="468" w:author="Author" w:date="2024-04-18T11:13:00Z"/>
                    <w:rFonts w:ascii="Arial" w:hAnsi="Arial" w:cs="Arial"/>
                    <w:sz w:val="22"/>
                  </w:rPr>
                </w:rPrChange>
              </w:rPr>
            </w:pPr>
            <w:ins w:id="469" w:author="Author" w:date="2024-04-18T11:13:00Z">
              <w:r w:rsidRPr="004A1FA9">
                <w:rPr>
                  <w:rFonts w:ascii="Arial" w:hAnsi="Arial" w:cs="Arial"/>
                  <w:sz w:val="18"/>
                  <w:szCs w:val="16"/>
                  <w:rPrChange w:id="470" w:author="Author" w:date="2024-04-10T18:07:00Z">
                    <w:rPr>
                      <w:rFonts w:ascii="Arial" w:hAnsi="Arial" w:cs="Arial"/>
                      <w:sz w:val="22"/>
                    </w:rPr>
                  </w:rPrChange>
                </w:rPr>
                <w:t>0</w:t>
              </w:r>
            </w:ins>
          </w:p>
        </w:tc>
        <w:tc>
          <w:tcPr>
            <w:tcW w:w="1310" w:type="dxa"/>
          </w:tcPr>
          <w:p w14:paraId="0470B5EF" w14:textId="77777777" w:rsidR="005A3F94" w:rsidRPr="004A1FA9" w:rsidRDefault="005A3F94" w:rsidP="00ED33FF">
            <w:pPr>
              <w:pStyle w:val="BodyText"/>
              <w:rPr>
                <w:ins w:id="471" w:author="Author" w:date="2024-04-18T11:13:00Z"/>
                <w:rFonts w:ascii="Arial" w:hAnsi="Arial" w:cs="Arial"/>
                <w:sz w:val="18"/>
                <w:szCs w:val="16"/>
                <w:rPrChange w:id="472" w:author="Author" w:date="2024-04-10T18:07:00Z">
                  <w:rPr>
                    <w:ins w:id="473" w:author="Author" w:date="2024-04-18T11:13:00Z"/>
                    <w:rFonts w:ascii="Arial" w:hAnsi="Arial" w:cs="Arial"/>
                    <w:sz w:val="22"/>
                  </w:rPr>
                </w:rPrChange>
              </w:rPr>
            </w:pPr>
            <w:ins w:id="474" w:author="Author" w:date="2024-04-18T11:13:00Z">
              <w:r w:rsidRPr="004A1FA9">
                <w:rPr>
                  <w:rFonts w:ascii="Arial" w:hAnsi="Arial" w:cs="Arial"/>
                  <w:sz w:val="18"/>
                  <w:szCs w:val="16"/>
                  <w:rPrChange w:id="475" w:author="Author" w:date="2024-04-10T18:07:00Z">
                    <w:rPr>
                      <w:rFonts w:ascii="Arial" w:hAnsi="Arial" w:cs="Arial"/>
                      <w:sz w:val="22"/>
                    </w:rPr>
                  </w:rPrChange>
                </w:rPr>
                <w:t>10</w:t>
              </w:r>
              <w:r>
                <w:rPr>
                  <w:rFonts w:ascii="Arial" w:hAnsi="Arial" w:cs="Arial"/>
                  <w:sz w:val="18"/>
                  <w:szCs w:val="16"/>
                </w:rPr>
                <w:t>.00</w:t>
              </w:r>
              <w:r w:rsidRPr="004A1FA9">
                <w:rPr>
                  <w:rFonts w:ascii="Arial" w:hAnsi="Arial" w:cs="Arial"/>
                  <w:sz w:val="18"/>
                  <w:szCs w:val="16"/>
                  <w:rPrChange w:id="476" w:author="Author" w:date="2024-04-10T18:07:00Z">
                    <w:rPr>
                      <w:rFonts w:ascii="Arial" w:hAnsi="Arial" w:cs="Arial"/>
                      <w:sz w:val="22"/>
                    </w:rPr>
                  </w:rPrChange>
                </w:rPr>
                <w:t>%</w:t>
              </w:r>
            </w:ins>
          </w:p>
        </w:tc>
        <w:tc>
          <w:tcPr>
            <w:tcW w:w="1093" w:type="dxa"/>
          </w:tcPr>
          <w:p w14:paraId="73003650" w14:textId="77777777" w:rsidR="005A3F94" w:rsidRPr="004A1FA9" w:rsidRDefault="005A3F94" w:rsidP="00ED33FF">
            <w:pPr>
              <w:pStyle w:val="BodyText"/>
              <w:rPr>
                <w:ins w:id="477" w:author="Author" w:date="2024-04-18T11:13:00Z"/>
                <w:rFonts w:ascii="Arial" w:hAnsi="Arial" w:cs="Arial"/>
                <w:sz w:val="18"/>
                <w:szCs w:val="16"/>
                <w:rPrChange w:id="478" w:author="Author" w:date="2024-04-10T18:07:00Z">
                  <w:rPr>
                    <w:ins w:id="479" w:author="Author" w:date="2024-04-18T11:13:00Z"/>
                    <w:rFonts w:ascii="Arial" w:hAnsi="Arial" w:cs="Arial"/>
                    <w:sz w:val="22"/>
                  </w:rPr>
                </w:rPrChange>
              </w:rPr>
            </w:pPr>
            <w:ins w:id="480" w:author="Author" w:date="2024-04-18T11:13:00Z">
              <w:r w:rsidRPr="004A1FA9">
                <w:rPr>
                  <w:rFonts w:ascii="Arial" w:hAnsi="Arial" w:cs="Arial"/>
                  <w:sz w:val="18"/>
                  <w:szCs w:val="16"/>
                  <w:rPrChange w:id="481" w:author="Author" w:date="2024-04-10T18:07:00Z">
                    <w:rPr>
                      <w:rFonts w:ascii="Arial" w:hAnsi="Arial" w:cs="Arial"/>
                      <w:sz w:val="22"/>
                    </w:rPr>
                  </w:rPrChange>
                </w:rPr>
                <w:t>0</w:t>
              </w:r>
            </w:ins>
          </w:p>
        </w:tc>
      </w:tr>
      <w:tr w:rsidR="005A3F94" w:rsidRPr="004A1FA9" w14:paraId="307D5568" w14:textId="77777777" w:rsidTr="00ED33FF">
        <w:trPr>
          <w:trHeight w:val="191"/>
          <w:ins w:id="482" w:author="Author" w:date="2024-04-18T11:13:00Z"/>
        </w:trPr>
        <w:tc>
          <w:tcPr>
            <w:tcW w:w="1709" w:type="dxa"/>
            <w:noWrap/>
            <w:hideMark/>
          </w:tcPr>
          <w:p w14:paraId="62A51559" w14:textId="77777777" w:rsidR="005A3F94" w:rsidRPr="004A1FA9" w:rsidRDefault="005A3F94" w:rsidP="00ED33FF">
            <w:pPr>
              <w:pStyle w:val="BodyText"/>
              <w:rPr>
                <w:ins w:id="483" w:author="Author" w:date="2024-04-18T11:13:00Z"/>
                <w:rFonts w:ascii="Arial" w:hAnsi="Arial" w:cs="Arial"/>
                <w:sz w:val="18"/>
                <w:szCs w:val="16"/>
                <w:rPrChange w:id="484" w:author="Author" w:date="2024-04-10T18:07:00Z">
                  <w:rPr>
                    <w:ins w:id="485" w:author="Author" w:date="2024-04-18T11:13:00Z"/>
                    <w:rFonts w:ascii="Arial" w:hAnsi="Arial" w:cs="Arial"/>
                    <w:sz w:val="22"/>
                  </w:rPr>
                </w:rPrChange>
              </w:rPr>
            </w:pPr>
            <w:ins w:id="486" w:author="Author" w:date="2024-04-18T11:13:00Z">
              <w:r w:rsidRPr="004A1FA9">
                <w:rPr>
                  <w:rFonts w:ascii="Arial" w:hAnsi="Arial" w:cs="Arial"/>
                  <w:sz w:val="18"/>
                  <w:szCs w:val="16"/>
                  <w:rPrChange w:id="487" w:author="Author" w:date="2024-04-10T18:07:00Z">
                    <w:rPr>
                      <w:rFonts w:ascii="Arial" w:hAnsi="Arial" w:cs="Arial"/>
                      <w:sz w:val="22"/>
                    </w:rPr>
                  </w:rPrChange>
                </w:rPr>
                <w:t>Hydro</w:t>
              </w:r>
            </w:ins>
          </w:p>
        </w:tc>
        <w:tc>
          <w:tcPr>
            <w:tcW w:w="1083" w:type="dxa"/>
            <w:noWrap/>
            <w:hideMark/>
          </w:tcPr>
          <w:p w14:paraId="7230D54A" w14:textId="77777777" w:rsidR="005A3F94" w:rsidRPr="004A1FA9" w:rsidRDefault="005A3F94" w:rsidP="00ED33FF">
            <w:pPr>
              <w:pStyle w:val="BodyText"/>
              <w:rPr>
                <w:ins w:id="488" w:author="Author" w:date="2024-04-18T11:13:00Z"/>
                <w:rFonts w:ascii="Arial" w:hAnsi="Arial" w:cs="Arial"/>
                <w:sz w:val="18"/>
                <w:szCs w:val="16"/>
                <w:rPrChange w:id="489" w:author="Author" w:date="2024-04-10T18:07:00Z">
                  <w:rPr>
                    <w:ins w:id="490" w:author="Author" w:date="2024-04-18T11:13:00Z"/>
                    <w:rFonts w:ascii="Arial" w:hAnsi="Arial" w:cs="Arial"/>
                    <w:sz w:val="22"/>
                  </w:rPr>
                </w:rPrChange>
              </w:rPr>
            </w:pPr>
            <w:ins w:id="491" w:author="Author" w:date="2024-04-18T11:13:00Z">
              <w:r w:rsidRPr="004A1FA9">
                <w:rPr>
                  <w:rFonts w:ascii="Arial" w:hAnsi="Arial" w:cs="Arial"/>
                  <w:sz w:val="18"/>
                  <w:szCs w:val="16"/>
                  <w:rPrChange w:id="492" w:author="Author" w:date="2024-04-10T18:07:00Z">
                    <w:rPr>
                      <w:rFonts w:ascii="Arial" w:hAnsi="Arial" w:cs="Arial"/>
                      <w:sz w:val="22"/>
                    </w:rPr>
                  </w:rPrChange>
                </w:rPr>
                <w:t>600</w:t>
              </w:r>
            </w:ins>
          </w:p>
        </w:tc>
        <w:tc>
          <w:tcPr>
            <w:tcW w:w="867" w:type="dxa"/>
          </w:tcPr>
          <w:p w14:paraId="56736F8B" w14:textId="77777777" w:rsidR="005A3F94" w:rsidRPr="00873915" w:rsidRDefault="005A3F94" w:rsidP="00ED33FF">
            <w:pPr>
              <w:pStyle w:val="BodyText"/>
              <w:rPr>
                <w:ins w:id="493" w:author="Author" w:date="2024-04-18T11:13:00Z"/>
                <w:rFonts w:ascii="Arial" w:hAnsi="Arial" w:cs="Arial"/>
                <w:sz w:val="18"/>
                <w:szCs w:val="16"/>
              </w:rPr>
            </w:pPr>
            <w:ins w:id="494" w:author="Author" w:date="2024-04-18T11:13:00Z">
              <w:r>
                <w:rPr>
                  <w:rFonts w:ascii="Arial" w:hAnsi="Arial" w:cs="Arial"/>
                  <w:sz w:val="18"/>
                  <w:szCs w:val="16"/>
                </w:rPr>
                <w:t>Variable</w:t>
              </w:r>
            </w:ins>
          </w:p>
        </w:tc>
        <w:tc>
          <w:tcPr>
            <w:tcW w:w="1678" w:type="dxa"/>
            <w:noWrap/>
            <w:hideMark/>
          </w:tcPr>
          <w:p w14:paraId="258B047C" w14:textId="77777777" w:rsidR="005A3F94" w:rsidRPr="004A1FA9" w:rsidRDefault="005A3F94" w:rsidP="00ED33FF">
            <w:pPr>
              <w:pStyle w:val="BodyText"/>
              <w:rPr>
                <w:ins w:id="495" w:author="Author" w:date="2024-04-18T11:13:00Z"/>
                <w:rFonts w:ascii="Arial" w:hAnsi="Arial" w:cs="Arial"/>
                <w:sz w:val="18"/>
                <w:szCs w:val="16"/>
                <w:rPrChange w:id="496" w:author="Author" w:date="2024-04-10T18:07:00Z">
                  <w:rPr>
                    <w:ins w:id="497" w:author="Author" w:date="2024-04-18T11:13:00Z"/>
                    <w:rFonts w:ascii="Arial" w:hAnsi="Arial" w:cs="Arial"/>
                    <w:sz w:val="22"/>
                  </w:rPr>
                </w:rPrChange>
              </w:rPr>
            </w:pPr>
            <w:ins w:id="498" w:author="Author" w:date="2024-04-18T11:13:00Z">
              <w:r w:rsidRPr="004A1FA9">
                <w:rPr>
                  <w:rFonts w:ascii="Arial" w:hAnsi="Arial" w:cs="Arial"/>
                  <w:sz w:val="18"/>
                  <w:szCs w:val="16"/>
                  <w:rPrChange w:id="499" w:author="Author" w:date="2024-04-10T18:07:00Z">
                    <w:rPr>
                      <w:rFonts w:ascii="Arial" w:hAnsi="Arial" w:cs="Arial"/>
                      <w:sz w:val="22"/>
                    </w:rPr>
                  </w:rPrChange>
                </w:rPr>
                <w:t>-5%</w:t>
              </w:r>
            </w:ins>
          </w:p>
        </w:tc>
        <w:tc>
          <w:tcPr>
            <w:tcW w:w="1604" w:type="dxa"/>
            <w:noWrap/>
            <w:hideMark/>
          </w:tcPr>
          <w:p w14:paraId="6137CC7B" w14:textId="77777777" w:rsidR="005A3F94" w:rsidRPr="004A1FA9" w:rsidRDefault="005A3F94" w:rsidP="00ED33FF">
            <w:pPr>
              <w:pStyle w:val="BodyText"/>
              <w:rPr>
                <w:ins w:id="500" w:author="Author" w:date="2024-04-18T11:13:00Z"/>
                <w:rFonts w:ascii="Arial" w:hAnsi="Arial" w:cs="Arial"/>
                <w:sz w:val="18"/>
                <w:szCs w:val="16"/>
                <w:rPrChange w:id="501" w:author="Author" w:date="2024-04-10T18:07:00Z">
                  <w:rPr>
                    <w:ins w:id="502" w:author="Author" w:date="2024-04-18T11:13:00Z"/>
                    <w:rFonts w:ascii="Arial" w:hAnsi="Arial" w:cs="Arial"/>
                    <w:sz w:val="22"/>
                  </w:rPr>
                </w:rPrChange>
              </w:rPr>
            </w:pPr>
            <w:ins w:id="503" w:author="Author" w:date="2024-04-18T11:13:00Z">
              <w:r w:rsidRPr="004A1FA9">
                <w:rPr>
                  <w:rFonts w:ascii="Arial" w:hAnsi="Arial" w:cs="Arial"/>
                  <w:sz w:val="18"/>
                  <w:szCs w:val="16"/>
                  <w:rPrChange w:id="504" w:author="Author" w:date="2024-04-10T18:07:00Z">
                    <w:rPr>
                      <w:rFonts w:ascii="Arial" w:hAnsi="Arial" w:cs="Arial"/>
                      <w:sz w:val="22"/>
                    </w:rPr>
                  </w:rPrChange>
                </w:rPr>
                <w:t>-30</w:t>
              </w:r>
            </w:ins>
          </w:p>
        </w:tc>
        <w:tc>
          <w:tcPr>
            <w:tcW w:w="1310" w:type="dxa"/>
          </w:tcPr>
          <w:p w14:paraId="34AC76CE" w14:textId="77777777" w:rsidR="005A3F94" w:rsidRPr="004A1FA9" w:rsidRDefault="005A3F94" w:rsidP="00ED33FF">
            <w:pPr>
              <w:pStyle w:val="BodyText"/>
              <w:rPr>
                <w:ins w:id="505" w:author="Author" w:date="2024-04-18T11:13:00Z"/>
                <w:rFonts w:ascii="Arial" w:hAnsi="Arial" w:cs="Arial"/>
                <w:sz w:val="18"/>
                <w:szCs w:val="16"/>
                <w:rPrChange w:id="506" w:author="Author" w:date="2024-04-10T18:07:00Z">
                  <w:rPr>
                    <w:ins w:id="507" w:author="Author" w:date="2024-04-18T11:13:00Z"/>
                    <w:rFonts w:ascii="Arial" w:hAnsi="Arial" w:cs="Arial"/>
                    <w:sz w:val="22"/>
                  </w:rPr>
                </w:rPrChange>
              </w:rPr>
            </w:pPr>
            <w:ins w:id="508" w:author="Author" w:date="2024-04-18T11:13:00Z">
              <w:r w:rsidRPr="004A1FA9">
                <w:rPr>
                  <w:rFonts w:ascii="Arial" w:hAnsi="Arial" w:cs="Arial"/>
                  <w:sz w:val="18"/>
                  <w:szCs w:val="16"/>
                  <w:rPrChange w:id="509" w:author="Author" w:date="2024-04-10T18:07:00Z">
                    <w:rPr>
                      <w:rFonts w:ascii="Arial" w:hAnsi="Arial" w:cs="Arial"/>
                      <w:sz w:val="22"/>
                    </w:rPr>
                  </w:rPrChange>
                </w:rPr>
                <w:t>10</w:t>
              </w:r>
              <w:r>
                <w:rPr>
                  <w:rFonts w:ascii="Arial" w:hAnsi="Arial" w:cs="Arial"/>
                  <w:sz w:val="18"/>
                  <w:szCs w:val="16"/>
                </w:rPr>
                <w:t>.00</w:t>
              </w:r>
              <w:r w:rsidRPr="004A1FA9">
                <w:rPr>
                  <w:rFonts w:ascii="Arial" w:hAnsi="Arial" w:cs="Arial"/>
                  <w:sz w:val="18"/>
                  <w:szCs w:val="16"/>
                  <w:rPrChange w:id="510" w:author="Author" w:date="2024-04-10T18:07:00Z">
                    <w:rPr>
                      <w:rFonts w:ascii="Arial" w:hAnsi="Arial" w:cs="Arial"/>
                      <w:sz w:val="22"/>
                    </w:rPr>
                  </w:rPrChange>
                </w:rPr>
                <w:t>%</w:t>
              </w:r>
            </w:ins>
          </w:p>
        </w:tc>
        <w:tc>
          <w:tcPr>
            <w:tcW w:w="1093" w:type="dxa"/>
          </w:tcPr>
          <w:p w14:paraId="57569ACB" w14:textId="77777777" w:rsidR="005A3F94" w:rsidRPr="004A1FA9" w:rsidRDefault="005A3F94" w:rsidP="00ED33FF">
            <w:pPr>
              <w:pStyle w:val="BodyText"/>
              <w:rPr>
                <w:ins w:id="511" w:author="Author" w:date="2024-04-18T11:13:00Z"/>
                <w:rFonts w:ascii="Arial" w:hAnsi="Arial" w:cs="Arial"/>
                <w:sz w:val="18"/>
                <w:szCs w:val="16"/>
                <w:rPrChange w:id="512" w:author="Author" w:date="2024-04-10T18:07:00Z">
                  <w:rPr>
                    <w:ins w:id="513" w:author="Author" w:date="2024-04-18T11:13:00Z"/>
                    <w:rFonts w:ascii="Arial" w:hAnsi="Arial" w:cs="Arial"/>
                    <w:sz w:val="22"/>
                  </w:rPr>
                </w:rPrChange>
              </w:rPr>
            </w:pPr>
            <w:ins w:id="514" w:author="Author" w:date="2024-04-18T11:13:00Z">
              <w:r w:rsidRPr="004A1FA9">
                <w:rPr>
                  <w:rFonts w:ascii="Arial" w:hAnsi="Arial" w:cs="Arial"/>
                  <w:sz w:val="18"/>
                  <w:szCs w:val="16"/>
                  <w:rPrChange w:id="515" w:author="Author" w:date="2024-04-10T18:07:00Z">
                    <w:rPr>
                      <w:rFonts w:ascii="Arial" w:hAnsi="Arial" w:cs="Arial"/>
                      <w:sz w:val="22"/>
                    </w:rPr>
                  </w:rPrChange>
                </w:rPr>
                <w:t>60</w:t>
              </w:r>
            </w:ins>
          </w:p>
        </w:tc>
      </w:tr>
      <w:tr w:rsidR="005A3F94" w:rsidRPr="004A1FA9" w14:paraId="71448D4B" w14:textId="77777777" w:rsidTr="00ED33FF">
        <w:trPr>
          <w:trHeight w:val="191"/>
          <w:ins w:id="516" w:author="Author" w:date="2024-04-18T11:13:00Z"/>
        </w:trPr>
        <w:tc>
          <w:tcPr>
            <w:tcW w:w="1709" w:type="dxa"/>
            <w:noWrap/>
            <w:hideMark/>
          </w:tcPr>
          <w:p w14:paraId="534253B1" w14:textId="77777777" w:rsidR="005A3F94" w:rsidRPr="004A1FA9" w:rsidRDefault="005A3F94" w:rsidP="00ED33FF">
            <w:pPr>
              <w:pStyle w:val="BodyText"/>
              <w:rPr>
                <w:ins w:id="517" w:author="Author" w:date="2024-04-18T11:13:00Z"/>
                <w:rFonts w:ascii="Arial" w:hAnsi="Arial" w:cs="Arial"/>
                <w:sz w:val="18"/>
                <w:szCs w:val="16"/>
                <w:rPrChange w:id="518" w:author="Author" w:date="2024-04-10T18:07:00Z">
                  <w:rPr>
                    <w:ins w:id="519" w:author="Author" w:date="2024-04-18T11:13:00Z"/>
                    <w:rFonts w:ascii="Arial" w:hAnsi="Arial" w:cs="Arial"/>
                    <w:sz w:val="22"/>
                  </w:rPr>
                </w:rPrChange>
              </w:rPr>
            </w:pPr>
            <w:ins w:id="520" w:author="Author" w:date="2024-04-18T11:13:00Z">
              <w:r w:rsidRPr="004A1FA9">
                <w:rPr>
                  <w:rFonts w:ascii="Arial" w:hAnsi="Arial" w:cs="Arial"/>
                  <w:sz w:val="18"/>
                  <w:szCs w:val="16"/>
                  <w:rPrChange w:id="521" w:author="Author" w:date="2024-04-10T18:07:00Z">
                    <w:rPr>
                      <w:rFonts w:ascii="Arial" w:hAnsi="Arial" w:cs="Arial"/>
                      <w:sz w:val="22"/>
                    </w:rPr>
                  </w:rPrChange>
                </w:rPr>
                <w:t>Interconnectors</w:t>
              </w:r>
            </w:ins>
          </w:p>
        </w:tc>
        <w:tc>
          <w:tcPr>
            <w:tcW w:w="1083" w:type="dxa"/>
            <w:noWrap/>
            <w:hideMark/>
          </w:tcPr>
          <w:p w14:paraId="32919022" w14:textId="77777777" w:rsidR="005A3F94" w:rsidRPr="004A1FA9" w:rsidRDefault="005A3F94" w:rsidP="00ED33FF">
            <w:pPr>
              <w:pStyle w:val="BodyText"/>
              <w:rPr>
                <w:ins w:id="522" w:author="Author" w:date="2024-04-18T11:13:00Z"/>
                <w:rFonts w:ascii="Arial" w:hAnsi="Arial" w:cs="Arial"/>
                <w:sz w:val="18"/>
                <w:szCs w:val="16"/>
                <w:rPrChange w:id="523" w:author="Author" w:date="2024-04-10T18:07:00Z">
                  <w:rPr>
                    <w:ins w:id="524" w:author="Author" w:date="2024-04-18T11:13:00Z"/>
                    <w:rFonts w:ascii="Arial" w:hAnsi="Arial" w:cs="Arial"/>
                    <w:sz w:val="22"/>
                  </w:rPr>
                </w:rPrChange>
              </w:rPr>
            </w:pPr>
            <w:ins w:id="525" w:author="Author" w:date="2024-04-18T11:13:00Z">
              <w:r w:rsidRPr="004A1FA9">
                <w:rPr>
                  <w:rFonts w:ascii="Arial" w:hAnsi="Arial" w:cs="Arial"/>
                  <w:sz w:val="18"/>
                  <w:szCs w:val="16"/>
                  <w:rPrChange w:id="526" w:author="Author" w:date="2024-04-10T18:07:00Z">
                    <w:rPr>
                      <w:rFonts w:ascii="Arial" w:hAnsi="Arial" w:cs="Arial"/>
                      <w:sz w:val="22"/>
                    </w:rPr>
                  </w:rPrChange>
                </w:rPr>
                <w:t>10000</w:t>
              </w:r>
            </w:ins>
          </w:p>
        </w:tc>
        <w:tc>
          <w:tcPr>
            <w:tcW w:w="867" w:type="dxa"/>
          </w:tcPr>
          <w:p w14:paraId="1553323C" w14:textId="77777777" w:rsidR="005A3F94" w:rsidRPr="00873915" w:rsidRDefault="005A3F94" w:rsidP="00ED33FF">
            <w:pPr>
              <w:pStyle w:val="BodyText"/>
              <w:rPr>
                <w:ins w:id="527" w:author="Author" w:date="2024-04-18T11:13:00Z"/>
                <w:rFonts w:ascii="Arial" w:hAnsi="Arial" w:cs="Arial"/>
                <w:sz w:val="18"/>
                <w:szCs w:val="16"/>
              </w:rPr>
            </w:pPr>
            <w:ins w:id="528" w:author="Author" w:date="2024-04-18T11:13:00Z">
              <w:r>
                <w:rPr>
                  <w:rFonts w:ascii="Arial" w:hAnsi="Arial" w:cs="Arial"/>
                  <w:sz w:val="18"/>
                  <w:szCs w:val="16"/>
                </w:rPr>
                <w:t>Fixed</w:t>
              </w:r>
            </w:ins>
          </w:p>
        </w:tc>
        <w:tc>
          <w:tcPr>
            <w:tcW w:w="1678" w:type="dxa"/>
            <w:noWrap/>
            <w:hideMark/>
          </w:tcPr>
          <w:p w14:paraId="33BADF05" w14:textId="77777777" w:rsidR="005A3F94" w:rsidRPr="004A1FA9" w:rsidRDefault="005A3F94" w:rsidP="00ED33FF">
            <w:pPr>
              <w:pStyle w:val="BodyText"/>
              <w:rPr>
                <w:ins w:id="529" w:author="Author" w:date="2024-04-18T11:13:00Z"/>
                <w:rFonts w:ascii="Arial" w:hAnsi="Arial" w:cs="Arial"/>
                <w:sz w:val="18"/>
                <w:szCs w:val="16"/>
                <w:rPrChange w:id="530" w:author="Author" w:date="2024-04-10T18:07:00Z">
                  <w:rPr>
                    <w:ins w:id="531" w:author="Author" w:date="2024-04-18T11:13:00Z"/>
                    <w:rFonts w:ascii="Arial" w:hAnsi="Arial" w:cs="Arial"/>
                    <w:sz w:val="22"/>
                  </w:rPr>
                </w:rPrChange>
              </w:rPr>
            </w:pPr>
            <w:ins w:id="532" w:author="Author" w:date="2024-04-18T11:13:00Z">
              <w:r w:rsidRPr="004A1FA9">
                <w:rPr>
                  <w:rFonts w:ascii="Arial" w:hAnsi="Arial" w:cs="Arial"/>
                  <w:sz w:val="18"/>
                  <w:szCs w:val="16"/>
                  <w:rPrChange w:id="533" w:author="Author" w:date="2024-04-10T18:07:00Z">
                    <w:rPr>
                      <w:rFonts w:ascii="Arial" w:hAnsi="Arial" w:cs="Arial"/>
                      <w:sz w:val="22"/>
                    </w:rPr>
                  </w:rPrChange>
                </w:rPr>
                <w:t>100%</w:t>
              </w:r>
            </w:ins>
          </w:p>
        </w:tc>
        <w:tc>
          <w:tcPr>
            <w:tcW w:w="1604" w:type="dxa"/>
            <w:noWrap/>
            <w:hideMark/>
          </w:tcPr>
          <w:p w14:paraId="230A97A3" w14:textId="77777777" w:rsidR="005A3F94" w:rsidRPr="004A1FA9" w:rsidRDefault="005A3F94" w:rsidP="00ED33FF">
            <w:pPr>
              <w:pStyle w:val="BodyText"/>
              <w:rPr>
                <w:ins w:id="534" w:author="Author" w:date="2024-04-18T11:13:00Z"/>
                <w:rFonts w:ascii="Arial" w:hAnsi="Arial" w:cs="Arial"/>
                <w:sz w:val="18"/>
                <w:szCs w:val="16"/>
                <w:rPrChange w:id="535" w:author="Author" w:date="2024-04-10T18:07:00Z">
                  <w:rPr>
                    <w:ins w:id="536" w:author="Author" w:date="2024-04-18T11:13:00Z"/>
                    <w:rFonts w:ascii="Arial" w:hAnsi="Arial" w:cs="Arial"/>
                    <w:sz w:val="22"/>
                  </w:rPr>
                </w:rPrChange>
              </w:rPr>
            </w:pPr>
            <w:ins w:id="537" w:author="Author" w:date="2024-04-18T11:13:00Z">
              <w:r w:rsidRPr="004A1FA9">
                <w:rPr>
                  <w:rFonts w:ascii="Arial" w:hAnsi="Arial" w:cs="Arial"/>
                  <w:sz w:val="18"/>
                  <w:szCs w:val="16"/>
                  <w:rPrChange w:id="538" w:author="Author" w:date="2024-04-10T18:07:00Z">
                    <w:rPr>
                      <w:rFonts w:ascii="Arial" w:hAnsi="Arial" w:cs="Arial"/>
                      <w:sz w:val="22"/>
                    </w:rPr>
                  </w:rPrChange>
                </w:rPr>
                <w:t xml:space="preserve">10000 </w:t>
              </w:r>
            </w:ins>
          </w:p>
        </w:tc>
        <w:tc>
          <w:tcPr>
            <w:tcW w:w="1310" w:type="dxa"/>
          </w:tcPr>
          <w:p w14:paraId="6868135E" w14:textId="77777777" w:rsidR="005A3F94" w:rsidRPr="004A1FA9" w:rsidRDefault="005A3F94" w:rsidP="00ED33FF">
            <w:pPr>
              <w:pStyle w:val="BodyText"/>
              <w:rPr>
                <w:ins w:id="539" w:author="Author" w:date="2024-04-18T11:13:00Z"/>
                <w:rFonts w:ascii="Arial" w:hAnsi="Arial" w:cs="Arial"/>
                <w:sz w:val="18"/>
                <w:szCs w:val="16"/>
                <w:rPrChange w:id="540" w:author="Author" w:date="2024-04-10T18:07:00Z">
                  <w:rPr>
                    <w:ins w:id="541" w:author="Author" w:date="2024-04-18T11:13:00Z"/>
                    <w:rFonts w:ascii="Arial" w:hAnsi="Arial" w:cs="Arial"/>
                    <w:sz w:val="22"/>
                  </w:rPr>
                </w:rPrChange>
              </w:rPr>
            </w:pPr>
            <w:ins w:id="542" w:author="Author" w:date="2024-04-18T11:13:00Z">
              <w:r>
                <w:rPr>
                  <w:rFonts w:ascii="Arial" w:hAnsi="Arial" w:cs="Arial"/>
                  <w:sz w:val="18"/>
                  <w:szCs w:val="16"/>
                </w:rPr>
                <w:t>89.94</w:t>
              </w:r>
              <w:r w:rsidRPr="004A1FA9">
                <w:rPr>
                  <w:rFonts w:ascii="Arial" w:hAnsi="Arial" w:cs="Arial"/>
                  <w:sz w:val="18"/>
                  <w:szCs w:val="16"/>
                  <w:rPrChange w:id="543" w:author="Author" w:date="2024-04-10T18:07:00Z">
                    <w:rPr>
                      <w:rFonts w:ascii="Arial" w:hAnsi="Arial" w:cs="Arial"/>
                      <w:sz w:val="22"/>
                    </w:rPr>
                  </w:rPrChange>
                </w:rPr>
                <w:t>%</w:t>
              </w:r>
            </w:ins>
          </w:p>
        </w:tc>
        <w:tc>
          <w:tcPr>
            <w:tcW w:w="1093" w:type="dxa"/>
          </w:tcPr>
          <w:p w14:paraId="7BBBDE1A" w14:textId="77777777" w:rsidR="005A3F94" w:rsidRPr="004A1FA9" w:rsidRDefault="005A3F94" w:rsidP="00ED33FF">
            <w:pPr>
              <w:pStyle w:val="BodyText"/>
              <w:rPr>
                <w:ins w:id="544" w:author="Author" w:date="2024-04-18T11:13:00Z"/>
                <w:rFonts w:ascii="Arial" w:hAnsi="Arial" w:cs="Arial"/>
                <w:sz w:val="18"/>
                <w:szCs w:val="16"/>
                <w:rPrChange w:id="545" w:author="Author" w:date="2024-04-10T18:07:00Z">
                  <w:rPr>
                    <w:ins w:id="546" w:author="Author" w:date="2024-04-18T11:13:00Z"/>
                    <w:rFonts w:ascii="Arial" w:hAnsi="Arial" w:cs="Arial"/>
                    <w:sz w:val="22"/>
                  </w:rPr>
                </w:rPrChange>
              </w:rPr>
            </w:pPr>
            <w:ins w:id="547" w:author="Author" w:date="2024-04-18T11:13:00Z">
              <w:r>
                <w:rPr>
                  <w:rFonts w:ascii="Arial" w:hAnsi="Arial" w:cs="Arial"/>
                  <w:sz w:val="18"/>
                  <w:szCs w:val="16"/>
                </w:rPr>
                <w:t>8994</w:t>
              </w:r>
            </w:ins>
          </w:p>
        </w:tc>
      </w:tr>
      <w:tr w:rsidR="005A3F94" w:rsidRPr="004A1FA9" w14:paraId="4D37175C" w14:textId="77777777" w:rsidTr="00ED33FF">
        <w:trPr>
          <w:trHeight w:val="191"/>
          <w:ins w:id="548" w:author="Author" w:date="2024-04-18T11:13:00Z"/>
        </w:trPr>
        <w:tc>
          <w:tcPr>
            <w:tcW w:w="1709" w:type="dxa"/>
            <w:noWrap/>
            <w:hideMark/>
          </w:tcPr>
          <w:p w14:paraId="6DED6E34" w14:textId="77777777" w:rsidR="005A3F94" w:rsidRPr="004A1FA9" w:rsidRDefault="005A3F94" w:rsidP="00ED33FF">
            <w:pPr>
              <w:pStyle w:val="BodyText"/>
              <w:rPr>
                <w:ins w:id="549" w:author="Author" w:date="2024-04-18T11:13:00Z"/>
                <w:rFonts w:ascii="Arial" w:hAnsi="Arial" w:cs="Arial"/>
                <w:sz w:val="18"/>
                <w:szCs w:val="16"/>
                <w:rPrChange w:id="550" w:author="Author" w:date="2024-04-10T18:07:00Z">
                  <w:rPr>
                    <w:ins w:id="551" w:author="Author" w:date="2024-04-18T11:13:00Z"/>
                    <w:rFonts w:ascii="Arial" w:hAnsi="Arial" w:cs="Arial"/>
                    <w:sz w:val="22"/>
                  </w:rPr>
                </w:rPrChange>
              </w:rPr>
            </w:pPr>
            <w:ins w:id="552" w:author="Author" w:date="2024-04-18T11:13:00Z">
              <w:r w:rsidRPr="004A1FA9">
                <w:rPr>
                  <w:rFonts w:ascii="Arial" w:hAnsi="Arial" w:cs="Arial"/>
                  <w:sz w:val="18"/>
                  <w:szCs w:val="16"/>
                  <w:rPrChange w:id="553" w:author="Author" w:date="2024-04-10T18:07:00Z">
                    <w:rPr>
                      <w:rFonts w:ascii="Arial" w:hAnsi="Arial" w:cs="Arial"/>
                      <w:sz w:val="22"/>
                    </w:rPr>
                  </w:rPrChange>
                </w:rPr>
                <w:t>Nuclear</w:t>
              </w:r>
            </w:ins>
          </w:p>
        </w:tc>
        <w:tc>
          <w:tcPr>
            <w:tcW w:w="1083" w:type="dxa"/>
            <w:noWrap/>
            <w:hideMark/>
          </w:tcPr>
          <w:p w14:paraId="48A9B9C0" w14:textId="77777777" w:rsidR="005A3F94" w:rsidRPr="004A1FA9" w:rsidRDefault="005A3F94" w:rsidP="00ED33FF">
            <w:pPr>
              <w:pStyle w:val="BodyText"/>
              <w:rPr>
                <w:ins w:id="554" w:author="Author" w:date="2024-04-18T11:13:00Z"/>
                <w:rFonts w:ascii="Arial" w:hAnsi="Arial" w:cs="Arial"/>
                <w:sz w:val="18"/>
                <w:szCs w:val="16"/>
                <w:rPrChange w:id="555" w:author="Author" w:date="2024-04-10T18:07:00Z">
                  <w:rPr>
                    <w:ins w:id="556" w:author="Author" w:date="2024-04-18T11:13:00Z"/>
                    <w:rFonts w:ascii="Arial" w:hAnsi="Arial" w:cs="Arial"/>
                    <w:sz w:val="22"/>
                  </w:rPr>
                </w:rPrChange>
              </w:rPr>
            </w:pPr>
            <w:ins w:id="557" w:author="Author" w:date="2024-04-18T11:13:00Z">
              <w:r w:rsidRPr="004A1FA9">
                <w:rPr>
                  <w:rFonts w:ascii="Arial" w:hAnsi="Arial" w:cs="Arial"/>
                  <w:sz w:val="18"/>
                  <w:szCs w:val="16"/>
                  <w:rPrChange w:id="558" w:author="Author" w:date="2024-04-10T18:07:00Z">
                    <w:rPr>
                      <w:rFonts w:ascii="Arial" w:hAnsi="Arial" w:cs="Arial"/>
                      <w:sz w:val="22"/>
                    </w:rPr>
                  </w:rPrChange>
                </w:rPr>
                <w:t>6000</w:t>
              </w:r>
            </w:ins>
          </w:p>
        </w:tc>
        <w:tc>
          <w:tcPr>
            <w:tcW w:w="867" w:type="dxa"/>
          </w:tcPr>
          <w:p w14:paraId="3247D424" w14:textId="77777777" w:rsidR="005A3F94" w:rsidRPr="00873915" w:rsidRDefault="005A3F94" w:rsidP="00ED33FF">
            <w:pPr>
              <w:pStyle w:val="BodyText"/>
              <w:rPr>
                <w:ins w:id="559" w:author="Author" w:date="2024-04-18T11:13:00Z"/>
                <w:rFonts w:ascii="Arial" w:hAnsi="Arial" w:cs="Arial"/>
                <w:sz w:val="18"/>
                <w:szCs w:val="16"/>
              </w:rPr>
            </w:pPr>
            <w:ins w:id="560" w:author="Author" w:date="2024-04-18T11:13:00Z">
              <w:r>
                <w:rPr>
                  <w:rFonts w:ascii="Arial" w:hAnsi="Arial" w:cs="Arial"/>
                  <w:sz w:val="18"/>
                  <w:szCs w:val="16"/>
                </w:rPr>
                <w:t>Fixed</w:t>
              </w:r>
            </w:ins>
          </w:p>
        </w:tc>
        <w:tc>
          <w:tcPr>
            <w:tcW w:w="1678" w:type="dxa"/>
            <w:noWrap/>
            <w:hideMark/>
          </w:tcPr>
          <w:p w14:paraId="08A2374F" w14:textId="77777777" w:rsidR="005A3F94" w:rsidRPr="004A1FA9" w:rsidRDefault="005A3F94" w:rsidP="00ED33FF">
            <w:pPr>
              <w:pStyle w:val="BodyText"/>
              <w:rPr>
                <w:ins w:id="561" w:author="Author" w:date="2024-04-18T11:13:00Z"/>
                <w:rFonts w:ascii="Arial" w:hAnsi="Arial" w:cs="Arial"/>
                <w:sz w:val="18"/>
                <w:szCs w:val="16"/>
                <w:rPrChange w:id="562" w:author="Author" w:date="2024-04-10T18:07:00Z">
                  <w:rPr>
                    <w:ins w:id="563" w:author="Author" w:date="2024-04-18T11:13:00Z"/>
                    <w:rFonts w:ascii="Arial" w:hAnsi="Arial" w:cs="Arial"/>
                    <w:sz w:val="22"/>
                  </w:rPr>
                </w:rPrChange>
              </w:rPr>
            </w:pPr>
            <w:ins w:id="564" w:author="Author" w:date="2024-04-18T11:13:00Z">
              <w:r w:rsidRPr="004A1FA9">
                <w:rPr>
                  <w:rFonts w:ascii="Arial" w:hAnsi="Arial" w:cs="Arial"/>
                  <w:sz w:val="18"/>
                  <w:szCs w:val="16"/>
                  <w:rPrChange w:id="565" w:author="Author" w:date="2024-04-10T18:07:00Z">
                    <w:rPr>
                      <w:rFonts w:ascii="Arial" w:hAnsi="Arial" w:cs="Arial"/>
                      <w:sz w:val="22"/>
                    </w:rPr>
                  </w:rPrChange>
                </w:rPr>
                <w:t>85%</w:t>
              </w:r>
            </w:ins>
          </w:p>
        </w:tc>
        <w:tc>
          <w:tcPr>
            <w:tcW w:w="1604" w:type="dxa"/>
            <w:noWrap/>
            <w:hideMark/>
          </w:tcPr>
          <w:p w14:paraId="52307716" w14:textId="77777777" w:rsidR="005A3F94" w:rsidRPr="004A1FA9" w:rsidRDefault="005A3F94" w:rsidP="00ED33FF">
            <w:pPr>
              <w:pStyle w:val="BodyText"/>
              <w:rPr>
                <w:ins w:id="566" w:author="Author" w:date="2024-04-18T11:13:00Z"/>
                <w:rFonts w:ascii="Arial" w:hAnsi="Arial" w:cs="Arial"/>
                <w:sz w:val="18"/>
                <w:szCs w:val="16"/>
                <w:rPrChange w:id="567" w:author="Author" w:date="2024-04-10T18:07:00Z">
                  <w:rPr>
                    <w:ins w:id="568" w:author="Author" w:date="2024-04-18T11:13:00Z"/>
                    <w:rFonts w:ascii="Arial" w:hAnsi="Arial" w:cs="Arial"/>
                    <w:sz w:val="22"/>
                  </w:rPr>
                </w:rPrChange>
              </w:rPr>
            </w:pPr>
            <w:ins w:id="569" w:author="Author" w:date="2024-04-18T11:13:00Z">
              <w:r w:rsidRPr="004A1FA9">
                <w:rPr>
                  <w:rFonts w:ascii="Arial" w:hAnsi="Arial" w:cs="Arial"/>
                  <w:sz w:val="18"/>
                  <w:szCs w:val="16"/>
                  <w:rPrChange w:id="570" w:author="Author" w:date="2024-04-10T18:07:00Z">
                    <w:rPr>
                      <w:rFonts w:ascii="Arial" w:hAnsi="Arial" w:cs="Arial"/>
                      <w:sz w:val="22"/>
                    </w:rPr>
                  </w:rPrChange>
                </w:rPr>
                <w:t>5100</w:t>
              </w:r>
            </w:ins>
          </w:p>
        </w:tc>
        <w:tc>
          <w:tcPr>
            <w:tcW w:w="1310" w:type="dxa"/>
          </w:tcPr>
          <w:p w14:paraId="28557956" w14:textId="77777777" w:rsidR="005A3F94" w:rsidRPr="004A1FA9" w:rsidRDefault="005A3F94" w:rsidP="00ED33FF">
            <w:pPr>
              <w:pStyle w:val="BodyText"/>
              <w:rPr>
                <w:ins w:id="571" w:author="Author" w:date="2024-04-18T11:13:00Z"/>
                <w:rFonts w:ascii="Arial" w:hAnsi="Arial" w:cs="Arial"/>
                <w:sz w:val="18"/>
                <w:szCs w:val="16"/>
                <w:rPrChange w:id="572" w:author="Author" w:date="2024-04-10T18:07:00Z">
                  <w:rPr>
                    <w:ins w:id="573" w:author="Author" w:date="2024-04-18T11:13:00Z"/>
                    <w:rFonts w:ascii="Arial" w:hAnsi="Arial" w:cs="Arial"/>
                    <w:sz w:val="22"/>
                  </w:rPr>
                </w:rPrChange>
              </w:rPr>
            </w:pPr>
            <w:ins w:id="574" w:author="Author" w:date="2024-04-18T11:13:00Z">
              <w:r>
                <w:rPr>
                  <w:rFonts w:ascii="Arial" w:hAnsi="Arial" w:cs="Arial"/>
                  <w:sz w:val="18"/>
                  <w:szCs w:val="16"/>
                </w:rPr>
                <w:t>76.45</w:t>
              </w:r>
              <w:r w:rsidRPr="004A1FA9">
                <w:rPr>
                  <w:rFonts w:ascii="Arial" w:hAnsi="Arial" w:cs="Arial"/>
                  <w:sz w:val="18"/>
                  <w:szCs w:val="16"/>
                  <w:rPrChange w:id="575" w:author="Author" w:date="2024-04-10T18:07:00Z">
                    <w:rPr>
                      <w:rFonts w:ascii="Arial" w:hAnsi="Arial" w:cs="Arial"/>
                      <w:sz w:val="22"/>
                    </w:rPr>
                  </w:rPrChange>
                </w:rPr>
                <w:t>%</w:t>
              </w:r>
            </w:ins>
          </w:p>
        </w:tc>
        <w:tc>
          <w:tcPr>
            <w:tcW w:w="1093" w:type="dxa"/>
          </w:tcPr>
          <w:p w14:paraId="721C92C2" w14:textId="77777777" w:rsidR="005A3F94" w:rsidRPr="004A1FA9" w:rsidRDefault="005A3F94" w:rsidP="00ED33FF">
            <w:pPr>
              <w:pStyle w:val="BodyText"/>
              <w:rPr>
                <w:ins w:id="576" w:author="Author" w:date="2024-04-18T11:13:00Z"/>
                <w:rFonts w:ascii="Arial" w:hAnsi="Arial" w:cs="Arial"/>
                <w:sz w:val="18"/>
                <w:szCs w:val="16"/>
                <w:rPrChange w:id="577" w:author="Author" w:date="2024-04-10T18:07:00Z">
                  <w:rPr>
                    <w:ins w:id="578" w:author="Author" w:date="2024-04-18T11:13:00Z"/>
                    <w:rFonts w:ascii="Arial" w:hAnsi="Arial" w:cs="Arial"/>
                    <w:sz w:val="22"/>
                  </w:rPr>
                </w:rPrChange>
              </w:rPr>
            </w:pPr>
            <w:ins w:id="579" w:author="Author" w:date="2024-04-18T11:13:00Z">
              <w:r>
                <w:rPr>
                  <w:rFonts w:ascii="Arial" w:hAnsi="Arial" w:cs="Arial"/>
                  <w:sz w:val="18"/>
                  <w:szCs w:val="16"/>
                </w:rPr>
                <w:t>4587</w:t>
              </w:r>
            </w:ins>
          </w:p>
        </w:tc>
      </w:tr>
      <w:tr w:rsidR="005A3F94" w:rsidRPr="004A1FA9" w14:paraId="46A0E235" w14:textId="77777777" w:rsidTr="00ED33FF">
        <w:trPr>
          <w:trHeight w:val="191"/>
          <w:ins w:id="580" w:author="Author" w:date="2024-04-18T11:13:00Z"/>
        </w:trPr>
        <w:tc>
          <w:tcPr>
            <w:tcW w:w="1709" w:type="dxa"/>
            <w:noWrap/>
            <w:hideMark/>
          </w:tcPr>
          <w:p w14:paraId="5587FA10" w14:textId="77777777" w:rsidR="005A3F94" w:rsidRPr="004A1FA9" w:rsidRDefault="005A3F94" w:rsidP="00ED33FF">
            <w:pPr>
              <w:pStyle w:val="BodyText"/>
              <w:rPr>
                <w:ins w:id="581" w:author="Author" w:date="2024-04-18T11:13:00Z"/>
                <w:rFonts w:ascii="Arial" w:hAnsi="Arial" w:cs="Arial"/>
                <w:sz w:val="18"/>
                <w:szCs w:val="16"/>
                <w:rPrChange w:id="582" w:author="Author" w:date="2024-04-10T18:07:00Z">
                  <w:rPr>
                    <w:ins w:id="583" w:author="Author" w:date="2024-04-18T11:13:00Z"/>
                    <w:rFonts w:ascii="Arial" w:hAnsi="Arial" w:cs="Arial"/>
                    <w:sz w:val="22"/>
                  </w:rPr>
                </w:rPrChange>
              </w:rPr>
            </w:pPr>
            <w:ins w:id="584" w:author="Author" w:date="2024-04-18T11:13:00Z">
              <w:r w:rsidRPr="004A1FA9">
                <w:rPr>
                  <w:rFonts w:ascii="Arial" w:hAnsi="Arial" w:cs="Arial"/>
                  <w:sz w:val="18"/>
                  <w:szCs w:val="16"/>
                  <w:rPrChange w:id="585" w:author="Author" w:date="2024-04-10T18:07:00Z">
                    <w:rPr>
                      <w:rFonts w:ascii="Arial" w:hAnsi="Arial" w:cs="Arial"/>
                      <w:sz w:val="22"/>
                    </w:rPr>
                  </w:rPrChange>
                </w:rPr>
                <w:t>OCGT</w:t>
              </w:r>
            </w:ins>
          </w:p>
        </w:tc>
        <w:tc>
          <w:tcPr>
            <w:tcW w:w="1083" w:type="dxa"/>
            <w:noWrap/>
            <w:hideMark/>
          </w:tcPr>
          <w:p w14:paraId="5C912941" w14:textId="77777777" w:rsidR="005A3F94" w:rsidRPr="004A1FA9" w:rsidRDefault="005A3F94" w:rsidP="00ED33FF">
            <w:pPr>
              <w:pStyle w:val="BodyText"/>
              <w:rPr>
                <w:ins w:id="586" w:author="Author" w:date="2024-04-18T11:13:00Z"/>
                <w:rFonts w:ascii="Arial" w:hAnsi="Arial" w:cs="Arial"/>
                <w:sz w:val="18"/>
                <w:szCs w:val="16"/>
                <w:rPrChange w:id="587" w:author="Author" w:date="2024-04-10T18:07:00Z">
                  <w:rPr>
                    <w:ins w:id="588" w:author="Author" w:date="2024-04-18T11:13:00Z"/>
                    <w:rFonts w:ascii="Arial" w:hAnsi="Arial" w:cs="Arial"/>
                    <w:sz w:val="22"/>
                  </w:rPr>
                </w:rPrChange>
              </w:rPr>
            </w:pPr>
            <w:ins w:id="589" w:author="Author" w:date="2024-04-18T11:13:00Z">
              <w:r w:rsidRPr="004A1FA9">
                <w:rPr>
                  <w:rFonts w:ascii="Arial" w:hAnsi="Arial" w:cs="Arial"/>
                  <w:sz w:val="18"/>
                  <w:szCs w:val="16"/>
                  <w:rPrChange w:id="590" w:author="Author" w:date="2024-04-10T18:07:00Z">
                    <w:rPr>
                      <w:rFonts w:ascii="Arial" w:hAnsi="Arial" w:cs="Arial"/>
                      <w:sz w:val="22"/>
                    </w:rPr>
                  </w:rPrChange>
                </w:rPr>
                <w:t>2000</w:t>
              </w:r>
            </w:ins>
          </w:p>
        </w:tc>
        <w:tc>
          <w:tcPr>
            <w:tcW w:w="867" w:type="dxa"/>
          </w:tcPr>
          <w:p w14:paraId="47E87C9A" w14:textId="77777777" w:rsidR="005A3F94" w:rsidRPr="00873915" w:rsidRDefault="005A3F94" w:rsidP="00ED33FF">
            <w:pPr>
              <w:pStyle w:val="BodyText"/>
              <w:rPr>
                <w:ins w:id="591" w:author="Author" w:date="2024-04-18T11:13:00Z"/>
                <w:rFonts w:ascii="Arial" w:hAnsi="Arial" w:cs="Arial"/>
                <w:sz w:val="18"/>
                <w:szCs w:val="16"/>
              </w:rPr>
            </w:pPr>
            <w:ins w:id="592" w:author="Author" w:date="2024-04-18T11:13:00Z">
              <w:r>
                <w:rPr>
                  <w:rFonts w:ascii="Arial" w:hAnsi="Arial" w:cs="Arial"/>
                  <w:sz w:val="18"/>
                  <w:szCs w:val="16"/>
                </w:rPr>
                <w:t>Fixed</w:t>
              </w:r>
            </w:ins>
          </w:p>
        </w:tc>
        <w:tc>
          <w:tcPr>
            <w:tcW w:w="1678" w:type="dxa"/>
            <w:noWrap/>
            <w:hideMark/>
          </w:tcPr>
          <w:p w14:paraId="3D00FF8E" w14:textId="77777777" w:rsidR="005A3F94" w:rsidRPr="004A1FA9" w:rsidRDefault="005A3F94" w:rsidP="00ED33FF">
            <w:pPr>
              <w:pStyle w:val="BodyText"/>
              <w:rPr>
                <w:ins w:id="593" w:author="Author" w:date="2024-04-18T11:13:00Z"/>
                <w:rFonts w:ascii="Arial" w:hAnsi="Arial" w:cs="Arial"/>
                <w:sz w:val="18"/>
                <w:szCs w:val="16"/>
                <w:rPrChange w:id="594" w:author="Author" w:date="2024-04-10T18:07:00Z">
                  <w:rPr>
                    <w:ins w:id="595" w:author="Author" w:date="2024-04-18T11:13:00Z"/>
                    <w:rFonts w:ascii="Arial" w:hAnsi="Arial" w:cs="Arial"/>
                    <w:sz w:val="22"/>
                  </w:rPr>
                </w:rPrChange>
              </w:rPr>
            </w:pPr>
            <w:ins w:id="596" w:author="Author" w:date="2024-04-18T11:13:00Z">
              <w:r w:rsidRPr="004A1FA9">
                <w:rPr>
                  <w:rFonts w:ascii="Arial" w:hAnsi="Arial" w:cs="Arial"/>
                  <w:sz w:val="18"/>
                  <w:szCs w:val="16"/>
                  <w:rPrChange w:id="597" w:author="Author" w:date="2024-04-10T18:07:00Z">
                    <w:rPr>
                      <w:rFonts w:ascii="Arial" w:hAnsi="Arial" w:cs="Arial"/>
                      <w:sz w:val="22"/>
                    </w:rPr>
                  </w:rPrChange>
                </w:rPr>
                <w:t>0%</w:t>
              </w:r>
            </w:ins>
          </w:p>
        </w:tc>
        <w:tc>
          <w:tcPr>
            <w:tcW w:w="1604" w:type="dxa"/>
            <w:noWrap/>
            <w:hideMark/>
          </w:tcPr>
          <w:p w14:paraId="6A58BBBB" w14:textId="77777777" w:rsidR="005A3F94" w:rsidRPr="004A1FA9" w:rsidRDefault="005A3F94" w:rsidP="00ED33FF">
            <w:pPr>
              <w:pStyle w:val="BodyText"/>
              <w:rPr>
                <w:ins w:id="598" w:author="Author" w:date="2024-04-18T11:13:00Z"/>
                <w:rFonts w:ascii="Arial" w:hAnsi="Arial" w:cs="Arial"/>
                <w:sz w:val="18"/>
                <w:szCs w:val="16"/>
                <w:rPrChange w:id="599" w:author="Author" w:date="2024-04-10T18:07:00Z">
                  <w:rPr>
                    <w:ins w:id="600" w:author="Author" w:date="2024-04-18T11:13:00Z"/>
                    <w:rFonts w:ascii="Arial" w:hAnsi="Arial" w:cs="Arial"/>
                    <w:sz w:val="22"/>
                  </w:rPr>
                </w:rPrChange>
              </w:rPr>
            </w:pPr>
            <w:ins w:id="601" w:author="Author" w:date="2024-04-18T11:13:00Z">
              <w:r w:rsidRPr="004A1FA9">
                <w:rPr>
                  <w:rFonts w:ascii="Arial" w:hAnsi="Arial" w:cs="Arial"/>
                  <w:sz w:val="18"/>
                  <w:szCs w:val="16"/>
                  <w:rPrChange w:id="602" w:author="Author" w:date="2024-04-10T18:07:00Z">
                    <w:rPr>
                      <w:rFonts w:ascii="Arial" w:hAnsi="Arial" w:cs="Arial"/>
                      <w:sz w:val="22"/>
                    </w:rPr>
                  </w:rPrChange>
                </w:rPr>
                <w:t>0</w:t>
              </w:r>
            </w:ins>
          </w:p>
        </w:tc>
        <w:tc>
          <w:tcPr>
            <w:tcW w:w="1310" w:type="dxa"/>
          </w:tcPr>
          <w:p w14:paraId="6926EA45" w14:textId="77777777" w:rsidR="005A3F94" w:rsidRPr="004A1FA9" w:rsidRDefault="005A3F94" w:rsidP="00ED33FF">
            <w:pPr>
              <w:pStyle w:val="BodyText"/>
              <w:rPr>
                <w:ins w:id="603" w:author="Author" w:date="2024-04-18T11:13:00Z"/>
                <w:rFonts w:ascii="Arial" w:hAnsi="Arial" w:cs="Arial"/>
                <w:sz w:val="18"/>
                <w:szCs w:val="16"/>
                <w:rPrChange w:id="604" w:author="Author" w:date="2024-04-10T18:07:00Z">
                  <w:rPr>
                    <w:ins w:id="605" w:author="Author" w:date="2024-04-18T11:13:00Z"/>
                    <w:rFonts w:ascii="Arial" w:hAnsi="Arial" w:cs="Arial"/>
                    <w:sz w:val="22"/>
                  </w:rPr>
                </w:rPrChange>
              </w:rPr>
            </w:pPr>
            <w:ins w:id="606" w:author="Author" w:date="2024-04-18T11:13:00Z">
              <w:r w:rsidRPr="004A1FA9">
                <w:rPr>
                  <w:rFonts w:ascii="Arial" w:hAnsi="Arial" w:cs="Arial"/>
                  <w:sz w:val="18"/>
                  <w:szCs w:val="16"/>
                  <w:rPrChange w:id="607" w:author="Author" w:date="2024-04-10T18:07:00Z">
                    <w:rPr>
                      <w:rFonts w:ascii="Arial" w:hAnsi="Arial" w:cs="Arial"/>
                      <w:sz w:val="22"/>
                    </w:rPr>
                  </w:rPrChange>
                </w:rPr>
                <w:t>0%</w:t>
              </w:r>
            </w:ins>
          </w:p>
        </w:tc>
        <w:tc>
          <w:tcPr>
            <w:tcW w:w="1093" w:type="dxa"/>
          </w:tcPr>
          <w:p w14:paraId="14F64424" w14:textId="77777777" w:rsidR="005A3F94" w:rsidRPr="004A1FA9" w:rsidRDefault="005A3F94" w:rsidP="00ED33FF">
            <w:pPr>
              <w:pStyle w:val="BodyText"/>
              <w:rPr>
                <w:ins w:id="608" w:author="Author" w:date="2024-04-18T11:13:00Z"/>
                <w:rFonts w:ascii="Arial" w:hAnsi="Arial" w:cs="Arial"/>
                <w:sz w:val="18"/>
                <w:szCs w:val="16"/>
                <w:rPrChange w:id="609" w:author="Author" w:date="2024-04-10T18:07:00Z">
                  <w:rPr>
                    <w:ins w:id="610" w:author="Author" w:date="2024-04-18T11:13:00Z"/>
                    <w:rFonts w:ascii="Arial" w:hAnsi="Arial" w:cs="Arial"/>
                    <w:sz w:val="22"/>
                  </w:rPr>
                </w:rPrChange>
              </w:rPr>
            </w:pPr>
            <w:ins w:id="611" w:author="Author" w:date="2024-04-18T11:13:00Z">
              <w:r w:rsidRPr="004A1FA9">
                <w:rPr>
                  <w:rFonts w:ascii="Arial" w:hAnsi="Arial" w:cs="Arial"/>
                  <w:sz w:val="18"/>
                  <w:szCs w:val="16"/>
                  <w:rPrChange w:id="612" w:author="Author" w:date="2024-04-10T18:07:00Z">
                    <w:rPr>
                      <w:rFonts w:ascii="Arial" w:hAnsi="Arial" w:cs="Arial"/>
                      <w:sz w:val="22"/>
                    </w:rPr>
                  </w:rPrChange>
                </w:rPr>
                <w:t>0</w:t>
              </w:r>
            </w:ins>
          </w:p>
        </w:tc>
      </w:tr>
      <w:tr w:rsidR="005A3F94" w:rsidRPr="004A1FA9" w14:paraId="5600A54D" w14:textId="77777777" w:rsidTr="00ED33FF">
        <w:trPr>
          <w:trHeight w:val="191"/>
          <w:ins w:id="613" w:author="Author" w:date="2024-04-18T11:13:00Z"/>
        </w:trPr>
        <w:tc>
          <w:tcPr>
            <w:tcW w:w="1709" w:type="dxa"/>
            <w:noWrap/>
            <w:hideMark/>
          </w:tcPr>
          <w:p w14:paraId="2512EFE2" w14:textId="77777777" w:rsidR="005A3F94" w:rsidRPr="004A1FA9" w:rsidRDefault="005A3F94" w:rsidP="00ED33FF">
            <w:pPr>
              <w:pStyle w:val="BodyText"/>
              <w:rPr>
                <w:ins w:id="614" w:author="Author" w:date="2024-04-18T11:13:00Z"/>
                <w:rFonts w:ascii="Arial" w:hAnsi="Arial" w:cs="Arial"/>
                <w:sz w:val="18"/>
                <w:szCs w:val="16"/>
                <w:rPrChange w:id="615" w:author="Author" w:date="2024-04-10T18:07:00Z">
                  <w:rPr>
                    <w:ins w:id="616" w:author="Author" w:date="2024-04-18T11:13:00Z"/>
                    <w:rFonts w:ascii="Arial" w:hAnsi="Arial" w:cs="Arial"/>
                    <w:sz w:val="22"/>
                  </w:rPr>
                </w:rPrChange>
              </w:rPr>
            </w:pPr>
            <w:ins w:id="617" w:author="Author" w:date="2024-04-18T11:13:00Z">
              <w:r w:rsidRPr="004A1FA9">
                <w:rPr>
                  <w:rFonts w:ascii="Arial" w:hAnsi="Arial" w:cs="Arial"/>
                  <w:sz w:val="18"/>
                  <w:szCs w:val="16"/>
                  <w:rPrChange w:id="618" w:author="Author" w:date="2024-04-10T18:07:00Z">
                    <w:rPr>
                      <w:rFonts w:ascii="Arial" w:hAnsi="Arial" w:cs="Arial"/>
                      <w:sz w:val="22"/>
                    </w:rPr>
                  </w:rPrChange>
                </w:rPr>
                <w:t>Pump Storage</w:t>
              </w:r>
            </w:ins>
          </w:p>
        </w:tc>
        <w:tc>
          <w:tcPr>
            <w:tcW w:w="1083" w:type="dxa"/>
            <w:noWrap/>
            <w:hideMark/>
          </w:tcPr>
          <w:p w14:paraId="628988C4" w14:textId="77777777" w:rsidR="005A3F94" w:rsidRPr="004A1FA9" w:rsidRDefault="005A3F94" w:rsidP="00ED33FF">
            <w:pPr>
              <w:pStyle w:val="BodyText"/>
              <w:rPr>
                <w:ins w:id="619" w:author="Author" w:date="2024-04-18T11:13:00Z"/>
                <w:rFonts w:ascii="Arial" w:hAnsi="Arial" w:cs="Arial"/>
                <w:sz w:val="18"/>
                <w:szCs w:val="16"/>
                <w:rPrChange w:id="620" w:author="Author" w:date="2024-04-10T18:07:00Z">
                  <w:rPr>
                    <w:ins w:id="621" w:author="Author" w:date="2024-04-18T11:13:00Z"/>
                    <w:rFonts w:ascii="Arial" w:hAnsi="Arial" w:cs="Arial"/>
                    <w:sz w:val="22"/>
                  </w:rPr>
                </w:rPrChange>
              </w:rPr>
            </w:pPr>
            <w:ins w:id="622" w:author="Author" w:date="2024-04-18T11:13:00Z">
              <w:r w:rsidRPr="004A1FA9">
                <w:rPr>
                  <w:rFonts w:ascii="Arial" w:hAnsi="Arial" w:cs="Arial"/>
                  <w:sz w:val="18"/>
                  <w:szCs w:val="16"/>
                  <w:rPrChange w:id="623" w:author="Author" w:date="2024-04-10T18:07:00Z">
                    <w:rPr>
                      <w:rFonts w:ascii="Arial" w:hAnsi="Arial" w:cs="Arial"/>
                      <w:sz w:val="22"/>
                    </w:rPr>
                  </w:rPrChange>
                </w:rPr>
                <w:t>10000</w:t>
              </w:r>
            </w:ins>
          </w:p>
        </w:tc>
        <w:tc>
          <w:tcPr>
            <w:tcW w:w="867" w:type="dxa"/>
          </w:tcPr>
          <w:p w14:paraId="5150B4F9" w14:textId="77777777" w:rsidR="005A3F94" w:rsidRPr="00873915" w:rsidRDefault="005A3F94" w:rsidP="00ED33FF">
            <w:pPr>
              <w:pStyle w:val="BodyText"/>
              <w:rPr>
                <w:ins w:id="624" w:author="Author" w:date="2024-04-18T11:13:00Z"/>
                <w:rFonts w:ascii="Arial" w:hAnsi="Arial" w:cs="Arial"/>
                <w:sz w:val="18"/>
                <w:szCs w:val="16"/>
              </w:rPr>
            </w:pPr>
            <w:ins w:id="625" w:author="Author" w:date="2024-04-18T11:13:00Z">
              <w:r>
                <w:rPr>
                  <w:rFonts w:ascii="Arial" w:hAnsi="Arial" w:cs="Arial"/>
                  <w:sz w:val="18"/>
                  <w:szCs w:val="16"/>
                </w:rPr>
                <w:t>Fixed</w:t>
              </w:r>
            </w:ins>
          </w:p>
        </w:tc>
        <w:tc>
          <w:tcPr>
            <w:tcW w:w="1678" w:type="dxa"/>
            <w:noWrap/>
            <w:hideMark/>
          </w:tcPr>
          <w:p w14:paraId="203B9245" w14:textId="77777777" w:rsidR="005A3F94" w:rsidRPr="004A1FA9" w:rsidRDefault="005A3F94" w:rsidP="00ED33FF">
            <w:pPr>
              <w:pStyle w:val="BodyText"/>
              <w:rPr>
                <w:ins w:id="626" w:author="Author" w:date="2024-04-18T11:13:00Z"/>
                <w:rFonts w:ascii="Arial" w:hAnsi="Arial" w:cs="Arial"/>
                <w:sz w:val="18"/>
                <w:szCs w:val="16"/>
                <w:rPrChange w:id="627" w:author="Author" w:date="2024-04-10T18:07:00Z">
                  <w:rPr>
                    <w:ins w:id="628" w:author="Author" w:date="2024-04-18T11:13:00Z"/>
                    <w:rFonts w:ascii="Arial" w:hAnsi="Arial" w:cs="Arial"/>
                    <w:sz w:val="22"/>
                  </w:rPr>
                </w:rPrChange>
              </w:rPr>
            </w:pPr>
            <w:ins w:id="629" w:author="Author" w:date="2024-04-18T11:13:00Z">
              <w:r w:rsidRPr="004A1FA9">
                <w:rPr>
                  <w:rFonts w:ascii="Arial" w:hAnsi="Arial" w:cs="Arial"/>
                  <w:sz w:val="18"/>
                  <w:szCs w:val="16"/>
                  <w:rPrChange w:id="630" w:author="Author" w:date="2024-04-10T18:07:00Z">
                    <w:rPr>
                      <w:rFonts w:ascii="Arial" w:hAnsi="Arial" w:cs="Arial"/>
                      <w:sz w:val="22"/>
                    </w:rPr>
                  </w:rPrChange>
                </w:rPr>
                <w:t>50%</w:t>
              </w:r>
            </w:ins>
          </w:p>
        </w:tc>
        <w:tc>
          <w:tcPr>
            <w:tcW w:w="1604" w:type="dxa"/>
            <w:noWrap/>
            <w:hideMark/>
          </w:tcPr>
          <w:p w14:paraId="2867246E" w14:textId="77777777" w:rsidR="005A3F94" w:rsidRPr="004A1FA9" w:rsidRDefault="005A3F94" w:rsidP="00ED33FF">
            <w:pPr>
              <w:pStyle w:val="BodyText"/>
              <w:rPr>
                <w:ins w:id="631" w:author="Author" w:date="2024-04-18T11:13:00Z"/>
                <w:rFonts w:ascii="Arial" w:hAnsi="Arial" w:cs="Arial"/>
                <w:sz w:val="18"/>
                <w:szCs w:val="16"/>
                <w:rPrChange w:id="632" w:author="Author" w:date="2024-04-10T18:07:00Z">
                  <w:rPr>
                    <w:ins w:id="633" w:author="Author" w:date="2024-04-18T11:13:00Z"/>
                    <w:rFonts w:ascii="Arial" w:hAnsi="Arial" w:cs="Arial"/>
                    <w:sz w:val="22"/>
                  </w:rPr>
                </w:rPrChange>
              </w:rPr>
            </w:pPr>
            <w:ins w:id="634" w:author="Author" w:date="2024-04-18T11:13:00Z">
              <w:r w:rsidRPr="004A1FA9">
                <w:rPr>
                  <w:rFonts w:ascii="Arial" w:hAnsi="Arial" w:cs="Arial"/>
                  <w:sz w:val="18"/>
                  <w:szCs w:val="16"/>
                  <w:rPrChange w:id="635" w:author="Author" w:date="2024-04-10T18:07:00Z">
                    <w:rPr>
                      <w:rFonts w:ascii="Arial" w:hAnsi="Arial" w:cs="Arial"/>
                      <w:sz w:val="22"/>
                    </w:rPr>
                  </w:rPrChange>
                </w:rPr>
                <w:t>5000</w:t>
              </w:r>
            </w:ins>
          </w:p>
        </w:tc>
        <w:tc>
          <w:tcPr>
            <w:tcW w:w="1310" w:type="dxa"/>
          </w:tcPr>
          <w:p w14:paraId="17ED4EC1" w14:textId="77777777" w:rsidR="005A3F94" w:rsidRPr="004A1FA9" w:rsidRDefault="005A3F94" w:rsidP="00ED33FF">
            <w:pPr>
              <w:pStyle w:val="BodyText"/>
              <w:rPr>
                <w:ins w:id="636" w:author="Author" w:date="2024-04-18T11:13:00Z"/>
                <w:rFonts w:ascii="Arial" w:hAnsi="Arial" w:cs="Arial"/>
                <w:sz w:val="18"/>
                <w:szCs w:val="16"/>
                <w:rPrChange w:id="637" w:author="Author" w:date="2024-04-10T18:07:00Z">
                  <w:rPr>
                    <w:ins w:id="638" w:author="Author" w:date="2024-04-18T11:13:00Z"/>
                    <w:rFonts w:ascii="Arial" w:hAnsi="Arial" w:cs="Arial"/>
                    <w:sz w:val="22"/>
                  </w:rPr>
                </w:rPrChange>
              </w:rPr>
            </w:pPr>
            <w:ins w:id="639" w:author="Author" w:date="2024-04-18T11:13:00Z">
              <w:r>
                <w:rPr>
                  <w:rFonts w:ascii="Arial" w:hAnsi="Arial" w:cs="Arial"/>
                  <w:sz w:val="18"/>
                  <w:szCs w:val="16"/>
                </w:rPr>
                <w:t>44.97</w:t>
              </w:r>
              <w:r w:rsidRPr="004A1FA9">
                <w:rPr>
                  <w:rFonts w:ascii="Arial" w:hAnsi="Arial" w:cs="Arial"/>
                  <w:sz w:val="18"/>
                  <w:szCs w:val="16"/>
                  <w:rPrChange w:id="640" w:author="Author" w:date="2024-04-10T18:07:00Z">
                    <w:rPr>
                      <w:rFonts w:ascii="Arial" w:hAnsi="Arial" w:cs="Arial"/>
                      <w:sz w:val="22"/>
                    </w:rPr>
                  </w:rPrChange>
                </w:rPr>
                <w:t>%</w:t>
              </w:r>
            </w:ins>
          </w:p>
        </w:tc>
        <w:tc>
          <w:tcPr>
            <w:tcW w:w="1093" w:type="dxa"/>
          </w:tcPr>
          <w:p w14:paraId="05F2FDD6" w14:textId="77777777" w:rsidR="005A3F94" w:rsidRPr="004A1FA9" w:rsidRDefault="005A3F94" w:rsidP="00ED33FF">
            <w:pPr>
              <w:pStyle w:val="BodyText"/>
              <w:rPr>
                <w:ins w:id="641" w:author="Author" w:date="2024-04-18T11:13:00Z"/>
                <w:rFonts w:ascii="Arial" w:hAnsi="Arial" w:cs="Arial"/>
                <w:sz w:val="18"/>
                <w:szCs w:val="16"/>
                <w:rPrChange w:id="642" w:author="Author" w:date="2024-04-10T18:07:00Z">
                  <w:rPr>
                    <w:ins w:id="643" w:author="Author" w:date="2024-04-18T11:13:00Z"/>
                    <w:rFonts w:ascii="Arial" w:hAnsi="Arial" w:cs="Arial"/>
                    <w:sz w:val="22"/>
                  </w:rPr>
                </w:rPrChange>
              </w:rPr>
            </w:pPr>
            <w:ins w:id="644" w:author="Author" w:date="2024-04-18T11:13:00Z">
              <w:r>
                <w:rPr>
                  <w:rFonts w:ascii="Arial" w:hAnsi="Arial" w:cs="Arial"/>
                  <w:sz w:val="18"/>
                  <w:szCs w:val="16"/>
                </w:rPr>
                <w:t>4497</w:t>
              </w:r>
            </w:ins>
          </w:p>
        </w:tc>
      </w:tr>
      <w:tr w:rsidR="005A3F94" w:rsidRPr="004A1FA9" w14:paraId="2E8D4984" w14:textId="77777777" w:rsidTr="00ED33FF">
        <w:trPr>
          <w:trHeight w:val="191"/>
          <w:ins w:id="645" w:author="Author" w:date="2024-04-18T11:13:00Z"/>
        </w:trPr>
        <w:tc>
          <w:tcPr>
            <w:tcW w:w="1709" w:type="dxa"/>
            <w:noWrap/>
            <w:hideMark/>
          </w:tcPr>
          <w:p w14:paraId="71D25B67" w14:textId="77777777" w:rsidR="005A3F94" w:rsidRPr="004A1FA9" w:rsidRDefault="005A3F94" w:rsidP="00ED33FF">
            <w:pPr>
              <w:pStyle w:val="BodyText"/>
              <w:rPr>
                <w:ins w:id="646" w:author="Author" w:date="2024-04-18T11:13:00Z"/>
                <w:rFonts w:ascii="Arial" w:hAnsi="Arial" w:cs="Arial"/>
                <w:sz w:val="18"/>
                <w:szCs w:val="16"/>
                <w:rPrChange w:id="647" w:author="Author" w:date="2024-04-10T18:07:00Z">
                  <w:rPr>
                    <w:ins w:id="648" w:author="Author" w:date="2024-04-18T11:13:00Z"/>
                    <w:rFonts w:ascii="Arial" w:hAnsi="Arial" w:cs="Arial"/>
                    <w:sz w:val="22"/>
                  </w:rPr>
                </w:rPrChange>
              </w:rPr>
            </w:pPr>
            <w:ins w:id="649" w:author="Author" w:date="2024-04-18T11:13:00Z">
              <w:r w:rsidRPr="004A1FA9">
                <w:rPr>
                  <w:rFonts w:ascii="Arial" w:hAnsi="Arial" w:cs="Arial"/>
                  <w:sz w:val="18"/>
                  <w:szCs w:val="16"/>
                  <w:rPrChange w:id="650" w:author="Author" w:date="2024-04-10T18:07:00Z">
                    <w:rPr>
                      <w:rFonts w:ascii="Arial" w:hAnsi="Arial" w:cs="Arial"/>
                      <w:sz w:val="22"/>
                    </w:rPr>
                  </w:rPrChange>
                </w:rPr>
                <w:t>Tidal</w:t>
              </w:r>
            </w:ins>
          </w:p>
        </w:tc>
        <w:tc>
          <w:tcPr>
            <w:tcW w:w="1083" w:type="dxa"/>
            <w:noWrap/>
            <w:hideMark/>
          </w:tcPr>
          <w:p w14:paraId="2E0975DB" w14:textId="77777777" w:rsidR="005A3F94" w:rsidRPr="004A1FA9" w:rsidRDefault="005A3F94" w:rsidP="00ED33FF">
            <w:pPr>
              <w:pStyle w:val="BodyText"/>
              <w:rPr>
                <w:ins w:id="651" w:author="Author" w:date="2024-04-18T11:13:00Z"/>
                <w:rFonts w:ascii="Arial" w:hAnsi="Arial" w:cs="Arial"/>
                <w:sz w:val="18"/>
                <w:szCs w:val="16"/>
                <w:rPrChange w:id="652" w:author="Author" w:date="2024-04-10T18:07:00Z">
                  <w:rPr>
                    <w:ins w:id="653" w:author="Author" w:date="2024-04-18T11:13:00Z"/>
                    <w:rFonts w:ascii="Arial" w:hAnsi="Arial" w:cs="Arial"/>
                    <w:sz w:val="22"/>
                  </w:rPr>
                </w:rPrChange>
              </w:rPr>
            </w:pPr>
            <w:ins w:id="654" w:author="Author" w:date="2024-04-18T11:13:00Z">
              <w:r w:rsidRPr="004A1FA9">
                <w:rPr>
                  <w:rFonts w:ascii="Arial" w:hAnsi="Arial" w:cs="Arial"/>
                  <w:sz w:val="18"/>
                  <w:szCs w:val="16"/>
                  <w:rPrChange w:id="655" w:author="Author" w:date="2024-04-10T18:07:00Z">
                    <w:rPr>
                      <w:rFonts w:ascii="Arial" w:hAnsi="Arial" w:cs="Arial"/>
                      <w:sz w:val="22"/>
                    </w:rPr>
                  </w:rPrChange>
                </w:rPr>
                <w:t>-</w:t>
              </w:r>
            </w:ins>
          </w:p>
        </w:tc>
        <w:tc>
          <w:tcPr>
            <w:tcW w:w="867" w:type="dxa"/>
          </w:tcPr>
          <w:p w14:paraId="3BFB1AB7" w14:textId="77777777" w:rsidR="005A3F94" w:rsidRPr="00873915" w:rsidRDefault="005A3F94" w:rsidP="00ED33FF">
            <w:pPr>
              <w:pStyle w:val="BodyText"/>
              <w:rPr>
                <w:ins w:id="656" w:author="Author" w:date="2024-04-18T11:13:00Z"/>
                <w:rFonts w:ascii="Arial" w:hAnsi="Arial" w:cs="Arial"/>
                <w:sz w:val="18"/>
                <w:szCs w:val="16"/>
              </w:rPr>
            </w:pPr>
            <w:ins w:id="657" w:author="Author" w:date="2024-04-18T11:13:00Z">
              <w:r>
                <w:rPr>
                  <w:rFonts w:ascii="Arial" w:hAnsi="Arial" w:cs="Arial"/>
                  <w:sz w:val="18"/>
                  <w:szCs w:val="16"/>
                </w:rPr>
                <w:t>Fixed</w:t>
              </w:r>
            </w:ins>
          </w:p>
        </w:tc>
        <w:tc>
          <w:tcPr>
            <w:tcW w:w="1678" w:type="dxa"/>
            <w:noWrap/>
            <w:hideMark/>
          </w:tcPr>
          <w:p w14:paraId="2B3CB540" w14:textId="77777777" w:rsidR="005A3F94" w:rsidRPr="004A1FA9" w:rsidRDefault="005A3F94" w:rsidP="00ED33FF">
            <w:pPr>
              <w:pStyle w:val="BodyText"/>
              <w:rPr>
                <w:ins w:id="658" w:author="Author" w:date="2024-04-18T11:13:00Z"/>
                <w:rFonts w:ascii="Arial" w:hAnsi="Arial" w:cs="Arial"/>
                <w:sz w:val="18"/>
                <w:szCs w:val="16"/>
                <w:rPrChange w:id="659" w:author="Author" w:date="2024-04-10T18:07:00Z">
                  <w:rPr>
                    <w:ins w:id="660" w:author="Author" w:date="2024-04-18T11:13:00Z"/>
                    <w:rFonts w:ascii="Arial" w:hAnsi="Arial" w:cs="Arial"/>
                    <w:sz w:val="22"/>
                  </w:rPr>
                </w:rPrChange>
              </w:rPr>
            </w:pPr>
            <w:ins w:id="661" w:author="Author" w:date="2024-04-18T11:13:00Z">
              <w:r w:rsidRPr="004A1FA9">
                <w:rPr>
                  <w:rFonts w:ascii="Arial" w:hAnsi="Arial" w:cs="Arial"/>
                  <w:sz w:val="18"/>
                  <w:szCs w:val="16"/>
                  <w:rPrChange w:id="662" w:author="Author" w:date="2024-04-10T18:07:00Z">
                    <w:rPr>
                      <w:rFonts w:ascii="Arial" w:hAnsi="Arial" w:cs="Arial"/>
                      <w:sz w:val="22"/>
                    </w:rPr>
                  </w:rPrChange>
                </w:rPr>
                <w:t>70%</w:t>
              </w:r>
            </w:ins>
          </w:p>
        </w:tc>
        <w:tc>
          <w:tcPr>
            <w:tcW w:w="1604" w:type="dxa"/>
            <w:noWrap/>
            <w:hideMark/>
          </w:tcPr>
          <w:p w14:paraId="530218C3" w14:textId="77777777" w:rsidR="005A3F94" w:rsidRPr="004A1FA9" w:rsidRDefault="005A3F94" w:rsidP="00ED33FF">
            <w:pPr>
              <w:pStyle w:val="BodyText"/>
              <w:rPr>
                <w:ins w:id="663" w:author="Author" w:date="2024-04-18T11:13:00Z"/>
                <w:rFonts w:ascii="Arial" w:hAnsi="Arial" w:cs="Arial"/>
                <w:sz w:val="18"/>
                <w:szCs w:val="16"/>
                <w:rPrChange w:id="664" w:author="Author" w:date="2024-04-10T18:07:00Z">
                  <w:rPr>
                    <w:ins w:id="665" w:author="Author" w:date="2024-04-18T11:13:00Z"/>
                    <w:rFonts w:ascii="Arial" w:hAnsi="Arial" w:cs="Arial"/>
                    <w:sz w:val="22"/>
                  </w:rPr>
                </w:rPrChange>
              </w:rPr>
            </w:pPr>
            <w:ins w:id="666" w:author="Author" w:date="2024-04-18T11:13:00Z">
              <w:r w:rsidRPr="004A1FA9">
                <w:rPr>
                  <w:rFonts w:ascii="Arial" w:hAnsi="Arial" w:cs="Arial"/>
                  <w:sz w:val="18"/>
                  <w:szCs w:val="16"/>
                  <w:rPrChange w:id="667" w:author="Author" w:date="2024-04-10T18:07:00Z">
                    <w:rPr>
                      <w:rFonts w:ascii="Arial" w:hAnsi="Arial" w:cs="Arial"/>
                      <w:sz w:val="22"/>
                    </w:rPr>
                  </w:rPrChange>
                </w:rPr>
                <w:t>0</w:t>
              </w:r>
            </w:ins>
          </w:p>
        </w:tc>
        <w:tc>
          <w:tcPr>
            <w:tcW w:w="1310" w:type="dxa"/>
          </w:tcPr>
          <w:p w14:paraId="127CD9BE" w14:textId="77777777" w:rsidR="005A3F94" w:rsidRPr="004A1FA9" w:rsidRDefault="005A3F94" w:rsidP="00ED33FF">
            <w:pPr>
              <w:pStyle w:val="BodyText"/>
              <w:rPr>
                <w:ins w:id="668" w:author="Author" w:date="2024-04-18T11:13:00Z"/>
                <w:rFonts w:ascii="Arial" w:hAnsi="Arial" w:cs="Arial"/>
                <w:sz w:val="18"/>
                <w:szCs w:val="16"/>
                <w:rPrChange w:id="669" w:author="Author" w:date="2024-04-10T18:07:00Z">
                  <w:rPr>
                    <w:ins w:id="670" w:author="Author" w:date="2024-04-18T11:13:00Z"/>
                    <w:rFonts w:ascii="Arial" w:hAnsi="Arial" w:cs="Arial"/>
                    <w:sz w:val="22"/>
                  </w:rPr>
                </w:rPrChange>
              </w:rPr>
            </w:pPr>
            <w:ins w:id="671" w:author="Author" w:date="2024-04-18T11:13:00Z">
              <w:r>
                <w:rPr>
                  <w:rFonts w:ascii="Arial" w:hAnsi="Arial" w:cs="Arial"/>
                  <w:sz w:val="18"/>
                  <w:szCs w:val="16"/>
                </w:rPr>
                <w:t>62.96</w:t>
              </w:r>
              <w:r w:rsidRPr="004A1FA9">
                <w:rPr>
                  <w:rFonts w:ascii="Arial" w:hAnsi="Arial" w:cs="Arial"/>
                  <w:sz w:val="18"/>
                  <w:szCs w:val="16"/>
                  <w:rPrChange w:id="672" w:author="Author" w:date="2024-04-10T18:07:00Z">
                    <w:rPr>
                      <w:rFonts w:ascii="Arial" w:hAnsi="Arial" w:cs="Arial"/>
                      <w:sz w:val="22"/>
                    </w:rPr>
                  </w:rPrChange>
                </w:rPr>
                <w:t>%</w:t>
              </w:r>
            </w:ins>
          </w:p>
        </w:tc>
        <w:tc>
          <w:tcPr>
            <w:tcW w:w="1093" w:type="dxa"/>
          </w:tcPr>
          <w:p w14:paraId="5ABA0CE3" w14:textId="77777777" w:rsidR="005A3F94" w:rsidRPr="004A1FA9" w:rsidRDefault="005A3F94" w:rsidP="00ED33FF">
            <w:pPr>
              <w:pStyle w:val="BodyText"/>
              <w:rPr>
                <w:ins w:id="673" w:author="Author" w:date="2024-04-18T11:13:00Z"/>
                <w:rFonts w:ascii="Arial" w:hAnsi="Arial" w:cs="Arial"/>
                <w:sz w:val="18"/>
                <w:szCs w:val="16"/>
                <w:rPrChange w:id="674" w:author="Author" w:date="2024-04-10T18:07:00Z">
                  <w:rPr>
                    <w:ins w:id="675" w:author="Author" w:date="2024-04-18T11:13:00Z"/>
                    <w:rFonts w:ascii="Arial" w:hAnsi="Arial" w:cs="Arial"/>
                    <w:sz w:val="22"/>
                  </w:rPr>
                </w:rPrChange>
              </w:rPr>
            </w:pPr>
            <w:ins w:id="676" w:author="Author" w:date="2024-04-18T11:13:00Z">
              <w:r w:rsidRPr="004A1FA9">
                <w:rPr>
                  <w:rFonts w:ascii="Arial" w:hAnsi="Arial" w:cs="Arial"/>
                  <w:sz w:val="18"/>
                  <w:szCs w:val="16"/>
                  <w:rPrChange w:id="677" w:author="Author" w:date="2024-04-10T18:07:00Z">
                    <w:rPr>
                      <w:rFonts w:ascii="Arial" w:hAnsi="Arial" w:cs="Arial"/>
                      <w:sz w:val="22"/>
                    </w:rPr>
                  </w:rPrChange>
                </w:rPr>
                <w:t>0</w:t>
              </w:r>
            </w:ins>
          </w:p>
        </w:tc>
      </w:tr>
      <w:tr w:rsidR="005A3F94" w:rsidRPr="004A1FA9" w14:paraId="551CE255" w14:textId="77777777" w:rsidTr="00ED33FF">
        <w:trPr>
          <w:trHeight w:val="191"/>
          <w:ins w:id="678" w:author="Author" w:date="2024-04-18T11:13:00Z"/>
        </w:trPr>
        <w:tc>
          <w:tcPr>
            <w:tcW w:w="1709" w:type="dxa"/>
            <w:noWrap/>
            <w:hideMark/>
          </w:tcPr>
          <w:p w14:paraId="7D4A19C0" w14:textId="77777777" w:rsidR="005A3F94" w:rsidRPr="004A1FA9" w:rsidRDefault="005A3F94" w:rsidP="00ED33FF">
            <w:pPr>
              <w:pStyle w:val="BodyText"/>
              <w:rPr>
                <w:ins w:id="679" w:author="Author" w:date="2024-04-18T11:13:00Z"/>
                <w:rFonts w:ascii="Arial" w:hAnsi="Arial" w:cs="Arial"/>
                <w:sz w:val="18"/>
                <w:szCs w:val="16"/>
                <w:rPrChange w:id="680" w:author="Author" w:date="2024-04-10T18:07:00Z">
                  <w:rPr>
                    <w:ins w:id="681" w:author="Author" w:date="2024-04-18T11:13:00Z"/>
                    <w:rFonts w:ascii="Arial" w:hAnsi="Arial" w:cs="Arial"/>
                    <w:sz w:val="22"/>
                  </w:rPr>
                </w:rPrChange>
              </w:rPr>
            </w:pPr>
            <w:ins w:id="682" w:author="Author" w:date="2024-04-18T11:13:00Z">
              <w:r w:rsidRPr="004A1FA9">
                <w:rPr>
                  <w:rFonts w:ascii="Arial" w:hAnsi="Arial" w:cs="Arial"/>
                  <w:sz w:val="18"/>
                  <w:szCs w:val="16"/>
                  <w:rPrChange w:id="683" w:author="Author" w:date="2024-04-10T18:07:00Z">
                    <w:rPr>
                      <w:rFonts w:ascii="Arial" w:hAnsi="Arial" w:cs="Arial"/>
                      <w:sz w:val="22"/>
                    </w:rPr>
                  </w:rPrChange>
                </w:rPr>
                <w:t>Wave</w:t>
              </w:r>
            </w:ins>
          </w:p>
        </w:tc>
        <w:tc>
          <w:tcPr>
            <w:tcW w:w="1083" w:type="dxa"/>
            <w:noWrap/>
            <w:hideMark/>
          </w:tcPr>
          <w:p w14:paraId="1ECAE1EC" w14:textId="77777777" w:rsidR="005A3F94" w:rsidRPr="004A1FA9" w:rsidRDefault="005A3F94" w:rsidP="00ED33FF">
            <w:pPr>
              <w:pStyle w:val="BodyText"/>
              <w:rPr>
                <w:ins w:id="684" w:author="Author" w:date="2024-04-18T11:13:00Z"/>
                <w:rFonts w:ascii="Arial" w:hAnsi="Arial" w:cs="Arial"/>
                <w:sz w:val="18"/>
                <w:szCs w:val="16"/>
                <w:rPrChange w:id="685" w:author="Author" w:date="2024-04-10T18:07:00Z">
                  <w:rPr>
                    <w:ins w:id="686" w:author="Author" w:date="2024-04-18T11:13:00Z"/>
                    <w:rFonts w:ascii="Arial" w:hAnsi="Arial" w:cs="Arial"/>
                    <w:sz w:val="22"/>
                  </w:rPr>
                </w:rPrChange>
              </w:rPr>
            </w:pPr>
            <w:ins w:id="687" w:author="Author" w:date="2024-04-18T11:13:00Z">
              <w:r w:rsidRPr="004A1FA9">
                <w:rPr>
                  <w:rFonts w:ascii="Arial" w:hAnsi="Arial" w:cs="Arial"/>
                  <w:sz w:val="18"/>
                  <w:szCs w:val="16"/>
                  <w:rPrChange w:id="688" w:author="Author" w:date="2024-04-10T18:07:00Z">
                    <w:rPr>
                      <w:rFonts w:ascii="Arial" w:hAnsi="Arial" w:cs="Arial"/>
                      <w:sz w:val="22"/>
                    </w:rPr>
                  </w:rPrChange>
                </w:rPr>
                <w:t>-</w:t>
              </w:r>
            </w:ins>
          </w:p>
        </w:tc>
        <w:tc>
          <w:tcPr>
            <w:tcW w:w="867" w:type="dxa"/>
          </w:tcPr>
          <w:p w14:paraId="6849E848" w14:textId="77777777" w:rsidR="005A3F94" w:rsidRPr="00873915" w:rsidRDefault="005A3F94" w:rsidP="00ED33FF">
            <w:pPr>
              <w:pStyle w:val="BodyText"/>
              <w:rPr>
                <w:ins w:id="689" w:author="Author" w:date="2024-04-18T11:13:00Z"/>
                <w:rFonts w:ascii="Arial" w:hAnsi="Arial" w:cs="Arial"/>
                <w:sz w:val="18"/>
                <w:szCs w:val="16"/>
              </w:rPr>
            </w:pPr>
            <w:ins w:id="690" w:author="Author" w:date="2024-04-18T11:13:00Z">
              <w:r>
                <w:rPr>
                  <w:rFonts w:ascii="Arial" w:hAnsi="Arial" w:cs="Arial"/>
                  <w:sz w:val="18"/>
                  <w:szCs w:val="16"/>
                </w:rPr>
                <w:t>Fixed</w:t>
              </w:r>
            </w:ins>
          </w:p>
        </w:tc>
        <w:tc>
          <w:tcPr>
            <w:tcW w:w="1678" w:type="dxa"/>
            <w:noWrap/>
            <w:hideMark/>
          </w:tcPr>
          <w:p w14:paraId="76611248" w14:textId="77777777" w:rsidR="005A3F94" w:rsidRPr="004A1FA9" w:rsidRDefault="005A3F94" w:rsidP="00ED33FF">
            <w:pPr>
              <w:pStyle w:val="BodyText"/>
              <w:rPr>
                <w:ins w:id="691" w:author="Author" w:date="2024-04-18T11:13:00Z"/>
                <w:rFonts w:ascii="Arial" w:hAnsi="Arial" w:cs="Arial"/>
                <w:sz w:val="18"/>
                <w:szCs w:val="16"/>
                <w:rPrChange w:id="692" w:author="Author" w:date="2024-04-10T18:07:00Z">
                  <w:rPr>
                    <w:ins w:id="693" w:author="Author" w:date="2024-04-18T11:13:00Z"/>
                    <w:rFonts w:ascii="Arial" w:hAnsi="Arial" w:cs="Arial"/>
                    <w:sz w:val="22"/>
                  </w:rPr>
                </w:rPrChange>
              </w:rPr>
            </w:pPr>
            <w:ins w:id="694" w:author="Author" w:date="2024-04-18T11:13:00Z">
              <w:r w:rsidRPr="004A1FA9">
                <w:rPr>
                  <w:rFonts w:ascii="Arial" w:hAnsi="Arial" w:cs="Arial"/>
                  <w:sz w:val="18"/>
                  <w:szCs w:val="16"/>
                  <w:rPrChange w:id="695" w:author="Author" w:date="2024-04-10T18:07:00Z">
                    <w:rPr>
                      <w:rFonts w:ascii="Arial" w:hAnsi="Arial" w:cs="Arial"/>
                      <w:sz w:val="22"/>
                    </w:rPr>
                  </w:rPrChange>
                </w:rPr>
                <w:t>70%</w:t>
              </w:r>
            </w:ins>
          </w:p>
        </w:tc>
        <w:tc>
          <w:tcPr>
            <w:tcW w:w="1604" w:type="dxa"/>
            <w:noWrap/>
            <w:hideMark/>
          </w:tcPr>
          <w:p w14:paraId="0507453A" w14:textId="77777777" w:rsidR="005A3F94" w:rsidRPr="004A1FA9" w:rsidRDefault="005A3F94" w:rsidP="00ED33FF">
            <w:pPr>
              <w:pStyle w:val="BodyText"/>
              <w:rPr>
                <w:ins w:id="696" w:author="Author" w:date="2024-04-18T11:13:00Z"/>
                <w:rFonts w:ascii="Arial" w:hAnsi="Arial" w:cs="Arial"/>
                <w:sz w:val="18"/>
                <w:szCs w:val="16"/>
                <w:rPrChange w:id="697" w:author="Author" w:date="2024-04-10T18:07:00Z">
                  <w:rPr>
                    <w:ins w:id="698" w:author="Author" w:date="2024-04-18T11:13:00Z"/>
                    <w:rFonts w:ascii="Arial" w:hAnsi="Arial" w:cs="Arial"/>
                    <w:sz w:val="22"/>
                  </w:rPr>
                </w:rPrChange>
              </w:rPr>
            </w:pPr>
            <w:ins w:id="699" w:author="Author" w:date="2024-04-18T11:13:00Z">
              <w:r w:rsidRPr="004A1FA9">
                <w:rPr>
                  <w:rFonts w:ascii="Arial" w:hAnsi="Arial" w:cs="Arial"/>
                  <w:sz w:val="18"/>
                  <w:szCs w:val="16"/>
                  <w:rPrChange w:id="700" w:author="Author" w:date="2024-04-10T18:07:00Z">
                    <w:rPr>
                      <w:rFonts w:ascii="Arial" w:hAnsi="Arial" w:cs="Arial"/>
                      <w:sz w:val="22"/>
                    </w:rPr>
                  </w:rPrChange>
                </w:rPr>
                <w:t>0</w:t>
              </w:r>
            </w:ins>
          </w:p>
        </w:tc>
        <w:tc>
          <w:tcPr>
            <w:tcW w:w="1310" w:type="dxa"/>
          </w:tcPr>
          <w:p w14:paraId="02F7794C" w14:textId="77777777" w:rsidR="005A3F94" w:rsidRPr="004A1FA9" w:rsidRDefault="005A3F94" w:rsidP="00ED33FF">
            <w:pPr>
              <w:pStyle w:val="BodyText"/>
              <w:rPr>
                <w:ins w:id="701" w:author="Author" w:date="2024-04-18T11:13:00Z"/>
                <w:rFonts w:ascii="Arial" w:hAnsi="Arial" w:cs="Arial"/>
                <w:sz w:val="18"/>
                <w:szCs w:val="16"/>
                <w:rPrChange w:id="702" w:author="Author" w:date="2024-04-10T18:07:00Z">
                  <w:rPr>
                    <w:ins w:id="703" w:author="Author" w:date="2024-04-18T11:13:00Z"/>
                    <w:rFonts w:ascii="Arial" w:hAnsi="Arial" w:cs="Arial"/>
                    <w:sz w:val="22"/>
                  </w:rPr>
                </w:rPrChange>
              </w:rPr>
            </w:pPr>
            <w:ins w:id="704" w:author="Author" w:date="2024-04-18T11:13:00Z">
              <w:r>
                <w:rPr>
                  <w:rFonts w:ascii="Arial" w:hAnsi="Arial" w:cs="Arial"/>
                  <w:sz w:val="18"/>
                  <w:szCs w:val="16"/>
                </w:rPr>
                <w:t>62.96</w:t>
              </w:r>
              <w:r w:rsidRPr="004A1FA9">
                <w:rPr>
                  <w:rFonts w:ascii="Arial" w:hAnsi="Arial" w:cs="Arial"/>
                  <w:sz w:val="18"/>
                  <w:szCs w:val="16"/>
                  <w:rPrChange w:id="705" w:author="Author" w:date="2024-04-10T18:07:00Z">
                    <w:rPr>
                      <w:rFonts w:ascii="Arial" w:hAnsi="Arial" w:cs="Arial"/>
                      <w:sz w:val="22"/>
                    </w:rPr>
                  </w:rPrChange>
                </w:rPr>
                <w:t>%</w:t>
              </w:r>
            </w:ins>
          </w:p>
        </w:tc>
        <w:tc>
          <w:tcPr>
            <w:tcW w:w="1093" w:type="dxa"/>
          </w:tcPr>
          <w:p w14:paraId="6AF50710" w14:textId="77777777" w:rsidR="005A3F94" w:rsidRPr="004A1FA9" w:rsidRDefault="005A3F94" w:rsidP="00ED33FF">
            <w:pPr>
              <w:pStyle w:val="BodyText"/>
              <w:rPr>
                <w:ins w:id="706" w:author="Author" w:date="2024-04-18T11:13:00Z"/>
                <w:rFonts w:ascii="Arial" w:hAnsi="Arial" w:cs="Arial"/>
                <w:sz w:val="18"/>
                <w:szCs w:val="16"/>
                <w:rPrChange w:id="707" w:author="Author" w:date="2024-04-10T18:07:00Z">
                  <w:rPr>
                    <w:ins w:id="708" w:author="Author" w:date="2024-04-18T11:13:00Z"/>
                    <w:rFonts w:ascii="Arial" w:hAnsi="Arial" w:cs="Arial"/>
                    <w:sz w:val="22"/>
                  </w:rPr>
                </w:rPrChange>
              </w:rPr>
            </w:pPr>
            <w:ins w:id="709" w:author="Author" w:date="2024-04-18T11:13:00Z">
              <w:r w:rsidRPr="004A1FA9">
                <w:rPr>
                  <w:rFonts w:ascii="Arial" w:hAnsi="Arial" w:cs="Arial"/>
                  <w:sz w:val="18"/>
                  <w:szCs w:val="16"/>
                  <w:rPrChange w:id="710" w:author="Author" w:date="2024-04-10T18:07:00Z">
                    <w:rPr>
                      <w:rFonts w:ascii="Arial" w:hAnsi="Arial" w:cs="Arial"/>
                      <w:sz w:val="22"/>
                    </w:rPr>
                  </w:rPrChange>
                </w:rPr>
                <w:t>0</w:t>
              </w:r>
            </w:ins>
          </w:p>
        </w:tc>
      </w:tr>
      <w:tr w:rsidR="005A3F94" w:rsidRPr="004A1FA9" w14:paraId="782E5535" w14:textId="77777777" w:rsidTr="00ED33FF">
        <w:trPr>
          <w:trHeight w:val="191"/>
          <w:ins w:id="711" w:author="Author" w:date="2024-04-18T11:13:00Z"/>
        </w:trPr>
        <w:tc>
          <w:tcPr>
            <w:tcW w:w="1709" w:type="dxa"/>
            <w:noWrap/>
            <w:hideMark/>
          </w:tcPr>
          <w:p w14:paraId="5023A87A" w14:textId="77777777" w:rsidR="005A3F94" w:rsidRPr="004A1FA9" w:rsidRDefault="005A3F94" w:rsidP="00ED33FF">
            <w:pPr>
              <w:pStyle w:val="BodyText"/>
              <w:rPr>
                <w:ins w:id="712" w:author="Author" w:date="2024-04-18T11:13:00Z"/>
                <w:rFonts w:ascii="Arial" w:hAnsi="Arial" w:cs="Arial"/>
                <w:sz w:val="18"/>
                <w:szCs w:val="16"/>
                <w:rPrChange w:id="713" w:author="Author" w:date="2024-04-10T18:07:00Z">
                  <w:rPr>
                    <w:ins w:id="714" w:author="Author" w:date="2024-04-18T11:13:00Z"/>
                    <w:rFonts w:ascii="Arial" w:hAnsi="Arial" w:cs="Arial"/>
                    <w:sz w:val="22"/>
                  </w:rPr>
                </w:rPrChange>
              </w:rPr>
            </w:pPr>
            <w:ins w:id="715" w:author="Author" w:date="2024-04-18T11:13:00Z">
              <w:r w:rsidRPr="004A1FA9">
                <w:rPr>
                  <w:rFonts w:ascii="Arial" w:hAnsi="Arial" w:cs="Arial"/>
                  <w:sz w:val="18"/>
                  <w:szCs w:val="16"/>
                  <w:rPrChange w:id="716" w:author="Author" w:date="2024-04-10T18:07:00Z">
                    <w:rPr>
                      <w:rFonts w:ascii="Arial" w:hAnsi="Arial" w:cs="Arial"/>
                      <w:sz w:val="22"/>
                    </w:rPr>
                  </w:rPrChange>
                </w:rPr>
                <w:t>Wind Offshore</w:t>
              </w:r>
            </w:ins>
          </w:p>
        </w:tc>
        <w:tc>
          <w:tcPr>
            <w:tcW w:w="1083" w:type="dxa"/>
            <w:noWrap/>
            <w:hideMark/>
          </w:tcPr>
          <w:p w14:paraId="030322BF" w14:textId="77777777" w:rsidR="005A3F94" w:rsidRPr="004A1FA9" w:rsidRDefault="005A3F94" w:rsidP="00ED33FF">
            <w:pPr>
              <w:pStyle w:val="BodyText"/>
              <w:rPr>
                <w:ins w:id="717" w:author="Author" w:date="2024-04-18T11:13:00Z"/>
                <w:rFonts w:ascii="Arial" w:hAnsi="Arial" w:cs="Arial"/>
                <w:sz w:val="18"/>
                <w:szCs w:val="16"/>
                <w:rPrChange w:id="718" w:author="Author" w:date="2024-04-10T18:07:00Z">
                  <w:rPr>
                    <w:ins w:id="719" w:author="Author" w:date="2024-04-18T11:13:00Z"/>
                    <w:rFonts w:ascii="Arial" w:hAnsi="Arial" w:cs="Arial"/>
                    <w:sz w:val="22"/>
                  </w:rPr>
                </w:rPrChange>
              </w:rPr>
            </w:pPr>
            <w:ins w:id="720" w:author="Author" w:date="2024-04-18T11:13:00Z">
              <w:r w:rsidRPr="004A1FA9">
                <w:rPr>
                  <w:rFonts w:ascii="Arial" w:hAnsi="Arial" w:cs="Arial"/>
                  <w:sz w:val="18"/>
                  <w:szCs w:val="16"/>
                  <w:rPrChange w:id="721" w:author="Author" w:date="2024-04-10T18:07:00Z">
                    <w:rPr>
                      <w:rFonts w:ascii="Arial" w:hAnsi="Arial" w:cs="Arial"/>
                      <w:sz w:val="22"/>
                    </w:rPr>
                  </w:rPrChange>
                </w:rPr>
                <w:t>25000</w:t>
              </w:r>
            </w:ins>
          </w:p>
        </w:tc>
        <w:tc>
          <w:tcPr>
            <w:tcW w:w="867" w:type="dxa"/>
          </w:tcPr>
          <w:p w14:paraId="2A58A55F" w14:textId="77777777" w:rsidR="005A3F94" w:rsidRPr="00873915" w:rsidRDefault="005A3F94" w:rsidP="00ED33FF">
            <w:pPr>
              <w:pStyle w:val="BodyText"/>
              <w:rPr>
                <w:ins w:id="722" w:author="Author" w:date="2024-04-18T11:13:00Z"/>
                <w:rFonts w:ascii="Arial" w:hAnsi="Arial" w:cs="Arial"/>
                <w:sz w:val="18"/>
                <w:szCs w:val="16"/>
              </w:rPr>
            </w:pPr>
            <w:ins w:id="723" w:author="Author" w:date="2024-04-18T11:13:00Z">
              <w:r>
                <w:rPr>
                  <w:rFonts w:ascii="Arial" w:hAnsi="Arial" w:cs="Arial"/>
                  <w:sz w:val="18"/>
                  <w:szCs w:val="16"/>
                </w:rPr>
                <w:t>Fixed</w:t>
              </w:r>
            </w:ins>
          </w:p>
        </w:tc>
        <w:tc>
          <w:tcPr>
            <w:tcW w:w="1678" w:type="dxa"/>
            <w:noWrap/>
            <w:hideMark/>
          </w:tcPr>
          <w:p w14:paraId="25CCF8E5" w14:textId="77777777" w:rsidR="005A3F94" w:rsidRPr="004A1FA9" w:rsidRDefault="005A3F94" w:rsidP="00ED33FF">
            <w:pPr>
              <w:pStyle w:val="BodyText"/>
              <w:rPr>
                <w:ins w:id="724" w:author="Author" w:date="2024-04-18T11:13:00Z"/>
                <w:rFonts w:ascii="Arial" w:hAnsi="Arial" w:cs="Arial"/>
                <w:sz w:val="18"/>
                <w:szCs w:val="16"/>
                <w:rPrChange w:id="725" w:author="Author" w:date="2024-04-10T18:07:00Z">
                  <w:rPr>
                    <w:ins w:id="726" w:author="Author" w:date="2024-04-18T11:13:00Z"/>
                    <w:rFonts w:ascii="Arial" w:hAnsi="Arial" w:cs="Arial"/>
                    <w:sz w:val="22"/>
                  </w:rPr>
                </w:rPrChange>
              </w:rPr>
            </w:pPr>
            <w:ins w:id="727" w:author="Author" w:date="2024-04-18T11:13:00Z">
              <w:r w:rsidRPr="004A1FA9">
                <w:rPr>
                  <w:rFonts w:ascii="Arial" w:hAnsi="Arial" w:cs="Arial"/>
                  <w:sz w:val="18"/>
                  <w:szCs w:val="16"/>
                  <w:rPrChange w:id="728" w:author="Author" w:date="2024-04-10T18:07:00Z">
                    <w:rPr>
                      <w:rFonts w:ascii="Arial" w:hAnsi="Arial" w:cs="Arial"/>
                      <w:sz w:val="22"/>
                    </w:rPr>
                  </w:rPrChange>
                </w:rPr>
                <w:t>70%</w:t>
              </w:r>
            </w:ins>
          </w:p>
        </w:tc>
        <w:tc>
          <w:tcPr>
            <w:tcW w:w="1604" w:type="dxa"/>
            <w:noWrap/>
            <w:hideMark/>
          </w:tcPr>
          <w:p w14:paraId="43752955" w14:textId="77777777" w:rsidR="005A3F94" w:rsidRPr="004A1FA9" w:rsidRDefault="005A3F94" w:rsidP="00ED33FF">
            <w:pPr>
              <w:pStyle w:val="BodyText"/>
              <w:rPr>
                <w:ins w:id="729" w:author="Author" w:date="2024-04-18T11:13:00Z"/>
                <w:rFonts w:ascii="Arial" w:hAnsi="Arial" w:cs="Arial"/>
                <w:sz w:val="18"/>
                <w:szCs w:val="16"/>
                <w:rPrChange w:id="730" w:author="Author" w:date="2024-04-10T18:07:00Z">
                  <w:rPr>
                    <w:ins w:id="731" w:author="Author" w:date="2024-04-18T11:13:00Z"/>
                    <w:rFonts w:ascii="Arial" w:hAnsi="Arial" w:cs="Arial"/>
                    <w:sz w:val="22"/>
                  </w:rPr>
                </w:rPrChange>
              </w:rPr>
            </w:pPr>
            <w:ins w:id="732" w:author="Author" w:date="2024-04-18T11:13:00Z">
              <w:r w:rsidRPr="004A1FA9">
                <w:rPr>
                  <w:rFonts w:ascii="Arial" w:hAnsi="Arial" w:cs="Arial"/>
                  <w:sz w:val="18"/>
                  <w:szCs w:val="16"/>
                  <w:rPrChange w:id="733" w:author="Author" w:date="2024-04-10T18:07:00Z">
                    <w:rPr>
                      <w:rFonts w:ascii="Arial" w:hAnsi="Arial" w:cs="Arial"/>
                      <w:sz w:val="22"/>
                    </w:rPr>
                  </w:rPrChange>
                </w:rPr>
                <w:t>17500</w:t>
              </w:r>
            </w:ins>
          </w:p>
        </w:tc>
        <w:tc>
          <w:tcPr>
            <w:tcW w:w="1310" w:type="dxa"/>
          </w:tcPr>
          <w:p w14:paraId="00BF67F1" w14:textId="77777777" w:rsidR="005A3F94" w:rsidRPr="004A1FA9" w:rsidRDefault="005A3F94" w:rsidP="00ED33FF">
            <w:pPr>
              <w:pStyle w:val="BodyText"/>
              <w:rPr>
                <w:ins w:id="734" w:author="Author" w:date="2024-04-18T11:13:00Z"/>
                <w:rFonts w:ascii="Arial" w:hAnsi="Arial" w:cs="Arial"/>
                <w:sz w:val="18"/>
                <w:szCs w:val="16"/>
                <w:rPrChange w:id="735" w:author="Author" w:date="2024-04-10T18:07:00Z">
                  <w:rPr>
                    <w:ins w:id="736" w:author="Author" w:date="2024-04-18T11:13:00Z"/>
                    <w:rFonts w:ascii="Arial" w:hAnsi="Arial" w:cs="Arial"/>
                    <w:sz w:val="22"/>
                  </w:rPr>
                </w:rPrChange>
              </w:rPr>
            </w:pPr>
            <w:ins w:id="737" w:author="Author" w:date="2024-04-18T11:13:00Z">
              <w:r>
                <w:rPr>
                  <w:rFonts w:ascii="Arial" w:hAnsi="Arial" w:cs="Arial"/>
                  <w:sz w:val="18"/>
                  <w:szCs w:val="16"/>
                </w:rPr>
                <w:t>62.96</w:t>
              </w:r>
              <w:r w:rsidRPr="004A1FA9">
                <w:rPr>
                  <w:rFonts w:ascii="Arial" w:hAnsi="Arial" w:cs="Arial"/>
                  <w:sz w:val="18"/>
                  <w:szCs w:val="16"/>
                  <w:rPrChange w:id="738" w:author="Author" w:date="2024-04-10T18:07:00Z">
                    <w:rPr>
                      <w:rFonts w:ascii="Arial" w:hAnsi="Arial" w:cs="Arial"/>
                      <w:sz w:val="22"/>
                    </w:rPr>
                  </w:rPrChange>
                </w:rPr>
                <w:t>%</w:t>
              </w:r>
            </w:ins>
          </w:p>
        </w:tc>
        <w:tc>
          <w:tcPr>
            <w:tcW w:w="1093" w:type="dxa"/>
          </w:tcPr>
          <w:p w14:paraId="4A0335A8" w14:textId="77777777" w:rsidR="005A3F94" w:rsidRPr="004A1FA9" w:rsidRDefault="005A3F94" w:rsidP="00ED33FF">
            <w:pPr>
              <w:pStyle w:val="BodyText"/>
              <w:rPr>
                <w:ins w:id="739" w:author="Author" w:date="2024-04-18T11:13:00Z"/>
                <w:rFonts w:ascii="Arial" w:hAnsi="Arial" w:cs="Arial"/>
                <w:sz w:val="18"/>
                <w:szCs w:val="16"/>
                <w:rPrChange w:id="740" w:author="Author" w:date="2024-04-10T18:07:00Z">
                  <w:rPr>
                    <w:ins w:id="741" w:author="Author" w:date="2024-04-18T11:13:00Z"/>
                    <w:rFonts w:ascii="Arial" w:hAnsi="Arial" w:cs="Arial"/>
                    <w:sz w:val="22"/>
                  </w:rPr>
                </w:rPrChange>
              </w:rPr>
            </w:pPr>
            <w:ins w:id="742" w:author="Author" w:date="2024-04-18T11:13:00Z">
              <w:r>
                <w:rPr>
                  <w:rFonts w:ascii="Arial" w:hAnsi="Arial" w:cs="Arial"/>
                  <w:sz w:val="18"/>
                  <w:szCs w:val="16"/>
                </w:rPr>
                <w:t>15740</w:t>
              </w:r>
            </w:ins>
          </w:p>
        </w:tc>
      </w:tr>
      <w:tr w:rsidR="005A3F94" w:rsidRPr="004A1FA9" w14:paraId="555C0112" w14:textId="77777777" w:rsidTr="00ED33FF">
        <w:trPr>
          <w:trHeight w:val="50"/>
          <w:ins w:id="743" w:author="Author" w:date="2024-04-18T11:13:00Z"/>
        </w:trPr>
        <w:tc>
          <w:tcPr>
            <w:tcW w:w="1709" w:type="dxa"/>
            <w:noWrap/>
            <w:hideMark/>
          </w:tcPr>
          <w:p w14:paraId="2487BC21" w14:textId="77777777" w:rsidR="005A3F94" w:rsidRPr="004A1FA9" w:rsidRDefault="005A3F94" w:rsidP="00ED33FF">
            <w:pPr>
              <w:pStyle w:val="BodyText"/>
              <w:rPr>
                <w:ins w:id="744" w:author="Author" w:date="2024-04-18T11:13:00Z"/>
                <w:rFonts w:ascii="Arial" w:hAnsi="Arial" w:cs="Arial"/>
                <w:sz w:val="18"/>
                <w:szCs w:val="16"/>
                <w:rPrChange w:id="745" w:author="Author" w:date="2024-04-10T18:07:00Z">
                  <w:rPr>
                    <w:ins w:id="746" w:author="Author" w:date="2024-04-18T11:13:00Z"/>
                    <w:rFonts w:ascii="Arial" w:hAnsi="Arial" w:cs="Arial"/>
                    <w:sz w:val="22"/>
                  </w:rPr>
                </w:rPrChange>
              </w:rPr>
            </w:pPr>
            <w:ins w:id="747" w:author="Author" w:date="2024-04-18T11:13:00Z">
              <w:r w:rsidRPr="004A1FA9">
                <w:rPr>
                  <w:rFonts w:ascii="Arial" w:hAnsi="Arial" w:cs="Arial"/>
                  <w:sz w:val="18"/>
                  <w:szCs w:val="16"/>
                  <w:rPrChange w:id="748" w:author="Author" w:date="2024-04-10T18:07:00Z">
                    <w:rPr>
                      <w:rFonts w:ascii="Arial" w:hAnsi="Arial" w:cs="Arial"/>
                      <w:sz w:val="22"/>
                    </w:rPr>
                  </w:rPrChange>
                </w:rPr>
                <w:t>Wind Onshore</w:t>
              </w:r>
            </w:ins>
          </w:p>
        </w:tc>
        <w:tc>
          <w:tcPr>
            <w:tcW w:w="1083" w:type="dxa"/>
            <w:noWrap/>
            <w:hideMark/>
          </w:tcPr>
          <w:p w14:paraId="06490ACB" w14:textId="77777777" w:rsidR="005A3F94" w:rsidRPr="004A1FA9" w:rsidRDefault="005A3F94" w:rsidP="00ED33FF">
            <w:pPr>
              <w:pStyle w:val="BodyText"/>
              <w:rPr>
                <w:ins w:id="749" w:author="Author" w:date="2024-04-18T11:13:00Z"/>
                <w:rFonts w:ascii="Arial" w:hAnsi="Arial" w:cs="Arial"/>
                <w:sz w:val="18"/>
                <w:szCs w:val="16"/>
                <w:rPrChange w:id="750" w:author="Author" w:date="2024-04-10T18:07:00Z">
                  <w:rPr>
                    <w:ins w:id="751" w:author="Author" w:date="2024-04-18T11:13:00Z"/>
                    <w:rFonts w:ascii="Arial" w:hAnsi="Arial" w:cs="Arial"/>
                    <w:sz w:val="22"/>
                  </w:rPr>
                </w:rPrChange>
              </w:rPr>
            </w:pPr>
            <w:ins w:id="752" w:author="Author" w:date="2024-04-18T11:13:00Z">
              <w:r w:rsidRPr="004A1FA9">
                <w:rPr>
                  <w:rFonts w:ascii="Arial" w:hAnsi="Arial" w:cs="Arial"/>
                  <w:sz w:val="18"/>
                  <w:szCs w:val="16"/>
                  <w:rPrChange w:id="753" w:author="Author" w:date="2024-04-10T18:07:00Z">
                    <w:rPr>
                      <w:rFonts w:ascii="Arial" w:hAnsi="Arial" w:cs="Arial"/>
                      <w:sz w:val="22"/>
                    </w:rPr>
                  </w:rPrChange>
                </w:rPr>
                <w:t>20000</w:t>
              </w:r>
            </w:ins>
          </w:p>
        </w:tc>
        <w:tc>
          <w:tcPr>
            <w:tcW w:w="867" w:type="dxa"/>
          </w:tcPr>
          <w:p w14:paraId="3B2FC831" w14:textId="77777777" w:rsidR="005A3F94" w:rsidRPr="00873915" w:rsidRDefault="005A3F94" w:rsidP="00ED33FF">
            <w:pPr>
              <w:pStyle w:val="BodyText"/>
              <w:rPr>
                <w:ins w:id="754" w:author="Author" w:date="2024-04-18T11:13:00Z"/>
                <w:rFonts w:ascii="Arial" w:hAnsi="Arial" w:cs="Arial"/>
                <w:sz w:val="18"/>
                <w:szCs w:val="16"/>
              </w:rPr>
            </w:pPr>
            <w:ins w:id="755" w:author="Author" w:date="2024-04-18T11:13:00Z">
              <w:r>
                <w:rPr>
                  <w:rFonts w:ascii="Arial" w:hAnsi="Arial" w:cs="Arial"/>
                  <w:sz w:val="18"/>
                  <w:szCs w:val="16"/>
                </w:rPr>
                <w:t>Fixed</w:t>
              </w:r>
            </w:ins>
          </w:p>
        </w:tc>
        <w:tc>
          <w:tcPr>
            <w:tcW w:w="1678" w:type="dxa"/>
            <w:noWrap/>
            <w:hideMark/>
          </w:tcPr>
          <w:p w14:paraId="331FCD5A" w14:textId="77777777" w:rsidR="005A3F94" w:rsidRPr="004A1FA9" w:rsidRDefault="005A3F94" w:rsidP="00ED33FF">
            <w:pPr>
              <w:pStyle w:val="BodyText"/>
              <w:rPr>
                <w:ins w:id="756" w:author="Author" w:date="2024-04-18T11:13:00Z"/>
                <w:rFonts w:ascii="Arial" w:hAnsi="Arial" w:cs="Arial"/>
                <w:sz w:val="18"/>
                <w:szCs w:val="16"/>
                <w:rPrChange w:id="757" w:author="Author" w:date="2024-04-10T18:07:00Z">
                  <w:rPr>
                    <w:ins w:id="758" w:author="Author" w:date="2024-04-18T11:13:00Z"/>
                    <w:rFonts w:ascii="Arial" w:hAnsi="Arial" w:cs="Arial"/>
                    <w:sz w:val="22"/>
                  </w:rPr>
                </w:rPrChange>
              </w:rPr>
            </w:pPr>
            <w:ins w:id="759" w:author="Author" w:date="2024-04-18T11:13:00Z">
              <w:r w:rsidRPr="004A1FA9">
                <w:rPr>
                  <w:rFonts w:ascii="Arial" w:hAnsi="Arial" w:cs="Arial"/>
                  <w:sz w:val="18"/>
                  <w:szCs w:val="16"/>
                  <w:rPrChange w:id="760" w:author="Author" w:date="2024-04-10T18:07:00Z">
                    <w:rPr>
                      <w:rFonts w:ascii="Arial" w:hAnsi="Arial" w:cs="Arial"/>
                      <w:sz w:val="22"/>
                    </w:rPr>
                  </w:rPrChange>
                </w:rPr>
                <w:t>70%</w:t>
              </w:r>
            </w:ins>
          </w:p>
        </w:tc>
        <w:tc>
          <w:tcPr>
            <w:tcW w:w="1604" w:type="dxa"/>
            <w:noWrap/>
            <w:hideMark/>
          </w:tcPr>
          <w:p w14:paraId="6615CF75" w14:textId="77777777" w:rsidR="005A3F94" w:rsidRPr="004A1FA9" w:rsidRDefault="005A3F94" w:rsidP="00ED33FF">
            <w:pPr>
              <w:pStyle w:val="BodyText"/>
              <w:rPr>
                <w:ins w:id="761" w:author="Author" w:date="2024-04-18T11:13:00Z"/>
                <w:rFonts w:ascii="Arial" w:hAnsi="Arial" w:cs="Arial"/>
                <w:sz w:val="18"/>
                <w:szCs w:val="16"/>
                <w:rPrChange w:id="762" w:author="Author" w:date="2024-04-10T18:07:00Z">
                  <w:rPr>
                    <w:ins w:id="763" w:author="Author" w:date="2024-04-18T11:13:00Z"/>
                    <w:rFonts w:ascii="Arial" w:hAnsi="Arial" w:cs="Arial"/>
                    <w:sz w:val="22"/>
                  </w:rPr>
                </w:rPrChange>
              </w:rPr>
            </w:pPr>
            <w:ins w:id="764" w:author="Author" w:date="2024-04-18T11:13:00Z">
              <w:r w:rsidRPr="004A1FA9">
                <w:rPr>
                  <w:rFonts w:ascii="Arial" w:hAnsi="Arial" w:cs="Arial"/>
                  <w:sz w:val="18"/>
                  <w:szCs w:val="16"/>
                  <w:rPrChange w:id="765" w:author="Author" w:date="2024-04-10T18:07:00Z">
                    <w:rPr>
                      <w:rFonts w:ascii="Arial" w:hAnsi="Arial" w:cs="Arial"/>
                      <w:sz w:val="22"/>
                    </w:rPr>
                  </w:rPrChange>
                </w:rPr>
                <w:t>14000</w:t>
              </w:r>
            </w:ins>
          </w:p>
        </w:tc>
        <w:tc>
          <w:tcPr>
            <w:tcW w:w="1310" w:type="dxa"/>
          </w:tcPr>
          <w:p w14:paraId="6DC4AC91" w14:textId="77777777" w:rsidR="005A3F94" w:rsidRPr="004A1FA9" w:rsidRDefault="005A3F94" w:rsidP="00ED33FF">
            <w:pPr>
              <w:pStyle w:val="BodyText"/>
              <w:rPr>
                <w:ins w:id="766" w:author="Author" w:date="2024-04-18T11:13:00Z"/>
                <w:rFonts w:ascii="Arial" w:hAnsi="Arial" w:cs="Arial"/>
                <w:sz w:val="18"/>
                <w:szCs w:val="16"/>
                <w:rPrChange w:id="767" w:author="Author" w:date="2024-04-10T18:07:00Z">
                  <w:rPr>
                    <w:ins w:id="768" w:author="Author" w:date="2024-04-18T11:13:00Z"/>
                    <w:rFonts w:ascii="Arial" w:hAnsi="Arial" w:cs="Arial"/>
                    <w:sz w:val="22"/>
                  </w:rPr>
                </w:rPrChange>
              </w:rPr>
            </w:pPr>
            <w:ins w:id="769" w:author="Author" w:date="2024-04-18T11:13:00Z">
              <w:r>
                <w:rPr>
                  <w:rFonts w:ascii="Arial" w:hAnsi="Arial" w:cs="Arial"/>
                  <w:sz w:val="18"/>
                  <w:szCs w:val="16"/>
                </w:rPr>
                <w:t>62.96</w:t>
              </w:r>
              <w:r w:rsidRPr="004A1FA9">
                <w:rPr>
                  <w:rFonts w:ascii="Arial" w:hAnsi="Arial" w:cs="Arial"/>
                  <w:sz w:val="18"/>
                  <w:szCs w:val="16"/>
                  <w:rPrChange w:id="770" w:author="Author" w:date="2024-04-10T18:07:00Z">
                    <w:rPr>
                      <w:rFonts w:ascii="Arial" w:hAnsi="Arial" w:cs="Arial"/>
                      <w:sz w:val="22"/>
                    </w:rPr>
                  </w:rPrChange>
                </w:rPr>
                <w:t>%</w:t>
              </w:r>
            </w:ins>
          </w:p>
        </w:tc>
        <w:tc>
          <w:tcPr>
            <w:tcW w:w="1093" w:type="dxa"/>
          </w:tcPr>
          <w:p w14:paraId="2D1D3A8D" w14:textId="77777777" w:rsidR="005A3F94" w:rsidRPr="004A1FA9" w:rsidRDefault="005A3F94" w:rsidP="00ED33FF">
            <w:pPr>
              <w:pStyle w:val="BodyText"/>
              <w:rPr>
                <w:ins w:id="771" w:author="Author" w:date="2024-04-18T11:13:00Z"/>
                <w:rFonts w:ascii="Arial" w:hAnsi="Arial" w:cs="Arial"/>
                <w:sz w:val="18"/>
                <w:szCs w:val="16"/>
                <w:rPrChange w:id="772" w:author="Author" w:date="2024-04-10T18:07:00Z">
                  <w:rPr>
                    <w:ins w:id="773" w:author="Author" w:date="2024-04-18T11:13:00Z"/>
                    <w:rFonts w:ascii="Arial" w:hAnsi="Arial" w:cs="Arial"/>
                    <w:sz w:val="22"/>
                  </w:rPr>
                </w:rPrChange>
              </w:rPr>
            </w:pPr>
            <w:ins w:id="774" w:author="Author" w:date="2024-04-18T11:13:00Z">
              <w:r>
                <w:rPr>
                  <w:rFonts w:ascii="Arial" w:hAnsi="Arial" w:cs="Arial"/>
                  <w:sz w:val="18"/>
                  <w:szCs w:val="16"/>
                </w:rPr>
                <w:t>12592</w:t>
              </w:r>
            </w:ins>
          </w:p>
        </w:tc>
      </w:tr>
    </w:tbl>
    <w:p w14:paraId="135A44CD" w14:textId="5F35CDB8" w:rsidR="005A3F94" w:rsidRDefault="005A3F94" w:rsidP="006661FE">
      <w:pPr>
        <w:pStyle w:val="BodyText"/>
        <w:rPr>
          <w:ins w:id="775" w:author="Author" w:date="2024-04-18T11:14:00Z"/>
          <w:rFonts w:ascii="Arial" w:hAnsi="Arial" w:cs="Arial"/>
          <w:sz w:val="22"/>
        </w:rPr>
      </w:pPr>
    </w:p>
    <w:p w14:paraId="2E21FBCA" w14:textId="06226980" w:rsidR="005A3F94" w:rsidRDefault="005A3F94" w:rsidP="006661FE">
      <w:pPr>
        <w:pStyle w:val="BodyText"/>
        <w:rPr>
          <w:rFonts w:ascii="Arial" w:hAnsi="Arial" w:cs="Arial"/>
          <w:sz w:val="22"/>
        </w:rPr>
      </w:pPr>
      <w:ins w:id="776" w:author="Author" w:date="2024-04-18T11:14:00Z">
        <w:r>
          <w:rPr>
            <w:rFonts w:ascii="Arial" w:hAnsi="Arial" w:cs="Arial"/>
            <w:sz w:val="22"/>
          </w:rPr>
          <w:t>Total scaled generation for fixed plant types in SQSS = 51600</w:t>
        </w:r>
        <w:r>
          <w:rPr>
            <w:rFonts w:ascii="Arial" w:hAnsi="Arial" w:cs="Arial"/>
            <w:sz w:val="22"/>
          </w:rPr>
          <w:br/>
          <w:t>Reduction required/SQSS fixed generation = 5190/51600 = 10.06%</w:t>
        </w:r>
      </w:ins>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5C23D2" w:rsidP="006661FE">
      <w:pPr>
        <w:pStyle w:val="BodyText"/>
        <w:rPr>
          <w:sz w:val="22"/>
        </w:rPr>
      </w:pPr>
      <w:r>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4945672"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5C23D2"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4945673"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5C23D2"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4945674"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5C23D2" w:rsidP="002412ED">
      <w:pPr>
        <w:pStyle w:val="BodyText"/>
        <w:rPr>
          <w:rFonts w:ascii="Arial" w:hAnsi="Arial" w:cs="Arial"/>
          <w:sz w:val="22"/>
        </w:rPr>
      </w:pPr>
      <w:r>
        <w:rPr>
          <w:rFonts w:ascii="Arial" w:hAnsi="Arial" w:cs="Arial"/>
          <w:noProof/>
          <w:sz w:val="22"/>
        </w:rPr>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4945675"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5C23D2" w:rsidP="002412ED">
      <w:pPr>
        <w:pStyle w:val="BodyText2"/>
        <w:jc w:val="both"/>
        <w:rPr>
          <w:rFonts w:ascii="Arial" w:hAnsi="Arial" w:cs="Arial"/>
          <w:i w:val="0"/>
        </w:rPr>
      </w:pPr>
      <w:r>
        <w:rPr>
          <w:rFonts w:ascii="Arial" w:hAnsi="Arial" w:cs="Arial"/>
          <w:i w:val="0"/>
          <w:noProof/>
          <w:lang w:eastAsia="en-GB"/>
        </w:rPr>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4945676"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BE7F3F"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388EBE74"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777" w:name="_Toc32201103"/>
      <w:r>
        <w:br w:type="page"/>
      </w:r>
      <w:bookmarkStart w:id="778" w:name="_Toc49661153"/>
      <w:bookmarkStart w:id="779"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777"/>
      <w:bookmarkEnd w:id="778"/>
      <w:bookmarkEnd w:id="77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12635B"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780" w:name="_Toc32201104"/>
      <w:bookmarkStart w:id="781" w:name="_Toc49661154"/>
      <w:bookmarkStart w:id="78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780"/>
      <w:bookmarkEnd w:id="781"/>
      <w:bookmarkEnd w:id="78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783" w:name="_Ref491664379"/>
      <w:bookmarkStart w:id="784" w:name="_Toc32201105"/>
      <w:r w:rsidRPr="004248A1">
        <w:rPr>
          <w:rFonts w:ascii="Arial" w:hAnsi="Arial" w:cs="Arial"/>
          <w:sz w:val="22"/>
          <w:szCs w:val="22"/>
        </w:rPr>
        <w:br w:type="page"/>
      </w:r>
      <w:bookmarkStart w:id="785" w:name="_Toc49661155"/>
      <w:bookmarkStart w:id="786" w:name="_Toc274049734"/>
      <w:r w:rsidRPr="00CD5631">
        <w:rPr>
          <w:rFonts w:ascii="Arial" w:hAnsi="Arial" w:cs="Arial"/>
          <w:b/>
          <w:sz w:val="28"/>
          <w:szCs w:val="28"/>
        </w:rPr>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783"/>
      <w:bookmarkEnd w:id="784"/>
      <w:bookmarkEnd w:id="785"/>
      <w:bookmarkEnd w:id="786"/>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787" w:name="_Hlt479666837"/>
      <w:bookmarkStart w:id="788" w:name="_Hlt506623598"/>
      <w:bookmarkEnd w:id="787"/>
      <w:bookmarkEnd w:id="788"/>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789" w:name="_Toc946728"/>
    </w:p>
    <w:p w14:paraId="2D914181" w14:textId="77777777" w:rsidR="006661FE" w:rsidRPr="004248A1" w:rsidRDefault="006661FE" w:rsidP="006661FE">
      <w:pPr>
        <w:pStyle w:val="Heading2"/>
        <w:rPr>
          <w:rFonts w:ascii="Arial" w:hAnsi="Arial" w:cs="Arial"/>
        </w:rPr>
      </w:pPr>
      <w:bookmarkStart w:id="790" w:name="_Toc32201106"/>
      <w:bookmarkStart w:id="791" w:name="_Toc49661156"/>
      <w:bookmarkStart w:id="792" w:name="_Toc274049735"/>
      <w:r w:rsidRPr="004248A1">
        <w:rPr>
          <w:rFonts w:ascii="Arial" w:hAnsi="Arial" w:cs="Arial"/>
        </w:rPr>
        <w:t>Monthly Charges</w:t>
      </w:r>
      <w:bookmarkEnd w:id="789"/>
      <w:bookmarkEnd w:id="790"/>
      <w:bookmarkEnd w:id="791"/>
      <w:bookmarkEnd w:id="79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793" w:name="_Toc946729"/>
      <w:bookmarkStart w:id="794" w:name="_Toc32201107"/>
      <w:bookmarkStart w:id="795" w:name="_Toc49661157"/>
      <w:bookmarkStart w:id="796" w:name="_Toc274049736"/>
      <w:r>
        <w:t>Initial Reconciliation (Part 1</w:t>
      </w:r>
      <w:r w:rsidR="003A0CB9">
        <w:t>a</w:t>
      </w:r>
      <w:r>
        <w:t>)</w:t>
      </w:r>
      <w:bookmarkEnd w:id="793"/>
      <w:bookmarkEnd w:id="794"/>
      <w:bookmarkEnd w:id="795"/>
      <w:bookmarkEnd w:id="796"/>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797" w:name="_Toc946730"/>
      <w:bookmarkStart w:id="798" w:name="_Toc32201108"/>
      <w:bookmarkStart w:id="799" w:name="_Toc49661158"/>
      <w:bookmarkStart w:id="800" w:name="_Toc274049737"/>
      <w:r w:rsidRPr="008E4447">
        <w:rPr>
          <w:rFonts w:ascii="Arial" w:hAnsi="Arial" w:cs="Arial"/>
          <w:szCs w:val="22"/>
        </w:rPr>
        <w:t>Initial Reconciliation (Part 2)</w:t>
      </w:r>
      <w:bookmarkEnd w:id="797"/>
      <w:bookmarkEnd w:id="798"/>
      <w:bookmarkEnd w:id="799"/>
      <w:bookmarkEnd w:id="80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5C23D2"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801" w:name="_Toc946732"/>
      <w:bookmarkStart w:id="802" w:name="_Toc32201109"/>
      <w:bookmarkStart w:id="803"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801"/>
    <w:bookmarkEnd w:id="802"/>
    <w:bookmarkEnd w:id="803"/>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804" w:name="_Ref531684937"/>
      <w:bookmarkStart w:id="805" w:name="_Toc32201110"/>
      <w:r w:rsidRPr="008E4447">
        <w:rPr>
          <w:rFonts w:ascii="Arial" w:hAnsi="Arial" w:cs="Arial"/>
          <w:sz w:val="22"/>
          <w:szCs w:val="22"/>
        </w:rPr>
        <w:br w:type="page"/>
      </w:r>
      <w:bookmarkStart w:id="806" w:name="_Toc274049739"/>
      <w:bookmarkStart w:id="807"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80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F3BD97"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6B6CB6"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BDC9C2"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808" w:name="_Hlt501343668"/>
      <w:bookmarkStart w:id="809" w:name="_Hlt488742812"/>
      <w:bookmarkStart w:id="810" w:name="_Toc32201111"/>
      <w:bookmarkStart w:id="811" w:name="_Toc49661161"/>
      <w:bookmarkStart w:id="812" w:name="_Toc274049740"/>
      <w:bookmarkEnd w:id="804"/>
      <w:bookmarkEnd w:id="805"/>
      <w:bookmarkEnd w:id="807"/>
      <w:bookmarkEnd w:id="808"/>
      <w:bookmarkEnd w:id="809"/>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810"/>
      <w:bookmarkEnd w:id="811"/>
      <w:bookmarkEnd w:id="81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813" w:name="_Toc32201112"/>
      <w:bookmarkStart w:id="814" w:name="_Toc49661162"/>
      <w:bookmarkStart w:id="815" w:name="_Toc274049741"/>
      <w:r>
        <w:t>Demand Charges</w:t>
      </w:r>
      <w:bookmarkEnd w:id="813"/>
      <w:bookmarkEnd w:id="814"/>
      <w:bookmarkEnd w:id="815"/>
    </w:p>
    <w:p w14:paraId="6FFEEB6C" w14:textId="77777777" w:rsidR="00E010AE" w:rsidRDefault="005C23D2" w:rsidP="006661FE">
      <w:pPr>
        <w:pStyle w:val="1"/>
        <w:jc w:val="both"/>
      </w:pPr>
      <w:bookmarkStart w:id="816" w:name="_Toc32201113"/>
      <w:bookmarkStart w:id="817"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4945677" r:id="rId106"/>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818" w:name="OLE_LINK9"/>
      <w:bookmarkStart w:id="819" w:name="OLE_LINK12"/>
      <w:bookmarkEnd w:id="816"/>
      <w:bookmarkEnd w:id="81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818"/>
      <w:bookmarkEnd w:id="81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820"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82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82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82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82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82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82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82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824" w:name="_Toc70749747"/>
      <w:bookmarkStart w:id="82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824"/>
      <w:bookmarkEnd w:id="82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826"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826"/>
    </w:p>
    <w:p w14:paraId="70CE6CDB" w14:textId="77777777" w:rsidR="006661FE" w:rsidRDefault="006661FE">
      <w:pPr>
        <w:pStyle w:val="1"/>
        <w:jc w:val="both"/>
      </w:pPr>
    </w:p>
    <w:p w14:paraId="3A32FE67" w14:textId="77777777" w:rsidR="006661FE" w:rsidRPr="007B2988" w:rsidRDefault="006661FE" w:rsidP="006661FE">
      <w:pPr>
        <w:pStyle w:val="Heading2"/>
      </w:pPr>
      <w:bookmarkStart w:id="827" w:name="_Toc274049748"/>
      <w:r w:rsidRPr="007B2988">
        <w:t>Stability of tariffs</w:t>
      </w:r>
      <w:bookmarkEnd w:id="82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828" w:name="_Toc274049749"/>
      <w:r w:rsidRPr="007B2988">
        <w:t>Predictability of tariffs</w:t>
      </w:r>
      <w:bookmarkEnd w:id="828"/>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829" w:name="_Toc3598575"/>
      <w:bookmarkStart w:id="830" w:name="_Toc35675434"/>
      <w:bookmarkStart w:id="831"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829"/>
    <w:bookmarkEnd w:id="830"/>
    <w:bookmarkEnd w:id="83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832" w:name="_Hlt474031874"/>
      <w:bookmarkEnd w:id="832"/>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833"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83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5C23D2"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5C23D2"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5C23D2"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5C23D2"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5C23D2"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5C23D2"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834"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834"/>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The Company would 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5C23D2"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5C23D2"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05pt;height:21.9pt" o:ole="">
                  <v:imagedata r:id="rId109" o:title=""/>
                </v:shape>
                <o:OLEObject Type="Embed" ProgID="Equation.3" ShapeID="_x0000_i1032" DrawAspect="Content" ObjectID="_1774945668"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6pt;height:21.9pt" o:ole="">
                  <v:imagedata r:id="rId111" o:title=""/>
                </v:shape>
                <o:OLEObject Type="Embed" ProgID="Equation.3" ShapeID="_x0000_i1033" DrawAspect="Content" ObjectID="_1774945669"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55pt;height:21.9pt" o:ole="">
                  <v:imagedata r:id="rId113" o:title=""/>
                </v:shape>
                <o:OLEObject Type="Embed" ProgID="Equation.3" ShapeID="_x0000_i1034" DrawAspect="Content" ObjectID="_1774945670"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835" w:name="BSUoSend"/>
      <w:bookmarkEnd w:id="835"/>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E00FE" w14:textId="77777777" w:rsidR="00AF6502" w:rsidRDefault="00AF6502" w:rsidP="001046D7">
      <w:pPr>
        <w:pStyle w:val="LogoCaption"/>
      </w:pPr>
      <w:r>
        <w:separator/>
      </w:r>
    </w:p>
  </w:endnote>
  <w:endnote w:type="continuationSeparator" w:id="0">
    <w:p w14:paraId="5A53C493" w14:textId="77777777" w:rsidR="00AF6502" w:rsidRDefault="00AF6502" w:rsidP="001046D7">
      <w:pPr>
        <w:pStyle w:val="LogoCaption"/>
      </w:pPr>
      <w:r>
        <w:continuationSeparator/>
      </w:r>
    </w:p>
  </w:endnote>
  <w:endnote w:type="continuationNotice" w:id="1">
    <w:p w14:paraId="275DF222" w14:textId="77777777" w:rsidR="00AF6502" w:rsidRDefault="00AF65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A7D2C" w14:textId="77777777" w:rsidR="00AF6502" w:rsidRDefault="00AF6502" w:rsidP="001046D7">
      <w:pPr>
        <w:pStyle w:val="LogoCaption"/>
      </w:pPr>
      <w:r>
        <w:separator/>
      </w:r>
    </w:p>
  </w:footnote>
  <w:footnote w:type="continuationSeparator" w:id="0">
    <w:p w14:paraId="68D52E47" w14:textId="77777777" w:rsidR="00AF6502" w:rsidRDefault="00AF6502" w:rsidP="001046D7">
      <w:pPr>
        <w:pStyle w:val="LogoCaption"/>
      </w:pPr>
      <w:r>
        <w:continuationSeparator/>
      </w:r>
    </w:p>
  </w:footnote>
  <w:footnote w:type="continuationNotice" w:id="1">
    <w:p w14:paraId="7583E926" w14:textId="77777777" w:rsidR="00AF6502" w:rsidRDefault="00AF6502"/>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57" w:name="OLE_LINK4"/>
      <w:bookmarkStart w:id="258" w:name="OLE_LINK5"/>
      <w:r w:rsidRPr="00222B22">
        <w:rPr>
          <w:rFonts w:cs="Arial"/>
          <w:sz w:val="18"/>
          <w:szCs w:val="18"/>
        </w:rPr>
        <w:t xml:space="preserve">LDTEC Indicative Block Offer </w:t>
      </w:r>
      <w:bookmarkEnd w:id="257"/>
      <w:bookmarkEnd w:id="258"/>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836"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837" w:name="bmkLogoCaptionEven" w:colFirst="0" w:colLast="0"/>
          <w:bookmarkEnd w:id="836"/>
        </w:p>
      </w:tc>
    </w:tr>
    <w:bookmarkEnd w:id="837"/>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83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839" w:name="bmkLogoCaption" w:colFirst="0" w:colLast="0"/>
          <w:bookmarkEnd w:id="838"/>
        </w:p>
      </w:tc>
    </w:tr>
    <w:bookmarkEnd w:id="83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333677631">
    <w:abstractNumId w:val="63"/>
  </w:num>
  <w:num w:numId="2" w16cid:durableId="878935158">
    <w:abstractNumId w:val="9"/>
  </w:num>
  <w:num w:numId="3" w16cid:durableId="1437944815">
    <w:abstractNumId w:val="7"/>
  </w:num>
  <w:num w:numId="4" w16cid:durableId="2005351829">
    <w:abstractNumId w:val="6"/>
  </w:num>
  <w:num w:numId="5" w16cid:durableId="1250700573">
    <w:abstractNumId w:val="5"/>
  </w:num>
  <w:num w:numId="6" w16cid:durableId="1538932612">
    <w:abstractNumId w:val="4"/>
  </w:num>
  <w:num w:numId="7" w16cid:durableId="1674335648">
    <w:abstractNumId w:val="8"/>
  </w:num>
  <w:num w:numId="8" w16cid:durableId="1431849502">
    <w:abstractNumId w:val="3"/>
  </w:num>
  <w:num w:numId="9" w16cid:durableId="97795066">
    <w:abstractNumId w:val="2"/>
  </w:num>
  <w:num w:numId="10" w16cid:durableId="732582368">
    <w:abstractNumId w:val="1"/>
  </w:num>
  <w:num w:numId="11" w16cid:durableId="1112554605">
    <w:abstractNumId w:val="0"/>
  </w:num>
  <w:num w:numId="12" w16cid:durableId="1995992006">
    <w:abstractNumId w:val="32"/>
  </w:num>
  <w:num w:numId="13" w16cid:durableId="1155758004">
    <w:abstractNumId w:val="99"/>
  </w:num>
  <w:num w:numId="14" w16cid:durableId="549461859">
    <w:abstractNumId w:val="59"/>
  </w:num>
  <w:num w:numId="15" w16cid:durableId="633370255">
    <w:abstractNumId w:val="90"/>
  </w:num>
  <w:num w:numId="16" w16cid:durableId="466509269">
    <w:abstractNumId w:val="74"/>
  </w:num>
  <w:num w:numId="17" w16cid:durableId="217133594">
    <w:abstractNumId w:val="10"/>
  </w:num>
  <w:num w:numId="18" w16cid:durableId="924798747">
    <w:abstractNumId w:val="46"/>
  </w:num>
  <w:num w:numId="19" w16cid:durableId="987711959">
    <w:abstractNumId w:val="79"/>
  </w:num>
  <w:num w:numId="20" w16cid:durableId="2048675846">
    <w:abstractNumId w:val="27"/>
  </w:num>
  <w:num w:numId="21" w16cid:durableId="216361901">
    <w:abstractNumId w:val="37"/>
  </w:num>
  <w:num w:numId="22" w16cid:durableId="1881046758">
    <w:abstractNumId w:val="119"/>
  </w:num>
  <w:num w:numId="23" w16cid:durableId="2000382316">
    <w:abstractNumId w:val="110"/>
  </w:num>
  <w:num w:numId="24" w16cid:durableId="1323315547">
    <w:abstractNumId w:val="47"/>
  </w:num>
  <w:num w:numId="25" w16cid:durableId="1949312759">
    <w:abstractNumId w:val="94"/>
  </w:num>
  <w:num w:numId="26" w16cid:durableId="839389497">
    <w:abstractNumId w:val="123"/>
  </w:num>
  <w:num w:numId="27" w16cid:durableId="1206025210">
    <w:abstractNumId w:val="84"/>
  </w:num>
  <w:num w:numId="28" w16cid:durableId="581378803">
    <w:abstractNumId w:val="102"/>
  </w:num>
  <w:num w:numId="29" w16cid:durableId="1003240559">
    <w:abstractNumId w:val="125"/>
  </w:num>
  <w:num w:numId="30" w16cid:durableId="342517075">
    <w:abstractNumId w:val="44"/>
  </w:num>
  <w:num w:numId="31" w16cid:durableId="1221289380">
    <w:abstractNumId w:val="48"/>
  </w:num>
  <w:num w:numId="32" w16cid:durableId="595752830">
    <w:abstractNumId w:val="121"/>
  </w:num>
  <w:num w:numId="33" w16cid:durableId="1574504553">
    <w:abstractNumId w:val="58"/>
  </w:num>
  <w:num w:numId="34" w16cid:durableId="1280993147">
    <w:abstractNumId w:val="122"/>
  </w:num>
  <w:num w:numId="35" w16cid:durableId="850219478">
    <w:abstractNumId w:val="39"/>
  </w:num>
  <w:num w:numId="36" w16cid:durableId="714696039">
    <w:abstractNumId w:val="81"/>
  </w:num>
  <w:num w:numId="37" w16cid:durableId="1435202531">
    <w:abstractNumId w:val="57"/>
  </w:num>
  <w:num w:numId="38" w16cid:durableId="1139802588">
    <w:abstractNumId w:val="92"/>
  </w:num>
  <w:num w:numId="39" w16cid:durableId="1848518968">
    <w:abstractNumId w:val="101"/>
  </w:num>
  <w:num w:numId="40" w16cid:durableId="775907188">
    <w:abstractNumId w:val="18"/>
  </w:num>
  <w:num w:numId="41" w16cid:durableId="1173377315">
    <w:abstractNumId w:val="89"/>
  </w:num>
  <w:num w:numId="42" w16cid:durableId="516043628">
    <w:abstractNumId w:val="52"/>
  </w:num>
  <w:num w:numId="43" w16cid:durableId="2046901587">
    <w:abstractNumId w:val="42"/>
  </w:num>
  <w:num w:numId="44" w16cid:durableId="1067998469">
    <w:abstractNumId w:val="78"/>
  </w:num>
  <w:num w:numId="45" w16cid:durableId="860431567">
    <w:abstractNumId w:val="109"/>
  </w:num>
  <w:num w:numId="46" w16cid:durableId="1498299833">
    <w:abstractNumId w:val="15"/>
  </w:num>
  <w:num w:numId="47" w16cid:durableId="138765870">
    <w:abstractNumId w:val="12"/>
  </w:num>
  <w:num w:numId="48" w16cid:durableId="1336493453">
    <w:abstractNumId w:val="36"/>
  </w:num>
  <w:num w:numId="49" w16cid:durableId="1572498746">
    <w:abstractNumId w:val="93"/>
  </w:num>
  <w:num w:numId="50" w16cid:durableId="671299545">
    <w:abstractNumId w:val="43"/>
  </w:num>
  <w:num w:numId="51" w16cid:durableId="958607165">
    <w:abstractNumId w:val="87"/>
  </w:num>
  <w:num w:numId="52" w16cid:durableId="1232351489">
    <w:abstractNumId w:val="62"/>
  </w:num>
  <w:num w:numId="53" w16cid:durableId="164831422">
    <w:abstractNumId w:val="127"/>
  </w:num>
  <w:num w:numId="54" w16cid:durableId="33506609">
    <w:abstractNumId w:val="82"/>
  </w:num>
  <w:num w:numId="55" w16cid:durableId="651522675">
    <w:abstractNumId w:val="76"/>
  </w:num>
  <w:num w:numId="56" w16cid:durableId="100270649">
    <w:abstractNumId w:val="25"/>
  </w:num>
  <w:num w:numId="57" w16cid:durableId="1023551404">
    <w:abstractNumId w:val="115"/>
  </w:num>
  <w:num w:numId="58" w16cid:durableId="1429932711">
    <w:abstractNumId w:val="61"/>
  </w:num>
  <w:num w:numId="59" w16cid:durableId="875119193">
    <w:abstractNumId w:val="107"/>
  </w:num>
  <w:num w:numId="60" w16cid:durableId="1420247325">
    <w:abstractNumId w:val="56"/>
  </w:num>
  <w:num w:numId="61" w16cid:durableId="1056323469">
    <w:abstractNumId w:val="71"/>
  </w:num>
  <w:num w:numId="62" w16cid:durableId="36470427">
    <w:abstractNumId w:val="17"/>
  </w:num>
  <w:num w:numId="63" w16cid:durableId="1237782824">
    <w:abstractNumId w:val="60"/>
  </w:num>
  <w:num w:numId="64" w16cid:durableId="2001687542">
    <w:abstractNumId w:val="21"/>
  </w:num>
  <w:num w:numId="65" w16cid:durableId="1106583037">
    <w:abstractNumId w:val="19"/>
  </w:num>
  <w:num w:numId="66" w16cid:durableId="959998536">
    <w:abstractNumId w:val="24"/>
  </w:num>
  <w:num w:numId="67" w16cid:durableId="597258391">
    <w:abstractNumId w:val="111"/>
  </w:num>
  <w:num w:numId="68" w16cid:durableId="1013265729">
    <w:abstractNumId w:val="77"/>
  </w:num>
  <w:num w:numId="69" w16cid:durableId="292442531">
    <w:abstractNumId w:val="50"/>
  </w:num>
  <w:num w:numId="70" w16cid:durableId="1379283769">
    <w:abstractNumId w:val="108"/>
  </w:num>
  <w:num w:numId="71" w16cid:durableId="743144635">
    <w:abstractNumId w:val="95"/>
  </w:num>
  <w:num w:numId="72" w16cid:durableId="1585140511">
    <w:abstractNumId w:val="22"/>
  </w:num>
  <w:num w:numId="73" w16cid:durableId="235405347">
    <w:abstractNumId w:val="26"/>
  </w:num>
  <w:num w:numId="74" w16cid:durableId="1348630168">
    <w:abstractNumId w:val="68"/>
  </w:num>
  <w:num w:numId="75" w16cid:durableId="1712067736">
    <w:abstractNumId w:val="96"/>
  </w:num>
  <w:num w:numId="76" w16cid:durableId="972830292">
    <w:abstractNumId w:val="69"/>
  </w:num>
  <w:num w:numId="77" w16cid:durableId="56824545">
    <w:abstractNumId w:val="34"/>
  </w:num>
  <w:num w:numId="78" w16cid:durableId="443621605">
    <w:abstractNumId w:val="45"/>
  </w:num>
  <w:num w:numId="79" w16cid:durableId="495994724">
    <w:abstractNumId w:val="97"/>
  </w:num>
  <w:num w:numId="80" w16cid:durableId="1370644077">
    <w:abstractNumId w:val="118"/>
  </w:num>
  <w:num w:numId="81" w16cid:durableId="1221943624">
    <w:abstractNumId w:val="75"/>
  </w:num>
  <w:num w:numId="82" w16cid:durableId="1884365138">
    <w:abstractNumId w:val="65"/>
  </w:num>
  <w:num w:numId="83" w16cid:durableId="600991455">
    <w:abstractNumId w:val="51"/>
  </w:num>
  <w:num w:numId="84" w16cid:durableId="1912739315">
    <w:abstractNumId w:val="114"/>
  </w:num>
  <w:num w:numId="85" w16cid:durableId="1607080630">
    <w:abstractNumId w:val="91"/>
  </w:num>
  <w:num w:numId="86" w16cid:durableId="74861537">
    <w:abstractNumId w:val="67"/>
  </w:num>
  <w:num w:numId="87" w16cid:durableId="828400173">
    <w:abstractNumId w:val="113"/>
  </w:num>
  <w:num w:numId="88" w16cid:durableId="803892084">
    <w:abstractNumId w:val="53"/>
  </w:num>
  <w:num w:numId="89" w16cid:durableId="1250116059">
    <w:abstractNumId w:val="38"/>
  </w:num>
  <w:num w:numId="90" w16cid:durableId="718285371">
    <w:abstractNumId w:val="13"/>
  </w:num>
  <w:num w:numId="91" w16cid:durableId="1193691117">
    <w:abstractNumId w:val="14"/>
  </w:num>
  <w:num w:numId="92" w16cid:durableId="1905069672">
    <w:abstractNumId w:val="33"/>
  </w:num>
  <w:num w:numId="93" w16cid:durableId="1347748122">
    <w:abstractNumId w:val="124"/>
  </w:num>
  <w:num w:numId="94" w16cid:durableId="1250431341">
    <w:abstractNumId w:val="104"/>
  </w:num>
  <w:num w:numId="95" w16cid:durableId="12179325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607347012">
    <w:abstractNumId w:val="106"/>
    <w:lvlOverride w:ilvl="0">
      <w:startOverride w:val="1"/>
    </w:lvlOverride>
    <w:lvlOverride w:ilvl="1"/>
    <w:lvlOverride w:ilvl="2"/>
    <w:lvlOverride w:ilvl="3"/>
    <w:lvlOverride w:ilvl="4"/>
    <w:lvlOverride w:ilvl="5"/>
    <w:lvlOverride w:ilvl="6"/>
    <w:lvlOverride w:ilvl="7"/>
    <w:lvlOverride w:ilvl="8"/>
  </w:num>
  <w:num w:numId="97" w16cid:durableId="2881680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4162667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915283287">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127624343">
    <w:abstractNumId w:val="28"/>
  </w:num>
  <w:num w:numId="101" w16cid:durableId="388455995">
    <w:abstractNumId w:val="103"/>
    <w:lvlOverride w:ilvl="0">
      <w:startOverride w:val="1"/>
    </w:lvlOverride>
  </w:num>
  <w:num w:numId="102" w16cid:durableId="1444879461">
    <w:abstractNumId w:val="72"/>
    <w:lvlOverride w:ilvl="0">
      <w:startOverride w:val="2"/>
    </w:lvlOverride>
  </w:num>
  <w:num w:numId="103" w16cid:durableId="1627151985">
    <w:abstractNumId w:val="86"/>
    <w:lvlOverride w:ilvl="0">
      <w:startOverride w:val="3"/>
    </w:lvlOverride>
  </w:num>
  <w:num w:numId="104" w16cid:durableId="37358195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1881051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464272414">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862621200">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765689517">
    <w:abstractNumId w:val="21"/>
  </w:num>
  <w:num w:numId="109" w16cid:durableId="1550259649">
    <w:abstractNumId w:val="41"/>
  </w:num>
  <w:num w:numId="110" w16cid:durableId="573012159">
    <w:abstractNumId w:val="120"/>
  </w:num>
  <w:num w:numId="111" w16cid:durableId="1802725330">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48219207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185360970">
    <w:abstractNumId w:val="76"/>
  </w:num>
  <w:num w:numId="114" w16cid:durableId="280039236">
    <w:abstractNumId w:val="49"/>
  </w:num>
  <w:num w:numId="115" w16cid:durableId="409540824">
    <w:abstractNumId w:val="100"/>
  </w:num>
  <w:num w:numId="116" w16cid:durableId="122417410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121283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678435256">
    <w:abstractNumId w:val="88"/>
  </w:num>
  <w:num w:numId="119" w16cid:durableId="580792811">
    <w:abstractNumId w:val="80"/>
  </w:num>
  <w:num w:numId="120" w16cid:durableId="1700281069">
    <w:abstractNumId w:val="54"/>
  </w:num>
  <w:num w:numId="121" w16cid:durableId="936670363">
    <w:abstractNumId w:val="70"/>
  </w:num>
  <w:num w:numId="122" w16cid:durableId="637301628">
    <w:abstractNumId w:val="31"/>
  </w:num>
  <w:num w:numId="123" w16cid:durableId="1033769837">
    <w:abstractNumId w:val="23"/>
  </w:num>
  <w:num w:numId="124" w16cid:durableId="99838752">
    <w:abstractNumId w:val="126"/>
  </w:num>
  <w:num w:numId="125" w16cid:durableId="1672293340">
    <w:abstractNumId w:val="83"/>
  </w:num>
  <w:num w:numId="126" w16cid:durableId="806313453">
    <w:abstractNumId w:val="66"/>
  </w:num>
  <w:num w:numId="127" w16cid:durableId="101194030">
    <w:abstractNumId w:val="11"/>
  </w:num>
  <w:num w:numId="128" w16cid:durableId="1803577459">
    <w:abstractNumId w:val="64"/>
  </w:num>
  <w:num w:numId="129" w16cid:durableId="2025592572">
    <w:abstractNumId w:val="117"/>
  </w:num>
  <w:num w:numId="130" w16cid:durableId="241914086">
    <w:abstractNumId w:val="40"/>
  </w:num>
  <w:num w:numId="131" w16cid:durableId="1128932374">
    <w:abstractNumId w:val="98"/>
  </w:num>
  <w:num w:numId="132" w16cid:durableId="278270057">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3F94"/>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3D2"/>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2FD7"/>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6EE8"/>
    <w:rsid w:val="00AD78B6"/>
    <w:rsid w:val="00AE2264"/>
    <w:rsid w:val="00AE31B3"/>
    <w:rsid w:val="00AE4625"/>
    <w:rsid w:val="00AE51DF"/>
    <w:rsid w:val="00AE5F8B"/>
    <w:rsid w:val="00AE6ECD"/>
    <w:rsid w:val="00AE7CD0"/>
    <w:rsid w:val="00AF0A3B"/>
    <w:rsid w:val="00AF317E"/>
    <w:rsid w:val="00AF3362"/>
    <w:rsid w:val="00AF5AA5"/>
    <w:rsid w:val="00AF6502"/>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174AC9-19D2-4651-BECE-15F80D782ABC}">
  <ds:schemaRefs>
    <ds:schemaRef ds:uri="http://www.imanage.com/work/xmlschema"/>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5.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44771</Words>
  <Characters>255196</Characters>
  <Application>Microsoft Office Word</Application>
  <DocSecurity>0</DocSecurity>
  <Lines>2126</Lines>
  <Paragraphs>598</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299369</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subject>
  <dc:creator/>
  <cp:keywords> </cp:keywords>
  <dc:description/>
  <cp:lastModifiedBy/>
  <cp:revision>1</cp:revision>
  <dcterms:created xsi:type="dcterms:W3CDTF">2024-04-18T10:37:00Z</dcterms:created>
  <dcterms:modified xsi:type="dcterms:W3CDTF">2024-04-18T10:37:00Z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